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E2E9529" w:rsidR="00D62FE5" w:rsidRPr="00F90EF2" w:rsidRDefault="00D62FE5">
      <w:pPr>
        <w:pStyle w:val="BodyTextIndent"/>
        <w:jc w:val="center"/>
        <w:rPr>
          <w:sz w:val="32"/>
          <w:szCs w:val="32"/>
        </w:rPr>
      </w:pPr>
      <w:r w:rsidRPr="00F90EF2">
        <w:rPr>
          <w:sz w:val="32"/>
          <w:szCs w:val="32"/>
        </w:rPr>
        <w:t xml:space="preserve">ERCOT Board approved </w:t>
      </w:r>
      <w:del w:id="0" w:author="ERCOT" w:date="2021-11-01T09:29:00Z">
        <w:r w:rsidR="00D057C3" w:rsidRPr="00F90EF2" w:rsidDel="000B6B05">
          <w:rPr>
            <w:sz w:val="32"/>
            <w:szCs w:val="32"/>
          </w:rPr>
          <w:delText>12/</w:delText>
        </w:r>
        <w:r w:rsidR="00101547" w:rsidDel="000B6B05">
          <w:rPr>
            <w:sz w:val="32"/>
            <w:szCs w:val="32"/>
          </w:rPr>
          <w:delText>08</w:delText>
        </w:r>
        <w:r w:rsidR="001E6F07" w:rsidRPr="00F90EF2" w:rsidDel="000B6B05">
          <w:rPr>
            <w:sz w:val="32"/>
            <w:szCs w:val="32"/>
          </w:rPr>
          <w:delText>/20</w:delText>
        </w:r>
        <w:r w:rsidR="009F69F3" w:rsidDel="000B6B05">
          <w:rPr>
            <w:sz w:val="32"/>
            <w:szCs w:val="32"/>
          </w:rPr>
          <w:delText>20</w:delText>
        </w:r>
      </w:del>
    </w:p>
    <w:p w14:paraId="51CCD585" w14:textId="3C1D3CF5"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ins w:id="1" w:author="ERCOT" w:date="2021-11-01T09:29:00Z">
        <w:r w:rsidR="000B6B05">
          <w:rPr>
            <w:sz w:val="32"/>
            <w:szCs w:val="32"/>
          </w:rPr>
          <w:t>2</w:t>
        </w:r>
      </w:ins>
      <w:del w:id="2" w:author="ERCOT" w:date="2021-11-01T09:29:00Z">
        <w:r w:rsidR="009F69F3" w:rsidDel="000B6B05">
          <w:rPr>
            <w:sz w:val="32"/>
            <w:szCs w:val="32"/>
          </w:rPr>
          <w:delText>1</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74022634" w14:textId="77777777" w:rsidR="00025204"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59086786" w:history="1">
        <w:r w:rsidR="00025204" w:rsidRPr="005D20BA">
          <w:rPr>
            <w:rStyle w:val="Hyperlink"/>
            <w:noProof/>
          </w:rPr>
          <w:t>Introduction</w:t>
        </w:r>
        <w:r w:rsidR="00025204">
          <w:rPr>
            <w:noProof/>
            <w:webHidden/>
          </w:rPr>
          <w:tab/>
        </w:r>
        <w:r w:rsidR="00025204">
          <w:rPr>
            <w:noProof/>
            <w:webHidden/>
          </w:rPr>
          <w:fldChar w:fldCharType="begin"/>
        </w:r>
        <w:r w:rsidR="00025204">
          <w:rPr>
            <w:noProof/>
            <w:webHidden/>
          </w:rPr>
          <w:instrText xml:space="preserve"> PAGEREF _Toc59086786 \h </w:instrText>
        </w:r>
        <w:r w:rsidR="00025204">
          <w:rPr>
            <w:noProof/>
            <w:webHidden/>
          </w:rPr>
        </w:r>
        <w:r w:rsidR="00025204">
          <w:rPr>
            <w:noProof/>
            <w:webHidden/>
          </w:rPr>
          <w:fldChar w:fldCharType="separate"/>
        </w:r>
        <w:r w:rsidR="00025204">
          <w:rPr>
            <w:noProof/>
            <w:webHidden/>
          </w:rPr>
          <w:t>2</w:t>
        </w:r>
        <w:r w:rsidR="00025204">
          <w:rPr>
            <w:noProof/>
            <w:webHidden/>
          </w:rPr>
          <w:fldChar w:fldCharType="end"/>
        </w:r>
      </w:hyperlink>
    </w:p>
    <w:p w14:paraId="11809307" w14:textId="77777777" w:rsidR="00025204" w:rsidRDefault="00884092">
      <w:pPr>
        <w:pStyle w:val="TOC3"/>
        <w:tabs>
          <w:tab w:val="right" w:leader="dot" w:pos="9350"/>
        </w:tabs>
        <w:rPr>
          <w:rFonts w:asciiTheme="minorHAnsi" w:eastAsiaTheme="minorEastAsia" w:hAnsiTheme="minorHAnsi" w:cstheme="minorBidi"/>
          <w:smallCaps w:val="0"/>
          <w:noProof/>
          <w:sz w:val="22"/>
          <w:szCs w:val="22"/>
        </w:rPr>
      </w:pPr>
      <w:hyperlink w:anchor="_Toc59086787" w:history="1">
        <w:r w:rsidR="00025204" w:rsidRPr="005D20BA">
          <w:rPr>
            <w:rStyle w:val="Hyperlink"/>
            <w:noProof/>
          </w:rPr>
          <w:t>Regulation Service Requirement Details</w:t>
        </w:r>
        <w:r w:rsidR="00025204">
          <w:rPr>
            <w:noProof/>
            <w:webHidden/>
          </w:rPr>
          <w:tab/>
        </w:r>
        <w:r w:rsidR="00025204">
          <w:rPr>
            <w:noProof/>
            <w:webHidden/>
          </w:rPr>
          <w:fldChar w:fldCharType="begin"/>
        </w:r>
        <w:r w:rsidR="00025204">
          <w:rPr>
            <w:noProof/>
            <w:webHidden/>
          </w:rPr>
          <w:instrText xml:space="preserve"> PAGEREF _Toc59086787 \h </w:instrText>
        </w:r>
        <w:r w:rsidR="00025204">
          <w:rPr>
            <w:noProof/>
            <w:webHidden/>
          </w:rPr>
        </w:r>
        <w:r w:rsidR="00025204">
          <w:rPr>
            <w:noProof/>
            <w:webHidden/>
          </w:rPr>
          <w:fldChar w:fldCharType="separate"/>
        </w:r>
        <w:r w:rsidR="00025204">
          <w:rPr>
            <w:noProof/>
            <w:webHidden/>
          </w:rPr>
          <w:t>3</w:t>
        </w:r>
        <w:r w:rsidR="00025204">
          <w:rPr>
            <w:noProof/>
            <w:webHidden/>
          </w:rPr>
          <w:fldChar w:fldCharType="end"/>
        </w:r>
      </w:hyperlink>
    </w:p>
    <w:p w14:paraId="0C952A05" w14:textId="77777777" w:rsidR="00025204" w:rsidRDefault="00884092">
      <w:pPr>
        <w:pStyle w:val="TOC3"/>
        <w:tabs>
          <w:tab w:val="right" w:leader="dot" w:pos="9350"/>
        </w:tabs>
        <w:rPr>
          <w:rFonts w:asciiTheme="minorHAnsi" w:eastAsiaTheme="minorEastAsia" w:hAnsiTheme="minorHAnsi" w:cstheme="minorBidi"/>
          <w:smallCaps w:val="0"/>
          <w:noProof/>
          <w:sz w:val="22"/>
          <w:szCs w:val="22"/>
        </w:rPr>
      </w:pPr>
      <w:hyperlink w:anchor="_Toc59086788" w:history="1">
        <w:r w:rsidR="00025204" w:rsidRPr="005D20BA">
          <w:rPr>
            <w:rStyle w:val="Hyperlink"/>
            <w:noProof/>
          </w:rPr>
          <w:t>Non-Spinning Reserve Service (Non-Spin) Requirement Details</w:t>
        </w:r>
        <w:r w:rsidR="00025204">
          <w:rPr>
            <w:noProof/>
            <w:webHidden/>
          </w:rPr>
          <w:tab/>
        </w:r>
        <w:r w:rsidR="00025204">
          <w:rPr>
            <w:noProof/>
            <w:webHidden/>
          </w:rPr>
          <w:fldChar w:fldCharType="begin"/>
        </w:r>
        <w:r w:rsidR="00025204">
          <w:rPr>
            <w:noProof/>
            <w:webHidden/>
          </w:rPr>
          <w:instrText xml:space="preserve"> PAGEREF _Toc59086788 \h </w:instrText>
        </w:r>
        <w:r w:rsidR="00025204">
          <w:rPr>
            <w:noProof/>
            <w:webHidden/>
          </w:rPr>
        </w:r>
        <w:r w:rsidR="00025204">
          <w:rPr>
            <w:noProof/>
            <w:webHidden/>
          </w:rPr>
          <w:fldChar w:fldCharType="separate"/>
        </w:r>
        <w:r w:rsidR="00025204">
          <w:rPr>
            <w:noProof/>
            <w:webHidden/>
          </w:rPr>
          <w:t>11</w:t>
        </w:r>
        <w:r w:rsidR="00025204">
          <w:rPr>
            <w:noProof/>
            <w:webHidden/>
          </w:rPr>
          <w:fldChar w:fldCharType="end"/>
        </w:r>
      </w:hyperlink>
    </w:p>
    <w:p w14:paraId="5179B751" w14:textId="77777777" w:rsidR="00025204" w:rsidRDefault="00884092">
      <w:pPr>
        <w:pStyle w:val="TOC3"/>
        <w:tabs>
          <w:tab w:val="right" w:leader="dot" w:pos="9350"/>
        </w:tabs>
        <w:rPr>
          <w:rFonts w:asciiTheme="minorHAnsi" w:eastAsiaTheme="minorEastAsia" w:hAnsiTheme="minorHAnsi" w:cstheme="minorBidi"/>
          <w:smallCaps w:val="0"/>
          <w:noProof/>
          <w:sz w:val="22"/>
          <w:szCs w:val="22"/>
        </w:rPr>
      </w:pPr>
      <w:hyperlink w:anchor="_Toc59086789" w:history="1">
        <w:r w:rsidR="00025204" w:rsidRPr="005D20BA">
          <w:rPr>
            <w:rStyle w:val="Hyperlink"/>
            <w:noProof/>
          </w:rPr>
          <w:t>Responsive Reserve (RRS) Requirement Details</w:t>
        </w:r>
        <w:r w:rsidR="00025204">
          <w:rPr>
            <w:noProof/>
            <w:webHidden/>
          </w:rPr>
          <w:tab/>
        </w:r>
        <w:r w:rsidR="00025204">
          <w:rPr>
            <w:noProof/>
            <w:webHidden/>
          </w:rPr>
          <w:fldChar w:fldCharType="begin"/>
        </w:r>
        <w:r w:rsidR="00025204">
          <w:rPr>
            <w:noProof/>
            <w:webHidden/>
          </w:rPr>
          <w:instrText xml:space="preserve"> PAGEREF _Toc59086789 \h </w:instrText>
        </w:r>
        <w:r w:rsidR="00025204">
          <w:rPr>
            <w:noProof/>
            <w:webHidden/>
          </w:rPr>
        </w:r>
        <w:r w:rsidR="00025204">
          <w:rPr>
            <w:noProof/>
            <w:webHidden/>
          </w:rPr>
          <w:fldChar w:fldCharType="separate"/>
        </w:r>
        <w:r w:rsidR="00025204">
          <w:rPr>
            <w:noProof/>
            <w:webHidden/>
          </w:rPr>
          <w:t>15</w:t>
        </w:r>
        <w:r w:rsidR="00025204">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3" w:name="_Toc59086786"/>
      <w:r>
        <w:lastRenderedPageBreak/>
        <w:t>Introduction</w:t>
      </w:r>
      <w:bookmarkEnd w:id="3"/>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77777777"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Service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124ACD29"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 xml:space="preserve">If the AS requirements identified through this process for a particular operating day are found to be insufficient based on the expected operating conditions for that day, ERCOT may make an updated AS requirements posting for that day if the need for incremental adjustments is identified day-ahead and may use the Supplemental Ancillary Service Market (SASM) process for similar adjustments made closer to real-time.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4" w:name="_Toc342049962"/>
      <w:r>
        <w:br w:type="page"/>
      </w:r>
      <w:bookmarkStart w:id="5" w:name="_Toc59086787"/>
      <w:r w:rsidR="00B320AB" w:rsidRPr="003A24F9">
        <w:lastRenderedPageBreak/>
        <w:t xml:space="preserve">Regulation </w:t>
      </w:r>
      <w:r w:rsidR="00070BB4" w:rsidRPr="003A24F9">
        <w:t>Service</w:t>
      </w:r>
      <w:r w:rsidR="00B320AB" w:rsidRPr="003A24F9">
        <w:t xml:space="preserve"> Requirement Details</w:t>
      </w:r>
      <w:bookmarkEnd w:id="4"/>
      <w:bookmarkEnd w:id="5"/>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w:t>
      </w:r>
      <w:proofErr w:type="gramStart"/>
      <w:r w:rsidR="00E854D1" w:rsidRPr="003A24F9">
        <w:rPr>
          <w:iCs/>
          <w:szCs w:val="20"/>
        </w:rPr>
        <w:t>in order to</w:t>
      </w:r>
      <w:proofErr w:type="gramEnd"/>
      <w:r w:rsidR="00E854D1" w:rsidRPr="003A24F9">
        <w:rPr>
          <w:iCs/>
          <w:szCs w:val="20"/>
        </w:rPr>
        <w:t xml:space="preserve">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proofErr w:type="gramStart"/>
      <w:r w:rsidRPr="003A24F9">
        <w:rPr>
          <w:iCs/>
          <w:szCs w:val="20"/>
        </w:rPr>
        <w:t>In order to</w:t>
      </w:r>
      <w:proofErr w:type="gramEnd"/>
      <w:r w:rsidRPr="003A24F9">
        <w:rPr>
          <w:iCs/>
          <w:szCs w:val="20"/>
        </w:rPr>
        <w:t xml:space="preserve">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w:t>
      </w:r>
      <w:proofErr w:type="gramStart"/>
      <w:r w:rsidR="000D0621" w:rsidRPr="003A24F9">
        <w:rPr>
          <w:iCs/>
          <w:szCs w:val="20"/>
        </w:rPr>
        <w:t>during the course of</w:t>
      </w:r>
      <w:proofErr w:type="gramEnd"/>
      <w:r w:rsidR="000D0621" w:rsidRPr="003A24F9">
        <w:rPr>
          <w:iCs/>
          <w:szCs w:val="20"/>
        </w:rPr>
        <w:t xml:space="preserve">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w:t>
      </w:r>
      <w:proofErr w:type="gramStart"/>
      <w:r w:rsidR="00626A43" w:rsidRPr="003A24F9">
        <w:rPr>
          <w:iCs/>
          <w:szCs w:val="20"/>
        </w:rPr>
        <w:t>hours  in</w:t>
      </w:r>
      <w:proofErr w:type="gramEnd"/>
      <w:r w:rsidR="00626A43" w:rsidRPr="003A24F9">
        <w:rPr>
          <w:iCs/>
          <w:szCs w:val="20"/>
        </w:rPr>
        <w:t xml:space="preserve">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94"/>
        <w:tblGridChange w:id="8">
          <w:tblGrid>
            <w:gridCol w:w="5"/>
            <w:gridCol w:w="671"/>
            <w:gridCol w:w="76"/>
            <w:gridCol w:w="498"/>
            <w:gridCol w:w="49"/>
            <w:gridCol w:w="525"/>
            <w:gridCol w:w="22"/>
            <w:gridCol w:w="552"/>
            <w:gridCol w:w="98"/>
            <w:gridCol w:w="476"/>
            <w:gridCol w:w="71"/>
            <w:gridCol w:w="503"/>
            <w:gridCol w:w="44"/>
            <w:gridCol w:w="530"/>
            <w:gridCol w:w="17"/>
            <w:gridCol w:w="547"/>
            <w:gridCol w:w="10"/>
            <w:gridCol w:w="537"/>
            <w:gridCol w:w="37"/>
            <w:gridCol w:w="510"/>
            <w:gridCol w:w="64"/>
            <w:gridCol w:w="483"/>
            <w:gridCol w:w="91"/>
            <w:gridCol w:w="456"/>
            <w:gridCol w:w="118"/>
            <w:gridCol w:w="532"/>
            <w:gridCol w:w="42"/>
            <w:gridCol w:w="574"/>
            <w:gridCol w:w="34"/>
            <w:gridCol w:w="540"/>
            <w:gridCol w:w="7"/>
            <w:gridCol w:w="547"/>
            <w:gridCol w:w="20"/>
            <w:gridCol w:w="527"/>
            <w:gridCol w:w="47"/>
            <w:gridCol w:w="500"/>
            <w:gridCol w:w="74"/>
            <w:gridCol w:w="574"/>
            <w:gridCol w:w="2"/>
            <w:gridCol w:w="572"/>
            <w:gridCol w:w="78"/>
            <w:gridCol w:w="496"/>
            <w:gridCol w:w="51"/>
            <w:gridCol w:w="523"/>
            <w:gridCol w:w="24"/>
            <w:gridCol w:w="547"/>
            <w:gridCol w:w="3"/>
            <w:gridCol w:w="544"/>
            <w:gridCol w:w="30"/>
            <w:gridCol w:w="517"/>
            <w:gridCol w:w="77"/>
          </w:tblGrid>
        </w:tblGridChange>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Change w:id="1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CA121A6" w14:textId="0ECE6200" w:rsidR="00E016D1" w:rsidRPr="009A486F" w:rsidRDefault="00E016D1" w:rsidP="00E016D1">
            <w:pPr>
              <w:widowControl/>
              <w:autoSpaceDE/>
              <w:autoSpaceDN/>
              <w:adjustRightInd/>
              <w:jc w:val="center"/>
              <w:rPr>
                <w:bCs/>
                <w:sz w:val="22"/>
                <w:szCs w:val="22"/>
              </w:rPr>
            </w:pPr>
            <w:ins w:id="13" w:author="ERCOT" w:date="2021-11-01T10:33:00Z">
              <w:r>
                <w:rPr>
                  <w:rFonts w:ascii="Arial" w:hAnsi="Arial" w:cs="Arial"/>
                  <w:sz w:val="20"/>
                  <w:szCs w:val="20"/>
                </w:rPr>
                <w:t>0.9</w:t>
              </w:r>
            </w:ins>
            <w:del w:id="14"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94B9D8" w14:textId="1E924490" w:rsidR="00E016D1" w:rsidRPr="009A486F" w:rsidRDefault="00E016D1" w:rsidP="00E016D1">
            <w:pPr>
              <w:widowControl/>
              <w:autoSpaceDE/>
              <w:autoSpaceDN/>
              <w:adjustRightInd/>
              <w:jc w:val="center"/>
              <w:rPr>
                <w:bCs/>
                <w:sz w:val="22"/>
                <w:szCs w:val="22"/>
              </w:rPr>
            </w:pPr>
            <w:ins w:id="16" w:author="ERCOT" w:date="2021-11-01T10:33:00Z">
              <w:r>
                <w:rPr>
                  <w:rFonts w:ascii="Arial" w:hAnsi="Arial" w:cs="Arial"/>
                  <w:sz w:val="20"/>
                  <w:szCs w:val="20"/>
                </w:rPr>
                <w:t>1.3</w:t>
              </w:r>
            </w:ins>
            <w:del w:id="17" w:author="ERCOT" w:date="2021-11-01T09:58:00Z">
              <w:r w:rsidRPr="009A486F" w:rsidDel="000A1AF2">
                <w:rPr>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0AA5375" w14:textId="6C5D0261" w:rsidR="00E016D1" w:rsidRPr="009A486F" w:rsidRDefault="00E016D1" w:rsidP="00E016D1">
            <w:pPr>
              <w:widowControl/>
              <w:autoSpaceDE/>
              <w:autoSpaceDN/>
              <w:adjustRightInd/>
              <w:jc w:val="center"/>
              <w:rPr>
                <w:bCs/>
                <w:sz w:val="22"/>
                <w:szCs w:val="22"/>
              </w:rPr>
            </w:pPr>
            <w:ins w:id="19" w:author="ERCOT" w:date="2021-11-01T10:33:00Z">
              <w:r>
                <w:rPr>
                  <w:rFonts w:ascii="Arial" w:hAnsi="Arial" w:cs="Arial"/>
                  <w:sz w:val="20"/>
                  <w:szCs w:val="20"/>
                </w:rPr>
                <w:t>1.4</w:t>
              </w:r>
            </w:ins>
            <w:del w:id="20"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1508DFD" w14:textId="47313AAD" w:rsidR="00E016D1" w:rsidRPr="009A486F" w:rsidRDefault="00E016D1" w:rsidP="00E016D1">
            <w:pPr>
              <w:widowControl/>
              <w:autoSpaceDE/>
              <w:autoSpaceDN/>
              <w:adjustRightInd/>
              <w:jc w:val="center"/>
              <w:rPr>
                <w:bCs/>
                <w:sz w:val="22"/>
                <w:szCs w:val="22"/>
              </w:rPr>
            </w:pPr>
            <w:ins w:id="22" w:author="ERCOT" w:date="2021-11-01T10:33:00Z">
              <w:r>
                <w:rPr>
                  <w:rFonts w:ascii="Arial" w:hAnsi="Arial" w:cs="Arial"/>
                  <w:sz w:val="20"/>
                  <w:szCs w:val="20"/>
                </w:rPr>
                <w:t>1.6</w:t>
              </w:r>
            </w:ins>
            <w:del w:id="23"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63FE9F" w14:textId="46A4C701" w:rsidR="00E016D1" w:rsidRPr="009A486F" w:rsidRDefault="00E016D1" w:rsidP="00E016D1">
            <w:pPr>
              <w:widowControl/>
              <w:autoSpaceDE/>
              <w:autoSpaceDN/>
              <w:adjustRightInd/>
              <w:jc w:val="center"/>
              <w:rPr>
                <w:bCs/>
                <w:sz w:val="22"/>
                <w:szCs w:val="22"/>
              </w:rPr>
            </w:pPr>
            <w:ins w:id="25" w:author="ERCOT" w:date="2021-11-01T10:33:00Z">
              <w:r>
                <w:rPr>
                  <w:rFonts w:ascii="Arial" w:hAnsi="Arial" w:cs="Arial"/>
                  <w:sz w:val="20"/>
                  <w:szCs w:val="20"/>
                </w:rPr>
                <w:t>2.3</w:t>
              </w:r>
            </w:ins>
            <w:del w:id="26"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2C0031" w14:textId="3A734822" w:rsidR="00E016D1" w:rsidRPr="009A486F" w:rsidRDefault="00E016D1" w:rsidP="00E016D1">
            <w:pPr>
              <w:widowControl/>
              <w:autoSpaceDE/>
              <w:autoSpaceDN/>
              <w:adjustRightInd/>
              <w:jc w:val="center"/>
              <w:rPr>
                <w:bCs/>
                <w:sz w:val="22"/>
                <w:szCs w:val="22"/>
              </w:rPr>
            </w:pPr>
            <w:ins w:id="28" w:author="ERCOT" w:date="2021-11-01T10:33:00Z">
              <w:r>
                <w:rPr>
                  <w:rFonts w:ascii="Arial" w:hAnsi="Arial" w:cs="Arial"/>
                  <w:sz w:val="20"/>
                  <w:szCs w:val="20"/>
                </w:rPr>
                <w:t>2.2</w:t>
              </w:r>
            </w:ins>
            <w:del w:id="29"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81016E4" w14:textId="73A300DD" w:rsidR="00E016D1" w:rsidRPr="009A486F" w:rsidRDefault="00E016D1" w:rsidP="00E016D1">
            <w:pPr>
              <w:widowControl/>
              <w:autoSpaceDE/>
              <w:autoSpaceDN/>
              <w:adjustRightInd/>
              <w:jc w:val="center"/>
              <w:rPr>
                <w:bCs/>
                <w:sz w:val="22"/>
                <w:szCs w:val="22"/>
              </w:rPr>
            </w:pPr>
            <w:ins w:id="31" w:author="ERCOT" w:date="2021-11-01T10:33:00Z">
              <w:r>
                <w:rPr>
                  <w:rFonts w:ascii="Arial" w:hAnsi="Arial" w:cs="Arial"/>
                  <w:sz w:val="20"/>
                  <w:szCs w:val="20"/>
                </w:rPr>
                <w:t>0.7</w:t>
              </w:r>
            </w:ins>
            <w:del w:id="32"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4B006C" w14:textId="4F65072F" w:rsidR="00E016D1" w:rsidRPr="009A486F" w:rsidRDefault="00E016D1" w:rsidP="00E016D1">
            <w:pPr>
              <w:widowControl/>
              <w:autoSpaceDE/>
              <w:autoSpaceDN/>
              <w:adjustRightInd/>
              <w:jc w:val="center"/>
              <w:rPr>
                <w:bCs/>
                <w:sz w:val="22"/>
                <w:szCs w:val="22"/>
              </w:rPr>
            </w:pPr>
            <w:ins w:id="34" w:author="ERCOT" w:date="2021-11-01T10:33:00Z">
              <w:r>
                <w:rPr>
                  <w:rFonts w:ascii="Arial" w:hAnsi="Arial" w:cs="Arial"/>
                  <w:sz w:val="20"/>
                  <w:szCs w:val="20"/>
                </w:rPr>
                <w:t>1.7</w:t>
              </w:r>
            </w:ins>
            <w:del w:id="35"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5BEFAC" w14:textId="71D17B4D" w:rsidR="00E016D1" w:rsidRPr="009A486F" w:rsidRDefault="00E016D1" w:rsidP="00E016D1">
            <w:pPr>
              <w:widowControl/>
              <w:autoSpaceDE/>
              <w:autoSpaceDN/>
              <w:adjustRightInd/>
              <w:jc w:val="center"/>
              <w:rPr>
                <w:bCs/>
                <w:sz w:val="22"/>
                <w:szCs w:val="22"/>
              </w:rPr>
            </w:pPr>
            <w:ins w:id="37" w:author="ERCOT" w:date="2021-11-01T10:33:00Z">
              <w:r>
                <w:rPr>
                  <w:rFonts w:ascii="Arial" w:hAnsi="Arial" w:cs="Arial"/>
                  <w:sz w:val="20"/>
                  <w:szCs w:val="20"/>
                </w:rPr>
                <w:t>4.2</w:t>
              </w:r>
            </w:ins>
            <w:del w:id="38"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6067B6A" w14:textId="0C742207" w:rsidR="00E016D1" w:rsidRPr="009A486F" w:rsidRDefault="00E016D1" w:rsidP="00E016D1">
            <w:pPr>
              <w:widowControl/>
              <w:autoSpaceDE/>
              <w:autoSpaceDN/>
              <w:adjustRightInd/>
              <w:jc w:val="center"/>
              <w:rPr>
                <w:bCs/>
                <w:sz w:val="22"/>
                <w:szCs w:val="22"/>
              </w:rPr>
            </w:pPr>
            <w:ins w:id="40" w:author="ERCOT" w:date="2021-11-01T10:33:00Z">
              <w:r>
                <w:rPr>
                  <w:rFonts w:ascii="Arial" w:hAnsi="Arial" w:cs="Arial"/>
                  <w:sz w:val="20"/>
                  <w:szCs w:val="20"/>
                </w:rPr>
                <w:t>3.7</w:t>
              </w:r>
            </w:ins>
            <w:del w:id="41"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B97ADC" w14:textId="5E4A0D21" w:rsidR="00E016D1" w:rsidRPr="009A486F" w:rsidRDefault="00E016D1" w:rsidP="00E016D1">
            <w:pPr>
              <w:widowControl/>
              <w:autoSpaceDE/>
              <w:autoSpaceDN/>
              <w:adjustRightInd/>
              <w:jc w:val="center"/>
              <w:rPr>
                <w:bCs/>
                <w:sz w:val="22"/>
                <w:szCs w:val="22"/>
              </w:rPr>
            </w:pPr>
            <w:ins w:id="43" w:author="ERCOT" w:date="2021-11-01T10:33:00Z">
              <w:r>
                <w:rPr>
                  <w:rFonts w:ascii="Arial" w:hAnsi="Arial" w:cs="Arial"/>
                  <w:sz w:val="20"/>
                  <w:szCs w:val="20"/>
                </w:rPr>
                <w:t>1.7</w:t>
              </w:r>
            </w:ins>
            <w:del w:id="44" w:author="ERCOT" w:date="2021-11-01T09:58:00Z">
              <w:r w:rsidRPr="009A486F" w:rsidDel="000A1AF2">
                <w:rPr>
                  <w:sz w:val="22"/>
                  <w:szCs w:val="22"/>
                </w:rPr>
                <w:delText>3.3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3AB0C3B" w14:textId="59E699BB" w:rsidR="00E016D1" w:rsidRPr="009A486F" w:rsidRDefault="00E016D1" w:rsidP="00E016D1">
            <w:pPr>
              <w:widowControl/>
              <w:autoSpaceDE/>
              <w:autoSpaceDN/>
              <w:adjustRightInd/>
              <w:jc w:val="center"/>
              <w:rPr>
                <w:bCs/>
                <w:sz w:val="22"/>
                <w:szCs w:val="22"/>
              </w:rPr>
            </w:pPr>
            <w:ins w:id="46" w:author="ERCOT" w:date="2021-11-01T10:33:00Z">
              <w:r>
                <w:rPr>
                  <w:rFonts w:ascii="Arial" w:hAnsi="Arial" w:cs="Arial"/>
                  <w:sz w:val="20"/>
                  <w:szCs w:val="20"/>
                </w:rPr>
                <w:t>1.7</w:t>
              </w:r>
            </w:ins>
            <w:del w:id="47" w:author="ERCOT" w:date="2021-11-01T09:58:00Z">
              <w:r w:rsidRPr="009A486F" w:rsidDel="000A1AF2">
                <w:rPr>
                  <w:sz w:val="22"/>
                  <w:szCs w:val="22"/>
                </w:rPr>
                <w:delText>1.8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4012A1F" w14:textId="7EA4869A" w:rsidR="00E016D1" w:rsidRPr="009A486F" w:rsidRDefault="00E016D1" w:rsidP="00E016D1">
            <w:pPr>
              <w:widowControl/>
              <w:autoSpaceDE/>
              <w:autoSpaceDN/>
              <w:adjustRightInd/>
              <w:jc w:val="center"/>
              <w:rPr>
                <w:bCs/>
                <w:sz w:val="22"/>
                <w:szCs w:val="22"/>
              </w:rPr>
            </w:pPr>
            <w:ins w:id="49" w:author="ERCOT" w:date="2021-11-01T10:33:00Z">
              <w:r>
                <w:rPr>
                  <w:rFonts w:ascii="Arial" w:hAnsi="Arial" w:cs="Arial"/>
                  <w:sz w:val="20"/>
                  <w:szCs w:val="20"/>
                </w:rPr>
                <w:t>3.9</w:t>
              </w:r>
            </w:ins>
            <w:del w:id="50"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BB9B650" w14:textId="08CCC2D3" w:rsidR="00E016D1" w:rsidRPr="009A486F" w:rsidRDefault="00E016D1" w:rsidP="00E016D1">
            <w:pPr>
              <w:widowControl/>
              <w:autoSpaceDE/>
              <w:autoSpaceDN/>
              <w:adjustRightInd/>
              <w:jc w:val="center"/>
              <w:rPr>
                <w:bCs/>
                <w:sz w:val="22"/>
                <w:szCs w:val="22"/>
              </w:rPr>
            </w:pPr>
            <w:ins w:id="52" w:author="ERCOT" w:date="2021-11-01T10:33:00Z">
              <w:r>
                <w:rPr>
                  <w:rFonts w:ascii="Arial" w:hAnsi="Arial" w:cs="Arial"/>
                  <w:sz w:val="20"/>
                  <w:szCs w:val="20"/>
                </w:rPr>
                <w:t>2.8</w:t>
              </w:r>
            </w:ins>
            <w:del w:id="53"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93E6BE" w14:textId="325ADC50" w:rsidR="00E016D1" w:rsidRPr="009A486F" w:rsidRDefault="00E016D1" w:rsidP="00E016D1">
            <w:pPr>
              <w:widowControl/>
              <w:autoSpaceDE/>
              <w:autoSpaceDN/>
              <w:adjustRightInd/>
              <w:jc w:val="center"/>
              <w:rPr>
                <w:bCs/>
                <w:sz w:val="22"/>
                <w:szCs w:val="22"/>
              </w:rPr>
            </w:pPr>
            <w:ins w:id="55" w:author="ERCOT" w:date="2021-11-01T10:33:00Z">
              <w:r>
                <w:rPr>
                  <w:rFonts w:ascii="Arial" w:hAnsi="Arial" w:cs="Arial"/>
                  <w:sz w:val="20"/>
                  <w:szCs w:val="20"/>
                </w:rPr>
                <w:t>1.7</w:t>
              </w:r>
            </w:ins>
            <w:del w:id="56"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B07CC08" w14:textId="62C2C3B9" w:rsidR="00E016D1" w:rsidRPr="009A486F" w:rsidRDefault="00E016D1" w:rsidP="00E016D1">
            <w:pPr>
              <w:widowControl/>
              <w:autoSpaceDE/>
              <w:autoSpaceDN/>
              <w:adjustRightInd/>
              <w:jc w:val="center"/>
              <w:rPr>
                <w:bCs/>
                <w:sz w:val="22"/>
                <w:szCs w:val="22"/>
              </w:rPr>
            </w:pPr>
            <w:ins w:id="58" w:author="ERCOT" w:date="2021-11-01T10:33:00Z">
              <w:r>
                <w:rPr>
                  <w:rFonts w:ascii="Arial" w:hAnsi="Arial" w:cs="Arial"/>
                  <w:sz w:val="20"/>
                  <w:szCs w:val="20"/>
                </w:rPr>
                <w:t>1.6</w:t>
              </w:r>
            </w:ins>
            <w:del w:id="59"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2B33E9" w14:textId="64DB882A" w:rsidR="00E016D1" w:rsidRPr="009A486F" w:rsidRDefault="00E016D1" w:rsidP="00E016D1">
            <w:pPr>
              <w:widowControl/>
              <w:autoSpaceDE/>
              <w:autoSpaceDN/>
              <w:adjustRightInd/>
              <w:jc w:val="center"/>
              <w:rPr>
                <w:bCs/>
                <w:sz w:val="22"/>
                <w:szCs w:val="22"/>
              </w:rPr>
            </w:pPr>
            <w:ins w:id="61" w:author="ERCOT" w:date="2021-11-01T10:33:00Z">
              <w:r>
                <w:rPr>
                  <w:rFonts w:ascii="Arial" w:hAnsi="Arial" w:cs="Arial"/>
                  <w:sz w:val="20"/>
                  <w:szCs w:val="20"/>
                </w:rPr>
                <w:t>2.8</w:t>
              </w:r>
            </w:ins>
            <w:del w:id="62" w:author="ERCOT" w:date="2021-11-01T09:58:00Z">
              <w:r w:rsidRPr="009A486F" w:rsidDel="000A1AF2">
                <w:rPr>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57345C9" w14:textId="5503AC0B" w:rsidR="00E016D1" w:rsidRPr="009A486F" w:rsidRDefault="00E016D1" w:rsidP="00E016D1">
            <w:pPr>
              <w:widowControl/>
              <w:autoSpaceDE/>
              <w:autoSpaceDN/>
              <w:adjustRightInd/>
              <w:jc w:val="center"/>
              <w:rPr>
                <w:bCs/>
                <w:sz w:val="22"/>
                <w:szCs w:val="22"/>
              </w:rPr>
            </w:pPr>
            <w:ins w:id="64" w:author="ERCOT" w:date="2021-11-01T10:33:00Z">
              <w:r>
                <w:rPr>
                  <w:rFonts w:ascii="Arial" w:hAnsi="Arial" w:cs="Arial"/>
                  <w:sz w:val="20"/>
                  <w:szCs w:val="20"/>
                </w:rPr>
                <w:t>2.0</w:t>
              </w:r>
            </w:ins>
            <w:del w:id="65" w:author="ERCOT" w:date="2021-11-01T09:58:00Z">
              <w:r w:rsidRPr="009A486F" w:rsidDel="000A1AF2">
                <w:rPr>
                  <w:sz w:val="22"/>
                  <w:szCs w:val="22"/>
                </w:rPr>
                <w:delText>7.5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2492F8C" w14:textId="08EBF459" w:rsidR="00E016D1" w:rsidRPr="009A486F" w:rsidRDefault="00E016D1" w:rsidP="00E016D1">
            <w:pPr>
              <w:widowControl/>
              <w:autoSpaceDE/>
              <w:autoSpaceDN/>
              <w:adjustRightInd/>
              <w:jc w:val="center"/>
              <w:rPr>
                <w:bCs/>
                <w:sz w:val="22"/>
                <w:szCs w:val="22"/>
              </w:rPr>
            </w:pPr>
            <w:ins w:id="67" w:author="ERCOT" w:date="2021-11-01T10:33:00Z">
              <w:r>
                <w:rPr>
                  <w:rFonts w:ascii="Arial" w:hAnsi="Arial" w:cs="Arial"/>
                  <w:sz w:val="20"/>
                  <w:szCs w:val="20"/>
                </w:rPr>
                <w:t>-1.3</w:t>
              </w:r>
            </w:ins>
            <w:del w:id="68"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B1EDB2" w14:textId="5F099F58" w:rsidR="00E016D1" w:rsidRPr="009A486F" w:rsidRDefault="00E016D1" w:rsidP="00E016D1">
            <w:pPr>
              <w:widowControl/>
              <w:autoSpaceDE/>
              <w:autoSpaceDN/>
              <w:adjustRightInd/>
              <w:jc w:val="center"/>
              <w:rPr>
                <w:bCs/>
                <w:sz w:val="22"/>
                <w:szCs w:val="22"/>
              </w:rPr>
            </w:pPr>
            <w:ins w:id="70" w:author="ERCOT" w:date="2021-11-01T10:33:00Z">
              <w:r>
                <w:rPr>
                  <w:rFonts w:ascii="Arial" w:hAnsi="Arial" w:cs="Arial"/>
                  <w:sz w:val="20"/>
                  <w:szCs w:val="20"/>
                </w:rPr>
                <w:t>-0.9</w:t>
              </w:r>
            </w:ins>
            <w:del w:id="71"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F8855A" w14:textId="0F32E8D6" w:rsidR="00E016D1" w:rsidRPr="009A486F" w:rsidRDefault="00E016D1" w:rsidP="00E016D1">
            <w:pPr>
              <w:widowControl/>
              <w:autoSpaceDE/>
              <w:autoSpaceDN/>
              <w:adjustRightInd/>
              <w:jc w:val="center"/>
              <w:rPr>
                <w:bCs/>
                <w:sz w:val="22"/>
                <w:szCs w:val="22"/>
              </w:rPr>
            </w:pPr>
            <w:ins w:id="73" w:author="ERCOT" w:date="2021-11-01T10:33:00Z">
              <w:r>
                <w:rPr>
                  <w:rFonts w:ascii="Arial" w:hAnsi="Arial" w:cs="Arial"/>
                  <w:sz w:val="20"/>
                  <w:szCs w:val="20"/>
                </w:rPr>
                <w:t>0.4</w:t>
              </w:r>
            </w:ins>
            <w:del w:id="74"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920B6AC" w14:textId="2F1B0281" w:rsidR="00E016D1" w:rsidRPr="009A486F" w:rsidRDefault="00E016D1" w:rsidP="00E016D1">
            <w:pPr>
              <w:widowControl/>
              <w:autoSpaceDE/>
              <w:autoSpaceDN/>
              <w:adjustRightInd/>
              <w:jc w:val="center"/>
              <w:rPr>
                <w:bCs/>
                <w:sz w:val="22"/>
                <w:szCs w:val="22"/>
              </w:rPr>
            </w:pPr>
            <w:ins w:id="76" w:author="ERCOT" w:date="2021-11-01T10:33:00Z">
              <w:r>
                <w:rPr>
                  <w:rFonts w:ascii="Arial" w:hAnsi="Arial" w:cs="Arial"/>
                  <w:sz w:val="20"/>
                  <w:szCs w:val="20"/>
                </w:rPr>
                <w:t>-0.4</w:t>
              </w:r>
            </w:ins>
            <w:del w:id="77"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0CAA52" w14:textId="3A3BE183" w:rsidR="00E016D1" w:rsidRPr="009A486F" w:rsidRDefault="00E016D1" w:rsidP="00E016D1">
            <w:pPr>
              <w:widowControl/>
              <w:autoSpaceDE/>
              <w:autoSpaceDN/>
              <w:adjustRightInd/>
              <w:jc w:val="center"/>
              <w:rPr>
                <w:bCs/>
                <w:sz w:val="22"/>
                <w:szCs w:val="22"/>
              </w:rPr>
            </w:pPr>
            <w:ins w:id="79" w:author="ERCOT" w:date="2021-11-01T10:33:00Z">
              <w:r>
                <w:rPr>
                  <w:rFonts w:ascii="Arial" w:hAnsi="Arial" w:cs="Arial"/>
                  <w:sz w:val="20"/>
                  <w:szCs w:val="20"/>
                </w:rPr>
                <w:t>0.1</w:t>
              </w:r>
            </w:ins>
            <w:del w:id="80"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8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5BEECA5A" w14:textId="26471F7B" w:rsidR="00E016D1" w:rsidRPr="009A486F" w:rsidRDefault="00E016D1" w:rsidP="00E016D1">
            <w:pPr>
              <w:widowControl/>
              <w:autoSpaceDE/>
              <w:autoSpaceDN/>
              <w:adjustRightInd/>
              <w:jc w:val="center"/>
              <w:rPr>
                <w:bCs/>
                <w:sz w:val="22"/>
                <w:szCs w:val="22"/>
              </w:rPr>
            </w:pPr>
            <w:ins w:id="82" w:author="ERCOT" w:date="2021-11-01T10:33:00Z">
              <w:r>
                <w:rPr>
                  <w:rFonts w:ascii="Arial" w:hAnsi="Arial" w:cs="Arial"/>
                  <w:sz w:val="20"/>
                  <w:szCs w:val="20"/>
                </w:rPr>
                <w:t>0.7</w:t>
              </w:r>
            </w:ins>
            <w:del w:id="83" w:author="ERCOT" w:date="2021-11-01T09:58:00Z">
              <w:r w:rsidRPr="009A486F" w:rsidDel="000A1AF2">
                <w:rPr>
                  <w:sz w:val="22"/>
                  <w:szCs w:val="22"/>
                </w:rPr>
                <w:delText>3.0</w:delText>
              </w:r>
            </w:del>
          </w:p>
        </w:tc>
      </w:tr>
      <w:tr w:rsidR="00E016D1" w:rsidRPr="00CC576E" w14:paraId="234F93C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8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8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86"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Change w:id="8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6E7603" w14:textId="118F70B4" w:rsidR="00E016D1" w:rsidRPr="009A486F" w:rsidRDefault="00E016D1" w:rsidP="00E016D1">
            <w:pPr>
              <w:widowControl/>
              <w:autoSpaceDE/>
              <w:autoSpaceDN/>
              <w:adjustRightInd/>
              <w:jc w:val="center"/>
              <w:rPr>
                <w:bCs/>
                <w:sz w:val="22"/>
                <w:szCs w:val="22"/>
              </w:rPr>
            </w:pPr>
            <w:ins w:id="88" w:author="ERCOT" w:date="2021-11-01T10:33:00Z">
              <w:r>
                <w:rPr>
                  <w:rFonts w:ascii="Arial" w:hAnsi="Arial" w:cs="Arial"/>
                  <w:sz w:val="20"/>
                  <w:szCs w:val="20"/>
                </w:rPr>
                <w:t>1.2</w:t>
              </w:r>
            </w:ins>
            <w:del w:id="89"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B233B1" w14:textId="46E353A6" w:rsidR="00E016D1" w:rsidRPr="009A486F" w:rsidRDefault="00E016D1" w:rsidP="00E016D1">
            <w:pPr>
              <w:widowControl/>
              <w:autoSpaceDE/>
              <w:autoSpaceDN/>
              <w:adjustRightInd/>
              <w:jc w:val="center"/>
              <w:rPr>
                <w:bCs/>
                <w:sz w:val="22"/>
                <w:szCs w:val="22"/>
              </w:rPr>
            </w:pPr>
            <w:ins w:id="91" w:author="ERCOT" w:date="2021-11-01T10:33:00Z">
              <w:r>
                <w:rPr>
                  <w:rFonts w:ascii="Arial" w:hAnsi="Arial" w:cs="Arial"/>
                  <w:sz w:val="20"/>
                  <w:szCs w:val="20"/>
                </w:rPr>
                <w:t>2.0</w:t>
              </w:r>
            </w:ins>
            <w:del w:id="92" w:author="ERCOT" w:date="2021-11-01T09:58:00Z">
              <w:r w:rsidRPr="009A486F" w:rsidDel="000A1AF2">
                <w:rPr>
                  <w:sz w:val="22"/>
                  <w:szCs w:val="22"/>
                </w:rPr>
                <w:delText>6.7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93"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760F00" w14:textId="1A0CF23B" w:rsidR="00E016D1" w:rsidRPr="009A486F" w:rsidRDefault="00E016D1" w:rsidP="00E016D1">
            <w:pPr>
              <w:widowControl/>
              <w:autoSpaceDE/>
              <w:autoSpaceDN/>
              <w:adjustRightInd/>
              <w:jc w:val="center"/>
              <w:rPr>
                <w:bCs/>
                <w:sz w:val="22"/>
                <w:szCs w:val="22"/>
              </w:rPr>
            </w:pPr>
            <w:ins w:id="94" w:author="ERCOT" w:date="2021-11-01T10:33:00Z">
              <w:r>
                <w:rPr>
                  <w:rFonts w:ascii="Arial" w:hAnsi="Arial" w:cs="Arial"/>
                  <w:sz w:val="20"/>
                  <w:szCs w:val="20"/>
                </w:rPr>
                <w:t>2.0</w:t>
              </w:r>
            </w:ins>
            <w:del w:id="95" w:author="ERCOT" w:date="2021-11-01T09:58:00Z">
              <w:r w:rsidRPr="009A486F" w:rsidDel="000A1AF2">
                <w:rPr>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B2A5D06" w14:textId="7DB57CA0" w:rsidR="00E016D1" w:rsidRPr="009A486F" w:rsidRDefault="00E016D1" w:rsidP="00E016D1">
            <w:pPr>
              <w:widowControl/>
              <w:autoSpaceDE/>
              <w:autoSpaceDN/>
              <w:adjustRightInd/>
              <w:jc w:val="center"/>
              <w:rPr>
                <w:bCs/>
                <w:sz w:val="22"/>
                <w:szCs w:val="22"/>
              </w:rPr>
            </w:pPr>
            <w:ins w:id="97" w:author="ERCOT" w:date="2021-11-01T10:33:00Z">
              <w:r>
                <w:rPr>
                  <w:rFonts w:ascii="Arial" w:hAnsi="Arial" w:cs="Arial"/>
                  <w:sz w:val="20"/>
                  <w:szCs w:val="20"/>
                </w:rPr>
                <w:t>1.9</w:t>
              </w:r>
            </w:ins>
            <w:del w:id="98"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3F89D9" w14:textId="367AF2FF" w:rsidR="00E016D1" w:rsidRPr="009A486F" w:rsidRDefault="00E016D1" w:rsidP="00E016D1">
            <w:pPr>
              <w:widowControl/>
              <w:autoSpaceDE/>
              <w:autoSpaceDN/>
              <w:adjustRightInd/>
              <w:jc w:val="center"/>
              <w:rPr>
                <w:bCs/>
                <w:sz w:val="22"/>
                <w:szCs w:val="22"/>
              </w:rPr>
            </w:pPr>
            <w:ins w:id="100" w:author="ERCOT" w:date="2021-11-01T10:33:00Z">
              <w:r>
                <w:rPr>
                  <w:rFonts w:ascii="Arial" w:hAnsi="Arial" w:cs="Arial"/>
                  <w:sz w:val="20"/>
                  <w:szCs w:val="20"/>
                </w:rPr>
                <w:t>2.1</w:t>
              </w:r>
            </w:ins>
            <w:del w:id="101" w:author="ERCOT" w:date="2021-11-01T09:58:00Z">
              <w:r w:rsidRPr="009A486F" w:rsidDel="000A1AF2">
                <w:rPr>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0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97F511" w14:textId="25C8F7A1" w:rsidR="00E016D1" w:rsidRPr="009A486F" w:rsidRDefault="00E016D1" w:rsidP="00E016D1">
            <w:pPr>
              <w:widowControl/>
              <w:autoSpaceDE/>
              <w:autoSpaceDN/>
              <w:adjustRightInd/>
              <w:jc w:val="center"/>
              <w:rPr>
                <w:bCs/>
                <w:sz w:val="22"/>
                <w:szCs w:val="22"/>
              </w:rPr>
            </w:pPr>
            <w:ins w:id="103" w:author="ERCOT" w:date="2021-11-01T10:33:00Z">
              <w:r>
                <w:rPr>
                  <w:rFonts w:ascii="Arial" w:hAnsi="Arial" w:cs="Arial"/>
                  <w:sz w:val="20"/>
                  <w:szCs w:val="20"/>
                </w:rPr>
                <w:t>2.1</w:t>
              </w:r>
            </w:ins>
            <w:del w:id="104"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0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BA15F99" w14:textId="29D0B0E9" w:rsidR="00E016D1" w:rsidRPr="009A486F" w:rsidRDefault="00E016D1" w:rsidP="00E016D1">
            <w:pPr>
              <w:widowControl/>
              <w:autoSpaceDE/>
              <w:autoSpaceDN/>
              <w:adjustRightInd/>
              <w:jc w:val="center"/>
              <w:rPr>
                <w:bCs/>
                <w:sz w:val="22"/>
                <w:szCs w:val="22"/>
              </w:rPr>
            </w:pPr>
            <w:ins w:id="106" w:author="ERCOT" w:date="2021-11-01T10:33:00Z">
              <w:r>
                <w:rPr>
                  <w:rFonts w:ascii="Arial" w:hAnsi="Arial" w:cs="Arial"/>
                  <w:sz w:val="20"/>
                  <w:szCs w:val="20"/>
                </w:rPr>
                <w:t>1.3</w:t>
              </w:r>
            </w:ins>
            <w:del w:id="107"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0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DD59EE" w14:textId="461F90D1" w:rsidR="00E016D1" w:rsidRPr="009A486F" w:rsidRDefault="00E016D1" w:rsidP="00E016D1">
            <w:pPr>
              <w:widowControl/>
              <w:autoSpaceDE/>
              <w:autoSpaceDN/>
              <w:adjustRightInd/>
              <w:jc w:val="center"/>
              <w:rPr>
                <w:bCs/>
                <w:sz w:val="22"/>
                <w:szCs w:val="22"/>
              </w:rPr>
            </w:pPr>
            <w:ins w:id="109" w:author="ERCOT" w:date="2021-11-01T10:33:00Z">
              <w:r>
                <w:rPr>
                  <w:rFonts w:ascii="Arial" w:hAnsi="Arial" w:cs="Arial"/>
                  <w:sz w:val="20"/>
                  <w:szCs w:val="20"/>
                </w:rPr>
                <w:t>2.2</w:t>
              </w:r>
            </w:ins>
            <w:del w:id="110"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CFE823" w14:textId="44038847" w:rsidR="00E016D1" w:rsidRPr="009A486F" w:rsidRDefault="00E016D1" w:rsidP="00E016D1">
            <w:pPr>
              <w:widowControl/>
              <w:autoSpaceDE/>
              <w:autoSpaceDN/>
              <w:adjustRightInd/>
              <w:jc w:val="center"/>
              <w:rPr>
                <w:bCs/>
                <w:sz w:val="22"/>
                <w:szCs w:val="22"/>
              </w:rPr>
            </w:pPr>
            <w:ins w:id="112" w:author="ERCOT" w:date="2021-11-01T10:33:00Z">
              <w:r>
                <w:rPr>
                  <w:rFonts w:ascii="Arial" w:hAnsi="Arial" w:cs="Arial"/>
                  <w:sz w:val="20"/>
                  <w:szCs w:val="20"/>
                </w:rPr>
                <w:t>4.6</w:t>
              </w:r>
            </w:ins>
            <w:del w:id="113"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09570A" w14:textId="568FEA47" w:rsidR="00E016D1" w:rsidRPr="009A486F" w:rsidRDefault="00E016D1" w:rsidP="00E016D1">
            <w:pPr>
              <w:widowControl/>
              <w:autoSpaceDE/>
              <w:autoSpaceDN/>
              <w:adjustRightInd/>
              <w:jc w:val="center"/>
              <w:rPr>
                <w:bCs/>
                <w:sz w:val="22"/>
                <w:szCs w:val="22"/>
              </w:rPr>
            </w:pPr>
            <w:ins w:id="115" w:author="ERCOT" w:date="2021-11-01T10:33:00Z">
              <w:r>
                <w:rPr>
                  <w:rFonts w:ascii="Arial" w:hAnsi="Arial" w:cs="Arial"/>
                  <w:sz w:val="20"/>
                  <w:szCs w:val="20"/>
                </w:rPr>
                <w:t>4.4</w:t>
              </w:r>
            </w:ins>
            <w:del w:id="116"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1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5CE9B0" w14:textId="6A1B8181" w:rsidR="00E016D1" w:rsidRPr="009A486F" w:rsidRDefault="00E016D1" w:rsidP="00E016D1">
            <w:pPr>
              <w:widowControl/>
              <w:autoSpaceDE/>
              <w:autoSpaceDN/>
              <w:adjustRightInd/>
              <w:jc w:val="center"/>
              <w:rPr>
                <w:bCs/>
                <w:sz w:val="22"/>
                <w:szCs w:val="22"/>
              </w:rPr>
            </w:pPr>
            <w:ins w:id="118" w:author="ERCOT" w:date="2021-11-01T10:33:00Z">
              <w:r>
                <w:rPr>
                  <w:rFonts w:ascii="Arial" w:hAnsi="Arial" w:cs="Arial"/>
                  <w:sz w:val="20"/>
                  <w:szCs w:val="20"/>
                </w:rPr>
                <w:t>2.8</w:t>
              </w:r>
            </w:ins>
            <w:del w:id="119"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2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57DAA41" w14:textId="3C44184A" w:rsidR="00E016D1" w:rsidRPr="009A486F" w:rsidRDefault="00E016D1" w:rsidP="00E016D1">
            <w:pPr>
              <w:widowControl/>
              <w:autoSpaceDE/>
              <w:autoSpaceDN/>
              <w:adjustRightInd/>
              <w:jc w:val="center"/>
              <w:rPr>
                <w:bCs/>
                <w:sz w:val="22"/>
                <w:szCs w:val="22"/>
              </w:rPr>
            </w:pPr>
            <w:ins w:id="121" w:author="ERCOT" w:date="2021-11-01T10:33:00Z">
              <w:r>
                <w:rPr>
                  <w:rFonts w:ascii="Arial" w:hAnsi="Arial" w:cs="Arial"/>
                  <w:sz w:val="20"/>
                  <w:szCs w:val="20"/>
                </w:rPr>
                <w:t>2.5</w:t>
              </w:r>
            </w:ins>
            <w:del w:id="122" w:author="ERCOT" w:date="2021-11-01T09:58:00Z">
              <w:r w:rsidRPr="009A486F" w:rsidDel="000A1AF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2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0F944A0" w14:textId="1B64B457" w:rsidR="00E016D1" w:rsidRPr="009A486F" w:rsidRDefault="00E016D1" w:rsidP="00E016D1">
            <w:pPr>
              <w:widowControl/>
              <w:autoSpaceDE/>
              <w:autoSpaceDN/>
              <w:adjustRightInd/>
              <w:jc w:val="center"/>
              <w:rPr>
                <w:bCs/>
                <w:sz w:val="22"/>
                <w:szCs w:val="22"/>
              </w:rPr>
            </w:pPr>
            <w:ins w:id="124" w:author="ERCOT" w:date="2021-11-01T10:33:00Z">
              <w:r>
                <w:rPr>
                  <w:rFonts w:ascii="Arial" w:hAnsi="Arial" w:cs="Arial"/>
                  <w:sz w:val="20"/>
                  <w:szCs w:val="20"/>
                </w:rPr>
                <w:t>2.7</w:t>
              </w:r>
            </w:ins>
            <w:del w:id="125"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5CA6CC3" w14:textId="01671ED6" w:rsidR="00E016D1" w:rsidRPr="009A486F" w:rsidRDefault="00E016D1" w:rsidP="00E016D1">
            <w:pPr>
              <w:widowControl/>
              <w:autoSpaceDE/>
              <w:autoSpaceDN/>
              <w:adjustRightInd/>
              <w:jc w:val="center"/>
              <w:rPr>
                <w:bCs/>
                <w:sz w:val="22"/>
                <w:szCs w:val="22"/>
              </w:rPr>
            </w:pPr>
            <w:ins w:id="127" w:author="ERCOT" w:date="2021-11-01T10:33:00Z">
              <w:r>
                <w:rPr>
                  <w:rFonts w:ascii="Arial" w:hAnsi="Arial" w:cs="Arial"/>
                  <w:sz w:val="20"/>
                  <w:szCs w:val="20"/>
                </w:rPr>
                <w:t>2.4</w:t>
              </w:r>
            </w:ins>
            <w:del w:id="128"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9"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1BB6F5A" w14:textId="6C16B82E" w:rsidR="00E016D1" w:rsidRPr="009A486F" w:rsidRDefault="00E016D1" w:rsidP="00E016D1">
            <w:pPr>
              <w:widowControl/>
              <w:autoSpaceDE/>
              <w:autoSpaceDN/>
              <w:adjustRightInd/>
              <w:jc w:val="center"/>
              <w:rPr>
                <w:bCs/>
                <w:sz w:val="22"/>
                <w:szCs w:val="22"/>
              </w:rPr>
            </w:pPr>
            <w:ins w:id="130" w:author="ERCOT" w:date="2021-11-01T10:33:00Z">
              <w:r>
                <w:rPr>
                  <w:rFonts w:ascii="Arial" w:hAnsi="Arial" w:cs="Arial"/>
                  <w:sz w:val="20"/>
                  <w:szCs w:val="20"/>
                </w:rPr>
                <w:t>1.8</w:t>
              </w:r>
            </w:ins>
            <w:del w:id="131"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3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EAB8280" w14:textId="3EA49EA5" w:rsidR="00E016D1" w:rsidRPr="009A486F" w:rsidRDefault="00E016D1" w:rsidP="00E016D1">
            <w:pPr>
              <w:widowControl/>
              <w:autoSpaceDE/>
              <w:autoSpaceDN/>
              <w:adjustRightInd/>
              <w:jc w:val="center"/>
              <w:rPr>
                <w:bCs/>
                <w:sz w:val="22"/>
                <w:szCs w:val="22"/>
              </w:rPr>
            </w:pPr>
            <w:ins w:id="133" w:author="ERCOT" w:date="2021-11-01T10:33:00Z">
              <w:r>
                <w:rPr>
                  <w:rFonts w:ascii="Arial" w:hAnsi="Arial" w:cs="Arial"/>
                  <w:sz w:val="20"/>
                  <w:szCs w:val="20"/>
                </w:rPr>
                <w:t>1.9</w:t>
              </w:r>
            </w:ins>
            <w:del w:id="134" w:author="ERCOT" w:date="2021-11-01T09:58:00Z">
              <w:r w:rsidRPr="009A486F" w:rsidDel="000A1AF2">
                <w:rPr>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4BA21D3" w14:textId="4C66EE8A" w:rsidR="00E016D1" w:rsidRPr="009A486F" w:rsidRDefault="00E016D1" w:rsidP="00E016D1">
            <w:pPr>
              <w:widowControl/>
              <w:autoSpaceDE/>
              <w:autoSpaceDN/>
              <w:adjustRightInd/>
              <w:jc w:val="center"/>
              <w:rPr>
                <w:bCs/>
                <w:sz w:val="22"/>
                <w:szCs w:val="22"/>
              </w:rPr>
            </w:pPr>
            <w:ins w:id="136" w:author="ERCOT" w:date="2021-11-01T10:33:00Z">
              <w:r>
                <w:rPr>
                  <w:rFonts w:ascii="Arial" w:hAnsi="Arial" w:cs="Arial"/>
                  <w:sz w:val="20"/>
                  <w:szCs w:val="20"/>
                </w:rPr>
                <w:t>2.8</w:t>
              </w:r>
            </w:ins>
            <w:del w:id="137" w:author="ERCOT" w:date="2021-11-01T09:58:00Z">
              <w:r w:rsidRPr="009A486F" w:rsidDel="000A1AF2">
                <w:rPr>
                  <w:sz w:val="22"/>
                  <w:szCs w:val="22"/>
                </w:rPr>
                <w:delText>4.9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3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3B04D67" w14:textId="23DA12BB" w:rsidR="00E016D1" w:rsidRPr="009A486F" w:rsidRDefault="00E016D1" w:rsidP="00E016D1">
            <w:pPr>
              <w:widowControl/>
              <w:autoSpaceDE/>
              <w:autoSpaceDN/>
              <w:adjustRightInd/>
              <w:jc w:val="center"/>
              <w:rPr>
                <w:bCs/>
                <w:sz w:val="22"/>
                <w:szCs w:val="22"/>
              </w:rPr>
            </w:pPr>
            <w:ins w:id="139" w:author="ERCOT" w:date="2021-11-01T10:33:00Z">
              <w:r>
                <w:rPr>
                  <w:rFonts w:ascii="Arial" w:hAnsi="Arial" w:cs="Arial"/>
                  <w:sz w:val="20"/>
                  <w:szCs w:val="20"/>
                </w:rPr>
                <w:t>3.5</w:t>
              </w:r>
            </w:ins>
            <w:del w:id="140" w:author="ERCOT" w:date="2021-11-01T09:58:00Z">
              <w:r w:rsidRPr="009A486F" w:rsidDel="000A1AF2">
                <w:rPr>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41"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D9659A2" w14:textId="000D474F" w:rsidR="00E016D1" w:rsidRPr="009A486F" w:rsidRDefault="00E016D1" w:rsidP="00E016D1">
            <w:pPr>
              <w:widowControl/>
              <w:autoSpaceDE/>
              <w:autoSpaceDN/>
              <w:adjustRightInd/>
              <w:jc w:val="center"/>
              <w:rPr>
                <w:bCs/>
                <w:sz w:val="22"/>
                <w:szCs w:val="22"/>
              </w:rPr>
            </w:pPr>
            <w:ins w:id="142" w:author="ERCOT" w:date="2021-11-01T10:33:00Z">
              <w:r>
                <w:rPr>
                  <w:rFonts w:ascii="Arial" w:hAnsi="Arial" w:cs="Arial"/>
                  <w:sz w:val="20"/>
                  <w:szCs w:val="20"/>
                </w:rPr>
                <w:t>1.1</w:t>
              </w:r>
            </w:ins>
            <w:del w:id="143"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4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BF98760" w14:textId="18755E18" w:rsidR="00E016D1" w:rsidRPr="009A486F" w:rsidRDefault="00E016D1" w:rsidP="00E016D1">
            <w:pPr>
              <w:widowControl/>
              <w:autoSpaceDE/>
              <w:autoSpaceDN/>
              <w:adjustRightInd/>
              <w:jc w:val="center"/>
              <w:rPr>
                <w:bCs/>
                <w:sz w:val="22"/>
                <w:szCs w:val="22"/>
              </w:rPr>
            </w:pPr>
            <w:ins w:id="145" w:author="ERCOT" w:date="2021-11-01T10:33:00Z">
              <w:r>
                <w:rPr>
                  <w:rFonts w:ascii="Arial" w:hAnsi="Arial" w:cs="Arial"/>
                  <w:sz w:val="20"/>
                  <w:szCs w:val="20"/>
                </w:rPr>
                <w:t>0.0</w:t>
              </w:r>
            </w:ins>
            <w:del w:id="146"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4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CB3A73" w14:textId="69A781A1" w:rsidR="00E016D1" w:rsidRPr="009A486F" w:rsidRDefault="00E016D1" w:rsidP="00E016D1">
            <w:pPr>
              <w:widowControl/>
              <w:autoSpaceDE/>
              <w:autoSpaceDN/>
              <w:adjustRightInd/>
              <w:jc w:val="center"/>
              <w:rPr>
                <w:bCs/>
                <w:sz w:val="22"/>
                <w:szCs w:val="22"/>
              </w:rPr>
            </w:pPr>
            <w:ins w:id="148" w:author="ERCOT" w:date="2021-11-01T10:33:00Z">
              <w:r>
                <w:rPr>
                  <w:rFonts w:ascii="Arial" w:hAnsi="Arial" w:cs="Arial"/>
                  <w:sz w:val="20"/>
                  <w:szCs w:val="20"/>
                </w:rPr>
                <w:t>-0.1</w:t>
              </w:r>
            </w:ins>
            <w:del w:id="149"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58E400B" w14:textId="5A24ECD9" w:rsidR="00E016D1" w:rsidRPr="009A486F" w:rsidRDefault="00E016D1" w:rsidP="00E016D1">
            <w:pPr>
              <w:widowControl/>
              <w:autoSpaceDE/>
              <w:autoSpaceDN/>
              <w:adjustRightInd/>
              <w:jc w:val="center"/>
              <w:rPr>
                <w:bCs/>
                <w:sz w:val="22"/>
                <w:szCs w:val="22"/>
              </w:rPr>
            </w:pPr>
            <w:ins w:id="151" w:author="ERCOT" w:date="2021-11-01T10:33:00Z">
              <w:r>
                <w:rPr>
                  <w:rFonts w:ascii="Arial" w:hAnsi="Arial" w:cs="Arial"/>
                  <w:sz w:val="20"/>
                  <w:szCs w:val="20"/>
                </w:rPr>
                <w:t>0.1</w:t>
              </w:r>
            </w:ins>
            <w:del w:id="152"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D3BBFEA" w14:textId="559F3605" w:rsidR="00E016D1" w:rsidRPr="009A486F" w:rsidRDefault="00E016D1" w:rsidP="00E016D1">
            <w:pPr>
              <w:widowControl/>
              <w:autoSpaceDE/>
              <w:autoSpaceDN/>
              <w:adjustRightInd/>
              <w:jc w:val="center"/>
              <w:rPr>
                <w:bCs/>
                <w:sz w:val="22"/>
                <w:szCs w:val="22"/>
              </w:rPr>
            </w:pPr>
            <w:ins w:id="154" w:author="ERCOT" w:date="2021-11-01T10:33:00Z">
              <w:r>
                <w:rPr>
                  <w:rFonts w:ascii="Arial" w:hAnsi="Arial" w:cs="Arial"/>
                  <w:sz w:val="20"/>
                  <w:szCs w:val="20"/>
                </w:rPr>
                <w:t>0.5</w:t>
              </w:r>
            </w:ins>
            <w:del w:id="155"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56"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183E264A" w14:textId="57E83AF3" w:rsidR="00E016D1" w:rsidRPr="009A486F" w:rsidRDefault="00E016D1" w:rsidP="00E016D1">
            <w:pPr>
              <w:widowControl/>
              <w:autoSpaceDE/>
              <w:autoSpaceDN/>
              <w:adjustRightInd/>
              <w:jc w:val="center"/>
              <w:rPr>
                <w:bCs/>
                <w:sz w:val="22"/>
                <w:szCs w:val="22"/>
              </w:rPr>
            </w:pPr>
            <w:ins w:id="157" w:author="ERCOT" w:date="2021-11-01T10:33:00Z">
              <w:r>
                <w:rPr>
                  <w:rFonts w:ascii="Arial" w:hAnsi="Arial" w:cs="Arial"/>
                  <w:sz w:val="20"/>
                  <w:szCs w:val="20"/>
                </w:rPr>
                <w:t>0.9</w:t>
              </w:r>
            </w:ins>
            <w:del w:id="158" w:author="ERCOT" w:date="2021-11-01T09:58:00Z">
              <w:r w:rsidRPr="009A486F" w:rsidDel="000A1AF2">
                <w:rPr>
                  <w:sz w:val="22"/>
                  <w:szCs w:val="22"/>
                </w:rPr>
                <w:delText>3.4</w:delText>
              </w:r>
            </w:del>
          </w:p>
        </w:tc>
      </w:tr>
      <w:tr w:rsidR="00E016D1" w:rsidRPr="00CC576E" w14:paraId="3B034A0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5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6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6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Change w:id="16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4ABDDC8" w14:textId="032A7404" w:rsidR="00E016D1" w:rsidRPr="009A486F" w:rsidRDefault="00E016D1" w:rsidP="00E016D1">
            <w:pPr>
              <w:widowControl/>
              <w:autoSpaceDE/>
              <w:autoSpaceDN/>
              <w:adjustRightInd/>
              <w:jc w:val="center"/>
              <w:rPr>
                <w:bCs/>
                <w:sz w:val="22"/>
                <w:szCs w:val="22"/>
              </w:rPr>
            </w:pPr>
            <w:ins w:id="163" w:author="ERCOT" w:date="2021-11-01T10:33:00Z">
              <w:r>
                <w:rPr>
                  <w:rFonts w:ascii="Arial" w:hAnsi="Arial" w:cs="Arial"/>
                  <w:sz w:val="20"/>
                  <w:szCs w:val="20"/>
                </w:rPr>
                <w:t>1.4</w:t>
              </w:r>
            </w:ins>
            <w:del w:id="164"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6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067F907" w14:textId="0EB17AF9" w:rsidR="00E016D1" w:rsidRPr="009A486F" w:rsidRDefault="00E016D1" w:rsidP="00E016D1">
            <w:pPr>
              <w:widowControl/>
              <w:autoSpaceDE/>
              <w:autoSpaceDN/>
              <w:adjustRightInd/>
              <w:jc w:val="center"/>
              <w:rPr>
                <w:bCs/>
                <w:sz w:val="22"/>
                <w:szCs w:val="22"/>
              </w:rPr>
            </w:pPr>
            <w:ins w:id="166" w:author="ERCOT" w:date="2021-11-01T10:33:00Z">
              <w:r>
                <w:rPr>
                  <w:rFonts w:ascii="Arial" w:hAnsi="Arial" w:cs="Arial"/>
                  <w:sz w:val="20"/>
                  <w:szCs w:val="20"/>
                </w:rPr>
                <w:t>1.9</w:t>
              </w:r>
            </w:ins>
            <w:del w:id="167" w:author="ERCOT" w:date="2021-11-01T09:58:00Z">
              <w:r w:rsidRPr="009A486F" w:rsidDel="000A1AF2">
                <w:rPr>
                  <w:sz w:val="22"/>
                  <w:szCs w:val="22"/>
                </w:rPr>
                <w:delText>3.7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6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FC9644C" w14:textId="49C75ACE" w:rsidR="00E016D1" w:rsidRPr="009A486F" w:rsidRDefault="00E016D1" w:rsidP="00E016D1">
            <w:pPr>
              <w:widowControl/>
              <w:autoSpaceDE/>
              <w:autoSpaceDN/>
              <w:adjustRightInd/>
              <w:jc w:val="center"/>
              <w:rPr>
                <w:bCs/>
                <w:sz w:val="22"/>
                <w:szCs w:val="22"/>
              </w:rPr>
            </w:pPr>
            <w:ins w:id="169" w:author="ERCOT" w:date="2021-11-01T10:33:00Z">
              <w:r>
                <w:rPr>
                  <w:rFonts w:ascii="Arial" w:hAnsi="Arial" w:cs="Arial"/>
                  <w:sz w:val="20"/>
                  <w:szCs w:val="20"/>
                </w:rPr>
                <w:t>1.8</w:t>
              </w:r>
            </w:ins>
            <w:del w:id="170"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19A0E3" w14:textId="7FF37217" w:rsidR="00E016D1" w:rsidRPr="009A486F" w:rsidRDefault="00E016D1" w:rsidP="00E016D1">
            <w:pPr>
              <w:widowControl/>
              <w:autoSpaceDE/>
              <w:autoSpaceDN/>
              <w:adjustRightInd/>
              <w:jc w:val="center"/>
              <w:rPr>
                <w:bCs/>
                <w:sz w:val="22"/>
                <w:szCs w:val="22"/>
              </w:rPr>
            </w:pPr>
            <w:ins w:id="172" w:author="ERCOT" w:date="2021-11-01T10:33:00Z">
              <w:r>
                <w:rPr>
                  <w:rFonts w:ascii="Arial" w:hAnsi="Arial" w:cs="Arial"/>
                  <w:sz w:val="20"/>
                  <w:szCs w:val="20"/>
                </w:rPr>
                <w:t>1.9</w:t>
              </w:r>
            </w:ins>
            <w:del w:id="173"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3DDFCE" w14:textId="396CD3B8" w:rsidR="00E016D1" w:rsidRPr="009A486F" w:rsidRDefault="00E016D1" w:rsidP="00E016D1">
            <w:pPr>
              <w:widowControl/>
              <w:autoSpaceDE/>
              <w:autoSpaceDN/>
              <w:adjustRightInd/>
              <w:jc w:val="center"/>
              <w:rPr>
                <w:bCs/>
                <w:sz w:val="22"/>
                <w:szCs w:val="22"/>
              </w:rPr>
            </w:pPr>
            <w:ins w:id="175" w:author="ERCOT" w:date="2021-11-01T10:33:00Z">
              <w:r>
                <w:rPr>
                  <w:rFonts w:ascii="Arial" w:hAnsi="Arial" w:cs="Arial"/>
                  <w:sz w:val="20"/>
                  <w:szCs w:val="20"/>
                </w:rPr>
                <w:t>2.0</w:t>
              </w:r>
            </w:ins>
            <w:del w:id="176"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6BFDCA4" w14:textId="1F02FAF5" w:rsidR="00E016D1" w:rsidRPr="009A486F" w:rsidRDefault="00E016D1" w:rsidP="00E016D1">
            <w:pPr>
              <w:widowControl/>
              <w:autoSpaceDE/>
              <w:autoSpaceDN/>
              <w:adjustRightInd/>
              <w:jc w:val="center"/>
              <w:rPr>
                <w:bCs/>
                <w:sz w:val="22"/>
                <w:szCs w:val="22"/>
              </w:rPr>
            </w:pPr>
            <w:ins w:id="178" w:author="ERCOT" w:date="2021-11-01T10:33:00Z">
              <w:r>
                <w:rPr>
                  <w:rFonts w:ascii="Arial" w:hAnsi="Arial" w:cs="Arial"/>
                  <w:sz w:val="20"/>
                  <w:szCs w:val="20"/>
                </w:rPr>
                <w:t>2.3</w:t>
              </w:r>
            </w:ins>
            <w:del w:id="179"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98074B2" w14:textId="50625CEC" w:rsidR="00E016D1" w:rsidRPr="009A486F" w:rsidRDefault="00E016D1" w:rsidP="00E016D1">
            <w:pPr>
              <w:widowControl/>
              <w:autoSpaceDE/>
              <w:autoSpaceDN/>
              <w:adjustRightInd/>
              <w:jc w:val="center"/>
              <w:rPr>
                <w:bCs/>
                <w:sz w:val="22"/>
                <w:szCs w:val="22"/>
              </w:rPr>
            </w:pPr>
            <w:ins w:id="181" w:author="ERCOT" w:date="2021-11-01T10:33:00Z">
              <w:r>
                <w:rPr>
                  <w:rFonts w:ascii="Arial" w:hAnsi="Arial" w:cs="Arial"/>
                  <w:sz w:val="20"/>
                  <w:szCs w:val="20"/>
                </w:rPr>
                <w:t>1.7</w:t>
              </w:r>
            </w:ins>
            <w:del w:id="182"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0098077" w14:textId="6893B45B" w:rsidR="00E016D1" w:rsidRPr="009A486F" w:rsidRDefault="00E016D1" w:rsidP="00E016D1">
            <w:pPr>
              <w:widowControl/>
              <w:autoSpaceDE/>
              <w:autoSpaceDN/>
              <w:adjustRightInd/>
              <w:jc w:val="center"/>
              <w:rPr>
                <w:bCs/>
                <w:sz w:val="22"/>
                <w:szCs w:val="22"/>
              </w:rPr>
            </w:pPr>
            <w:ins w:id="184" w:author="ERCOT" w:date="2021-11-01T10:33:00Z">
              <w:r>
                <w:rPr>
                  <w:rFonts w:ascii="Arial" w:hAnsi="Arial" w:cs="Arial"/>
                  <w:sz w:val="20"/>
                  <w:szCs w:val="20"/>
                </w:rPr>
                <w:t>2.5</w:t>
              </w:r>
            </w:ins>
            <w:del w:id="185" w:author="ERCOT" w:date="2021-11-01T09:58:00Z">
              <w:r w:rsidRPr="009A486F" w:rsidDel="000A1AF2">
                <w:rPr>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925116" w14:textId="057AF31C" w:rsidR="00E016D1" w:rsidRPr="009A486F" w:rsidRDefault="00E016D1" w:rsidP="00E016D1">
            <w:pPr>
              <w:widowControl/>
              <w:autoSpaceDE/>
              <w:autoSpaceDN/>
              <w:adjustRightInd/>
              <w:jc w:val="center"/>
              <w:rPr>
                <w:bCs/>
                <w:sz w:val="22"/>
                <w:szCs w:val="22"/>
              </w:rPr>
            </w:pPr>
            <w:ins w:id="187" w:author="ERCOT" w:date="2021-11-01T10:33:00Z">
              <w:r>
                <w:rPr>
                  <w:rFonts w:ascii="Arial" w:hAnsi="Arial" w:cs="Arial"/>
                  <w:sz w:val="20"/>
                  <w:szCs w:val="20"/>
                </w:rPr>
                <w:t>4.5</w:t>
              </w:r>
            </w:ins>
            <w:del w:id="188"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3D9C93" w14:textId="58CD29CD" w:rsidR="00E016D1" w:rsidRPr="009A486F" w:rsidRDefault="00E016D1" w:rsidP="00E016D1">
            <w:pPr>
              <w:widowControl/>
              <w:autoSpaceDE/>
              <w:autoSpaceDN/>
              <w:adjustRightInd/>
              <w:jc w:val="center"/>
              <w:rPr>
                <w:bCs/>
                <w:sz w:val="22"/>
                <w:szCs w:val="22"/>
              </w:rPr>
            </w:pPr>
            <w:ins w:id="190" w:author="ERCOT" w:date="2021-11-01T10:33:00Z">
              <w:r>
                <w:rPr>
                  <w:rFonts w:ascii="Arial" w:hAnsi="Arial" w:cs="Arial"/>
                  <w:sz w:val="20"/>
                  <w:szCs w:val="20"/>
                </w:rPr>
                <w:t>4.1</w:t>
              </w:r>
            </w:ins>
            <w:del w:id="191"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AC763C" w14:textId="51C972E4" w:rsidR="00E016D1" w:rsidRPr="009A486F" w:rsidRDefault="00E016D1" w:rsidP="00E016D1">
            <w:pPr>
              <w:widowControl/>
              <w:autoSpaceDE/>
              <w:autoSpaceDN/>
              <w:adjustRightInd/>
              <w:jc w:val="center"/>
              <w:rPr>
                <w:bCs/>
                <w:sz w:val="22"/>
                <w:szCs w:val="22"/>
              </w:rPr>
            </w:pPr>
            <w:ins w:id="193" w:author="ERCOT" w:date="2021-11-01T10:33:00Z">
              <w:r>
                <w:rPr>
                  <w:rFonts w:ascii="Arial" w:hAnsi="Arial" w:cs="Arial"/>
                  <w:sz w:val="20"/>
                  <w:szCs w:val="20"/>
                </w:rPr>
                <w:t>2.7</w:t>
              </w:r>
            </w:ins>
            <w:del w:id="194"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C40DCE7" w14:textId="3849715E" w:rsidR="00E016D1" w:rsidRPr="009A486F" w:rsidRDefault="00E016D1" w:rsidP="00E016D1">
            <w:pPr>
              <w:widowControl/>
              <w:autoSpaceDE/>
              <w:autoSpaceDN/>
              <w:adjustRightInd/>
              <w:jc w:val="center"/>
              <w:rPr>
                <w:bCs/>
                <w:sz w:val="22"/>
                <w:szCs w:val="22"/>
              </w:rPr>
            </w:pPr>
            <w:ins w:id="196" w:author="ERCOT" w:date="2021-11-01T10:33:00Z">
              <w:r>
                <w:rPr>
                  <w:rFonts w:ascii="Arial" w:hAnsi="Arial" w:cs="Arial"/>
                  <w:sz w:val="20"/>
                  <w:szCs w:val="20"/>
                </w:rPr>
                <w:t>2.3</w:t>
              </w:r>
            </w:ins>
            <w:del w:id="197" w:author="ERCOT" w:date="2021-11-01T09:58:00Z">
              <w:r w:rsidRPr="009A486F" w:rsidDel="000A1AF2">
                <w:rPr>
                  <w:sz w:val="22"/>
                  <w:szCs w:val="22"/>
                </w:rPr>
                <w:delText>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2F675320" w14:textId="748EE322" w:rsidR="00E016D1" w:rsidRPr="009A486F" w:rsidRDefault="00E016D1" w:rsidP="00E016D1">
            <w:pPr>
              <w:widowControl/>
              <w:autoSpaceDE/>
              <w:autoSpaceDN/>
              <w:adjustRightInd/>
              <w:jc w:val="center"/>
              <w:rPr>
                <w:bCs/>
                <w:sz w:val="22"/>
                <w:szCs w:val="22"/>
              </w:rPr>
            </w:pPr>
            <w:ins w:id="199" w:author="ERCOT" w:date="2021-11-01T10:33:00Z">
              <w:r>
                <w:rPr>
                  <w:rFonts w:ascii="Arial" w:hAnsi="Arial" w:cs="Arial"/>
                  <w:sz w:val="20"/>
                  <w:szCs w:val="20"/>
                </w:rPr>
                <w:t>2.0</w:t>
              </w:r>
            </w:ins>
            <w:del w:id="200"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9ECB7DC" w14:textId="28AC9434" w:rsidR="00E016D1" w:rsidRPr="009A486F" w:rsidRDefault="00E016D1" w:rsidP="00E016D1">
            <w:pPr>
              <w:widowControl/>
              <w:autoSpaceDE/>
              <w:autoSpaceDN/>
              <w:adjustRightInd/>
              <w:jc w:val="center"/>
              <w:rPr>
                <w:bCs/>
                <w:sz w:val="22"/>
                <w:szCs w:val="22"/>
              </w:rPr>
            </w:pPr>
            <w:ins w:id="202" w:author="ERCOT" w:date="2021-11-01T10:33:00Z">
              <w:r>
                <w:rPr>
                  <w:rFonts w:ascii="Arial" w:hAnsi="Arial" w:cs="Arial"/>
                  <w:sz w:val="20"/>
                  <w:szCs w:val="20"/>
                </w:rPr>
                <w:t>1.5</w:t>
              </w:r>
            </w:ins>
            <w:del w:id="203"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9564677" w14:textId="7FBE4450" w:rsidR="00E016D1" w:rsidRPr="009A486F" w:rsidRDefault="00E016D1" w:rsidP="00E016D1">
            <w:pPr>
              <w:widowControl/>
              <w:autoSpaceDE/>
              <w:autoSpaceDN/>
              <w:adjustRightInd/>
              <w:jc w:val="center"/>
              <w:rPr>
                <w:bCs/>
                <w:sz w:val="22"/>
                <w:szCs w:val="22"/>
              </w:rPr>
            </w:pPr>
            <w:ins w:id="205" w:author="ERCOT" w:date="2021-11-01T10:33:00Z">
              <w:r>
                <w:rPr>
                  <w:rFonts w:ascii="Arial" w:hAnsi="Arial" w:cs="Arial"/>
                  <w:sz w:val="20"/>
                  <w:szCs w:val="20"/>
                </w:rPr>
                <w:t>0.8</w:t>
              </w:r>
            </w:ins>
            <w:del w:id="206"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DDA315F" w14:textId="414F9E75" w:rsidR="00E016D1" w:rsidRPr="009A486F" w:rsidRDefault="00E016D1" w:rsidP="00E016D1">
            <w:pPr>
              <w:widowControl/>
              <w:autoSpaceDE/>
              <w:autoSpaceDN/>
              <w:adjustRightInd/>
              <w:jc w:val="center"/>
              <w:rPr>
                <w:bCs/>
                <w:sz w:val="22"/>
                <w:szCs w:val="22"/>
              </w:rPr>
            </w:pPr>
            <w:ins w:id="208" w:author="ERCOT" w:date="2021-11-01T10:33:00Z">
              <w:r>
                <w:rPr>
                  <w:rFonts w:ascii="Arial" w:hAnsi="Arial" w:cs="Arial"/>
                  <w:sz w:val="20"/>
                  <w:szCs w:val="20"/>
                </w:rPr>
                <w:t>0.7</w:t>
              </w:r>
            </w:ins>
            <w:del w:id="209"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6A50A50" w14:textId="267ECFD6" w:rsidR="00E016D1" w:rsidRPr="009A486F" w:rsidRDefault="00E016D1" w:rsidP="00E016D1">
            <w:pPr>
              <w:widowControl/>
              <w:autoSpaceDE/>
              <w:autoSpaceDN/>
              <w:adjustRightInd/>
              <w:jc w:val="center"/>
              <w:rPr>
                <w:bCs/>
                <w:sz w:val="22"/>
                <w:szCs w:val="22"/>
              </w:rPr>
            </w:pPr>
            <w:ins w:id="211" w:author="ERCOT" w:date="2021-11-01T10:33:00Z">
              <w:r>
                <w:rPr>
                  <w:rFonts w:ascii="Arial" w:hAnsi="Arial" w:cs="Arial"/>
                  <w:sz w:val="20"/>
                  <w:szCs w:val="20"/>
                </w:rPr>
                <w:t>1.0</w:t>
              </w:r>
            </w:ins>
            <w:del w:id="212" w:author="ERCOT" w:date="2021-11-01T09:58:00Z">
              <w:r w:rsidRPr="009A486F" w:rsidDel="000A1AF2">
                <w:rPr>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4898231" w14:textId="69F81CB5" w:rsidR="00E016D1" w:rsidRPr="009A486F" w:rsidRDefault="00E016D1" w:rsidP="00E016D1">
            <w:pPr>
              <w:widowControl/>
              <w:autoSpaceDE/>
              <w:autoSpaceDN/>
              <w:adjustRightInd/>
              <w:jc w:val="center"/>
              <w:rPr>
                <w:bCs/>
                <w:sz w:val="22"/>
                <w:szCs w:val="22"/>
              </w:rPr>
            </w:pPr>
            <w:ins w:id="214" w:author="ERCOT" w:date="2021-11-01T10:33:00Z">
              <w:r>
                <w:rPr>
                  <w:rFonts w:ascii="Arial" w:hAnsi="Arial" w:cs="Arial"/>
                  <w:sz w:val="20"/>
                  <w:szCs w:val="20"/>
                </w:rPr>
                <w:t>1.5</w:t>
              </w:r>
            </w:ins>
            <w:del w:id="215"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A54778D" w14:textId="6E722F08" w:rsidR="00E016D1" w:rsidRPr="009A486F" w:rsidRDefault="00E016D1" w:rsidP="00E016D1">
            <w:pPr>
              <w:widowControl/>
              <w:autoSpaceDE/>
              <w:autoSpaceDN/>
              <w:adjustRightInd/>
              <w:jc w:val="center"/>
              <w:rPr>
                <w:bCs/>
                <w:sz w:val="22"/>
                <w:szCs w:val="22"/>
              </w:rPr>
            </w:pPr>
            <w:ins w:id="217" w:author="ERCOT" w:date="2021-11-01T10:33:00Z">
              <w:r>
                <w:rPr>
                  <w:rFonts w:ascii="Arial" w:hAnsi="Arial" w:cs="Arial"/>
                  <w:sz w:val="20"/>
                  <w:szCs w:val="20"/>
                </w:rPr>
                <w:t>1.5</w:t>
              </w:r>
            </w:ins>
            <w:del w:id="218"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7B4FD6" w14:textId="2D833999" w:rsidR="00E016D1" w:rsidRPr="009A486F" w:rsidRDefault="00E016D1" w:rsidP="00E016D1">
            <w:pPr>
              <w:widowControl/>
              <w:autoSpaceDE/>
              <w:autoSpaceDN/>
              <w:adjustRightInd/>
              <w:jc w:val="center"/>
              <w:rPr>
                <w:bCs/>
                <w:sz w:val="22"/>
                <w:szCs w:val="22"/>
              </w:rPr>
            </w:pPr>
            <w:ins w:id="220" w:author="ERCOT" w:date="2021-11-01T10:33:00Z">
              <w:r>
                <w:rPr>
                  <w:rFonts w:ascii="Arial" w:hAnsi="Arial" w:cs="Arial"/>
                  <w:sz w:val="20"/>
                  <w:szCs w:val="20"/>
                </w:rPr>
                <w:t>1.5</w:t>
              </w:r>
            </w:ins>
            <w:del w:id="221"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B2A900" w14:textId="1E456772" w:rsidR="00E016D1" w:rsidRPr="009A486F" w:rsidRDefault="00E016D1" w:rsidP="00E016D1">
            <w:pPr>
              <w:widowControl/>
              <w:autoSpaceDE/>
              <w:autoSpaceDN/>
              <w:adjustRightInd/>
              <w:jc w:val="center"/>
              <w:rPr>
                <w:bCs/>
                <w:sz w:val="22"/>
                <w:szCs w:val="22"/>
              </w:rPr>
            </w:pPr>
            <w:ins w:id="223" w:author="ERCOT" w:date="2021-11-01T10:33:00Z">
              <w:r>
                <w:rPr>
                  <w:rFonts w:ascii="Arial" w:hAnsi="Arial" w:cs="Arial"/>
                  <w:sz w:val="20"/>
                  <w:szCs w:val="20"/>
                </w:rPr>
                <w:t>0.1</w:t>
              </w:r>
            </w:ins>
            <w:del w:id="224"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F0A19F9" w14:textId="679E311E" w:rsidR="00E016D1" w:rsidRPr="009A486F" w:rsidRDefault="00E016D1" w:rsidP="00E016D1">
            <w:pPr>
              <w:widowControl/>
              <w:autoSpaceDE/>
              <w:autoSpaceDN/>
              <w:adjustRightInd/>
              <w:jc w:val="center"/>
              <w:rPr>
                <w:bCs/>
                <w:sz w:val="22"/>
                <w:szCs w:val="22"/>
              </w:rPr>
            </w:pPr>
            <w:ins w:id="226" w:author="ERCOT" w:date="2021-11-01T10:33:00Z">
              <w:r>
                <w:rPr>
                  <w:rFonts w:ascii="Arial" w:hAnsi="Arial" w:cs="Arial"/>
                  <w:sz w:val="20"/>
                  <w:szCs w:val="20"/>
                </w:rPr>
                <w:t>0.1</w:t>
              </w:r>
            </w:ins>
            <w:del w:id="227"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934F68" w14:textId="3ACF2849" w:rsidR="00E016D1" w:rsidRPr="009A486F" w:rsidRDefault="00E016D1" w:rsidP="00E016D1">
            <w:pPr>
              <w:widowControl/>
              <w:autoSpaceDE/>
              <w:autoSpaceDN/>
              <w:adjustRightInd/>
              <w:jc w:val="center"/>
              <w:rPr>
                <w:bCs/>
                <w:sz w:val="22"/>
                <w:szCs w:val="22"/>
              </w:rPr>
            </w:pPr>
            <w:ins w:id="229" w:author="ERCOT" w:date="2021-11-01T10:33:00Z">
              <w:r>
                <w:rPr>
                  <w:rFonts w:ascii="Arial" w:hAnsi="Arial" w:cs="Arial"/>
                  <w:sz w:val="20"/>
                  <w:szCs w:val="20"/>
                </w:rPr>
                <w:t>0.6</w:t>
              </w:r>
            </w:ins>
            <w:del w:id="230"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3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B5A1C7A" w14:textId="384950F0" w:rsidR="00E016D1" w:rsidRPr="009A486F" w:rsidRDefault="00E016D1" w:rsidP="00E016D1">
            <w:pPr>
              <w:widowControl/>
              <w:autoSpaceDE/>
              <w:autoSpaceDN/>
              <w:adjustRightInd/>
              <w:jc w:val="center"/>
              <w:rPr>
                <w:bCs/>
                <w:sz w:val="22"/>
                <w:szCs w:val="22"/>
              </w:rPr>
            </w:pPr>
            <w:ins w:id="232" w:author="ERCOT" w:date="2021-11-01T10:33:00Z">
              <w:r>
                <w:rPr>
                  <w:rFonts w:ascii="Arial" w:hAnsi="Arial" w:cs="Arial"/>
                  <w:sz w:val="20"/>
                  <w:szCs w:val="20"/>
                </w:rPr>
                <w:t>1.1</w:t>
              </w:r>
            </w:ins>
            <w:del w:id="233" w:author="ERCOT" w:date="2021-11-01T09:58:00Z">
              <w:r w:rsidRPr="009A486F" w:rsidDel="000A1AF2">
                <w:rPr>
                  <w:sz w:val="22"/>
                  <w:szCs w:val="22"/>
                </w:rPr>
                <w:delText>4.9</w:delText>
              </w:r>
            </w:del>
          </w:p>
        </w:tc>
      </w:tr>
      <w:tr w:rsidR="00E016D1" w:rsidRPr="00CC576E" w14:paraId="483B1CD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3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3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36"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Change w:id="23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8977015" w14:textId="6FB2C78C" w:rsidR="00E016D1" w:rsidRPr="009A486F" w:rsidRDefault="00E016D1" w:rsidP="00E016D1">
            <w:pPr>
              <w:widowControl/>
              <w:autoSpaceDE/>
              <w:autoSpaceDN/>
              <w:adjustRightInd/>
              <w:jc w:val="center"/>
              <w:rPr>
                <w:bCs/>
                <w:sz w:val="22"/>
                <w:szCs w:val="22"/>
              </w:rPr>
            </w:pPr>
            <w:ins w:id="238" w:author="ERCOT" w:date="2021-11-01T10:33:00Z">
              <w:r>
                <w:rPr>
                  <w:rFonts w:ascii="Arial" w:hAnsi="Arial" w:cs="Arial"/>
                  <w:sz w:val="20"/>
                  <w:szCs w:val="20"/>
                </w:rPr>
                <w:t>0.9</w:t>
              </w:r>
            </w:ins>
            <w:del w:id="239" w:author="ERCOT" w:date="2021-11-01T09:58:00Z">
              <w:r w:rsidRPr="009A486F" w:rsidDel="000A1AF2">
                <w:rPr>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B38F40" w14:textId="389E4730" w:rsidR="00E016D1" w:rsidRPr="009A486F" w:rsidRDefault="00E016D1" w:rsidP="00E016D1">
            <w:pPr>
              <w:widowControl/>
              <w:autoSpaceDE/>
              <w:autoSpaceDN/>
              <w:adjustRightInd/>
              <w:jc w:val="center"/>
              <w:rPr>
                <w:bCs/>
                <w:sz w:val="22"/>
                <w:szCs w:val="22"/>
              </w:rPr>
            </w:pPr>
            <w:ins w:id="241" w:author="ERCOT" w:date="2021-11-01T10:33:00Z">
              <w:r>
                <w:rPr>
                  <w:rFonts w:ascii="Arial" w:hAnsi="Arial" w:cs="Arial"/>
                  <w:sz w:val="20"/>
                  <w:szCs w:val="20"/>
                </w:rPr>
                <w:t>2.0</w:t>
              </w:r>
            </w:ins>
            <w:del w:id="242" w:author="ERCOT" w:date="2021-11-01T09:58:00Z">
              <w:r w:rsidRPr="009A486F" w:rsidDel="000A1AF2">
                <w:rPr>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3"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78B57E0" w14:textId="2B1DC3B2" w:rsidR="00E016D1" w:rsidRPr="009A486F" w:rsidRDefault="00E016D1" w:rsidP="00E016D1">
            <w:pPr>
              <w:widowControl/>
              <w:autoSpaceDE/>
              <w:autoSpaceDN/>
              <w:adjustRightInd/>
              <w:jc w:val="center"/>
              <w:rPr>
                <w:bCs/>
                <w:sz w:val="22"/>
                <w:szCs w:val="22"/>
              </w:rPr>
            </w:pPr>
            <w:ins w:id="244" w:author="ERCOT" w:date="2021-11-01T10:33:00Z">
              <w:r>
                <w:rPr>
                  <w:rFonts w:ascii="Arial" w:hAnsi="Arial" w:cs="Arial"/>
                  <w:sz w:val="20"/>
                  <w:szCs w:val="20"/>
                </w:rPr>
                <w:t>2.2</w:t>
              </w:r>
            </w:ins>
            <w:del w:id="245" w:author="ERCOT" w:date="2021-11-01T09:58:00Z">
              <w:r w:rsidRPr="009A486F" w:rsidDel="000A1AF2">
                <w:rPr>
                  <w:sz w:val="22"/>
                  <w:szCs w:val="22"/>
                </w:rPr>
                <w:delText>7.3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B70D1B" w14:textId="2FE9538A" w:rsidR="00E016D1" w:rsidRPr="009A486F" w:rsidRDefault="00E016D1" w:rsidP="00E016D1">
            <w:pPr>
              <w:widowControl/>
              <w:autoSpaceDE/>
              <w:autoSpaceDN/>
              <w:adjustRightInd/>
              <w:jc w:val="center"/>
              <w:rPr>
                <w:bCs/>
                <w:sz w:val="22"/>
                <w:szCs w:val="22"/>
              </w:rPr>
            </w:pPr>
            <w:ins w:id="247" w:author="ERCOT" w:date="2021-11-01T10:33:00Z">
              <w:r>
                <w:rPr>
                  <w:rFonts w:ascii="Arial" w:hAnsi="Arial" w:cs="Arial"/>
                  <w:sz w:val="20"/>
                  <w:szCs w:val="20"/>
                </w:rPr>
                <w:t>2.4</w:t>
              </w:r>
            </w:ins>
            <w:del w:id="248"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7EB1C0" w14:textId="2536A0BD" w:rsidR="00E016D1" w:rsidRPr="009A486F" w:rsidRDefault="00E016D1" w:rsidP="00E016D1">
            <w:pPr>
              <w:widowControl/>
              <w:autoSpaceDE/>
              <w:autoSpaceDN/>
              <w:adjustRightInd/>
              <w:jc w:val="center"/>
              <w:rPr>
                <w:bCs/>
                <w:sz w:val="22"/>
                <w:szCs w:val="22"/>
              </w:rPr>
            </w:pPr>
            <w:ins w:id="250" w:author="ERCOT" w:date="2021-11-01T10:33:00Z">
              <w:r>
                <w:rPr>
                  <w:rFonts w:ascii="Arial" w:hAnsi="Arial" w:cs="Arial"/>
                  <w:sz w:val="20"/>
                  <w:szCs w:val="20"/>
                </w:rPr>
                <w:t>2.1</w:t>
              </w:r>
            </w:ins>
            <w:del w:id="251"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B761700" w14:textId="3BC130B4" w:rsidR="00E016D1" w:rsidRPr="009A486F" w:rsidRDefault="00E016D1" w:rsidP="00E016D1">
            <w:pPr>
              <w:widowControl/>
              <w:autoSpaceDE/>
              <w:autoSpaceDN/>
              <w:adjustRightInd/>
              <w:jc w:val="center"/>
              <w:rPr>
                <w:bCs/>
                <w:sz w:val="22"/>
                <w:szCs w:val="22"/>
              </w:rPr>
            </w:pPr>
            <w:ins w:id="253" w:author="ERCOT" w:date="2021-11-01T10:33:00Z">
              <w:r>
                <w:rPr>
                  <w:rFonts w:ascii="Arial" w:hAnsi="Arial" w:cs="Arial"/>
                  <w:sz w:val="20"/>
                  <w:szCs w:val="20"/>
                </w:rPr>
                <w:t>2.5</w:t>
              </w:r>
            </w:ins>
            <w:del w:id="254"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C5D2568" w14:textId="7D762C26" w:rsidR="00E016D1" w:rsidRPr="009A486F" w:rsidRDefault="00E016D1" w:rsidP="00E016D1">
            <w:pPr>
              <w:widowControl/>
              <w:autoSpaceDE/>
              <w:autoSpaceDN/>
              <w:adjustRightInd/>
              <w:jc w:val="center"/>
              <w:rPr>
                <w:bCs/>
                <w:sz w:val="22"/>
                <w:szCs w:val="22"/>
              </w:rPr>
            </w:pPr>
            <w:ins w:id="256" w:author="ERCOT" w:date="2021-11-01T10:33:00Z">
              <w:r>
                <w:rPr>
                  <w:rFonts w:ascii="Arial" w:hAnsi="Arial" w:cs="Arial"/>
                  <w:sz w:val="20"/>
                  <w:szCs w:val="20"/>
                </w:rPr>
                <w:t>2.0</w:t>
              </w:r>
            </w:ins>
            <w:del w:id="257" w:author="ERCOT" w:date="2021-11-01T09:58:00Z">
              <w:r w:rsidRPr="009A486F" w:rsidDel="000A1AF2">
                <w:rPr>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70C86B" w14:textId="3988A7F0" w:rsidR="00E016D1" w:rsidRPr="009A486F" w:rsidRDefault="00E016D1" w:rsidP="00E016D1">
            <w:pPr>
              <w:widowControl/>
              <w:autoSpaceDE/>
              <w:autoSpaceDN/>
              <w:adjustRightInd/>
              <w:jc w:val="center"/>
              <w:rPr>
                <w:bCs/>
                <w:sz w:val="22"/>
                <w:szCs w:val="22"/>
              </w:rPr>
            </w:pPr>
            <w:ins w:id="259" w:author="ERCOT" w:date="2021-11-01T10:33:00Z">
              <w:r>
                <w:rPr>
                  <w:rFonts w:ascii="Arial" w:hAnsi="Arial" w:cs="Arial"/>
                  <w:sz w:val="20"/>
                  <w:szCs w:val="20"/>
                </w:rPr>
                <w:t>3.8</w:t>
              </w:r>
            </w:ins>
            <w:del w:id="260" w:author="ERCOT" w:date="2021-11-01T09:58:00Z">
              <w:r w:rsidRPr="009A486F" w:rsidDel="000A1AF2">
                <w:rPr>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C58F34" w14:textId="4A9F7F06" w:rsidR="00E016D1" w:rsidRPr="009A486F" w:rsidRDefault="00E016D1" w:rsidP="00E016D1">
            <w:pPr>
              <w:widowControl/>
              <w:autoSpaceDE/>
              <w:autoSpaceDN/>
              <w:adjustRightInd/>
              <w:jc w:val="center"/>
              <w:rPr>
                <w:bCs/>
                <w:sz w:val="22"/>
                <w:szCs w:val="22"/>
              </w:rPr>
            </w:pPr>
            <w:ins w:id="262" w:author="ERCOT" w:date="2021-11-01T10:33:00Z">
              <w:r>
                <w:rPr>
                  <w:rFonts w:ascii="Arial" w:hAnsi="Arial" w:cs="Arial"/>
                  <w:sz w:val="20"/>
                  <w:szCs w:val="20"/>
                </w:rPr>
                <w:t>5.3</w:t>
              </w:r>
            </w:ins>
            <w:del w:id="263"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F13B207" w14:textId="63D8E50A" w:rsidR="00E016D1" w:rsidRPr="009A486F" w:rsidRDefault="00E016D1" w:rsidP="00E016D1">
            <w:pPr>
              <w:widowControl/>
              <w:autoSpaceDE/>
              <w:autoSpaceDN/>
              <w:adjustRightInd/>
              <w:jc w:val="center"/>
              <w:rPr>
                <w:bCs/>
                <w:sz w:val="22"/>
                <w:szCs w:val="22"/>
              </w:rPr>
            </w:pPr>
            <w:ins w:id="265" w:author="ERCOT" w:date="2021-11-01T10:33:00Z">
              <w:r>
                <w:rPr>
                  <w:rFonts w:ascii="Arial" w:hAnsi="Arial" w:cs="Arial"/>
                  <w:sz w:val="20"/>
                  <w:szCs w:val="20"/>
                </w:rPr>
                <w:t>3.3</w:t>
              </w:r>
            </w:ins>
            <w:del w:id="266"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A1A55D" w14:textId="12D7A500" w:rsidR="00E016D1" w:rsidRPr="009A486F" w:rsidRDefault="00E016D1" w:rsidP="00E016D1">
            <w:pPr>
              <w:widowControl/>
              <w:autoSpaceDE/>
              <w:autoSpaceDN/>
              <w:adjustRightInd/>
              <w:jc w:val="center"/>
              <w:rPr>
                <w:bCs/>
                <w:sz w:val="22"/>
                <w:szCs w:val="22"/>
              </w:rPr>
            </w:pPr>
            <w:ins w:id="268" w:author="ERCOT" w:date="2021-11-01T10:33:00Z">
              <w:r>
                <w:rPr>
                  <w:rFonts w:ascii="Arial" w:hAnsi="Arial" w:cs="Arial"/>
                  <w:sz w:val="20"/>
                  <w:szCs w:val="20"/>
                </w:rPr>
                <w:t>2.3</w:t>
              </w:r>
            </w:ins>
            <w:del w:id="269"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7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151AD0F" w14:textId="75E1A7D8" w:rsidR="00E016D1" w:rsidRPr="009A486F" w:rsidRDefault="00E016D1" w:rsidP="00E016D1">
            <w:pPr>
              <w:widowControl/>
              <w:autoSpaceDE/>
              <w:autoSpaceDN/>
              <w:adjustRightInd/>
              <w:jc w:val="center"/>
              <w:rPr>
                <w:bCs/>
                <w:sz w:val="22"/>
                <w:szCs w:val="22"/>
              </w:rPr>
            </w:pPr>
            <w:ins w:id="271" w:author="ERCOT" w:date="2021-11-01T10:33:00Z">
              <w:r>
                <w:rPr>
                  <w:rFonts w:ascii="Arial" w:hAnsi="Arial" w:cs="Arial"/>
                  <w:sz w:val="20"/>
                  <w:szCs w:val="20"/>
                </w:rPr>
                <w:t>2.8</w:t>
              </w:r>
            </w:ins>
            <w:del w:id="272" w:author="ERCOT" w:date="2021-11-01T09:58:00Z">
              <w:r w:rsidRPr="009A486F" w:rsidDel="000A1AF2">
                <w:rPr>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7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5691534" w14:textId="6CF1082C" w:rsidR="00E016D1" w:rsidRPr="009A486F" w:rsidRDefault="00E016D1" w:rsidP="00E016D1">
            <w:pPr>
              <w:widowControl/>
              <w:autoSpaceDE/>
              <w:autoSpaceDN/>
              <w:adjustRightInd/>
              <w:jc w:val="center"/>
              <w:rPr>
                <w:bCs/>
                <w:sz w:val="22"/>
                <w:szCs w:val="22"/>
              </w:rPr>
            </w:pPr>
            <w:ins w:id="274" w:author="ERCOT" w:date="2021-11-01T10:33:00Z">
              <w:r>
                <w:rPr>
                  <w:rFonts w:ascii="Arial" w:hAnsi="Arial" w:cs="Arial"/>
                  <w:sz w:val="20"/>
                  <w:szCs w:val="20"/>
                </w:rPr>
                <w:t>2.5</w:t>
              </w:r>
            </w:ins>
            <w:del w:id="275"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5F565E" w14:textId="75D35FD1" w:rsidR="00E016D1" w:rsidRPr="009A486F" w:rsidRDefault="00E016D1" w:rsidP="00E016D1">
            <w:pPr>
              <w:widowControl/>
              <w:autoSpaceDE/>
              <w:autoSpaceDN/>
              <w:adjustRightInd/>
              <w:jc w:val="center"/>
              <w:rPr>
                <w:bCs/>
                <w:sz w:val="22"/>
                <w:szCs w:val="22"/>
              </w:rPr>
            </w:pPr>
            <w:ins w:id="277" w:author="ERCOT" w:date="2021-11-01T10:33:00Z">
              <w:r>
                <w:rPr>
                  <w:rFonts w:ascii="Arial" w:hAnsi="Arial" w:cs="Arial"/>
                  <w:sz w:val="20"/>
                  <w:szCs w:val="20"/>
                </w:rPr>
                <w:t>2.1</w:t>
              </w:r>
            </w:ins>
            <w:del w:id="278"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9"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3810BE5" w14:textId="490FBB0E" w:rsidR="00E016D1" w:rsidRPr="009A486F" w:rsidRDefault="00E016D1" w:rsidP="00E016D1">
            <w:pPr>
              <w:widowControl/>
              <w:autoSpaceDE/>
              <w:autoSpaceDN/>
              <w:adjustRightInd/>
              <w:jc w:val="center"/>
              <w:rPr>
                <w:bCs/>
                <w:sz w:val="22"/>
                <w:szCs w:val="22"/>
              </w:rPr>
            </w:pPr>
            <w:ins w:id="280" w:author="ERCOT" w:date="2021-11-01T10:33:00Z">
              <w:r>
                <w:rPr>
                  <w:rFonts w:ascii="Arial" w:hAnsi="Arial" w:cs="Arial"/>
                  <w:sz w:val="20"/>
                  <w:szCs w:val="20"/>
                </w:rPr>
                <w:t>1.6</w:t>
              </w:r>
            </w:ins>
            <w:del w:id="281"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8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B22F6C" w14:textId="7B87D1BD" w:rsidR="00E016D1" w:rsidRPr="009A486F" w:rsidRDefault="00E016D1" w:rsidP="00E016D1">
            <w:pPr>
              <w:widowControl/>
              <w:autoSpaceDE/>
              <w:autoSpaceDN/>
              <w:adjustRightInd/>
              <w:jc w:val="center"/>
              <w:rPr>
                <w:bCs/>
                <w:sz w:val="22"/>
                <w:szCs w:val="22"/>
              </w:rPr>
            </w:pPr>
            <w:ins w:id="283" w:author="ERCOT" w:date="2021-11-01T10:33:00Z">
              <w:r>
                <w:rPr>
                  <w:rFonts w:ascii="Arial" w:hAnsi="Arial" w:cs="Arial"/>
                  <w:sz w:val="20"/>
                  <w:szCs w:val="20"/>
                </w:rPr>
                <w:t>1.2</w:t>
              </w:r>
            </w:ins>
            <w:del w:id="284"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8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D23D45" w14:textId="24862EB5" w:rsidR="00E016D1" w:rsidRPr="009A486F" w:rsidRDefault="00E016D1" w:rsidP="00E016D1">
            <w:pPr>
              <w:widowControl/>
              <w:autoSpaceDE/>
              <w:autoSpaceDN/>
              <w:adjustRightInd/>
              <w:jc w:val="center"/>
              <w:rPr>
                <w:bCs/>
                <w:sz w:val="22"/>
                <w:szCs w:val="22"/>
              </w:rPr>
            </w:pPr>
            <w:ins w:id="286" w:author="ERCOT" w:date="2021-11-01T10:33:00Z">
              <w:r>
                <w:rPr>
                  <w:rFonts w:ascii="Arial" w:hAnsi="Arial" w:cs="Arial"/>
                  <w:sz w:val="20"/>
                  <w:szCs w:val="20"/>
                </w:rPr>
                <w:t>1.2</w:t>
              </w:r>
            </w:ins>
            <w:del w:id="287" w:author="ERCOT" w:date="2021-11-01T09:58:00Z">
              <w:r w:rsidRPr="009A486F" w:rsidDel="000A1AF2">
                <w:rPr>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8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A853D49" w14:textId="4ABA90B9" w:rsidR="00E016D1" w:rsidRPr="009A486F" w:rsidRDefault="00E016D1" w:rsidP="00E016D1">
            <w:pPr>
              <w:widowControl/>
              <w:autoSpaceDE/>
              <w:autoSpaceDN/>
              <w:adjustRightInd/>
              <w:jc w:val="center"/>
              <w:rPr>
                <w:bCs/>
                <w:sz w:val="22"/>
                <w:szCs w:val="22"/>
              </w:rPr>
            </w:pPr>
            <w:ins w:id="289" w:author="ERCOT" w:date="2021-11-01T10:33:00Z">
              <w:r>
                <w:rPr>
                  <w:rFonts w:ascii="Arial" w:hAnsi="Arial" w:cs="Arial"/>
                  <w:sz w:val="20"/>
                  <w:szCs w:val="20"/>
                </w:rPr>
                <w:t>0.9</w:t>
              </w:r>
            </w:ins>
            <w:del w:id="290" w:author="ERCOT" w:date="2021-11-01T09:58:00Z">
              <w:r w:rsidRPr="009A486F" w:rsidDel="000A1AF2">
                <w:rPr>
                  <w:sz w:val="22"/>
                  <w:szCs w:val="22"/>
                </w:rPr>
                <w:delText>2.6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91"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8CDC5C" w14:textId="724EE12C" w:rsidR="00E016D1" w:rsidRPr="009A486F" w:rsidRDefault="00E016D1" w:rsidP="00E016D1">
            <w:pPr>
              <w:widowControl/>
              <w:autoSpaceDE/>
              <w:autoSpaceDN/>
              <w:adjustRightInd/>
              <w:jc w:val="center"/>
              <w:rPr>
                <w:bCs/>
                <w:sz w:val="22"/>
                <w:szCs w:val="22"/>
              </w:rPr>
            </w:pPr>
            <w:ins w:id="292" w:author="ERCOT" w:date="2021-11-01T10:33:00Z">
              <w:r>
                <w:rPr>
                  <w:rFonts w:ascii="Arial" w:hAnsi="Arial" w:cs="Arial"/>
                  <w:sz w:val="20"/>
                  <w:szCs w:val="20"/>
                </w:rPr>
                <w:t>1.1</w:t>
              </w:r>
            </w:ins>
            <w:del w:id="293"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9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EE69CC" w14:textId="57213843" w:rsidR="00E016D1" w:rsidRPr="009A486F" w:rsidRDefault="00E016D1" w:rsidP="00E016D1">
            <w:pPr>
              <w:widowControl/>
              <w:autoSpaceDE/>
              <w:autoSpaceDN/>
              <w:adjustRightInd/>
              <w:jc w:val="center"/>
              <w:rPr>
                <w:bCs/>
                <w:sz w:val="22"/>
                <w:szCs w:val="22"/>
              </w:rPr>
            </w:pPr>
            <w:ins w:id="295" w:author="ERCOT" w:date="2021-11-01T10:33:00Z">
              <w:r>
                <w:rPr>
                  <w:rFonts w:ascii="Arial" w:hAnsi="Arial" w:cs="Arial"/>
                  <w:sz w:val="20"/>
                  <w:szCs w:val="20"/>
                </w:rPr>
                <w:t>1.0</w:t>
              </w:r>
            </w:ins>
            <w:del w:id="296"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9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5D8FAD" w14:textId="3078561B" w:rsidR="00E016D1" w:rsidRPr="009A486F" w:rsidRDefault="00E016D1" w:rsidP="00E016D1">
            <w:pPr>
              <w:widowControl/>
              <w:autoSpaceDE/>
              <w:autoSpaceDN/>
              <w:adjustRightInd/>
              <w:jc w:val="center"/>
              <w:rPr>
                <w:bCs/>
                <w:sz w:val="22"/>
                <w:szCs w:val="22"/>
              </w:rPr>
            </w:pPr>
            <w:ins w:id="298" w:author="ERCOT" w:date="2021-11-01T10:33:00Z">
              <w:r>
                <w:rPr>
                  <w:rFonts w:ascii="Arial" w:hAnsi="Arial" w:cs="Arial"/>
                  <w:sz w:val="20"/>
                  <w:szCs w:val="20"/>
                </w:rPr>
                <w:t>-0.5</w:t>
              </w:r>
            </w:ins>
            <w:del w:id="299"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B5DAE25" w14:textId="138C15A4" w:rsidR="00E016D1" w:rsidRPr="009A486F" w:rsidRDefault="00E016D1" w:rsidP="00E016D1">
            <w:pPr>
              <w:widowControl/>
              <w:autoSpaceDE/>
              <w:autoSpaceDN/>
              <w:adjustRightInd/>
              <w:jc w:val="center"/>
              <w:rPr>
                <w:bCs/>
                <w:sz w:val="22"/>
                <w:szCs w:val="22"/>
              </w:rPr>
            </w:pPr>
            <w:ins w:id="301" w:author="ERCOT" w:date="2021-11-01T10:33:00Z">
              <w:r>
                <w:rPr>
                  <w:rFonts w:ascii="Arial" w:hAnsi="Arial" w:cs="Arial"/>
                  <w:sz w:val="20"/>
                  <w:szCs w:val="20"/>
                </w:rPr>
                <w:t>-0.2</w:t>
              </w:r>
            </w:ins>
            <w:del w:id="302"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EEBA86" w14:textId="0026E12A" w:rsidR="00E016D1" w:rsidRPr="009A486F" w:rsidRDefault="00E016D1" w:rsidP="00E016D1">
            <w:pPr>
              <w:widowControl/>
              <w:autoSpaceDE/>
              <w:autoSpaceDN/>
              <w:adjustRightInd/>
              <w:jc w:val="center"/>
              <w:rPr>
                <w:bCs/>
                <w:sz w:val="22"/>
                <w:szCs w:val="22"/>
              </w:rPr>
            </w:pPr>
            <w:ins w:id="304" w:author="ERCOT" w:date="2021-11-01T10:33:00Z">
              <w:r>
                <w:rPr>
                  <w:rFonts w:ascii="Arial" w:hAnsi="Arial" w:cs="Arial"/>
                  <w:sz w:val="20"/>
                  <w:szCs w:val="20"/>
                </w:rPr>
                <w:t>0.1</w:t>
              </w:r>
            </w:ins>
            <w:del w:id="305"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306"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87694E7" w14:textId="6E98BEA7" w:rsidR="00E016D1" w:rsidRPr="009A486F" w:rsidRDefault="00E016D1" w:rsidP="00E016D1">
            <w:pPr>
              <w:widowControl/>
              <w:autoSpaceDE/>
              <w:autoSpaceDN/>
              <w:adjustRightInd/>
              <w:jc w:val="center"/>
              <w:rPr>
                <w:bCs/>
                <w:sz w:val="22"/>
                <w:szCs w:val="22"/>
              </w:rPr>
            </w:pPr>
            <w:ins w:id="307" w:author="ERCOT" w:date="2021-11-01T10:33:00Z">
              <w:r>
                <w:rPr>
                  <w:rFonts w:ascii="Arial" w:hAnsi="Arial" w:cs="Arial"/>
                  <w:sz w:val="20"/>
                  <w:szCs w:val="20"/>
                </w:rPr>
                <w:t>0.3</w:t>
              </w:r>
            </w:ins>
            <w:del w:id="308" w:author="ERCOT" w:date="2021-11-01T09:58:00Z">
              <w:r w:rsidRPr="009A486F" w:rsidDel="000A1AF2">
                <w:rPr>
                  <w:sz w:val="22"/>
                  <w:szCs w:val="22"/>
                </w:rPr>
                <w:delText>6.1</w:delText>
              </w:r>
            </w:del>
          </w:p>
        </w:tc>
      </w:tr>
      <w:tr w:rsidR="00E016D1" w:rsidRPr="00CC576E" w14:paraId="4629A5C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0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1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31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Change w:id="31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99DD5A" w14:textId="74D707EC" w:rsidR="00E016D1" w:rsidRPr="009A486F" w:rsidRDefault="00E016D1" w:rsidP="00E016D1">
            <w:pPr>
              <w:widowControl/>
              <w:autoSpaceDE/>
              <w:autoSpaceDN/>
              <w:adjustRightInd/>
              <w:jc w:val="center"/>
              <w:rPr>
                <w:bCs/>
                <w:sz w:val="22"/>
                <w:szCs w:val="22"/>
              </w:rPr>
            </w:pPr>
            <w:ins w:id="313" w:author="ERCOT" w:date="2021-11-01T10:33:00Z">
              <w:r>
                <w:rPr>
                  <w:rFonts w:ascii="Arial" w:hAnsi="Arial" w:cs="Arial"/>
                  <w:sz w:val="20"/>
                  <w:szCs w:val="20"/>
                </w:rPr>
                <w:t>0.6</w:t>
              </w:r>
            </w:ins>
            <w:del w:id="314"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1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CD92A6" w14:textId="7857EFAD" w:rsidR="00E016D1" w:rsidRPr="009A486F" w:rsidRDefault="00E016D1" w:rsidP="00E016D1">
            <w:pPr>
              <w:widowControl/>
              <w:autoSpaceDE/>
              <w:autoSpaceDN/>
              <w:adjustRightInd/>
              <w:jc w:val="center"/>
              <w:rPr>
                <w:bCs/>
                <w:sz w:val="22"/>
                <w:szCs w:val="22"/>
              </w:rPr>
            </w:pPr>
            <w:ins w:id="316" w:author="ERCOT" w:date="2021-11-01T10:33:00Z">
              <w:r>
                <w:rPr>
                  <w:rFonts w:ascii="Arial" w:hAnsi="Arial" w:cs="Arial"/>
                  <w:sz w:val="20"/>
                  <w:szCs w:val="20"/>
                </w:rPr>
                <w:t>1.9</w:t>
              </w:r>
            </w:ins>
            <w:del w:id="317" w:author="ERCOT" w:date="2021-11-01T09:58:00Z">
              <w:r w:rsidRPr="009A486F" w:rsidDel="000A1AF2">
                <w:rPr>
                  <w:sz w:val="22"/>
                  <w:szCs w:val="22"/>
                </w:rPr>
                <w:delText>7.2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1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57FB2AF" w14:textId="6092C54B" w:rsidR="00E016D1" w:rsidRPr="009A486F" w:rsidRDefault="00E016D1" w:rsidP="00E016D1">
            <w:pPr>
              <w:widowControl/>
              <w:autoSpaceDE/>
              <w:autoSpaceDN/>
              <w:adjustRightInd/>
              <w:jc w:val="center"/>
              <w:rPr>
                <w:bCs/>
                <w:sz w:val="22"/>
                <w:szCs w:val="22"/>
              </w:rPr>
            </w:pPr>
            <w:ins w:id="319" w:author="ERCOT" w:date="2021-11-01T10:33:00Z">
              <w:r>
                <w:rPr>
                  <w:rFonts w:ascii="Arial" w:hAnsi="Arial" w:cs="Arial"/>
                  <w:sz w:val="20"/>
                  <w:szCs w:val="20"/>
                </w:rPr>
                <w:t>2.1</w:t>
              </w:r>
            </w:ins>
            <w:del w:id="320" w:author="ERCOT" w:date="2021-11-01T09:58:00Z">
              <w:r w:rsidRPr="009A486F" w:rsidDel="000A1AF2">
                <w:rPr>
                  <w:sz w:val="22"/>
                  <w:szCs w:val="22"/>
                </w:rPr>
                <w:delText>5.2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F6CF3F" w14:textId="79A7BB6A" w:rsidR="00E016D1" w:rsidRPr="009A486F" w:rsidRDefault="00E016D1" w:rsidP="00E016D1">
            <w:pPr>
              <w:widowControl/>
              <w:autoSpaceDE/>
              <w:autoSpaceDN/>
              <w:adjustRightInd/>
              <w:jc w:val="center"/>
              <w:rPr>
                <w:bCs/>
                <w:sz w:val="22"/>
                <w:szCs w:val="22"/>
              </w:rPr>
            </w:pPr>
            <w:ins w:id="322" w:author="ERCOT" w:date="2021-11-01T10:33:00Z">
              <w:r>
                <w:rPr>
                  <w:rFonts w:ascii="Arial" w:hAnsi="Arial" w:cs="Arial"/>
                  <w:sz w:val="20"/>
                  <w:szCs w:val="20"/>
                </w:rPr>
                <w:t>2.4</w:t>
              </w:r>
            </w:ins>
            <w:del w:id="323"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797E66" w14:textId="32CDC44D" w:rsidR="00E016D1" w:rsidRPr="009A486F" w:rsidRDefault="00E016D1" w:rsidP="00E016D1">
            <w:pPr>
              <w:widowControl/>
              <w:autoSpaceDE/>
              <w:autoSpaceDN/>
              <w:adjustRightInd/>
              <w:jc w:val="center"/>
              <w:rPr>
                <w:bCs/>
                <w:sz w:val="22"/>
                <w:szCs w:val="22"/>
              </w:rPr>
            </w:pPr>
            <w:ins w:id="325" w:author="ERCOT" w:date="2021-11-01T10:33:00Z">
              <w:r>
                <w:rPr>
                  <w:rFonts w:ascii="Arial" w:hAnsi="Arial" w:cs="Arial"/>
                  <w:sz w:val="20"/>
                  <w:szCs w:val="20"/>
                </w:rPr>
                <w:t>2.2</w:t>
              </w:r>
            </w:ins>
            <w:del w:id="326"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F2F913" w14:textId="1AF07BF1" w:rsidR="00E016D1" w:rsidRPr="009A486F" w:rsidRDefault="00E016D1" w:rsidP="00E016D1">
            <w:pPr>
              <w:widowControl/>
              <w:autoSpaceDE/>
              <w:autoSpaceDN/>
              <w:adjustRightInd/>
              <w:jc w:val="center"/>
              <w:rPr>
                <w:bCs/>
                <w:sz w:val="22"/>
                <w:szCs w:val="22"/>
              </w:rPr>
            </w:pPr>
            <w:ins w:id="328" w:author="ERCOT" w:date="2021-11-01T10:33:00Z">
              <w:r>
                <w:rPr>
                  <w:rFonts w:ascii="Arial" w:hAnsi="Arial" w:cs="Arial"/>
                  <w:sz w:val="20"/>
                  <w:szCs w:val="20"/>
                </w:rPr>
                <w:t>2.9</w:t>
              </w:r>
            </w:ins>
            <w:del w:id="329" w:author="ERCOT" w:date="2021-11-01T09:58:00Z">
              <w:r w:rsidRPr="009A486F" w:rsidDel="000A1AF2">
                <w:rPr>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C4A4F01" w14:textId="16CF8859" w:rsidR="00E016D1" w:rsidRPr="009A486F" w:rsidRDefault="00E016D1" w:rsidP="00E016D1">
            <w:pPr>
              <w:widowControl/>
              <w:autoSpaceDE/>
              <w:autoSpaceDN/>
              <w:adjustRightInd/>
              <w:jc w:val="center"/>
              <w:rPr>
                <w:bCs/>
                <w:sz w:val="22"/>
                <w:szCs w:val="22"/>
              </w:rPr>
            </w:pPr>
            <w:ins w:id="331" w:author="ERCOT" w:date="2021-11-01T10:33:00Z">
              <w:r>
                <w:rPr>
                  <w:rFonts w:ascii="Arial" w:hAnsi="Arial" w:cs="Arial"/>
                  <w:sz w:val="20"/>
                  <w:szCs w:val="20"/>
                </w:rPr>
                <w:t>2.7</w:t>
              </w:r>
            </w:ins>
            <w:del w:id="332" w:author="ERCOT" w:date="2021-11-01T09:58:00Z">
              <w:r w:rsidRPr="009A486F" w:rsidDel="000A1AF2">
                <w:rPr>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9C5B1ED" w14:textId="32AE6FDC" w:rsidR="00E016D1" w:rsidRPr="009A486F" w:rsidRDefault="00E016D1" w:rsidP="00E016D1">
            <w:pPr>
              <w:widowControl/>
              <w:autoSpaceDE/>
              <w:autoSpaceDN/>
              <w:adjustRightInd/>
              <w:jc w:val="center"/>
              <w:rPr>
                <w:bCs/>
                <w:sz w:val="22"/>
                <w:szCs w:val="22"/>
              </w:rPr>
            </w:pPr>
            <w:ins w:id="334" w:author="ERCOT" w:date="2021-11-01T10:33:00Z">
              <w:r>
                <w:rPr>
                  <w:rFonts w:ascii="Arial" w:hAnsi="Arial" w:cs="Arial"/>
                  <w:sz w:val="20"/>
                  <w:szCs w:val="20"/>
                </w:rPr>
                <w:t>5.0</w:t>
              </w:r>
            </w:ins>
            <w:del w:id="335"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47C5C4" w14:textId="6906273B" w:rsidR="00E016D1" w:rsidRPr="009A486F" w:rsidRDefault="00E016D1" w:rsidP="00E016D1">
            <w:pPr>
              <w:widowControl/>
              <w:autoSpaceDE/>
              <w:autoSpaceDN/>
              <w:adjustRightInd/>
              <w:jc w:val="center"/>
              <w:rPr>
                <w:bCs/>
                <w:sz w:val="22"/>
                <w:szCs w:val="22"/>
              </w:rPr>
            </w:pPr>
            <w:ins w:id="337" w:author="ERCOT" w:date="2021-11-01T10:33:00Z">
              <w:r>
                <w:rPr>
                  <w:rFonts w:ascii="Arial" w:hAnsi="Arial" w:cs="Arial"/>
                  <w:sz w:val="20"/>
                  <w:szCs w:val="20"/>
                </w:rPr>
                <w:t>4.8</w:t>
              </w:r>
            </w:ins>
            <w:del w:id="338"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7A9C90" w14:textId="2C1BFA3F" w:rsidR="00E016D1" w:rsidRPr="009A486F" w:rsidRDefault="00E016D1" w:rsidP="00E016D1">
            <w:pPr>
              <w:widowControl/>
              <w:autoSpaceDE/>
              <w:autoSpaceDN/>
              <w:adjustRightInd/>
              <w:jc w:val="center"/>
              <w:rPr>
                <w:bCs/>
                <w:sz w:val="22"/>
                <w:szCs w:val="22"/>
              </w:rPr>
            </w:pPr>
            <w:ins w:id="340" w:author="ERCOT" w:date="2021-11-01T10:33:00Z">
              <w:r>
                <w:rPr>
                  <w:rFonts w:ascii="Arial" w:hAnsi="Arial" w:cs="Arial"/>
                  <w:sz w:val="20"/>
                  <w:szCs w:val="20"/>
                </w:rPr>
                <w:t>2.2</w:t>
              </w:r>
            </w:ins>
            <w:del w:id="341"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4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6D5082A" w14:textId="485C075F" w:rsidR="00E016D1" w:rsidRPr="009A486F" w:rsidRDefault="00E016D1" w:rsidP="00E016D1">
            <w:pPr>
              <w:widowControl/>
              <w:autoSpaceDE/>
              <w:autoSpaceDN/>
              <w:adjustRightInd/>
              <w:jc w:val="center"/>
              <w:rPr>
                <w:bCs/>
                <w:sz w:val="22"/>
                <w:szCs w:val="22"/>
              </w:rPr>
            </w:pPr>
            <w:ins w:id="343" w:author="ERCOT" w:date="2021-11-01T10:33:00Z">
              <w:r>
                <w:rPr>
                  <w:rFonts w:ascii="Arial" w:hAnsi="Arial" w:cs="Arial"/>
                  <w:sz w:val="20"/>
                  <w:szCs w:val="20"/>
                </w:rPr>
                <w:t>3.1</w:t>
              </w:r>
            </w:ins>
            <w:del w:id="344" w:author="ERCOT" w:date="2021-11-01T09:58:00Z">
              <w:r w:rsidRPr="009A486F" w:rsidDel="000A1AF2">
                <w:rPr>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4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5A73AE0" w14:textId="0D93A21A" w:rsidR="00E016D1" w:rsidRPr="009A486F" w:rsidRDefault="00E016D1" w:rsidP="00E016D1">
            <w:pPr>
              <w:widowControl/>
              <w:autoSpaceDE/>
              <w:autoSpaceDN/>
              <w:adjustRightInd/>
              <w:jc w:val="center"/>
              <w:rPr>
                <w:bCs/>
                <w:sz w:val="22"/>
                <w:szCs w:val="22"/>
              </w:rPr>
            </w:pPr>
            <w:ins w:id="346" w:author="ERCOT" w:date="2021-11-01T10:33:00Z">
              <w:r>
                <w:rPr>
                  <w:rFonts w:ascii="Arial" w:hAnsi="Arial" w:cs="Arial"/>
                  <w:sz w:val="20"/>
                  <w:szCs w:val="20"/>
                </w:rPr>
                <w:t>4.0</w:t>
              </w:r>
            </w:ins>
            <w:del w:id="347" w:author="ERCOT" w:date="2021-11-01T09:58:00Z">
              <w:r w:rsidRPr="009A486F" w:rsidDel="000A1AF2">
                <w:rPr>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4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B8A9AE2" w14:textId="73BE8A12" w:rsidR="00E016D1" w:rsidRPr="009A486F" w:rsidRDefault="00E016D1" w:rsidP="00E016D1">
            <w:pPr>
              <w:widowControl/>
              <w:autoSpaceDE/>
              <w:autoSpaceDN/>
              <w:adjustRightInd/>
              <w:jc w:val="center"/>
              <w:rPr>
                <w:bCs/>
                <w:sz w:val="22"/>
                <w:szCs w:val="22"/>
              </w:rPr>
            </w:pPr>
            <w:ins w:id="349" w:author="ERCOT" w:date="2021-11-01T10:33:00Z">
              <w:r>
                <w:rPr>
                  <w:rFonts w:ascii="Arial" w:hAnsi="Arial" w:cs="Arial"/>
                  <w:sz w:val="20"/>
                  <w:szCs w:val="20"/>
                </w:rPr>
                <w:t>3.4</w:t>
              </w:r>
            </w:ins>
            <w:del w:id="350"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F64C570" w14:textId="6FC3D171" w:rsidR="00E016D1" w:rsidRPr="009A486F" w:rsidRDefault="00E016D1" w:rsidP="00E016D1">
            <w:pPr>
              <w:widowControl/>
              <w:autoSpaceDE/>
              <w:autoSpaceDN/>
              <w:adjustRightInd/>
              <w:jc w:val="center"/>
              <w:rPr>
                <w:bCs/>
                <w:sz w:val="22"/>
                <w:szCs w:val="22"/>
              </w:rPr>
            </w:pPr>
            <w:ins w:id="352" w:author="ERCOT" w:date="2021-11-01T10:33:00Z">
              <w:r>
                <w:rPr>
                  <w:rFonts w:ascii="Arial" w:hAnsi="Arial" w:cs="Arial"/>
                  <w:sz w:val="20"/>
                  <w:szCs w:val="20"/>
                </w:rPr>
                <w:t>2.2</w:t>
              </w:r>
            </w:ins>
            <w:del w:id="353"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7F744C4" w14:textId="4646D476" w:rsidR="00E016D1" w:rsidRPr="009A486F" w:rsidRDefault="00E016D1" w:rsidP="00E016D1">
            <w:pPr>
              <w:widowControl/>
              <w:autoSpaceDE/>
              <w:autoSpaceDN/>
              <w:adjustRightInd/>
              <w:jc w:val="center"/>
              <w:rPr>
                <w:bCs/>
                <w:sz w:val="22"/>
                <w:szCs w:val="22"/>
              </w:rPr>
            </w:pPr>
            <w:ins w:id="355" w:author="ERCOT" w:date="2021-11-01T10:33:00Z">
              <w:r>
                <w:rPr>
                  <w:rFonts w:ascii="Arial" w:hAnsi="Arial" w:cs="Arial"/>
                  <w:sz w:val="20"/>
                  <w:szCs w:val="20"/>
                </w:rPr>
                <w:t>1.2</w:t>
              </w:r>
            </w:ins>
            <w:del w:id="356"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15B60C" w14:textId="265188D0" w:rsidR="00E016D1" w:rsidRPr="009A486F" w:rsidRDefault="00E016D1" w:rsidP="00E016D1">
            <w:pPr>
              <w:widowControl/>
              <w:autoSpaceDE/>
              <w:autoSpaceDN/>
              <w:adjustRightInd/>
              <w:jc w:val="center"/>
              <w:rPr>
                <w:bCs/>
                <w:sz w:val="22"/>
                <w:szCs w:val="22"/>
              </w:rPr>
            </w:pPr>
            <w:ins w:id="358" w:author="ERCOT" w:date="2021-11-01T10:33:00Z">
              <w:r>
                <w:rPr>
                  <w:rFonts w:ascii="Arial" w:hAnsi="Arial" w:cs="Arial"/>
                  <w:sz w:val="20"/>
                  <w:szCs w:val="20"/>
                </w:rPr>
                <w:t>0.8</w:t>
              </w:r>
            </w:ins>
            <w:del w:id="359"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F5AF98" w14:textId="20FA5427" w:rsidR="00E016D1" w:rsidRPr="009A486F" w:rsidRDefault="00E016D1" w:rsidP="00E016D1">
            <w:pPr>
              <w:widowControl/>
              <w:autoSpaceDE/>
              <w:autoSpaceDN/>
              <w:adjustRightInd/>
              <w:jc w:val="center"/>
              <w:rPr>
                <w:bCs/>
                <w:sz w:val="22"/>
                <w:szCs w:val="22"/>
              </w:rPr>
            </w:pPr>
            <w:ins w:id="361" w:author="ERCOT" w:date="2021-11-01T10:33:00Z">
              <w:r>
                <w:rPr>
                  <w:rFonts w:ascii="Arial" w:hAnsi="Arial" w:cs="Arial"/>
                  <w:sz w:val="20"/>
                  <w:szCs w:val="20"/>
                </w:rPr>
                <w:t>0.8</w:t>
              </w:r>
            </w:ins>
            <w:del w:id="362"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6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F5E2DC3" w14:textId="3E7B25AC" w:rsidR="00E016D1" w:rsidRPr="009A486F" w:rsidRDefault="00E016D1" w:rsidP="00E016D1">
            <w:pPr>
              <w:widowControl/>
              <w:autoSpaceDE/>
              <w:autoSpaceDN/>
              <w:adjustRightInd/>
              <w:jc w:val="center"/>
              <w:rPr>
                <w:bCs/>
                <w:sz w:val="22"/>
                <w:szCs w:val="22"/>
              </w:rPr>
            </w:pPr>
            <w:ins w:id="364" w:author="ERCOT" w:date="2021-11-01T10:33:00Z">
              <w:r>
                <w:rPr>
                  <w:rFonts w:ascii="Arial" w:hAnsi="Arial" w:cs="Arial"/>
                  <w:sz w:val="20"/>
                  <w:szCs w:val="20"/>
                </w:rPr>
                <w:t>0.1</w:t>
              </w:r>
            </w:ins>
            <w:del w:id="365" w:author="ERCOT" w:date="2021-11-01T09:58:00Z">
              <w:r w:rsidRPr="009A486F" w:rsidDel="000A1AF2">
                <w:rPr>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6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B0E7FFB" w14:textId="15611898" w:rsidR="00E016D1" w:rsidRPr="009A486F" w:rsidRDefault="00E016D1" w:rsidP="00E016D1">
            <w:pPr>
              <w:widowControl/>
              <w:autoSpaceDE/>
              <w:autoSpaceDN/>
              <w:adjustRightInd/>
              <w:jc w:val="center"/>
              <w:rPr>
                <w:bCs/>
                <w:sz w:val="22"/>
                <w:szCs w:val="22"/>
              </w:rPr>
            </w:pPr>
            <w:ins w:id="367" w:author="ERCOT" w:date="2021-11-01T10:33:00Z">
              <w:r>
                <w:rPr>
                  <w:rFonts w:ascii="Arial" w:hAnsi="Arial" w:cs="Arial"/>
                  <w:sz w:val="20"/>
                  <w:szCs w:val="20"/>
                </w:rPr>
                <w:t>0.2</w:t>
              </w:r>
            </w:ins>
            <w:del w:id="368" w:author="ERCOT" w:date="2021-11-01T09:58:00Z">
              <w:r w:rsidRPr="009A486F" w:rsidDel="000A1AF2">
                <w:rPr>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50C0D6" w14:textId="48F94248" w:rsidR="00E016D1" w:rsidRPr="009A486F" w:rsidRDefault="00E016D1" w:rsidP="00E016D1">
            <w:pPr>
              <w:widowControl/>
              <w:autoSpaceDE/>
              <w:autoSpaceDN/>
              <w:adjustRightInd/>
              <w:jc w:val="center"/>
              <w:rPr>
                <w:bCs/>
                <w:sz w:val="22"/>
                <w:szCs w:val="22"/>
              </w:rPr>
            </w:pPr>
            <w:ins w:id="370" w:author="ERCOT" w:date="2021-11-01T10:33:00Z">
              <w:r>
                <w:rPr>
                  <w:rFonts w:ascii="Arial" w:hAnsi="Arial" w:cs="Arial"/>
                  <w:sz w:val="20"/>
                  <w:szCs w:val="20"/>
                </w:rPr>
                <w:t>0.4</w:t>
              </w:r>
            </w:ins>
            <w:del w:id="371"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7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02A6F1" w14:textId="1D708D70" w:rsidR="00E016D1" w:rsidRPr="009A486F" w:rsidRDefault="00E016D1" w:rsidP="00E016D1">
            <w:pPr>
              <w:widowControl/>
              <w:autoSpaceDE/>
              <w:autoSpaceDN/>
              <w:adjustRightInd/>
              <w:jc w:val="center"/>
              <w:rPr>
                <w:bCs/>
                <w:sz w:val="22"/>
                <w:szCs w:val="22"/>
              </w:rPr>
            </w:pPr>
            <w:ins w:id="373" w:author="ERCOT" w:date="2021-11-01T10:33:00Z">
              <w:r>
                <w:rPr>
                  <w:rFonts w:ascii="Arial" w:hAnsi="Arial" w:cs="Arial"/>
                  <w:sz w:val="20"/>
                  <w:szCs w:val="20"/>
                </w:rPr>
                <w:t>0.0</w:t>
              </w:r>
            </w:ins>
            <w:del w:id="374"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7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7CB0CD2" w14:textId="01EECDE5" w:rsidR="00E016D1" w:rsidRPr="009A486F" w:rsidRDefault="00E016D1" w:rsidP="00E016D1">
            <w:pPr>
              <w:widowControl/>
              <w:autoSpaceDE/>
              <w:autoSpaceDN/>
              <w:adjustRightInd/>
              <w:jc w:val="center"/>
              <w:rPr>
                <w:bCs/>
                <w:sz w:val="22"/>
                <w:szCs w:val="22"/>
              </w:rPr>
            </w:pPr>
            <w:ins w:id="376" w:author="ERCOT" w:date="2021-11-01T10:33:00Z">
              <w:r>
                <w:rPr>
                  <w:rFonts w:ascii="Arial" w:hAnsi="Arial" w:cs="Arial"/>
                  <w:sz w:val="20"/>
                  <w:szCs w:val="20"/>
                </w:rPr>
                <w:t>0.3</w:t>
              </w:r>
            </w:ins>
            <w:del w:id="377" w:author="ERCOT" w:date="2021-11-01T09:58:00Z">
              <w:r w:rsidRPr="009A486F" w:rsidDel="000A1AF2">
                <w:rPr>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B7A0A4" w14:textId="415D7341" w:rsidR="00E016D1" w:rsidRPr="009A486F" w:rsidRDefault="00E016D1" w:rsidP="00E016D1">
            <w:pPr>
              <w:widowControl/>
              <w:autoSpaceDE/>
              <w:autoSpaceDN/>
              <w:adjustRightInd/>
              <w:jc w:val="center"/>
              <w:rPr>
                <w:bCs/>
                <w:sz w:val="22"/>
                <w:szCs w:val="22"/>
              </w:rPr>
            </w:pPr>
            <w:ins w:id="379" w:author="ERCOT" w:date="2021-11-01T10:33:00Z">
              <w:r>
                <w:rPr>
                  <w:rFonts w:ascii="Arial" w:hAnsi="Arial" w:cs="Arial"/>
                  <w:sz w:val="20"/>
                  <w:szCs w:val="20"/>
                </w:rPr>
                <w:t>0.1</w:t>
              </w:r>
            </w:ins>
            <w:del w:id="380" w:author="ERCOT" w:date="2021-11-01T09:58:00Z">
              <w:r w:rsidRPr="009A486F" w:rsidDel="000A1AF2">
                <w:rPr>
                  <w:sz w:val="22"/>
                  <w:szCs w:val="22"/>
                </w:rPr>
                <w:delText>1.3</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38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169AA7F2" w14:textId="391B4CC6" w:rsidR="00E016D1" w:rsidRPr="009A486F" w:rsidRDefault="00E016D1" w:rsidP="00E016D1">
            <w:pPr>
              <w:widowControl/>
              <w:autoSpaceDE/>
              <w:autoSpaceDN/>
              <w:adjustRightInd/>
              <w:jc w:val="center"/>
              <w:rPr>
                <w:bCs/>
                <w:sz w:val="22"/>
                <w:szCs w:val="22"/>
              </w:rPr>
            </w:pPr>
            <w:ins w:id="382" w:author="ERCOT" w:date="2021-11-01T10:33:00Z">
              <w:r>
                <w:rPr>
                  <w:rFonts w:ascii="Arial" w:hAnsi="Arial" w:cs="Arial"/>
                  <w:sz w:val="20"/>
                  <w:szCs w:val="20"/>
                </w:rPr>
                <w:t>0.2</w:t>
              </w:r>
            </w:ins>
            <w:del w:id="383" w:author="ERCOT" w:date="2021-11-01T09:58:00Z">
              <w:r w:rsidRPr="009A486F" w:rsidDel="000A1AF2">
                <w:rPr>
                  <w:sz w:val="22"/>
                  <w:szCs w:val="22"/>
                </w:rPr>
                <w:delText>2.8</w:delText>
              </w:r>
            </w:del>
          </w:p>
        </w:tc>
      </w:tr>
      <w:tr w:rsidR="00E016D1" w:rsidRPr="00CC576E" w14:paraId="4F4ACF7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8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8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386"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Change w:id="38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657E79" w14:textId="675D0F56" w:rsidR="00E016D1" w:rsidRPr="009A486F" w:rsidRDefault="00E016D1" w:rsidP="00E016D1">
            <w:pPr>
              <w:widowControl/>
              <w:autoSpaceDE/>
              <w:autoSpaceDN/>
              <w:adjustRightInd/>
              <w:jc w:val="center"/>
              <w:rPr>
                <w:bCs/>
                <w:sz w:val="22"/>
                <w:szCs w:val="22"/>
              </w:rPr>
            </w:pPr>
            <w:ins w:id="388" w:author="ERCOT" w:date="2021-11-01T10:33:00Z">
              <w:r>
                <w:rPr>
                  <w:rFonts w:ascii="Arial" w:hAnsi="Arial" w:cs="Arial"/>
                  <w:sz w:val="20"/>
                  <w:szCs w:val="20"/>
                </w:rPr>
                <w:t>0.0</w:t>
              </w:r>
            </w:ins>
            <w:del w:id="389" w:author="ERCOT" w:date="2021-11-01T09:58:00Z">
              <w:r w:rsidRPr="009A486F" w:rsidDel="000A1AF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B1A0AD" w14:textId="7822340D" w:rsidR="00E016D1" w:rsidRPr="009A486F" w:rsidRDefault="00E016D1" w:rsidP="00E016D1">
            <w:pPr>
              <w:widowControl/>
              <w:autoSpaceDE/>
              <w:autoSpaceDN/>
              <w:adjustRightInd/>
              <w:jc w:val="center"/>
              <w:rPr>
                <w:bCs/>
                <w:sz w:val="22"/>
                <w:szCs w:val="22"/>
              </w:rPr>
            </w:pPr>
            <w:ins w:id="391" w:author="ERCOT" w:date="2021-11-01T10:33:00Z">
              <w:r>
                <w:rPr>
                  <w:rFonts w:ascii="Arial" w:hAnsi="Arial" w:cs="Arial"/>
                  <w:sz w:val="20"/>
                  <w:szCs w:val="20"/>
                </w:rPr>
                <w:t>1.1</w:t>
              </w:r>
            </w:ins>
            <w:del w:id="392" w:author="ERCOT" w:date="2021-11-01T09:58:00Z">
              <w:r w:rsidRPr="009A486F" w:rsidDel="000A1AF2">
                <w:rPr>
                  <w:sz w:val="22"/>
                  <w:szCs w:val="22"/>
                </w:rPr>
                <w:delText>5.9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93"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6DF9F2" w14:textId="5333C072" w:rsidR="00E016D1" w:rsidRPr="009A486F" w:rsidRDefault="00E016D1" w:rsidP="00E016D1">
            <w:pPr>
              <w:widowControl/>
              <w:autoSpaceDE/>
              <w:autoSpaceDN/>
              <w:adjustRightInd/>
              <w:jc w:val="center"/>
              <w:rPr>
                <w:bCs/>
                <w:sz w:val="22"/>
                <w:szCs w:val="22"/>
              </w:rPr>
            </w:pPr>
            <w:ins w:id="394" w:author="ERCOT" w:date="2021-11-01T10:33:00Z">
              <w:r>
                <w:rPr>
                  <w:rFonts w:ascii="Arial" w:hAnsi="Arial" w:cs="Arial"/>
                  <w:sz w:val="20"/>
                  <w:szCs w:val="20"/>
                </w:rPr>
                <w:t>1.5</w:t>
              </w:r>
            </w:ins>
            <w:del w:id="395" w:author="ERCOT" w:date="2021-11-01T09:58:00Z">
              <w:r w:rsidRPr="009A486F" w:rsidDel="000A1AF2">
                <w:rPr>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1A7E5F" w14:textId="036ABAA5" w:rsidR="00E016D1" w:rsidRPr="009A486F" w:rsidRDefault="00E016D1" w:rsidP="00E016D1">
            <w:pPr>
              <w:widowControl/>
              <w:autoSpaceDE/>
              <w:autoSpaceDN/>
              <w:adjustRightInd/>
              <w:jc w:val="center"/>
              <w:rPr>
                <w:bCs/>
                <w:sz w:val="22"/>
                <w:szCs w:val="22"/>
              </w:rPr>
            </w:pPr>
            <w:ins w:id="397" w:author="ERCOT" w:date="2021-11-01T10:33:00Z">
              <w:r>
                <w:rPr>
                  <w:rFonts w:ascii="Arial" w:hAnsi="Arial" w:cs="Arial"/>
                  <w:sz w:val="20"/>
                  <w:szCs w:val="20"/>
                </w:rPr>
                <w:t>2.4</w:t>
              </w:r>
            </w:ins>
            <w:del w:id="398" w:author="ERCOT" w:date="2021-11-01T09:58:00Z">
              <w:r w:rsidRPr="009A486F" w:rsidDel="000A1AF2">
                <w:rPr>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A6EEAF7" w14:textId="30870EA1" w:rsidR="00E016D1" w:rsidRPr="009A486F" w:rsidRDefault="00E016D1" w:rsidP="00E016D1">
            <w:pPr>
              <w:widowControl/>
              <w:autoSpaceDE/>
              <w:autoSpaceDN/>
              <w:adjustRightInd/>
              <w:jc w:val="center"/>
              <w:rPr>
                <w:bCs/>
                <w:sz w:val="22"/>
                <w:szCs w:val="22"/>
              </w:rPr>
            </w:pPr>
            <w:ins w:id="400" w:author="ERCOT" w:date="2021-11-01T10:33:00Z">
              <w:r>
                <w:rPr>
                  <w:rFonts w:ascii="Arial" w:hAnsi="Arial" w:cs="Arial"/>
                  <w:sz w:val="20"/>
                  <w:szCs w:val="20"/>
                </w:rPr>
                <w:t>2.7</w:t>
              </w:r>
            </w:ins>
            <w:del w:id="401" w:author="ERCOT" w:date="2021-11-01T09:58:00Z">
              <w:r w:rsidRPr="009A486F" w:rsidDel="000A1AF2">
                <w:rPr>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0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38C126" w14:textId="4849034A" w:rsidR="00E016D1" w:rsidRPr="009A486F" w:rsidRDefault="00E016D1" w:rsidP="00E016D1">
            <w:pPr>
              <w:widowControl/>
              <w:autoSpaceDE/>
              <w:autoSpaceDN/>
              <w:adjustRightInd/>
              <w:jc w:val="center"/>
              <w:rPr>
                <w:bCs/>
                <w:sz w:val="22"/>
                <w:szCs w:val="22"/>
              </w:rPr>
            </w:pPr>
            <w:ins w:id="403" w:author="ERCOT" w:date="2021-11-01T10:33:00Z">
              <w:r>
                <w:rPr>
                  <w:rFonts w:ascii="Arial" w:hAnsi="Arial" w:cs="Arial"/>
                  <w:sz w:val="20"/>
                  <w:szCs w:val="20"/>
                </w:rPr>
                <w:t>3.3</w:t>
              </w:r>
            </w:ins>
            <w:del w:id="404"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0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856AA39" w14:textId="34100EB1" w:rsidR="00E016D1" w:rsidRPr="009A486F" w:rsidRDefault="00E016D1" w:rsidP="00E016D1">
            <w:pPr>
              <w:widowControl/>
              <w:autoSpaceDE/>
              <w:autoSpaceDN/>
              <w:adjustRightInd/>
              <w:jc w:val="center"/>
              <w:rPr>
                <w:bCs/>
                <w:sz w:val="22"/>
                <w:szCs w:val="22"/>
              </w:rPr>
            </w:pPr>
            <w:ins w:id="406" w:author="ERCOT" w:date="2021-11-01T10:33:00Z">
              <w:r>
                <w:rPr>
                  <w:rFonts w:ascii="Arial" w:hAnsi="Arial" w:cs="Arial"/>
                  <w:sz w:val="20"/>
                  <w:szCs w:val="20"/>
                </w:rPr>
                <w:t>3.4</w:t>
              </w:r>
            </w:ins>
            <w:del w:id="407" w:author="ERCOT" w:date="2021-11-01T09:58:00Z">
              <w:r w:rsidRPr="009A486F" w:rsidDel="000A1AF2">
                <w:rPr>
                  <w:sz w:val="22"/>
                  <w:szCs w:val="22"/>
                </w:rPr>
                <w:delText>6.2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0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FCCF0E5" w14:textId="671069D9" w:rsidR="00E016D1" w:rsidRPr="009A486F" w:rsidRDefault="00E016D1" w:rsidP="00E016D1">
            <w:pPr>
              <w:widowControl/>
              <w:autoSpaceDE/>
              <w:autoSpaceDN/>
              <w:adjustRightInd/>
              <w:jc w:val="center"/>
              <w:rPr>
                <w:bCs/>
                <w:sz w:val="22"/>
                <w:szCs w:val="22"/>
              </w:rPr>
            </w:pPr>
            <w:ins w:id="409" w:author="ERCOT" w:date="2021-11-01T10:33:00Z">
              <w:r>
                <w:rPr>
                  <w:rFonts w:ascii="Arial" w:hAnsi="Arial" w:cs="Arial"/>
                  <w:sz w:val="20"/>
                  <w:szCs w:val="20"/>
                </w:rPr>
                <w:t>5.9</w:t>
              </w:r>
            </w:ins>
            <w:del w:id="410" w:author="ERCOT" w:date="2021-11-01T09:58:00Z">
              <w:r w:rsidRPr="009A486F" w:rsidDel="000A1AF2">
                <w:rPr>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427720" w14:textId="7BB9A9F5" w:rsidR="00E016D1" w:rsidRPr="009A486F" w:rsidRDefault="00E016D1" w:rsidP="00E016D1">
            <w:pPr>
              <w:widowControl/>
              <w:autoSpaceDE/>
              <w:autoSpaceDN/>
              <w:adjustRightInd/>
              <w:jc w:val="center"/>
              <w:rPr>
                <w:bCs/>
                <w:sz w:val="22"/>
                <w:szCs w:val="22"/>
              </w:rPr>
            </w:pPr>
            <w:ins w:id="412" w:author="ERCOT" w:date="2021-11-01T10:33:00Z">
              <w:r>
                <w:rPr>
                  <w:rFonts w:ascii="Arial" w:hAnsi="Arial" w:cs="Arial"/>
                  <w:sz w:val="20"/>
                  <w:szCs w:val="20"/>
                </w:rPr>
                <w:t>3.3</w:t>
              </w:r>
            </w:ins>
            <w:del w:id="413"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E1033B" w14:textId="1CBA0D13" w:rsidR="00E016D1" w:rsidRPr="009A486F" w:rsidRDefault="00E016D1" w:rsidP="00E016D1">
            <w:pPr>
              <w:widowControl/>
              <w:autoSpaceDE/>
              <w:autoSpaceDN/>
              <w:adjustRightInd/>
              <w:jc w:val="center"/>
              <w:rPr>
                <w:bCs/>
                <w:sz w:val="22"/>
                <w:szCs w:val="22"/>
              </w:rPr>
            </w:pPr>
            <w:ins w:id="415" w:author="ERCOT" w:date="2021-11-01T10:33:00Z">
              <w:r>
                <w:rPr>
                  <w:rFonts w:ascii="Arial" w:hAnsi="Arial" w:cs="Arial"/>
                  <w:sz w:val="20"/>
                  <w:szCs w:val="20"/>
                </w:rPr>
                <w:t>1.9</w:t>
              </w:r>
            </w:ins>
            <w:del w:id="416"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1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45CAF9" w14:textId="28944920" w:rsidR="00E016D1" w:rsidRPr="009A486F" w:rsidRDefault="00E016D1" w:rsidP="00E016D1">
            <w:pPr>
              <w:widowControl/>
              <w:autoSpaceDE/>
              <w:autoSpaceDN/>
              <w:adjustRightInd/>
              <w:jc w:val="center"/>
              <w:rPr>
                <w:bCs/>
                <w:sz w:val="22"/>
                <w:szCs w:val="22"/>
              </w:rPr>
            </w:pPr>
            <w:ins w:id="418" w:author="ERCOT" w:date="2021-11-01T10:33:00Z">
              <w:r>
                <w:rPr>
                  <w:rFonts w:ascii="Arial" w:hAnsi="Arial" w:cs="Arial"/>
                  <w:sz w:val="20"/>
                  <w:szCs w:val="20"/>
                </w:rPr>
                <w:t>4.5</w:t>
              </w:r>
            </w:ins>
            <w:del w:id="419" w:author="ERCOT" w:date="2021-11-01T09:58:00Z">
              <w:r w:rsidRPr="009A486F" w:rsidDel="000A1AF2">
                <w:rPr>
                  <w:sz w:val="22"/>
                  <w:szCs w:val="22"/>
                </w:rPr>
                <w:delText>5.7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2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B887273" w14:textId="5BC62571" w:rsidR="00E016D1" w:rsidRPr="009A486F" w:rsidRDefault="00E016D1" w:rsidP="00E016D1">
            <w:pPr>
              <w:widowControl/>
              <w:autoSpaceDE/>
              <w:autoSpaceDN/>
              <w:adjustRightInd/>
              <w:jc w:val="center"/>
              <w:rPr>
                <w:bCs/>
                <w:sz w:val="22"/>
                <w:szCs w:val="22"/>
              </w:rPr>
            </w:pPr>
            <w:ins w:id="421" w:author="ERCOT" w:date="2021-11-01T10:33:00Z">
              <w:r>
                <w:rPr>
                  <w:rFonts w:ascii="Arial" w:hAnsi="Arial" w:cs="Arial"/>
                  <w:sz w:val="20"/>
                  <w:szCs w:val="20"/>
                </w:rPr>
                <w:t>5.0</w:t>
              </w:r>
            </w:ins>
            <w:del w:id="422" w:author="ERCOT" w:date="2021-11-01T09:58:00Z">
              <w:r w:rsidRPr="009A486F" w:rsidDel="000A1AF2">
                <w:rPr>
                  <w:sz w:val="22"/>
                  <w:szCs w:val="22"/>
                </w:rPr>
                <w:delText>1.4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2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C9B5DE7" w14:textId="5B975191" w:rsidR="00E016D1" w:rsidRPr="009A486F" w:rsidRDefault="00E016D1" w:rsidP="00E016D1">
            <w:pPr>
              <w:widowControl/>
              <w:autoSpaceDE/>
              <w:autoSpaceDN/>
              <w:adjustRightInd/>
              <w:jc w:val="center"/>
              <w:rPr>
                <w:bCs/>
                <w:sz w:val="22"/>
                <w:szCs w:val="22"/>
              </w:rPr>
            </w:pPr>
            <w:ins w:id="424" w:author="ERCOT" w:date="2021-11-01T10:33:00Z">
              <w:r>
                <w:rPr>
                  <w:rFonts w:ascii="Arial" w:hAnsi="Arial" w:cs="Arial"/>
                  <w:sz w:val="20"/>
                  <w:szCs w:val="20"/>
                </w:rPr>
                <w:t>3.4</w:t>
              </w:r>
            </w:ins>
            <w:del w:id="425"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6E1C44" w14:textId="572108A2" w:rsidR="00E016D1" w:rsidRPr="009A486F" w:rsidRDefault="00E016D1" w:rsidP="00E016D1">
            <w:pPr>
              <w:widowControl/>
              <w:autoSpaceDE/>
              <w:autoSpaceDN/>
              <w:adjustRightInd/>
              <w:jc w:val="center"/>
              <w:rPr>
                <w:bCs/>
                <w:sz w:val="22"/>
                <w:szCs w:val="22"/>
              </w:rPr>
            </w:pPr>
            <w:ins w:id="427" w:author="ERCOT" w:date="2021-11-01T10:33:00Z">
              <w:r>
                <w:rPr>
                  <w:rFonts w:ascii="Arial" w:hAnsi="Arial" w:cs="Arial"/>
                  <w:sz w:val="20"/>
                  <w:szCs w:val="20"/>
                </w:rPr>
                <w:t>1.9</w:t>
              </w:r>
            </w:ins>
            <w:del w:id="428"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9"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E3F4320" w14:textId="29550A57" w:rsidR="00E016D1" w:rsidRPr="009A486F" w:rsidRDefault="00E016D1" w:rsidP="00E016D1">
            <w:pPr>
              <w:widowControl/>
              <w:autoSpaceDE/>
              <w:autoSpaceDN/>
              <w:adjustRightInd/>
              <w:jc w:val="center"/>
              <w:rPr>
                <w:bCs/>
                <w:sz w:val="22"/>
                <w:szCs w:val="22"/>
              </w:rPr>
            </w:pPr>
            <w:ins w:id="430" w:author="ERCOT" w:date="2021-11-01T10:33:00Z">
              <w:r>
                <w:rPr>
                  <w:rFonts w:ascii="Arial" w:hAnsi="Arial" w:cs="Arial"/>
                  <w:sz w:val="20"/>
                  <w:szCs w:val="20"/>
                </w:rPr>
                <w:t>0.8</w:t>
              </w:r>
            </w:ins>
            <w:del w:id="431"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3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BFF2E71" w14:textId="3E7A7D21" w:rsidR="00E016D1" w:rsidRPr="009A486F" w:rsidRDefault="00E016D1" w:rsidP="00E016D1">
            <w:pPr>
              <w:widowControl/>
              <w:autoSpaceDE/>
              <w:autoSpaceDN/>
              <w:adjustRightInd/>
              <w:jc w:val="center"/>
              <w:rPr>
                <w:bCs/>
                <w:sz w:val="22"/>
                <w:szCs w:val="22"/>
              </w:rPr>
            </w:pPr>
            <w:ins w:id="433" w:author="ERCOT" w:date="2021-11-01T10:33:00Z">
              <w:r>
                <w:rPr>
                  <w:rFonts w:ascii="Arial" w:hAnsi="Arial" w:cs="Arial"/>
                  <w:sz w:val="20"/>
                  <w:szCs w:val="20"/>
                </w:rPr>
                <w:t>0.5</w:t>
              </w:r>
            </w:ins>
            <w:del w:id="434"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A57CCA" w14:textId="7C1F2670" w:rsidR="00E016D1" w:rsidRPr="009A486F" w:rsidRDefault="00E016D1" w:rsidP="00E016D1">
            <w:pPr>
              <w:widowControl/>
              <w:autoSpaceDE/>
              <w:autoSpaceDN/>
              <w:adjustRightInd/>
              <w:jc w:val="center"/>
              <w:rPr>
                <w:bCs/>
                <w:sz w:val="22"/>
                <w:szCs w:val="22"/>
              </w:rPr>
            </w:pPr>
            <w:ins w:id="436" w:author="ERCOT" w:date="2021-11-01T10:33:00Z">
              <w:r>
                <w:rPr>
                  <w:rFonts w:ascii="Arial" w:hAnsi="Arial" w:cs="Arial"/>
                  <w:sz w:val="20"/>
                  <w:szCs w:val="20"/>
                </w:rPr>
                <w:t>0.3</w:t>
              </w:r>
            </w:ins>
            <w:del w:id="437" w:author="ERCOT" w:date="2021-11-01T09:58:00Z">
              <w:r w:rsidRPr="009A486F" w:rsidDel="000A1AF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3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2B1461F" w14:textId="52129384" w:rsidR="00E016D1" w:rsidRPr="009A486F" w:rsidRDefault="00E016D1" w:rsidP="00E016D1">
            <w:pPr>
              <w:widowControl/>
              <w:autoSpaceDE/>
              <w:autoSpaceDN/>
              <w:adjustRightInd/>
              <w:jc w:val="center"/>
              <w:rPr>
                <w:bCs/>
                <w:sz w:val="22"/>
                <w:szCs w:val="22"/>
              </w:rPr>
            </w:pPr>
            <w:ins w:id="439" w:author="ERCOT" w:date="2021-11-01T10:33:00Z">
              <w:r>
                <w:rPr>
                  <w:rFonts w:ascii="Arial" w:hAnsi="Arial" w:cs="Arial"/>
                  <w:sz w:val="20"/>
                  <w:szCs w:val="20"/>
                </w:rPr>
                <w:t>-0.1</w:t>
              </w:r>
            </w:ins>
            <w:del w:id="440" w:author="ERCOT" w:date="2021-11-01T09:58:00Z">
              <w:r w:rsidRPr="009A486F" w:rsidDel="000A1AF2">
                <w:rPr>
                  <w:sz w:val="22"/>
                  <w:szCs w:val="22"/>
                </w:rPr>
                <w:delText>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41"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5DBECF3" w14:textId="2DB22079" w:rsidR="00E016D1" w:rsidRPr="009A486F" w:rsidRDefault="00E016D1" w:rsidP="00E016D1">
            <w:pPr>
              <w:widowControl/>
              <w:autoSpaceDE/>
              <w:autoSpaceDN/>
              <w:adjustRightInd/>
              <w:jc w:val="center"/>
              <w:rPr>
                <w:bCs/>
                <w:sz w:val="22"/>
                <w:szCs w:val="22"/>
              </w:rPr>
            </w:pPr>
            <w:ins w:id="442" w:author="ERCOT" w:date="2021-11-01T10:33:00Z">
              <w:r>
                <w:rPr>
                  <w:rFonts w:ascii="Arial" w:hAnsi="Arial" w:cs="Arial"/>
                  <w:sz w:val="20"/>
                  <w:szCs w:val="20"/>
                </w:rPr>
                <w:t>-0.2</w:t>
              </w:r>
            </w:ins>
            <w:del w:id="443"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4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11E1061" w14:textId="25947C8E" w:rsidR="00E016D1" w:rsidRPr="009A486F" w:rsidRDefault="00E016D1" w:rsidP="00E016D1">
            <w:pPr>
              <w:widowControl/>
              <w:autoSpaceDE/>
              <w:autoSpaceDN/>
              <w:adjustRightInd/>
              <w:jc w:val="center"/>
              <w:rPr>
                <w:bCs/>
                <w:sz w:val="22"/>
                <w:szCs w:val="22"/>
              </w:rPr>
            </w:pPr>
            <w:ins w:id="445" w:author="ERCOT" w:date="2021-11-01T10:33:00Z">
              <w:r>
                <w:rPr>
                  <w:rFonts w:ascii="Arial" w:hAnsi="Arial" w:cs="Arial"/>
                  <w:sz w:val="20"/>
                  <w:szCs w:val="20"/>
                </w:rPr>
                <w:t>0.2</w:t>
              </w:r>
            </w:ins>
            <w:del w:id="446"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4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671482" w14:textId="4C7B08B6" w:rsidR="00E016D1" w:rsidRPr="009A486F" w:rsidRDefault="00E016D1" w:rsidP="00E016D1">
            <w:pPr>
              <w:widowControl/>
              <w:autoSpaceDE/>
              <w:autoSpaceDN/>
              <w:adjustRightInd/>
              <w:jc w:val="center"/>
              <w:rPr>
                <w:bCs/>
                <w:sz w:val="22"/>
                <w:szCs w:val="22"/>
              </w:rPr>
            </w:pPr>
            <w:ins w:id="448" w:author="ERCOT" w:date="2021-11-01T10:33:00Z">
              <w:r>
                <w:rPr>
                  <w:rFonts w:ascii="Arial" w:hAnsi="Arial" w:cs="Arial"/>
                  <w:sz w:val="20"/>
                  <w:szCs w:val="20"/>
                </w:rPr>
                <w:t>0.6</w:t>
              </w:r>
            </w:ins>
            <w:del w:id="449"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28A8CB5" w14:textId="2709FFA4" w:rsidR="00E016D1" w:rsidRPr="009A486F" w:rsidRDefault="00E016D1" w:rsidP="00E016D1">
            <w:pPr>
              <w:widowControl/>
              <w:autoSpaceDE/>
              <w:autoSpaceDN/>
              <w:adjustRightInd/>
              <w:jc w:val="center"/>
              <w:rPr>
                <w:bCs/>
                <w:sz w:val="22"/>
                <w:szCs w:val="22"/>
              </w:rPr>
            </w:pPr>
            <w:ins w:id="451" w:author="ERCOT" w:date="2021-11-01T10:33:00Z">
              <w:r>
                <w:rPr>
                  <w:rFonts w:ascii="Arial" w:hAnsi="Arial" w:cs="Arial"/>
                  <w:sz w:val="20"/>
                  <w:szCs w:val="20"/>
                </w:rPr>
                <w:t>0.1</w:t>
              </w:r>
            </w:ins>
            <w:del w:id="452"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44A82F" w14:textId="45A10208" w:rsidR="00E016D1" w:rsidRPr="009A486F" w:rsidRDefault="00E016D1" w:rsidP="00E016D1">
            <w:pPr>
              <w:widowControl/>
              <w:autoSpaceDE/>
              <w:autoSpaceDN/>
              <w:adjustRightInd/>
              <w:jc w:val="center"/>
              <w:rPr>
                <w:bCs/>
                <w:sz w:val="22"/>
                <w:szCs w:val="22"/>
              </w:rPr>
            </w:pPr>
            <w:ins w:id="454" w:author="ERCOT" w:date="2021-11-01T10:33:00Z">
              <w:r>
                <w:rPr>
                  <w:rFonts w:ascii="Arial" w:hAnsi="Arial" w:cs="Arial"/>
                  <w:sz w:val="20"/>
                  <w:szCs w:val="20"/>
                </w:rPr>
                <w:t>0.0</w:t>
              </w:r>
            </w:ins>
            <w:del w:id="455"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456"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CF50843" w14:textId="4CD7C35F" w:rsidR="00E016D1" w:rsidRPr="009A486F" w:rsidRDefault="00E016D1" w:rsidP="00E016D1">
            <w:pPr>
              <w:widowControl/>
              <w:autoSpaceDE/>
              <w:autoSpaceDN/>
              <w:adjustRightInd/>
              <w:jc w:val="center"/>
              <w:rPr>
                <w:bCs/>
                <w:sz w:val="22"/>
                <w:szCs w:val="22"/>
              </w:rPr>
            </w:pPr>
            <w:ins w:id="457" w:author="ERCOT" w:date="2021-11-01T10:33:00Z">
              <w:r>
                <w:rPr>
                  <w:rFonts w:ascii="Arial" w:hAnsi="Arial" w:cs="Arial"/>
                  <w:sz w:val="20"/>
                  <w:szCs w:val="20"/>
                </w:rPr>
                <w:t>0.0</w:t>
              </w:r>
            </w:ins>
            <w:del w:id="458" w:author="ERCOT" w:date="2021-11-01T09:58:00Z">
              <w:r w:rsidRPr="009A486F" w:rsidDel="000A1AF2">
                <w:rPr>
                  <w:sz w:val="22"/>
                  <w:szCs w:val="22"/>
                </w:rPr>
                <w:delText>6.7</w:delText>
              </w:r>
            </w:del>
          </w:p>
        </w:tc>
      </w:tr>
      <w:tr w:rsidR="00E016D1" w:rsidRPr="00CC576E" w14:paraId="4B7AA221"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5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6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46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Change w:id="46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B9062F" w14:textId="0C6F04E2" w:rsidR="00E016D1" w:rsidRPr="009A486F" w:rsidRDefault="00E016D1" w:rsidP="00E016D1">
            <w:pPr>
              <w:widowControl/>
              <w:autoSpaceDE/>
              <w:autoSpaceDN/>
              <w:adjustRightInd/>
              <w:jc w:val="center"/>
              <w:rPr>
                <w:bCs/>
                <w:sz w:val="22"/>
                <w:szCs w:val="22"/>
              </w:rPr>
            </w:pPr>
            <w:ins w:id="463" w:author="ERCOT" w:date="2021-11-01T10:33:00Z">
              <w:r>
                <w:rPr>
                  <w:rFonts w:ascii="Arial" w:hAnsi="Arial" w:cs="Arial"/>
                  <w:sz w:val="20"/>
                  <w:szCs w:val="20"/>
                </w:rPr>
                <w:t>0.1</w:t>
              </w:r>
            </w:ins>
            <w:del w:id="464"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6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2EF16B" w14:textId="1A1AFEC3" w:rsidR="00E016D1" w:rsidRPr="009A486F" w:rsidRDefault="00E016D1" w:rsidP="00E016D1">
            <w:pPr>
              <w:widowControl/>
              <w:autoSpaceDE/>
              <w:autoSpaceDN/>
              <w:adjustRightInd/>
              <w:jc w:val="center"/>
              <w:rPr>
                <w:bCs/>
                <w:sz w:val="22"/>
                <w:szCs w:val="22"/>
              </w:rPr>
            </w:pPr>
            <w:ins w:id="466" w:author="ERCOT" w:date="2021-11-01T10:33:00Z">
              <w:r>
                <w:rPr>
                  <w:rFonts w:ascii="Arial" w:hAnsi="Arial" w:cs="Arial"/>
                  <w:sz w:val="20"/>
                  <w:szCs w:val="20"/>
                </w:rPr>
                <w:t>1.1</w:t>
              </w:r>
            </w:ins>
            <w:del w:id="467" w:author="ERCOT" w:date="2021-11-01T09:58:00Z">
              <w:r w:rsidRPr="009A486F" w:rsidDel="000A1AF2">
                <w:rPr>
                  <w:sz w:val="22"/>
                  <w:szCs w:val="22"/>
                </w:rPr>
                <w:delText>3.2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6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F0867E" w14:textId="18AC3C35" w:rsidR="00E016D1" w:rsidRPr="009A486F" w:rsidRDefault="00E016D1" w:rsidP="00E016D1">
            <w:pPr>
              <w:widowControl/>
              <w:autoSpaceDE/>
              <w:autoSpaceDN/>
              <w:adjustRightInd/>
              <w:jc w:val="center"/>
              <w:rPr>
                <w:bCs/>
                <w:sz w:val="22"/>
                <w:szCs w:val="22"/>
              </w:rPr>
            </w:pPr>
            <w:ins w:id="469" w:author="ERCOT" w:date="2021-11-01T10:33:00Z">
              <w:r>
                <w:rPr>
                  <w:rFonts w:ascii="Arial" w:hAnsi="Arial" w:cs="Arial"/>
                  <w:sz w:val="20"/>
                  <w:szCs w:val="20"/>
                </w:rPr>
                <w:t>2.0</w:t>
              </w:r>
            </w:ins>
            <w:del w:id="470"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A644EF1" w14:textId="228E8E07" w:rsidR="00E016D1" w:rsidRPr="009A486F" w:rsidRDefault="00E016D1" w:rsidP="00E016D1">
            <w:pPr>
              <w:widowControl/>
              <w:autoSpaceDE/>
              <w:autoSpaceDN/>
              <w:adjustRightInd/>
              <w:jc w:val="center"/>
              <w:rPr>
                <w:bCs/>
                <w:sz w:val="22"/>
                <w:szCs w:val="22"/>
              </w:rPr>
            </w:pPr>
            <w:ins w:id="472" w:author="ERCOT" w:date="2021-11-01T10:33:00Z">
              <w:r>
                <w:rPr>
                  <w:rFonts w:ascii="Arial" w:hAnsi="Arial" w:cs="Arial"/>
                  <w:sz w:val="20"/>
                  <w:szCs w:val="20"/>
                </w:rPr>
                <w:t>2.6</w:t>
              </w:r>
            </w:ins>
            <w:del w:id="473"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352BC0" w14:textId="51EB750A" w:rsidR="00E016D1" w:rsidRPr="009A486F" w:rsidRDefault="00E016D1" w:rsidP="00E016D1">
            <w:pPr>
              <w:widowControl/>
              <w:autoSpaceDE/>
              <w:autoSpaceDN/>
              <w:adjustRightInd/>
              <w:jc w:val="center"/>
              <w:rPr>
                <w:bCs/>
                <w:sz w:val="22"/>
                <w:szCs w:val="22"/>
              </w:rPr>
            </w:pPr>
            <w:ins w:id="475" w:author="ERCOT" w:date="2021-11-01T10:33:00Z">
              <w:r>
                <w:rPr>
                  <w:rFonts w:ascii="Arial" w:hAnsi="Arial" w:cs="Arial"/>
                  <w:sz w:val="20"/>
                  <w:szCs w:val="20"/>
                </w:rPr>
                <w:t>2.8</w:t>
              </w:r>
            </w:ins>
            <w:del w:id="476"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3DC2111" w14:textId="50F5D9F2" w:rsidR="00E016D1" w:rsidRPr="009A486F" w:rsidRDefault="00E016D1" w:rsidP="00E016D1">
            <w:pPr>
              <w:widowControl/>
              <w:autoSpaceDE/>
              <w:autoSpaceDN/>
              <w:adjustRightInd/>
              <w:jc w:val="center"/>
              <w:rPr>
                <w:bCs/>
                <w:sz w:val="22"/>
                <w:szCs w:val="22"/>
              </w:rPr>
            </w:pPr>
            <w:ins w:id="478" w:author="ERCOT" w:date="2021-11-01T10:33:00Z">
              <w:r>
                <w:rPr>
                  <w:rFonts w:ascii="Arial" w:hAnsi="Arial" w:cs="Arial"/>
                  <w:sz w:val="20"/>
                  <w:szCs w:val="20"/>
                </w:rPr>
                <w:t>3.2</w:t>
              </w:r>
            </w:ins>
            <w:del w:id="479"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EED6B7C" w14:textId="02B7068A" w:rsidR="00E016D1" w:rsidRPr="009A486F" w:rsidRDefault="00E016D1" w:rsidP="00E016D1">
            <w:pPr>
              <w:widowControl/>
              <w:autoSpaceDE/>
              <w:autoSpaceDN/>
              <w:adjustRightInd/>
              <w:jc w:val="center"/>
              <w:rPr>
                <w:bCs/>
                <w:sz w:val="22"/>
                <w:szCs w:val="22"/>
              </w:rPr>
            </w:pPr>
            <w:ins w:id="481" w:author="ERCOT" w:date="2021-11-01T10:33:00Z">
              <w:r>
                <w:rPr>
                  <w:rFonts w:ascii="Arial" w:hAnsi="Arial" w:cs="Arial"/>
                  <w:sz w:val="20"/>
                  <w:szCs w:val="20"/>
                </w:rPr>
                <w:t>3.4</w:t>
              </w:r>
            </w:ins>
            <w:del w:id="482" w:author="ERCOT" w:date="2021-11-01T09:58:00Z">
              <w:r w:rsidRPr="009A486F" w:rsidDel="000A1AF2">
                <w:rPr>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413384" w14:textId="428285A5" w:rsidR="00E016D1" w:rsidRPr="009A486F" w:rsidRDefault="00E016D1" w:rsidP="00E016D1">
            <w:pPr>
              <w:widowControl/>
              <w:autoSpaceDE/>
              <w:autoSpaceDN/>
              <w:adjustRightInd/>
              <w:jc w:val="center"/>
              <w:rPr>
                <w:bCs/>
                <w:sz w:val="22"/>
                <w:szCs w:val="22"/>
              </w:rPr>
            </w:pPr>
            <w:ins w:id="484" w:author="ERCOT" w:date="2021-11-01T10:33:00Z">
              <w:r>
                <w:rPr>
                  <w:rFonts w:ascii="Arial" w:hAnsi="Arial" w:cs="Arial"/>
                  <w:sz w:val="20"/>
                  <w:szCs w:val="20"/>
                </w:rPr>
                <w:t>5.5</w:t>
              </w:r>
            </w:ins>
            <w:del w:id="485" w:author="ERCOT" w:date="2021-11-01T09:58:00Z">
              <w:r w:rsidRPr="009A486F" w:rsidDel="000A1AF2">
                <w:rPr>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61FCAA" w14:textId="244DD68C" w:rsidR="00E016D1" w:rsidRPr="009A486F" w:rsidRDefault="00E016D1" w:rsidP="00E016D1">
            <w:pPr>
              <w:widowControl/>
              <w:autoSpaceDE/>
              <w:autoSpaceDN/>
              <w:adjustRightInd/>
              <w:jc w:val="center"/>
              <w:rPr>
                <w:bCs/>
                <w:sz w:val="22"/>
                <w:szCs w:val="22"/>
              </w:rPr>
            </w:pPr>
            <w:ins w:id="487" w:author="ERCOT" w:date="2021-11-01T10:33:00Z">
              <w:r>
                <w:rPr>
                  <w:rFonts w:ascii="Arial" w:hAnsi="Arial" w:cs="Arial"/>
                  <w:sz w:val="20"/>
                  <w:szCs w:val="20"/>
                </w:rPr>
                <w:t>3.2</w:t>
              </w:r>
            </w:ins>
            <w:del w:id="488"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726B198" w14:textId="592C8DE7" w:rsidR="00E016D1" w:rsidRPr="009A486F" w:rsidRDefault="00E016D1" w:rsidP="00E016D1">
            <w:pPr>
              <w:widowControl/>
              <w:autoSpaceDE/>
              <w:autoSpaceDN/>
              <w:adjustRightInd/>
              <w:jc w:val="center"/>
              <w:rPr>
                <w:bCs/>
                <w:sz w:val="22"/>
                <w:szCs w:val="22"/>
              </w:rPr>
            </w:pPr>
            <w:ins w:id="490" w:author="ERCOT" w:date="2021-11-01T10:33:00Z">
              <w:r>
                <w:rPr>
                  <w:rFonts w:ascii="Arial" w:hAnsi="Arial" w:cs="Arial"/>
                  <w:sz w:val="20"/>
                  <w:szCs w:val="20"/>
                </w:rPr>
                <w:t>2.2</w:t>
              </w:r>
            </w:ins>
            <w:del w:id="491"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9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277D1AA" w14:textId="1D4CB6FA" w:rsidR="00E016D1" w:rsidRPr="009A486F" w:rsidRDefault="00E016D1" w:rsidP="00E016D1">
            <w:pPr>
              <w:widowControl/>
              <w:autoSpaceDE/>
              <w:autoSpaceDN/>
              <w:adjustRightInd/>
              <w:jc w:val="center"/>
              <w:rPr>
                <w:bCs/>
                <w:sz w:val="22"/>
                <w:szCs w:val="22"/>
              </w:rPr>
            </w:pPr>
            <w:ins w:id="493" w:author="ERCOT" w:date="2021-11-01T10:33:00Z">
              <w:r>
                <w:rPr>
                  <w:rFonts w:ascii="Arial" w:hAnsi="Arial" w:cs="Arial"/>
                  <w:sz w:val="20"/>
                  <w:szCs w:val="20"/>
                </w:rPr>
                <w:t>4.4</w:t>
              </w:r>
            </w:ins>
            <w:del w:id="494" w:author="ERCOT" w:date="2021-11-01T09:58:00Z">
              <w:r w:rsidRPr="009A486F" w:rsidDel="000A1AF2">
                <w:rPr>
                  <w:sz w:val="22"/>
                  <w:szCs w:val="22"/>
                </w:rPr>
                <w:delText>6.8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9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9B323A4" w14:textId="2314696B" w:rsidR="00E016D1" w:rsidRPr="009A486F" w:rsidRDefault="00E016D1" w:rsidP="00E016D1">
            <w:pPr>
              <w:widowControl/>
              <w:autoSpaceDE/>
              <w:autoSpaceDN/>
              <w:adjustRightInd/>
              <w:jc w:val="center"/>
              <w:rPr>
                <w:bCs/>
                <w:sz w:val="22"/>
                <w:szCs w:val="22"/>
              </w:rPr>
            </w:pPr>
            <w:ins w:id="496" w:author="ERCOT" w:date="2021-11-01T10:33:00Z">
              <w:r>
                <w:rPr>
                  <w:rFonts w:ascii="Arial" w:hAnsi="Arial" w:cs="Arial"/>
                  <w:sz w:val="20"/>
                  <w:szCs w:val="20"/>
                </w:rPr>
                <w:t>4.4</w:t>
              </w:r>
            </w:ins>
            <w:del w:id="497" w:author="ERCOT" w:date="2021-11-01T09:58:00Z">
              <w:r w:rsidRPr="009A486F" w:rsidDel="000A1AF2">
                <w:rPr>
                  <w:sz w:val="22"/>
                  <w:szCs w:val="22"/>
                </w:rPr>
                <w:delText>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9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86B013E" w14:textId="611CE41E" w:rsidR="00E016D1" w:rsidRPr="009A486F" w:rsidRDefault="00E016D1" w:rsidP="00E016D1">
            <w:pPr>
              <w:widowControl/>
              <w:autoSpaceDE/>
              <w:autoSpaceDN/>
              <w:adjustRightInd/>
              <w:jc w:val="center"/>
              <w:rPr>
                <w:bCs/>
                <w:sz w:val="22"/>
                <w:szCs w:val="22"/>
              </w:rPr>
            </w:pPr>
            <w:ins w:id="499" w:author="ERCOT" w:date="2021-11-01T10:33:00Z">
              <w:r>
                <w:rPr>
                  <w:rFonts w:ascii="Arial" w:hAnsi="Arial" w:cs="Arial"/>
                  <w:sz w:val="20"/>
                  <w:szCs w:val="20"/>
                </w:rPr>
                <w:t>2.3</w:t>
              </w:r>
            </w:ins>
            <w:del w:id="500"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1B5B44" w14:textId="2C684038" w:rsidR="00E016D1" w:rsidRPr="009A486F" w:rsidRDefault="00E016D1" w:rsidP="00E016D1">
            <w:pPr>
              <w:widowControl/>
              <w:autoSpaceDE/>
              <w:autoSpaceDN/>
              <w:adjustRightInd/>
              <w:jc w:val="center"/>
              <w:rPr>
                <w:bCs/>
                <w:sz w:val="22"/>
                <w:szCs w:val="22"/>
              </w:rPr>
            </w:pPr>
            <w:ins w:id="502" w:author="ERCOT" w:date="2021-11-01T10:33:00Z">
              <w:r>
                <w:rPr>
                  <w:rFonts w:ascii="Arial" w:hAnsi="Arial" w:cs="Arial"/>
                  <w:sz w:val="20"/>
                  <w:szCs w:val="20"/>
                </w:rPr>
                <w:t>1.1</w:t>
              </w:r>
            </w:ins>
            <w:del w:id="503" w:author="ERCOT" w:date="2021-11-01T09:58:00Z">
              <w:r w:rsidRPr="009A486F" w:rsidDel="000A1AF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088F039" w14:textId="36747EB5" w:rsidR="00E016D1" w:rsidRPr="009A486F" w:rsidRDefault="00E016D1" w:rsidP="00E016D1">
            <w:pPr>
              <w:widowControl/>
              <w:autoSpaceDE/>
              <w:autoSpaceDN/>
              <w:adjustRightInd/>
              <w:jc w:val="center"/>
              <w:rPr>
                <w:bCs/>
                <w:sz w:val="22"/>
                <w:szCs w:val="22"/>
              </w:rPr>
            </w:pPr>
            <w:ins w:id="505" w:author="ERCOT" w:date="2021-11-01T10:33:00Z">
              <w:r>
                <w:rPr>
                  <w:rFonts w:ascii="Arial" w:hAnsi="Arial" w:cs="Arial"/>
                  <w:sz w:val="20"/>
                  <w:szCs w:val="20"/>
                </w:rPr>
                <w:t>0.6</w:t>
              </w:r>
            </w:ins>
            <w:del w:id="506"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074727D" w14:textId="2E2DC1D8" w:rsidR="00E016D1" w:rsidRPr="009A486F" w:rsidRDefault="00E016D1" w:rsidP="00E016D1">
            <w:pPr>
              <w:widowControl/>
              <w:autoSpaceDE/>
              <w:autoSpaceDN/>
              <w:adjustRightInd/>
              <w:jc w:val="center"/>
              <w:rPr>
                <w:bCs/>
                <w:sz w:val="22"/>
                <w:szCs w:val="22"/>
              </w:rPr>
            </w:pPr>
            <w:ins w:id="508" w:author="ERCOT" w:date="2021-11-01T10:33:00Z">
              <w:r>
                <w:rPr>
                  <w:rFonts w:ascii="Arial" w:hAnsi="Arial" w:cs="Arial"/>
                  <w:sz w:val="20"/>
                  <w:szCs w:val="20"/>
                </w:rPr>
                <w:t>0.2</w:t>
              </w:r>
            </w:ins>
            <w:del w:id="509"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591B4F" w14:textId="2C723803" w:rsidR="00E016D1" w:rsidRPr="009A486F" w:rsidRDefault="00E016D1" w:rsidP="00E016D1">
            <w:pPr>
              <w:widowControl/>
              <w:autoSpaceDE/>
              <w:autoSpaceDN/>
              <w:adjustRightInd/>
              <w:jc w:val="center"/>
              <w:rPr>
                <w:bCs/>
                <w:sz w:val="22"/>
                <w:szCs w:val="22"/>
              </w:rPr>
            </w:pPr>
            <w:ins w:id="511" w:author="ERCOT" w:date="2021-11-01T10:33:00Z">
              <w:r>
                <w:rPr>
                  <w:rFonts w:ascii="Arial" w:hAnsi="Arial" w:cs="Arial"/>
                  <w:sz w:val="20"/>
                  <w:szCs w:val="20"/>
                </w:rPr>
                <w:t>-0.1</w:t>
              </w:r>
            </w:ins>
            <w:del w:id="512"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1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B798B86" w14:textId="34DB9BF0" w:rsidR="00E016D1" w:rsidRPr="009A486F" w:rsidRDefault="00E016D1" w:rsidP="00E016D1">
            <w:pPr>
              <w:widowControl/>
              <w:autoSpaceDE/>
              <w:autoSpaceDN/>
              <w:adjustRightInd/>
              <w:jc w:val="center"/>
              <w:rPr>
                <w:bCs/>
                <w:sz w:val="22"/>
                <w:szCs w:val="22"/>
              </w:rPr>
            </w:pPr>
            <w:ins w:id="514" w:author="ERCOT" w:date="2021-11-01T10:33:00Z">
              <w:r>
                <w:rPr>
                  <w:rFonts w:ascii="Arial" w:hAnsi="Arial" w:cs="Arial"/>
                  <w:sz w:val="20"/>
                  <w:szCs w:val="20"/>
                </w:rPr>
                <w:t>-0.2</w:t>
              </w:r>
            </w:ins>
            <w:del w:id="515" w:author="ERCOT" w:date="2021-11-01T09:58:00Z">
              <w:r w:rsidRPr="009A486F" w:rsidDel="000A1AF2">
                <w:rPr>
                  <w:sz w:val="22"/>
                  <w:szCs w:val="22"/>
                </w:rPr>
                <w:delText>0.6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1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0EA8E1E" w14:textId="67FA1FA6" w:rsidR="00E016D1" w:rsidRPr="009A486F" w:rsidRDefault="00E016D1" w:rsidP="00E016D1">
            <w:pPr>
              <w:widowControl/>
              <w:autoSpaceDE/>
              <w:autoSpaceDN/>
              <w:adjustRightInd/>
              <w:jc w:val="center"/>
              <w:rPr>
                <w:bCs/>
                <w:sz w:val="22"/>
                <w:szCs w:val="22"/>
              </w:rPr>
            </w:pPr>
            <w:ins w:id="517" w:author="ERCOT" w:date="2021-11-01T10:33:00Z">
              <w:r>
                <w:rPr>
                  <w:rFonts w:ascii="Arial" w:hAnsi="Arial" w:cs="Arial"/>
                  <w:sz w:val="20"/>
                  <w:szCs w:val="20"/>
                </w:rPr>
                <w:t>-0.2</w:t>
              </w:r>
            </w:ins>
            <w:del w:id="518"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5AC0E2" w14:textId="019D1EDE" w:rsidR="00E016D1" w:rsidRPr="009A486F" w:rsidRDefault="00E016D1" w:rsidP="00E016D1">
            <w:pPr>
              <w:widowControl/>
              <w:autoSpaceDE/>
              <w:autoSpaceDN/>
              <w:adjustRightInd/>
              <w:jc w:val="center"/>
              <w:rPr>
                <w:bCs/>
                <w:sz w:val="22"/>
                <w:szCs w:val="22"/>
              </w:rPr>
            </w:pPr>
            <w:ins w:id="520" w:author="ERCOT" w:date="2021-11-01T10:33:00Z">
              <w:r>
                <w:rPr>
                  <w:rFonts w:ascii="Arial" w:hAnsi="Arial" w:cs="Arial"/>
                  <w:sz w:val="20"/>
                  <w:szCs w:val="20"/>
                </w:rPr>
                <w:t>0.1</w:t>
              </w:r>
            </w:ins>
            <w:del w:id="521"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2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1A6697B" w14:textId="03B5CBEC" w:rsidR="00E016D1" w:rsidRPr="009A486F" w:rsidRDefault="00E016D1" w:rsidP="00E016D1">
            <w:pPr>
              <w:widowControl/>
              <w:autoSpaceDE/>
              <w:autoSpaceDN/>
              <w:adjustRightInd/>
              <w:jc w:val="center"/>
              <w:rPr>
                <w:bCs/>
                <w:sz w:val="22"/>
                <w:szCs w:val="22"/>
              </w:rPr>
            </w:pPr>
            <w:ins w:id="523" w:author="ERCOT" w:date="2021-11-01T10:33:00Z">
              <w:r>
                <w:rPr>
                  <w:rFonts w:ascii="Arial" w:hAnsi="Arial" w:cs="Arial"/>
                  <w:sz w:val="20"/>
                  <w:szCs w:val="20"/>
                </w:rPr>
                <w:t>0.8</w:t>
              </w:r>
            </w:ins>
            <w:del w:id="524"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2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8296EA5" w14:textId="705CC2B9" w:rsidR="00E016D1" w:rsidRPr="009A486F" w:rsidRDefault="00E016D1" w:rsidP="00E016D1">
            <w:pPr>
              <w:widowControl/>
              <w:autoSpaceDE/>
              <w:autoSpaceDN/>
              <w:adjustRightInd/>
              <w:jc w:val="center"/>
              <w:rPr>
                <w:bCs/>
                <w:sz w:val="22"/>
                <w:szCs w:val="22"/>
              </w:rPr>
            </w:pPr>
            <w:ins w:id="526" w:author="ERCOT" w:date="2021-11-01T10:33:00Z">
              <w:r>
                <w:rPr>
                  <w:rFonts w:ascii="Arial" w:hAnsi="Arial" w:cs="Arial"/>
                  <w:sz w:val="20"/>
                  <w:szCs w:val="20"/>
                </w:rPr>
                <w:t>0.1</w:t>
              </w:r>
            </w:ins>
            <w:del w:id="527" w:author="ERCOT" w:date="2021-11-01T09:58:00Z">
              <w:r w:rsidRPr="009A486F" w:rsidDel="000A1AF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869D69" w14:textId="31A71C11" w:rsidR="00E016D1" w:rsidRPr="009A486F" w:rsidRDefault="00E016D1" w:rsidP="00E016D1">
            <w:pPr>
              <w:widowControl/>
              <w:autoSpaceDE/>
              <w:autoSpaceDN/>
              <w:adjustRightInd/>
              <w:jc w:val="center"/>
              <w:rPr>
                <w:bCs/>
                <w:sz w:val="22"/>
                <w:szCs w:val="22"/>
              </w:rPr>
            </w:pPr>
            <w:ins w:id="529" w:author="ERCOT" w:date="2021-11-01T10:33:00Z">
              <w:r>
                <w:rPr>
                  <w:rFonts w:ascii="Arial" w:hAnsi="Arial" w:cs="Arial"/>
                  <w:sz w:val="20"/>
                  <w:szCs w:val="20"/>
                </w:rPr>
                <w:t>0.0</w:t>
              </w:r>
            </w:ins>
            <w:del w:id="530"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53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F51AD86" w14:textId="72EC7F21" w:rsidR="00E016D1" w:rsidRPr="009A486F" w:rsidRDefault="00E016D1" w:rsidP="00E016D1">
            <w:pPr>
              <w:widowControl/>
              <w:autoSpaceDE/>
              <w:autoSpaceDN/>
              <w:adjustRightInd/>
              <w:jc w:val="center"/>
              <w:rPr>
                <w:bCs/>
                <w:sz w:val="22"/>
                <w:szCs w:val="22"/>
              </w:rPr>
            </w:pPr>
            <w:ins w:id="532" w:author="ERCOT" w:date="2021-11-01T10:33:00Z">
              <w:r>
                <w:rPr>
                  <w:rFonts w:ascii="Arial" w:hAnsi="Arial" w:cs="Arial"/>
                  <w:sz w:val="20"/>
                  <w:szCs w:val="20"/>
                </w:rPr>
                <w:t>0.0</w:t>
              </w:r>
            </w:ins>
            <w:del w:id="533" w:author="ERCOT" w:date="2021-11-01T09:58:00Z">
              <w:r w:rsidRPr="009A486F" w:rsidDel="000A1AF2">
                <w:rPr>
                  <w:sz w:val="22"/>
                  <w:szCs w:val="22"/>
                </w:rPr>
                <w:delText>0.8</w:delText>
              </w:r>
            </w:del>
          </w:p>
        </w:tc>
      </w:tr>
      <w:tr w:rsidR="00E016D1" w:rsidRPr="00CC576E" w14:paraId="477CB124"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3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3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536"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Change w:id="53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82FDDC" w14:textId="75D615B6" w:rsidR="00E016D1" w:rsidRPr="009A486F" w:rsidRDefault="00E016D1" w:rsidP="00E016D1">
            <w:pPr>
              <w:widowControl/>
              <w:autoSpaceDE/>
              <w:autoSpaceDN/>
              <w:adjustRightInd/>
              <w:jc w:val="center"/>
              <w:rPr>
                <w:bCs/>
                <w:sz w:val="22"/>
                <w:szCs w:val="22"/>
              </w:rPr>
            </w:pPr>
            <w:ins w:id="538" w:author="ERCOT" w:date="2021-11-01T10:33:00Z">
              <w:r>
                <w:rPr>
                  <w:rFonts w:ascii="Arial" w:hAnsi="Arial" w:cs="Arial"/>
                  <w:sz w:val="20"/>
                  <w:szCs w:val="20"/>
                </w:rPr>
                <w:t>0.1</w:t>
              </w:r>
            </w:ins>
            <w:del w:id="539"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51B404" w14:textId="310BE9B8" w:rsidR="00E016D1" w:rsidRPr="009A486F" w:rsidRDefault="00E016D1" w:rsidP="00E016D1">
            <w:pPr>
              <w:widowControl/>
              <w:autoSpaceDE/>
              <w:autoSpaceDN/>
              <w:adjustRightInd/>
              <w:jc w:val="center"/>
              <w:rPr>
                <w:bCs/>
                <w:sz w:val="22"/>
                <w:szCs w:val="22"/>
              </w:rPr>
            </w:pPr>
            <w:ins w:id="541" w:author="ERCOT" w:date="2021-11-01T10:33:00Z">
              <w:r>
                <w:rPr>
                  <w:rFonts w:ascii="Arial" w:hAnsi="Arial" w:cs="Arial"/>
                  <w:sz w:val="20"/>
                  <w:szCs w:val="20"/>
                </w:rPr>
                <w:t>0.9</w:t>
              </w:r>
            </w:ins>
            <w:del w:id="542" w:author="ERCOT" w:date="2021-11-01T09:58:00Z">
              <w:r w:rsidRPr="009A486F" w:rsidDel="000A1AF2">
                <w:rPr>
                  <w:sz w:val="22"/>
                  <w:szCs w:val="22"/>
                </w:rPr>
                <w:delText>3.8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43"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573E826" w14:textId="31120266" w:rsidR="00E016D1" w:rsidRPr="009A486F" w:rsidRDefault="00E016D1" w:rsidP="00E016D1">
            <w:pPr>
              <w:widowControl/>
              <w:autoSpaceDE/>
              <w:autoSpaceDN/>
              <w:adjustRightInd/>
              <w:jc w:val="center"/>
              <w:rPr>
                <w:bCs/>
                <w:sz w:val="22"/>
                <w:szCs w:val="22"/>
              </w:rPr>
            </w:pPr>
            <w:ins w:id="544" w:author="ERCOT" w:date="2021-11-01T10:33:00Z">
              <w:r>
                <w:rPr>
                  <w:rFonts w:ascii="Arial" w:hAnsi="Arial" w:cs="Arial"/>
                  <w:sz w:val="20"/>
                  <w:szCs w:val="20"/>
                </w:rPr>
                <w:t>1.5</w:t>
              </w:r>
            </w:ins>
            <w:del w:id="545" w:author="ERCOT" w:date="2021-11-01T09:58:00Z">
              <w:r w:rsidRPr="009A486F" w:rsidDel="000A1AF2">
                <w:rPr>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9DECD2" w14:textId="1AF2D2A2" w:rsidR="00E016D1" w:rsidRPr="009A486F" w:rsidRDefault="00E016D1" w:rsidP="00E016D1">
            <w:pPr>
              <w:widowControl/>
              <w:autoSpaceDE/>
              <w:autoSpaceDN/>
              <w:adjustRightInd/>
              <w:jc w:val="center"/>
              <w:rPr>
                <w:bCs/>
                <w:sz w:val="22"/>
                <w:szCs w:val="22"/>
              </w:rPr>
            </w:pPr>
            <w:ins w:id="547" w:author="ERCOT" w:date="2021-11-01T10:33:00Z">
              <w:r>
                <w:rPr>
                  <w:rFonts w:ascii="Arial" w:hAnsi="Arial" w:cs="Arial"/>
                  <w:sz w:val="20"/>
                  <w:szCs w:val="20"/>
                </w:rPr>
                <w:t>2.1</w:t>
              </w:r>
            </w:ins>
            <w:del w:id="548"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793072A" w14:textId="70874094" w:rsidR="00E016D1" w:rsidRPr="009A486F" w:rsidRDefault="00E016D1" w:rsidP="00E016D1">
            <w:pPr>
              <w:widowControl/>
              <w:autoSpaceDE/>
              <w:autoSpaceDN/>
              <w:adjustRightInd/>
              <w:jc w:val="center"/>
              <w:rPr>
                <w:bCs/>
                <w:sz w:val="22"/>
                <w:szCs w:val="22"/>
              </w:rPr>
            </w:pPr>
            <w:ins w:id="550" w:author="ERCOT" w:date="2021-11-01T10:33:00Z">
              <w:r>
                <w:rPr>
                  <w:rFonts w:ascii="Arial" w:hAnsi="Arial" w:cs="Arial"/>
                  <w:sz w:val="20"/>
                  <w:szCs w:val="20"/>
                </w:rPr>
                <w:t>2.2</w:t>
              </w:r>
            </w:ins>
            <w:del w:id="551"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5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E8685B0" w14:textId="0FC562A8" w:rsidR="00E016D1" w:rsidRPr="009A486F" w:rsidRDefault="00E016D1" w:rsidP="00E016D1">
            <w:pPr>
              <w:widowControl/>
              <w:autoSpaceDE/>
              <w:autoSpaceDN/>
              <w:adjustRightInd/>
              <w:jc w:val="center"/>
              <w:rPr>
                <w:bCs/>
                <w:sz w:val="22"/>
                <w:szCs w:val="22"/>
              </w:rPr>
            </w:pPr>
            <w:ins w:id="553" w:author="ERCOT" w:date="2021-11-01T10:33:00Z">
              <w:r>
                <w:rPr>
                  <w:rFonts w:ascii="Arial" w:hAnsi="Arial" w:cs="Arial"/>
                  <w:sz w:val="20"/>
                  <w:szCs w:val="20"/>
                </w:rPr>
                <w:t>2.4</w:t>
              </w:r>
            </w:ins>
            <w:del w:id="554"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5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9C389F3" w14:textId="2266884C" w:rsidR="00E016D1" w:rsidRPr="009A486F" w:rsidRDefault="00E016D1" w:rsidP="00E016D1">
            <w:pPr>
              <w:widowControl/>
              <w:autoSpaceDE/>
              <w:autoSpaceDN/>
              <w:adjustRightInd/>
              <w:jc w:val="center"/>
              <w:rPr>
                <w:bCs/>
                <w:sz w:val="22"/>
                <w:szCs w:val="22"/>
              </w:rPr>
            </w:pPr>
            <w:ins w:id="556" w:author="ERCOT" w:date="2021-11-01T10:33:00Z">
              <w:r>
                <w:rPr>
                  <w:rFonts w:ascii="Arial" w:hAnsi="Arial" w:cs="Arial"/>
                  <w:sz w:val="20"/>
                  <w:szCs w:val="20"/>
                </w:rPr>
                <w:t>2.6</w:t>
              </w:r>
            </w:ins>
            <w:del w:id="557" w:author="ERCOT" w:date="2021-11-01T09:58:00Z">
              <w:r w:rsidRPr="009A486F" w:rsidDel="000A1AF2">
                <w:rPr>
                  <w:sz w:val="22"/>
                  <w:szCs w:val="22"/>
                </w:rPr>
                <w:delText>8.1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5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D902763" w14:textId="5287871A" w:rsidR="00E016D1" w:rsidRPr="009A486F" w:rsidRDefault="00E016D1" w:rsidP="00E016D1">
            <w:pPr>
              <w:widowControl/>
              <w:autoSpaceDE/>
              <w:autoSpaceDN/>
              <w:adjustRightInd/>
              <w:jc w:val="center"/>
              <w:rPr>
                <w:bCs/>
                <w:sz w:val="22"/>
                <w:szCs w:val="22"/>
              </w:rPr>
            </w:pPr>
            <w:ins w:id="559" w:author="ERCOT" w:date="2021-11-01T10:33:00Z">
              <w:r>
                <w:rPr>
                  <w:rFonts w:ascii="Arial" w:hAnsi="Arial" w:cs="Arial"/>
                  <w:sz w:val="20"/>
                  <w:szCs w:val="20"/>
                </w:rPr>
                <w:t>4.0</w:t>
              </w:r>
            </w:ins>
            <w:del w:id="560" w:author="ERCOT" w:date="2021-11-01T09:58:00Z">
              <w:r w:rsidRPr="009A486F" w:rsidDel="000A1AF2">
                <w:rPr>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6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E43E165" w14:textId="3456D2D4" w:rsidR="00E016D1" w:rsidRPr="009A486F" w:rsidRDefault="00E016D1" w:rsidP="00E016D1">
            <w:pPr>
              <w:widowControl/>
              <w:autoSpaceDE/>
              <w:autoSpaceDN/>
              <w:adjustRightInd/>
              <w:jc w:val="center"/>
              <w:rPr>
                <w:bCs/>
                <w:sz w:val="22"/>
                <w:szCs w:val="22"/>
              </w:rPr>
            </w:pPr>
            <w:ins w:id="562" w:author="ERCOT" w:date="2021-11-01T10:33:00Z">
              <w:r>
                <w:rPr>
                  <w:rFonts w:ascii="Arial" w:hAnsi="Arial" w:cs="Arial"/>
                  <w:sz w:val="20"/>
                  <w:szCs w:val="20"/>
                </w:rPr>
                <w:t>4.0</w:t>
              </w:r>
            </w:ins>
            <w:del w:id="563"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6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D2AD721" w14:textId="01E2D574" w:rsidR="00E016D1" w:rsidRPr="009A486F" w:rsidRDefault="00E016D1" w:rsidP="00E016D1">
            <w:pPr>
              <w:widowControl/>
              <w:autoSpaceDE/>
              <w:autoSpaceDN/>
              <w:adjustRightInd/>
              <w:jc w:val="center"/>
              <w:rPr>
                <w:bCs/>
                <w:sz w:val="22"/>
                <w:szCs w:val="22"/>
              </w:rPr>
            </w:pPr>
            <w:ins w:id="565" w:author="ERCOT" w:date="2021-11-01T10:33:00Z">
              <w:r>
                <w:rPr>
                  <w:rFonts w:ascii="Arial" w:hAnsi="Arial" w:cs="Arial"/>
                  <w:sz w:val="20"/>
                  <w:szCs w:val="20"/>
                </w:rPr>
                <w:t>2.4</w:t>
              </w:r>
            </w:ins>
            <w:del w:id="566" w:author="ERCOT" w:date="2021-11-01T09:58:00Z">
              <w:r w:rsidRPr="009A486F" w:rsidDel="000A1AF2">
                <w:rPr>
                  <w:sz w:val="22"/>
                  <w:szCs w:val="22"/>
                </w:rPr>
                <w:delText>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6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BD525" w14:textId="76236CB9" w:rsidR="00E016D1" w:rsidRPr="009A486F" w:rsidRDefault="00E016D1" w:rsidP="00E016D1">
            <w:pPr>
              <w:widowControl/>
              <w:autoSpaceDE/>
              <w:autoSpaceDN/>
              <w:adjustRightInd/>
              <w:jc w:val="center"/>
              <w:rPr>
                <w:bCs/>
                <w:sz w:val="22"/>
                <w:szCs w:val="22"/>
              </w:rPr>
            </w:pPr>
            <w:ins w:id="568" w:author="ERCOT" w:date="2021-11-01T10:33:00Z">
              <w:r>
                <w:rPr>
                  <w:rFonts w:ascii="Arial" w:hAnsi="Arial" w:cs="Arial"/>
                  <w:sz w:val="20"/>
                  <w:szCs w:val="20"/>
                </w:rPr>
                <w:t>3.4</w:t>
              </w:r>
            </w:ins>
            <w:del w:id="569" w:author="ERCOT" w:date="2021-11-01T09:58:00Z">
              <w:r w:rsidRPr="009A486F" w:rsidDel="000A1AF2">
                <w:rPr>
                  <w:sz w:val="22"/>
                  <w:szCs w:val="22"/>
                </w:rPr>
                <w:delText>8.3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7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27CC335" w14:textId="480EEE25" w:rsidR="00E016D1" w:rsidRPr="009A486F" w:rsidRDefault="00E016D1" w:rsidP="00E016D1">
            <w:pPr>
              <w:widowControl/>
              <w:autoSpaceDE/>
              <w:autoSpaceDN/>
              <w:adjustRightInd/>
              <w:jc w:val="center"/>
              <w:rPr>
                <w:bCs/>
                <w:sz w:val="22"/>
                <w:szCs w:val="22"/>
              </w:rPr>
            </w:pPr>
            <w:ins w:id="571" w:author="ERCOT" w:date="2021-11-01T10:33:00Z">
              <w:r>
                <w:rPr>
                  <w:rFonts w:ascii="Arial" w:hAnsi="Arial" w:cs="Arial"/>
                  <w:sz w:val="20"/>
                  <w:szCs w:val="20"/>
                </w:rPr>
                <w:t>3.9</w:t>
              </w:r>
            </w:ins>
            <w:del w:id="572"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7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759AF22" w14:textId="7FD2D26F" w:rsidR="00E016D1" w:rsidRPr="009A486F" w:rsidRDefault="00E016D1" w:rsidP="00E016D1">
            <w:pPr>
              <w:widowControl/>
              <w:autoSpaceDE/>
              <w:autoSpaceDN/>
              <w:adjustRightInd/>
              <w:jc w:val="center"/>
              <w:rPr>
                <w:bCs/>
                <w:sz w:val="22"/>
                <w:szCs w:val="22"/>
              </w:rPr>
            </w:pPr>
            <w:ins w:id="574" w:author="ERCOT" w:date="2021-11-01T10:33:00Z">
              <w:r>
                <w:rPr>
                  <w:rFonts w:ascii="Arial" w:hAnsi="Arial" w:cs="Arial"/>
                  <w:sz w:val="20"/>
                  <w:szCs w:val="20"/>
                </w:rPr>
                <w:t>2.4</w:t>
              </w:r>
            </w:ins>
            <w:del w:id="575"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A06DF7" w14:textId="55DFFA16" w:rsidR="00E016D1" w:rsidRPr="009A486F" w:rsidRDefault="00E016D1" w:rsidP="00E016D1">
            <w:pPr>
              <w:widowControl/>
              <w:autoSpaceDE/>
              <w:autoSpaceDN/>
              <w:adjustRightInd/>
              <w:jc w:val="center"/>
              <w:rPr>
                <w:bCs/>
                <w:sz w:val="22"/>
                <w:szCs w:val="22"/>
              </w:rPr>
            </w:pPr>
            <w:ins w:id="577" w:author="ERCOT" w:date="2021-11-01T10:33:00Z">
              <w:r>
                <w:rPr>
                  <w:rFonts w:ascii="Arial" w:hAnsi="Arial" w:cs="Arial"/>
                  <w:sz w:val="20"/>
                  <w:szCs w:val="20"/>
                </w:rPr>
                <w:t>1.1</w:t>
              </w:r>
            </w:ins>
            <w:del w:id="578"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9"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3A76290" w14:textId="0C8A114F" w:rsidR="00E016D1" w:rsidRPr="009A486F" w:rsidRDefault="00E016D1" w:rsidP="00E016D1">
            <w:pPr>
              <w:widowControl/>
              <w:autoSpaceDE/>
              <w:autoSpaceDN/>
              <w:adjustRightInd/>
              <w:jc w:val="center"/>
              <w:rPr>
                <w:bCs/>
                <w:sz w:val="22"/>
                <w:szCs w:val="22"/>
              </w:rPr>
            </w:pPr>
            <w:ins w:id="580" w:author="ERCOT" w:date="2021-11-01T10:33:00Z">
              <w:r>
                <w:rPr>
                  <w:rFonts w:ascii="Arial" w:hAnsi="Arial" w:cs="Arial"/>
                  <w:sz w:val="20"/>
                  <w:szCs w:val="20"/>
                </w:rPr>
                <w:t>0.5</w:t>
              </w:r>
            </w:ins>
            <w:del w:id="581"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8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77D133D" w14:textId="27C6CC15" w:rsidR="00E016D1" w:rsidRPr="009A486F" w:rsidRDefault="00E016D1" w:rsidP="00E016D1">
            <w:pPr>
              <w:widowControl/>
              <w:autoSpaceDE/>
              <w:autoSpaceDN/>
              <w:adjustRightInd/>
              <w:jc w:val="center"/>
              <w:rPr>
                <w:bCs/>
                <w:sz w:val="22"/>
                <w:szCs w:val="22"/>
              </w:rPr>
            </w:pPr>
            <w:ins w:id="583" w:author="ERCOT" w:date="2021-11-01T10:33:00Z">
              <w:r>
                <w:rPr>
                  <w:rFonts w:ascii="Arial" w:hAnsi="Arial" w:cs="Arial"/>
                  <w:sz w:val="20"/>
                  <w:szCs w:val="20"/>
                </w:rPr>
                <w:t>0.1</w:t>
              </w:r>
            </w:ins>
            <w:del w:id="584"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8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57FEB2" w14:textId="109006F1" w:rsidR="00E016D1" w:rsidRPr="009A486F" w:rsidRDefault="00E016D1" w:rsidP="00E016D1">
            <w:pPr>
              <w:widowControl/>
              <w:autoSpaceDE/>
              <w:autoSpaceDN/>
              <w:adjustRightInd/>
              <w:jc w:val="center"/>
              <w:rPr>
                <w:bCs/>
                <w:sz w:val="22"/>
                <w:szCs w:val="22"/>
              </w:rPr>
            </w:pPr>
            <w:ins w:id="586" w:author="ERCOT" w:date="2021-11-01T10:33:00Z">
              <w:r>
                <w:rPr>
                  <w:rFonts w:ascii="Arial" w:hAnsi="Arial" w:cs="Arial"/>
                  <w:sz w:val="20"/>
                  <w:szCs w:val="20"/>
                </w:rPr>
                <w:t>0.1</w:t>
              </w:r>
            </w:ins>
            <w:del w:id="587" w:author="ERCOT" w:date="2021-11-01T09:58:00Z">
              <w:r w:rsidRPr="009A486F" w:rsidDel="000A1AF2">
                <w:rPr>
                  <w:sz w:val="22"/>
                  <w:szCs w:val="22"/>
                </w:rPr>
                <w:delText>0.4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8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ED2F64F" w14:textId="0066FFB5" w:rsidR="00E016D1" w:rsidRPr="009A486F" w:rsidRDefault="00E016D1" w:rsidP="00E016D1">
            <w:pPr>
              <w:widowControl/>
              <w:autoSpaceDE/>
              <w:autoSpaceDN/>
              <w:adjustRightInd/>
              <w:jc w:val="center"/>
              <w:rPr>
                <w:bCs/>
                <w:sz w:val="22"/>
                <w:szCs w:val="22"/>
              </w:rPr>
            </w:pPr>
            <w:ins w:id="589" w:author="ERCOT" w:date="2021-11-01T10:33:00Z">
              <w:r>
                <w:rPr>
                  <w:rFonts w:ascii="Arial" w:hAnsi="Arial" w:cs="Arial"/>
                  <w:sz w:val="20"/>
                  <w:szCs w:val="20"/>
                </w:rPr>
                <w:t>0.0</w:t>
              </w:r>
            </w:ins>
            <w:del w:id="590" w:author="ERCOT" w:date="2021-11-01T09:58:00Z">
              <w:r w:rsidRPr="009A486F" w:rsidDel="000A1AF2">
                <w:rPr>
                  <w:sz w:val="22"/>
                  <w:szCs w:val="22"/>
                </w:rPr>
                <w:delText>0.2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91"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2E403A73" w14:textId="0A6C600E" w:rsidR="00E016D1" w:rsidRPr="009A486F" w:rsidRDefault="00E016D1" w:rsidP="00E016D1">
            <w:pPr>
              <w:widowControl/>
              <w:autoSpaceDE/>
              <w:autoSpaceDN/>
              <w:adjustRightInd/>
              <w:jc w:val="center"/>
              <w:rPr>
                <w:bCs/>
                <w:sz w:val="22"/>
                <w:szCs w:val="22"/>
              </w:rPr>
            </w:pPr>
            <w:ins w:id="592" w:author="ERCOT" w:date="2021-11-01T10:33:00Z">
              <w:r>
                <w:rPr>
                  <w:rFonts w:ascii="Arial" w:hAnsi="Arial" w:cs="Arial"/>
                  <w:sz w:val="20"/>
                  <w:szCs w:val="20"/>
                </w:rPr>
                <w:t>-0.1</w:t>
              </w:r>
            </w:ins>
            <w:del w:id="593"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9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10F0A18" w14:textId="7AADAD62" w:rsidR="00E016D1" w:rsidRPr="009A486F" w:rsidRDefault="00E016D1" w:rsidP="00E016D1">
            <w:pPr>
              <w:widowControl/>
              <w:autoSpaceDE/>
              <w:autoSpaceDN/>
              <w:adjustRightInd/>
              <w:jc w:val="center"/>
              <w:rPr>
                <w:bCs/>
                <w:sz w:val="22"/>
                <w:szCs w:val="22"/>
              </w:rPr>
            </w:pPr>
            <w:ins w:id="595" w:author="ERCOT" w:date="2021-11-01T10:33:00Z">
              <w:r>
                <w:rPr>
                  <w:rFonts w:ascii="Arial" w:hAnsi="Arial" w:cs="Arial"/>
                  <w:sz w:val="20"/>
                  <w:szCs w:val="20"/>
                </w:rPr>
                <w:t>-0.1</w:t>
              </w:r>
            </w:ins>
            <w:del w:id="596"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9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031D06" w14:textId="73E18EF0" w:rsidR="00E016D1" w:rsidRPr="009A486F" w:rsidRDefault="00E016D1" w:rsidP="00E016D1">
            <w:pPr>
              <w:widowControl/>
              <w:autoSpaceDE/>
              <w:autoSpaceDN/>
              <w:adjustRightInd/>
              <w:jc w:val="center"/>
              <w:rPr>
                <w:bCs/>
                <w:sz w:val="22"/>
                <w:szCs w:val="22"/>
              </w:rPr>
            </w:pPr>
            <w:ins w:id="598" w:author="ERCOT" w:date="2021-11-01T10:33:00Z">
              <w:r>
                <w:rPr>
                  <w:rFonts w:ascii="Arial" w:hAnsi="Arial" w:cs="Arial"/>
                  <w:sz w:val="20"/>
                  <w:szCs w:val="20"/>
                </w:rPr>
                <w:t>0.0</w:t>
              </w:r>
            </w:ins>
            <w:del w:id="599"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77D5502" w14:textId="2F3571F8" w:rsidR="00E016D1" w:rsidRPr="009A486F" w:rsidRDefault="00E016D1" w:rsidP="00E016D1">
            <w:pPr>
              <w:widowControl/>
              <w:autoSpaceDE/>
              <w:autoSpaceDN/>
              <w:adjustRightInd/>
              <w:jc w:val="center"/>
              <w:rPr>
                <w:bCs/>
                <w:sz w:val="22"/>
                <w:szCs w:val="22"/>
              </w:rPr>
            </w:pPr>
            <w:ins w:id="601" w:author="ERCOT" w:date="2021-11-01T10:33:00Z">
              <w:r>
                <w:rPr>
                  <w:rFonts w:ascii="Arial" w:hAnsi="Arial" w:cs="Arial"/>
                  <w:sz w:val="20"/>
                  <w:szCs w:val="20"/>
                </w:rPr>
                <w:t>-0.1</w:t>
              </w:r>
            </w:ins>
            <w:del w:id="602"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E3301CB" w14:textId="3061F669" w:rsidR="00E016D1" w:rsidRPr="009A486F" w:rsidRDefault="00E016D1" w:rsidP="00E016D1">
            <w:pPr>
              <w:widowControl/>
              <w:autoSpaceDE/>
              <w:autoSpaceDN/>
              <w:adjustRightInd/>
              <w:jc w:val="center"/>
              <w:rPr>
                <w:bCs/>
                <w:sz w:val="22"/>
                <w:szCs w:val="22"/>
              </w:rPr>
            </w:pPr>
            <w:ins w:id="604" w:author="ERCOT" w:date="2021-11-01T10:33:00Z">
              <w:r>
                <w:rPr>
                  <w:rFonts w:ascii="Arial" w:hAnsi="Arial" w:cs="Arial"/>
                  <w:sz w:val="20"/>
                  <w:szCs w:val="20"/>
                </w:rPr>
                <w:t>0.0</w:t>
              </w:r>
            </w:ins>
            <w:del w:id="605" w:author="ERCOT" w:date="2021-11-01T09:58:00Z">
              <w:r w:rsidRPr="009A486F" w:rsidDel="000A1AF2">
                <w:rPr>
                  <w:sz w:val="22"/>
                  <w:szCs w:val="22"/>
                </w:rPr>
                <w:delText>0.6</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606"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65D8C14E" w14:textId="3936E047" w:rsidR="00E016D1" w:rsidRPr="009A486F" w:rsidRDefault="00E016D1" w:rsidP="00E016D1">
            <w:pPr>
              <w:widowControl/>
              <w:autoSpaceDE/>
              <w:autoSpaceDN/>
              <w:adjustRightInd/>
              <w:jc w:val="center"/>
              <w:rPr>
                <w:bCs/>
                <w:sz w:val="22"/>
                <w:szCs w:val="22"/>
              </w:rPr>
            </w:pPr>
            <w:ins w:id="607" w:author="ERCOT" w:date="2021-11-01T10:33:00Z">
              <w:r>
                <w:rPr>
                  <w:rFonts w:ascii="Arial" w:hAnsi="Arial" w:cs="Arial"/>
                  <w:sz w:val="20"/>
                  <w:szCs w:val="20"/>
                </w:rPr>
                <w:t>0.0</w:t>
              </w:r>
            </w:ins>
            <w:del w:id="608" w:author="ERCOT" w:date="2021-11-01T09:58:00Z">
              <w:r w:rsidRPr="009A486F" w:rsidDel="000A1AF2">
                <w:rPr>
                  <w:sz w:val="22"/>
                  <w:szCs w:val="22"/>
                </w:rPr>
                <w:delText>1.3</w:delText>
              </w:r>
            </w:del>
          </w:p>
        </w:tc>
      </w:tr>
      <w:tr w:rsidR="00E016D1" w:rsidRPr="00CC576E" w14:paraId="50906EC9"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0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1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61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Change w:id="61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480BAA" w14:textId="0946DE3C" w:rsidR="00E016D1" w:rsidRPr="009A486F" w:rsidRDefault="00E016D1" w:rsidP="00E016D1">
            <w:pPr>
              <w:widowControl/>
              <w:autoSpaceDE/>
              <w:autoSpaceDN/>
              <w:adjustRightInd/>
              <w:jc w:val="center"/>
              <w:rPr>
                <w:bCs/>
                <w:sz w:val="22"/>
                <w:szCs w:val="22"/>
              </w:rPr>
            </w:pPr>
            <w:ins w:id="613" w:author="ERCOT" w:date="2021-11-01T10:33:00Z">
              <w:r>
                <w:rPr>
                  <w:rFonts w:ascii="Arial" w:hAnsi="Arial" w:cs="Arial"/>
                  <w:sz w:val="20"/>
                  <w:szCs w:val="20"/>
                </w:rPr>
                <w:t>1.0</w:t>
              </w:r>
            </w:ins>
            <w:del w:id="614"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1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AF45273" w14:textId="7EC8607C" w:rsidR="00E016D1" w:rsidRPr="009A486F" w:rsidRDefault="00E016D1" w:rsidP="00E016D1">
            <w:pPr>
              <w:widowControl/>
              <w:autoSpaceDE/>
              <w:autoSpaceDN/>
              <w:adjustRightInd/>
              <w:jc w:val="center"/>
              <w:rPr>
                <w:bCs/>
                <w:sz w:val="22"/>
                <w:szCs w:val="22"/>
              </w:rPr>
            </w:pPr>
            <w:ins w:id="616" w:author="ERCOT" w:date="2021-11-01T10:33:00Z">
              <w:r>
                <w:rPr>
                  <w:rFonts w:ascii="Arial" w:hAnsi="Arial" w:cs="Arial"/>
                  <w:sz w:val="20"/>
                  <w:szCs w:val="20"/>
                </w:rPr>
                <w:t>0.9</w:t>
              </w:r>
            </w:ins>
            <w:del w:id="617" w:author="ERCOT" w:date="2021-11-01T09:58:00Z">
              <w:r w:rsidRPr="009A486F" w:rsidDel="000A1AF2">
                <w:rPr>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1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A0BC983" w14:textId="682A7A31" w:rsidR="00E016D1" w:rsidRPr="009A486F" w:rsidRDefault="00E016D1" w:rsidP="00E016D1">
            <w:pPr>
              <w:widowControl/>
              <w:autoSpaceDE/>
              <w:autoSpaceDN/>
              <w:adjustRightInd/>
              <w:jc w:val="center"/>
              <w:rPr>
                <w:bCs/>
                <w:sz w:val="22"/>
                <w:szCs w:val="22"/>
              </w:rPr>
            </w:pPr>
            <w:ins w:id="619" w:author="ERCOT" w:date="2021-11-01T10:33:00Z">
              <w:r>
                <w:rPr>
                  <w:rFonts w:ascii="Arial" w:hAnsi="Arial" w:cs="Arial"/>
                  <w:sz w:val="20"/>
                  <w:szCs w:val="20"/>
                </w:rPr>
                <w:t>1.1</w:t>
              </w:r>
            </w:ins>
            <w:del w:id="620"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3E8839" w14:textId="409EA176" w:rsidR="00E016D1" w:rsidRPr="009A486F" w:rsidRDefault="00E016D1" w:rsidP="00E016D1">
            <w:pPr>
              <w:widowControl/>
              <w:autoSpaceDE/>
              <w:autoSpaceDN/>
              <w:adjustRightInd/>
              <w:jc w:val="center"/>
              <w:rPr>
                <w:bCs/>
                <w:sz w:val="22"/>
                <w:szCs w:val="22"/>
              </w:rPr>
            </w:pPr>
            <w:ins w:id="622" w:author="ERCOT" w:date="2021-11-01T10:33:00Z">
              <w:r>
                <w:rPr>
                  <w:rFonts w:ascii="Arial" w:hAnsi="Arial" w:cs="Arial"/>
                  <w:sz w:val="20"/>
                  <w:szCs w:val="20"/>
                </w:rPr>
                <w:t>1.4</w:t>
              </w:r>
            </w:ins>
            <w:del w:id="623"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FCC030" w14:textId="20A508C8" w:rsidR="00E016D1" w:rsidRPr="009A486F" w:rsidRDefault="00E016D1" w:rsidP="00E016D1">
            <w:pPr>
              <w:widowControl/>
              <w:autoSpaceDE/>
              <w:autoSpaceDN/>
              <w:adjustRightInd/>
              <w:jc w:val="center"/>
              <w:rPr>
                <w:bCs/>
                <w:sz w:val="22"/>
                <w:szCs w:val="22"/>
              </w:rPr>
            </w:pPr>
            <w:ins w:id="625" w:author="ERCOT" w:date="2021-11-01T10:33:00Z">
              <w:r>
                <w:rPr>
                  <w:rFonts w:ascii="Arial" w:hAnsi="Arial" w:cs="Arial"/>
                  <w:sz w:val="20"/>
                  <w:szCs w:val="20"/>
                </w:rPr>
                <w:t>1.5</w:t>
              </w:r>
            </w:ins>
            <w:del w:id="626"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659DDE" w14:textId="764E9D1F" w:rsidR="00E016D1" w:rsidRPr="009A486F" w:rsidRDefault="00E016D1" w:rsidP="00E016D1">
            <w:pPr>
              <w:widowControl/>
              <w:autoSpaceDE/>
              <w:autoSpaceDN/>
              <w:adjustRightInd/>
              <w:jc w:val="center"/>
              <w:rPr>
                <w:bCs/>
                <w:sz w:val="22"/>
                <w:szCs w:val="22"/>
              </w:rPr>
            </w:pPr>
            <w:ins w:id="628" w:author="ERCOT" w:date="2021-11-01T10:33:00Z">
              <w:r>
                <w:rPr>
                  <w:rFonts w:ascii="Arial" w:hAnsi="Arial" w:cs="Arial"/>
                  <w:sz w:val="20"/>
                  <w:szCs w:val="20"/>
                </w:rPr>
                <w:t>1.9</w:t>
              </w:r>
            </w:ins>
            <w:del w:id="629"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A6642D6" w14:textId="40EE9E81" w:rsidR="00E016D1" w:rsidRPr="009A486F" w:rsidRDefault="00E016D1" w:rsidP="00E016D1">
            <w:pPr>
              <w:widowControl/>
              <w:autoSpaceDE/>
              <w:autoSpaceDN/>
              <w:adjustRightInd/>
              <w:jc w:val="center"/>
              <w:rPr>
                <w:bCs/>
                <w:sz w:val="22"/>
                <w:szCs w:val="22"/>
              </w:rPr>
            </w:pPr>
            <w:ins w:id="631" w:author="ERCOT" w:date="2021-11-01T10:33:00Z">
              <w:r>
                <w:rPr>
                  <w:rFonts w:ascii="Arial" w:hAnsi="Arial" w:cs="Arial"/>
                  <w:sz w:val="20"/>
                  <w:szCs w:val="20"/>
                </w:rPr>
                <w:t>2.1</w:t>
              </w:r>
            </w:ins>
            <w:del w:id="632"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01EE8E1" w14:textId="1D43989A" w:rsidR="00E016D1" w:rsidRPr="009A486F" w:rsidRDefault="00E016D1" w:rsidP="00E016D1">
            <w:pPr>
              <w:widowControl/>
              <w:autoSpaceDE/>
              <w:autoSpaceDN/>
              <w:adjustRightInd/>
              <w:jc w:val="center"/>
              <w:rPr>
                <w:bCs/>
                <w:sz w:val="22"/>
                <w:szCs w:val="22"/>
              </w:rPr>
            </w:pPr>
            <w:ins w:id="634" w:author="ERCOT" w:date="2021-11-01T10:33:00Z">
              <w:r>
                <w:rPr>
                  <w:rFonts w:ascii="Arial" w:hAnsi="Arial" w:cs="Arial"/>
                  <w:sz w:val="20"/>
                  <w:szCs w:val="20"/>
                </w:rPr>
                <w:t>2.0</w:t>
              </w:r>
            </w:ins>
            <w:del w:id="635" w:author="ERCOT" w:date="2021-11-01T09:58:00Z">
              <w:r w:rsidRPr="009A486F" w:rsidDel="000A1AF2">
                <w:rPr>
                  <w:sz w:val="22"/>
                  <w:szCs w:val="22"/>
                </w:rPr>
                <w:delText>9.7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CD8D11C" w14:textId="45420856" w:rsidR="00E016D1" w:rsidRPr="009A486F" w:rsidRDefault="00E016D1" w:rsidP="00E016D1">
            <w:pPr>
              <w:widowControl/>
              <w:autoSpaceDE/>
              <w:autoSpaceDN/>
              <w:adjustRightInd/>
              <w:jc w:val="center"/>
              <w:rPr>
                <w:bCs/>
                <w:sz w:val="22"/>
                <w:szCs w:val="22"/>
              </w:rPr>
            </w:pPr>
            <w:ins w:id="637" w:author="ERCOT" w:date="2021-11-01T10:33:00Z">
              <w:r>
                <w:rPr>
                  <w:rFonts w:ascii="Arial" w:hAnsi="Arial" w:cs="Arial"/>
                  <w:sz w:val="20"/>
                  <w:szCs w:val="20"/>
                </w:rPr>
                <w:t>3.5</w:t>
              </w:r>
            </w:ins>
            <w:del w:id="638" w:author="ERCOT" w:date="2021-11-01T09:58:00Z">
              <w:r w:rsidRPr="009A486F" w:rsidDel="000A1AF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DB030D" w14:textId="1146B485" w:rsidR="00E016D1" w:rsidRPr="009A486F" w:rsidRDefault="00E016D1" w:rsidP="00E016D1">
            <w:pPr>
              <w:widowControl/>
              <w:autoSpaceDE/>
              <w:autoSpaceDN/>
              <w:adjustRightInd/>
              <w:jc w:val="center"/>
              <w:rPr>
                <w:bCs/>
                <w:sz w:val="22"/>
                <w:szCs w:val="22"/>
              </w:rPr>
            </w:pPr>
            <w:ins w:id="640" w:author="ERCOT" w:date="2021-11-01T10:33:00Z">
              <w:r>
                <w:rPr>
                  <w:rFonts w:ascii="Arial" w:hAnsi="Arial" w:cs="Arial"/>
                  <w:sz w:val="20"/>
                  <w:szCs w:val="20"/>
                </w:rPr>
                <w:t>2.6</w:t>
              </w:r>
            </w:ins>
            <w:del w:id="641"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4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110E86E" w14:textId="60880DA8" w:rsidR="00E016D1" w:rsidRPr="009A486F" w:rsidRDefault="00E016D1" w:rsidP="00E016D1">
            <w:pPr>
              <w:widowControl/>
              <w:autoSpaceDE/>
              <w:autoSpaceDN/>
              <w:adjustRightInd/>
              <w:jc w:val="center"/>
              <w:rPr>
                <w:bCs/>
                <w:sz w:val="22"/>
                <w:szCs w:val="22"/>
              </w:rPr>
            </w:pPr>
            <w:ins w:id="643" w:author="ERCOT" w:date="2021-11-01T10:33:00Z">
              <w:r>
                <w:rPr>
                  <w:rFonts w:ascii="Arial" w:hAnsi="Arial" w:cs="Arial"/>
                  <w:sz w:val="20"/>
                  <w:szCs w:val="20"/>
                </w:rPr>
                <w:t>1.4</w:t>
              </w:r>
            </w:ins>
            <w:del w:id="644" w:author="ERCOT" w:date="2021-11-01T09:58:00Z">
              <w:r w:rsidRPr="009A486F" w:rsidDel="000A1AF2">
                <w:rPr>
                  <w:sz w:val="22"/>
                  <w:szCs w:val="22"/>
                </w:rPr>
                <w:delText>1.8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4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0B1B495" w14:textId="5E80E0D6" w:rsidR="00E016D1" w:rsidRPr="009A486F" w:rsidRDefault="00E016D1" w:rsidP="00E016D1">
            <w:pPr>
              <w:widowControl/>
              <w:autoSpaceDE/>
              <w:autoSpaceDN/>
              <w:adjustRightInd/>
              <w:jc w:val="center"/>
              <w:rPr>
                <w:bCs/>
                <w:sz w:val="22"/>
                <w:szCs w:val="22"/>
              </w:rPr>
            </w:pPr>
            <w:ins w:id="646" w:author="ERCOT" w:date="2021-11-01T10:33:00Z">
              <w:r>
                <w:rPr>
                  <w:rFonts w:ascii="Arial" w:hAnsi="Arial" w:cs="Arial"/>
                  <w:sz w:val="20"/>
                  <w:szCs w:val="20"/>
                </w:rPr>
                <w:t>1.7</w:t>
              </w:r>
            </w:ins>
            <w:del w:id="647" w:author="ERCOT" w:date="2021-11-01T09:58:00Z">
              <w:r w:rsidRPr="009A486F" w:rsidDel="000A1AF2">
                <w:rPr>
                  <w:sz w:val="22"/>
                  <w:szCs w:val="22"/>
                </w:rPr>
                <w:delText>4.5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4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C696BD5" w14:textId="113E66C9" w:rsidR="00E016D1" w:rsidRPr="009A486F" w:rsidRDefault="00E016D1" w:rsidP="00E016D1">
            <w:pPr>
              <w:widowControl/>
              <w:autoSpaceDE/>
              <w:autoSpaceDN/>
              <w:adjustRightInd/>
              <w:jc w:val="center"/>
              <w:rPr>
                <w:bCs/>
                <w:sz w:val="22"/>
                <w:szCs w:val="22"/>
              </w:rPr>
            </w:pPr>
            <w:ins w:id="649" w:author="ERCOT" w:date="2021-11-01T10:33:00Z">
              <w:r>
                <w:rPr>
                  <w:rFonts w:ascii="Arial" w:hAnsi="Arial" w:cs="Arial"/>
                  <w:sz w:val="20"/>
                  <w:szCs w:val="20"/>
                </w:rPr>
                <w:t>1.5</w:t>
              </w:r>
            </w:ins>
            <w:del w:id="650"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35A8A98" w14:textId="21F9D5DC" w:rsidR="00E016D1" w:rsidRPr="009A486F" w:rsidRDefault="00E016D1" w:rsidP="00E016D1">
            <w:pPr>
              <w:widowControl/>
              <w:autoSpaceDE/>
              <w:autoSpaceDN/>
              <w:adjustRightInd/>
              <w:jc w:val="center"/>
              <w:rPr>
                <w:bCs/>
                <w:sz w:val="22"/>
                <w:szCs w:val="22"/>
              </w:rPr>
            </w:pPr>
            <w:ins w:id="652" w:author="ERCOT" w:date="2021-11-01T10:33:00Z">
              <w:r>
                <w:rPr>
                  <w:rFonts w:ascii="Arial" w:hAnsi="Arial" w:cs="Arial"/>
                  <w:sz w:val="20"/>
                  <w:szCs w:val="20"/>
                </w:rPr>
                <w:t>1.0</w:t>
              </w:r>
            </w:ins>
            <w:del w:id="653"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383B640" w14:textId="088E0C2D" w:rsidR="00E016D1" w:rsidRPr="009A486F" w:rsidRDefault="00E016D1" w:rsidP="00E016D1">
            <w:pPr>
              <w:widowControl/>
              <w:autoSpaceDE/>
              <w:autoSpaceDN/>
              <w:adjustRightInd/>
              <w:jc w:val="center"/>
              <w:rPr>
                <w:bCs/>
                <w:sz w:val="22"/>
                <w:szCs w:val="22"/>
              </w:rPr>
            </w:pPr>
            <w:ins w:id="655" w:author="ERCOT" w:date="2021-11-01T10:33:00Z">
              <w:r>
                <w:rPr>
                  <w:rFonts w:ascii="Arial" w:hAnsi="Arial" w:cs="Arial"/>
                  <w:sz w:val="20"/>
                  <w:szCs w:val="20"/>
                </w:rPr>
                <w:t>0.5</w:t>
              </w:r>
            </w:ins>
            <w:del w:id="656"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F35E3C" w14:textId="4C75D71D" w:rsidR="00E016D1" w:rsidRPr="009A486F" w:rsidRDefault="00E016D1" w:rsidP="00E016D1">
            <w:pPr>
              <w:widowControl/>
              <w:autoSpaceDE/>
              <w:autoSpaceDN/>
              <w:adjustRightInd/>
              <w:jc w:val="center"/>
              <w:rPr>
                <w:bCs/>
                <w:sz w:val="22"/>
                <w:szCs w:val="22"/>
              </w:rPr>
            </w:pPr>
            <w:ins w:id="658" w:author="ERCOT" w:date="2021-11-01T10:33:00Z">
              <w:r>
                <w:rPr>
                  <w:rFonts w:ascii="Arial" w:hAnsi="Arial" w:cs="Arial"/>
                  <w:sz w:val="20"/>
                  <w:szCs w:val="20"/>
                </w:rPr>
                <w:t>0.1</w:t>
              </w:r>
            </w:ins>
            <w:del w:id="659"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9730B5A" w14:textId="5FCA5949" w:rsidR="00E016D1" w:rsidRPr="009A486F" w:rsidRDefault="00E016D1" w:rsidP="00E016D1">
            <w:pPr>
              <w:widowControl/>
              <w:autoSpaceDE/>
              <w:autoSpaceDN/>
              <w:adjustRightInd/>
              <w:jc w:val="center"/>
              <w:rPr>
                <w:bCs/>
                <w:sz w:val="22"/>
                <w:szCs w:val="22"/>
              </w:rPr>
            </w:pPr>
            <w:ins w:id="661" w:author="ERCOT" w:date="2021-11-01T10:33:00Z">
              <w:r>
                <w:rPr>
                  <w:rFonts w:ascii="Arial" w:hAnsi="Arial" w:cs="Arial"/>
                  <w:sz w:val="20"/>
                  <w:szCs w:val="20"/>
                </w:rPr>
                <w:t>0.3</w:t>
              </w:r>
            </w:ins>
            <w:del w:id="662" w:author="ERCOT" w:date="2021-11-01T09:58:00Z">
              <w:r w:rsidRPr="009A486F" w:rsidDel="000A1AF2">
                <w:rPr>
                  <w:sz w:val="22"/>
                  <w:szCs w:val="22"/>
                </w:rPr>
                <w:delText>1.0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6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D87305F" w14:textId="70D038FB" w:rsidR="00E016D1" w:rsidRPr="009A486F" w:rsidRDefault="00E016D1" w:rsidP="00E016D1">
            <w:pPr>
              <w:widowControl/>
              <w:autoSpaceDE/>
              <w:autoSpaceDN/>
              <w:adjustRightInd/>
              <w:jc w:val="center"/>
              <w:rPr>
                <w:bCs/>
                <w:sz w:val="22"/>
                <w:szCs w:val="22"/>
              </w:rPr>
            </w:pPr>
            <w:ins w:id="664" w:author="ERCOT" w:date="2021-11-01T10:33:00Z">
              <w:r>
                <w:rPr>
                  <w:rFonts w:ascii="Arial" w:hAnsi="Arial" w:cs="Arial"/>
                  <w:sz w:val="20"/>
                  <w:szCs w:val="20"/>
                </w:rPr>
                <w:t>0.4</w:t>
              </w:r>
            </w:ins>
            <w:del w:id="665" w:author="ERCOT" w:date="2021-11-01T09:58:00Z">
              <w:r w:rsidRPr="009A486F" w:rsidDel="000A1AF2">
                <w:rPr>
                  <w:sz w:val="22"/>
                  <w:szCs w:val="22"/>
                </w:rPr>
                <w:delText>1.2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6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6577A96" w14:textId="7F26F1DC" w:rsidR="00E016D1" w:rsidRPr="009A486F" w:rsidRDefault="00E016D1" w:rsidP="00E016D1">
            <w:pPr>
              <w:widowControl/>
              <w:autoSpaceDE/>
              <w:autoSpaceDN/>
              <w:adjustRightInd/>
              <w:jc w:val="center"/>
              <w:rPr>
                <w:bCs/>
                <w:sz w:val="22"/>
                <w:szCs w:val="22"/>
              </w:rPr>
            </w:pPr>
            <w:ins w:id="667" w:author="ERCOT" w:date="2021-11-01T10:33:00Z">
              <w:r>
                <w:rPr>
                  <w:rFonts w:ascii="Arial" w:hAnsi="Arial" w:cs="Arial"/>
                  <w:sz w:val="20"/>
                  <w:szCs w:val="20"/>
                </w:rPr>
                <w:t>0.4</w:t>
              </w:r>
            </w:ins>
            <w:del w:id="668"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06B0AC" w14:textId="14198EB8" w:rsidR="00E016D1" w:rsidRPr="009A486F" w:rsidRDefault="00E016D1" w:rsidP="00E016D1">
            <w:pPr>
              <w:widowControl/>
              <w:autoSpaceDE/>
              <w:autoSpaceDN/>
              <w:adjustRightInd/>
              <w:jc w:val="center"/>
              <w:rPr>
                <w:bCs/>
                <w:sz w:val="22"/>
                <w:szCs w:val="22"/>
              </w:rPr>
            </w:pPr>
            <w:ins w:id="670" w:author="ERCOT" w:date="2021-11-01T10:33:00Z">
              <w:r>
                <w:rPr>
                  <w:rFonts w:ascii="Arial" w:hAnsi="Arial" w:cs="Arial"/>
                  <w:sz w:val="20"/>
                  <w:szCs w:val="20"/>
                </w:rPr>
                <w:t>-0.3</w:t>
              </w:r>
            </w:ins>
            <w:del w:id="671"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7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B48AB5" w14:textId="3384DDD2" w:rsidR="00E016D1" w:rsidRPr="009A486F" w:rsidRDefault="00E016D1" w:rsidP="00E016D1">
            <w:pPr>
              <w:widowControl/>
              <w:autoSpaceDE/>
              <w:autoSpaceDN/>
              <w:adjustRightInd/>
              <w:jc w:val="center"/>
              <w:rPr>
                <w:bCs/>
                <w:sz w:val="22"/>
                <w:szCs w:val="22"/>
              </w:rPr>
            </w:pPr>
            <w:ins w:id="673" w:author="ERCOT" w:date="2021-11-01T10:33:00Z">
              <w:r>
                <w:rPr>
                  <w:rFonts w:ascii="Arial" w:hAnsi="Arial" w:cs="Arial"/>
                  <w:sz w:val="20"/>
                  <w:szCs w:val="20"/>
                </w:rPr>
                <w:t>-0.4</w:t>
              </w:r>
            </w:ins>
            <w:del w:id="674"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7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539FB87" w14:textId="0B3E84E1" w:rsidR="00E016D1" w:rsidRPr="009A486F" w:rsidRDefault="00E016D1" w:rsidP="00E016D1">
            <w:pPr>
              <w:widowControl/>
              <w:autoSpaceDE/>
              <w:autoSpaceDN/>
              <w:adjustRightInd/>
              <w:jc w:val="center"/>
              <w:rPr>
                <w:bCs/>
                <w:sz w:val="22"/>
                <w:szCs w:val="22"/>
              </w:rPr>
            </w:pPr>
            <w:ins w:id="676" w:author="ERCOT" w:date="2021-11-01T10:33:00Z">
              <w:r>
                <w:rPr>
                  <w:rFonts w:ascii="Arial" w:hAnsi="Arial" w:cs="Arial"/>
                  <w:sz w:val="20"/>
                  <w:szCs w:val="20"/>
                </w:rPr>
                <w:t>-0.3</w:t>
              </w:r>
            </w:ins>
            <w:del w:id="677"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C731F3E" w14:textId="787C5911" w:rsidR="00E016D1" w:rsidRPr="009A486F" w:rsidRDefault="00E016D1" w:rsidP="00E016D1">
            <w:pPr>
              <w:widowControl/>
              <w:autoSpaceDE/>
              <w:autoSpaceDN/>
              <w:adjustRightInd/>
              <w:jc w:val="center"/>
              <w:rPr>
                <w:bCs/>
                <w:sz w:val="22"/>
                <w:szCs w:val="22"/>
              </w:rPr>
            </w:pPr>
            <w:ins w:id="679" w:author="ERCOT" w:date="2021-11-01T10:33:00Z">
              <w:r>
                <w:rPr>
                  <w:rFonts w:ascii="Arial" w:hAnsi="Arial" w:cs="Arial"/>
                  <w:sz w:val="20"/>
                  <w:szCs w:val="20"/>
                </w:rPr>
                <w:t>0.0</w:t>
              </w:r>
            </w:ins>
            <w:del w:id="680"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68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7826604" w14:textId="5571DD42" w:rsidR="00E016D1" w:rsidRPr="009A486F" w:rsidRDefault="00E016D1" w:rsidP="00E016D1">
            <w:pPr>
              <w:widowControl/>
              <w:autoSpaceDE/>
              <w:autoSpaceDN/>
              <w:adjustRightInd/>
              <w:jc w:val="center"/>
              <w:rPr>
                <w:bCs/>
                <w:sz w:val="22"/>
                <w:szCs w:val="22"/>
              </w:rPr>
            </w:pPr>
            <w:ins w:id="682" w:author="ERCOT" w:date="2021-11-01T10:33:00Z">
              <w:r>
                <w:rPr>
                  <w:rFonts w:ascii="Arial" w:hAnsi="Arial" w:cs="Arial"/>
                  <w:sz w:val="20"/>
                  <w:szCs w:val="20"/>
                </w:rPr>
                <w:t>0.0</w:t>
              </w:r>
            </w:ins>
            <w:del w:id="683" w:author="ERCOT" w:date="2021-11-01T09:58:00Z">
              <w:r w:rsidRPr="009A486F" w:rsidDel="000A1AF2">
                <w:rPr>
                  <w:sz w:val="22"/>
                  <w:szCs w:val="22"/>
                </w:rPr>
                <w:delText>0.7</w:delText>
              </w:r>
            </w:del>
          </w:p>
        </w:tc>
      </w:tr>
      <w:tr w:rsidR="00E016D1" w:rsidRPr="00CC576E" w14:paraId="227F504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8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8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686"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Change w:id="68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C344C4" w14:textId="0C41FF07" w:rsidR="00E016D1" w:rsidRPr="009A486F" w:rsidRDefault="00E016D1" w:rsidP="00E016D1">
            <w:pPr>
              <w:widowControl/>
              <w:autoSpaceDE/>
              <w:autoSpaceDN/>
              <w:adjustRightInd/>
              <w:jc w:val="center"/>
              <w:rPr>
                <w:bCs/>
                <w:sz w:val="22"/>
                <w:szCs w:val="22"/>
              </w:rPr>
            </w:pPr>
            <w:ins w:id="688" w:author="ERCOT" w:date="2021-11-01T10:33:00Z">
              <w:r>
                <w:rPr>
                  <w:rFonts w:ascii="Arial" w:hAnsi="Arial" w:cs="Arial"/>
                  <w:sz w:val="20"/>
                  <w:szCs w:val="20"/>
                </w:rPr>
                <w:t>1.1</w:t>
              </w:r>
            </w:ins>
            <w:del w:id="689"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31F7FC" w14:textId="5AE15F0C" w:rsidR="00E016D1" w:rsidRPr="009A486F" w:rsidRDefault="00E016D1" w:rsidP="00E016D1">
            <w:pPr>
              <w:widowControl/>
              <w:autoSpaceDE/>
              <w:autoSpaceDN/>
              <w:adjustRightInd/>
              <w:jc w:val="center"/>
              <w:rPr>
                <w:bCs/>
                <w:sz w:val="22"/>
                <w:szCs w:val="22"/>
              </w:rPr>
            </w:pPr>
            <w:ins w:id="691" w:author="ERCOT" w:date="2021-11-01T10:33:00Z">
              <w:r>
                <w:rPr>
                  <w:rFonts w:ascii="Arial" w:hAnsi="Arial" w:cs="Arial"/>
                  <w:sz w:val="20"/>
                  <w:szCs w:val="20"/>
                </w:rPr>
                <w:t>0.9</w:t>
              </w:r>
            </w:ins>
            <w:del w:id="692" w:author="ERCOT" w:date="2021-11-01T09:58:00Z">
              <w:r w:rsidRPr="009A486F" w:rsidDel="000A1AF2">
                <w:rPr>
                  <w:sz w:val="22"/>
                  <w:szCs w:val="22"/>
                </w:rPr>
                <w:delText>2.4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93"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C033DC8" w14:textId="13082F58" w:rsidR="00E016D1" w:rsidRPr="009A486F" w:rsidRDefault="00E016D1" w:rsidP="00E016D1">
            <w:pPr>
              <w:widowControl/>
              <w:autoSpaceDE/>
              <w:autoSpaceDN/>
              <w:adjustRightInd/>
              <w:jc w:val="center"/>
              <w:rPr>
                <w:bCs/>
                <w:sz w:val="22"/>
                <w:szCs w:val="22"/>
              </w:rPr>
            </w:pPr>
            <w:ins w:id="694" w:author="ERCOT" w:date="2021-11-01T10:33:00Z">
              <w:r>
                <w:rPr>
                  <w:rFonts w:ascii="Arial" w:hAnsi="Arial" w:cs="Arial"/>
                  <w:sz w:val="20"/>
                  <w:szCs w:val="20"/>
                </w:rPr>
                <w:t>1.0</w:t>
              </w:r>
            </w:ins>
            <w:del w:id="695"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3662D8D" w14:textId="3C0D1098" w:rsidR="00E016D1" w:rsidRPr="009A486F" w:rsidRDefault="00E016D1" w:rsidP="00E016D1">
            <w:pPr>
              <w:widowControl/>
              <w:autoSpaceDE/>
              <w:autoSpaceDN/>
              <w:adjustRightInd/>
              <w:jc w:val="center"/>
              <w:rPr>
                <w:bCs/>
                <w:sz w:val="22"/>
                <w:szCs w:val="22"/>
              </w:rPr>
            </w:pPr>
            <w:ins w:id="697" w:author="ERCOT" w:date="2021-11-01T10:33:00Z">
              <w:r>
                <w:rPr>
                  <w:rFonts w:ascii="Arial" w:hAnsi="Arial" w:cs="Arial"/>
                  <w:sz w:val="20"/>
                  <w:szCs w:val="20"/>
                </w:rPr>
                <w:t>1.3</w:t>
              </w:r>
            </w:ins>
            <w:del w:id="698"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EE327F" w14:textId="5C4277F3" w:rsidR="00E016D1" w:rsidRPr="009A486F" w:rsidRDefault="00E016D1" w:rsidP="00E016D1">
            <w:pPr>
              <w:widowControl/>
              <w:autoSpaceDE/>
              <w:autoSpaceDN/>
              <w:adjustRightInd/>
              <w:jc w:val="center"/>
              <w:rPr>
                <w:bCs/>
                <w:sz w:val="22"/>
                <w:szCs w:val="22"/>
              </w:rPr>
            </w:pPr>
            <w:ins w:id="700" w:author="ERCOT" w:date="2021-11-01T10:33:00Z">
              <w:r>
                <w:rPr>
                  <w:rFonts w:ascii="Arial" w:hAnsi="Arial" w:cs="Arial"/>
                  <w:sz w:val="20"/>
                  <w:szCs w:val="20"/>
                </w:rPr>
                <w:t>1.6</w:t>
              </w:r>
            </w:ins>
            <w:del w:id="701"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0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13F56C" w14:textId="7D009238" w:rsidR="00E016D1" w:rsidRPr="009A486F" w:rsidRDefault="00E016D1" w:rsidP="00E016D1">
            <w:pPr>
              <w:widowControl/>
              <w:autoSpaceDE/>
              <w:autoSpaceDN/>
              <w:adjustRightInd/>
              <w:jc w:val="center"/>
              <w:rPr>
                <w:bCs/>
                <w:sz w:val="22"/>
                <w:szCs w:val="22"/>
              </w:rPr>
            </w:pPr>
            <w:ins w:id="703" w:author="ERCOT" w:date="2021-11-01T10:33:00Z">
              <w:r>
                <w:rPr>
                  <w:rFonts w:ascii="Arial" w:hAnsi="Arial" w:cs="Arial"/>
                  <w:sz w:val="20"/>
                  <w:szCs w:val="20"/>
                </w:rPr>
                <w:t>1.9</w:t>
              </w:r>
            </w:ins>
            <w:del w:id="704"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0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ABB0E6A" w14:textId="19F67298" w:rsidR="00E016D1" w:rsidRPr="009A486F" w:rsidRDefault="00E016D1" w:rsidP="00E016D1">
            <w:pPr>
              <w:widowControl/>
              <w:autoSpaceDE/>
              <w:autoSpaceDN/>
              <w:adjustRightInd/>
              <w:jc w:val="center"/>
              <w:rPr>
                <w:bCs/>
                <w:sz w:val="22"/>
                <w:szCs w:val="22"/>
              </w:rPr>
            </w:pPr>
            <w:ins w:id="706" w:author="ERCOT" w:date="2021-11-01T10:33:00Z">
              <w:r>
                <w:rPr>
                  <w:rFonts w:ascii="Arial" w:hAnsi="Arial" w:cs="Arial"/>
                  <w:sz w:val="20"/>
                  <w:szCs w:val="20"/>
                </w:rPr>
                <w:t>2.2</w:t>
              </w:r>
            </w:ins>
            <w:del w:id="707"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0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250512" w14:textId="1E96FBA0" w:rsidR="00E016D1" w:rsidRPr="009A486F" w:rsidRDefault="00E016D1" w:rsidP="00E016D1">
            <w:pPr>
              <w:widowControl/>
              <w:autoSpaceDE/>
              <w:autoSpaceDN/>
              <w:adjustRightInd/>
              <w:jc w:val="center"/>
              <w:rPr>
                <w:bCs/>
                <w:sz w:val="22"/>
                <w:szCs w:val="22"/>
              </w:rPr>
            </w:pPr>
            <w:ins w:id="709" w:author="ERCOT" w:date="2021-11-01T10:33:00Z">
              <w:r>
                <w:rPr>
                  <w:rFonts w:ascii="Arial" w:hAnsi="Arial" w:cs="Arial"/>
                  <w:sz w:val="20"/>
                  <w:szCs w:val="20"/>
                </w:rPr>
                <w:t>2.3</w:t>
              </w:r>
            </w:ins>
            <w:del w:id="710" w:author="ERCOT" w:date="2021-11-01T09:58:00Z">
              <w:r w:rsidRPr="009A486F" w:rsidDel="000A1AF2">
                <w:rPr>
                  <w:sz w:val="22"/>
                  <w:szCs w:val="22"/>
                </w:rPr>
                <w:delText>8.0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407A74" w14:textId="213FEAC4" w:rsidR="00E016D1" w:rsidRPr="009A486F" w:rsidRDefault="00E016D1" w:rsidP="00E016D1">
            <w:pPr>
              <w:widowControl/>
              <w:autoSpaceDE/>
              <w:autoSpaceDN/>
              <w:adjustRightInd/>
              <w:jc w:val="center"/>
              <w:rPr>
                <w:bCs/>
                <w:sz w:val="22"/>
                <w:szCs w:val="22"/>
              </w:rPr>
            </w:pPr>
            <w:ins w:id="712" w:author="ERCOT" w:date="2021-11-01T10:33:00Z">
              <w:r>
                <w:rPr>
                  <w:rFonts w:ascii="Arial" w:hAnsi="Arial" w:cs="Arial"/>
                  <w:sz w:val="20"/>
                  <w:szCs w:val="20"/>
                </w:rPr>
                <w:t>5.1</w:t>
              </w:r>
            </w:ins>
            <w:del w:id="713"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CA671CE" w14:textId="2C1E192D" w:rsidR="00E016D1" w:rsidRPr="009A486F" w:rsidRDefault="00E016D1" w:rsidP="00E016D1">
            <w:pPr>
              <w:widowControl/>
              <w:autoSpaceDE/>
              <w:autoSpaceDN/>
              <w:adjustRightInd/>
              <w:jc w:val="center"/>
              <w:rPr>
                <w:bCs/>
                <w:sz w:val="22"/>
                <w:szCs w:val="22"/>
              </w:rPr>
            </w:pPr>
            <w:ins w:id="715" w:author="ERCOT" w:date="2021-11-01T10:33:00Z">
              <w:r>
                <w:rPr>
                  <w:rFonts w:ascii="Arial" w:hAnsi="Arial" w:cs="Arial"/>
                  <w:sz w:val="20"/>
                  <w:szCs w:val="20"/>
                </w:rPr>
                <w:t>5.0</w:t>
              </w:r>
            </w:ins>
            <w:del w:id="716"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1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68D87C" w14:textId="19B8A120" w:rsidR="00E016D1" w:rsidRPr="009A486F" w:rsidRDefault="00E016D1" w:rsidP="00E016D1">
            <w:pPr>
              <w:widowControl/>
              <w:autoSpaceDE/>
              <w:autoSpaceDN/>
              <w:adjustRightInd/>
              <w:jc w:val="center"/>
              <w:rPr>
                <w:bCs/>
                <w:sz w:val="22"/>
                <w:szCs w:val="22"/>
              </w:rPr>
            </w:pPr>
            <w:ins w:id="718" w:author="ERCOT" w:date="2021-11-01T10:33:00Z">
              <w:r>
                <w:rPr>
                  <w:rFonts w:ascii="Arial" w:hAnsi="Arial" w:cs="Arial"/>
                  <w:sz w:val="20"/>
                  <w:szCs w:val="20"/>
                </w:rPr>
                <w:t>2.6</w:t>
              </w:r>
            </w:ins>
            <w:del w:id="719" w:author="ERCOT" w:date="2021-11-01T09:58:00Z">
              <w:r w:rsidRPr="009A486F" w:rsidDel="000A1AF2">
                <w:rPr>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2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945CF0F" w14:textId="5B0A10EE" w:rsidR="00E016D1" w:rsidRPr="009A486F" w:rsidRDefault="00E016D1" w:rsidP="00E016D1">
            <w:pPr>
              <w:widowControl/>
              <w:autoSpaceDE/>
              <w:autoSpaceDN/>
              <w:adjustRightInd/>
              <w:jc w:val="center"/>
              <w:rPr>
                <w:bCs/>
                <w:sz w:val="22"/>
                <w:szCs w:val="22"/>
              </w:rPr>
            </w:pPr>
            <w:ins w:id="721" w:author="ERCOT" w:date="2021-11-01T10:33:00Z">
              <w:r>
                <w:rPr>
                  <w:rFonts w:ascii="Arial" w:hAnsi="Arial" w:cs="Arial"/>
                  <w:sz w:val="20"/>
                  <w:szCs w:val="20"/>
                </w:rPr>
                <w:t>2.3</w:t>
              </w:r>
            </w:ins>
            <w:del w:id="722" w:author="ERCOT" w:date="2021-11-01T09:58:00Z">
              <w:r w:rsidRPr="009A486F" w:rsidDel="000A1AF2">
                <w:rPr>
                  <w:sz w:val="22"/>
                  <w:szCs w:val="22"/>
                </w:rPr>
                <w:delText>7.8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2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6254D43" w14:textId="2C385F2B" w:rsidR="00E016D1" w:rsidRPr="009A486F" w:rsidRDefault="00E016D1" w:rsidP="00E016D1">
            <w:pPr>
              <w:widowControl/>
              <w:autoSpaceDE/>
              <w:autoSpaceDN/>
              <w:adjustRightInd/>
              <w:jc w:val="center"/>
              <w:rPr>
                <w:bCs/>
                <w:sz w:val="22"/>
                <w:szCs w:val="22"/>
              </w:rPr>
            </w:pPr>
            <w:ins w:id="724" w:author="ERCOT" w:date="2021-11-01T10:33:00Z">
              <w:r>
                <w:rPr>
                  <w:rFonts w:ascii="Arial" w:hAnsi="Arial" w:cs="Arial"/>
                  <w:sz w:val="20"/>
                  <w:szCs w:val="20"/>
                </w:rPr>
                <w:t>2.3</w:t>
              </w:r>
            </w:ins>
            <w:del w:id="725"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11E2E0" w14:textId="09A7ACE5" w:rsidR="00E016D1" w:rsidRPr="009A486F" w:rsidRDefault="00E016D1" w:rsidP="00E016D1">
            <w:pPr>
              <w:widowControl/>
              <w:autoSpaceDE/>
              <w:autoSpaceDN/>
              <w:adjustRightInd/>
              <w:jc w:val="center"/>
              <w:rPr>
                <w:bCs/>
                <w:sz w:val="22"/>
                <w:szCs w:val="22"/>
              </w:rPr>
            </w:pPr>
            <w:ins w:id="727" w:author="ERCOT" w:date="2021-11-01T10:33:00Z">
              <w:r>
                <w:rPr>
                  <w:rFonts w:ascii="Arial" w:hAnsi="Arial" w:cs="Arial"/>
                  <w:sz w:val="20"/>
                  <w:szCs w:val="20"/>
                </w:rPr>
                <w:t>1.6</w:t>
              </w:r>
            </w:ins>
            <w:del w:id="728"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9"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939758F" w14:textId="00A0907B" w:rsidR="00E016D1" w:rsidRPr="009A486F" w:rsidRDefault="00E016D1" w:rsidP="00E016D1">
            <w:pPr>
              <w:widowControl/>
              <w:autoSpaceDE/>
              <w:autoSpaceDN/>
              <w:adjustRightInd/>
              <w:jc w:val="center"/>
              <w:rPr>
                <w:bCs/>
                <w:sz w:val="22"/>
                <w:szCs w:val="22"/>
              </w:rPr>
            </w:pPr>
            <w:ins w:id="730" w:author="ERCOT" w:date="2021-11-01T10:33:00Z">
              <w:r>
                <w:rPr>
                  <w:rFonts w:ascii="Arial" w:hAnsi="Arial" w:cs="Arial"/>
                  <w:sz w:val="20"/>
                  <w:szCs w:val="20"/>
                </w:rPr>
                <w:t>1.1</w:t>
              </w:r>
            </w:ins>
            <w:del w:id="731"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3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5F9BAE" w14:textId="2AD37682" w:rsidR="00E016D1" w:rsidRPr="009A486F" w:rsidRDefault="00E016D1" w:rsidP="00E016D1">
            <w:pPr>
              <w:widowControl/>
              <w:autoSpaceDE/>
              <w:autoSpaceDN/>
              <w:adjustRightInd/>
              <w:jc w:val="center"/>
              <w:rPr>
                <w:bCs/>
                <w:sz w:val="22"/>
                <w:szCs w:val="22"/>
              </w:rPr>
            </w:pPr>
            <w:ins w:id="733" w:author="ERCOT" w:date="2021-11-01T10:33:00Z">
              <w:r>
                <w:rPr>
                  <w:rFonts w:ascii="Arial" w:hAnsi="Arial" w:cs="Arial"/>
                  <w:sz w:val="20"/>
                  <w:szCs w:val="20"/>
                </w:rPr>
                <w:t>0.3</w:t>
              </w:r>
            </w:ins>
            <w:del w:id="734"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AE44CE8" w14:textId="0D761912" w:rsidR="00E016D1" w:rsidRPr="009A486F" w:rsidRDefault="00E016D1" w:rsidP="00E016D1">
            <w:pPr>
              <w:widowControl/>
              <w:autoSpaceDE/>
              <w:autoSpaceDN/>
              <w:adjustRightInd/>
              <w:jc w:val="center"/>
              <w:rPr>
                <w:bCs/>
                <w:sz w:val="22"/>
                <w:szCs w:val="22"/>
              </w:rPr>
            </w:pPr>
            <w:ins w:id="736" w:author="ERCOT" w:date="2021-11-01T10:33:00Z">
              <w:r>
                <w:rPr>
                  <w:rFonts w:ascii="Arial" w:hAnsi="Arial" w:cs="Arial"/>
                  <w:sz w:val="20"/>
                  <w:szCs w:val="20"/>
                </w:rPr>
                <w:t>0.6</w:t>
              </w:r>
            </w:ins>
            <w:del w:id="737" w:author="ERCOT" w:date="2021-11-01T09:58:00Z">
              <w:r w:rsidRPr="009A486F" w:rsidDel="000A1AF2">
                <w:rPr>
                  <w:sz w:val="22"/>
                  <w:szCs w:val="22"/>
                </w:rPr>
                <w:delText>1.4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3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2367534C" w14:textId="06AC7D3B" w:rsidR="00E016D1" w:rsidRPr="009A486F" w:rsidRDefault="00E016D1" w:rsidP="00E016D1">
            <w:pPr>
              <w:widowControl/>
              <w:autoSpaceDE/>
              <w:autoSpaceDN/>
              <w:adjustRightInd/>
              <w:jc w:val="center"/>
              <w:rPr>
                <w:bCs/>
                <w:sz w:val="22"/>
                <w:szCs w:val="22"/>
              </w:rPr>
            </w:pPr>
            <w:ins w:id="739" w:author="ERCOT" w:date="2021-11-01T10:33:00Z">
              <w:r>
                <w:rPr>
                  <w:rFonts w:ascii="Arial" w:hAnsi="Arial" w:cs="Arial"/>
                  <w:sz w:val="20"/>
                  <w:szCs w:val="20"/>
                </w:rPr>
                <w:t>0.7</w:t>
              </w:r>
            </w:ins>
            <w:del w:id="740" w:author="ERCOT" w:date="2021-11-01T09:58:00Z">
              <w:r w:rsidRPr="009A486F" w:rsidDel="000A1AF2">
                <w:rPr>
                  <w:sz w:val="22"/>
                  <w:szCs w:val="22"/>
                </w:rPr>
                <w:delText>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41"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DF35D8E" w14:textId="224CE650" w:rsidR="00E016D1" w:rsidRPr="009A486F" w:rsidRDefault="00E016D1" w:rsidP="00E016D1">
            <w:pPr>
              <w:widowControl/>
              <w:autoSpaceDE/>
              <w:autoSpaceDN/>
              <w:adjustRightInd/>
              <w:jc w:val="center"/>
              <w:rPr>
                <w:bCs/>
                <w:sz w:val="22"/>
                <w:szCs w:val="22"/>
              </w:rPr>
            </w:pPr>
            <w:ins w:id="742" w:author="ERCOT" w:date="2021-11-01T10:33:00Z">
              <w:r>
                <w:rPr>
                  <w:rFonts w:ascii="Arial" w:hAnsi="Arial" w:cs="Arial"/>
                  <w:sz w:val="20"/>
                  <w:szCs w:val="20"/>
                </w:rPr>
                <w:t>0.5</w:t>
              </w:r>
            </w:ins>
            <w:del w:id="743"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4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58ED5A" w14:textId="7B2C4AC9" w:rsidR="00E016D1" w:rsidRPr="009A486F" w:rsidRDefault="00E016D1" w:rsidP="00E016D1">
            <w:pPr>
              <w:widowControl/>
              <w:autoSpaceDE/>
              <w:autoSpaceDN/>
              <w:adjustRightInd/>
              <w:jc w:val="center"/>
              <w:rPr>
                <w:bCs/>
                <w:sz w:val="22"/>
                <w:szCs w:val="22"/>
              </w:rPr>
            </w:pPr>
            <w:ins w:id="745" w:author="ERCOT" w:date="2021-11-01T10:33:00Z">
              <w:r>
                <w:rPr>
                  <w:rFonts w:ascii="Arial" w:hAnsi="Arial" w:cs="Arial"/>
                  <w:sz w:val="20"/>
                  <w:szCs w:val="20"/>
                </w:rPr>
                <w:t>-0.3</w:t>
              </w:r>
            </w:ins>
            <w:del w:id="746"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4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96443A" w14:textId="6D3E00A8" w:rsidR="00E016D1" w:rsidRPr="009A486F" w:rsidRDefault="00E016D1" w:rsidP="00E016D1">
            <w:pPr>
              <w:widowControl/>
              <w:autoSpaceDE/>
              <w:autoSpaceDN/>
              <w:adjustRightInd/>
              <w:jc w:val="center"/>
              <w:rPr>
                <w:bCs/>
                <w:sz w:val="22"/>
                <w:szCs w:val="22"/>
              </w:rPr>
            </w:pPr>
            <w:ins w:id="748" w:author="ERCOT" w:date="2021-11-01T10:33:00Z">
              <w:r>
                <w:rPr>
                  <w:rFonts w:ascii="Arial" w:hAnsi="Arial" w:cs="Arial"/>
                  <w:sz w:val="20"/>
                  <w:szCs w:val="20"/>
                </w:rPr>
                <w:t>-0.5</w:t>
              </w:r>
            </w:ins>
            <w:del w:id="749"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1C43732" w14:textId="7EAC2A62" w:rsidR="00E016D1" w:rsidRPr="009A486F" w:rsidRDefault="00E016D1" w:rsidP="00E016D1">
            <w:pPr>
              <w:widowControl/>
              <w:autoSpaceDE/>
              <w:autoSpaceDN/>
              <w:adjustRightInd/>
              <w:jc w:val="center"/>
              <w:rPr>
                <w:bCs/>
                <w:sz w:val="22"/>
                <w:szCs w:val="22"/>
              </w:rPr>
            </w:pPr>
            <w:ins w:id="751" w:author="ERCOT" w:date="2021-11-01T10:33:00Z">
              <w:r>
                <w:rPr>
                  <w:rFonts w:ascii="Arial" w:hAnsi="Arial" w:cs="Arial"/>
                  <w:sz w:val="20"/>
                  <w:szCs w:val="20"/>
                </w:rPr>
                <w:t>-0.3</w:t>
              </w:r>
            </w:ins>
            <w:del w:id="752"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F862FA3" w14:textId="2DE2ED76" w:rsidR="00E016D1" w:rsidRPr="009A486F" w:rsidRDefault="00E016D1" w:rsidP="00E016D1">
            <w:pPr>
              <w:widowControl/>
              <w:autoSpaceDE/>
              <w:autoSpaceDN/>
              <w:adjustRightInd/>
              <w:jc w:val="center"/>
              <w:rPr>
                <w:bCs/>
                <w:sz w:val="22"/>
                <w:szCs w:val="22"/>
              </w:rPr>
            </w:pPr>
            <w:ins w:id="754" w:author="ERCOT" w:date="2021-11-01T10:33:00Z">
              <w:r>
                <w:rPr>
                  <w:rFonts w:ascii="Arial" w:hAnsi="Arial" w:cs="Arial"/>
                  <w:sz w:val="20"/>
                  <w:szCs w:val="20"/>
                </w:rPr>
                <w:t>0.0</w:t>
              </w:r>
            </w:ins>
            <w:del w:id="755" w:author="ERCOT" w:date="2021-11-01T09:58:00Z">
              <w:r w:rsidRPr="009A486F" w:rsidDel="000A1AF2">
                <w:rPr>
                  <w:sz w:val="22"/>
                  <w:szCs w:val="22"/>
                </w:rPr>
                <w:delText>1.9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756"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39DE5C14" w14:textId="75BC8515" w:rsidR="00E016D1" w:rsidRPr="009A486F" w:rsidRDefault="00E016D1" w:rsidP="00E016D1">
            <w:pPr>
              <w:widowControl/>
              <w:autoSpaceDE/>
              <w:autoSpaceDN/>
              <w:adjustRightInd/>
              <w:jc w:val="center"/>
              <w:rPr>
                <w:bCs/>
                <w:sz w:val="22"/>
                <w:szCs w:val="22"/>
              </w:rPr>
            </w:pPr>
            <w:ins w:id="757" w:author="ERCOT" w:date="2021-11-01T10:33:00Z">
              <w:r>
                <w:rPr>
                  <w:rFonts w:ascii="Arial" w:hAnsi="Arial" w:cs="Arial"/>
                  <w:sz w:val="20"/>
                  <w:szCs w:val="20"/>
                </w:rPr>
                <w:t>0.3</w:t>
              </w:r>
            </w:ins>
            <w:del w:id="758" w:author="ERCOT" w:date="2021-11-01T09:58:00Z">
              <w:r w:rsidRPr="009A486F" w:rsidDel="000A1AF2">
                <w:rPr>
                  <w:sz w:val="22"/>
                  <w:szCs w:val="22"/>
                </w:rPr>
                <w:delText>2.0</w:delText>
              </w:r>
            </w:del>
          </w:p>
        </w:tc>
      </w:tr>
      <w:tr w:rsidR="00E016D1" w:rsidRPr="00CC576E" w14:paraId="347345A8"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59"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60"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761"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Change w:id="76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E75FC9" w14:textId="5C4A5FD4" w:rsidR="00E016D1" w:rsidRPr="009A486F" w:rsidRDefault="00E016D1" w:rsidP="00E016D1">
            <w:pPr>
              <w:widowControl/>
              <w:autoSpaceDE/>
              <w:autoSpaceDN/>
              <w:adjustRightInd/>
              <w:jc w:val="center"/>
              <w:rPr>
                <w:bCs/>
                <w:sz w:val="22"/>
                <w:szCs w:val="22"/>
              </w:rPr>
            </w:pPr>
            <w:ins w:id="763" w:author="ERCOT" w:date="2021-11-01T10:33:00Z">
              <w:r>
                <w:rPr>
                  <w:rFonts w:ascii="Arial" w:hAnsi="Arial" w:cs="Arial"/>
                  <w:sz w:val="20"/>
                  <w:szCs w:val="20"/>
                </w:rPr>
                <w:t>0.9</w:t>
              </w:r>
            </w:ins>
            <w:del w:id="764"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6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525B58" w14:textId="2C4B22C1" w:rsidR="00E016D1" w:rsidRPr="009A486F" w:rsidRDefault="00E016D1" w:rsidP="00E016D1">
            <w:pPr>
              <w:widowControl/>
              <w:autoSpaceDE/>
              <w:autoSpaceDN/>
              <w:adjustRightInd/>
              <w:jc w:val="center"/>
              <w:rPr>
                <w:bCs/>
                <w:sz w:val="22"/>
                <w:szCs w:val="22"/>
              </w:rPr>
            </w:pPr>
            <w:ins w:id="766" w:author="ERCOT" w:date="2021-11-01T10:33:00Z">
              <w:r>
                <w:rPr>
                  <w:rFonts w:ascii="Arial" w:hAnsi="Arial" w:cs="Arial"/>
                  <w:sz w:val="20"/>
                  <w:szCs w:val="20"/>
                </w:rPr>
                <w:t>1.5</w:t>
              </w:r>
            </w:ins>
            <w:del w:id="767" w:author="ERCOT" w:date="2021-11-01T09:58:00Z">
              <w:r w:rsidRPr="009A486F" w:rsidDel="000A1AF2">
                <w:rPr>
                  <w:sz w:val="22"/>
                  <w:szCs w:val="22"/>
                </w:rPr>
                <w:delText>1.9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68"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386F0B9" w14:textId="59811EAD" w:rsidR="00E016D1" w:rsidRPr="009A486F" w:rsidRDefault="00E016D1" w:rsidP="00E016D1">
            <w:pPr>
              <w:widowControl/>
              <w:autoSpaceDE/>
              <w:autoSpaceDN/>
              <w:adjustRightInd/>
              <w:jc w:val="center"/>
              <w:rPr>
                <w:bCs/>
                <w:sz w:val="22"/>
                <w:szCs w:val="22"/>
              </w:rPr>
            </w:pPr>
            <w:ins w:id="769" w:author="ERCOT" w:date="2021-11-01T10:33:00Z">
              <w:r>
                <w:rPr>
                  <w:rFonts w:ascii="Arial" w:hAnsi="Arial" w:cs="Arial"/>
                  <w:sz w:val="20"/>
                  <w:szCs w:val="20"/>
                </w:rPr>
                <w:t>1.5</w:t>
              </w:r>
            </w:ins>
            <w:del w:id="770"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ACDB410" w14:textId="4982C783" w:rsidR="00E016D1" w:rsidRPr="009A486F" w:rsidRDefault="00E016D1" w:rsidP="00E016D1">
            <w:pPr>
              <w:widowControl/>
              <w:autoSpaceDE/>
              <w:autoSpaceDN/>
              <w:adjustRightInd/>
              <w:jc w:val="center"/>
              <w:rPr>
                <w:bCs/>
                <w:sz w:val="22"/>
                <w:szCs w:val="22"/>
              </w:rPr>
            </w:pPr>
            <w:ins w:id="772" w:author="ERCOT" w:date="2021-11-01T10:33:00Z">
              <w:r>
                <w:rPr>
                  <w:rFonts w:ascii="Arial" w:hAnsi="Arial" w:cs="Arial"/>
                  <w:sz w:val="20"/>
                  <w:szCs w:val="20"/>
                </w:rPr>
                <w:t>2.1</w:t>
              </w:r>
            </w:ins>
            <w:del w:id="773" w:author="ERCOT" w:date="2021-11-01T09:58:00Z">
              <w:r w:rsidRPr="009A486F" w:rsidDel="000A1AF2">
                <w:rPr>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818EE7" w14:textId="392CBF50" w:rsidR="00E016D1" w:rsidRPr="009A486F" w:rsidRDefault="00E016D1" w:rsidP="00E016D1">
            <w:pPr>
              <w:widowControl/>
              <w:autoSpaceDE/>
              <w:autoSpaceDN/>
              <w:adjustRightInd/>
              <w:jc w:val="center"/>
              <w:rPr>
                <w:bCs/>
                <w:sz w:val="22"/>
                <w:szCs w:val="22"/>
              </w:rPr>
            </w:pPr>
            <w:ins w:id="775" w:author="ERCOT" w:date="2021-11-01T10:33:00Z">
              <w:r>
                <w:rPr>
                  <w:rFonts w:ascii="Arial" w:hAnsi="Arial" w:cs="Arial"/>
                  <w:sz w:val="20"/>
                  <w:szCs w:val="20"/>
                </w:rPr>
                <w:t>2.6</w:t>
              </w:r>
            </w:ins>
            <w:del w:id="776"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53D32B" w14:textId="04B427EC" w:rsidR="00E016D1" w:rsidRPr="009A486F" w:rsidRDefault="00E016D1" w:rsidP="00E016D1">
            <w:pPr>
              <w:widowControl/>
              <w:autoSpaceDE/>
              <w:autoSpaceDN/>
              <w:adjustRightInd/>
              <w:jc w:val="center"/>
              <w:rPr>
                <w:bCs/>
                <w:sz w:val="22"/>
                <w:szCs w:val="22"/>
              </w:rPr>
            </w:pPr>
            <w:ins w:id="778" w:author="ERCOT" w:date="2021-11-01T10:33:00Z">
              <w:r>
                <w:rPr>
                  <w:rFonts w:ascii="Arial" w:hAnsi="Arial" w:cs="Arial"/>
                  <w:sz w:val="20"/>
                  <w:szCs w:val="20"/>
                </w:rPr>
                <w:t>2.6</w:t>
              </w:r>
            </w:ins>
            <w:del w:id="779"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0"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BD8C247" w14:textId="0E6C43A2" w:rsidR="00E016D1" w:rsidRPr="009A486F" w:rsidRDefault="00E016D1" w:rsidP="00E016D1">
            <w:pPr>
              <w:widowControl/>
              <w:autoSpaceDE/>
              <w:autoSpaceDN/>
              <w:adjustRightInd/>
              <w:jc w:val="center"/>
              <w:rPr>
                <w:bCs/>
                <w:sz w:val="22"/>
                <w:szCs w:val="22"/>
              </w:rPr>
            </w:pPr>
            <w:ins w:id="781" w:author="ERCOT" w:date="2021-11-01T10:33:00Z">
              <w:r>
                <w:rPr>
                  <w:rFonts w:ascii="Arial" w:hAnsi="Arial" w:cs="Arial"/>
                  <w:sz w:val="20"/>
                  <w:szCs w:val="20"/>
                </w:rPr>
                <w:t>2.7</w:t>
              </w:r>
            </w:ins>
            <w:del w:id="782"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A22931" w14:textId="6A6B487C" w:rsidR="00E016D1" w:rsidRPr="009A486F" w:rsidRDefault="00E016D1" w:rsidP="00E016D1">
            <w:pPr>
              <w:widowControl/>
              <w:autoSpaceDE/>
              <w:autoSpaceDN/>
              <w:adjustRightInd/>
              <w:jc w:val="center"/>
              <w:rPr>
                <w:bCs/>
                <w:sz w:val="22"/>
                <w:szCs w:val="22"/>
              </w:rPr>
            </w:pPr>
            <w:ins w:id="784" w:author="ERCOT" w:date="2021-11-01T10:33:00Z">
              <w:r>
                <w:rPr>
                  <w:rFonts w:ascii="Arial" w:hAnsi="Arial" w:cs="Arial"/>
                  <w:sz w:val="20"/>
                  <w:szCs w:val="20"/>
                </w:rPr>
                <w:t>3.1</w:t>
              </w:r>
            </w:ins>
            <w:del w:id="785"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132014" w14:textId="30C8A473" w:rsidR="00E016D1" w:rsidRPr="009A486F" w:rsidRDefault="00E016D1" w:rsidP="00E016D1">
            <w:pPr>
              <w:widowControl/>
              <w:autoSpaceDE/>
              <w:autoSpaceDN/>
              <w:adjustRightInd/>
              <w:jc w:val="center"/>
              <w:rPr>
                <w:bCs/>
                <w:sz w:val="22"/>
                <w:szCs w:val="22"/>
              </w:rPr>
            </w:pPr>
            <w:ins w:id="787" w:author="ERCOT" w:date="2021-11-01T10:33:00Z">
              <w:r>
                <w:rPr>
                  <w:rFonts w:ascii="Arial" w:hAnsi="Arial" w:cs="Arial"/>
                  <w:sz w:val="20"/>
                  <w:szCs w:val="20"/>
                </w:rPr>
                <w:t>4.5</w:t>
              </w:r>
            </w:ins>
            <w:del w:id="788"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C292F4" w14:textId="1C599CBB" w:rsidR="00E016D1" w:rsidRPr="009A486F" w:rsidRDefault="00E016D1" w:rsidP="00E016D1">
            <w:pPr>
              <w:widowControl/>
              <w:autoSpaceDE/>
              <w:autoSpaceDN/>
              <w:adjustRightInd/>
              <w:jc w:val="center"/>
              <w:rPr>
                <w:bCs/>
                <w:sz w:val="22"/>
                <w:szCs w:val="22"/>
              </w:rPr>
            </w:pPr>
            <w:ins w:id="790" w:author="ERCOT" w:date="2021-11-01T10:33:00Z">
              <w:r>
                <w:rPr>
                  <w:rFonts w:ascii="Arial" w:hAnsi="Arial" w:cs="Arial"/>
                  <w:sz w:val="20"/>
                  <w:szCs w:val="20"/>
                </w:rPr>
                <w:t>3.0</w:t>
              </w:r>
            </w:ins>
            <w:del w:id="791"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9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8C85DD" w14:textId="34DE7A51" w:rsidR="00E016D1" w:rsidRPr="009A486F" w:rsidRDefault="00E016D1" w:rsidP="00E016D1">
            <w:pPr>
              <w:widowControl/>
              <w:autoSpaceDE/>
              <w:autoSpaceDN/>
              <w:adjustRightInd/>
              <w:jc w:val="center"/>
              <w:rPr>
                <w:bCs/>
                <w:sz w:val="22"/>
                <w:szCs w:val="22"/>
              </w:rPr>
            </w:pPr>
            <w:ins w:id="793" w:author="ERCOT" w:date="2021-11-01T10:33:00Z">
              <w:r>
                <w:rPr>
                  <w:rFonts w:ascii="Arial" w:hAnsi="Arial" w:cs="Arial"/>
                  <w:sz w:val="20"/>
                  <w:szCs w:val="20"/>
                </w:rPr>
                <w:t>2.0</w:t>
              </w:r>
            </w:ins>
            <w:del w:id="794" w:author="ERCOT" w:date="2021-11-01T09:58:00Z">
              <w:r w:rsidRPr="009A486F" w:rsidDel="000A1AF2">
                <w:rPr>
                  <w:sz w:val="22"/>
                  <w:szCs w:val="22"/>
                </w:rPr>
                <w:delText>2.6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9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5F8466E" w14:textId="56073ABC" w:rsidR="00E016D1" w:rsidRPr="009A486F" w:rsidRDefault="00E016D1" w:rsidP="00E016D1">
            <w:pPr>
              <w:widowControl/>
              <w:autoSpaceDE/>
              <w:autoSpaceDN/>
              <w:adjustRightInd/>
              <w:jc w:val="center"/>
              <w:rPr>
                <w:bCs/>
                <w:sz w:val="22"/>
                <w:szCs w:val="22"/>
              </w:rPr>
            </w:pPr>
            <w:ins w:id="796" w:author="ERCOT" w:date="2021-11-01T10:33:00Z">
              <w:r>
                <w:rPr>
                  <w:rFonts w:ascii="Arial" w:hAnsi="Arial" w:cs="Arial"/>
                  <w:sz w:val="20"/>
                  <w:szCs w:val="20"/>
                </w:rPr>
                <w:t>1.7</w:t>
              </w:r>
            </w:ins>
            <w:del w:id="797" w:author="ERCOT" w:date="2021-11-01T09:58:00Z">
              <w:r w:rsidRPr="009A486F" w:rsidDel="000A1AF2">
                <w:rPr>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98"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0B2A6F3" w14:textId="6E6518CF" w:rsidR="00E016D1" w:rsidRPr="009A486F" w:rsidRDefault="00E016D1" w:rsidP="00E016D1">
            <w:pPr>
              <w:widowControl/>
              <w:autoSpaceDE/>
              <w:autoSpaceDN/>
              <w:adjustRightInd/>
              <w:jc w:val="center"/>
              <w:rPr>
                <w:bCs/>
                <w:sz w:val="22"/>
                <w:szCs w:val="22"/>
              </w:rPr>
            </w:pPr>
            <w:ins w:id="799" w:author="ERCOT" w:date="2021-11-01T10:33:00Z">
              <w:r>
                <w:rPr>
                  <w:rFonts w:ascii="Arial" w:hAnsi="Arial" w:cs="Arial"/>
                  <w:sz w:val="20"/>
                  <w:szCs w:val="20"/>
                </w:rPr>
                <w:t>1.5</w:t>
              </w:r>
            </w:ins>
            <w:del w:id="800" w:author="ERCOT" w:date="2021-11-01T09:58:00Z">
              <w:r w:rsidRPr="009A486F" w:rsidDel="000A1AF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BBB2F0" w14:textId="3775A739" w:rsidR="00E016D1" w:rsidRPr="009A486F" w:rsidRDefault="00E016D1" w:rsidP="00E016D1">
            <w:pPr>
              <w:widowControl/>
              <w:autoSpaceDE/>
              <w:autoSpaceDN/>
              <w:adjustRightInd/>
              <w:jc w:val="center"/>
              <w:rPr>
                <w:bCs/>
                <w:sz w:val="22"/>
                <w:szCs w:val="22"/>
              </w:rPr>
            </w:pPr>
            <w:ins w:id="802" w:author="ERCOT" w:date="2021-11-01T10:33:00Z">
              <w:r>
                <w:rPr>
                  <w:rFonts w:ascii="Arial" w:hAnsi="Arial" w:cs="Arial"/>
                  <w:sz w:val="20"/>
                  <w:szCs w:val="20"/>
                </w:rPr>
                <w:t>0.9</w:t>
              </w:r>
            </w:ins>
            <w:del w:id="803"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4"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BCC6201" w14:textId="379D1072" w:rsidR="00E016D1" w:rsidRPr="009A486F" w:rsidRDefault="00E016D1" w:rsidP="00E016D1">
            <w:pPr>
              <w:widowControl/>
              <w:autoSpaceDE/>
              <w:autoSpaceDN/>
              <w:adjustRightInd/>
              <w:jc w:val="center"/>
              <w:rPr>
                <w:bCs/>
                <w:sz w:val="22"/>
                <w:szCs w:val="22"/>
              </w:rPr>
            </w:pPr>
            <w:ins w:id="805" w:author="ERCOT" w:date="2021-11-01T10:33:00Z">
              <w:r>
                <w:rPr>
                  <w:rFonts w:ascii="Arial" w:hAnsi="Arial" w:cs="Arial"/>
                  <w:sz w:val="20"/>
                  <w:szCs w:val="20"/>
                </w:rPr>
                <w:t>0.9</w:t>
              </w:r>
            </w:ins>
            <w:del w:id="806"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7"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AD87869" w14:textId="1F8CBDFB" w:rsidR="00E016D1" w:rsidRPr="009A486F" w:rsidRDefault="00E016D1" w:rsidP="00E016D1">
            <w:pPr>
              <w:widowControl/>
              <w:autoSpaceDE/>
              <w:autoSpaceDN/>
              <w:adjustRightInd/>
              <w:jc w:val="center"/>
              <w:rPr>
                <w:bCs/>
                <w:sz w:val="22"/>
                <w:szCs w:val="22"/>
              </w:rPr>
            </w:pPr>
            <w:ins w:id="808" w:author="ERCOT" w:date="2021-11-01T10:33:00Z">
              <w:r>
                <w:rPr>
                  <w:rFonts w:ascii="Arial" w:hAnsi="Arial" w:cs="Arial"/>
                  <w:sz w:val="20"/>
                  <w:szCs w:val="20"/>
                </w:rPr>
                <w:t>0.6</w:t>
              </w:r>
            </w:ins>
            <w:del w:id="809" w:author="ERCOT" w:date="2021-11-01T09:58:00Z">
              <w:r w:rsidRPr="009A486F" w:rsidDel="000A1AF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D9028E4" w14:textId="7561147B" w:rsidR="00E016D1" w:rsidRPr="009A486F" w:rsidRDefault="00E016D1" w:rsidP="00E016D1">
            <w:pPr>
              <w:widowControl/>
              <w:autoSpaceDE/>
              <w:autoSpaceDN/>
              <w:adjustRightInd/>
              <w:jc w:val="center"/>
              <w:rPr>
                <w:bCs/>
                <w:sz w:val="22"/>
                <w:szCs w:val="22"/>
              </w:rPr>
            </w:pPr>
            <w:ins w:id="811" w:author="ERCOT" w:date="2021-11-01T10:33:00Z">
              <w:r>
                <w:rPr>
                  <w:rFonts w:ascii="Arial" w:hAnsi="Arial" w:cs="Arial"/>
                  <w:sz w:val="20"/>
                  <w:szCs w:val="20"/>
                </w:rPr>
                <w:t>1.2</w:t>
              </w:r>
            </w:ins>
            <w:del w:id="812" w:author="ERCOT" w:date="2021-11-01T09:58:00Z">
              <w:r w:rsidRPr="009A486F" w:rsidDel="000A1AF2">
                <w:rPr>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13"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E7D7703" w14:textId="285BABC5" w:rsidR="00E016D1" w:rsidRPr="009A486F" w:rsidRDefault="00E016D1" w:rsidP="00E016D1">
            <w:pPr>
              <w:widowControl/>
              <w:autoSpaceDE/>
              <w:autoSpaceDN/>
              <w:adjustRightInd/>
              <w:jc w:val="center"/>
              <w:rPr>
                <w:bCs/>
                <w:sz w:val="22"/>
                <w:szCs w:val="22"/>
              </w:rPr>
            </w:pPr>
            <w:ins w:id="814" w:author="ERCOT" w:date="2021-11-01T10:33:00Z">
              <w:r>
                <w:rPr>
                  <w:rFonts w:ascii="Arial" w:hAnsi="Arial" w:cs="Arial"/>
                  <w:sz w:val="20"/>
                  <w:szCs w:val="20"/>
                </w:rPr>
                <w:t>0.7</w:t>
              </w:r>
            </w:ins>
            <w:del w:id="815" w:author="ERCOT" w:date="2021-11-01T09:58:00Z">
              <w:r w:rsidRPr="009A486F" w:rsidDel="000A1AF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16"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E4B932A" w14:textId="5FD96C6C" w:rsidR="00E016D1" w:rsidRPr="009A486F" w:rsidRDefault="00E016D1" w:rsidP="00E016D1">
            <w:pPr>
              <w:widowControl/>
              <w:autoSpaceDE/>
              <w:autoSpaceDN/>
              <w:adjustRightInd/>
              <w:jc w:val="center"/>
              <w:rPr>
                <w:bCs/>
                <w:sz w:val="22"/>
                <w:szCs w:val="22"/>
              </w:rPr>
            </w:pPr>
            <w:ins w:id="817" w:author="ERCOT" w:date="2021-11-01T10:33:00Z">
              <w:r>
                <w:rPr>
                  <w:rFonts w:ascii="Arial" w:hAnsi="Arial" w:cs="Arial"/>
                  <w:sz w:val="20"/>
                  <w:szCs w:val="20"/>
                </w:rPr>
                <w:t>-0.6</w:t>
              </w:r>
            </w:ins>
            <w:del w:id="818"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59B3BB" w14:textId="33214C7E" w:rsidR="00E016D1" w:rsidRPr="009A486F" w:rsidRDefault="00E016D1" w:rsidP="00E016D1">
            <w:pPr>
              <w:widowControl/>
              <w:autoSpaceDE/>
              <w:autoSpaceDN/>
              <w:adjustRightInd/>
              <w:jc w:val="center"/>
              <w:rPr>
                <w:bCs/>
                <w:sz w:val="22"/>
                <w:szCs w:val="22"/>
              </w:rPr>
            </w:pPr>
            <w:ins w:id="820" w:author="ERCOT" w:date="2021-11-01T10:33:00Z">
              <w:r>
                <w:rPr>
                  <w:rFonts w:ascii="Arial" w:hAnsi="Arial" w:cs="Arial"/>
                  <w:sz w:val="20"/>
                  <w:szCs w:val="20"/>
                </w:rPr>
                <w:t>-0.2</w:t>
              </w:r>
            </w:ins>
            <w:del w:id="821"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22"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0510857" w14:textId="1F804EC6" w:rsidR="00E016D1" w:rsidRPr="009A486F" w:rsidRDefault="00E016D1" w:rsidP="00E016D1">
            <w:pPr>
              <w:widowControl/>
              <w:autoSpaceDE/>
              <w:autoSpaceDN/>
              <w:adjustRightInd/>
              <w:jc w:val="center"/>
              <w:rPr>
                <w:bCs/>
                <w:sz w:val="22"/>
                <w:szCs w:val="22"/>
              </w:rPr>
            </w:pPr>
            <w:ins w:id="823" w:author="ERCOT" w:date="2021-11-01T10:33:00Z">
              <w:r>
                <w:rPr>
                  <w:rFonts w:ascii="Arial" w:hAnsi="Arial" w:cs="Arial"/>
                  <w:sz w:val="20"/>
                  <w:szCs w:val="20"/>
                </w:rPr>
                <w:t>-0.1</w:t>
              </w:r>
            </w:ins>
            <w:del w:id="824"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25"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FB9D1AA" w14:textId="185AC2F8" w:rsidR="00E016D1" w:rsidRPr="009A486F" w:rsidRDefault="00E016D1" w:rsidP="00E016D1">
            <w:pPr>
              <w:widowControl/>
              <w:autoSpaceDE/>
              <w:autoSpaceDN/>
              <w:adjustRightInd/>
              <w:jc w:val="center"/>
              <w:rPr>
                <w:bCs/>
                <w:sz w:val="22"/>
                <w:szCs w:val="22"/>
              </w:rPr>
            </w:pPr>
            <w:ins w:id="826" w:author="ERCOT" w:date="2021-11-01T10:33:00Z">
              <w:r>
                <w:rPr>
                  <w:rFonts w:ascii="Arial" w:hAnsi="Arial" w:cs="Arial"/>
                  <w:sz w:val="20"/>
                  <w:szCs w:val="20"/>
                </w:rPr>
                <w:t>0.2</w:t>
              </w:r>
            </w:ins>
            <w:del w:id="827"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6AD3B5A" w14:textId="6CF6710B" w:rsidR="00E016D1" w:rsidRPr="009A486F" w:rsidRDefault="00E016D1" w:rsidP="00E016D1">
            <w:pPr>
              <w:widowControl/>
              <w:autoSpaceDE/>
              <w:autoSpaceDN/>
              <w:adjustRightInd/>
              <w:jc w:val="center"/>
              <w:rPr>
                <w:bCs/>
                <w:sz w:val="22"/>
                <w:szCs w:val="22"/>
              </w:rPr>
            </w:pPr>
            <w:ins w:id="829" w:author="ERCOT" w:date="2021-11-01T10:33:00Z">
              <w:r>
                <w:rPr>
                  <w:rFonts w:ascii="Arial" w:hAnsi="Arial" w:cs="Arial"/>
                  <w:sz w:val="20"/>
                  <w:szCs w:val="20"/>
                </w:rPr>
                <w:t>0.1</w:t>
              </w:r>
            </w:ins>
            <w:del w:id="830" w:author="ERCOT" w:date="2021-11-01T09:58:00Z">
              <w:r w:rsidRPr="009A486F" w:rsidDel="000A1AF2">
                <w:rPr>
                  <w:sz w:val="22"/>
                  <w:szCs w:val="22"/>
                </w:rPr>
                <w:delText>1.5</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831"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ECAC84F" w14:textId="455BA1BD" w:rsidR="00E016D1" w:rsidRPr="009A486F" w:rsidRDefault="00E016D1" w:rsidP="00E016D1">
            <w:pPr>
              <w:widowControl/>
              <w:autoSpaceDE/>
              <w:autoSpaceDN/>
              <w:adjustRightInd/>
              <w:jc w:val="center"/>
              <w:rPr>
                <w:bCs/>
                <w:sz w:val="22"/>
                <w:szCs w:val="22"/>
              </w:rPr>
            </w:pPr>
            <w:ins w:id="832" w:author="ERCOT" w:date="2021-11-01T10:33:00Z">
              <w:r>
                <w:rPr>
                  <w:rFonts w:ascii="Arial" w:hAnsi="Arial" w:cs="Arial"/>
                  <w:sz w:val="20"/>
                  <w:szCs w:val="20"/>
                </w:rPr>
                <w:t>0.3</w:t>
              </w:r>
            </w:ins>
            <w:del w:id="833" w:author="ERCOT" w:date="2021-11-01T09:58:00Z">
              <w:r w:rsidRPr="009A486F" w:rsidDel="000A1AF2">
                <w:rPr>
                  <w:sz w:val="22"/>
                  <w:szCs w:val="22"/>
                </w:rPr>
                <w:delText>1.9</w:delText>
              </w:r>
            </w:del>
          </w:p>
        </w:tc>
      </w:tr>
      <w:tr w:rsidR="00E016D1" w:rsidRPr="00CC576E" w14:paraId="12253A02"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834"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835"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12" w:space="0" w:color="000000"/>
              <w:right w:val="single" w:sz="8" w:space="0" w:color="000000"/>
            </w:tcBorders>
            <w:vAlign w:val="center"/>
            <w:tcPrChange w:id="836" w:author="ERCOT" w:date="2021-11-01T10:33:00Z">
              <w:tcPr>
                <w:tcW w:w="260" w:type="pct"/>
                <w:gridSpan w:val="2"/>
                <w:tcBorders>
                  <w:top w:val="single" w:sz="8" w:space="0" w:color="000000"/>
                  <w:left w:val="single" w:sz="8" w:space="0" w:color="000000"/>
                  <w:bottom w:val="single" w:sz="12" w:space="0" w:color="000000"/>
                  <w:right w:val="single" w:sz="8" w:space="0" w:color="000000"/>
                </w:tcBorders>
                <w:vAlign w:val="center"/>
              </w:tcPr>
            </w:tcPrChange>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Change w:id="837"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068B6C7" w14:textId="6758BB7B" w:rsidR="00E016D1" w:rsidRPr="009A486F" w:rsidRDefault="00E016D1" w:rsidP="00E016D1">
            <w:pPr>
              <w:widowControl/>
              <w:autoSpaceDE/>
              <w:autoSpaceDN/>
              <w:adjustRightInd/>
              <w:jc w:val="center"/>
              <w:rPr>
                <w:bCs/>
                <w:sz w:val="22"/>
                <w:szCs w:val="22"/>
              </w:rPr>
            </w:pPr>
            <w:ins w:id="838" w:author="ERCOT" w:date="2021-11-01T10:33:00Z">
              <w:r>
                <w:rPr>
                  <w:rFonts w:ascii="Arial" w:hAnsi="Arial" w:cs="Arial"/>
                  <w:sz w:val="20"/>
                  <w:szCs w:val="20"/>
                </w:rPr>
                <w:t>1.1</w:t>
              </w:r>
            </w:ins>
            <w:del w:id="839"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40"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C38D333" w14:textId="521D4622" w:rsidR="00E016D1" w:rsidRPr="009A486F" w:rsidRDefault="00E016D1" w:rsidP="00E016D1">
            <w:pPr>
              <w:widowControl/>
              <w:autoSpaceDE/>
              <w:autoSpaceDN/>
              <w:adjustRightInd/>
              <w:jc w:val="center"/>
              <w:rPr>
                <w:bCs/>
                <w:sz w:val="22"/>
                <w:szCs w:val="22"/>
              </w:rPr>
            </w:pPr>
            <w:ins w:id="841" w:author="ERCOT" w:date="2021-11-01T10:33:00Z">
              <w:r>
                <w:rPr>
                  <w:rFonts w:ascii="Arial" w:hAnsi="Arial" w:cs="Arial"/>
                  <w:sz w:val="20"/>
                  <w:szCs w:val="20"/>
                </w:rPr>
                <w:t>1.5</w:t>
              </w:r>
            </w:ins>
            <w:del w:id="842" w:author="ERCOT" w:date="2021-11-01T09:58:00Z">
              <w:r w:rsidRPr="009A486F" w:rsidDel="000A1AF2">
                <w:rPr>
                  <w:sz w:val="22"/>
                  <w:szCs w:val="22"/>
                </w:rPr>
                <w:delText>2.7</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43"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1B0B1C61" w14:textId="48186822" w:rsidR="00E016D1" w:rsidRPr="009A486F" w:rsidRDefault="00E016D1" w:rsidP="00E016D1">
            <w:pPr>
              <w:widowControl/>
              <w:autoSpaceDE/>
              <w:autoSpaceDN/>
              <w:adjustRightInd/>
              <w:jc w:val="center"/>
              <w:rPr>
                <w:bCs/>
                <w:sz w:val="22"/>
                <w:szCs w:val="22"/>
              </w:rPr>
            </w:pPr>
            <w:ins w:id="844" w:author="ERCOT" w:date="2021-11-01T10:33:00Z">
              <w:r>
                <w:rPr>
                  <w:rFonts w:ascii="Arial" w:hAnsi="Arial" w:cs="Arial"/>
                  <w:sz w:val="20"/>
                  <w:szCs w:val="20"/>
                </w:rPr>
                <w:t>1.4</w:t>
              </w:r>
            </w:ins>
            <w:del w:id="845"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46"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44C6858" w14:textId="6B5FBBC3" w:rsidR="00E016D1" w:rsidRPr="009A486F" w:rsidRDefault="00E016D1" w:rsidP="00E016D1">
            <w:pPr>
              <w:widowControl/>
              <w:autoSpaceDE/>
              <w:autoSpaceDN/>
              <w:adjustRightInd/>
              <w:jc w:val="center"/>
              <w:rPr>
                <w:bCs/>
                <w:sz w:val="22"/>
                <w:szCs w:val="22"/>
              </w:rPr>
            </w:pPr>
            <w:ins w:id="847" w:author="ERCOT" w:date="2021-11-01T10:33:00Z">
              <w:r>
                <w:rPr>
                  <w:rFonts w:ascii="Arial" w:hAnsi="Arial" w:cs="Arial"/>
                  <w:sz w:val="20"/>
                  <w:szCs w:val="20"/>
                </w:rPr>
                <w:t>1.5</w:t>
              </w:r>
            </w:ins>
            <w:del w:id="848"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49"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24BA6CC" w14:textId="52B318C2" w:rsidR="00E016D1" w:rsidRPr="009A486F" w:rsidRDefault="00E016D1" w:rsidP="00E016D1">
            <w:pPr>
              <w:widowControl/>
              <w:autoSpaceDE/>
              <w:autoSpaceDN/>
              <w:adjustRightInd/>
              <w:jc w:val="center"/>
              <w:rPr>
                <w:bCs/>
                <w:sz w:val="22"/>
                <w:szCs w:val="22"/>
              </w:rPr>
            </w:pPr>
            <w:ins w:id="850" w:author="ERCOT" w:date="2021-11-01T10:33:00Z">
              <w:r>
                <w:rPr>
                  <w:rFonts w:ascii="Arial" w:hAnsi="Arial" w:cs="Arial"/>
                  <w:sz w:val="20"/>
                  <w:szCs w:val="20"/>
                </w:rPr>
                <w:t>2.3</w:t>
              </w:r>
            </w:ins>
            <w:del w:id="851"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52"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B4ACE1B" w14:textId="3BC99A20" w:rsidR="00E016D1" w:rsidRPr="009A486F" w:rsidRDefault="00E016D1" w:rsidP="00E016D1">
            <w:pPr>
              <w:widowControl/>
              <w:autoSpaceDE/>
              <w:autoSpaceDN/>
              <w:adjustRightInd/>
              <w:jc w:val="center"/>
              <w:rPr>
                <w:bCs/>
                <w:sz w:val="22"/>
                <w:szCs w:val="22"/>
              </w:rPr>
            </w:pPr>
            <w:ins w:id="853" w:author="ERCOT" w:date="2021-11-01T10:33:00Z">
              <w:r>
                <w:rPr>
                  <w:rFonts w:ascii="Arial" w:hAnsi="Arial" w:cs="Arial"/>
                  <w:sz w:val="20"/>
                  <w:szCs w:val="20"/>
                </w:rPr>
                <w:t>1.7</w:t>
              </w:r>
            </w:ins>
            <w:del w:id="854"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55"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3FD1AE29" w14:textId="402A9AB0" w:rsidR="00E016D1" w:rsidRPr="009A486F" w:rsidRDefault="00E016D1" w:rsidP="00E016D1">
            <w:pPr>
              <w:widowControl/>
              <w:autoSpaceDE/>
              <w:autoSpaceDN/>
              <w:adjustRightInd/>
              <w:jc w:val="center"/>
              <w:rPr>
                <w:bCs/>
                <w:sz w:val="22"/>
                <w:szCs w:val="22"/>
              </w:rPr>
            </w:pPr>
            <w:ins w:id="856" w:author="ERCOT" w:date="2021-11-01T10:33:00Z">
              <w:r>
                <w:rPr>
                  <w:rFonts w:ascii="Arial" w:hAnsi="Arial" w:cs="Arial"/>
                  <w:sz w:val="20"/>
                  <w:szCs w:val="20"/>
                </w:rPr>
                <w:t>1.0</w:t>
              </w:r>
            </w:ins>
            <w:del w:id="857"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58"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A133841" w14:textId="3D7D1C57" w:rsidR="00E016D1" w:rsidRPr="009A486F" w:rsidRDefault="00E016D1" w:rsidP="00E016D1">
            <w:pPr>
              <w:widowControl/>
              <w:autoSpaceDE/>
              <w:autoSpaceDN/>
              <w:adjustRightInd/>
              <w:jc w:val="center"/>
              <w:rPr>
                <w:bCs/>
                <w:sz w:val="22"/>
                <w:szCs w:val="22"/>
              </w:rPr>
            </w:pPr>
            <w:ins w:id="859" w:author="ERCOT" w:date="2021-11-01T10:33:00Z">
              <w:r>
                <w:rPr>
                  <w:rFonts w:ascii="Arial" w:hAnsi="Arial" w:cs="Arial"/>
                  <w:sz w:val="20"/>
                  <w:szCs w:val="20"/>
                </w:rPr>
                <w:t>2.8</w:t>
              </w:r>
            </w:ins>
            <w:del w:id="860"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61"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E61FBE3" w14:textId="03B51D9C" w:rsidR="00E016D1" w:rsidRPr="009A486F" w:rsidRDefault="00E016D1" w:rsidP="00E016D1">
            <w:pPr>
              <w:widowControl/>
              <w:autoSpaceDE/>
              <w:autoSpaceDN/>
              <w:adjustRightInd/>
              <w:jc w:val="center"/>
              <w:rPr>
                <w:bCs/>
                <w:sz w:val="22"/>
                <w:szCs w:val="22"/>
              </w:rPr>
            </w:pPr>
            <w:ins w:id="862" w:author="ERCOT" w:date="2021-11-01T10:33:00Z">
              <w:r>
                <w:rPr>
                  <w:rFonts w:ascii="Arial" w:hAnsi="Arial" w:cs="Arial"/>
                  <w:sz w:val="20"/>
                  <w:szCs w:val="20"/>
                </w:rPr>
                <w:t>5.3</w:t>
              </w:r>
            </w:ins>
            <w:del w:id="863"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64"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0093159" w14:textId="563DA1A4" w:rsidR="00E016D1" w:rsidRPr="009A486F" w:rsidRDefault="00E016D1" w:rsidP="00E016D1">
            <w:pPr>
              <w:widowControl/>
              <w:autoSpaceDE/>
              <w:autoSpaceDN/>
              <w:adjustRightInd/>
              <w:jc w:val="center"/>
              <w:rPr>
                <w:bCs/>
                <w:sz w:val="22"/>
                <w:szCs w:val="22"/>
              </w:rPr>
            </w:pPr>
            <w:ins w:id="865" w:author="ERCOT" w:date="2021-11-01T10:33:00Z">
              <w:r>
                <w:rPr>
                  <w:rFonts w:ascii="Arial" w:hAnsi="Arial" w:cs="Arial"/>
                  <w:sz w:val="20"/>
                  <w:szCs w:val="20"/>
                </w:rPr>
                <w:t>4.0</w:t>
              </w:r>
            </w:ins>
            <w:del w:id="866"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67"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4BB6DCCD" w14:textId="156F04B8" w:rsidR="00E016D1" w:rsidRPr="009A486F" w:rsidRDefault="00E016D1" w:rsidP="00E016D1">
            <w:pPr>
              <w:widowControl/>
              <w:autoSpaceDE/>
              <w:autoSpaceDN/>
              <w:adjustRightInd/>
              <w:jc w:val="center"/>
              <w:rPr>
                <w:bCs/>
                <w:sz w:val="22"/>
                <w:szCs w:val="22"/>
              </w:rPr>
            </w:pPr>
            <w:ins w:id="868" w:author="ERCOT" w:date="2021-11-01T10:33:00Z">
              <w:r>
                <w:rPr>
                  <w:rFonts w:ascii="Arial" w:hAnsi="Arial" w:cs="Arial"/>
                  <w:sz w:val="20"/>
                  <w:szCs w:val="20"/>
                </w:rPr>
                <w:t>0.7</w:t>
              </w:r>
            </w:ins>
            <w:del w:id="869" w:author="ERCOT" w:date="2021-11-01T09:58:00Z">
              <w:r w:rsidRPr="009A486F" w:rsidDel="000A1AF2">
                <w:rPr>
                  <w:sz w:val="22"/>
                  <w:szCs w:val="22"/>
                </w:rPr>
                <w:delText>4.0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70"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41418A86" w14:textId="5F14CF26" w:rsidR="00E016D1" w:rsidRPr="009A486F" w:rsidRDefault="00E016D1" w:rsidP="00E016D1">
            <w:pPr>
              <w:widowControl/>
              <w:autoSpaceDE/>
              <w:autoSpaceDN/>
              <w:adjustRightInd/>
              <w:jc w:val="center"/>
              <w:rPr>
                <w:bCs/>
                <w:sz w:val="22"/>
                <w:szCs w:val="22"/>
              </w:rPr>
            </w:pPr>
            <w:ins w:id="871" w:author="ERCOT" w:date="2021-11-01T10:33:00Z">
              <w:r>
                <w:rPr>
                  <w:rFonts w:ascii="Arial" w:hAnsi="Arial" w:cs="Arial"/>
                  <w:sz w:val="20"/>
                  <w:szCs w:val="20"/>
                </w:rPr>
                <w:t>0.7</w:t>
              </w:r>
            </w:ins>
            <w:del w:id="872" w:author="ERCOT" w:date="2021-11-01T09:58:00Z">
              <w:r w:rsidRPr="009A486F" w:rsidDel="000A1AF2">
                <w:rPr>
                  <w:sz w:val="22"/>
                  <w:szCs w:val="22"/>
                </w:rPr>
                <w:delText>4.9</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73" w:author="ERCOT" w:date="2021-11-01T10:33: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0A6C1FA8" w14:textId="3C5BC982" w:rsidR="00E016D1" w:rsidRPr="009A486F" w:rsidRDefault="00E016D1" w:rsidP="00E016D1">
            <w:pPr>
              <w:widowControl/>
              <w:autoSpaceDE/>
              <w:autoSpaceDN/>
              <w:adjustRightInd/>
              <w:jc w:val="center"/>
              <w:rPr>
                <w:bCs/>
                <w:sz w:val="22"/>
                <w:szCs w:val="22"/>
              </w:rPr>
            </w:pPr>
            <w:ins w:id="874" w:author="ERCOT" w:date="2021-11-01T10:33:00Z">
              <w:r>
                <w:rPr>
                  <w:rFonts w:ascii="Arial" w:hAnsi="Arial" w:cs="Arial"/>
                  <w:sz w:val="20"/>
                  <w:szCs w:val="20"/>
                </w:rPr>
                <w:t>2.4</w:t>
              </w:r>
            </w:ins>
            <w:del w:id="875"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6"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10735DD" w14:textId="284E5EDD" w:rsidR="00E016D1" w:rsidRPr="009A486F" w:rsidRDefault="00E016D1" w:rsidP="00E016D1">
            <w:pPr>
              <w:widowControl/>
              <w:autoSpaceDE/>
              <w:autoSpaceDN/>
              <w:adjustRightInd/>
              <w:jc w:val="center"/>
              <w:rPr>
                <w:bCs/>
                <w:sz w:val="22"/>
                <w:szCs w:val="22"/>
              </w:rPr>
            </w:pPr>
            <w:ins w:id="877" w:author="ERCOT" w:date="2021-11-01T10:33:00Z">
              <w:r>
                <w:rPr>
                  <w:rFonts w:ascii="Arial" w:hAnsi="Arial" w:cs="Arial"/>
                  <w:sz w:val="20"/>
                  <w:szCs w:val="20"/>
                </w:rPr>
                <w:t>1.0</w:t>
              </w:r>
            </w:ins>
            <w:del w:id="878"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9"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3CAA4437" w14:textId="619A0792" w:rsidR="00E016D1" w:rsidRPr="009A486F" w:rsidRDefault="00E016D1" w:rsidP="00E016D1">
            <w:pPr>
              <w:widowControl/>
              <w:autoSpaceDE/>
              <w:autoSpaceDN/>
              <w:adjustRightInd/>
              <w:jc w:val="center"/>
              <w:rPr>
                <w:bCs/>
                <w:sz w:val="22"/>
                <w:szCs w:val="22"/>
              </w:rPr>
            </w:pPr>
            <w:ins w:id="880" w:author="ERCOT" w:date="2021-11-01T10:33:00Z">
              <w:r>
                <w:rPr>
                  <w:rFonts w:ascii="Arial" w:hAnsi="Arial" w:cs="Arial"/>
                  <w:sz w:val="20"/>
                  <w:szCs w:val="20"/>
                </w:rPr>
                <w:t>0.9</w:t>
              </w:r>
            </w:ins>
            <w:del w:id="881"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82"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B07BF3B" w14:textId="6D214A39" w:rsidR="00E016D1" w:rsidRPr="009A486F" w:rsidRDefault="00E016D1" w:rsidP="00E016D1">
            <w:pPr>
              <w:widowControl/>
              <w:autoSpaceDE/>
              <w:autoSpaceDN/>
              <w:adjustRightInd/>
              <w:jc w:val="center"/>
              <w:rPr>
                <w:bCs/>
                <w:sz w:val="22"/>
                <w:szCs w:val="22"/>
              </w:rPr>
            </w:pPr>
            <w:ins w:id="883" w:author="ERCOT" w:date="2021-11-01T10:33:00Z">
              <w:r>
                <w:rPr>
                  <w:rFonts w:ascii="Arial" w:hAnsi="Arial" w:cs="Arial"/>
                  <w:sz w:val="20"/>
                  <w:szCs w:val="20"/>
                </w:rPr>
                <w:t>1.6</w:t>
              </w:r>
            </w:ins>
            <w:del w:id="884"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85"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3401EB1" w14:textId="312952E9" w:rsidR="00E016D1" w:rsidRPr="009A486F" w:rsidRDefault="00E016D1" w:rsidP="00E016D1">
            <w:pPr>
              <w:widowControl/>
              <w:autoSpaceDE/>
              <w:autoSpaceDN/>
              <w:adjustRightInd/>
              <w:jc w:val="center"/>
              <w:rPr>
                <w:bCs/>
                <w:sz w:val="22"/>
                <w:szCs w:val="22"/>
              </w:rPr>
            </w:pPr>
            <w:ins w:id="886" w:author="ERCOT" w:date="2021-11-01T10:33:00Z">
              <w:r>
                <w:rPr>
                  <w:rFonts w:ascii="Arial" w:hAnsi="Arial" w:cs="Arial"/>
                  <w:sz w:val="20"/>
                  <w:szCs w:val="20"/>
                </w:rPr>
                <w:t>2.8</w:t>
              </w:r>
            </w:ins>
            <w:del w:id="887" w:author="ERCOT" w:date="2021-11-01T09:58:00Z">
              <w:r w:rsidRPr="009A486F" w:rsidDel="000A1AF2">
                <w:rPr>
                  <w:sz w:val="22"/>
                  <w:szCs w:val="22"/>
                </w:rPr>
                <w:delText>5.5</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88" w:author="ERCOT" w:date="2021-11-01T10:33: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6DE62146" w14:textId="195E8532" w:rsidR="00E016D1" w:rsidRPr="009A486F" w:rsidRDefault="00E016D1" w:rsidP="00E016D1">
            <w:pPr>
              <w:widowControl/>
              <w:autoSpaceDE/>
              <w:autoSpaceDN/>
              <w:adjustRightInd/>
              <w:jc w:val="center"/>
              <w:rPr>
                <w:bCs/>
                <w:sz w:val="22"/>
                <w:szCs w:val="22"/>
              </w:rPr>
            </w:pPr>
            <w:ins w:id="889" w:author="ERCOT" w:date="2021-11-01T10:33:00Z">
              <w:r>
                <w:rPr>
                  <w:rFonts w:ascii="Arial" w:hAnsi="Arial" w:cs="Arial"/>
                  <w:sz w:val="20"/>
                  <w:szCs w:val="20"/>
                </w:rPr>
                <w:t>2.8</w:t>
              </w:r>
            </w:ins>
            <w:del w:id="890" w:author="ERCOT" w:date="2021-11-01T09:58:00Z">
              <w:r w:rsidRPr="009A486F" w:rsidDel="000A1AF2">
                <w:rPr>
                  <w:sz w:val="22"/>
                  <w:szCs w:val="22"/>
                </w:rPr>
                <w:delText>2.9</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91"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30976461" w14:textId="5A288CC1" w:rsidR="00E016D1" w:rsidRPr="009A486F" w:rsidRDefault="00E016D1" w:rsidP="00E016D1">
            <w:pPr>
              <w:widowControl/>
              <w:autoSpaceDE/>
              <w:autoSpaceDN/>
              <w:adjustRightInd/>
              <w:jc w:val="center"/>
              <w:rPr>
                <w:bCs/>
                <w:sz w:val="22"/>
                <w:szCs w:val="22"/>
              </w:rPr>
            </w:pPr>
            <w:ins w:id="892" w:author="ERCOT" w:date="2021-11-01T10:33:00Z">
              <w:r>
                <w:rPr>
                  <w:rFonts w:ascii="Arial" w:hAnsi="Arial" w:cs="Arial"/>
                  <w:sz w:val="20"/>
                  <w:szCs w:val="20"/>
                </w:rPr>
                <w:t>-0.9</w:t>
              </w:r>
            </w:ins>
            <w:del w:id="893" w:author="ERCOT" w:date="2021-11-01T09:58:00Z">
              <w:r w:rsidRPr="009A486F" w:rsidDel="000A1AF2">
                <w:rPr>
                  <w:sz w:val="22"/>
                  <w:szCs w:val="22"/>
                </w:rPr>
                <w:delText>1.3</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94"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AF2B115" w14:textId="60ACADCA" w:rsidR="00E016D1" w:rsidRPr="009A486F" w:rsidRDefault="00E016D1" w:rsidP="00E016D1">
            <w:pPr>
              <w:widowControl/>
              <w:autoSpaceDE/>
              <w:autoSpaceDN/>
              <w:adjustRightInd/>
              <w:jc w:val="center"/>
              <w:rPr>
                <w:bCs/>
                <w:sz w:val="22"/>
                <w:szCs w:val="22"/>
              </w:rPr>
            </w:pPr>
            <w:ins w:id="895" w:author="ERCOT" w:date="2021-11-01T10:33:00Z">
              <w:r>
                <w:rPr>
                  <w:rFonts w:ascii="Arial" w:hAnsi="Arial" w:cs="Arial"/>
                  <w:sz w:val="20"/>
                  <w:szCs w:val="20"/>
                </w:rPr>
                <w:t>0.1</w:t>
              </w:r>
            </w:ins>
            <w:del w:id="896"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97"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0B805649" w14:textId="5B940AE1" w:rsidR="00E016D1" w:rsidRPr="009A486F" w:rsidRDefault="00E016D1" w:rsidP="00E016D1">
            <w:pPr>
              <w:widowControl/>
              <w:autoSpaceDE/>
              <w:autoSpaceDN/>
              <w:adjustRightInd/>
              <w:jc w:val="center"/>
              <w:rPr>
                <w:bCs/>
                <w:sz w:val="22"/>
                <w:szCs w:val="22"/>
              </w:rPr>
            </w:pPr>
            <w:ins w:id="898" w:author="ERCOT" w:date="2021-11-01T10:33:00Z">
              <w:r>
                <w:rPr>
                  <w:rFonts w:ascii="Arial" w:hAnsi="Arial" w:cs="Arial"/>
                  <w:sz w:val="20"/>
                  <w:szCs w:val="20"/>
                </w:rPr>
                <w:t>0.5</w:t>
              </w:r>
            </w:ins>
            <w:del w:id="899"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0"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557AF853" w14:textId="5972342D" w:rsidR="00E016D1" w:rsidRPr="009A486F" w:rsidRDefault="00E016D1" w:rsidP="00E016D1">
            <w:pPr>
              <w:widowControl/>
              <w:autoSpaceDE/>
              <w:autoSpaceDN/>
              <w:adjustRightInd/>
              <w:jc w:val="center"/>
              <w:rPr>
                <w:bCs/>
                <w:sz w:val="22"/>
                <w:szCs w:val="22"/>
              </w:rPr>
            </w:pPr>
            <w:ins w:id="901" w:author="ERCOT" w:date="2021-11-01T10:33:00Z">
              <w:r>
                <w:rPr>
                  <w:rFonts w:ascii="Arial" w:hAnsi="Arial" w:cs="Arial"/>
                  <w:sz w:val="20"/>
                  <w:szCs w:val="20"/>
                </w:rPr>
                <w:t>0.6</w:t>
              </w:r>
            </w:ins>
            <w:del w:id="902"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3"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9955EC4" w14:textId="0D488568" w:rsidR="00E016D1" w:rsidRPr="009A486F" w:rsidRDefault="00E016D1" w:rsidP="00E016D1">
            <w:pPr>
              <w:widowControl/>
              <w:autoSpaceDE/>
              <w:autoSpaceDN/>
              <w:adjustRightInd/>
              <w:jc w:val="center"/>
              <w:rPr>
                <w:bCs/>
                <w:sz w:val="22"/>
                <w:szCs w:val="22"/>
              </w:rPr>
            </w:pPr>
            <w:ins w:id="904" w:author="ERCOT" w:date="2021-11-01T10:33:00Z">
              <w:r>
                <w:rPr>
                  <w:rFonts w:ascii="Arial" w:hAnsi="Arial" w:cs="Arial"/>
                  <w:sz w:val="20"/>
                  <w:szCs w:val="20"/>
                </w:rPr>
                <w:t>0.7</w:t>
              </w:r>
            </w:ins>
            <w:del w:id="905" w:author="ERCOT" w:date="2021-11-01T09:58:00Z">
              <w:r w:rsidRPr="009A486F" w:rsidDel="000A1AF2">
                <w:rPr>
                  <w:sz w:val="22"/>
                  <w:szCs w:val="22"/>
                </w:rPr>
                <w:delText>-0.6</w:delText>
              </w:r>
            </w:del>
          </w:p>
        </w:tc>
        <w:tc>
          <w:tcPr>
            <w:tcW w:w="190" w:type="pct"/>
            <w:tcBorders>
              <w:top w:val="single" w:sz="8" w:space="0" w:color="000000"/>
              <w:left w:val="single" w:sz="8" w:space="0" w:color="000000"/>
              <w:bottom w:val="single" w:sz="12" w:space="0" w:color="000000"/>
              <w:right w:val="single" w:sz="8" w:space="0" w:color="000000"/>
            </w:tcBorders>
            <w:vAlign w:val="bottom"/>
            <w:tcPrChange w:id="906" w:author="ERCOT" w:date="2021-11-01T10:33:00Z">
              <w:tcPr>
                <w:tcW w:w="190" w:type="pct"/>
                <w:gridSpan w:val="2"/>
                <w:tcBorders>
                  <w:top w:val="single" w:sz="8" w:space="0" w:color="000000"/>
                  <w:left w:val="single" w:sz="8" w:space="0" w:color="000000"/>
                  <w:bottom w:val="single" w:sz="12" w:space="0" w:color="000000"/>
                  <w:right w:val="single" w:sz="8" w:space="0" w:color="000000"/>
                </w:tcBorders>
                <w:vAlign w:val="center"/>
              </w:tcPr>
            </w:tcPrChange>
          </w:tcPr>
          <w:p w14:paraId="22618482" w14:textId="32329F34" w:rsidR="00E016D1" w:rsidRPr="009A486F" w:rsidRDefault="00E016D1" w:rsidP="00E016D1">
            <w:pPr>
              <w:widowControl/>
              <w:autoSpaceDE/>
              <w:autoSpaceDN/>
              <w:adjustRightInd/>
              <w:jc w:val="center"/>
              <w:rPr>
                <w:bCs/>
                <w:sz w:val="22"/>
                <w:szCs w:val="22"/>
              </w:rPr>
            </w:pPr>
            <w:ins w:id="907" w:author="ERCOT" w:date="2021-11-01T10:33:00Z">
              <w:r>
                <w:rPr>
                  <w:rFonts w:ascii="Arial" w:hAnsi="Arial" w:cs="Arial"/>
                  <w:sz w:val="20"/>
                  <w:szCs w:val="20"/>
                </w:rPr>
                <w:t>0.6</w:t>
              </w:r>
            </w:ins>
            <w:del w:id="908" w:author="ERCOT" w:date="2021-11-01T09:58:00Z">
              <w:r w:rsidRPr="009A486F" w:rsidDel="000A1AF2">
                <w:rPr>
                  <w:sz w:val="22"/>
                  <w:szCs w:val="22"/>
                </w:rPr>
                <w:delText>1.7</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909">
          <w:tblGrid>
            <w:gridCol w:w="13"/>
            <w:gridCol w:w="988"/>
            <w:gridCol w:w="13"/>
            <w:gridCol w:w="573"/>
            <w:gridCol w:w="13"/>
            <w:gridCol w:w="558"/>
            <w:gridCol w:w="13"/>
            <w:gridCol w:w="572"/>
            <w:gridCol w:w="13"/>
            <w:gridCol w:w="572"/>
            <w:gridCol w:w="13"/>
            <w:gridCol w:w="572"/>
            <w:gridCol w:w="13"/>
            <w:gridCol w:w="572"/>
            <w:gridCol w:w="13"/>
            <w:gridCol w:w="572"/>
            <w:gridCol w:w="13"/>
            <w:gridCol w:w="572"/>
            <w:gridCol w:w="13"/>
            <w:gridCol w:w="512"/>
            <w:gridCol w:w="13"/>
            <w:gridCol w:w="633"/>
            <w:gridCol w:w="13"/>
            <w:gridCol w:w="572"/>
            <w:gridCol w:w="13"/>
            <w:gridCol w:w="572"/>
            <w:gridCol w:w="13"/>
            <w:gridCol w:w="558"/>
            <w:gridCol w:w="13"/>
            <w:gridCol w:w="572"/>
            <w:gridCol w:w="13"/>
            <w:gridCol w:w="558"/>
            <w:gridCol w:w="13"/>
            <w:gridCol w:w="558"/>
            <w:gridCol w:w="13"/>
            <w:gridCol w:w="558"/>
            <w:gridCol w:w="13"/>
            <w:gridCol w:w="506"/>
            <w:gridCol w:w="13"/>
            <w:gridCol w:w="540"/>
            <w:gridCol w:w="13"/>
            <w:gridCol w:w="474"/>
            <w:gridCol w:w="13"/>
            <w:gridCol w:w="477"/>
            <w:gridCol w:w="13"/>
            <w:gridCol w:w="517"/>
            <w:gridCol w:w="13"/>
            <w:gridCol w:w="422"/>
            <w:gridCol w:w="13"/>
            <w:gridCol w:w="584"/>
            <w:gridCol w:w="13"/>
          </w:tblGrid>
        </w:tblGridChange>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1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1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1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91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8F9D4" w14:textId="5307EBE3" w:rsidR="00E016D1" w:rsidRPr="009A486F" w:rsidRDefault="00E016D1" w:rsidP="00E016D1">
            <w:pPr>
              <w:widowControl/>
              <w:autoSpaceDE/>
              <w:autoSpaceDN/>
              <w:adjustRightInd/>
              <w:jc w:val="center"/>
              <w:rPr>
                <w:b/>
                <w:bCs/>
                <w:sz w:val="22"/>
                <w:szCs w:val="22"/>
              </w:rPr>
            </w:pPr>
            <w:ins w:id="914" w:author="ERCOT" w:date="2021-11-01T10:34:00Z">
              <w:r>
                <w:rPr>
                  <w:rFonts w:ascii="Arial" w:hAnsi="Arial" w:cs="Arial"/>
                  <w:sz w:val="20"/>
                  <w:szCs w:val="20"/>
                </w:rPr>
                <w:t>0.0</w:t>
              </w:r>
            </w:ins>
            <w:del w:id="915" w:author="ERCOT" w:date="2021-11-01T09:58:00Z">
              <w:r w:rsidRPr="009A486F" w:rsidDel="000A1AF2">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1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4FE6D" w14:textId="71F13F8D" w:rsidR="00E016D1" w:rsidRPr="009A486F" w:rsidRDefault="00E016D1" w:rsidP="00E016D1">
            <w:pPr>
              <w:widowControl/>
              <w:autoSpaceDE/>
              <w:autoSpaceDN/>
              <w:adjustRightInd/>
              <w:jc w:val="center"/>
              <w:rPr>
                <w:b/>
                <w:bCs/>
                <w:sz w:val="22"/>
                <w:szCs w:val="22"/>
              </w:rPr>
            </w:pPr>
            <w:ins w:id="917" w:author="ERCOT" w:date="2021-11-01T10:34:00Z">
              <w:r>
                <w:rPr>
                  <w:rFonts w:ascii="Arial" w:hAnsi="Arial" w:cs="Arial"/>
                  <w:sz w:val="20"/>
                  <w:szCs w:val="20"/>
                </w:rPr>
                <w:t>0.2</w:t>
              </w:r>
            </w:ins>
            <w:del w:id="918"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1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A16F38" w14:textId="4F1FE721" w:rsidR="00E016D1" w:rsidRPr="009A486F" w:rsidRDefault="00E016D1" w:rsidP="00E016D1">
            <w:pPr>
              <w:widowControl/>
              <w:autoSpaceDE/>
              <w:autoSpaceDN/>
              <w:adjustRightInd/>
              <w:jc w:val="center"/>
              <w:rPr>
                <w:b/>
                <w:bCs/>
                <w:sz w:val="22"/>
                <w:szCs w:val="22"/>
              </w:rPr>
            </w:pPr>
            <w:ins w:id="920" w:author="ERCOT" w:date="2021-11-01T10:34:00Z">
              <w:r>
                <w:rPr>
                  <w:rFonts w:ascii="Arial" w:hAnsi="Arial" w:cs="Arial"/>
                  <w:sz w:val="20"/>
                  <w:szCs w:val="20"/>
                </w:rPr>
                <w:t>0.8</w:t>
              </w:r>
            </w:ins>
            <w:del w:id="921"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2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48617" w14:textId="15F2ADD7" w:rsidR="00E016D1" w:rsidRPr="009A486F" w:rsidRDefault="00E016D1" w:rsidP="00E016D1">
            <w:pPr>
              <w:widowControl/>
              <w:autoSpaceDE/>
              <w:autoSpaceDN/>
              <w:adjustRightInd/>
              <w:jc w:val="center"/>
              <w:rPr>
                <w:b/>
                <w:bCs/>
                <w:sz w:val="22"/>
                <w:szCs w:val="22"/>
              </w:rPr>
            </w:pPr>
            <w:ins w:id="923" w:author="ERCOT" w:date="2021-11-01T10:34:00Z">
              <w:r>
                <w:rPr>
                  <w:rFonts w:ascii="Arial" w:hAnsi="Arial" w:cs="Arial"/>
                  <w:sz w:val="20"/>
                  <w:szCs w:val="20"/>
                </w:rPr>
                <w:t>-0.2</w:t>
              </w:r>
            </w:ins>
            <w:del w:id="924"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2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091CE3" w14:textId="1A03C436" w:rsidR="00E016D1" w:rsidRPr="009A486F" w:rsidRDefault="00E016D1" w:rsidP="00E016D1">
            <w:pPr>
              <w:widowControl/>
              <w:autoSpaceDE/>
              <w:autoSpaceDN/>
              <w:adjustRightInd/>
              <w:jc w:val="center"/>
              <w:rPr>
                <w:b/>
                <w:bCs/>
                <w:sz w:val="22"/>
                <w:szCs w:val="22"/>
              </w:rPr>
            </w:pPr>
            <w:ins w:id="926" w:author="ERCOT" w:date="2021-11-01T10:34:00Z">
              <w:r>
                <w:rPr>
                  <w:rFonts w:ascii="Arial" w:hAnsi="Arial" w:cs="Arial"/>
                  <w:sz w:val="20"/>
                  <w:szCs w:val="20"/>
                </w:rPr>
                <w:t>0.1</w:t>
              </w:r>
            </w:ins>
            <w:del w:id="927"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2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A6061C" w14:textId="1D8AFA73" w:rsidR="00E016D1" w:rsidRPr="009A486F" w:rsidRDefault="00E016D1" w:rsidP="00E016D1">
            <w:pPr>
              <w:widowControl/>
              <w:autoSpaceDE/>
              <w:autoSpaceDN/>
              <w:adjustRightInd/>
              <w:jc w:val="center"/>
              <w:rPr>
                <w:b/>
                <w:bCs/>
                <w:sz w:val="22"/>
                <w:szCs w:val="22"/>
              </w:rPr>
            </w:pPr>
            <w:ins w:id="929" w:author="ERCOT" w:date="2021-11-01T10:34:00Z">
              <w:r>
                <w:rPr>
                  <w:rFonts w:ascii="Arial" w:hAnsi="Arial" w:cs="Arial"/>
                  <w:sz w:val="20"/>
                  <w:szCs w:val="20"/>
                </w:rPr>
                <w:t>-0.1</w:t>
              </w:r>
            </w:ins>
            <w:del w:id="930"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3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452B40" w14:textId="77B6D568" w:rsidR="00E016D1" w:rsidRPr="009A486F" w:rsidRDefault="00E016D1" w:rsidP="00E016D1">
            <w:pPr>
              <w:widowControl/>
              <w:autoSpaceDE/>
              <w:autoSpaceDN/>
              <w:adjustRightInd/>
              <w:jc w:val="center"/>
              <w:rPr>
                <w:b/>
                <w:bCs/>
                <w:sz w:val="22"/>
                <w:szCs w:val="22"/>
              </w:rPr>
            </w:pPr>
            <w:ins w:id="932" w:author="ERCOT" w:date="2021-11-01T10:34:00Z">
              <w:r>
                <w:rPr>
                  <w:rFonts w:ascii="Arial" w:hAnsi="Arial" w:cs="Arial"/>
                  <w:sz w:val="20"/>
                  <w:szCs w:val="20"/>
                </w:rPr>
                <w:t>0.3</w:t>
              </w:r>
            </w:ins>
            <w:del w:id="933"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3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99103D" w14:textId="3C25E97F" w:rsidR="00E016D1" w:rsidRPr="009A486F" w:rsidRDefault="00E016D1" w:rsidP="00E016D1">
            <w:pPr>
              <w:widowControl/>
              <w:autoSpaceDE/>
              <w:autoSpaceDN/>
              <w:adjustRightInd/>
              <w:jc w:val="center"/>
              <w:rPr>
                <w:b/>
                <w:bCs/>
                <w:sz w:val="22"/>
                <w:szCs w:val="22"/>
              </w:rPr>
            </w:pPr>
            <w:ins w:id="935" w:author="ERCOT" w:date="2021-11-01T10:34:00Z">
              <w:r>
                <w:rPr>
                  <w:rFonts w:ascii="Arial" w:hAnsi="Arial" w:cs="Arial"/>
                  <w:sz w:val="20"/>
                  <w:szCs w:val="20"/>
                </w:rPr>
                <w:t>1.4</w:t>
              </w:r>
            </w:ins>
            <w:del w:id="936" w:author="ERCOT" w:date="2021-11-01T09:58:00Z">
              <w:r w:rsidRPr="009A486F" w:rsidDel="000A1AF2">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93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0D3C5" w14:textId="157B8A93" w:rsidR="00E016D1" w:rsidRPr="009A486F" w:rsidRDefault="00E016D1" w:rsidP="00E016D1">
            <w:pPr>
              <w:widowControl/>
              <w:autoSpaceDE/>
              <w:autoSpaceDN/>
              <w:adjustRightInd/>
              <w:jc w:val="center"/>
              <w:rPr>
                <w:b/>
                <w:bCs/>
                <w:sz w:val="22"/>
                <w:szCs w:val="22"/>
              </w:rPr>
            </w:pPr>
            <w:ins w:id="938" w:author="ERCOT" w:date="2021-11-01T10:34:00Z">
              <w:r>
                <w:rPr>
                  <w:rFonts w:ascii="Arial" w:hAnsi="Arial" w:cs="Arial"/>
                  <w:sz w:val="20"/>
                  <w:szCs w:val="20"/>
                </w:rPr>
                <w:t>-1.8</w:t>
              </w:r>
            </w:ins>
            <w:del w:id="939" w:author="ERCOT" w:date="2021-11-01T09:58:00Z">
              <w:r w:rsidRPr="009A486F" w:rsidDel="000A1AF2">
                <w:rPr>
                  <w:sz w:val="22"/>
                  <w:szCs w:val="22"/>
                </w:rPr>
                <w:delText>-4.1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94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C98FDB7" w14:textId="3F7FF049" w:rsidR="00E016D1" w:rsidRPr="009A486F" w:rsidRDefault="00E016D1" w:rsidP="00E016D1">
            <w:pPr>
              <w:widowControl/>
              <w:autoSpaceDE/>
              <w:autoSpaceDN/>
              <w:adjustRightInd/>
              <w:jc w:val="center"/>
              <w:rPr>
                <w:b/>
                <w:bCs/>
                <w:sz w:val="22"/>
                <w:szCs w:val="22"/>
              </w:rPr>
            </w:pPr>
            <w:ins w:id="941" w:author="ERCOT" w:date="2021-11-01T10:34:00Z">
              <w:r>
                <w:rPr>
                  <w:rFonts w:ascii="Arial" w:hAnsi="Arial" w:cs="Arial"/>
                  <w:sz w:val="20"/>
                  <w:szCs w:val="20"/>
                </w:rPr>
                <w:t>-0.2</w:t>
              </w:r>
            </w:ins>
            <w:del w:id="942"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4A2475" w14:textId="2A31F3EB" w:rsidR="00E016D1" w:rsidRPr="009A486F" w:rsidRDefault="00E016D1" w:rsidP="00E016D1">
            <w:pPr>
              <w:widowControl/>
              <w:autoSpaceDE/>
              <w:autoSpaceDN/>
              <w:adjustRightInd/>
              <w:jc w:val="center"/>
              <w:rPr>
                <w:b/>
                <w:bCs/>
                <w:sz w:val="22"/>
                <w:szCs w:val="22"/>
              </w:rPr>
            </w:pPr>
            <w:ins w:id="944" w:author="ERCOT" w:date="2021-11-01T10:34:00Z">
              <w:r>
                <w:rPr>
                  <w:rFonts w:ascii="Arial" w:hAnsi="Arial" w:cs="Arial"/>
                  <w:sz w:val="20"/>
                  <w:szCs w:val="20"/>
                </w:rPr>
                <w:t>4.3</w:t>
              </w:r>
            </w:ins>
            <w:del w:id="945" w:author="ERCOT" w:date="2021-11-01T09:58:00Z">
              <w:r w:rsidRPr="009A486F" w:rsidDel="000A1AF2">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656136" w14:textId="59673837" w:rsidR="00E016D1" w:rsidRPr="009A486F" w:rsidRDefault="00E016D1" w:rsidP="00E016D1">
            <w:pPr>
              <w:widowControl/>
              <w:autoSpaceDE/>
              <w:autoSpaceDN/>
              <w:adjustRightInd/>
              <w:jc w:val="center"/>
              <w:rPr>
                <w:b/>
                <w:bCs/>
                <w:sz w:val="22"/>
                <w:szCs w:val="22"/>
              </w:rPr>
            </w:pPr>
            <w:ins w:id="947" w:author="ERCOT" w:date="2021-11-01T10:34:00Z">
              <w:r>
                <w:rPr>
                  <w:rFonts w:ascii="Arial" w:hAnsi="Arial" w:cs="Arial"/>
                  <w:sz w:val="20"/>
                  <w:szCs w:val="20"/>
                </w:rPr>
                <w:t>1.9</w:t>
              </w:r>
            </w:ins>
            <w:del w:id="948"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4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4F441D" w14:textId="67E47882" w:rsidR="00E016D1" w:rsidRPr="009A486F" w:rsidRDefault="00E016D1" w:rsidP="00E016D1">
            <w:pPr>
              <w:widowControl/>
              <w:autoSpaceDE/>
              <w:autoSpaceDN/>
              <w:adjustRightInd/>
              <w:jc w:val="center"/>
              <w:rPr>
                <w:b/>
                <w:bCs/>
                <w:sz w:val="22"/>
                <w:szCs w:val="22"/>
              </w:rPr>
            </w:pPr>
            <w:ins w:id="950" w:author="ERCOT" w:date="2021-11-01T10:34:00Z">
              <w:r>
                <w:rPr>
                  <w:rFonts w:ascii="Arial" w:hAnsi="Arial" w:cs="Arial"/>
                  <w:sz w:val="20"/>
                  <w:szCs w:val="20"/>
                </w:rPr>
                <w:t>0.9</w:t>
              </w:r>
            </w:ins>
            <w:del w:id="951"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4CACC" w14:textId="42F00DF6" w:rsidR="00E016D1" w:rsidRPr="009A486F" w:rsidRDefault="00E016D1" w:rsidP="00E016D1">
            <w:pPr>
              <w:widowControl/>
              <w:autoSpaceDE/>
              <w:autoSpaceDN/>
              <w:adjustRightInd/>
              <w:jc w:val="center"/>
              <w:rPr>
                <w:b/>
                <w:bCs/>
                <w:sz w:val="22"/>
                <w:szCs w:val="22"/>
              </w:rPr>
            </w:pPr>
            <w:ins w:id="953" w:author="ERCOT" w:date="2021-11-01T10:34:00Z">
              <w:r>
                <w:rPr>
                  <w:rFonts w:ascii="Arial" w:hAnsi="Arial" w:cs="Arial"/>
                  <w:sz w:val="20"/>
                  <w:szCs w:val="20"/>
                </w:rPr>
                <w:t>1.3</w:t>
              </w:r>
            </w:ins>
            <w:del w:id="954"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5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4F224" w14:textId="0E545E14" w:rsidR="00E016D1" w:rsidRPr="009A486F" w:rsidRDefault="00E016D1" w:rsidP="00E016D1">
            <w:pPr>
              <w:widowControl/>
              <w:autoSpaceDE/>
              <w:autoSpaceDN/>
              <w:adjustRightInd/>
              <w:jc w:val="center"/>
              <w:rPr>
                <w:b/>
                <w:bCs/>
                <w:sz w:val="22"/>
                <w:szCs w:val="22"/>
              </w:rPr>
            </w:pPr>
            <w:ins w:id="956" w:author="ERCOT" w:date="2021-11-01T10:34:00Z">
              <w:r>
                <w:rPr>
                  <w:rFonts w:ascii="Arial" w:hAnsi="Arial" w:cs="Arial"/>
                  <w:sz w:val="20"/>
                  <w:szCs w:val="20"/>
                </w:rPr>
                <w:t>2.4</w:t>
              </w:r>
            </w:ins>
            <w:del w:id="957"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5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A16A2" w14:textId="55A9D239" w:rsidR="00E016D1" w:rsidRPr="009A486F" w:rsidRDefault="00E016D1" w:rsidP="00E016D1">
            <w:pPr>
              <w:widowControl/>
              <w:autoSpaceDE/>
              <w:autoSpaceDN/>
              <w:adjustRightInd/>
              <w:jc w:val="center"/>
              <w:rPr>
                <w:b/>
                <w:bCs/>
                <w:sz w:val="22"/>
                <w:szCs w:val="22"/>
              </w:rPr>
            </w:pPr>
            <w:ins w:id="959" w:author="ERCOT" w:date="2021-11-01T10:34:00Z">
              <w:r>
                <w:rPr>
                  <w:rFonts w:ascii="Arial" w:hAnsi="Arial" w:cs="Arial"/>
                  <w:sz w:val="20"/>
                  <w:szCs w:val="20"/>
                </w:rPr>
                <w:t>1.4</w:t>
              </w:r>
            </w:ins>
            <w:del w:id="960" w:author="ERCOT" w:date="2021-11-01T09:58:00Z">
              <w:r w:rsidRPr="009A486F" w:rsidDel="000A1AF2">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6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4633099" w14:textId="6EF2ADF2" w:rsidR="00E016D1" w:rsidRPr="009A486F" w:rsidRDefault="00E016D1" w:rsidP="00E016D1">
            <w:pPr>
              <w:widowControl/>
              <w:autoSpaceDE/>
              <w:autoSpaceDN/>
              <w:adjustRightInd/>
              <w:jc w:val="center"/>
              <w:rPr>
                <w:b/>
                <w:bCs/>
                <w:sz w:val="22"/>
                <w:szCs w:val="22"/>
              </w:rPr>
            </w:pPr>
            <w:ins w:id="962" w:author="ERCOT" w:date="2021-11-01T10:34:00Z">
              <w:r>
                <w:rPr>
                  <w:rFonts w:ascii="Arial" w:hAnsi="Arial" w:cs="Arial"/>
                  <w:sz w:val="20"/>
                  <w:szCs w:val="20"/>
                </w:rPr>
                <w:t>0.7</w:t>
              </w:r>
            </w:ins>
            <w:del w:id="963" w:author="ERCOT" w:date="2021-11-01T09:58:00Z">
              <w:r w:rsidRPr="009A486F" w:rsidDel="000A1AF2">
                <w:rPr>
                  <w:sz w:val="22"/>
                  <w:szCs w:val="22"/>
                </w:rPr>
                <w:delText>0.8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96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C4C3F10" w14:textId="6F080390" w:rsidR="00E016D1" w:rsidRPr="009A486F" w:rsidRDefault="00E016D1" w:rsidP="00E016D1">
            <w:pPr>
              <w:widowControl/>
              <w:autoSpaceDE/>
              <w:autoSpaceDN/>
              <w:adjustRightInd/>
              <w:jc w:val="center"/>
              <w:rPr>
                <w:b/>
                <w:bCs/>
                <w:sz w:val="22"/>
                <w:szCs w:val="22"/>
              </w:rPr>
            </w:pPr>
            <w:ins w:id="965" w:author="ERCOT" w:date="2021-11-01T10:34:00Z">
              <w:r>
                <w:rPr>
                  <w:rFonts w:ascii="Arial" w:hAnsi="Arial" w:cs="Arial"/>
                  <w:sz w:val="20"/>
                  <w:szCs w:val="20"/>
                </w:rPr>
                <w:t>0.7</w:t>
              </w:r>
            </w:ins>
            <w:del w:id="966" w:author="ERCOT" w:date="2021-11-01T09:58:00Z">
              <w:r w:rsidRPr="009A486F" w:rsidDel="000A1AF2">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96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1C2EB6" w14:textId="217DA5D3" w:rsidR="00E016D1" w:rsidRPr="009A486F" w:rsidRDefault="00E016D1" w:rsidP="00E016D1">
            <w:pPr>
              <w:widowControl/>
              <w:autoSpaceDE/>
              <w:autoSpaceDN/>
              <w:adjustRightInd/>
              <w:jc w:val="center"/>
              <w:rPr>
                <w:b/>
                <w:bCs/>
                <w:sz w:val="22"/>
                <w:szCs w:val="22"/>
              </w:rPr>
            </w:pPr>
            <w:ins w:id="968" w:author="ERCOT" w:date="2021-11-01T10:34:00Z">
              <w:r>
                <w:rPr>
                  <w:rFonts w:ascii="Arial" w:hAnsi="Arial" w:cs="Arial"/>
                  <w:sz w:val="20"/>
                  <w:szCs w:val="20"/>
                </w:rPr>
                <w:t>4.1</w:t>
              </w:r>
            </w:ins>
            <w:del w:id="969" w:author="ERCOT" w:date="2021-11-01T09:58:00Z">
              <w:r w:rsidRPr="009A486F" w:rsidDel="000A1AF2">
                <w:rPr>
                  <w:sz w:val="22"/>
                  <w:szCs w:val="22"/>
                </w:rPr>
                <w:delText>6.3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97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838FD84" w14:textId="6C4F4287" w:rsidR="00E016D1" w:rsidRPr="009A486F" w:rsidRDefault="00E016D1" w:rsidP="00E016D1">
            <w:pPr>
              <w:widowControl/>
              <w:autoSpaceDE/>
              <w:autoSpaceDN/>
              <w:adjustRightInd/>
              <w:jc w:val="center"/>
              <w:rPr>
                <w:b/>
                <w:bCs/>
                <w:sz w:val="22"/>
                <w:szCs w:val="22"/>
              </w:rPr>
            </w:pPr>
            <w:ins w:id="971" w:author="ERCOT" w:date="2021-11-01T10:34:00Z">
              <w:r>
                <w:rPr>
                  <w:rFonts w:ascii="Arial" w:hAnsi="Arial" w:cs="Arial"/>
                  <w:sz w:val="20"/>
                  <w:szCs w:val="20"/>
                </w:rPr>
                <w:t>4.0</w:t>
              </w:r>
            </w:ins>
            <w:del w:id="972" w:author="ERCOT" w:date="2021-11-01T09:58:00Z">
              <w:r w:rsidRPr="009A486F" w:rsidDel="000A1AF2">
                <w:rPr>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97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2A578" w14:textId="37B81BB2" w:rsidR="00E016D1" w:rsidRPr="009A486F" w:rsidRDefault="00E016D1" w:rsidP="00E016D1">
            <w:pPr>
              <w:widowControl/>
              <w:autoSpaceDE/>
              <w:autoSpaceDN/>
              <w:adjustRightInd/>
              <w:jc w:val="center"/>
              <w:rPr>
                <w:b/>
                <w:bCs/>
                <w:sz w:val="22"/>
                <w:szCs w:val="22"/>
              </w:rPr>
            </w:pPr>
            <w:ins w:id="974" w:author="ERCOT" w:date="2021-11-01T10:34:00Z">
              <w:r>
                <w:rPr>
                  <w:rFonts w:ascii="Arial" w:hAnsi="Arial" w:cs="Arial"/>
                  <w:sz w:val="20"/>
                  <w:szCs w:val="20"/>
                </w:rPr>
                <w:t>3.5</w:t>
              </w:r>
            </w:ins>
            <w:del w:id="975" w:author="ERCOT" w:date="2021-11-01T09:58:00Z">
              <w:r w:rsidRPr="009A486F" w:rsidDel="000A1AF2">
                <w:rPr>
                  <w:sz w:val="22"/>
                  <w:szCs w:val="22"/>
                </w:rPr>
                <w:delText>2.2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97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72B175" w14:textId="2D0B4FCF" w:rsidR="00E016D1" w:rsidRPr="009A486F" w:rsidRDefault="00E016D1" w:rsidP="00E016D1">
            <w:pPr>
              <w:widowControl/>
              <w:autoSpaceDE/>
              <w:autoSpaceDN/>
              <w:adjustRightInd/>
              <w:jc w:val="center"/>
              <w:rPr>
                <w:b/>
                <w:bCs/>
                <w:sz w:val="22"/>
                <w:szCs w:val="22"/>
              </w:rPr>
            </w:pPr>
            <w:ins w:id="977" w:author="ERCOT" w:date="2021-11-01T10:34:00Z">
              <w:r>
                <w:rPr>
                  <w:rFonts w:ascii="Arial" w:hAnsi="Arial" w:cs="Arial"/>
                  <w:sz w:val="20"/>
                  <w:szCs w:val="20"/>
                </w:rPr>
                <w:t>2.5</w:t>
              </w:r>
            </w:ins>
            <w:del w:id="978" w:author="ERCOT" w:date="2021-11-01T09:58:00Z">
              <w:r w:rsidRPr="009A486F" w:rsidDel="000A1AF2">
                <w:rPr>
                  <w:sz w:val="22"/>
                  <w:szCs w:val="22"/>
                </w:rPr>
                <w:delText>1.5</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97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70E8636" w14:textId="2601915E" w:rsidR="00E016D1" w:rsidRPr="009A486F" w:rsidRDefault="00E016D1" w:rsidP="00E016D1">
            <w:pPr>
              <w:widowControl/>
              <w:autoSpaceDE/>
              <w:autoSpaceDN/>
              <w:adjustRightInd/>
              <w:jc w:val="center"/>
              <w:rPr>
                <w:b/>
                <w:bCs/>
                <w:sz w:val="22"/>
                <w:szCs w:val="22"/>
              </w:rPr>
            </w:pPr>
            <w:ins w:id="980" w:author="ERCOT" w:date="2021-11-01T10:34:00Z">
              <w:r>
                <w:rPr>
                  <w:rFonts w:ascii="Arial" w:hAnsi="Arial" w:cs="Arial"/>
                  <w:sz w:val="20"/>
                  <w:szCs w:val="20"/>
                </w:rPr>
                <w:t>1.3</w:t>
              </w:r>
            </w:ins>
            <w:del w:id="981" w:author="ERCOT" w:date="2021-11-01T09:58:00Z">
              <w:r w:rsidRPr="009A486F" w:rsidDel="000A1AF2">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98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33F7BA3" w14:textId="25327C78" w:rsidR="00E016D1" w:rsidRPr="009A486F" w:rsidRDefault="00E016D1" w:rsidP="00E016D1">
            <w:pPr>
              <w:widowControl/>
              <w:autoSpaceDE/>
              <w:autoSpaceDN/>
              <w:adjustRightInd/>
              <w:jc w:val="center"/>
              <w:rPr>
                <w:b/>
                <w:bCs/>
                <w:sz w:val="22"/>
                <w:szCs w:val="22"/>
              </w:rPr>
            </w:pPr>
            <w:ins w:id="983" w:author="ERCOT" w:date="2021-11-01T10:34:00Z">
              <w:r>
                <w:rPr>
                  <w:rFonts w:ascii="Arial" w:hAnsi="Arial" w:cs="Arial"/>
                  <w:sz w:val="20"/>
                  <w:szCs w:val="20"/>
                </w:rPr>
                <w:t>0.9</w:t>
              </w:r>
            </w:ins>
            <w:del w:id="984" w:author="ERCOT" w:date="2021-11-01T09:58:00Z">
              <w:r w:rsidRPr="009A486F" w:rsidDel="000A1AF2">
                <w:rPr>
                  <w:sz w:val="22"/>
                  <w:szCs w:val="22"/>
                </w:rPr>
                <w:delText>2.7</w:delText>
              </w:r>
            </w:del>
          </w:p>
        </w:tc>
      </w:tr>
      <w:tr w:rsidR="00E016D1" w:rsidRPr="00CC576E" w14:paraId="363AC7D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8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8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87"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98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FFFF7" w14:textId="1CDDDFB6" w:rsidR="00E016D1" w:rsidRPr="009A486F" w:rsidRDefault="00E016D1" w:rsidP="00E016D1">
            <w:pPr>
              <w:widowControl/>
              <w:autoSpaceDE/>
              <w:autoSpaceDN/>
              <w:adjustRightInd/>
              <w:jc w:val="center"/>
              <w:rPr>
                <w:b/>
                <w:bCs/>
                <w:sz w:val="22"/>
                <w:szCs w:val="22"/>
              </w:rPr>
            </w:pPr>
            <w:ins w:id="989" w:author="ERCOT" w:date="2021-11-01T10:34:00Z">
              <w:r>
                <w:rPr>
                  <w:rFonts w:ascii="Arial" w:hAnsi="Arial" w:cs="Arial"/>
                  <w:sz w:val="20"/>
                  <w:szCs w:val="20"/>
                </w:rPr>
                <w:t>2.8</w:t>
              </w:r>
            </w:ins>
            <w:del w:id="990" w:author="ERCOT" w:date="2021-11-01T09:58:00Z">
              <w:r w:rsidRPr="009A486F" w:rsidDel="000A1AF2">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9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3B6DD7" w14:textId="06DC13F9" w:rsidR="00E016D1" w:rsidRPr="009A486F" w:rsidRDefault="00E016D1" w:rsidP="00E016D1">
            <w:pPr>
              <w:widowControl/>
              <w:autoSpaceDE/>
              <w:autoSpaceDN/>
              <w:adjustRightInd/>
              <w:jc w:val="center"/>
              <w:rPr>
                <w:b/>
                <w:bCs/>
                <w:sz w:val="22"/>
                <w:szCs w:val="22"/>
              </w:rPr>
            </w:pPr>
            <w:ins w:id="992" w:author="ERCOT" w:date="2021-11-01T10:34:00Z">
              <w:r>
                <w:rPr>
                  <w:rFonts w:ascii="Arial" w:hAnsi="Arial" w:cs="Arial"/>
                  <w:sz w:val="20"/>
                  <w:szCs w:val="20"/>
                </w:rPr>
                <w:t>1.4</w:t>
              </w:r>
            </w:ins>
            <w:del w:id="993"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9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F1930B" w14:textId="43F6FC8A" w:rsidR="00E016D1" w:rsidRPr="009A486F" w:rsidRDefault="00E016D1" w:rsidP="00E016D1">
            <w:pPr>
              <w:widowControl/>
              <w:autoSpaceDE/>
              <w:autoSpaceDN/>
              <w:adjustRightInd/>
              <w:jc w:val="center"/>
              <w:rPr>
                <w:b/>
                <w:bCs/>
                <w:sz w:val="22"/>
                <w:szCs w:val="22"/>
              </w:rPr>
            </w:pPr>
            <w:ins w:id="995" w:author="ERCOT" w:date="2021-11-01T10:34:00Z">
              <w:r>
                <w:rPr>
                  <w:rFonts w:ascii="Arial" w:hAnsi="Arial" w:cs="Arial"/>
                  <w:sz w:val="20"/>
                  <w:szCs w:val="20"/>
                </w:rPr>
                <w:t>1.1</w:t>
              </w:r>
            </w:ins>
            <w:del w:id="996" w:author="ERCOT" w:date="2021-11-01T09:58:00Z">
              <w:r w:rsidRPr="009A486F" w:rsidDel="000A1AF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9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2E0D7" w14:textId="7543261A" w:rsidR="00E016D1" w:rsidRPr="009A486F" w:rsidRDefault="00E016D1" w:rsidP="00E016D1">
            <w:pPr>
              <w:widowControl/>
              <w:autoSpaceDE/>
              <w:autoSpaceDN/>
              <w:adjustRightInd/>
              <w:jc w:val="center"/>
              <w:rPr>
                <w:b/>
                <w:bCs/>
                <w:sz w:val="22"/>
                <w:szCs w:val="22"/>
              </w:rPr>
            </w:pPr>
            <w:ins w:id="998" w:author="ERCOT" w:date="2021-11-01T10:34:00Z">
              <w:r>
                <w:rPr>
                  <w:rFonts w:ascii="Arial" w:hAnsi="Arial" w:cs="Arial"/>
                  <w:sz w:val="20"/>
                  <w:szCs w:val="20"/>
                </w:rPr>
                <w:t>0.7</w:t>
              </w:r>
            </w:ins>
            <w:del w:id="999"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0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987BC3" w14:textId="2C19A9D5" w:rsidR="00E016D1" w:rsidRPr="009A486F" w:rsidRDefault="00E016D1" w:rsidP="00E016D1">
            <w:pPr>
              <w:widowControl/>
              <w:autoSpaceDE/>
              <w:autoSpaceDN/>
              <w:adjustRightInd/>
              <w:jc w:val="center"/>
              <w:rPr>
                <w:b/>
                <w:bCs/>
                <w:sz w:val="22"/>
                <w:szCs w:val="22"/>
              </w:rPr>
            </w:pPr>
            <w:ins w:id="1001" w:author="ERCOT" w:date="2021-11-01T10:34:00Z">
              <w:r>
                <w:rPr>
                  <w:rFonts w:ascii="Arial" w:hAnsi="Arial" w:cs="Arial"/>
                  <w:sz w:val="20"/>
                  <w:szCs w:val="20"/>
                </w:rPr>
                <w:t>0.5</w:t>
              </w:r>
            </w:ins>
            <w:del w:id="1002"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0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D0B1A5" w14:textId="6F9529EA" w:rsidR="00E016D1" w:rsidRPr="009A486F" w:rsidRDefault="00E016D1" w:rsidP="00E016D1">
            <w:pPr>
              <w:widowControl/>
              <w:autoSpaceDE/>
              <w:autoSpaceDN/>
              <w:adjustRightInd/>
              <w:jc w:val="center"/>
              <w:rPr>
                <w:b/>
                <w:bCs/>
                <w:sz w:val="22"/>
                <w:szCs w:val="22"/>
              </w:rPr>
            </w:pPr>
            <w:ins w:id="1004" w:author="ERCOT" w:date="2021-11-01T10:34:00Z">
              <w:r>
                <w:rPr>
                  <w:rFonts w:ascii="Arial" w:hAnsi="Arial" w:cs="Arial"/>
                  <w:sz w:val="20"/>
                  <w:szCs w:val="20"/>
                </w:rPr>
                <w:t>0.3</w:t>
              </w:r>
            </w:ins>
            <w:del w:id="1005"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0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BDD8F" w14:textId="4875F888" w:rsidR="00E016D1" w:rsidRPr="009A486F" w:rsidRDefault="00E016D1" w:rsidP="00E016D1">
            <w:pPr>
              <w:widowControl/>
              <w:autoSpaceDE/>
              <w:autoSpaceDN/>
              <w:adjustRightInd/>
              <w:jc w:val="center"/>
              <w:rPr>
                <w:b/>
                <w:bCs/>
                <w:sz w:val="22"/>
                <w:szCs w:val="22"/>
              </w:rPr>
            </w:pPr>
            <w:ins w:id="1007" w:author="ERCOT" w:date="2021-11-01T10:34:00Z">
              <w:r>
                <w:rPr>
                  <w:rFonts w:ascii="Arial" w:hAnsi="Arial" w:cs="Arial"/>
                  <w:sz w:val="20"/>
                  <w:szCs w:val="20"/>
                </w:rPr>
                <w:t>0.2</w:t>
              </w:r>
            </w:ins>
            <w:del w:id="1008"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0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AF8FE4" w14:textId="70CC636D" w:rsidR="00E016D1" w:rsidRPr="009A486F" w:rsidRDefault="00E016D1" w:rsidP="00E016D1">
            <w:pPr>
              <w:widowControl/>
              <w:autoSpaceDE/>
              <w:autoSpaceDN/>
              <w:adjustRightInd/>
              <w:jc w:val="center"/>
              <w:rPr>
                <w:b/>
                <w:bCs/>
                <w:sz w:val="22"/>
                <w:szCs w:val="22"/>
              </w:rPr>
            </w:pPr>
            <w:ins w:id="1010" w:author="ERCOT" w:date="2021-11-01T10:34:00Z">
              <w:r>
                <w:rPr>
                  <w:rFonts w:ascii="Arial" w:hAnsi="Arial" w:cs="Arial"/>
                  <w:sz w:val="20"/>
                  <w:szCs w:val="20"/>
                </w:rPr>
                <w:t>0.2</w:t>
              </w:r>
            </w:ins>
            <w:del w:id="1011" w:author="ERCOT" w:date="2021-11-01T09:58:00Z">
              <w:r w:rsidRPr="009A486F" w:rsidDel="000A1AF2">
                <w:rPr>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012"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FE89A" w14:textId="6C0F4D9F" w:rsidR="00E016D1" w:rsidRPr="009A486F" w:rsidRDefault="00E016D1" w:rsidP="00E016D1">
            <w:pPr>
              <w:widowControl/>
              <w:autoSpaceDE/>
              <w:autoSpaceDN/>
              <w:adjustRightInd/>
              <w:jc w:val="center"/>
              <w:rPr>
                <w:b/>
                <w:bCs/>
                <w:sz w:val="22"/>
                <w:szCs w:val="22"/>
              </w:rPr>
            </w:pPr>
            <w:ins w:id="1013" w:author="ERCOT" w:date="2021-11-01T10:34:00Z">
              <w:r>
                <w:rPr>
                  <w:rFonts w:ascii="Arial" w:hAnsi="Arial" w:cs="Arial"/>
                  <w:sz w:val="20"/>
                  <w:szCs w:val="20"/>
                </w:rPr>
                <w:t>-1.3</w:t>
              </w:r>
            </w:ins>
            <w:del w:id="1014" w:author="ERCOT" w:date="2021-11-01T09:58:00Z">
              <w:r w:rsidRPr="009A486F" w:rsidDel="000A1AF2">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015"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B66CA" w14:textId="2221C4E0" w:rsidR="00E016D1" w:rsidRPr="009A486F" w:rsidRDefault="00E016D1" w:rsidP="00E016D1">
            <w:pPr>
              <w:widowControl/>
              <w:autoSpaceDE/>
              <w:autoSpaceDN/>
              <w:adjustRightInd/>
              <w:jc w:val="center"/>
              <w:rPr>
                <w:b/>
                <w:bCs/>
                <w:sz w:val="22"/>
                <w:szCs w:val="22"/>
              </w:rPr>
            </w:pPr>
            <w:ins w:id="1016" w:author="ERCOT" w:date="2021-11-01T10:34:00Z">
              <w:r>
                <w:rPr>
                  <w:rFonts w:ascii="Arial" w:hAnsi="Arial" w:cs="Arial"/>
                  <w:sz w:val="20"/>
                  <w:szCs w:val="20"/>
                </w:rPr>
                <w:t>1.0</w:t>
              </w:r>
            </w:ins>
            <w:del w:id="1017"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31D30" w14:textId="048A7F73" w:rsidR="00E016D1" w:rsidRPr="009A486F" w:rsidRDefault="00E016D1" w:rsidP="00E016D1">
            <w:pPr>
              <w:widowControl/>
              <w:autoSpaceDE/>
              <w:autoSpaceDN/>
              <w:adjustRightInd/>
              <w:jc w:val="center"/>
              <w:rPr>
                <w:b/>
                <w:bCs/>
                <w:sz w:val="22"/>
                <w:szCs w:val="22"/>
              </w:rPr>
            </w:pPr>
            <w:ins w:id="1019" w:author="ERCOT" w:date="2021-11-01T10:34:00Z">
              <w:r>
                <w:rPr>
                  <w:rFonts w:ascii="Arial" w:hAnsi="Arial" w:cs="Arial"/>
                  <w:sz w:val="20"/>
                  <w:szCs w:val="20"/>
                </w:rPr>
                <w:t>1.6</w:t>
              </w:r>
            </w:ins>
            <w:del w:id="1020" w:author="ERCOT" w:date="2021-11-01T09:58:00Z">
              <w:r w:rsidRPr="009A486F" w:rsidDel="000A1AF2">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A3910E" w14:textId="5048097C" w:rsidR="00E016D1" w:rsidRPr="009A486F" w:rsidRDefault="00E016D1" w:rsidP="00E016D1">
            <w:pPr>
              <w:widowControl/>
              <w:autoSpaceDE/>
              <w:autoSpaceDN/>
              <w:adjustRightInd/>
              <w:jc w:val="center"/>
              <w:rPr>
                <w:b/>
                <w:bCs/>
                <w:sz w:val="22"/>
                <w:szCs w:val="22"/>
              </w:rPr>
            </w:pPr>
            <w:ins w:id="1022" w:author="ERCOT" w:date="2021-11-01T10:34:00Z">
              <w:r>
                <w:rPr>
                  <w:rFonts w:ascii="Arial" w:hAnsi="Arial" w:cs="Arial"/>
                  <w:sz w:val="20"/>
                  <w:szCs w:val="20"/>
                </w:rPr>
                <w:t>1.2</w:t>
              </w:r>
            </w:ins>
            <w:del w:id="1023" w:author="ERCOT" w:date="2021-11-01T09:58:00Z">
              <w:r w:rsidRPr="009A486F" w:rsidDel="000A1AF2">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2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009F06" w14:textId="76A0C86A" w:rsidR="00E016D1" w:rsidRPr="009A486F" w:rsidRDefault="00E016D1" w:rsidP="00E016D1">
            <w:pPr>
              <w:widowControl/>
              <w:autoSpaceDE/>
              <w:autoSpaceDN/>
              <w:adjustRightInd/>
              <w:jc w:val="center"/>
              <w:rPr>
                <w:b/>
                <w:bCs/>
                <w:sz w:val="22"/>
                <w:szCs w:val="22"/>
              </w:rPr>
            </w:pPr>
            <w:ins w:id="1025" w:author="ERCOT" w:date="2021-11-01T10:34:00Z">
              <w:r>
                <w:rPr>
                  <w:rFonts w:ascii="Arial" w:hAnsi="Arial" w:cs="Arial"/>
                  <w:sz w:val="20"/>
                  <w:szCs w:val="20"/>
                </w:rPr>
                <w:t>2.1</w:t>
              </w:r>
            </w:ins>
            <w:del w:id="1026" w:author="ERCOT" w:date="2021-11-01T09:58:00Z">
              <w:r w:rsidRPr="009A486F" w:rsidDel="000A1AF2">
                <w:rPr>
                  <w:sz w:val="22"/>
                  <w:szCs w:val="22"/>
                </w:rPr>
                <w:delText>4.7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19A52" w14:textId="113579B4" w:rsidR="00E016D1" w:rsidRPr="009A486F" w:rsidRDefault="00E016D1" w:rsidP="00E016D1">
            <w:pPr>
              <w:widowControl/>
              <w:autoSpaceDE/>
              <w:autoSpaceDN/>
              <w:adjustRightInd/>
              <w:jc w:val="center"/>
              <w:rPr>
                <w:b/>
                <w:bCs/>
                <w:sz w:val="22"/>
                <w:szCs w:val="22"/>
              </w:rPr>
            </w:pPr>
            <w:ins w:id="1028" w:author="ERCOT" w:date="2021-11-01T10:34:00Z">
              <w:r>
                <w:rPr>
                  <w:rFonts w:ascii="Arial" w:hAnsi="Arial" w:cs="Arial"/>
                  <w:sz w:val="20"/>
                  <w:szCs w:val="20"/>
                </w:rPr>
                <w:t>2.7</w:t>
              </w:r>
            </w:ins>
            <w:del w:id="1029"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3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A206B" w14:textId="4B8AB725" w:rsidR="00E016D1" w:rsidRPr="009A486F" w:rsidRDefault="00E016D1" w:rsidP="00E016D1">
            <w:pPr>
              <w:widowControl/>
              <w:autoSpaceDE/>
              <w:autoSpaceDN/>
              <w:adjustRightInd/>
              <w:jc w:val="center"/>
              <w:rPr>
                <w:b/>
                <w:bCs/>
                <w:sz w:val="22"/>
                <w:szCs w:val="22"/>
              </w:rPr>
            </w:pPr>
            <w:ins w:id="1031" w:author="ERCOT" w:date="2021-11-01T10:34:00Z">
              <w:r>
                <w:rPr>
                  <w:rFonts w:ascii="Arial" w:hAnsi="Arial" w:cs="Arial"/>
                  <w:sz w:val="20"/>
                  <w:szCs w:val="20"/>
                </w:rPr>
                <w:t>2.1</w:t>
              </w:r>
            </w:ins>
            <w:del w:id="1032"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3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A808A" w14:textId="23A0EE98" w:rsidR="00E016D1" w:rsidRPr="009A486F" w:rsidRDefault="00E016D1" w:rsidP="00E016D1">
            <w:pPr>
              <w:widowControl/>
              <w:autoSpaceDE/>
              <w:autoSpaceDN/>
              <w:adjustRightInd/>
              <w:jc w:val="center"/>
              <w:rPr>
                <w:b/>
                <w:bCs/>
                <w:sz w:val="22"/>
                <w:szCs w:val="22"/>
              </w:rPr>
            </w:pPr>
            <w:ins w:id="1034" w:author="ERCOT" w:date="2021-11-01T10:34:00Z">
              <w:r>
                <w:rPr>
                  <w:rFonts w:ascii="Arial" w:hAnsi="Arial" w:cs="Arial"/>
                  <w:sz w:val="20"/>
                  <w:szCs w:val="20"/>
                </w:rPr>
                <w:t>1.7</w:t>
              </w:r>
            </w:ins>
            <w:del w:id="1035"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3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51F58A" w14:textId="6FEE0320" w:rsidR="00E016D1" w:rsidRPr="009A486F" w:rsidRDefault="00E016D1" w:rsidP="00E016D1">
            <w:pPr>
              <w:widowControl/>
              <w:autoSpaceDE/>
              <w:autoSpaceDN/>
              <w:adjustRightInd/>
              <w:jc w:val="center"/>
              <w:rPr>
                <w:b/>
                <w:bCs/>
                <w:sz w:val="22"/>
                <w:szCs w:val="22"/>
              </w:rPr>
            </w:pPr>
            <w:ins w:id="1037" w:author="ERCOT" w:date="2021-11-01T10:34:00Z">
              <w:r>
                <w:rPr>
                  <w:rFonts w:ascii="Arial" w:hAnsi="Arial" w:cs="Arial"/>
                  <w:sz w:val="20"/>
                  <w:szCs w:val="20"/>
                </w:rPr>
                <w:t>1.6</w:t>
              </w:r>
            </w:ins>
            <w:del w:id="1038" w:author="ERCOT" w:date="2021-11-01T09:58:00Z">
              <w:r w:rsidRPr="009A486F" w:rsidDel="000A1AF2">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039"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58CF1" w14:textId="18FACE86" w:rsidR="00E016D1" w:rsidRPr="009A486F" w:rsidRDefault="00E016D1" w:rsidP="00E016D1">
            <w:pPr>
              <w:widowControl/>
              <w:autoSpaceDE/>
              <w:autoSpaceDN/>
              <w:adjustRightInd/>
              <w:jc w:val="center"/>
              <w:rPr>
                <w:b/>
                <w:bCs/>
                <w:sz w:val="22"/>
                <w:szCs w:val="22"/>
              </w:rPr>
            </w:pPr>
            <w:ins w:id="1040" w:author="ERCOT" w:date="2021-11-01T10:34:00Z">
              <w:r>
                <w:rPr>
                  <w:rFonts w:ascii="Arial" w:hAnsi="Arial" w:cs="Arial"/>
                  <w:sz w:val="20"/>
                  <w:szCs w:val="20"/>
                </w:rPr>
                <w:t>2.1</w:t>
              </w:r>
            </w:ins>
            <w:del w:id="1041" w:author="ERCOT" w:date="2021-11-01T09:58:00Z">
              <w:r w:rsidRPr="009A486F" w:rsidDel="000A1AF2">
                <w:rPr>
                  <w:sz w:val="22"/>
                  <w:szCs w:val="22"/>
                </w:rPr>
                <w:delText>0.1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042"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F3CE346" w14:textId="68D1B3BC" w:rsidR="00E016D1" w:rsidRPr="009A486F" w:rsidRDefault="00E016D1" w:rsidP="00E016D1">
            <w:pPr>
              <w:widowControl/>
              <w:autoSpaceDE/>
              <w:autoSpaceDN/>
              <w:adjustRightInd/>
              <w:jc w:val="center"/>
              <w:rPr>
                <w:b/>
                <w:bCs/>
                <w:sz w:val="22"/>
                <w:szCs w:val="22"/>
              </w:rPr>
            </w:pPr>
            <w:ins w:id="1043" w:author="ERCOT" w:date="2021-11-01T10:34:00Z">
              <w:r>
                <w:rPr>
                  <w:rFonts w:ascii="Arial" w:hAnsi="Arial" w:cs="Arial"/>
                  <w:sz w:val="20"/>
                  <w:szCs w:val="20"/>
                </w:rPr>
                <w:t>4.2</w:t>
              </w:r>
            </w:ins>
            <w:del w:id="1044" w:author="ERCOT" w:date="2021-11-01T09:58:00Z">
              <w:r w:rsidRPr="009A486F" w:rsidDel="000A1AF2">
                <w:rPr>
                  <w:sz w:val="22"/>
                  <w:szCs w:val="22"/>
                </w:rPr>
                <w:delText>6.7</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045"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E7D995" w14:textId="4FE910F5" w:rsidR="00E016D1" w:rsidRPr="009A486F" w:rsidRDefault="00E016D1" w:rsidP="00E016D1">
            <w:pPr>
              <w:widowControl/>
              <w:autoSpaceDE/>
              <w:autoSpaceDN/>
              <w:adjustRightInd/>
              <w:jc w:val="center"/>
              <w:rPr>
                <w:b/>
                <w:bCs/>
                <w:sz w:val="22"/>
                <w:szCs w:val="22"/>
              </w:rPr>
            </w:pPr>
            <w:ins w:id="1046" w:author="ERCOT" w:date="2021-11-01T10:34:00Z">
              <w:r>
                <w:rPr>
                  <w:rFonts w:ascii="Arial" w:hAnsi="Arial" w:cs="Arial"/>
                  <w:sz w:val="20"/>
                  <w:szCs w:val="20"/>
                </w:rPr>
                <w:t>4.9</w:t>
              </w:r>
            </w:ins>
            <w:del w:id="1047" w:author="ERCOT" w:date="2021-11-01T09:58:00Z">
              <w:r w:rsidRPr="009A486F" w:rsidDel="000A1AF2">
                <w:rPr>
                  <w:sz w:val="22"/>
                  <w:szCs w:val="22"/>
                </w:rPr>
                <w:delText>8.2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048"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30B35" w14:textId="3B3C62CB" w:rsidR="00E016D1" w:rsidRPr="009A486F" w:rsidRDefault="00E016D1" w:rsidP="00E016D1">
            <w:pPr>
              <w:widowControl/>
              <w:autoSpaceDE/>
              <w:autoSpaceDN/>
              <w:adjustRightInd/>
              <w:jc w:val="center"/>
              <w:rPr>
                <w:b/>
                <w:bCs/>
                <w:sz w:val="22"/>
                <w:szCs w:val="22"/>
              </w:rPr>
            </w:pPr>
            <w:ins w:id="1049" w:author="ERCOT" w:date="2021-11-01T10:34:00Z">
              <w:r>
                <w:rPr>
                  <w:rFonts w:ascii="Arial" w:hAnsi="Arial" w:cs="Arial"/>
                  <w:sz w:val="20"/>
                  <w:szCs w:val="20"/>
                </w:rPr>
                <w:t>4.1</w:t>
              </w:r>
            </w:ins>
            <w:del w:id="1050" w:author="ERCOT" w:date="2021-11-01T09:58:00Z">
              <w:r w:rsidRPr="009A486F" w:rsidDel="000A1AF2">
                <w:rPr>
                  <w:sz w:val="22"/>
                  <w:szCs w:val="22"/>
                </w:rPr>
                <w:delText>4.9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051"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1E79E" w14:textId="16A6CCC8" w:rsidR="00E016D1" w:rsidRPr="009A486F" w:rsidRDefault="00E016D1" w:rsidP="00E016D1">
            <w:pPr>
              <w:widowControl/>
              <w:autoSpaceDE/>
              <w:autoSpaceDN/>
              <w:adjustRightInd/>
              <w:jc w:val="center"/>
              <w:rPr>
                <w:b/>
                <w:bCs/>
                <w:sz w:val="22"/>
                <w:szCs w:val="22"/>
              </w:rPr>
            </w:pPr>
            <w:ins w:id="1052" w:author="ERCOT" w:date="2021-11-01T10:34:00Z">
              <w:r>
                <w:rPr>
                  <w:rFonts w:ascii="Arial" w:hAnsi="Arial" w:cs="Arial"/>
                  <w:sz w:val="20"/>
                  <w:szCs w:val="20"/>
                </w:rPr>
                <w:t>3.2</w:t>
              </w:r>
            </w:ins>
            <w:del w:id="1053" w:author="ERCOT" w:date="2021-11-01T09:58:00Z">
              <w:r w:rsidRPr="009A486F" w:rsidDel="000A1AF2">
                <w:rPr>
                  <w:sz w:val="22"/>
                  <w:szCs w:val="22"/>
                </w:rPr>
                <w:delText>4.4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054"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BF5983" w14:textId="180ACFA1" w:rsidR="00E016D1" w:rsidRPr="009A486F" w:rsidRDefault="00E016D1" w:rsidP="00E016D1">
            <w:pPr>
              <w:widowControl/>
              <w:autoSpaceDE/>
              <w:autoSpaceDN/>
              <w:adjustRightInd/>
              <w:jc w:val="center"/>
              <w:rPr>
                <w:b/>
                <w:bCs/>
                <w:sz w:val="22"/>
                <w:szCs w:val="22"/>
              </w:rPr>
            </w:pPr>
            <w:ins w:id="1055" w:author="ERCOT" w:date="2021-11-01T10:34:00Z">
              <w:r>
                <w:rPr>
                  <w:rFonts w:ascii="Arial" w:hAnsi="Arial" w:cs="Arial"/>
                  <w:sz w:val="20"/>
                  <w:szCs w:val="20"/>
                </w:rPr>
                <w:t>2.2</w:t>
              </w:r>
            </w:ins>
            <w:del w:id="1056" w:author="ERCOT" w:date="2021-11-01T09:58:00Z">
              <w:r w:rsidRPr="009A486F" w:rsidDel="000A1AF2">
                <w:rPr>
                  <w:sz w:val="22"/>
                  <w:szCs w:val="22"/>
                </w:rPr>
                <w:delText>3.4</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057"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8D9CA82" w14:textId="71CC0517" w:rsidR="00E016D1" w:rsidRPr="009A486F" w:rsidRDefault="00E016D1" w:rsidP="00E016D1">
            <w:pPr>
              <w:widowControl/>
              <w:autoSpaceDE/>
              <w:autoSpaceDN/>
              <w:adjustRightInd/>
              <w:jc w:val="center"/>
              <w:rPr>
                <w:b/>
                <w:bCs/>
                <w:sz w:val="22"/>
                <w:szCs w:val="22"/>
              </w:rPr>
            </w:pPr>
            <w:ins w:id="1058" w:author="ERCOT" w:date="2021-11-01T10:34:00Z">
              <w:r>
                <w:rPr>
                  <w:rFonts w:ascii="Arial" w:hAnsi="Arial" w:cs="Arial"/>
                  <w:sz w:val="20"/>
                  <w:szCs w:val="20"/>
                </w:rPr>
                <w:t>2.0</w:t>
              </w:r>
            </w:ins>
            <w:del w:id="1059" w:author="ERCOT" w:date="2021-11-01T09:58:00Z">
              <w:r w:rsidRPr="009A486F" w:rsidDel="000A1AF2">
                <w:rPr>
                  <w:sz w:val="22"/>
                  <w:szCs w:val="22"/>
                </w:rPr>
                <w:delText>2.7</w:delText>
              </w:r>
            </w:del>
          </w:p>
        </w:tc>
      </w:tr>
      <w:tr w:rsidR="00E016D1" w:rsidRPr="00CC576E" w14:paraId="5FDBAFB4"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6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6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6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106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17DBB" w14:textId="3AEC26A3" w:rsidR="00E016D1" w:rsidRPr="009A486F" w:rsidRDefault="00E016D1" w:rsidP="00E016D1">
            <w:pPr>
              <w:widowControl/>
              <w:autoSpaceDE/>
              <w:autoSpaceDN/>
              <w:adjustRightInd/>
              <w:jc w:val="center"/>
              <w:rPr>
                <w:b/>
                <w:bCs/>
                <w:sz w:val="22"/>
                <w:szCs w:val="22"/>
              </w:rPr>
            </w:pPr>
            <w:ins w:id="1064" w:author="ERCOT" w:date="2021-11-01T10:34:00Z">
              <w:r>
                <w:rPr>
                  <w:rFonts w:ascii="Arial" w:hAnsi="Arial" w:cs="Arial"/>
                  <w:sz w:val="20"/>
                  <w:szCs w:val="20"/>
                </w:rPr>
                <w:t>2.2</w:t>
              </w:r>
            </w:ins>
            <w:del w:id="1065"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6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1445A" w14:textId="1093089E" w:rsidR="00E016D1" w:rsidRPr="009A486F" w:rsidRDefault="00E016D1" w:rsidP="00E016D1">
            <w:pPr>
              <w:widowControl/>
              <w:autoSpaceDE/>
              <w:autoSpaceDN/>
              <w:adjustRightInd/>
              <w:jc w:val="center"/>
              <w:rPr>
                <w:b/>
                <w:bCs/>
                <w:sz w:val="22"/>
                <w:szCs w:val="22"/>
              </w:rPr>
            </w:pPr>
            <w:ins w:id="1067" w:author="ERCOT" w:date="2021-11-01T10:34:00Z">
              <w:r>
                <w:rPr>
                  <w:rFonts w:ascii="Arial" w:hAnsi="Arial" w:cs="Arial"/>
                  <w:sz w:val="20"/>
                  <w:szCs w:val="20"/>
                </w:rPr>
                <w:t>1.0</w:t>
              </w:r>
            </w:ins>
            <w:del w:id="1068" w:author="ERCOT" w:date="2021-11-01T09:58:00Z">
              <w:r w:rsidRPr="009A486F" w:rsidDel="000A1AF2">
                <w:rPr>
                  <w:sz w:val="22"/>
                  <w:szCs w:val="22"/>
                </w:rPr>
                <w:delText>4.3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6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480D3B" w14:textId="73BE6139" w:rsidR="00E016D1" w:rsidRPr="009A486F" w:rsidRDefault="00E016D1" w:rsidP="00E016D1">
            <w:pPr>
              <w:widowControl/>
              <w:autoSpaceDE/>
              <w:autoSpaceDN/>
              <w:adjustRightInd/>
              <w:jc w:val="center"/>
              <w:rPr>
                <w:b/>
                <w:bCs/>
                <w:sz w:val="22"/>
                <w:szCs w:val="22"/>
              </w:rPr>
            </w:pPr>
            <w:ins w:id="1070" w:author="ERCOT" w:date="2021-11-01T10:34:00Z">
              <w:r>
                <w:rPr>
                  <w:rFonts w:ascii="Arial" w:hAnsi="Arial" w:cs="Arial"/>
                  <w:sz w:val="20"/>
                  <w:szCs w:val="20"/>
                </w:rPr>
                <w:t>0.7</w:t>
              </w:r>
            </w:ins>
            <w:del w:id="1071" w:author="ERCOT" w:date="2021-11-01T09:58:00Z">
              <w:r w:rsidRPr="009A486F" w:rsidDel="000A1AF2">
                <w:rPr>
                  <w:sz w:val="22"/>
                  <w:szCs w:val="22"/>
                </w:rPr>
                <w:delText>4.8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7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3076C9" w14:textId="69A4C104" w:rsidR="00E016D1" w:rsidRPr="009A486F" w:rsidRDefault="00E016D1" w:rsidP="00E016D1">
            <w:pPr>
              <w:widowControl/>
              <w:autoSpaceDE/>
              <w:autoSpaceDN/>
              <w:adjustRightInd/>
              <w:jc w:val="center"/>
              <w:rPr>
                <w:b/>
                <w:bCs/>
                <w:sz w:val="22"/>
                <w:szCs w:val="22"/>
              </w:rPr>
            </w:pPr>
            <w:ins w:id="1073" w:author="ERCOT" w:date="2021-11-01T10:34:00Z">
              <w:r>
                <w:rPr>
                  <w:rFonts w:ascii="Arial" w:hAnsi="Arial" w:cs="Arial"/>
                  <w:sz w:val="20"/>
                  <w:szCs w:val="20"/>
                </w:rPr>
                <w:t>0.8</w:t>
              </w:r>
            </w:ins>
            <w:del w:id="1074"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7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49DB82" w14:textId="708D9349" w:rsidR="00E016D1" w:rsidRPr="009A486F" w:rsidRDefault="00E016D1" w:rsidP="00E016D1">
            <w:pPr>
              <w:widowControl/>
              <w:autoSpaceDE/>
              <w:autoSpaceDN/>
              <w:adjustRightInd/>
              <w:jc w:val="center"/>
              <w:rPr>
                <w:b/>
                <w:bCs/>
                <w:sz w:val="22"/>
                <w:szCs w:val="22"/>
              </w:rPr>
            </w:pPr>
            <w:ins w:id="1076" w:author="ERCOT" w:date="2021-11-01T10:34:00Z">
              <w:r>
                <w:rPr>
                  <w:rFonts w:ascii="Arial" w:hAnsi="Arial" w:cs="Arial"/>
                  <w:sz w:val="20"/>
                  <w:szCs w:val="20"/>
                </w:rPr>
                <w:t>0.6</w:t>
              </w:r>
            </w:ins>
            <w:del w:id="1077"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7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76BF93" w14:textId="025859C0" w:rsidR="00E016D1" w:rsidRPr="009A486F" w:rsidRDefault="00E016D1" w:rsidP="00E016D1">
            <w:pPr>
              <w:widowControl/>
              <w:autoSpaceDE/>
              <w:autoSpaceDN/>
              <w:adjustRightInd/>
              <w:jc w:val="center"/>
              <w:rPr>
                <w:b/>
                <w:bCs/>
                <w:sz w:val="22"/>
                <w:szCs w:val="22"/>
              </w:rPr>
            </w:pPr>
            <w:ins w:id="1079" w:author="ERCOT" w:date="2021-11-01T10:34:00Z">
              <w:r>
                <w:rPr>
                  <w:rFonts w:ascii="Arial" w:hAnsi="Arial" w:cs="Arial"/>
                  <w:sz w:val="20"/>
                  <w:szCs w:val="20"/>
                </w:rPr>
                <w:t>0.5</w:t>
              </w:r>
            </w:ins>
            <w:del w:id="1080"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8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050D5" w14:textId="1277C28A" w:rsidR="00E016D1" w:rsidRPr="009A486F" w:rsidRDefault="00E016D1" w:rsidP="00E016D1">
            <w:pPr>
              <w:widowControl/>
              <w:autoSpaceDE/>
              <w:autoSpaceDN/>
              <w:adjustRightInd/>
              <w:jc w:val="center"/>
              <w:rPr>
                <w:b/>
                <w:bCs/>
                <w:sz w:val="22"/>
                <w:szCs w:val="22"/>
              </w:rPr>
            </w:pPr>
            <w:ins w:id="1082" w:author="ERCOT" w:date="2021-11-01T10:34:00Z">
              <w:r>
                <w:rPr>
                  <w:rFonts w:ascii="Arial" w:hAnsi="Arial" w:cs="Arial"/>
                  <w:sz w:val="20"/>
                  <w:szCs w:val="20"/>
                </w:rPr>
                <w:t>0.4</w:t>
              </w:r>
            </w:ins>
            <w:del w:id="1083"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8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9BA78" w14:textId="176EECEC" w:rsidR="00E016D1" w:rsidRPr="009A486F" w:rsidRDefault="00E016D1" w:rsidP="00E016D1">
            <w:pPr>
              <w:widowControl/>
              <w:autoSpaceDE/>
              <w:autoSpaceDN/>
              <w:adjustRightInd/>
              <w:jc w:val="center"/>
              <w:rPr>
                <w:b/>
                <w:bCs/>
                <w:sz w:val="22"/>
                <w:szCs w:val="22"/>
              </w:rPr>
            </w:pPr>
            <w:ins w:id="1085" w:author="ERCOT" w:date="2021-11-01T10:34:00Z">
              <w:r>
                <w:rPr>
                  <w:rFonts w:ascii="Arial" w:hAnsi="Arial" w:cs="Arial"/>
                  <w:sz w:val="20"/>
                  <w:szCs w:val="20"/>
                </w:rPr>
                <w:t>0.5</w:t>
              </w:r>
            </w:ins>
            <w:del w:id="1086" w:author="ERCOT" w:date="2021-11-01T09:58:00Z">
              <w:r w:rsidRPr="009A486F" w:rsidDel="000A1AF2">
                <w:rPr>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08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652E" w14:textId="1583DA7A" w:rsidR="00E016D1" w:rsidRPr="009A486F" w:rsidRDefault="00E016D1" w:rsidP="00E016D1">
            <w:pPr>
              <w:widowControl/>
              <w:autoSpaceDE/>
              <w:autoSpaceDN/>
              <w:adjustRightInd/>
              <w:jc w:val="center"/>
              <w:rPr>
                <w:b/>
                <w:bCs/>
                <w:sz w:val="22"/>
                <w:szCs w:val="22"/>
              </w:rPr>
            </w:pPr>
            <w:ins w:id="1088" w:author="ERCOT" w:date="2021-11-01T10:34:00Z">
              <w:r>
                <w:rPr>
                  <w:rFonts w:ascii="Arial" w:hAnsi="Arial" w:cs="Arial"/>
                  <w:sz w:val="20"/>
                  <w:szCs w:val="20"/>
                </w:rPr>
                <w:t>-0.5</w:t>
              </w:r>
            </w:ins>
            <w:del w:id="1089" w:author="ERCOT" w:date="2021-11-01T09:58:00Z">
              <w:r w:rsidRPr="009A486F" w:rsidDel="000A1AF2">
                <w:rPr>
                  <w:sz w:val="22"/>
                  <w:szCs w:val="22"/>
                </w:rPr>
                <w:delText>-1.0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09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DA2E0" w14:textId="7E612B65" w:rsidR="00E016D1" w:rsidRPr="009A486F" w:rsidRDefault="00E016D1" w:rsidP="00E016D1">
            <w:pPr>
              <w:widowControl/>
              <w:autoSpaceDE/>
              <w:autoSpaceDN/>
              <w:adjustRightInd/>
              <w:jc w:val="center"/>
              <w:rPr>
                <w:b/>
                <w:bCs/>
                <w:sz w:val="22"/>
                <w:szCs w:val="22"/>
              </w:rPr>
            </w:pPr>
            <w:ins w:id="1091" w:author="ERCOT" w:date="2021-11-01T10:34:00Z">
              <w:r>
                <w:rPr>
                  <w:rFonts w:ascii="Arial" w:hAnsi="Arial" w:cs="Arial"/>
                  <w:sz w:val="20"/>
                  <w:szCs w:val="20"/>
                </w:rPr>
                <w:t>1.4</w:t>
              </w:r>
            </w:ins>
            <w:del w:id="1092" w:author="ERCOT" w:date="2021-11-01T09:58:00Z">
              <w:r w:rsidRPr="009A486F" w:rsidDel="000A1AF2">
                <w:rPr>
                  <w:sz w:val="22"/>
                  <w:szCs w:val="22"/>
                </w:rPr>
                <w:delText>6.3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E4D4F" w14:textId="70CAC0EB" w:rsidR="00E016D1" w:rsidRPr="009A486F" w:rsidRDefault="00E016D1" w:rsidP="00E016D1">
            <w:pPr>
              <w:widowControl/>
              <w:autoSpaceDE/>
              <w:autoSpaceDN/>
              <w:adjustRightInd/>
              <w:jc w:val="center"/>
              <w:rPr>
                <w:b/>
                <w:bCs/>
                <w:sz w:val="22"/>
                <w:szCs w:val="22"/>
              </w:rPr>
            </w:pPr>
            <w:ins w:id="1094" w:author="ERCOT" w:date="2021-11-01T10:34:00Z">
              <w:r>
                <w:rPr>
                  <w:rFonts w:ascii="Arial" w:hAnsi="Arial" w:cs="Arial"/>
                  <w:sz w:val="20"/>
                  <w:szCs w:val="20"/>
                </w:rPr>
                <w:t>1.4</w:t>
              </w:r>
            </w:ins>
            <w:del w:id="1095" w:author="ERCOT" w:date="2021-11-01T09:58:00Z">
              <w:r w:rsidRPr="009A486F" w:rsidDel="000A1AF2">
                <w:rPr>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1892AE" w14:textId="2D57E1B2" w:rsidR="00E016D1" w:rsidRPr="009A486F" w:rsidRDefault="00E016D1" w:rsidP="00E016D1">
            <w:pPr>
              <w:widowControl/>
              <w:autoSpaceDE/>
              <w:autoSpaceDN/>
              <w:adjustRightInd/>
              <w:jc w:val="center"/>
              <w:rPr>
                <w:b/>
                <w:bCs/>
                <w:sz w:val="22"/>
                <w:szCs w:val="22"/>
              </w:rPr>
            </w:pPr>
            <w:ins w:id="1097" w:author="ERCOT" w:date="2021-11-01T10:34:00Z">
              <w:r>
                <w:rPr>
                  <w:rFonts w:ascii="Arial" w:hAnsi="Arial" w:cs="Arial"/>
                  <w:sz w:val="20"/>
                  <w:szCs w:val="20"/>
                </w:rPr>
                <w:t>0.7</w:t>
              </w:r>
            </w:ins>
            <w:del w:id="1098"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9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C02C3F" w14:textId="1F7A39EA" w:rsidR="00E016D1" w:rsidRPr="009A486F" w:rsidRDefault="00E016D1" w:rsidP="00E016D1">
            <w:pPr>
              <w:widowControl/>
              <w:autoSpaceDE/>
              <w:autoSpaceDN/>
              <w:adjustRightInd/>
              <w:jc w:val="center"/>
              <w:rPr>
                <w:b/>
                <w:bCs/>
                <w:sz w:val="22"/>
                <w:szCs w:val="22"/>
              </w:rPr>
            </w:pPr>
            <w:ins w:id="1100" w:author="ERCOT" w:date="2021-11-01T10:34:00Z">
              <w:r>
                <w:rPr>
                  <w:rFonts w:ascii="Arial" w:hAnsi="Arial" w:cs="Arial"/>
                  <w:sz w:val="20"/>
                  <w:szCs w:val="20"/>
                </w:rPr>
                <w:t>0.7</w:t>
              </w:r>
            </w:ins>
            <w:del w:id="1101"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36E63A6" w14:textId="2F0C8E17" w:rsidR="00E016D1" w:rsidRPr="009A486F" w:rsidRDefault="00E016D1" w:rsidP="00E016D1">
            <w:pPr>
              <w:widowControl/>
              <w:autoSpaceDE/>
              <w:autoSpaceDN/>
              <w:adjustRightInd/>
              <w:jc w:val="center"/>
              <w:rPr>
                <w:b/>
                <w:bCs/>
                <w:sz w:val="22"/>
                <w:szCs w:val="22"/>
              </w:rPr>
            </w:pPr>
            <w:ins w:id="1103" w:author="ERCOT" w:date="2021-11-01T10:34:00Z">
              <w:r>
                <w:rPr>
                  <w:rFonts w:ascii="Arial" w:hAnsi="Arial" w:cs="Arial"/>
                  <w:sz w:val="20"/>
                  <w:szCs w:val="20"/>
                </w:rPr>
                <w:t>1.1</w:t>
              </w:r>
            </w:ins>
            <w:del w:id="1104"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0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F1AD65" w14:textId="0FB3D828" w:rsidR="00E016D1" w:rsidRPr="009A486F" w:rsidRDefault="00E016D1" w:rsidP="00E016D1">
            <w:pPr>
              <w:widowControl/>
              <w:autoSpaceDE/>
              <w:autoSpaceDN/>
              <w:adjustRightInd/>
              <w:jc w:val="center"/>
              <w:rPr>
                <w:b/>
                <w:bCs/>
                <w:sz w:val="22"/>
                <w:szCs w:val="22"/>
              </w:rPr>
            </w:pPr>
            <w:ins w:id="1106" w:author="ERCOT" w:date="2021-11-01T10:34:00Z">
              <w:r>
                <w:rPr>
                  <w:rFonts w:ascii="Arial" w:hAnsi="Arial" w:cs="Arial"/>
                  <w:sz w:val="20"/>
                  <w:szCs w:val="20"/>
                </w:rPr>
                <w:t>1.5</w:t>
              </w:r>
            </w:ins>
            <w:del w:id="1107"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0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5F094" w14:textId="01783B2B" w:rsidR="00E016D1" w:rsidRPr="009A486F" w:rsidRDefault="00E016D1" w:rsidP="00E016D1">
            <w:pPr>
              <w:widowControl/>
              <w:autoSpaceDE/>
              <w:autoSpaceDN/>
              <w:adjustRightInd/>
              <w:jc w:val="center"/>
              <w:rPr>
                <w:b/>
                <w:bCs/>
                <w:sz w:val="22"/>
                <w:szCs w:val="22"/>
              </w:rPr>
            </w:pPr>
            <w:ins w:id="1109" w:author="ERCOT" w:date="2021-11-01T10:34:00Z">
              <w:r>
                <w:rPr>
                  <w:rFonts w:ascii="Arial" w:hAnsi="Arial" w:cs="Arial"/>
                  <w:sz w:val="20"/>
                  <w:szCs w:val="20"/>
                </w:rPr>
                <w:t>1.5</w:t>
              </w:r>
            </w:ins>
            <w:del w:id="1110"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1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93B4565" w14:textId="7C82A2C8" w:rsidR="00E016D1" w:rsidRPr="009A486F" w:rsidRDefault="00E016D1" w:rsidP="00E016D1">
            <w:pPr>
              <w:widowControl/>
              <w:autoSpaceDE/>
              <w:autoSpaceDN/>
              <w:adjustRightInd/>
              <w:jc w:val="center"/>
              <w:rPr>
                <w:b/>
                <w:bCs/>
                <w:sz w:val="22"/>
                <w:szCs w:val="22"/>
              </w:rPr>
            </w:pPr>
            <w:ins w:id="1112" w:author="ERCOT" w:date="2021-11-01T10:34:00Z">
              <w:r>
                <w:rPr>
                  <w:rFonts w:ascii="Arial" w:hAnsi="Arial" w:cs="Arial"/>
                  <w:sz w:val="20"/>
                  <w:szCs w:val="20"/>
                </w:rPr>
                <w:t>2.0</w:t>
              </w:r>
            </w:ins>
            <w:del w:id="1113" w:author="ERCOT" w:date="2021-11-01T09:58:00Z">
              <w:r w:rsidRPr="009A486F" w:rsidDel="000A1AF2">
                <w:rPr>
                  <w:sz w:val="22"/>
                  <w:szCs w:val="22"/>
                </w:rPr>
                <w:delText>4.5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11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E1EF30" w14:textId="3AABBB68" w:rsidR="00E016D1" w:rsidRPr="009A486F" w:rsidRDefault="00E016D1" w:rsidP="00E016D1">
            <w:pPr>
              <w:widowControl/>
              <w:autoSpaceDE/>
              <w:autoSpaceDN/>
              <w:adjustRightInd/>
              <w:jc w:val="center"/>
              <w:rPr>
                <w:b/>
                <w:bCs/>
                <w:sz w:val="22"/>
                <w:szCs w:val="22"/>
              </w:rPr>
            </w:pPr>
            <w:ins w:id="1115" w:author="ERCOT" w:date="2021-11-01T10:34:00Z">
              <w:r>
                <w:rPr>
                  <w:rFonts w:ascii="Arial" w:hAnsi="Arial" w:cs="Arial"/>
                  <w:sz w:val="20"/>
                  <w:szCs w:val="20"/>
                </w:rPr>
                <w:t>2.0</w:t>
              </w:r>
            </w:ins>
            <w:del w:id="1116" w:author="ERCOT" w:date="2021-11-01T09:58:00Z">
              <w:r w:rsidRPr="009A486F" w:rsidDel="000A1AF2">
                <w:rPr>
                  <w:sz w:val="22"/>
                  <w:szCs w:val="22"/>
                </w:rPr>
                <w:delText>3.0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11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3A1C075" w14:textId="6941679C" w:rsidR="00E016D1" w:rsidRPr="009A486F" w:rsidRDefault="00E016D1" w:rsidP="00E016D1">
            <w:pPr>
              <w:widowControl/>
              <w:autoSpaceDE/>
              <w:autoSpaceDN/>
              <w:adjustRightInd/>
              <w:jc w:val="center"/>
              <w:rPr>
                <w:b/>
                <w:bCs/>
                <w:sz w:val="22"/>
                <w:szCs w:val="22"/>
              </w:rPr>
            </w:pPr>
            <w:ins w:id="1118" w:author="ERCOT" w:date="2021-11-01T10:34:00Z">
              <w:r>
                <w:rPr>
                  <w:rFonts w:ascii="Arial" w:hAnsi="Arial" w:cs="Arial"/>
                  <w:sz w:val="20"/>
                  <w:szCs w:val="20"/>
                </w:rPr>
                <w:t>2.0</w:t>
              </w:r>
            </w:ins>
            <w:del w:id="1119" w:author="ERCOT" w:date="2021-11-01T09:58:00Z">
              <w:r w:rsidRPr="009A486F" w:rsidDel="000A1AF2">
                <w:rPr>
                  <w:sz w:val="22"/>
                  <w:szCs w:val="22"/>
                </w:rPr>
                <w:delText>-0.6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12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10EF1" w14:textId="0D30BBEB" w:rsidR="00E016D1" w:rsidRPr="009A486F" w:rsidRDefault="00E016D1" w:rsidP="00E016D1">
            <w:pPr>
              <w:widowControl/>
              <w:autoSpaceDE/>
              <w:autoSpaceDN/>
              <w:adjustRightInd/>
              <w:jc w:val="center"/>
              <w:rPr>
                <w:b/>
                <w:bCs/>
                <w:sz w:val="22"/>
                <w:szCs w:val="22"/>
              </w:rPr>
            </w:pPr>
            <w:ins w:id="1121" w:author="ERCOT" w:date="2021-11-01T10:34:00Z">
              <w:r>
                <w:rPr>
                  <w:rFonts w:ascii="Arial" w:hAnsi="Arial" w:cs="Arial"/>
                  <w:sz w:val="20"/>
                  <w:szCs w:val="20"/>
                </w:rPr>
                <w:t>2.9</w:t>
              </w:r>
            </w:ins>
            <w:del w:id="1122" w:author="ERCOT" w:date="2021-11-01T09:58:00Z">
              <w:r w:rsidRPr="009A486F" w:rsidDel="000A1AF2">
                <w:rPr>
                  <w:sz w:val="22"/>
                  <w:szCs w:val="22"/>
                </w:rPr>
                <w:delText>6.4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12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986DD23" w14:textId="21A5DD98" w:rsidR="00E016D1" w:rsidRPr="009A486F" w:rsidRDefault="00E016D1" w:rsidP="00E016D1">
            <w:pPr>
              <w:widowControl/>
              <w:autoSpaceDE/>
              <w:autoSpaceDN/>
              <w:adjustRightInd/>
              <w:jc w:val="center"/>
              <w:rPr>
                <w:b/>
                <w:bCs/>
                <w:sz w:val="22"/>
                <w:szCs w:val="22"/>
              </w:rPr>
            </w:pPr>
            <w:ins w:id="1124" w:author="ERCOT" w:date="2021-11-01T10:34:00Z">
              <w:r>
                <w:rPr>
                  <w:rFonts w:ascii="Arial" w:hAnsi="Arial" w:cs="Arial"/>
                  <w:sz w:val="20"/>
                  <w:szCs w:val="20"/>
                </w:rPr>
                <w:t>5.1</w:t>
              </w:r>
            </w:ins>
            <w:del w:id="1125" w:author="ERCOT" w:date="2021-11-01T09:58:00Z">
              <w:r w:rsidRPr="009A486F" w:rsidDel="000A1AF2">
                <w:rPr>
                  <w:sz w:val="22"/>
                  <w:szCs w:val="22"/>
                </w:rPr>
                <w:delText>7.1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12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DE5A49" w14:textId="7332E509" w:rsidR="00E016D1" w:rsidRPr="009A486F" w:rsidRDefault="00E016D1" w:rsidP="00E016D1">
            <w:pPr>
              <w:widowControl/>
              <w:autoSpaceDE/>
              <w:autoSpaceDN/>
              <w:adjustRightInd/>
              <w:jc w:val="center"/>
              <w:rPr>
                <w:b/>
                <w:bCs/>
                <w:sz w:val="22"/>
                <w:szCs w:val="22"/>
              </w:rPr>
            </w:pPr>
            <w:ins w:id="1127" w:author="ERCOT" w:date="2021-11-01T10:34:00Z">
              <w:r>
                <w:rPr>
                  <w:rFonts w:ascii="Arial" w:hAnsi="Arial" w:cs="Arial"/>
                  <w:sz w:val="20"/>
                  <w:szCs w:val="20"/>
                </w:rPr>
                <w:t>4.5</w:t>
              </w:r>
            </w:ins>
            <w:del w:id="1128" w:author="ERCOT" w:date="2021-11-01T09:58:00Z">
              <w:r w:rsidRPr="009A486F" w:rsidDel="000A1AF2">
                <w:rPr>
                  <w:sz w:val="22"/>
                  <w:szCs w:val="22"/>
                </w:rPr>
                <w:delText>8.0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12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A82CE" w14:textId="02897BCA" w:rsidR="00E016D1" w:rsidRPr="009A486F" w:rsidRDefault="00E016D1" w:rsidP="00E016D1">
            <w:pPr>
              <w:widowControl/>
              <w:autoSpaceDE/>
              <w:autoSpaceDN/>
              <w:adjustRightInd/>
              <w:jc w:val="center"/>
              <w:rPr>
                <w:b/>
                <w:bCs/>
                <w:sz w:val="22"/>
                <w:szCs w:val="22"/>
              </w:rPr>
            </w:pPr>
            <w:ins w:id="1130" w:author="ERCOT" w:date="2021-11-01T10:34:00Z">
              <w:r>
                <w:rPr>
                  <w:rFonts w:ascii="Arial" w:hAnsi="Arial" w:cs="Arial"/>
                  <w:sz w:val="20"/>
                  <w:szCs w:val="20"/>
                </w:rPr>
                <w:t>3.1</w:t>
              </w:r>
            </w:ins>
            <w:del w:id="1131"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13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5B8DBF9" w14:textId="6F5EAF0D" w:rsidR="00E016D1" w:rsidRPr="009A486F" w:rsidRDefault="00E016D1" w:rsidP="00E016D1">
            <w:pPr>
              <w:widowControl/>
              <w:autoSpaceDE/>
              <w:autoSpaceDN/>
              <w:adjustRightInd/>
              <w:jc w:val="center"/>
              <w:rPr>
                <w:b/>
                <w:bCs/>
                <w:sz w:val="22"/>
                <w:szCs w:val="22"/>
              </w:rPr>
            </w:pPr>
            <w:ins w:id="1133" w:author="ERCOT" w:date="2021-11-01T10:34:00Z">
              <w:r>
                <w:rPr>
                  <w:rFonts w:ascii="Arial" w:hAnsi="Arial" w:cs="Arial"/>
                  <w:sz w:val="20"/>
                  <w:szCs w:val="20"/>
                </w:rPr>
                <w:t>1.9</w:t>
              </w:r>
            </w:ins>
            <w:del w:id="1134" w:author="ERCOT" w:date="2021-11-01T09:58:00Z">
              <w:r w:rsidRPr="009A486F" w:rsidDel="000A1AF2">
                <w:rPr>
                  <w:sz w:val="22"/>
                  <w:szCs w:val="22"/>
                </w:rPr>
                <w:delText>2.8</w:delText>
              </w:r>
            </w:del>
          </w:p>
        </w:tc>
      </w:tr>
      <w:tr w:rsidR="00E016D1" w:rsidRPr="00CC576E" w14:paraId="6038C8F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3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3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37"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113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5338A" w14:textId="1E6E682F" w:rsidR="00E016D1" w:rsidRPr="009A486F" w:rsidRDefault="00E016D1" w:rsidP="00E016D1">
            <w:pPr>
              <w:widowControl/>
              <w:autoSpaceDE/>
              <w:autoSpaceDN/>
              <w:adjustRightInd/>
              <w:jc w:val="center"/>
              <w:rPr>
                <w:b/>
                <w:bCs/>
                <w:sz w:val="22"/>
                <w:szCs w:val="22"/>
              </w:rPr>
            </w:pPr>
            <w:ins w:id="1139" w:author="ERCOT" w:date="2021-11-01T10:34:00Z">
              <w:r>
                <w:rPr>
                  <w:rFonts w:ascii="Arial" w:hAnsi="Arial" w:cs="Arial"/>
                  <w:sz w:val="20"/>
                  <w:szCs w:val="20"/>
                </w:rPr>
                <w:t>1.1</w:t>
              </w:r>
            </w:ins>
            <w:del w:id="1140"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4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72022" w14:textId="0C9F9131" w:rsidR="00E016D1" w:rsidRPr="009A486F" w:rsidRDefault="00E016D1" w:rsidP="00E016D1">
            <w:pPr>
              <w:widowControl/>
              <w:autoSpaceDE/>
              <w:autoSpaceDN/>
              <w:adjustRightInd/>
              <w:jc w:val="center"/>
              <w:rPr>
                <w:b/>
                <w:bCs/>
                <w:sz w:val="22"/>
                <w:szCs w:val="22"/>
              </w:rPr>
            </w:pPr>
            <w:ins w:id="1142" w:author="ERCOT" w:date="2021-11-01T10:34:00Z">
              <w:r>
                <w:rPr>
                  <w:rFonts w:ascii="Arial" w:hAnsi="Arial" w:cs="Arial"/>
                  <w:sz w:val="20"/>
                  <w:szCs w:val="20"/>
                </w:rPr>
                <w:t>0.8</w:t>
              </w:r>
            </w:ins>
            <w:del w:id="1143" w:author="ERCOT" w:date="2021-11-01T09:58:00Z">
              <w:r w:rsidRPr="009A486F" w:rsidDel="000A1AF2">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4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587A83" w14:textId="6091CE87" w:rsidR="00E016D1" w:rsidRPr="009A486F" w:rsidRDefault="00E016D1" w:rsidP="00E016D1">
            <w:pPr>
              <w:widowControl/>
              <w:autoSpaceDE/>
              <w:autoSpaceDN/>
              <w:adjustRightInd/>
              <w:jc w:val="center"/>
              <w:rPr>
                <w:b/>
                <w:bCs/>
                <w:sz w:val="22"/>
                <w:szCs w:val="22"/>
              </w:rPr>
            </w:pPr>
            <w:ins w:id="1145" w:author="ERCOT" w:date="2021-11-01T10:34:00Z">
              <w:r>
                <w:rPr>
                  <w:rFonts w:ascii="Arial" w:hAnsi="Arial" w:cs="Arial"/>
                  <w:sz w:val="20"/>
                  <w:szCs w:val="20"/>
                </w:rPr>
                <w:t>0.4</w:t>
              </w:r>
            </w:ins>
            <w:del w:id="1146" w:author="ERCOT" w:date="2021-11-01T09:58:00Z">
              <w:r w:rsidRPr="009A486F" w:rsidDel="000A1AF2">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4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0DC59" w14:textId="54AD070E" w:rsidR="00E016D1" w:rsidRPr="009A486F" w:rsidRDefault="00E016D1" w:rsidP="00E016D1">
            <w:pPr>
              <w:widowControl/>
              <w:autoSpaceDE/>
              <w:autoSpaceDN/>
              <w:adjustRightInd/>
              <w:jc w:val="center"/>
              <w:rPr>
                <w:b/>
                <w:bCs/>
                <w:sz w:val="22"/>
                <w:szCs w:val="22"/>
              </w:rPr>
            </w:pPr>
            <w:ins w:id="1148" w:author="ERCOT" w:date="2021-11-01T10:34:00Z">
              <w:r>
                <w:rPr>
                  <w:rFonts w:ascii="Arial" w:hAnsi="Arial" w:cs="Arial"/>
                  <w:sz w:val="20"/>
                  <w:szCs w:val="20"/>
                </w:rPr>
                <w:t>0.3</w:t>
              </w:r>
            </w:ins>
            <w:del w:id="1149"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5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F1E3E6" w14:textId="0CF48126" w:rsidR="00E016D1" w:rsidRPr="009A486F" w:rsidRDefault="00E016D1" w:rsidP="00E016D1">
            <w:pPr>
              <w:widowControl/>
              <w:autoSpaceDE/>
              <w:autoSpaceDN/>
              <w:adjustRightInd/>
              <w:jc w:val="center"/>
              <w:rPr>
                <w:b/>
                <w:bCs/>
                <w:sz w:val="22"/>
                <w:szCs w:val="22"/>
              </w:rPr>
            </w:pPr>
            <w:ins w:id="1151" w:author="ERCOT" w:date="2021-11-01T10:34:00Z">
              <w:r>
                <w:rPr>
                  <w:rFonts w:ascii="Arial" w:hAnsi="Arial" w:cs="Arial"/>
                  <w:sz w:val="20"/>
                  <w:szCs w:val="20"/>
                </w:rPr>
                <w:t>0.4</w:t>
              </w:r>
            </w:ins>
            <w:del w:id="1152" w:author="ERCOT" w:date="2021-11-01T09:58:00Z">
              <w:r w:rsidRPr="009A486F" w:rsidDel="000A1AF2">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5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C0D6C8" w14:textId="1B0B5936" w:rsidR="00E016D1" w:rsidRPr="009A486F" w:rsidRDefault="00E016D1" w:rsidP="00E016D1">
            <w:pPr>
              <w:widowControl/>
              <w:autoSpaceDE/>
              <w:autoSpaceDN/>
              <w:adjustRightInd/>
              <w:jc w:val="center"/>
              <w:rPr>
                <w:b/>
                <w:bCs/>
                <w:sz w:val="22"/>
                <w:szCs w:val="22"/>
              </w:rPr>
            </w:pPr>
            <w:ins w:id="1154" w:author="ERCOT" w:date="2021-11-01T10:34:00Z">
              <w:r>
                <w:rPr>
                  <w:rFonts w:ascii="Arial" w:hAnsi="Arial" w:cs="Arial"/>
                  <w:sz w:val="20"/>
                  <w:szCs w:val="20"/>
                </w:rPr>
                <w:t>0.5</w:t>
              </w:r>
            </w:ins>
            <w:del w:id="1155" w:author="ERCOT" w:date="2021-11-01T09:58:00Z">
              <w:r w:rsidRPr="009A486F" w:rsidDel="000A1AF2">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5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FC9A89" w14:textId="1D6A2E42" w:rsidR="00E016D1" w:rsidRPr="009A486F" w:rsidRDefault="00E016D1" w:rsidP="00E016D1">
            <w:pPr>
              <w:widowControl/>
              <w:autoSpaceDE/>
              <w:autoSpaceDN/>
              <w:adjustRightInd/>
              <w:jc w:val="center"/>
              <w:rPr>
                <w:b/>
                <w:bCs/>
                <w:sz w:val="22"/>
                <w:szCs w:val="22"/>
              </w:rPr>
            </w:pPr>
            <w:ins w:id="1157" w:author="ERCOT" w:date="2021-11-01T10:34:00Z">
              <w:r>
                <w:rPr>
                  <w:rFonts w:ascii="Arial" w:hAnsi="Arial" w:cs="Arial"/>
                  <w:sz w:val="20"/>
                  <w:szCs w:val="20"/>
                </w:rPr>
                <w:t>0.4</w:t>
              </w:r>
            </w:ins>
            <w:del w:id="1158"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5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1587A" w14:textId="0D7D51F4" w:rsidR="00E016D1" w:rsidRPr="009A486F" w:rsidRDefault="00E016D1" w:rsidP="00E016D1">
            <w:pPr>
              <w:widowControl/>
              <w:autoSpaceDE/>
              <w:autoSpaceDN/>
              <w:adjustRightInd/>
              <w:jc w:val="center"/>
              <w:rPr>
                <w:b/>
                <w:bCs/>
                <w:sz w:val="22"/>
                <w:szCs w:val="22"/>
              </w:rPr>
            </w:pPr>
            <w:ins w:id="1160" w:author="ERCOT" w:date="2021-11-01T10:34:00Z">
              <w:r>
                <w:rPr>
                  <w:rFonts w:ascii="Arial" w:hAnsi="Arial" w:cs="Arial"/>
                  <w:sz w:val="20"/>
                  <w:szCs w:val="20"/>
                </w:rPr>
                <w:t>0.1</w:t>
              </w:r>
            </w:ins>
            <w:del w:id="1161" w:author="ERCOT" w:date="2021-11-01T09:58:00Z">
              <w:r w:rsidRPr="009A486F" w:rsidDel="000A1AF2">
                <w:rPr>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162"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F6C30F0" w14:textId="1BBDA50E" w:rsidR="00E016D1" w:rsidRPr="009A486F" w:rsidRDefault="00E016D1" w:rsidP="00E016D1">
            <w:pPr>
              <w:widowControl/>
              <w:autoSpaceDE/>
              <w:autoSpaceDN/>
              <w:adjustRightInd/>
              <w:jc w:val="center"/>
              <w:rPr>
                <w:b/>
                <w:bCs/>
                <w:sz w:val="22"/>
                <w:szCs w:val="22"/>
              </w:rPr>
            </w:pPr>
            <w:ins w:id="1163" w:author="ERCOT" w:date="2021-11-01T10:34:00Z">
              <w:r>
                <w:rPr>
                  <w:rFonts w:ascii="Arial" w:hAnsi="Arial" w:cs="Arial"/>
                  <w:sz w:val="20"/>
                  <w:szCs w:val="20"/>
                </w:rPr>
                <w:t>-0.1</w:t>
              </w:r>
            </w:ins>
            <w:del w:id="1164" w:author="ERCOT" w:date="2021-11-01T09:58:00Z">
              <w:r w:rsidRPr="009A486F" w:rsidDel="000A1AF2">
                <w:rPr>
                  <w:sz w:val="22"/>
                  <w:szCs w:val="22"/>
                </w:rPr>
                <w:delText>2.0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165"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9E4140" w14:textId="5571D264" w:rsidR="00E016D1" w:rsidRPr="009A486F" w:rsidRDefault="00E016D1" w:rsidP="00E016D1">
            <w:pPr>
              <w:widowControl/>
              <w:autoSpaceDE/>
              <w:autoSpaceDN/>
              <w:adjustRightInd/>
              <w:jc w:val="center"/>
              <w:rPr>
                <w:b/>
                <w:bCs/>
                <w:sz w:val="22"/>
                <w:szCs w:val="22"/>
              </w:rPr>
            </w:pPr>
            <w:ins w:id="1166" w:author="ERCOT" w:date="2021-11-01T10:34:00Z">
              <w:r>
                <w:rPr>
                  <w:rFonts w:ascii="Arial" w:hAnsi="Arial" w:cs="Arial"/>
                  <w:sz w:val="20"/>
                  <w:szCs w:val="20"/>
                </w:rPr>
                <w:t>1.5</w:t>
              </w:r>
            </w:ins>
            <w:del w:id="1167" w:author="ERCOT" w:date="2021-11-01T09:58:00Z">
              <w:r w:rsidRPr="009A486F" w:rsidDel="000A1AF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6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3A1AD4" w14:textId="0AA12B09" w:rsidR="00E016D1" w:rsidRPr="009A486F" w:rsidRDefault="00E016D1" w:rsidP="00E016D1">
            <w:pPr>
              <w:widowControl/>
              <w:autoSpaceDE/>
              <w:autoSpaceDN/>
              <w:adjustRightInd/>
              <w:jc w:val="center"/>
              <w:rPr>
                <w:b/>
                <w:bCs/>
                <w:sz w:val="22"/>
                <w:szCs w:val="22"/>
              </w:rPr>
            </w:pPr>
            <w:ins w:id="1169" w:author="ERCOT" w:date="2021-11-01T10:34:00Z">
              <w:r>
                <w:rPr>
                  <w:rFonts w:ascii="Arial" w:hAnsi="Arial" w:cs="Arial"/>
                  <w:sz w:val="20"/>
                  <w:szCs w:val="20"/>
                </w:rPr>
                <w:t>0.9</w:t>
              </w:r>
            </w:ins>
            <w:del w:id="1170"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7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24040B" w14:textId="63FCB08A" w:rsidR="00E016D1" w:rsidRPr="009A486F" w:rsidRDefault="00E016D1" w:rsidP="00E016D1">
            <w:pPr>
              <w:widowControl/>
              <w:autoSpaceDE/>
              <w:autoSpaceDN/>
              <w:adjustRightInd/>
              <w:jc w:val="center"/>
              <w:rPr>
                <w:b/>
                <w:bCs/>
                <w:sz w:val="22"/>
                <w:szCs w:val="22"/>
              </w:rPr>
            </w:pPr>
            <w:ins w:id="1172" w:author="ERCOT" w:date="2021-11-01T10:34:00Z">
              <w:r>
                <w:rPr>
                  <w:rFonts w:ascii="Arial" w:hAnsi="Arial" w:cs="Arial"/>
                  <w:sz w:val="20"/>
                  <w:szCs w:val="20"/>
                </w:rPr>
                <w:t>0.4</w:t>
              </w:r>
            </w:ins>
            <w:del w:id="1173"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7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BBE958" w14:textId="700D87C7" w:rsidR="00E016D1" w:rsidRPr="009A486F" w:rsidRDefault="00E016D1" w:rsidP="00E016D1">
            <w:pPr>
              <w:widowControl/>
              <w:autoSpaceDE/>
              <w:autoSpaceDN/>
              <w:adjustRightInd/>
              <w:jc w:val="center"/>
              <w:rPr>
                <w:b/>
                <w:bCs/>
                <w:sz w:val="22"/>
                <w:szCs w:val="22"/>
              </w:rPr>
            </w:pPr>
            <w:ins w:id="1175" w:author="ERCOT" w:date="2021-11-01T10:34:00Z">
              <w:r>
                <w:rPr>
                  <w:rFonts w:ascii="Arial" w:hAnsi="Arial" w:cs="Arial"/>
                  <w:sz w:val="20"/>
                  <w:szCs w:val="20"/>
                </w:rPr>
                <w:t>0.4</w:t>
              </w:r>
            </w:ins>
            <w:del w:id="1176"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7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F3BC85" w14:textId="521EE1D7" w:rsidR="00E016D1" w:rsidRPr="009A486F" w:rsidRDefault="00E016D1" w:rsidP="00E016D1">
            <w:pPr>
              <w:widowControl/>
              <w:autoSpaceDE/>
              <w:autoSpaceDN/>
              <w:adjustRightInd/>
              <w:jc w:val="center"/>
              <w:rPr>
                <w:b/>
                <w:bCs/>
                <w:sz w:val="22"/>
                <w:szCs w:val="22"/>
              </w:rPr>
            </w:pPr>
            <w:ins w:id="1178" w:author="ERCOT" w:date="2021-11-01T10:34:00Z">
              <w:r>
                <w:rPr>
                  <w:rFonts w:ascii="Arial" w:hAnsi="Arial" w:cs="Arial"/>
                  <w:sz w:val="20"/>
                  <w:szCs w:val="20"/>
                </w:rPr>
                <w:t>1.0</w:t>
              </w:r>
            </w:ins>
            <w:del w:id="1179"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8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41535" w14:textId="05CADB63" w:rsidR="00E016D1" w:rsidRPr="009A486F" w:rsidRDefault="00E016D1" w:rsidP="00E016D1">
            <w:pPr>
              <w:widowControl/>
              <w:autoSpaceDE/>
              <w:autoSpaceDN/>
              <w:adjustRightInd/>
              <w:jc w:val="center"/>
              <w:rPr>
                <w:b/>
                <w:bCs/>
                <w:sz w:val="22"/>
                <w:szCs w:val="22"/>
              </w:rPr>
            </w:pPr>
            <w:ins w:id="1181" w:author="ERCOT" w:date="2021-11-01T10:34:00Z">
              <w:r>
                <w:rPr>
                  <w:rFonts w:ascii="Arial" w:hAnsi="Arial" w:cs="Arial"/>
                  <w:sz w:val="20"/>
                  <w:szCs w:val="20"/>
                </w:rPr>
                <w:t>1.7</w:t>
              </w:r>
            </w:ins>
            <w:del w:id="1182"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8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FE5264" w14:textId="524F161E" w:rsidR="00E016D1" w:rsidRPr="009A486F" w:rsidRDefault="00E016D1" w:rsidP="00E016D1">
            <w:pPr>
              <w:widowControl/>
              <w:autoSpaceDE/>
              <w:autoSpaceDN/>
              <w:adjustRightInd/>
              <w:jc w:val="center"/>
              <w:rPr>
                <w:b/>
                <w:bCs/>
                <w:sz w:val="22"/>
                <w:szCs w:val="22"/>
              </w:rPr>
            </w:pPr>
            <w:ins w:id="1184" w:author="ERCOT" w:date="2021-11-01T10:34:00Z">
              <w:r>
                <w:rPr>
                  <w:rFonts w:ascii="Arial" w:hAnsi="Arial" w:cs="Arial"/>
                  <w:sz w:val="20"/>
                  <w:szCs w:val="20"/>
                </w:rPr>
                <w:t>1.6</w:t>
              </w:r>
            </w:ins>
            <w:del w:id="1185"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8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BB2BF" w14:textId="3F105CBB" w:rsidR="00E016D1" w:rsidRPr="009A486F" w:rsidRDefault="00E016D1" w:rsidP="00E016D1">
            <w:pPr>
              <w:widowControl/>
              <w:autoSpaceDE/>
              <w:autoSpaceDN/>
              <w:adjustRightInd/>
              <w:jc w:val="center"/>
              <w:rPr>
                <w:b/>
                <w:bCs/>
                <w:sz w:val="22"/>
                <w:szCs w:val="22"/>
              </w:rPr>
            </w:pPr>
            <w:ins w:id="1187" w:author="ERCOT" w:date="2021-11-01T10:34:00Z">
              <w:r>
                <w:rPr>
                  <w:rFonts w:ascii="Arial" w:hAnsi="Arial" w:cs="Arial"/>
                  <w:sz w:val="20"/>
                  <w:szCs w:val="20"/>
                </w:rPr>
                <w:t>2.2</w:t>
              </w:r>
            </w:ins>
            <w:del w:id="1188" w:author="ERCOT" w:date="2021-11-01T09:58:00Z">
              <w:r w:rsidRPr="009A486F" w:rsidDel="000A1AF2">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189"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54338" w14:textId="71C257FC" w:rsidR="00E016D1" w:rsidRPr="009A486F" w:rsidRDefault="00E016D1" w:rsidP="00E016D1">
            <w:pPr>
              <w:widowControl/>
              <w:autoSpaceDE/>
              <w:autoSpaceDN/>
              <w:adjustRightInd/>
              <w:jc w:val="center"/>
              <w:rPr>
                <w:b/>
                <w:bCs/>
                <w:sz w:val="22"/>
                <w:szCs w:val="22"/>
              </w:rPr>
            </w:pPr>
            <w:ins w:id="1190" w:author="ERCOT" w:date="2021-11-01T10:34:00Z">
              <w:r>
                <w:rPr>
                  <w:rFonts w:ascii="Arial" w:hAnsi="Arial" w:cs="Arial"/>
                  <w:sz w:val="20"/>
                  <w:szCs w:val="20"/>
                </w:rPr>
                <w:t>2.5</w:t>
              </w:r>
            </w:ins>
            <w:del w:id="1191" w:author="ERCOT" w:date="2021-11-01T09:58:00Z">
              <w:r w:rsidRPr="009A486F" w:rsidDel="000A1AF2">
                <w:rPr>
                  <w:sz w:val="22"/>
                  <w:szCs w:val="22"/>
                </w:rPr>
                <w:delText>8.2</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192"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120A2AB" w14:textId="47B64785" w:rsidR="00E016D1" w:rsidRPr="009A486F" w:rsidRDefault="00E016D1" w:rsidP="00E016D1">
            <w:pPr>
              <w:widowControl/>
              <w:autoSpaceDE/>
              <w:autoSpaceDN/>
              <w:adjustRightInd/>
              <w:jc w:val="center"/>
              <w:rPr>
                <w:b/>
                <w:bCs/>
                <w:sz w:val="22"/>
                <w:szCs w:val="22"/>
              </w:rPr>
            </w:pPr>
            <w:ins w:id="1193" w:author="ERCOT" w:date="2021-11-01T10:34:00Z">
              <w:r>
                <w:rPr>
                  <w:rFonts w:ascii="Arial" w:hAnsi="Arial" w:cs="Arial"/>
                  <w:sz w:val="20"/>
                  <w:szCs w:val="20"/>
                </w:rPr>
                <w:t>2.8</w:t>
              </w:r>
            </w:ins>
            <w:del w:id="1194" w:author="ERCOT" w:date="2021-11-01T09:58:00Z">
              <w:r w:rsidRPr="009A486F" w:rsidDel="000A1AF2">
                <w:rPr>
                  <w:sz w:val="22"/>
                  <w:szCs w:val="22"/>
                </w:rPr>
                <w:delText>6.1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195"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C0D668A" w14:textId="36E2A597" w:rsidR="00E016D1" w:rsidRPr="009A486F" w:rsidRDefault="00E016D1" w:rsidP="00E016D1">
            <w:pPr>
              <w:widowControl/>
              <w:autoSpaceDE/>
              <w:autoSpaceDN/>
              <w:adjustRightInd/>
              <w:jc w:val="center"/>
              <w:rPr>
                <w:b/>
                <w:bCs/>
                <w:sz w:val="22"/>
                <w:szCs w:val="22"/>
              </w:rPr>
            </w:pPr>
            <w:ins w:id="1196" w:author="ERCOT" w:date="2021-11-01T10:34:00Z">
              <w:r>
                <w:rPr>
                  <w:rFonts w:ascii="Arial" w:hAnsi="Arial" w:cs="Arial"/>
                  <w:sz w:val="20"/>
                  <w:szCs w:val="20"/>
                </w:rPr>
                <w:t>2.9</w:t>
              </w:r>
            </w:ins>
            <w:del w:id="1197" w:author="ERCOT" w:date="2021-11-01T09:58:00Z">
              <w:r w:rsidRPr="009A486F" w:rsidDel="000A1AF2">
                <w:rPr>
                  <w:sz w:val="22"/>
                  <w:szCs w:val="22"/>
                </w:rPr>
                <w:delText>9.2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198"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923B5F7" w14:textId="2FF75764" w:rsidR="00E016D1" w:rsidRPr="009A486F" w:rsidRDefault="00E016D1" w:rsidP="00E016D1">
            <w:pPr>
              <w:widowControl/>
              <w:autoSpaceDE/>
              <w:autoSpaceDN/>
              <w:adjustRightInd/>
              <w:jc w:val="center"/>
              <w:rPr>
                <w:b/>
                <w:bCs/>
                <w:sz w:val="22"/>
                <w:szCs w:val="22"/>
              </w:rPr>
            </w:pPr>
            <w:ins w:id="1199" w:author="ERCOT" w:date="2021-11-01T10:34:00Z">
              <w:r>
                <w:rPr>
                  <w:rFonts w:ascii="Arial" w:hAnsi="Arial" w:cs="Arial"/>
                  <w:sz w:val="20"/>
                  <w:szCs w:val="20"/>
                </w:rPr>
                <w:t>6.3</w:t>
              </w:r>
            </w:ins>
            <w:del w:id="1200" w:author="ERCOT" w:date="2021-11-01T09:58:00Z">
              <w:r w:rsidRPr="009A486F" w:rsidDel="000A1AF2">
                <w:rPr>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201"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08AC0E" w14:textId="3EE06062" w:rsidR="00E016D1" w:rsidRPr="009A486F" w:rsidRDefault="00E016D1" w:rsidP="00E016D1">
            <w:pPr>
              <w:widowControl/>
              <w:autoSpaceDE/>
              <w:autoSpaceDN/>
              <w:adjustRightInd/>
              <w:jc w:val="center"/>
              <w:rPr>
                <w:b/>
                <w:bCs/>
                <w:sz w:val="22"/>
                <w:szCs w:val="22"/>
              </w:rPr>
            </w:pPr>
            <w:ins w:id="1202" w:author="ERCOT" w:date="2021-11-01T10:34:00Z">
              <w:r>
                <w:rPr>
                  <w:rFonts w:ascii="Arial" w:hAnsi="Arial" w:cs="Arial"/>
                  <w:sz w:val="20"/>
                  <w:szCs w:val="20"/>
                </w:rPr>
                <w:t>5.7</w:t>
              </w:r>
            </w:ins>
            <w:del w:id="1203" w:author="ERCOT" w:date="2021-11-01T09:58:00Z">
              <w:r w:rsidRPr="009A486F" w:rsidDel="000A1AF2">
                <w:rPr>
                  <w:sz w:val="22"/>
                  <w:szCs w:val="22"/>
                </w:rPr>
                <w:delText>5.8</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204"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D816F" w14:textId="40DE6D43" w:rsidR="00E016D1" w:rsidRPr="009A486F" w:rsidRDefault="00E016D1" w:rsidP="00E016D1">
            <w:pPr>
              <w:widowControl/>
              <w:autoSpaceDE/>
              <w:autoSpaceDN/>
              <w:adjustRightInd/>
              <w:jc w:val="center"/>
              <w:rPr>
                <w:b/>
                <w:bCs/>
                <w:sz w:val="22"/>
                <w:szCs w:val="22"/>
              </w:rPr>
            </w:pPr>
            <w:ins w:id="1205" w:author="ERCOT" w:date="2021-11-01T10:34:00Z">
              <w:r>
                <w:rPr>
                  <w:rFonts w:ascii="Arial" w:hAnsi="Arial" w:cs="Arial"/>
                  <w:sz w:val="20"/>
                  <w:szCs w:val="20"/>
                </w:rPr>
                <w:t>4.0</w:t>
              </w:r>
            </w:ins>
            <w:del w:id="1206" w:author="ERCOT" w:date="2021-11-01T09:58:00Z">
              <w:r w:rsidRPr="009A486F" w:rsidDel="000A1AF2">
                <w:rPr>
                  <w:sz w:val="22"/>
                  <w:szCs w:val="22"/>
                </w:rPr>
                <w:delText>4.7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207"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1B4BD4" w14:textId="30127F21" w:rsidR="00E016D1" w:rsidRPr="009A486F" w:rsidRDefault="00E016D1" w:rsidP="00E016D1">
            <w:pPr>
              <w:widowControl/>
              <w:autoSpaceDE/>
              <w:autoSpaceDN/>
              <w:adjustRightInd/>
              <w:jc w:val="center"/>
              <w:rPr>
                <w:b/>
                <w:bCs/>
                <w:sz w:val="22"/>
                <w:szCs w:val="22"/>
              </w:rPr>
            </w:pPr>
            <w:ins w:id="1208" w:author="ERCOT" w:date="2021-11-01T10:34:00Z">
              <w:r>
                <w:rPr>
                  <w:rFonts w:ascii="Arial" w:hAnsi="Arial" w:cs="Arial"/>
                  <w:sz w:val="20"/>
                  <w:szCs w:val="20"/>
                </w:rPr>
                <w:t>2.2</w:t>
              </w:r>
            </w:ins>
            <w:del w:id="1209" w:author="ERCOT" w:date="2021-11-01T09:58:00Z">
              <w:r w:rsidRPr="009A486F" w:rsidDel="000A1AF2">
                <w:rPr>
                  <w:sz w:val="22"/>
                  <w:szCs w:val="22"/>
                </w:rPr>
                <w:delText>1.4</w:delText>
              </w:r>
            </w:del>
          </w:p>
        </w:tc>
      </w:tr>
      <w:tr w:rsidR="00E016D1" w:rsidRPr="00CC576E" w14:paraId="608B995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1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1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1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121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ED0553" w14:textId="50A3DC05" w:rsidR="00E016D1" w:rsidRPr="009A486F" w:rsidRDefault="00E016D1" w:rsidP="00E016D1">
            <w:pPr>
              <w:widowControl/>
              <w:autoSpaceDE/>
              <w:autoSpaceDN/>
              <w:adjustRightInd/>
              <w:jc w:val="center"/>
              <w:rPr>
                <w:b/>
                <w:bCs/>
                <w:sz w:val="22"/>
                <w:szCs w:val="22"/>
              </w:rPr>
            </w:pPr>
            <w:ins w:id="1214" w:author="ERCOT" w:date="2021-11-01T10:34:00Z">
              <w:r>
                <w:rPr>
                  <w:rFonts w:ascii="Arial" w:hAnsi="Arial" w:cs="Arial"/>
                  <w:sz w:val="20"/>
                  <w:szCs w:val="20"/>
                </w:rPr>
                <w:t>2.3</w:t>
              </w:r>
            </w:ins>
            <w:del w:id="1215"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1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BF24075" w14:textId="393C8D26" w:rsidR="00E016D1" w:rsidRPr="009A486F" w:rsidRDefault="00E016D1" w:rsidP="00E016D1">
            <w:pPr>
              <w:widowControl/>
              <w:autoSpaceDE/>
              <w:autoSpaceDN/>
              <w:adjustRightInd/>
              <w:jc w:val="center"/>
              <w:rPr>
                <w:b/>
                <w:bCs/>
                <w:sz w:val="22"/>
                <w:szCs w:val="22"/>
              </w:rPr>
            </w:pPr>
            <w:ins w:id="1217" w:author="ERCOT" w:date="2021-11-01T10:34:00Z">
              <w:r>
                <w:rPr>
                  <w:rFonts w:ascii="Arial" w:hAnsi="Arial" w:cs="Arial"/>
                  <w:sz w:val="20"/>
                  <w:szCs w:val="20"/>
                </w:rPr>
                <w:t>0.7</w:t>
              </w:r>
            </w:ins>
            <w:del w:id="1218"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1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9F935C" w14:textId="62FFC2C5" w:rsidR="00E016D1" w:rsidRPr="009A486F" w:rsidRDefault="00E016D1" w:rsidP="00E016D1">
            <w:pPr>
              <w:widowControl/>
              <w:autoSpaceDE/>
              <w:autoSpaceDN/>
              <w:adjustRightInd/>
              <w:jc w:val="center"/>
              <w:rPr>
                <w:b/>
                <w:bCs/>
                <w:sz w:val="22"/>
                <w:szCs w:val="22"/>
              </w:rPr>
            </w:pPr>
            <w:ins w:id="1220" w:author="ERCOT" w:date="2021-11-01T10:34:00Z">
              <w:r>
                <w:rPr>
                  <w:rFonts w:ascii="Arial" w:hAnsi="Arial" w:cs="Arial"/>
                  <w:sz w:val="20"/>
                  <w:szCs w:val="20"/>
                </w:rPr>
                <w:t>0.3</w:t>
              </w:r>
            </w:ins>
            <w:del w:id="1221" w:author="ERCOT" w:date="2021-11-01T09:58:00Z">
              <w:r w:rsidRPr="009A486F" w:rsidDel="000A1AF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2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E4F582" w14:textId="08DFE2DA" w:rsidR="00E016D1" w:rsidRPr="009A486F" w:rsidRDefault="00E016D1" w:rsidP="00E016D1">
            <w:pPr>
              <w:widowControl/>
              <w:autoSpaceDE/>
              <w:autoSpaceDN/>
              <w:adjustRightInd/>
              <w:jc w:val="center"/>
              <w:rPr>
                <w:b/>
                <w:bCs/>
                <w:sz w:val="22"/>
                <w:szCs w:val="22"/>
              </w:rPr>
            </w:pPr>
            <w:ins w:id="1223" w:author="ERCOT" w:date="2021-11-01T10:34:00Z">
              <w:r>
                <w:rPr>
                  <w:rFonts w:ascii="Arial" w:hAnsi="Arial" w:cs="Arial"/>
                  <w:sz w:val="20"/>
                  <w:szCs w:val="20"/>
                </w:rPr>
                <w:t>-0.2</w:t>
              </w:r>
            </w:ins>
            <w:del w:id="1224"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2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B41D5" w14:textId="100E6C29" w:rsidR="00E016D1" w:rsidRPr="009A486F" w:rsidRDefault="00E016D1" w:rsidP="00E016D1">
            <w:pPr>
              <w:widowControl/>
              <w:autoSpaceDE/>
              <w:autoSpaceDN/>
              <w:adjustRightInd/>
              <w:jc w:val="center"/>
              <w:rPr>
                <w:b/>
                <w:bCs/>
                <w:sz w:val="22"/>
                <w:szCs w:val="22"/>
              </w:rPr>
            </w:pPr>
            <w:ins w:id="1226" w:author="ERCOT" w:date="2021-11-01T10:34:00Z">
              <w:r>
                <w:rPr>
                  <w:rFonts w:ascii="Arial" w:hAnsi="Arial" w:cs="Arial"/>
                  <w:sz w:val="20"/>
                  <w:szCs w:val="20"/>
                </w:rPr>
                <w:t>0.2</w:t>
              </w:r>
            </w:ins>
            <w:del w:id="1227"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2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97EC5" w14:textId="145825C2" w:rsidR="00E016D1" w:rsidRPr="009A486F" w:rsidRDefault="00E016D1" w:rsidP="00E016D1">
            <w:pPr>
              <w:widowControl/>
              <w:autoSpaceDE/>
              <w:autoSpaceDN/>
              <w:adjustRightInd/>
              <w:jc w:val="center"/>
              <w:rPr>
                <w:b/>
                <w:bCs/>
                <w:sz w:val="22"/>
                <w:szCs w:val="22"/>
              </w:rPr>
            </w:pPr>
            <w:ins w:id="1229" w:author="ERCOT" w:date="2021-11-01T10:34:00Z">
              <w:r>
                <w:rPr>
                  <w:rFonts w:ascii="Arial" w:hAnsi="Arial" w:cs="Arial"/>
                  <w:sz w:val="20"/>
                  <w:szCs w:val="20"/>
                </w:rPr>
                <w:t>0.5</w:t>
              </w:r>
            </w:ins>
            <w:del w:id="1230"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3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50FEBF" w14:textId="14AD342F" w:rsidR="00E016D1" w:rsidRPr="009A486F" w:rsidRDefault="00E016D1" w:rsidP="00E016D1">
            <w:pPr>
              <w:widowControl/>
              <w:autoSpaceDE/>
              <w:autoSpaceDN/>
              <w:adjustRightInd/>
              <w:jc w:val="center"/>
              <w:rPr>
                <w:b/>
                <w:bCs/>
                <w:sz w:val="22"/>
                <w:szCs w:val="22"/>
              </w:rPr>
            </w:pPr>
            <w:ins w:id="1232" w:author="ERCOT" w:date="2021-11-01T10:34:00Z">
              <w:r>
                <w:rPr>
                  <w:rFonts w:ascii="Arial" w:hAnsi="Arial" w:cs="Arial"/>
                  <w:sz w:val="20"/>
                  <w:szCs w:val="20"/>
                </w:rPr>
                <w:t>0.2</w:t>
              </w:r>
            </w:ins>
            <w:del w:id="1233"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3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499B2F" w14:textId="53B7A519" w:rsidR="00E016D1" w:rsidRPr="009A486F" w:rsidRDefault="00E016D1" w:rsidP="00E016D1">
            <w:pPr>
              <w:widowControl/>
              <w:autoSpaceDE/>
              <w:autoSpaceDN/>
              <w:adjustRightInd/>
              <w:jc w:val="center"/>
              <w:rPr>
                <w:b/>
                <w:bCs/>
                <w:sz w:val="22"/>
                <w:szCs w:val="22"/>
              </w:rPr>
            </w:pPr>
            <w:ins w:id="1235" w:author="ERCOT" w:date="2021-11-01T10:34:00Z">
              <w:r>
                <w:rPr>
                  <w:rFonts w:ascii="Arial" w:hAnsi="Arial" w:cs="Arial"/>
                  <w:sz w:val="20"/>
                  <w:szCs w:val="20"/>
                </w:rPr>
                <w:t>-0.2</w:t>
              </w:r>
            </w:ins>
            <w:del w:id="1236" w:author="ERCOT" w:date="2021-11-01T09:58:00Z">
              <w:r w:rsidRPr="009A486F" w:rsidDel="000A1AF2">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23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DD343F2" w14:textId="4745887F" w:rsidR="00E016D1" w:rsidRPr="009A486F" w:rsidRDefault="00E016D1" w:rsidP="00E016D1">
            <w:pPr>
              <w:widowControl/>
              <w:autoSpaceDE/>
              <w:autoSpaceDN/>
              <w:adjustRightInd/>
              <w:jc w:val="center"/>
              <w:rPr>
                <w:b/>
                <w:bCs/>
                <w:sz w:val="22"/>
                <w:szCs w:val="22"/>
              </w:rPr>
            </w:pPr>
            <w:ins w:id="1238" w:author="ERCOT" w:date="2021-11-01T10:34:00Z">
              <w:r>
                <w:rPr>
                  <w:rFonts w:ascii="Arial" w:hAnsi="Arial" w:cs="Arial"/>
                  <w:sz w:val="20"/>
                  <w:szCs w:val="20"/>
                </w:rPr>
                <w:t>0.6</w:t>
              </w:r>
            </w:ins>
            <w:del w:id="1239" w:author="ERCOT" w:date="2021-11-01T09:58:00Z">
              <w:r w:rsidRPr="009A486F" w:rsidDel="000A1AF2">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24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8E01" w14:textId="519256DD" w:rsidR="00E016D1" w:rsidRPr="009A486F" w:rsidRDefault="00E016D1" w:rsidP="00E016D1">
            <w:pPr>
              <w:widowControl/>
              <w:autoSpaceDE/>
              <w:autoSpaceDN/>
              <w:adjustRightInd/>
              <w:jc w:val="center"/>
              <w:rPr>
                <w:b/>
                <w:bCs/>
                <w:sz w:val="22"/>
                <w:szCs w:val="22"/>
              </w:rPr>
            </w:pPr>
            <w:ins w:id="1241" w:author="ERCOT" w:date="2021-11-01T10:34:00Z">
              <w:r>
                <w:rPr>
                  <w:rFonts w:ascii="Arial" w:hAnsi="Arial" w:cs="Arial"/>
                  <w:sz w:val="20"/>
                  <w:szCs w:val="20"/>
                </w:rPr>
                <w:t>1.0</w:t>
              </w:r>
            </w:ins>
            <w:del w:id="1242"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6E9633" w14:textId="761B373F" w:rsidR="00E016D1" w:rsidRPr="009A486F" w:rsidRDefault="00E016D1" w:rsidP="00E016D1">
            <w:pPr>
              <w:widowControl/>
              <w:autoSpaceDE/>
              <w:autoSpaceDN/>
              <w:adjustRightInd/>
              <w:jc w:val="center"/>
              <w:rPr>
                <w:b/>
                <w:bCs/>
                <w:sz w:val="22"/>
                <w:szCs w:val="22"/>
              </w:rPr>
            </w:pPr>
            <w:ins w:id="1244" w:author="ERCOT" w:date="2021-11-01T10:34:00Z">
              <w:r>
                <w:rPr>
                  <w:rFonts w:ascii="Arial" w:hAnsi="Arial" w:cs="Arial"/>
                  <w:sz w:val="20"/>
                  <w:szCs w:val="20"/>
                </w:rPr>
                <w:t>0.1</w:t>
              </w:r>
            </w:ins>
            <w:del w:id="1245"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51A8F" w14:textId="0D23595C" w:rsidR="00E016D1" w:rsidRPr="009A486F" w:rsidRDefault="00E016D1" w:rsidP="00E016D1">
            <w:pPr>
              <w:widowControl/>
              <w:autoSpaceDE/>
              <w:autoSpaceDN/>
              <w:adjustRightInd/>
              <w:jc w:val="center"/>
              <w:rPr>
                <w:b/>
                <w:bCs/>
                <w:sz w:val="22"/>
                <w:szCs w:val="22"/>
              </w:rPr>
            </w:pPr>
            <w:ins w:id="1247" w:author="ERCOT" w:date="2021-11-01T10:34:00Z">
              <w:r>
                <w:rPr>
                  <w:rFonts w:ascii="Arial" w:hAnsi="Arial" w:cs="Arial"/>
                  <w:sz w:val="20"/>
                  <w:szCs w:val="20"/>
                </w:rPr>
                <w:t>0.0</w:t>
              </w:r>
            </w:ins>
            <w:del w:id="1248"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4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58DFDA" w14:textId="2027E070" w:rsidR="00E016D1" w:rsidRPr="009A486F" w:rsidRDefault="00E016D1" w:rsidP="00E016D1">
            <w:pPr>
              <w:widowControl/>
              <w:autoSpaceDE/>
              <w:autoSpaceDN/>
              <w:adjustRightInd/>
              <w:jc w:val="center"/>
              <w:rPr>
                <w:b/>
                <w:bCs/>
                <w:sz w:val="22"/>
                <w:szCs w:val="22"/>
              </w:rPr>
            </w:pPr>
            <w:ins w:id="1250" w:author="ERCOT" w:date="2021-11-01T10:34:00Z">
              <w:r>
                <w:rPr>
                  <w:rFonts w:ascii="Arial" w:hAnsi="Arial" w:cs="Arial"/>
                  <w:sz w:val="20"/>
                  <w:szCs w:val="20"/>
                </w:rPr>
                <w:t>0.1</w:t>
              </w:r>
            </w:ins>
            <w:del w:id="1251" w:author="ERCOT" w:date="2021-11-01T09:58:00Z">
              <w:r w:rsidRPr="009A486F" w:rsidDel="000A1AF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08A6E" w14:textId="34D9DD23" w:rsidR="00E016D1" w:rsidRPr="009A486F" w:rsidRDefault="00E016D1" w:rsidP="00E016D1">
            <w:pPr>
              <w:widowControl/>
              <w:autoSpaceDE/>
              <w:autoSpaceDN/>
              <w:adjustRightInd/>
              <w:jc w:val="center"/>
              <w:rPr>
                <w:b/>
                <w:bCs/>
                <w:sz w:val="22"/>
                <w:szCs w:val="22"/>
              </w:rPr>
            </w:pPr>
            <w:ins w:id="1253" w:author="ERCOT" w:date="2021-11-01T10:34:00Z">
              <w:r>
                <w:rPr>
                  <w:rFonts w:ascii="Arial" w:hAnsi="Arial" w:cs="Arial"/>
                  <w:sz w:val="20"/>
                  <w:szCs w:val="20"/>
                </w:rPr>
                <w:t>0.5</w:t>
              </w:r>
            </w:ins>
            <w:del w:id="1254" w:author="ERCOT" w:date="2021-11-01T09:58:00Z">
              <w:r w:rsidRPr="009A486F" w:rsidDel="000A1AF2">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5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B8ECE" w14:textId="25056740" w:rsidR="00E016D1" w:rsidRPr="009A486F" w:rsidRDefault="00E016D1" w:rsidP="00E016D1">
            <w:pPr>
              <w:widowControl/>
              <w:autoSpaceDE/>
              <w:autoSpaceDN/>
              <w:adjustRightInd/>
              <w:jc w:val="center"/>
              <w:rPr>
                <w:b/>
                <w:bCs/>
                <w:sz w:val="22"/>
                <w:szCs w:val="22"/>
              </w:rPr>
            </w:pPr>
            <w:ins w:id="1256" w:author="ERCOT" w:date="2021-11-01T10:34:00Z">
              <w:r>
                <w:rPr>
                  <w:rFonts w:ascii="Arial" w:hAnsi="Arial" w:cs="Arial"/>
                  <w:sz w:val="20"/>
                  <w:szCs w:val="20"/>
                </w:rPr>
                <w:t>1.5</w:t>
              </w:r>
            </w:ins>
            <w:del w:id="1257"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5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423D71" w14:textId="5B56CC6D" w:rsidR="00E016D1" w:rsidRPr="009A486F" w:rsidRDefault="00E016D1" w:rsidP="00E016D1">
            <w:pPr>
              <w:widowControl/>
              <w:autoSpaceDE/>
              <w:autoSpaceDN/>
              <w:adjustRightInd/>
              <w:jc w:val="center"/>
              <w:rPr>
                <w:b/>
                <w:bCs/>
                <w:sz w:val="22"/>
                <w:szCs w:val="22"/>
              </w:rPr>
            </w:pPr>
            <w:ins w:id="1259" w:author="ERCOT" w:date="2021-11-01T10:34:00Z">
              <w:r>
                <w:rPr>
                  <w:rFonts w:ascii="Arial" w:hAnsi="Arial" w:cs="Arial"/>
                  <w:sz w:val="20"/>
                  <w:szCs w:val="20"/>
                </w:rPr>
                <w:t>2.4</w:t>
              </w:r>
            </w:ins>
            <w:del w:id="1260" w:author="ERCOT" w:date="2021-11-01T09:58:00Z">
              <w:r w:rsidRPr="009A486F" w:rsidDel="000A1AF2">
                <w:rPr>
                  <w:sz w:val="22"/>
                  <w:szCs w:val="22"/>
                </w:rPr>
                <w:delText>6.4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6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43BF245" w14:textId="2BED6B0F" w:rsidR="00E016D1" w:rsidRPr="009A486F" w:rsidRDefault="00E016D1" w:rsidP="00E016D1">
            <w:pPr>
              <w:widowControl/>
              <w:autoSpaceDE/>
              <w:autoSpaceDN/>
              <w:adjustRightInd/>
              <w:jc w:val="center"/>
              <w:rPr>
                <w:b/>
                <w:bCs/>
                <w:sz w:val="22"/>
                <w:szCs w:val="22"/>
              </w:rPr>
            </w:pPr>
            <w:ins w:id="1262" w:author="ERCOT" w:date="2021-11-01T10:34:00Z">
              <w:r>
                <w:rPr>
                  <w:rFonts w:ascii="Arial" w:hAnsi="Arial" w:cs="Arial"/>
                  <w:sz w:val="20"/>
                  <w:szCs w:val="20"/>
                </w:rPr>
                <w:t>3.4</w:t>
              </w:r>
            </w:ins>
            <w:del w:id="1263" w:author="ERCOT" w:date="2021-11-01T09:58:00Z">
              <w:r w:rsidRPr="009A486F" w:rsidDel="000A1AF2">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26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9E8DB" w14:textId="4E30E2C9" w:rsidR="00E016D1" w:rsidRPr="009A486F" w:rsidRDefault="00E016D1" w:rsidP="00E016D1">
            <w:pPr>
              <w:widowControl/>
              <w:autoSpaceDE/>
              <w:autoSpaceDN/>
              <w:adjustRightInd/>
              <w:jc w:val="center"/>
              <w:rPr>
                <w:b/>
                <w:bCs/>
                <w:sz w:val="22"/>
                <w:szCs w:val="22"/>
              </w:rPr>
            </w:pPr>
            <w:ins w:id="1265" w:author="ERCOT" w:date="2021-11-01T10:34:00Z">
              <w:r>
                <w:rPr>
                  <w:rFonts w:ascii="Arial" w:hAnsi="Arial" w:cs="Arial"/>
                  <w:sz w:val="20"/>
                  <w:szCs w:val="20"/>
                </w:rPr>
                <w:t>3.7</w:t>
              </w:r>
            </w:ins>
            <w:del w:id="1266" w:author="ERCOT" w:date="2021-11-01T09:58:00Z">
              <w:r w:rsidRPr="009A486F" w:rsidDel="000A1AF2">
                <w:rPr>
                  <w:sz w:val="22"/>
                  <w:szCs w:val="22"/>
                </w:rPr>
                <w:delText>3.5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26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F6DE57" w14:textId="447905AC" w:rsidR="00E016D1" w:rsidRPr="009A486F" w:rsidRDefault="00E016D1" w:rsidP="00E016D1">
            <w:pPr>
              <w:widowControl/>
              <w:autoSpaceDE/>
              <w:autoSpaceDN/>
              <w:adjustRightInd/>
              <w:jc w:val="center"/>
              <w:rPr>
                <w:b/>
                <w:bCs/>
                <w:sz w:val="22"/>
                <w:szCs w:val="22"/>
              </w:rPr>
            </w:pPr>
            <w:ins w:id="1268" w:author="ERCOT" w:date="2021-11-01T10:34:00Z">
              <w:r>
                <w:rPr>
                  <w:rFonts w:ascii="Arial" w:hAnsi="Arial" w:cs="Arial"/>
                  <w:sz w:val="20"/>
                  <w:szCs w:val="20"/>
                </w:rPr>
                <w:t>4.7</w:t>
              </w:r>
            </w:ins>
            <w:del w:id="1269" w:author="ERCOT" w:date="2021-11-01T09:58:00Z">
              <w:r w:rsidRPr="009A486F" w:rsidDel="000A1AF2">
                <w:rPr>
                  <w:sz w:val="22"/>
                  <w:szCs w:val="22"/>
                </w:rPr>
                <w:delText>0.6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27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FBCA611" w14:textId="71DB6A5A" w:rsidR="00E016D1" w:rsidRPr="009A486F" w:rsidRDefault="00E016D1" w:rsidP="00E016D1">
            <w:pPr>
              <w:widowControl/>
              <w:autoSpaceDE/>
              <w:autoSpaceDN/>
              <w:adjustRightInd/>
              <w:jc w:val="center"/>
              <w:rPr>
                <w:b/>
                <w:bCs/>
                <w:sz w:val="22"/>
                <w:szCs w:val="22"/>
              </w:rPr>
            </w:pPr>
            <w:ins w:id="1271" w:author="ERCOT" w:date="2021-11-01T10:34:00Z">
              <w:r>
                <w:rPr>
                  <w:rFonts w:ascii="Arial" w:hAnsi="Arial" w:cs="Arial"/>
                  <w:sz w:val="20"/>
                  <w:szCs w:val="20"/>
                </w:rPr>
                <w:t>4.1</w:t>
              </w:r>
            </w:ins>
            <w:del w:id="1272" w:author="ERCOT" w:date="2021-11-01T09:58:00Z">
              <w:r w:rsidRPr="009A486F" w:rsidDel="000A1AF2">
                <w:rPr>
                  <w:sz w:val="22"/>
                  <w:szCs w:val="22"/>
                </w:rPr>
                <w:delText>6.8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27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33BBAC2" w14:textId="098BFADB" w:rsidR="00E016D1" w:rsidRPr="009A486F" w:rsidRDefault="00E016D1" w:rsidP="00E016D1">
            <w:pPr>
              <w:widowControl/>
              <w:autoSpaceDE/>
              <w:autoSpaceDN/>
              <w:adjustRightInd/>
              <w:jc w:val="center"/>
              <w:rPr>
                <w:b/>
                <w:bCs/>
                <w:sz w:val="22"/>
                <w:szCs w:val="22"/>
              </w:rPr>
            </w:pPr>
            <w:ins w:id="1274" w:author="ERCOT" w:date="2021-11-01T10:34:00Z">
              <w:r>
                <w:rPr>
                  <w:rFonts w:ascii="Arial" w:hAnsi="Arial" w:cs="Arial"/>
                  <w:sz w:val="20"/>
                  <w:szCs w:val="20"/>
                </w:rPr>
                <w:t>6.2</w:t>
              </w:r>
            </w:ins>
            <w:del w:id="1275" w:author="ERCOT" w:date="2021-11-01T09:58:00Z">
              <w:r w:rsidRPr="009A486F" w:rsidDel="000A1AF2">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27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578837D" w14:textId="5A235649" w:rsidR="00E016D1" w:rsidRPr="009A486F" w:rsidRDefault="00E016D1" w:rsidP="00E016D1">
            <w:pPr>
              <w:widowControl/>
              <w:autoSpaceDE/>
              <w:autoSpaceDN/>
              <w:adjustRightInd/>
              <w:jc w:val="center"/>
              <w:rPr>
                <w:b/>
                <w:bCs/>
                <w:sz w:val="22"/>
                <w:szCs w:val="22"/>
              </w:rPr>
            </w:pPr>
            <w:ins w:id="1277" w:author="ERCOT" w:date="2021-11-01T10:34:00Z">
              <w:r>
                <w:rPr>
                  <w:rFonts w:ascii="Arial" w:hAnsi="Arial" w:cs="Arial"/>
                  <w:sz w:val="20"/>
                  <w:szCs w:val="20"/>
                </w:rPr>
                <w:t>6.1</w:t>
              </w:r>
            </w:ins>
            <w:del w:id="1278" w:author="ERCOT" w:date="2021-11-01T09:58:00Z">
              <w:r w:rsidRPr="009A486F" w:rsidDel="000A1AF2">
                <w:rPr>
                  <w:sz w:val="22"/>
                  <w:szCs w:val="22"/>
                </w:rPr>
                <w:delText>4.4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27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122C" w14:textId="18B2073D" w:rsidR="00E016D1" w:rsidRPr="009A486F" w:rsidRDefault="00E016D1" w:rsidP="00E016D1">
            <w:pPr>
              <w:widowControl/>
              <w:autoSpaceDE/>
              <w:autoSpaceDN/>
              <w:adjustRightInd/>
              <w:jc w:val="center"/>
              <w:rPr>
                <w:b/>
                <w:bCs/>
                <w:sz w:val="22"/>
                <w:szCs w:val="22"/>
              </w:rPr>
            </w:pPr>
            <w:ins w:id="1280" w:author="ERCOT" w:date="2021-11-01T10:34:00Z">
              <w:r>
                <w:rPr>
                  <w:rFonts w:ascii="Arial" w:hAnsi="Arial" w:cs="Arial"/>
                  <w:sz w:val="20"/>
                  <w:szCs w:val="20"/>
                </w:rPr>
                <w:t>4.7</w:t>
              </w:r>
            </w:ins>
            <w:del w:id="1281" w:author="ERCOT" w:date="2021-11-01T09:58:00Z">
              <w:r w:rsidRPr="009A486F" w:rsidDel="000A1AF2">
                <w:rPr>
                  <w:sz w:val="22"/>
                  <w:szCs w:val="22"/>
                </w:rPr>
                <w:delText>6.5</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28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31B11EE" w14:textId="00CC650A" w:rsidR="00E016D1" w:rsidRPr="009A486F" w:rsidRDefault="00E016D1" w:rsidP="00E016D1">
            <w:pPr>
              <w:widowControl/>
              <w:autoSpaceDE/>
              <w:autoSpaceDN/>
              <w:adjustRightInd/>
              <w:jc w:val="center"/>
              <w:rPr>
                <w:b/>
                <w:bCs/>
                <w:sz w:val="22"/>
                <w:szCs w:val="22"/>
              </w:rPr>
            </w:pPr>
            <w:ins w:id="1283" w:author="ERCOT" w:date="2021-11-01T10:34:00Z">
              <w:r>
                <w:rPr>
                  <w:rFonts w:ascii="Arial" w:hAnsi="Arial" w:cs="Arial"/>
                  <w:sz w:val="20"/>
                  <w:szCs w:val="20"/>
                </w:rPr>
                <w:t>3.4</w:t>
              </w:r>
            </w:ins>
            <w:del w:id="1284" w:author="ERCOT" w:date="2021-11-01T09:58:00Z">
              <w:r w:rsidRPr="009A486F" w:rsidDel="000A1AF2">
                <w:rPr>
                  <w:sz w:val="22"/>
                  <w:szCs w:val="22"/>
                </w:rPr>
                <w:delText>4.5</w:delText>
              </w:r>
            </w:del>
          </w:p>
        </w:tc>
      </w:tr>
      <w:tr w:rsidR="00E016D1" w:rsidRPr="00CC576E" w14:paraId="4FEA3E7C"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8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8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87"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128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D73E52" w14:textId="3C4CD4C0" w:rsidR="00E016D1" w:rsidRPr="009A486F" w:rsidRDefault="00E016D1" w:rsidP="00E016D1">
            <w:pPr>
              <w:widowControl/>
              <w:autoSpaceDE/>
              <w:autoSpaceDN/>
              <w:adjustRightInd/>
              <w:jc w:val="center"/>
              <w:rPr>
                <w:b/>
                <w:bCs/>
                <w:sz w:val="22"/>
                <w:szCs w:val="22"/>
              </w:rPr>
            </w:pPr>
            <w:ins w:id="1289" w:author="ERCOT" w:date="2021-11-01T10:34:00Z">
              <w:r>
                <w:rPr>
                  <w:rFonts w:ascii="Arial" w:hAnsi="Arial" w:cs="Arial"/>
                  <w:sz w:val="20"/>
                  <w:szCs w:val="20"/>
                </w:rPr>
                <w:t>1.3</w:t>
              </w:r>
            </w:ins>
            <w:del w:id="1290" w:author="ERCOT" w:date="2021-11-01T09:58:00Z">
              <w:r w:rsidRPr="009A486F" w:rsidDel="000A1AF2">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9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E9937" w14:textId="6A8A925B" w:rsidR="00E016D1" w:rsidRPr="009A486F" w:rsidRDefault="00E016D1" w:rsidP="00E016D1">
            <w:pPr>
              <w:widowControl/>
              <w:autoSpaceDE/>
              <w:autoSpaceDN/>
              <w:adjustRightInd/>
              <w:jc w:val="center"/>
              <w:rPr>
                <w:b/>
                <w:bCs/>
                <w:sz w:val="22"/>
                <w:szCs w:val="22"/>
              </w:rPr>
            </w:pPr>
            <w:ins w:id="1292" w:author="ERCOT" w:date="2021-11-01T10:34:00Z">
              <w:r>
                <w:rPr>
                  <w:rFonts w:ascii="Arial" w:hAnsi="Arial" w:cs="Arial"/>
                  <w:sz w:val="20"/>
                  <w:szCs w:val="20"/>
                </w:rPr>
                <w:t>0.6</w:t>
              </w:r>
            </w:ins>
            <w:del w:id="1293"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9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C8D37B" w14:textId="611D92BC" w:rsidR="00E016D1" w:rsidRPr="009A486F" w:rsidRDefault="00E016D1" w:rsidP="00E016D1">
            <w:pPr>
              <w:widowControl/>
              <w:autoSpaceDE/>
              <w:autoSpaceDN/>
              <w:adjustRightInd/>
              <w:jc w:val="center"/>
              <w:rPr>
                <w:b/>
                <w:bCs/>
                <w:sz w:val="22"/>
                <w:szCs w:val="22"/>
              </w:rPr>
            </w:pPr>
            <w:ins w:id="1295" w:author="ERCOT" w:date="2021-11-01T10:34:00Z">
              <w:r>
                <w:rPr>
                  <w:rFonts w:ascii="Arial" w:hAnsi="Arial" w:cs="Arial"/>
                  <w:sz w:val="20"/>
                  <w:szCs w:val="20"/>
                </w:rPr>
                <w:t>0.2</w:t>
              </w:r>
            </w:ins>
            <w:del w:id="1296"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9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6034D" w14:textId="469322CB" w:rsidR="00E016D1" w:rsidRPr="009A486F" w:rsidRDefault="00E016D1" w:rsidP="00E016D1">
            <w:pPr>
              <w:widowControl/>
              <w:autoSpaceDE/>
              <w:autoSpaceDN/>
              <w:adjustRightInd/>
              <w:jc w:val="center"/>
              <w:rPr>
                <w:b/>
                <w:bCs/>
                <w:sz w:val="22"/>
                <w:szCs w:val="22"/>
              </w:rPr>
            </w:pPr>
            <w:ins w:id="1298" w:author="ERCOT" w:date="2021-11-01T10:34:00Z">
              <w:r>
                <w:rPr>
                  <w:rFonts w:ascii="Arial" w:hAnsi="Arial" w:cs="Arial"/>
                  <w:sz w:val="20"/>
                  <w:szCs w:val="20"/>
                </w:rPr>
                <w:t>-0.7</w:t>
              </w:r>
            </w:ins>
            <w:del w:id="1299"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0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999736" w14:textId="15AAA030" w:rsidR="00E016D1" w:rsidRPr="009A486F" w:rsidRDefault="00E016D1" w:rsidP="00E016D1">
            <w:pPr>
              <w:widowControl/>
              <w:autoSpaceDE/>
              <w:autoSpaceDN/>
              <w:adjustRightInd/>
              <w:jc w:val="center"/>
              <w:rPr>
                <w:b/>
                <w:bCs/>
                <w:sz w:val="22"/>
                <w:szCs w:val="22"/>
              </w:rPr>
            </w:pPr>
            <w:ins w:id="1301" w:author="ERCOT" w:date="2021-11-01T10:34:00Z">
              <w:r>
                <w:rPr>
                  <w:rFonts w:ascii="Arial" w:hAnsi="Arial" w:cs="Arial"/>
                  <w:sz w:val="20"/>
                  <w:szCs w:val="20"/>
                </w:rPr>
                <w:t>-0.8</w:t>
              </w:r>
            </w:ins>
            <w:del w:id="1302"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0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4ABE37" w14:textId="4DD00E21" w:rsidR="00E016D1" w:rsidRPr="009A486F" w:rsidRDefault="00E016D1" w:rsidP="00E016D1">
            <w:pPr>
              <w:widowControl/>
              <w:autoSpaceDE/>
              <w:autoSpaceDN/>
              <w:adjustRightInd/>
              <w:jc w:val="center"/>
              <w:rPr>
                <w:b/>
                <w:bCs/>
                <w:sz w:val="22"/>
                <w:szCs w:val="22"/>
              </w:rPr>
            </w:pPr>
            <w:ins w:id="1304" w:author="ERCOT" w:date="2021-11-01T10:34:00Z">
              <w:r>
                <w:rPr>
                  <w:rFonts w:ascii="Arial" w:hAnsi="Arial" w:cs="Arial"/>
                  <w:sz w:val="20"/>
                  <w:szCs w:val="20"/>
                </w:rPr>
                <w:t>-0.5</w:t>
              </w:r>
            </w:ins>
            <w:del w:id="1305"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0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04EC0" w14:textId="41BAE6C6" w:rsidR="00E016D1" w:rsidRPr="009A486F" w:rsidRDefault="00E016D1" w:rsidP="00E016D1">
            <w:pPr>
              <w:widowControl/>
              <w:autoSpaceDE/>
              <w:autoSpaceDN/>
              <w:adjustRightInd/>
              <w:jc w:val="center"/>
              <w:rPr>
                <w:b/>
                <w:bCs/>
                <w:sz w:val="22"/>
                <w:szCs w:val="22"/>
              </w:rPr>
            </w:pPr>
            <w:ins w:id="1307" w:author="ERCOT" w:date="2021-11-01T10:34:00Z">
              <w:r>
                <w:rPr>
                  <w:rFonts w:ascii="Arial" w:hAnsi="Arial" w:cs="Arial"/>
                  <w:sz w:val="20"/>
                  <w:szCs w:val="20"/>
                </w:rPr>
                <w:t>-0.4</w:t>
              </w:r>
            </w:ins>
            <w:del w:id="1308"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0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89DE83" w14:textId="3A340B27" w:rsidR="00E016D1" w:rsidRPr="009A486F" w:rsidRDefault="00E016D1" w:rsidP="00E016D1">
            <w:pPr>
              <w:widowControl/>
              <w:autoSpaceDE/>
              <w:autoSpaceDN/>
              <w:adjustRightInd/>
              <w:jc w:val="center"/>
              <w:rPr>
                <w:b/>
                <w:bCs/>
                <w:sz w:val="22"/>
                <w:szCs w:val="22"/>
              </w:rPr>
            </w:pPr>
            <w:ins w:id="1310" w:author="ERCOT" w:date="2021-11-01T10:34:00Z">
              <w:r>
                <w:rPr>
                  <w:rFonts w:ascii="Arial" w:hAnsi="Arial" w:cs="Arial"/>
                  <w:sz w:val="20"/>
                  <w:szCs w:val="20"/>
                </w:rPr>
                <w:t>-0.4</w:t>
              </w:r>
            </w:ins>
            <w:del w:id="1311" w:author="ERCOT" w:date="2021-11-01T09:58:00Z">
              <w:r w:rsidRPr="009A486F" w:rsidDel="000A1AF2">
                <w:rPr>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312"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2A1B5D" w14:textId="799CAD1C" w:rsidR="00E016D1" w:rsidRPr="009A486F" w:rsidRDefault="00E016D1" w:rsidP="00E016D1">
            <w:pPr>
              <w:widowControl/>
              <w:autoSpaceDE/>
              <w:autoSpaceDN/>
              <w:adjustRightInd/>
              <w:jc w:val="center"/>
              <w:rPr>
                <w:b/>
                <w:bCs/>
                <w:sz w:val="22"/>
                <w:szCs w:val="22"/>
              </w:rPr>
            </w:pPr>
            <w:ins w:id="1313" w:author="ERCOT" w:date="2021-11-01T10:34:00Z">
              <w:r>
                <w:rPr>
                  <w:rFonts w:ascii="Arial" w:hAnsi="Arial" w:cs="Arial"/>
                  <w:sz w:val="20"/>
                  <w:szCs w:val="20"/>
                </w:rPr>
                <w:t>0.4</w:t>
              </w:r>
            </w:ins>
            <w:del w:id="1314" w:author="ERCOT" w:date="2021-11-01T09:58:00Z">
              <w:r w:rsidRPr="009A486F" w:rsidDel="000A1AF2">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315"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68751B" w14:textId="0AA9F220" w:rsidR="00E016D1" w:rsidRPr="009A486F" w:rsidRDefault="00E016D1" w:rsidP="00E016D1">
            <w:pPr>
              <w:widowControl/>
              <w:autoSpaceDE/>
              <w:autoSpaceDN/>
              <w:adjustRightInd/>
              <w:jc w:val="center"/>
              <w:rPr>
                <w:b/>
                <w:bCs/>
                <w:sz w:val="22"/>
                <w:szCs w:val="22"/>
              </w:rPr>
            </w:pPr>
            <w:ins w:id="1316" w:author="ERCOT" w:date="2021-11-01T10:34:00Z">
              <w:r>
                <w:rPr>
                  <w:rFonts w:ascii="Arial" w:hAnsi="Arial" w:cs="Arial"/>
                  <w:sz w:val="20"/>
                  <w:szCs w:val="20"/>
                </w:rPr>
                <w:t>0.3</w:t>
              </w:r>
            </w:ins>
            <w:del w:id="1317"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18119" w14:textId="34BA7F48" w:rsidR="00E016D1" w:rsidRPr="009A486F" w:rsidRDefault="00E016D1" w:rsidP="00E016D1">
            <w:pPr>
              <w:widowControl/>
              <w:autoSpaceDE/>
              <w:autoSpaceDN/>
              <w:adjustRightInd/>
              <w:jc w:val="center"/>
              <w:rPr>
                <w:b/>
                <w:bCs/>
                <w:sz w:val="22"/>
                <w:szCs w:val="22"/>
              </w:rPr>
            </w:pPr>
            <w:ins w:id="1319" w:author="ERCOT" w:date="2021-11-01T10:34:00Z">
              <w:r>
                <w:rPr>
                  <w:rFonts w:ascii="Arial" w:hAnsi="Arial" w:cs="Arial"/>
                  <w:sz w:val="20"/>
                  <w:szCs w:val="20"/>
                </w:rPr>
                <w:t>0.0</w:t>
              </w:r>
            </w:ins>
            <w:del w:id="1320"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7253" w14:textId="71B1B5D6" w:rsidR="00E016D1" w:rsidRPr="009A486F" w:rsidRDefault="00E016D1" w:rsidP="00E016D1">
            <w:pPr>
              <w:widowControl/>
              <w:autoSpaceDE/>
              <w:autoSpaceDN/>
              <w:adjustRightInd/>
              <w:jc w:val="center"/>
              <w:rPr>
                <w:b/>
                <w:bCs/>
                <w:sz w:val="22"/>
                <w:szCs w:val="22"/>
              </w:rPr>
            </w:pPr>
            <w:ins w:id="1322" w:author="ERCOT" w:date="2021-11-01T10:34:00Z">
              <w:r>
                <w:rPr>
                  <w:rFonts w:ascii="Arial" w:hAnsi="Arial" w:cs="Arial"/>
                  <w:sz w:val="20"/>
                  <w:szCs w:val="20"/>
                </w:rPr>
                <w:t>0.0</w:t>
              </w:r>
            </w:ins>
            <w:del w:id="1323" w:author="ERCOT" w:date="2021-11-01T09:58:00Z">
              <w:r w:rsidRPr="009A486F" w:rsidDel="000A1AF2">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2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08B69C" w14:textId="4999B3ED" w:rsidR="00E016D1" w:rsidRPr="009A486F" w:rsidRDefault="00E016D1" w:rsidP="00E016D1">
            <w:pPr>
              <w:widowControl/>
              <w:autoSpaceDE/>
              <w:autoSpaceDN/>
              <w:adjustRightInd/>
              <w:jc w:val="center"/>
              <w:rPr>
                <w:b/>
                <w:bCs/>
                <w:sz w:val="22"/>
                <w:szCs w:val="22"/>
              </w:rPr>
            </w:pPr>
            <w:ins w:id="1325" w:author="ERCOT" w:date="2021-11-01T10:34:00Z">
              <w:r>
                <w:rPr>
                  <w:rFonts w:ascii="Arial" w:hAnsi="Arial" w:cs="Arial"/>
                  <w:sz w:val="20"/>
                  <w:szCs w:val="20"/>
                </w:rPr>
                <w:t>0.2</w:t>
              </w:r>
            </w:ins>
            <w:del w:id="1326"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2846B" w14:textId="28985534" w:rsidR="00E016D1" w:rsidRPr="009A486F" w:rsidRDefault="00E016D1" w:rsidP="00E016D1">
            <w:pPr>
              <w:widowControl/>
              <w:autoSpaceDE/>
              <w:autoSpaceDN/>
              <w:adjustRightInd/>
              <w:jc w:val="center"/>
              <w:rPr>
                <w:b/>
                <w:bCs/>
                <w:sz w:val="22"/>
                <w:szCs w:val="22"/>
              </w:rPr>
            </w:pPr>
            <w:ins w:id="1328" w:author="ERCOT" w:date="2021-11-01T10:34:00Z">
              <w:r>
                <w:rPr>
                  <w:rFonts w:ascii="Arial" w:hAnsi="Arial" w:cs="Arial"/>
                  <w:sz w:val="20"/>
                  <w:szCs w:val="20"/>
                </w:rPr>
                <w:t>0.8</w:t>
              </w:r>
            </w:ins>
            <w:del w:id="1329" w:author="ERCOT" w:date="2021-11-01T09:58:00Z">
              <w:r w:rsidRPr="009A486F" w:rsidDel="000A1AF2">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3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AEDF8D" w14:textId="77097804" w:rsidR="00E016D1" w:rsidRPr="009A486F" w:rsidRDefault="00E016D1" w:rsidP="00E016D1">
            <w:pPr>
              <w:widowControl/>
              <w:autoSpaceDE/>
              <w:autoSpaceDN/>
              <w:adjustRightInd/>
              <w:jc w:val="center"/>
              <w:rPr>
                <w:b/>
                <w:bCs/>
                <w:sz w:val="22"/>
                <w:szCs w:val="22"/>
              </w:rPr>
            </w:pPr>
            <w:ins w:id="1331" w:author="ERCOT" w:date="2021-11-01T10:34:00Z">
              <w:r>
                <w:rPr>
                  <w:rFonts w:ascii="Arial" w:hAnsi="Arial" w:cs="Arial"/>
                  <w:sz w:val="20"/>
                  <w:szCs w:val="20"/>
                </w:rPr>
                <w:t>2.0</w:t>
              </w:r>
            </w:ins>
            <w:del w:id="1332"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3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C30687" w14:textId="414E2046" w:rsidR="00E016D1" w:rsidRPr="009A486F" w:rsidRDefault="00E016D1" w:rsidP="00E016D1">
            <w:pPr>
              <w:widowControl/>
              <w:autoSpaceDE/>
              <w:autoSpaceDN/>
              <w:adjustRightInd/>
              <w:jc w:val="center"/>
              <w:rPr>
                <w:b/>
                <w:bCs/>
                <w:sz w:val="22"/>
                <w:szCs w:val="22"/>
              </w:rPr>
            </w:pPr>
            <w:ins w:id="1334" w:author="ERCOT" w:date="2021-11-01T10:34:00Z">
              <w:r>
                <w:rPr>
                  <w:rFonts w:ascii="Arial" w:hAnsi="Arial" w:cs="Arial"/>
                  <w:sz w:val="20"/>
                  <w:szCs w:val="20"/>
                </w:rPr>
                <w:t>2.9</w:t>
              </w:r>
            </w:ins>
            <w:del w:id="1335" w:author="ERCOT" w:date="2021-11-01T09:58:00Z">
              <w:r w:rsidRPr="009A486F" w:rsidDel="000A1AF2">
                <w:rPr>
                  <w:sz w:val="22"/>
                  <w:szCs w:val="22"/>
                </w:rPr>
                <w:delText>4.7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3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DE4EDE" w14:textId="6D38E9C7" w:rsidR="00E016D1" w:rsidRPr="009A486F" w:rsidRDefault="00E016D1" w:rsidP="00E016D1">
            <w:pPr>
              <w:widowControl/>
              <w:autoSpaceDE/>
              <w:autoSpaceDN/>
              <w:adjustRightInd/>
              <w:jc w:val="center"/>
              <w:rPr>
                <w:b/>
                <w:bCs/>
                <w:sz w:val="22"/>
                <w:szCs w:val="22"/>
              </w:rPr>
            </w:pPr>
            <w:ins w:id="1337" w:author="ERCOT" w:date="2021-11-01T10:34:00Z">
              <w:r>
                <w:rPr>
                  <w:rFonts w:ascii="Arial" w:hAnsi="Arial" w:cs="Arial"/>
                  <w:sz w:val="20"/>
                  <w:szCs w:val="20"/>
                </w:rPr>
                <w:t>4.2</w:t>
              </w:r>
            </w:ins>
            <w:del w:id="1338" w:author="ERCOT" w:date="2021-11-01T09:58:00Z">
              <w:r w:rsidRPr="009A486F" w:rsidDel="000A1AF2">
                <w:rPr>
                  <w:sz w:val="22"/>
                  <w:szCs w:val="22"/>
                </w:rPr>
                <w:delText>5.2</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339"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49514" w14:textId="3B6D7B04" w:rsidR="00E016D1" w:rsidRPr="009A486F" w:rsidRDefault="00E016D1" w:rsidP="00E016D1">
            <w:pPr>
              <w:widowControl/>
              <w:autoSpaceDE/>
              <w:autoSpaceDN/>
              <w:adjustRightInd/>
              <w:jc w:val="center"/>
              <w:rPr>
                <w:b/>
                <w:bCs/>
                <w:sz w:val="22"/>
                <w:szCs w:val="22"/>
              </w:rPr>
            </w:pPr>
            <w:ins w:id="1340" w:author="ERCOT" w:date="2021-11-01T10:34:00Z">
              <w:r>
                <w:rPr>
                  <w:rFonts w:ascii="Arial" w:hAnsi="Arial" w:cs="Arial"/>
                  <w:sz w:val="20"/>
                  <w:szCs w:val="20"/>
                </w:rPr>
                <w:t>4.8</w:t>
              </w:r>
            </w:ins>
            <w:del w:id="1341" w:author="ERCOT" w:date="2021-11-01T09:58:00Z">
              <w:r w:rsidRPr="009A486F" w:rsidDel="000A1AF2">
                <w:rPr>
                  <w:sz w:val="22"/>
                  <w:szCs w:val="22"/>
                </w:rPr>
                <w:delText>4.6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342"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5818D3" w14:textId="72152EE1" w:rsidR="00E016D1" w:rsidRPr="009A486F" w:rsidRDefault="00E016D1" w:rsidP="00E016D1">
            <w:pPr>
              <w:widowControl/>
              <w:autoSpaceDE/>
              <w:autoSpaceDN/>
              <w:adjustRightInd/>
              <w:jc w:val="center"/>
              <w:rPr>
                <w:b/>
                <w:bCs/>
                <w:sz w:val="22"/>
                <w:szCs w:val="22"/>
              </w:rPr>
            </w:pPr>
            <w:ins w:id="1343" w:author="ERCOT" w:date="2021-11-01T10:34:00Z">
              <w:r>
                <w:rPr>
                  <w:rFonts w:ascii="Arial" w:hAnsi="Arial" w:cs="Arial"/>
                  <w:sz w:val="20"/>
                  <w:szCs w:val="20"/>
                </w:rPr>
                <w:t>5.3</w:t>
              </w:r>
            </w:ins>
            <w:del w:id="1344" w:author="ERCOT" w:date="2021-11-01T09:58:00Z">
              <w:r w:rsidRPr="009A486F" w:rsidDel="000A1AF2">
                <w:rPr>
                  <w:sz w:val="22"/>
                  <w:szCs w:val="22"/>
                </w:rPr>
                <w:delText>5.2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345"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D3A88" w14:textId="31B45331" w:rsidR="00E016D1" w:rsidRPr="009A486F" w:rsidRDefault="00E016D1" w:rsidP="00E016D1">
            <w:pPr>
              <w:widowControl/>
              <w:autoSpaceDE/>
              <w:autoSpaceDN/>
              <w:adjustRightInd/>
              <w:jc w:val="center"/>
              <w:rPr>
                <w:b/>
                <w:bCs/>
                <w:sz w:val="22"/>
                <w:szCs w:val="22"/>
              </w:rPr>
            </w:pPr>
            <w:ins w:id="1346" w:author="ERCOT" w:date="2021-11-01T10:34:00Z">
              <w:r>
                <w:rPr>
                  <w:rFonts w:ascii="Arial" w:hAnsi="Arial" w:cs="Arial"/>
                  <w:sz w:val="20"/>
                  <w:szCs w:val="20"/>
                </w:rPr>
                <w:t>3.5</w:t>
              </w:r>
            </w:ins>
            <w:del w:id="1347" w:author="ERCOT" w:date="2021-11-01T09:58:00Z">
              <w:r w:rsidRPr="009A486F" w:rsidDel="000A1AF2">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348"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7B5231" w14:textId="6DE8568A" w:rsidR="00E016D1" w:rsidRPr="009A486F" w:rsidRDefault="00E016D1" w:rsidP="00E016D1">
            <w:pPr>
              <w:widowControl/>
              <w:autoSpaceDE/>
              <w:autoSpaceDN/>
              <w:adjustRightInd/>
              <w:jc w:val="center"/>
              <w:rPr>
                <w:b/>
                <w:bCs/>
                <w:sz w:val="22"/>
                <w:szCs w:val="22"/>
              </w:rPr>
            </w:pPr>
            <w:ins w:id="1349" w:author="ERCOT" w:date="2021-11-01T10:34:00Z">
              <w:r>
                <w:rPr>
                  <w:rFonts w:ascii="Arial" w:hAnsi="Arial" w:cs="Arial"/>
                  <w:sz w:val="20"/>
                  <w:szCs w:val="20"/>
                </w:rPr>
                <w:t>3.8</w:t>
              </w:r>
            </w:ins>
            <w:del w:id="1350" w:author="ERCOT" w:date="2021-11-01T09:58:00Z">
              <w:r w:rsidRPr="009A486F" w:rsidDel="000A1AF2">
                <w:rPr>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351"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80CF306" w14:textId="054CE0E0" w:rsidR="00E016D1" w:rsidRPr="009A486F" w:rsidRDefault="00E016D1" w:rsidP="00E016D1">
            <w:pPr>
              <w:widowControl/>
              <w:autoSpaceDE/>
              <w:autoSpaceDN/>
              <w:adjustRightInd/>
              <w:jc w:val="center"/>
              <w:rPr>
                <w:b/>
                <w:bCs/>
                <w:sz w:val="22"/>
                <w:szCs w:val="22"/>
              </w:rPr>
            </w:pPr>
            <w:ins w:id="1352" w:author="ERCOT" w:date="2021-11-01T10:34:00Z">
              <w:r>
                <w:rPr>
                  <w:rFonts w:ascii="Arial" w:hAnsi="Arial" w:cs="Arial"/>
                  <w:sz w:val="20"/>
                  <w:szCs w:val="20"/>
                </w:rPr>
                <w:t>5.3</w:t>
              </w:r>
            </w:ins>
            <w:del w:id="1353" w:author="ERCOT" w:date="2021-11-01T09:58:00Z">
              <w:r w:rsidRPr="009A486F" w:rsidDel="000A1AF2">
                <w:rPr>
                  <w:sz w:val="22"/>
                  <w:szCs w:val="22"/>
                </w:rPr>
                <w:delText>4.7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354"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40320" w14:textId="715BA4D9" w:rsidR="00E016D1" w:rsidRPr="009A486F" w:rsidRDefault="00E016D1" w:rsidP="00E016D1">
            <w:pPr>
              <w:widowControl/>
              <w:autoSpaceDE/>
              <w:autoSpaceDN/>
              <w:adjustRightInd/>
              <w:jc w:val="center"/>
              <w:rPr>
                <w:b/>
                <w:bCs/>
                <w:sz w:val="22"/>
                <w:szCs w:val="22"/>
              </w:rPr>
            </w:pPr>
            <w:ins w:id="1355" w:author="ERCOT" w:date="2021-11-01T10:34:00Z">
              <w:r>
                <w:rPr>
                  <w:rFonts w:ascii="Arial" w:hAnsi="Arial" w:cs="Arial"/>
                  <w:sz w:val="20"/>
                  <w:szCs w:val="20"/>
                </w:rPr>
                <w:t>4.2</w:t>
              </w:r>
            </w:ins>
            <w:del w:id="1356" w:author="ERCOT" w:date="2021-11-01T09:58:00Z">
              <w:r w:rsidRPr="009A486F" w:rsidDel="000A1AF2">
                <w:rPr>
                  <w:sz w:val="22"/>
                  <w:szCs w:val="22"/>
                </w:rPr>
                <w:delText>1.0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357"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88A336" w14:textId="63D010DE" w:rsidR="00E016D1" w:rsidRPr="009A486F" w:rsidRDefault="00E016D1" w:rsidP="00E016D1">
            <w:pPr>
              <w:widowControl/>
              <w:autoSpaceDE/>
              <w:autoSpaceDN/>
              <w:adjustRightInd/>
              <w:jc w:val="center"/>
              <w:rPr>
                <w:b/>
                <w:bCs/>
                <w:sz w:val="22"/>
                <w:szCs w:val="22"/>
              </w:rPr>
            </w:pPr>
            <w:ins w:id="1358" w:author="ERCOT" w:date="2021-11-01T10:34:00Z">
              <w:r>
                <w:rPr>
                  <w:rFonts w:ascii="Arial" w:hAnsi="Arial" w:cs="Arial"/>
                  <w:sz w:val="20"/>
                  <w:szCs w:val="20"/>
                </w:rPr>
                <w:t>1.5</w:t>
              </w:r>
            </w:ins>
            <w:del w:id="1359" w:author="ERCOT" w:date="2021-11-01T09:58:00Z">
              <w:r w:rsidRPr="009A486F" w:rsidDel="000A1AF2">
                <w:rPr>
                  <w:sz w:val="22"/>
                  <w:szCs w:val="22"/>
                </w:rPr>
                <w:delText>6.1</w:delText>
              </w:r>
            </w:del>
          </w:p>
        </w:tc>
      </w:tr>
      <w:tr w:rsidR="00E016D1" w:rsidRPr="00CC576E" w14:paraId="1E10B59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6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6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6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136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82D77" w14:textId="4023EE30" w:rsidR="00E016D1" w:rsidRPr="009A486F" w:rsidRDefault="00E016D1" w:rsidP="00E016D1">
            <w:pPr>
              <w:widowControl/>
              <w:autoSpaceDE/>
              <w:autoSpaceDN/>
              <w:adjustRightInd/>
              <w:jc w:val="center"/>
              <w:rPr>
                <w:b/>
                <w:bCs/>
                <w:sz w:val="22"/>
                <w:szCs w:val="22"/>
              </w:rPr>
            </w:pPr>
            <w:ins w:id="1364" w:author="ERCOT" w:date="2021-11-01T10:34:00Z">
              <w:r>
                <w:rPr>
                  <w:rFonts w:ascii="Arial" w:hAnsi="Arial" w:cs="Arial"/>
                  <w:sz w:val="20"/>
                  <w:szCs w:val="20"/>
                </w:rPr>
                <w:t>1.2</w:t>
              </w:r>
            </w:ins>
            <w:del w:id="1365"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6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B4F363" w14:textId="3D75839A" w:rsidR="00E016D1" w:rsidRPr="009A486F" w:rsidRDefault="00E016D1" w:rsidP="00E016D1">
            <w:pPr>
              <w:widowControl/>
              <w:autoSpaceDE/>
              <w:autoSpaceDN/>
              <w:adjustRightInd/>
              <w:jc w:val="center"/>
              <w:rPr>
                <w:b/>
                <w:bCs/>
                <w:sz w:val="22"/>
                <w:szCs w:val="22"/>
              </w:rPr>
            </w:pPr>
            <w:ins w:id="1367" w:author="ERCOT" w:date="2021-11-01T10:34:00Z">
              <w:r>
                <w:rPr>
                  <w:rFonts w:ascii="Arial" w:hAnsi="Arial" w:cs="Arial"/>
                  <w:sz w:val="20"/>
                  <w:szCs w:val="20"/>
                </w:rPr>
                <w:t>0.4</w:t>
              </w:r>
            </w:ins>
            <w:del w:id="1368"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6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A0FE7" w14:textId="60466E74" w:rsidR="00E016D1" w:rsidRPr="009A486F" w:rsidRDefault="00E016D1" w:rsidP="00E016D1">
            <w:pPr>
              <w:widowControl/>
              <w:autoSpaceDE/>
              <w:autoSpaceDN/>
              <w:adjustRightInd/>
              <w:jc w:val="center"/>
              <w:rPr>
                <w:b/>
                <w:bCs/>
                <w:sz w:val="22"/>
                <w:szCs w:val="22"/>
              </w:rPr>
            </w:pPr>
            <w:ins w:id="1370" w:author="ERCOT" w:date="2021-11-01T10:34:00Z">
              <w:r>
                <w:rPr>
                  <w:rFonts w:ascii="Arial" w:hAnsi="Arial" w:cs="Arial"/>
                  <w:sz w:val="20"/>
                  <w:szCs w:val="20"/>
                </w:rPr>
                <w:t>-0.4</w:t>
              </w:r>
            </w:ins>
            <w:del w:id="1371"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7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71032F" w14:textId="09084B3C" w:rsidR="00E016D1" w:rsidRPr="009A486F" w:rsidRDefault="00E016D1" w:rsidP="00E016D1">
            <w:pPr>
              <w:widowControl/>
              <w:autoSpaceDE/>
              <w:autoSpaceDN/>
              <w:adjustRightInd/>
              <w:jc w:val="center"/>
              <w:rPr>
                <w:b/>
                <w:bCs/>
                <w:sz w:val="22"/>
                <w:szCs w:val="22"/>
              </w:rPr>
            </w:pPr>
            <w:ins w:id="1373" w:author="ERCOT" w:date="2021-11-01T10:34:00Z">
              <w:r>
                <w:rPr>
                  <w:rFonts w:ascii="Arial" w:hAnsi="Arial" w:cs="Arial"/>
                  <w:sz w:val="20"/>
                  <w:szCs w:val="20"/>
                </w:rPr>
                <w:t>-0.7</w:t>
              </w:r>
            </w:ins>
            <w:del w:id="1374"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7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93FC11" w14:textId="1E3AF046" w:rsidR="00E016D1" w:rsidRPr="009A486F" w:rsidRDefault="00E016D1" w:rsidP="00E016D1">
            <w:pPr>
              <w:widowControl/>
              <w:autoSpaceDE/>
              <w:autoSpaceDN/>
              <w:adjustRightInd/>
              <w:jc w:val="center"/>
              <w:rPr>
                <w:b/>
                <w:bCs/>
                <w:sz w:val="22"/>
                <w:szCs w:val="22"/>
              </w:rPr>
            </w:pPr>
            <w:ins w:id="1376" w:author="ERCOT" w:date="2021-11-01T10:34:00Z">
              <w:r>
                <w:rPr>
                  <w:rFonts w:ascii="Arial" w:hAnsi="Arial" w:cs="Arial"/>
                  <w:sz w:val="20"/>
                  <w:szCs w:val="20"/>
                </w:rPr>
                <w:t>-1.0</w:t>
              </w:r>
            </w:ins>
            <w:del w:id="1377"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7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39D16C" w14:textId="56207F1A" w:rsidR="00E016D1" w:rsidRPr="009A486F" w:rsidRDefault="00E016D1" w:rsidP="00E016D1">
            <w:pPr>
              <w:widowControl/>
              <w:autoSpaceDE/>
              <w:autoSpaceDN/>
              <w:adjustRightInd/>
              <w:jc w:val="center"/>
              <w:rPr>
                <w:b/>
                <w:bCs/>
                <w:sz w:val="22"/>
                <w:szCs w:val="22"/>
              </w:rPr>
            </w:pPr>
            <w:ins w:id="1379" w:author="ERCOT" w:date="2021-11-01T10:34:00Z">
              <w:r>
                <w:rPr>
                  <w:rFonts w:ascii="Arial" w:hAnsi="Arial" w:cs="Arial"/>
                  <w:sz w:val="20"/>
                  <w:szCs w:val="20"/>
                </w:rPr>
                <w:t>-1.2</w:t>
              </w:r>
            </w:ins>
            <w:del w:id="1380"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8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223ED62" w14:textId="37B8E1D6" w:rsidR="00E016D1" w:rsidRPr="009A486F" w:rsidRDefault="00E016D1" w:rsidP="00E016D1">
            <w:pPr>
              <w:widowControl/>
              <w:autoSpaceDE/>
              <w:autoSpaceDN/>
              <w:adjustRightInd/>
              <w:jc w:val="center"/>
              <w:rPr>
                <w:b/>
                <w:bCs/>
                <w:sz w:val="22"/>
                <w:szCs w:val="22"/>
              </w:rPr>
            </w:pPr>
            <w:ins w:id="1382" w:author="ERCOT" w:date="2021-11-01T10:34:00Z">
              <w:r>
                <w:rPr>
                  <w:rFonts w:ascii="Arial" w:hAnsi="Arial" w:cs="Arial"/>
                  <w:sz w:val="20"/>
                  <w:szCs w:val="20"/>
                </w:rPr>
                <w:t>-1.3</w:t>
              </w:r>
            </w:ins>
            <w:del w:id="1383" w:author="ERCOT" w:date="2021-11-01T09:58:00Z">
              <w:r w:rsidRPr="009A486F" w:rsidDel="000A1AF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8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569794" w14:textId="4ABC9CF8" w:rsidR="00E016D1" w:rsidRPr="009A486F" w:rsidRDefault="00E016D1" w:rsidP="00E016D1">
            <w:pPr>
              <w:widowControl/>
              <w:autoSpaceDE/>
              <w:autoSpaceDN/>
              <w:adjustRightInd/>
              <w:jc w:val="center"/>
              <w:rPr>
                <w:b/>
                <w:bCs/>
                <w:sz w:val="22"/>
                <w:szCs w:val="22"/>
              </w:rPr>
            </w:pPr>
            <w:ins w:id="1385" w:author="ERCOT" w:date="2021-11-01T10:34:00Z">
              <w:r>
                <w:rPr>
                  <w:rFonts w:ascii="Arial" w:hAnsi="Arial" w:cs="Arial"/>
                  <w:sz w:val="20"/>
                  <w:szCs w:val="20"/>
                </w:rPr>
                <w:t>-0.9</w:t>
              </w:r>
            </w:ins>
            <w:del w:id="1386" w:author="ERCOT" w:date="2021-11-01T09:58:00Z">
              <w:r w:rsidRPr="009A486F" w:rsidDel="000A1AF2">
                <w:rPr>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38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1CD7A" w14:textId="40DEA1D9" w:rsidR="00E016D1" w:rsidRPr="009A486F" w:rsidRDefault="00E016D1" w:rsidP="00E016D1">
            <w:pPr>
              <w:widowControl/>
              <w:autoSpaceDE/>
              <w:autoSpaceDN/>
              <w:adjustRightInd/>
              <w:jc w:val="center"/>
              <w:rPr>
                <w:b/>
                <w:bCs/>
                <w:sz w:val="22"/>
                <w:szCs w:val="22"/>
              </w:rPr>
            </w:pPr>
            <w:ins w:id="1388" w:author="ERCOT" w:date="2021-11-01T10:34:00Z">
              <w:r>
                <w:rPr>
                  <w:rFonts w:ascii="Arial" w:hAnsi="Arial" w:cs="Arial"/>
                  <w:sz w:val="20"/>
                  <w:szCs w:val="20"/>
                </w:rPr>
                <w:t>0.0</w:t>
              </w:r>
            </w:ins>
            <w:del w:id="1389" w:author="ERCOT" w:date="2021-11-01T09:58:00Z">
              <w:r w:rsidRPr="009A486F" w:rsidDel="000A1AF2">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39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48A74" w14:textId="37F3CDCF" w:rsidR="00E016D1" w:rsidRPr="009A486F" w:rsidRDefault="00E016D1" w:rsidP="00E016D1">
            <w:pPr>
              <w:widowControl/>
              <w:autoSpaceDE/>
              <w:autoSpaceDN/>
              <w:adjustRightInd/>
              <w:jc w:val="center"/>
              <w:rPr>
                <w:b/>
                <w:bCs/>
                <w:sz w:val="22"/>
                <w:szCs w:val="22"/>
              </w:rPr>
            </w:pPr>
            <w:ins w:id="1391" w:author="ERCOT" w:date="2021-11-01T10:34:00Z">
              <w:r>
                <w:rPr>
                  <w:rFonts w:ascii="Arial" w:hAnsi="Arial" w:cs="Arial"/>
                  <w:sz w:val="20"/>
                  <w:szCs w:val="20"/>
                </w:rPr>
                <w:t>0.0</w:t>
              </w:r>
            </w:ins>
            <w:del w:id="1392" w:author="ERCOT" w:date="2021-11-01T09:58:00Z">
              <w:r w:rsidRPr="009A486F" w:rsidDel="000A1AF2">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B04269" w14:textId="1F2B5F15" w:rsidR="00E016D1" w:rsidRPr="009A486F" w:rsidRDefault="00E016D1" w:rsidP="00E016D1">
            <w:pPr>
              <w:widowControl/>
              <w:autoSpaceDE/>
              <w:autoSpaceDN/>
              <w:adjustRightInd/>
              <w:jc w:val="center"/>
              <w:rPr>
                <w:b/>
                <w:bCs/>
                <w:sz w:val="22"/>
                <w:szCs w:val="22"/>
              </w:rPr>
            </w:pPr>
            <w:ins w:id="1394" w:author="ERCOT" w:date="2021-11-01T10:34:00Z">
              <w:r>
                <w:rPr>
                  <w:rFonts w:ascii="Arial" w:hAnsi="Arial" w:cs="Arial"/>
                  <w:sz w:val="20"/>
                  <w:szCs w:val="20"/>
                </w:rPr>
                <w:t>0.0</w:t>
              </w:r>
            </w:ins>
            <w:del w:id="1395"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F06772" w14:textId="5DEB7D26" w:rsidR="00E016D1" w:rsidRPr="009A486F" w:rsidRDefault="00E016D1" w:rsidP="00E016D1">
            <w:pPr>
              <w:widowControl/>
              <w:autoSpaceDE/>
              <w:autoSpaceDN/>
              <w:adjustRightInd/>
              <w:jc w:val="center"/>
              <w:rPr>
                <w:b/>
                <w:bCs/>
                <w:sz w:val="22"/>
                <w:szCs w:val="22"/>
              </w:rPr>
            </w:pPr>
            <w:ins w:id="1397" w:author="ERCOT" w:date="2021-11-01T10:34:00Z">
              <w:r>
                <w:rPr>
                  <w:rFonts w:ascii="Arial" w:hAnsi="Arial" w:cs="Arial"/>
                  <w:sz w:val="20"/>
                  <w:szCs w:val="20"/>
                </w:rPr>
                <w:t>0.0</w:t>
              </w:r>
            </w:ins>
            <w:del w:id="1398"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9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BD6E2E" w14:textId="2E2CF073" w:rsidR="00E016D1" w:rsidRPr="009A486F" w:rsidRDefault="00E016D1" w:rsidP="00E016D1">
            <w:pPr>
              <w:widowControl/>
              <w:autoSpaceDE/>
              <w:autoSpaceDN/>
              <w:adjustRightInd/>
              <w:jc w:val="center"/>
              <w:rPr>
                <w:b/>
                <w:bCs/>
                <w:sz w:val="22"/>
                <w:szCs w:val="22"/>
              </w:rPr>
            </w:pPr>
            <w:ins w:id="1400" w:author="ERCOT" w:date="2021-11-01T10:34:00Z">
              <w:r>
                <w:rPr>
                  <w:rFonts w:ascii="Arial" w:hAnsi="Arial" w:cs="Arial"/>
                  <w:sz w:val="20"/>
                  <w:szCs w:val="20"/>
                </w:rPr>
                <w:t>0.2</w:t>
              </w:r>
            </w:ins>
            <w:del w:id="1401"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38DEF6" w14:textId="0D1136DC" w:rsidR="00E016D1" w:rsidRPr="009A486F" w:rsidRDefault="00E016D1" w:rsidP="00E016D1">
            <w:pPr>
              <w:widowControl/>
              <w:autoSpaceDE/>
              <w:autoSpaceDN/>
              <w:adjustRightInd/>
              <w:jc w:val="center"/>
              <w:rPr>
                <w:b/>
                <w:bCs/>
                <w:sz w:val="22"/>
                <w:szCs w:val="22"/>
              </w:rPr>
            </w:pPr>
            <w:ins w:id="1403" w:author="ERCOT" w:date="2021-11-01T10:34:00Z">
              <w:r>
                <w:rPr>
                  <w:rFonts w:ascii="Arial" w:hAnsi="Arial" w:cs="Arial"/>
                  <w:sz w:val="20"/>
                  <w:szCs w:val="20"/>
                </w:rPr>
                <w:t>1.1</w:t>
              </w:r>
            </w:ins>
            <w:del w:id="1404"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0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CE4DC6" w14:textId="6872498C" w:rsidR="00E016D1" w:rsidRPr="009A486F" w:rsidRDefault="00E016D1" w:rsidP="00E016D1">
            <w:pPr>
              <w:widowControl/>
              <w:autoSpaceDE/>
              <w:autoSpaceDN/>
              <w:adjustRightInd/>
              <w:jc w:val="center"/>
              <w:rPr>
                <w:b/>
                <w:bCs/>
                <w:sz w:val="22"/>
                <w:szCs w:val="22"/>
              </w:rPr>
            </w:pPr>
            <w:ins w:id="1406" w:author="ERCOT" w:date="2021-11-01T10:34:00Z">
              <w:r>
                <w:rPr>
                  <w:rFonts w:ascii="Arial" w:hAnsi="Arial" w:cs="Arial"/>
                  <w:sz w:val="20"/>
                  <w:szCs w:val="20"/>
                </w:rPr>
                <w:t>2.4</w:t>
              </w:r>
            </w:ins>
            <w:del w:id="1407" w:author="ERCOT" w:date="2021-11-01T09:58:00Z">
              <w:r w:rsidRPr="009A486F" w:rsidDel="000A1AF2">
                <w:rPr>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0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A6692" w14:textId="037C5F79" w:rsidR="00E016D1" w:rsidRPr="009A486F" w:rsidRDefault="00E016D1" w:rsidP="00E016D1">
            <w:pPr>
              <w:widowControl/>
              <w:autoSpaceDE/>
              <w:autoSpaceDN/>
              <w:adjustRightInd/>
              <w:jc w:val="center"/>
              <w:rPr>
                <w:b/>
                <w:bCs/>
                <w:sz w:val="22"/>
                <w:szCs w:val="22"/>
              </w:rPr>
            </w:pPr>
            <w:ins w:id="1409" w:author="ERCOT" w:date="2021-11-01T10:34:00Z">
              <w:r>
                <w:rPr>
                  <w:rFonts w:ascii="Arial" w:hAnsi="Arial" w:cs="Arial"/>
                  <w:sz w:val="20"/>
                  <w:szCs w:val="20"/>
                </w:rPr>
                <w:t>3.2</w:t>
              </w:r>
            </w:ins>
            <w:del w:id="1410" w:author="ERCOT" w:date="2021-11-01T09:58:00Z">
              <w:r w:rsidRPr="009A486F" w:rsidDel="000A1AF2">
                <w:rPr>
                  <w:sz w:val="22"/>
                  <w:szCs w:val="22"/>
                </w:rPr>
                <w:delText>5.4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1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8DA702" w14:textId="55674FBD" w:rsidR="00E016D1" w:rsidRPr="009A486F" w:rsidRDefault="00E016D1" w:rsidP="00E016D1">
            <w:pPr>
              <w:widowControl/>
              <w:autoSpaceDE/>
              <w:autoSpaceDN/>
              <w:adjustRightInd/>
              <w:jc w:val="center"/>
              <w:rPr>
                <w:b/>
                <w:bCs/>
                <w:sz w:val="22"/>
                <w:szCs w:val="22"/>
              </w:rPr>
            </w:pPr>
            <w:ins w:id="1412" w:author="ERCOT" w:date="2021-11-01T10:34:00Z">
              <w:r>
                <w:rPr>
                  <w:rFonts w:ascii="Arial" w:hAnsi="Arial" w:cs="Arial"/>
                  <w:sz w:val="20"/>
                  <w:szCs w:val="20"/>
                </w:rPr>
                <w:t>4.5</w:t>
              </w:r>
            </w:ins>
            <w:del w:id="1413" w:author="ERCOT" w:date="2021-11-01T09:58:00Z">
              <w:r w:rsidRPr="009A486F" w:rsidDel="000A1AF2">
                <w:rPr>
                  <w:sz w:val="22"/>
                  <w:szCs w:val="22"/>
                </w:rPr>
                <w:delText>4.7</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41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B4CEBDD" w14:textId="776AFAFF" w:rsidR="00E016D1" w:rsidRPr="009A486F" w:rsidRDefault="00E016D1" w:rsidP="00E016D1">
            <w:pPr>
              <w:widowControl/>
              <w:autoSpaceDE/>
              <w:autoSpaceDN/>
              <w:adjustRightInd/>
              <w:jc w:val="center"/>
              <w:rPr>
                <w:b/>
                <w:bCs/>
                <w:sz w:val="22"/>
                <w:szCs w:val="22"/>
              </w:rPr>
            </w:pPr>
            <w:ins w:id="1415" w:author="ERCOT" w:date="2021-11-01T10:34:00Z">
              <w:r>
                <w:rPr>
                  <w:rFonts w:ascii="Arial" w:hAnsi="Arial" w:cs="Arial"/>
                  <w:sz w:val="20"/>
                  <w:szCs w:val="20"/>
                </w:rPr>
                <w:t>5.1</w:t>
              </w:r>
            </w:ins>
            <w:del w:id="1416" w:author="ERCOT" w:date="2021-11-01T09:58:00Z">
              <w:r w:rsidRPr="009A486F" w:rsidDel="000A1AF2">
                <w:rPr>
                  <w:sz w:val="22"/>
                  <w:szCs w:val="22"/>
                </w:rPr>
                <w:delText>5.4</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41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1016C1A" w14:textId="5E2BF3B5" w:rsidR="00E016D1" w:rsidRPr="009A486F" w:rsidRDefault="00E016D1" w:rsidP="00E016D1">
            <w:pPr>
              <w:widowControl/>
              <w:autoSpaceDE/>
              <w:autoSpaceDN/>
              <w:adjustRightInd/>
              <w:jc w:val="center"/>
              <w:rPr>
                <w:b/>
                <w:bCs/>
                <w:sz w:val="22"/>
                <w:szCs w:val="22"/>
              </w:rPr>
            </w:pPr>
            <w:ins w:id="1418" w:author="ERCOT" w:date="2021-11-01T10:34:00Z">
              <w:r>
                <w:rPr>
                  <w:rFonts w:ascii="Arial" w:hAnsi="Arial" w:cs="Arial"/>
                  <w:sz w:val="20"/>
                  <w:szCs w:val="20"/>
                </w:rPr>
                <w:t>5.3</w:t>
              </w:r>
            </w:ins>
            <w:del w:id="1419" w:author="ERCOT" w:date="2021-11-01T09:58:00Z">
              <w:r w:rsidRPr="009A486F" w:rsidDel="000A1AF2">
                <w:rPr>
                  <w:sz w:val="22"/>
                  <w:szCs w:val="22"/>
                </w:rPr>
                <w:delText>3.3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42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D1417" w14:textId="57315652" w:rsidR="00E016D1" w:rsidRPr="009A486F" w:rsidRDefault="00E016D1" w:rsidP="00E016D1">
            <w:pPr>
              <w:widowControl/>
              <w:autoSpaceDE/>
              <w:autoSpaceDN/>
              <w:adjustRightInd/>
              <w:jc w:val="center"/>
              <w:rPr>
                <w:b/>
                <w:bCs/>
                <w:sz w:val="22"/>
                <w:szCs w:val="22"/>
              </w:rPr>
            </w:pPr>
            <w:ins w:id="1421" w:author="ERCOT" w:date="2021-11-01T10:34:00Z">
              <w:r>
                <w:rPr>
                  <w:rFonts w:ascii="Arial" w:hAnsi="Arial" w:cs="Arial"/>
                  <w:sz w:val="20"/>
                  <w:szCs w:val="20"/>
                </w:rPr>
                <w:t>4.3</w:t>
              </w:r>
            </w:ins>
            <w:del w:id="1422" w:author="ERCOT" w:date="2021-11-01T09:58:00Z">
              <w:r w:rsidRPr="009A486F" w:rsidDel="000A1AF2">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42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86663" w14:textId="1AC97364" w:rsidR="00E016D1" w:rsidRPr="009A486F" w:rsidRDefault="00E016D1" w:rsidP="00E016D1">
            <w:pPr>
              <w:widowControl/>
              <w:autoSpaceDE/>
              <w:autoSpaceDN/>
              <w:adjustRightInd/>
              <w:jc w:val="center"/>
              <w:rPr>
                <w:b/>
                <w:bCs/>
                <w:sz w:val="22"/>
                <w:szCs w:val="22"/>
              </w:rPr>
            </w:pPr>
            <w:ins w:id="1424" w:author="ERCOT" w:date="2021-11-01T10:34:00Z">
              <w:r>
                <w:rPr>
                  <w:rFonts w:ascii="Arial" w:hAnsi="Arial" w:cs="Arial"/>
                  <w:sz w:val="20"/>
                  <w:szCs w:val="20"/>
                </w:rPr>
                <w:t>3.9</w:t>
              </w:r>
            </w:ins>
            <w:del w:id="1425" w:author="ERCOT" w:date="2021-11-01T09:58:00Z">
              <w:r w:rsidRPr="009A486F" w:rsidDel="000A1AF2">
                <w:rPr>
                  <w:sz w:val="22"/>
                  <w:szCs w:val="22"/>
                </w:rPr>
                <w:delText>5.4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42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21CA800" w14:textId="3D5C7083" w:rsidR="00E016D1" w:rsidRPr="009A486F" w:rsidRDefault="00E016D1" w:rsidP="00E016D1">
            <w:pPr>
              <w:widowControl/>
              <w:autoSpaceDE/>
              <w:autoSpaceDN/>
              <w:adjustRightInd/>
              <w:jc w:val="center"/>
              <w:rPr>
                <w:b/>
                <w:bCs/>
                <w:sz w:val="22"/>
                <w:szCs w:val="22"/>
              </w:rPr>
            </w:pPr>
            <w:ins w:id="1427" w:author="ERCOT" w:date="2021-11-01T10:34:00Z">
              <w:r>
                <w:rPr>
                  <w:rFonts w:ascii="Arial" w:hAnsi="Arial" w:cs="Arial"/>
                  <w:sz w:val="20"/>
                  <w:szCs w:val="20"/>
                </w:rPr>
                <w:t>4.8</w:t>
              </w:r>
            </w:ins>
            <w:del w:id="1428" w:author="ERCOT" w:date="2021-11-01T09:58:00Z">
              <w:r w:rsidRPr="009A486F" w:rsidDel="000A1AF2">
                <w:rPr>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42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5DF25" w14:textId="1E551960" w:rsidR="00E016D1" w:rsidRPr="009A486F" w:rsidRDefault="00E016D1" w:rsidP="00E016D1">
            <w:pPr>
              <w:widowControl/>
              <w:autoSpaceDE/>
              <w:autoSpaceDN/>
              <w:adjustRightInd/>
              <w:jc w:val="center"/>
              <w:rPr>
                <w:b/>
                <w:bCs/>
                <w:sz w:val="22"/>
                <w:szCs w:val="22"/>
              </w:rPr>
            </w:pPr>
            <w:ins w:id="1430" w:author="ERCOT" w:date="2021-11-01T10:34:00Z">
              <w:r>
                <w:rPr>
                  <w:rFonts w:ascii="Arial" w:hAnsi="Arial" w:cs="Arial"/>
                  <w:sz w:val="20"/>
                  <w:szCs w:val="20"/>
                </w:rPr>
                <w:t>3.7</w:t>
              </w:r>
            </w:ins>
            <w:del w:id="1431" w:author="ERCOT" w:date="2021-11-01T09:58:00Z">
              <w:r w:rsidRPr="009A486F" w:rsidDel="000A1AF2">
                <w:rPr>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43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2E4B6F" w14:textId="41BB2BCD" w:rsidR="00E016D1" w:rsidRPr="009A486F" w:rsidRDefault="00E016D1" w:rsidP="00E016D1">
            <w:pPr>
              <w:widowControl/>
              <w:autoSpaceDE/>
              <w:autoSpaceDN/>
              <w:adjustRightInd/>
              <w:jc w:val="center"/>
              <w:rPr>
                <w:b/>
                <w:bCs/>
                <w:sz w:val="22"/>
                <w:szCs w:val="22"/>
              </w:rPr>
            </w:pPr>
            <w:ins w:id="1433" w:author="ERCOT" w:date="2021-11-01T10:34:00Z">
              <w:r>
                <w:rPr>
                  <w:rFonts w:ascii="Arial" w:hAnsi="Arial" w:cs="Arial"/>
                  <w:sz w:val="20"/>
                  <w:szCs w:val="20"/>
                </w:rPr>
                <w:t>2.2</w:t>
              </w:r>
            </w:ins>
            <w:del w:id="1434" w:author="ERCOT" w:date="2021-11-01T09:58:00Z">
              <w:r w:rsidRPr="009A486F" w:rsidDel="000A1AF2">
                <w:rPr>
                  <w:sz w:val="22"/>
                  <w:szCs w:val="22"/>
                </w:rPr>
                <w:delText>2.0</w:delText>
              </w:r>
            </w:del>
          </w:p>
        </w:tc>
      </w:tr>
      <w:tr w:rsidR="00E016D1" w:rsidRPr="00CC576E" w14:paraId="2C86E039"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43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43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437"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143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0E6F1" w14:textId="448C2C97" w:rsidR="00E016D1" w:rsidRPr="009A486F" w:rsidRDefault="00E016D1" w:rsidP="00E016D1">
            <w:pPr>
              <w:widowControl/>
              <w:autoSpaceDE/>
              <w:autoSpaceDN/>
              <w:adjustRightInd/>
              <w:jc w:val="center"/>
              <w:rPr>
                <w:b/>
                <w:bCs/>
                <w:sz w:val="22"/>
                <w:szCs w:val="22"/>
              </w:rPr>
            </w:pPr>
            <w:ins w:id="1439" w:author="ERCOT" w:date="2021-11-01T10:34:00Z">
              <w:r>
                <w:rPr>
                  <w:rFonts w:ascii="Arial" w:hAnsi="Arial" w:cs="Arial"/>
                  <w:sz w:val="20"/>
                  <w:szCs w:val="20"/>
                </w:rPr>
                <w:t>1.1</w:t>
              </w:r>
            </w:ins>
            <w:del w:id="1440"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4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8846B" w14:textId="509783E2" w:rsidR="00E016D1" w:rsidRPr="009A486F" w:rsidRDefault="00E016D1" w:rsidP="00E016D1">
            <w:pPr>
              <w:widowControl/>
              <w:autoSpaceDE/>
              <w:autoSpaceDN/>
              <w:adjustRightInd/>
              <w:jc w:val="center"/>
              <w:rPr>
                <w:b/>
                <w:bCs/>
                <w:sz w:val="22"/>
                <w:szCs w:val="22"/>
              </w:rPr>
            </w:pPr>
            <w:ins w:id="1442" w:author="ERCOT" w:date="2021-11-01T10:34:00Z">
              <w:r>
                <w:rPr>
                  <w:rFonts w:ascii="Arial" w:hAnsi="Arial" w:cs="Arial"/>
                  <w:sz w:val="20"/>
                  <w:szCs w:val="20"/>
                </w:rPr>
                <w:t>0.1</w:t>
              </w:r>
            </w:ins>
            <w:del w:id="1443" w:author="ERCOT" w:date="2021-11-01T09:58:00Z">
              <w:r w:rsidRPr="009A486F" w:rsidDel="000A1AF2">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4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0CD7AF" w14:textId="5FAB4593" w:rsidR="00E016D1" w:rsidRPr="009A486F" w:rsidRDefault="00E016D1" w:rsidP="00E016D1">
            <w:pPr>
              <w:widowControl/>
              <w:autoSpaceDE/>
              <w:autoSpaceDN/>
              <w:adjustRightInd/>
              <w:jc w:val="center"/>
              <w:rPr>
                <w:b/>
                <w:bCs/>
                <w:sz w:val="22"/>
                <w:szCs w:val="22"/>
              </w:rPr>
            </w:pPr>
            <w:ins w:id="1445" w:author="ERCOT" w:date="2021-11-01T10:34:00Z">
              <w:r>
                <w:rPr>
                  <w:rFonts w:ascii="Arial" w:hAnsi="Arial" w:cs="Arial"/>
                  <w:sz w:val="20"/>
                  <w:szCs w:val="20"/>
                </w:rPr>
                <w:t>-0.6</w:t>
              </w:r>
            </w:ins>
            <w:del w:id="1446" w:author="ERCOT" w:date="2021-11-01T09:58:00Z">
              <w:r w:rsidRPr="009A486F" w:rsidDel="000A1AF2">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4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BB341B" w14:textId="4898F563" w:rsidR="00E016D1" w:rsidRPr="009A486F" w:rsidRDefault="00E016D1" w:rsidP="00E016D1">
            <w:pPr>
              <w:widowControl/>
              <w:autoSpaceDE/>
              <w:autoSpaceDN/>
              <w:adjustRightInd/>
              <w:jc w:val="center"/>
              <w:rPr>
                <w:b/>
                <w:bCs/>
                <w:sz w:val="22"/>
                <w:szCs w:val="22"/>
              </w:rPr>
            </w:pPr>
            <w:ins w:id="1448" w:author="ERCOT" w:date="2021-11-01T10:34:00Z">
              <w:r>
                <w:rPr>
                  <w:rFonts w:ascii="Arial" w:hAnsi="Arial" w:cs="Arial"/>
                  <w:sz w:val="20"/>
                  <w:szCs w:val="20"/>
                </w:rPr>
                <w:t>-0.7</w:t>
              </w:r>
            </w:ins>
            <w:del w:id="1449" w:author="ERCOT" w:date="2021-11-01T09:58:00Z">
              <w:r w:rsidRPr="009A486F" w:rsidDel="000A1AF2">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5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AE05B" w14:textId="2F0AC0C4" w:rsidR="00E016D1" w:rsidRPr="009A486F" w:rsidRDefault="00E016D1" w:rsidP="00E016D1">
            <w:pPr>
              <w:widowControl/>
              <w:autoSpaceDE/>
              <w:autoSpaceDN/>
              <w:adjustRightInd/>
              <w:jc w:val="center"/>
              <w:rPr>
                <w:b/>
                <w:bCs/>
                <w:sz w:val="22"/>
                <w:szCs w:val="22"/>
              </w:rPr>
            </w:pPr>
            <w:ins w:id="1451" w:author="ERCOT" w:date="2021-11-01T10:34:00Z">
              <w:r>
                <w:rPr>
                  <w:rFonts w:ascii="Arial" w:hAnsi="Arial" w:cs="Arial"/>
                  <w:sz w:val="20"/>
                  <w:szCs w:val="20"/>
                </w:rPr>
                <w:t>-1.1</w:t>
              </w:r>
            </w:ins>
            <w:del w:id="1452"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5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DAFF2" w14:textId="4A91E4F6" w:rsidR="00E016D1" w:rsidRPr="009A486F" w:rsidRDefault="00E016D1" w:rsidP="00E016D1">
            <w:pPr>
              <w:widowControl/>
              <w:autoSpaceDE/>
              <w:autoSpaceDN/>
              <w:adjustRightInd/>
              <w:jc w:val="center"/>
              <w:rPr>
                <w:b/>
                <w:bCs/>
                <w:sz w:val="22"/>
                <w:szCs w:val="22"/>
              </w:rPr>
            </w:pPr>
            <w:ins w:id="1454" w:author="ERCOT" w:date="2021-11-01T10:34:00Z">
              <w:r>
                <w:rPr>
                  <w:rFonts w:ascii="Arial" w:hAnsi="Arial" w:cs="Arial"/>
                  <w:sz w:val="20"/>
                  <w:szCs w:val="20"/>
                </w:rPr>
                <w:t>-1.2</w:t>
              </w:r>
            </w:ins>
            <w:del w:id="1455" w:author="ERCOT" w:date="2021-11-01T09:58:00Z">
              <w:r w:rsidRPr="009A486F" w:rsidDel="000A1AF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5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2382D3" w14:textId="5A098F53" w:rsidR="00E016D1" w:rsidRPr="009A486F" w:rsidRDefault="00E016D1" w:rsidP="00E016D1">
            <w:pPr>
              <w:widowControl/>
              <w:autoSpaceDE/>
              <w:autoSpaceDN/>
              <w:adjustRightInd/>
              <w:jc w:val="center"/>
              <w:rPr>
                <w:b/>
                <w:bCs/>
                <w:sz w:val="22"/>
                <w:szCs w:val="22"/>
              </w:rPr>
            </w:pPr>
            <w:ins w:id="1457" w:author="ERCOT" w:date="2021-11-01T10:34:00Z">
              <w:r>
                <w:rPr>
                  <w:rFonts w:ascii="Arial" w:hAnsi="Arial" w:cs="Arial"/>
                  <w:sz w:val="20"/>
                  <w:szCs w:val="20"/>
                </w:rPr>
                <w:t>-1.4</w:t>
              </w:r>
            </w:ins>
            <w:del w:id="1458"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5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5E9D0F" w14:textId="3BCC5AD0" w:rsidR="00E016D1" w:rsidRPr="009A486F" w:rsidRDefault="00E016D1" w:rsidP="00E016D1">
            <w:pPr>
              <w:widowControl/>
              <w:autoSpaceDE/>
              <w:autoSpaceDN/>
              <w:adjustRightInd/>
              <w:jc w:val="center"/>
              <w:rPr>
                <w:b/>
                <w:bCs/>
                <w:sz w:val="22"/>
                <w:szCs w:val="22"/>
              </w:rPr>
            </w:pPr>
            <w:ins w:id="1460" w:author="ERCOT" w:date="2021-11-01T10:34:00Z">
              <w:r>
                <w:rPr>
                  <w:rFonts w:ascii="Arial" w:hAnsi="Arial" w:cs="Arial"/>
                  <w:sz w:val="20"/>
                  <w:szCs w:val="20"/>
                </w:rPr>
                <w:t>-0.9</w:t>
              </w:r>
            </w:ins>
            <w:del w:id="1461" w:author="ERCOT" w:date="2021-11-01T09:58:00Z">
              <w:r w:rsidRPr="009A486F" w:rsidDel="000A1AF2">
                <w:rPr>
                  <w:sz w:val="22"/>
                  <w:szCs w:val="22"/>
                </w:rPr>
                <w:delText>-0.8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462"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5BC4270" w14:textId="29C4BA7A" w:rsidR="00E016D1" w:rsidRPr="009A486F" w:rsidRDefault="00E016D1" w:rsidP="00E016D1">
            <w:pPr>
              <w:widowControl/>
              <w:autoSpaceDE/>
              <w:autoSpaceDN/>
              <w:adjustRightInd/>
              <w:jc w:val="center"/>
              <w:rPr>
                <w:b/>
                <w:bCs/>
                <w:sz w:val="22"/>
                <w:szCs w:val="22"/>
              </w:rPr>
            </w:pPr>
            <w:ins w:id="1463" w:author="ERCOT" w:date="2021-11-01T10:34:00Z">
              <w:r>
                <w:rPr>
                  <w:rFonts w:ascii="Arial" w:hAnsi="Arial" w:cs="Arial"/>
                  <w:sz w:val="20"/>
                  <w:szCs w:val="20"/>
                </w:rPr>
                <w:t>-0.2</w:t>
              </w:r>
            </w:ins>
            <w:del w:id="1464" w:author="ERCOT" w:date="2021-11-01T09:58:00Z">
              <w:r w:rsidRPr="009A486F" w:rsidDel="000A1AF2">
                <w:rPr>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465"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4D6B13" w14:textId="7B3296C9" w:rsidR="00E016D1" w:rsidRPr="009A486F" w:rsidRDefault="00E016D1" w:rsidP="00E016D1">
            <w:pPr>
              <w:widowControl/>
              <w:autoSpaceDE/>
              <w:autoSpaceDN/>
              <w:adjustRightInd/>
              <w:jc w:val="center"/>
              <w:rPr>
                <w:b/>
                <w:bCs/>
                <w:sz w:val="22"/>
                <w:szCs w:val="22"/>
              </w:rPr>
            </w:pPr>
            <w:ins w:id="1466" w:author="ERCOT" w:date="2021-11-01T10:34:00Z">
              <w:r>
                <w:rPr>
                  <w:rFonts w:ascii="Arial" w:hAnsi="Arial" w:cs="Arial"/>
                  <w:sz w:val="20"/>
                  <w:szCs w:val="20"/>
                </w:rPr>
                <w:t>0.0</w:t>
              </w:r>
            </w:ins>
            <w:del w:id="1467"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6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18E13" w14:textId="5ECF8D43" w:rsidR="00E016D1" w:rsidRPr="009A486F" w:rsidRDefault="00E016D1" w:rsidP="00E016D1">
            <w:pPr>
              <w:widowControl/>
              <w:autoSpaceDE/>
              <w:autoSpaceDN/>
              <w:adjustRightInd/>
              <w:jc w:val="center"/>
              <w:rPr>
                <w:b/>
                <w:bCs/>
                <w:sz w:val="22"/>
                <w:szCs w:val="22"/>
              </w:rPr>
            </w:pPr>
            <w:ins w:id="1469" w:author="ERCOT" w:date="2021-11-01T10:34:00Z">
              <w:r>
                <w:rPr>
                  <w:rFonts w:ascii="Arial" w:hAnsi="Arial" w:cs="Arial"/>
                  <w:sz w:val="20"/>
                  <w:szCs w:val="20"/>
                </w:rPr>
                <w:t>0.1</w:t>
              </w:r>
            </w:ins>
            <w:del w:id="1470"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7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841E09" w14:textId="5B6B2113" w:rsidR="00E016D1" w:rsidRPr="009A486F" w:rsidRDefault="00E016D1" w:rsidP="00E016D1">
            <w:pPr>
              <w:widowControl/>
              <w:autoSpaceDE/>
              <w:autoSpaceDN/>
              <w:adjustRightInd/>
              <w:jc w:val="center"/>
              <w:rPr>
                <w:b/>
                <w:bCs/>
                <w:sz w:val="22"/>
                <w:szCs w:val="22"/>
              </w:rPr>
            </w:pPr>
            <w:ins w:id="1472" w:author="ERCOT" w:date="2021-11-01T10:34:00Z">
              <w:r>
                <w:rPr>
                  <w:rFonts w:ascii="Arial" w:hAnsi="Arial" w:cs="Arial"/>
                  <w:sz w:val="20"/>
                  <w:szCs w:val="20"/>
                </w:rPr>
                <w:t>0.0</w:t>
              </w:r>
            </w:ins>
            <w:del w:id="1473"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7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0FC68" w14:textId="37E0B8A9" w:rsidR="00E016D1" w:rsidRPr="009A486F" w:rsidRDefault="00E016D1" w:rsidP="00E016D1">
            <w:pPr>
              <w:widowControl/>
              <w:autoSpaceDE/>
              <w:autoSpaceDN/>
              <w:adjustRightInd/>
              <w:jc w:val="center"/>
              <w:rPr>
                <w:b/>
                <w:bCs/>
                <w:sz w:val="22"/>
                <w:szCs w:val="22"/>
              </w:rPr>
            </w:pPr>
            <w:ins w:id="1475" w:author="ERCOT" w:date="2021-11-01T10:34:00Z">
              <w:r>
                <w:rPr>
                  <w:rFonts w:ascii="Arial" w:hAnsi="Arial" w:cs="Arial"/>
                  <w:sz w:val="20"/>
                  <w:szCs w:val="20"/>
                </w:rPr>
                <w:t>0.0</w:t>
              </w:r>
            </w:ins>
            <w:del w:id="1476"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7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602A60" w14:textId="4318EE4E" w:rsidR="00E016D1" w:rsidRPr="009A486F" w:rsidRDefault="00E016D1" w:rsidP="00E016D1">
            <w:pPr>
              <w:widowControl/>
              <w:autoSpaceDE/>
              <w:autoSpaceDN/>
              <w:adjustRightInd/>
              <w:jc w:val="center"/>
              <w:rPr>
                <w:b/>
                <w:bCs/>
                <w:sz w:val="22"/>
                <w:szCs w:val="22"/>
              </w:rPr>
            </w:pPr>
            <w:ins w:id="1478" w:author="ERCOT" w:date="2021-11-01T10:34:00Z">
              <w:r>
                <w:rPr>
                  <w:rFonts w:ascii="Arial" w:hAnsi="Arial" w:cs="Arial"/>
                  <w:sz w:val="20"/>
                  <w:szCs w:val="20"/>
                </w:rPr>
                <w:t>0.3</w:t>
              </w:r>
            </w:ins>
            <w:del w:id="1479" w:author="ERCOT" w:date="2021-11-01T09:58:00Z">
              <w:r w:rsidRPr="009A486F" w:rsidDel="000A1AF2">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8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683D0" w14:textId="2E7B080B" w:rsidR="00E016D1" w:rsidRPr="009A486F" w:rsidRDefault="00E016D1" w:rsidP="00E016D1">
            <w:pPr>
              <w:widowControl/>
              <w:autoSpaceDE/>
              <w:autoSpaceDN/>
              <w:adjustRightInd/>
              <w:jc w:val="center"/>
              <w:rPr>
                <w:b/>
                <w:bCs/>
                <w:sz w:val="22"/>
                <w:szCs w:val="22"/>
              </w:rPr>
            </w:pPr>
            <w:ins w:id="1481" w:author="ERCOT" w:date="2021-11-01T10:34:00Z">
              <w:r>
                <w:rPr>
                  <w:rFonts w:ascii="Arial" w:hAnsi="Arial" w:cs="Arial"/>
                  <w:sz w:val="20"/>
                  <w:szCs w:val="20"/>
                </w:rPr>
                <w:t>1.0</w:t>
              </w:r>
            </w:ins>
            <w:del w:id="1482" w:author="ERCOT" w:date="2021-11-01T09:58:00Z">
              <w:r w:rsidRPr="009A486F" w:rsidDel="000A1AF2">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8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3B7B5C" w14:textId="40F06271" w:rsidR="00E016D1" w:rsidRPr="009A486F" w:rsidRDefault="00E016D1" w:rsidP="00E016D1">
            <w:pPr>
              <w:widowControl/>
              <w:autoSpaceDE/>
              <w:autoSpaceDN/>
              <w:adjustRightInd/>
              <w:jc w:val="center"/>
              <w:rPr>
                <w:b/>
                <w:bCs/>
                <w:sz w:val="22"/>
                <w:szCs w:val="22"/>
              </w:rPr>
            </w:pPr>
            <w:ins w:id="1484" w:author="ERCOT" w:date="2021-11-01T10:34:00Z">
              <w:r>
                <w:rPr>
                  <w:rFonts w:ascii="Arial" w:hAnsi="Arial" w:cs="Arial"/>
                  <w:sz w:val="20"/>
                  <w:szCs w:val="20"/>
                </w:rPr>
                <w:t>2.0</w:t>
              </w:r>
            </w:ins>
            <w:del w:id="1485" w:author="ERCOT" w:date="2021-11-01T09:58:00Z">
              <w:r w:rsidRPr="009A486F" w:rsidDel="000A1AF2">
                <w:rPr>
                  <w:sz w:val="22"/>
                  <w:szCs w:val="22"/>
                </w:rPr>
                <w:delText>9.8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8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F8461F" w14:textId="60FD57B9" w:rsidR="00E016D1" w:rsidRPr="009A486F" w:rsidRDefault="00E016D1" w:rsidP="00E016D1">
            <w:pPr>
              <w:widowControl/>
              <w:autoSpaceDE/>
              <w:autoSpaceDN/>
              <w:adjustRightInd/>
              <w:jc w:val="center"/>
              <w:rPr>
                <w:b/>
                <w:bCs/>
                <w:sz w:val="22"/>
                <w:szCs w:val="22"/>
              </w:rPr>
            </w:pPr>
            <w:ins w:id="1487" w:author="ERCOT" w:date="2021-11-01T10:34:00Z">
              <w:r>
                <w:rPr>
                  <w:rFonts w:ascii="Arial" w:hAnsi="Arial" w:cs="Arial"/>
                  <w:sz w:val="20"/>
                  <w:szCs w:val="20"/>
                </w:rPr>
                <w:t>3.2</w:t>
              </w:r>
            </w:ins>
            <w:del w:id="1488" w:author="ERCOT" w:date="2021-11-01T09:58:00Z">
              <w:r w:rsidRPr="009A486F" w:rsidDel="000A1AF2">
                <w:rPr>
                  <w:sz w:val="22"/>
                  <w:szCs w:val="22"/>
                </w:rPr>
                <w:delText>8.8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489"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6FAF6" w14:textId="721B49C4" w:rsidR="00E016D1" w:rsidRPr="009A486F" w:rsidRDefault="00E016D1" w:rsidP="00E016D1">
            <w:pPr>
              <w:widowControl/>
              <w:autoSpaceDE/>
              <w:autoSpaceDN/>
              <w:adjustRightInd/>
              <w:jc w:val="center"/>
              <w:rPr>
                <w:b/>
                <w:bCs/>
                <w:sz w:val="22"/>
                <w:szCs w:val="22"/>
              </w:rPr>
            </w:pPr>
            <w:ins w:id="1490" w:author="ERCOT" w:date="2021-11-01T10:34:00Z">
              <w:r>
                <w:rPr>
                  <w:rFonts w:ascii="Arial" w:hAnsi="Arial" w:cs="Arial"/>
                  <w:sz w:val="20"/>
                  <w:szCs w:val="20"/>
                </w:rPr>
                <w:t>3.4</w:t>
              </w:r>
            </w:ins>
            <w:del w:id="1491" w:author="ERCOT" w:date="2021-11-01T09:58:00Z">
              <w:r w:rsidRPr="009A486F" w:rsidDel="000A1AF2">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492"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4F69831" w14:textId="1BE9E42F" w:rsidR="00E016D1" w:rsidRPr="009A486F" w:rsidRDefault="00E016D1" w:rsidP="00E016D1">
            <w:pPr>
              <w:widowControl/>
              <w:autoSpaceDE/>
              <w:autoSpaceDN/>
              <w:adjustRightInd/>
              <w:jc w:val="center"/>
              <w:rPr>
                <w:b/>
                <w:bCs/>
                <w:sz w:val="22"/>
                <w:szCs w:val="22"/>
              </w:rPr>
            </w:pPr>
            <w:ins w:id="1493" w:author="ERCOT" w:date="2021-11-01T10:34:00Z">
              <w:r>
                <w:rPr>
                  <w:rFonts w:ascii="Arial" w:hAnsi="Arial" w:cs="Arial"/>
                  <w:sz w:val="20"/>
                  <w:szCs w:val="20"/>
                </w:rPr>
                <w:t>3.5</w:t>
              </w:r>
            </w:ins>
            <w:del w:id="1494" w:author="ERCOT" w:date="2021-11-01T09:58:00Z">
              <w:r w:rsidRPr="009A486F" w:rsidDel="000A1AF2">
                <w:rPr>
                  <w:sz w:val="22"/>
                  <w:szCs w:val="22"/>
                </w:rPr>
                <w:delText>6.6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495"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96E23" w14:textId="76E39BD7" w:rsidR="00E016D1" w:rsidRPr="009A486F" w:rsidRDefault="00E016D1" w:rsidP="00E016D1">
            <w:pPr>
              <w:widowControl/>
              <w:autoSpaceDE/>
              <w:autoSpaceDN/>
              <w:adjustRightInd/>
              <w:jc w:val="center"/>
              <w:rPr>
                <w:b/>
                <w:bCs/>
                <w:sz w:val="22"/>
                <w:szCs w:val="22"/>
              </w:rPr>
            </w:pPr>
            <w:ins w:id="1496" w:author="ERCOT" w:date="2021-11-01T10:34:00Z">
              <w:r>
                <w:rPr>
                  <w:rFonts w:ascii="Arial" w:hAnsi="Arial" w:cs="Arial"/>
                  <w:sz w:val="20"/>
                  <w:szCs w:val="20"/>
                </w:rPr>
                <w:t>4.0</w:t>
              </w:r>
            </w:ins>
            <w:del w:id="1497" w:author="ERCOT" w:date="2021-11-01T09:58:00Z">
              <w:r w:rsidRPr="009A486F" w:rsidDel="000A1AF2">
                <w:rPr>
                  <w:sz w:val="22"/>
                  <w:szCs w:val="22"/>
                </w:rPr>
                <w:delText>7.6</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498"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43027E" w14:textId="14DE6CDC" w:rsidR="00E016D1" w:rsidRPr="009A486F" w:rsidRDefault="00E016D1" w:rsidP="00E016D1">
            <w:pPr>
              <w:widowControl/>
              <w:autoSpaceDE/>
              <w:autoSpaceDN/>
              <w:adjustRightInd/>
              <w:jc w:val="center"/>
              <w:rPr>
                <w:b/>
                <w:bCs/>
                <w:sz w:val="22"/>
                <w:szCs w:val="22"/>
              </w:rPr>
            </w:pPr>
            <w:ins w:id="1499" w:author="ERCOT" w:date="2021-11-01T10:34:00Z">
              <w:r>
                <w:rPr>
                  <w:rFonts w:ascii="Arial" w:hAnsi="Arial" w:cs="Arial"/>
                  <w:sz w:val="20"/>
                  <w:szCs w:val="20"/>
                </w:rPr>
                <w:t>5.3</w:t>
              </w:r>
            </w:ins>
            <w:del w:id="1500" w:author="ERCOT" w:date="2021-11-01T09:58:00Z">
              <w:r w:rsidRPr="009A486F" w:rsidDel="000A1AF2">
                <w:rPr>
                  <w:sz w:val="22"/>
                  <w:szCs w:val="22"/>
                </w:rPr>
                <w:delText>5.6</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501"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36414" w14:textId="3403012D" w:rsidR="00E016D1" w:rsidRPr="009A486F" w:rsidRDefault="00E016D1" w:rsidP="00E016D1">
            <w:pPr>
              <w:widowControl/>
              <w:autoSpaceDE/>
              <w:autoSpaceDN/>
              <w:adjustRightInd/>
              <w:jc w:val="center"/>
              <w:rPr>
                <w:b/>
                <w:bCs/>
                <w:sz w:val="22"/>
                <w:szCs w:val="22"/>
              </w:rPr>
            </w:pPr>
            <w:ins w:id="1502" w:author="ERCOT" w:date="2021-11-01T10:34:00Z">
              <w:r>
                <w:rPr>
                  <w:rFonts w:ascii="Arial" w:hAnsi="Arial" w:cs="Arial"/>
                  <w:sz w:val="20"/>
                  <w:szCs w:val="20"/>
                </w:rPr>
                <w:t>5.7</w:t>
              </w:r>
            </w:ins>
            <w:del w:id="1503" w:author="ERCOT" w:date="2021-11-01T09:58:00Z">
              <w:r w:rsidRPr="009A486F" w:rsidDel="000A1AF2">
                <w:rPr>
                  <w:sz w:val="22"/>
                  <w:szCs w:val="22"/>
                </w:rPr>
                <w:delText>4.7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504"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E337F9" w14:textId="7250D93C" w:rsidR="00E016D1" w:rsidRPr="009A486F" w:rsidRDefault="00E016D1" w:rsidP="00E016D1">
            <w:pPr>
              <w:widowControl/>
              <w:autoSpaceDE/>
              <w:autoSpaceDN/>
              <w:adjustRightInd/>
              <w:jc w:val="center"/>
              <w:rPr>
                <w:b/>
                <w:bCs/>
                <w:sz w:val="22"/>
                <w:szCs w:val="22"/>
              </w:rPr>
            </w:pPr>
            <w:ins w:id="1505" w:author="ERCOT" w:date="2021-11-01T10:34:00Z">
              <w:r>
                <w:rPr>
                  <w:rFonts w:ascii="Arial" w:hAnsi="Arial" w:cs="Arial"/>
                  <w:sz w:val="20"/>
                  <w:szCs w:val="20"/>
                </w:rPr>
                <w:t>4.0</w:t>
              </w:r>
            </w:ins>
            <w:del w:id="1506" w:author="ERCOT" w:date="2021-11-01T09:58:00Z">
              <w:r w:rsidRPr="009A486F" w:rsidDel="000A1AF2">
                <w:rPr>
                  <w:sz w:val="22"/>
                  <w:szCs w:val="22"/>
                </w:rPr>
                <w:delText>2.7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507"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E703BB" w14:textId="22AAD45A" w:rsidR="00E016D1" w:rsidRPr="009A486F" w:rsidRDefault="00E016D1" w:rsidP="00E016D1">
            <w:pPr>
              <w:widowControl/>
              <w:autoSpaceDE/>
              <w:autoSpaceDN/>
              <w:adjustRightInd/>
              <w:jc w:val="center"/>
              <w:rPr>
                <w:b/>
                <w:bCs/>
                <w:sz w:val="22"/>
                <w:szCs w:val="22"/>
              </w:rPr>
            </w:pPr>
            <w:ins w:id="1508" w:author="ERCOT" w:date="2021-11-01T10:34:00Z">
              <w:r>
                <w:rPr>
                  <w:rFonts w:ascii="Arial" w:hAnsi="Arial" w:cs="Arial"/>
                  <w:sz w:val="20"/>
                  <w:szCs w:val="20"/>
                </w:rPr>
                <w:t>2.8</w:t>
              </w:r>
            </w:ins>
            <w:del w:id="1509" w:author="ERCOT" w:date="2021-11-01T09:58:00Z">
              <w:r w:rsidRPr="009A486F" w:rsidDel="000A1AF2">
                <w:rPr>
                  <w:sz w:val="22"/>
                  <w:szCs w:val="22"/>
                </w:rPr>
                <w:delText>1.3</w:delText>
              </w:r>
            </w:del>
          </w:p>
        </w:tc>
      </w:tr>
      <w:tr w:rsidR="00E016D1" w:rsidRPr="00CC576E" w14:paraId="5A7C823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51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51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51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151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EBFB3F" w14:textId="0EA1366C" w:rsidR="00E016D1" w:rsidRPr="009A486F" w:rsidRDefault="00E016D1" w:rsidP="00E016D1">
            <w:pPr>
              <w:widowControl/>
              <w:autoSpaceDE/>
              <w:autoSpaceDN/>
              <w:adjustRightInd/>
              <w:jc w:val="center"/>
              <w:rPr>
                <w:b/>
                <w:bCs/>
                <w:sz w:val="22"/>
                <w:szCs w:val="22"/>
              </w:rPr>
            </w:pPr>
            <w:ins w:id="1514" w:author="ERCOT" w:date="2021-11-01T10:34:00Z">
              <w:r>
                <w:rPr>
                  <w:rFonts w:ascii="Arial" w:hAnsi="Arial" w:cs="Arial"/>
                  <w:sz w:val="20"/>
                  <w:szCs w:val="20"/>
                </w:rPr>
                <w:t>0.1</w:t>
              </w:r>
            </w:ins>
            <w:del w:id="1515"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1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12706F" w14:textId="59B189C6" w:rsidR="00E016D1" w:rsidRPr="009A486F" w:rsidRDefault="00E016D1" w:rsidP="00E016D1">
            <w:pPr>
              <w:widowControl/>
              <w:autoSpaceDE/>
              <w:autoSpaceDN/>
              <w:adjustRightInd/>
              <w:jc w:val="center"/>
              <w:rPr>
                <w:b/>
                <w:bCs/>
                <w:sz w:val="22"/>
                <w:szCs w:val="22"/>
              </w:rPr>
            </w:pPr>
            <w:ins w:id="1517" w:author="ERCOT" w:date="2021-11-01T10:34:00Z">
              <w:r>
                <w:rPr>
                  <w:rFonts w:ascii="Arial" w:hAnsi="Arial" w:cs="Arial"/>
                  <w:sz w:val="20"/>
                  <w:szCs w:val="20"/>
                </w:rPr>
                <w:t>0.1</w:t>
              </w:r>
            </w:ins>
            <w:del w:id="1518"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1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03647" w14:textId="0AFF6825" w:rsidR="00E016D1" w:rsidRPr="009A486F" w:rsidRDefault="00E016D1" w:rsidP="00E016D1">
            <w:pPr>
              <w:widowControl/>
              <w:autoSpaceDE/>
              <w:autoSpaceDN/>
              <w:adjustRightInd/>
              <w:jc w:val="center"/>
              <w:rPr>
                <w:b/>
                <w:bCs/>
                <w:sz w:val="22"/>
                <w:szCs w:val="22"/>
              </w:rPr>
            </w:pPr>
            <w:ins w:id="1520" w:author="ERCOT" w:date="2021-11-01T10:34:00Z">
              <w:r>
                <w:rPr>
                  <w:rFonts w:ascii="Arial" w:hAnsi="Arial" w:cs="Arial"/>
                  <w:sz w:val="20"/>
                  <w:szCs w:val="20"/>
                </w:rPr>
                <w:t>-0.6</w:t>
              </w:r>
            </w:ins>
            <w:del w:id="1521"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2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DF27A0" w14:textId="034B068C" w:rsidR="00E016D1" w:rsidRPr="009A486F" w:rsidRDefault="00E016D1" w:rsidP="00E016D1">
            <w:pPr>
              <w:widowControl/>
              <w:autoSpaceDE/>
              <w:autoSpaceDN/>
              <w:adjustRightInd/>
              <w:jc w:val="center"/>
              <w:rPr>
                <w:b/>
                <w:bCs/>
                <w:sz w:val="22"/>
                <w:szCs w:val="22"/>
              </w:rPr>
            </w:pPr>
            <w:ins w:id="1523" w:author="ERCOT" w:date="2021-11-01T10:34:00Z">
              <w:r>
                <w:rPr>
                  <w:rFonts w:ascii="Arial" w:hAnsi="Arial" w:cs="Arial"/>
                  <w:sz w:val="20"/>
                  <w:szCs w:val="20"/>
                </w:rPr>
                <w:t>-0.6</w:t>
              </w:r>
            </w:ins>
            <w:del w:id="1524"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2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FFD2D4" w14:textId="7046D7B0" w:rsidR="00E016D1" w:rsidRPr="009A486F" w:rsidRDefault="00E016D1" w:rsidP="00E016D1">
            <w:pPr>
              <w:widowControl/>
              <w:autoSpaceDE/>
              <w:autoSpaceDN/>
              <w:adjustRightInd/>
              <w:jc w:val="center"/>
              <w:rPr>
                <w:b/>
                <w:bCs/>
                <w:sz w:val="22"/>
                <w:szCs w:val="22"/>
              </w:rPr>
            </w:pPr>
            <w:ins w:id="1526" w:author="ERCOT" w:date="2021-11-01T10:34:00Z">
              <w:r>
                <w:rPr>
                  <w:rFonts w:ascii="Arial" w:hAnsi="Arial" w:cs="Arial"/>
                  <w:sz w:val="20"/>
                  <w:szCs w:val="20"/>
                </w:rPr>
                <w:t>-0.5</w:t>
              </w:r>
            </w:ins>
            <w:del w:id="1527"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2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480793" w14:textId="68CD68EF" w:rsidR="00E016D1" w:rsidRPr="009A486F" w:rsidRDefault="00E016D1" w:rsidP="00E016D1">
            <w:pPr>
              <w:widowControl/>
              <w:autoSpaceDE/>
              <w:autoSpaceDN/>
              <w:adjustRightInd/>
              <w:jc w:val="center"/>
              <w:rPr>
                <w:b/>
                <w:bCs/>
                <w:sz w:val="22"/>
                <w:szCs w:val="22"/>
              </w:rPr>
            </w:pPr>
            <w:ins w:id="1529" w:author="ERCOT" w:date="2021-11-01T10:34:00Z">
              <w:r>
                <w:rPr>
                  <w:rFonts w:ascii="Arial" w:hAnsi="Arial" w:cs="Arial"/>
                  <w:sz w:val="20"/>
                  <w:szCs w:val="20"/>
                </w:rPr>
                <w:t>-0.4</w:t>
              </w:r>
            </w:ins>
            <w:del w:id="1530"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3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77647" w14:textId="2B3F7C41" w:rsidR="00E016D1" w:rsidRPr="009A486F" w:rsidRDefault="00E016D1" w:rsidP="00E016D1">
            <w:pPr>
              <w:widowControl/>
              <w:autoSpaceDE/>
              <w:autoSpaceDN/>
              <w:adjustRightInd/>
              <w:jc w:val="center"/>
              <w:rPr>
                <w:b/>
                <w:bCs/>
                <w:sz w:val="22"/>
                <w:szCs w:val="22"/>
              </w:rPr>
            </w:pPr>
            <w:ins w:id="1532" w:author="ERCOT" w:date="2021-11-01T10:34:00Z">
              <w:r>
                <w:rPr>
                  <w:rFonts w:ascii="Arial" w:hAnsi="Arial" w:cs="Arial"/>
                  <w:sz w:val="20"/>
                  <w:szCs w:val="20"/>
                </w:rPr>
                <w:t>-0.4</w:t>
              </w:r>
            </w:ins>
            <w:del w:id="1533"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3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6186DE" w14:textId="3D8EA4E0" w:rsidR="00E016D1" w:rsidRPr="009A486F" w:rsidRDefault="00E016D1" w:rsidP="00E016D1">
            <w:pPr>
              <w:widowControl/>
              <w:autoSpaceDE/>
              <w:autoSpaceDN/>
              <w:adjustRightInd/>
              <w:jc w:val="center"/>
              <w:rPr>
                <w:b/>
                <w:bCs/>
                <w:sz w:val="22"/>
                <w:szCs w:val="22"/>
              </w:rPr>
            </w:pPr>
            <w:ins w:id="1535" w:author="ERCOT" w:date="2021-11-01T10:34:00Z">
              <w:r>
                <w:rPr>
                  <w:rFonts w:ascii="Arial" w:hAnsi="Arial" w:cs="Arial"/>
                  <w:sz w:val="20"/>
                  <w:szCs w:val="20"/>
                </w:rPr>
                <w:t>-0.2</w:t>
              </w:r>
            </w:ins>
            <w:del w:id="1536" w:author="ERCOT" w:date="2021-11-01T09:58:00Z">
              <w:r w:rsidRPr="009A486F" w:rsidDel="000A1AF2">
                <w:rPr>
                  <w:sz w:val="22"/>
                  <w:szCs w:val="22"/>
                </w:rPr>
                <w:delText>-1.2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53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7FBCE7" w14:textId="2458085B" w:rsidR="00E016D1" w:rsidRPr="009A486F" w:rsidRDefault="00E016D1" w:rsidP="00E016D1">
            <w:pPr>
              <w:widowControl/>
              <w:autoSpaceDE/>
              <w:autoSpaceDN/>
              <w:adjustRightInd/>
              <w:jc w:val="center"/>
              <w:rPr>
                <w:b/>
                <w:bCs/>
                <w:sz w:val="22"/>
                <w:szCs w:val="22"/>
              </w:rPr>
            </w:pPr>
            <w:ins w:id="1538" w:author="ERCOT" w:date="2021-11-01T10:34:00Z">
              <w:r>
                <w:rPr>
                  <w:rFonts w:ascii="Arial" w:hAnsi="Arial" w:cs="Arial"/>
                  <w:sz w:val="20"/>
                  <w:szCs w:val="20"/>
                </w:rPr>
                <w:t>-0.4</w:t>
              </w:r>
            </w:ins>
            <w:del w:id="1539" w:author="ERCOT" w:date="2021-11-01T09:58:00Z">
              <w:r w:rsidRPr="009A486F" w:rsidDel="000A1AF2">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54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67EC3FB" w14:textId="604562DF" w:rsidR="00E016D1" w:rsidRPr="009A486F" w:rsidRDefault="00E016D1" w:rsidP="00E016D1">
            <w:pPr>
              <w:widowControl/>
              <w:autoSpaceDE/>
              <w:autoSpaceDN/>
              <w:adjustRightInd/>
              <w:jc w:val="center"/>
              <w:rPr>
                <w:b/>
                <w:bCs/>
                <w:sz w:val="22"/>
                <w:szCs w:val="22"/>
              </w:rPr>
            </w:pPr>
            <w:ins w:id="1541" w:author="ERCOT" w:date="2021-11-01T10:34:00Z">
              <w:r>
                <w:rPr>
                  <w:rFonts w:ascii="Arial" w:hAnsi="Arial" w:cs="Arial"/>
                  <w:sz w:val="20"/>
                  <w:szCs w:val="20"/>
                </w:rPr>
                <w:t>0.1</w:t>
              </w:r>
            </w:ins>
            <w:del w:id="1542"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315AC4" w14:textId="60EF00B7" w:rsidR="00E016D1" w:rsidRPr="009A486F" w:rsidRDefault="00E016D1" w:rsidP="00E016D1">
            <w:pPr>
              <w:widowControl/>
              <w:autoSpaceDE/>
              <w:autoSpaceDN/>
              <w:adjustRightInd/>
              <w:jc w:val="center"/>
              <w:rPr>
                <w:b/>
                <w:bCs/>
                <w:sz w:val="22"/>
                <w:szCs w:val="22"/>
              </w:rPr>
            </w:pPr>
            <w:ins w:id="1544" w:author="ERCOT" w:date="2021-11-01T10:34:00Z">
              <w:r>
                <w:rPr>
                  <w:rFonts w:ascii="Arial" w:hAnsi="Arial" w:cs="Arial"/>
                  <w:sz w:val="20"/>
                  <w:szCs w:val="20"/>
                </w:rPr>
                <w:t>0.4</w:t>
              </w:r>
            </w:ins>
            <w:del w:id="1545"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73B7DD" w14:textId="4BFB6869" w:rsidR="00E016D1" w:rsidRPr="009A486F" w:rsidRDefault="00E016D1" w:rsidP="00E016D1">
            <w:pPr>
              <w:widowControl/>
              <w:autoSpaceDE/>
              <w:autoSpaceDN/>
              <w:adjustRightInd/>
              <w:jc w:val="center"/>
              <w:rPr>
                <w:b/>
                <w:bCs/>
                <w:sz w:val="22"/>
                <w:szCs w:val="22"/>
              </w:rPr>
            </w:pPr>
            <w:ins w:id="1547" w:author="ERCOT" w:date="2021-11-01T10:34:00Z">
              <w:r>
                <w:rPr>
                  <w:rFonts w:ascii="Arial" w:hAnsi="Arial" w:cs="Arial"/>
                  <w:sz w:val="20"/>
                  <w:szCs w:val="20"/>
                </w:rPr>
                <w:t>0.3</w:t>
              </w:r>
            </w:ins>
            <w:del w:id="1548" w:author="ERCOT" w:date="2021-11-01T09:58:00Z">
              <w:r w:rsidRPr="009A486F" w:rsidDel="000A1AF2">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4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618F00" w14:textId="06E16E9F" w:rsidR="00E016D1" w:rsidRPr="009A486F" w:rsidRDefault="00E016D1" w:rsidP="00E016D1">
            <w:pPr>
              <w:widowControl/>
              <w:autoSpaceDE/>
              <w:autoSpaceDN/>
              <w:adjustRightInd/>
              <w:jc w:val="center"/>
              <w:rPr>
                <w:b/>
                <w:bCs/>
                <w:sz w:val="22"/>
                <w:szCs w:val="22"/>
              </w:rPr>
            </w:pPr>
            <w:ins w:id="1550" w:author="ERCOT" w:date="2021-11-01T10:34:00Z">
              <w:r>
                <w:rPr>
                  <w:rFonts w:ascii="Arial" w:hAnsi="Arial" w:cs="Arial"/>
                  <w:sz w:val="20"/>
                  <w:szCs w:val="20"/>
                </w:rPr>
                <w:t>0.1</w:t>
              </w:r>
            </w:ins>
            <w:del w:id="1551"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B7B430" w14:textId="115D8183" w:rsidR="00E016D1" w:rsidRPr="009A486F" w:rsidRDefault="00E016D1" w:rsidP="00E016D1">
            <w:pPr>
              <w:widowControl/>
              <w:autoSpaceDE/>
              <w:autoSpaceDN/>
              <w:adjustRightInd/>
              <w:jc w:val="center"/>
              <w:rPr>
                <w:b/>
                <w:bCs/>
                <w:sz w:val="22"/>
                <w:szCs w:val="22"/>
              </w:rPr>
            </w:pPr>
            <w:ins w:id="1553" w:author="ERCOT" w:date="2021-11-01T10:34:00Z">
              <w:r>
                <w:rPr>
                  <w:rFonts w:ascii="Arial" w:hAnsi="Arial" w:cs="Arial"/>
                  <w:sz w:val="20"/>
                  <w:szCs w:val="20"/>
                </w:rPr>
                <w:t>0.3</w:t>
              </w:r>
            </w:ins>
            <w:del w:id="1554"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5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87053" w14:textId="4B3E3776" w:rsidR="00E016D1" w:rsidRPr="009A486F" w:rsidRDefault="00E016D1" w:rsidP="00E016D1">
            <w:pPr>
              <w:widowControl/>
              <w:autoSpaceDE/>
              <w:autoSpaceDN/>
              <w:adjustRightInd/>
              <w:jc w:val="center"/>
              <w:rPr>
                <w:b/>
                <w:bCs/>
                <w:sz w:val="22"/>
                <w:szCs w:val="22"/>
              </w:rPr>
            </w:pPr>
            <w:ins w:id="1556" w:author="ERCOT" w:date="2021-11-01T10:34:00Z">
              <w:r>
                <w:rPr>
                  <w:rFonts w:ascii="Arial" w:hAnsi="Arial" w:cs="Arial"/>
                  <w:sz w:val="20"/>
                  <w:szCs w:val="20"/>
                </w:rPr>
                <w:t>0.9</w:t>
              </w:r>
            </w:ins>
            <w:del w:id="1557"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5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4A06A7" w14:textId="2CE27E8A" w:rsidR="00E016D1" w:rsidRPr="009A486F" w:rsidRDefault="00E016D1" w:rsidP="00E016D1">
            <w:pPr>
              <w:widowControl/>
              <w:autoSpaceDE/>
              <w:autoSpaceDN/>
              <w:adjustRightInd/>
              <w:jc w:val="center"/>
              <w:rPr>
                <w:b/>
                <w:bCs/>
                <w:sz w:val="22"/>
                <w:szCs w:val="22"/>
              </w:rPr>
            </w:pPr>
            <w:ins w:id="1559" w:author="ERCOT" w:date="2021-11-01T10:34:00Z">
              <w:r>
                <w:rPr>
                  <w:rFonts w:ascii="Arial" w:hAnsi="Arial" w:cs="Arial"/>
                  <w:sz w:val="20"/>
                  <w:szCs w:val="20"/>
                </w:rPr>
                <w:t>1.6</w:t>
              </w:r>
            </w:ins>
            <w:del w:id="1560"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6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EE2118" w14:textId="081D315A" w:rsidR="00E016D1" w:rsidRPr="009A486F" w:rsidRDefault="00E016D1" w:rsidP="00E016D1">
            <w:pPr>
              <w:widowControl/>
              <w:autoSpaceDE/>
              <w:autoSpaceDN/>
              <w:adjustRightInd/>
              <w:jc w:val="center"/>
              <w:rPr>
                <w:b/>
                <w:bCs/>
                <w:sz w:val="22"/>
                <w:szCs w:val="22"/>
              </w:rPr>
            </w:pPr>
            <w:ins w:id="1562" w:author="ERCOT" w:date="2021-11-01T10:34:00Z">
              <w:r>
                <w:rPr>
                  <w:rFonts w:ascii="Arial" w:hAnsi="Arial" w:cs="Arial"/>
                  <w:sz w:val="20"/>
                  <w:szCs w:val="20"/>
                </w:rPr>
                <w:t>1.9</w:t>
              </w:r>
            </w:ins>
            <w:del w:id="1563" w:author="ERCOT" w:date="2021-11-01T09:58:00Z">
              <w:r w:rsidRPr="009A486F" w:rsidDel="000A1AF2">
                <w:rPr>
                  <w:sz w:val="22"/>
                  <w:szCs w:val="22"/>
                </w:rPr>
                <w:delText>4.3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56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842D4" w14:textId="62FB0C88" w:rsidR="00E016D1" w:rsidRPr="009A486F" w:rsidRDefault="00E016D1" w:rsidP="00E016D1">
            <w:pPr>
              <w:widowControl/>
              <w:autoSpaceDE/>
              <w:autoSpaceDN/>
              <w:adjustRightInd/>
              <w:jc w:val="center"/>
              <w:rPr>
                <w:b/>
                <w:bCs/>
                <w:sz w:val="22"/>
                <w:szCs w:val="22"/>
              </w:rPr>
            </w:pPr>
            <w:ins w:id="1565" w:author="ERCOT" w:date="2021-11-01T10:34:00Z">
              <w:r>
                <w:rPr>
                  <w:rFonts w:ascii="Arial" w:hAnsi="Arial" w:cs="Arial"/>
                  <w:sz w:val="20"/>
                  <w:szCs w:val="20"/>
                </w:rPr>
                <w:t>1.8</w:t>
              </w:r>
            </w:ins>
            <w:del w:id="1566" w:author="ERCOT" w:date="2021-11-01T09:58:00Z">
              <w:r w:rsidRPr="009A486F" w:rsidDel="000A1AF2">
                <w:rPr>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56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6A87FD4" w14:textId="541C9825" w:rsidR="00E016D1" w:rsidRPr="009A486F" w:rsidRDefault="00E016D1" w:rsidP="00E016D1">
            <w:pPr>
              <w:widowControl/>
              <w:autoSpaceDE/>
              <w:autoSpaceDN/>
              <w:adjustRightInd/>
              <w:jc w:val="center"/>
              <w:rPr>
                <w:b/>
                <w:bCs/>
                <w:sz w:val="22"/>
                <w:szCs w:val="22"/>
              </w:rPr>
            </w:pPr>
            <w:ins w:id="1568" w:author="ERCOT" w:date="2021-11-01T10:34:00Z">
              <w:r>
                <w:rPr>
                  <w:rFonts w:ascii="Arial" w:hAnsi="Arial" w:cs="Arial"/>
                  <w:sz w:val="20"/>
                  <w:szCs w:val="20"/>
                </w:rPr>
                <w:t>2.0</w:t>
              </w:r>
            </w:ins>
            <w:del w:id="1569" w:author="ERCOT" w:date="2021-11-01T09:58:00Z">
              <w:r w:rsidRPr="009A486F" w:rsidDel="000A1AF2">
                <w:rPr>
                  <w:sz w:val="22"/>
                  <w:szCs w:val="22"/>
                </w:rPr>
                <w:delText>3.9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57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93CC66C" w14:textId="68059C01" w:rsidR="00E016D1" w:rsidRPr="009A486F" w:rsidRDefault="00E016D1" w:rsidP="00E016D1">
            <w:pPr>
              <w:widowControl/>
              <w:autoSpaceDE/>
              <w:autoSpaceDN/>
              <w:adjustRightInd/>
              <w:jc w:val="center"/>
              <w:rPr>
                <w:b/>
                <w:bCs/>
                <w:sz w:val="22"/>
                <w:szCs w:val="22"/>
              </w:rPr>
            </w:pPr>
            <w:ins w:id="1571" w:author="ERCOT" w:date="2021-11-01T10:34:00Z">
              <w:r>
                <w:rPr>
                  <w:rFonts w:ascii="Arial" w:hAnsi="Arial" w:cs="Arial"/>
                  <w:sz w:val="20"/>
                  <w:szCs w:val="20"/>
                </w:rPr>
                <w:t>4.0</w:t>
              </w:r>
            </w:ins>
            <w:del w:id="1572" w:author="ERCOT" w:date="2021-11-01T09:58:00Z">
              <w:r w:rsidRPr="009A486F" w:rsidDel="000A1AF2">
                <w:rPr>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57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51858" w14:textId="3A3EC707" w:rsidR="00E016D1" w:rsidRPr="009A486F" w:rsidRDefault="00E016D1" w:rsidP="00E016D1">
            <w:pPr>
              <w:widowControl/>
              <w:autoSpaceDE/>
              <w:autoSpaceDN/>
              <w:adjustRightInd/>
              <w:jc w:val="center"/>
              <w:rPr>
                <w:b/>
                <w:bCs/>
                <w:sz w:val="22"/>
                <w:szCs w:val="22"/>
              </w:rPr>
            </w:pPr>
            <w:ins w:id="1574" w:author="ERCOT" w:date="2021-11-01T10:34:00Z">
              <w:r>
                <w:rPr>
                  <w:rFonts w:ascii="Arial" w:hAnsi="Arial" w:cs="Arial"/>
                  <w:sz w:val="20"/>
                  <w:szCs w:val="20"/>
                </w:rPr>
                <w:t>5.6</w:t>
              </w:r>
            </w:ins>
            <w:del w:id="1575" w:author="ERCOT" w:date="2021-11-01T09:58:00Z">
              <w:r w:rsidRPr="009A486F" w:rsidDel="000A1AF2">
                <w:rPr>
                  <w:sz w:val="22"/>
                  <w:szCs w:val="22"/>
                </w:rPr>
                <w:delText>6.3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57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D3AC3B" w14:textId="15662A44" w:rsidR="00E016D1" w:rsidRPr="009A486F" w:rsidRDefault="00E016D1" w:rsidP="00E016D1">
            <w:pPr>
              <w:widowControl/>
              <w:autoSpaceDE/>
              <w:autoSpaceDN/>
              <w:adjustRightInd/>
              <w:jc w:val="center"/>
              <w:rPr>
                <w:b/>
                <w:bCs/>
                <w:sz w:val="22"/>
                <w:szCs w:val="22"/>
              </w:rPr>
            </w:pPr>
            <w:ins w:id="1577" w:author="ERCOT" w:date="2021-11-01T10:34:00Z">
              <w:r>
                <w:rPr>
                  <w:rFonts w:ascii="Arial" w:hAnsi="Arial" w:cs="Arial"/>
                  <w:sz w:val="20"/>
                  <w:szCs w:val="20"/>
                </w:rPr>
                <w:t>4.3</w:t>
              </w:r>
            </w:ins>
            <w:del w:id="1578" w:author="ERCOT" w:date="2021-11-01T09:58:00Z">
              <w:r w:rsidRPr="009A486F" w:rsidDel="000A1AF2">
                <w:rPr>
                  <w:sz w:val="22"/>
                  <w:szCs w:val="22"/>
                </w:rPr>
                <w:delText>4.8</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57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3191F" w14:textId="0B703A90" w:rsidR="00E016D1" w:rsidRPr="009A486F" w:rsidRDefault="00E016D1" w:rsidP="00E016D1">
            <w:pPr>
              <w:widowControl/>
              <w:autoSpaceDE/>
              <w:autoSpaceDN/>
              <w:adjustRightInd/>
              <w:jc w:val="center"/>
              <w:rPr>
                <w:b/>
                <w:bCs/>
                <w:sz w:val="22"/>
                <w:szCs w:val="22"/>
              </w:rPr>
            </w:pPr>
            <w:ins w:id="1580" w:author="ERCOT" w:date="2021-11-01T10:34:00Z">
              <w:r>
                <w:rPr>
                  <w:rFonts w:ascii="Arial" w:hAnsi="Arial" w:cs="Arial"/>
                  <w:sz w:val="20"/>
                  <w:szCs w:val="20"/>
                </w:rPr>
                <w:t>2.5</w:t>
              </w:r>
            </w:ins>
            <w:del w:id="1581"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58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0676AE4" w14:textId="6B836134" w:rsidR="00E016D1" w:rsidRPr="009A486F" w:rsidRDefault="00E016D1" w:rsidP="00E016D1">
            <w:pPr>
              <w:widowControl/>
              <w:autoSpaceDE/>
              <w:autoSpaceDN/>
              <w:adjustRightInd/>
              <w:jc w:val="center"/>
              <w:rPr>
                <w:b/>
                <w:bCs/>
                <w:sz w:val="22"/>
                <w:szCs w:val="22"/>
              </w:rPr>
            </w:pPr>
            <w:ins w:id="1583" w:author="ERCOT" w:date="2021-11-01T10:34:00Z">
              <w:r>
                <w:rPr>
                  <w:rFonts w:ascii="Arial" w:hAnsi="Arial" w:cs="Arial"/>
                  <w:sz w:val="20"/>
                  <w:szCs w:val="20"/>
                </w:rPr>
                <w:t>0.8</w:t>
              </w:r>
            </w:ins>
            <w:del w:id="1584" w:author="ERCOT" w:date="2021-11-01T09:58:00Z">
              <w:r w:rsidRPr="009A486F" w:rsidDel="000A1AF2">
                <w:rPr>
                  <w:sz w:val="22"/>
                  <w:szCs w:val="22"/>
                </w:rPr>
                <w:delText>2.6</w:delText>
              </w:r>
            </w:del>
          </w:p>
        </w:tc>
      </w:tr>
      <w:tr w:rsidR="00E016D1" w:rsidRPr="00CC576E" w14:paraId="1D5E28D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58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58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587"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158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8ECCD" w14:textId="2A34FF41" w:rsidR="00E016D1" w:rsidRPr="009A486F" w:rsidRDefault="00E016D1" w:rsidP="00E016D1">
            <w:pPr>
              <w:widowControl/>
              <w:autoSpaceDE/>
              <w:autoSpaceDN/>
              <w:adjustRightInd/>
              <w:jc w:val="center"/>
              <w:rPr>
                <w:b/>
                <w:bCs/>
                <w:sz w:val="22"/>
                <w:szCs w:val="22"/>
              </w:rPr>
            </w:pPr>
            <w:ins w:id="1589" w:author="ERCOT" w:date="2021-11-01T10:34:00Z">
              <w:r>
                <w:rPr>
                  <w:rFonts w:ascii="Arial" w:hAnsi="Arial" w:cs="Arial"/>
                  <w:sz w:val="20"/>
                  <w:szCs w:val="20"/>
                </w:rPr>
                <w:t>1.2</w:t>
              </w:r>
            </w:ins>
            <w:del w:id="1590"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9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14254" w14:textId="4E3121BA" w:rsidR="00E016D1" w:rsidRPr="009A486F" w:rsidRDefault="00E016D1" w:rsidP="00E016D1">
            <w:pPr>
              <w:widowControl/>
              <w:autoSpaceDE/>
              <w:autoSpaceDN/>
              <w:adjustRightInd/>
              <w:jc w:val="center"/>
              <w:rPr>
                <w:b/>
                <w:bCs/>
                <w:sz w:val="22"/>
                <w:szCs w:val="22"/>
              </w:rPr>
            </w:pPr>
            <w:ins w:id="1592" w:author="ERCOT" w:date="2021-11-01T10:34:00Z">
              <w:r>
                <w:rPr>
                  <w:rFonts w:ascii="Arial" w:hAnsi="Arial" w:cs="Arial"/>
                  <w:sz w:val="20"/>
                  <w:szCs w:val="20"/>
                </w:rPr>
                <w:t>0.0</w:t>
              </w:r>
            </w:ins>
            <w:del w:id="1593"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9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A396D" w14:textId="4DE7B07D" w:rsidR="00E016D1" w:rsidRPr="009A486F" w:rsidRDefault="00E016D1" w:rsidP="00E016D1">
            <w:pPr>
              <w:widowControl/>
              <w:autoSpaceDE/>
              <w:autoSpaceDN/>
              <w:adjustRightInd/>
              <w:jc w:val="center"/>
              <w:rPr>
                <w:b/>
                <w:bCs/>
                <w:sz w:val="22"/>
                <w:szCs w:val="22"/>
              </w:rPr>
            </w:pPr>
            <w:ins w:id="1595" w:author="ERCOT" w:date="2021-11-01T10:34:00Z">
              <w:r>
                <w:rPr>
                  <w:rFonts w:ascii="Arial" w:hAnsi="Arial" w:cs="Arial"/>
                  <w:sz w:val="20"/>
                  <w:szCs w:val="20"/>
                </w:rPr>
                <w:t>-0.6</w:t>
              </w:r>
            </w:ins>
            <w:del w:id="1596"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9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99EB2E" w14:textId="4C6A9608" w:rsidR="00E016D1" w:rsidRPr="009A486F" w:rsidRDefault="00E016D1" w:rsidP="00E016D1">
            <w:pPr>
              <w:widowControl/>
              <w:autoSpaceDE/>
              <w:autoSpaceDN/>
              <w:adjustRightInd/>
              <w:jc w:val="center"/>
              <w:rPr>
                <w:b/>
                <w:bCs/>
                <w:sz w:val="22"/>
                <w:szCs w:val="22"/>
              </w:rPr>
            </w:pPr>
            <w:ins w:id="1598" w:author="ERCOT" w:date="2021-11-01T10:34:00Z">
              <w:r>
                <w:rPr>
                  <w:rFonts w:ascii="Arial" w:hAnsi="Arial" w:cs="Arial"/>
                  <w:sz w:val="20"/>
                  <w:szCs w:val="20"/>
                </w:rPr>
                <w:t>-0.7</w:t>
              </w:r>
            </w:ins>
            <w:del w:id="1599"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0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022B8" w14:textId="300A9CF4" w:rsidR="00E016D1" w:rsidRPr="009A486F" w:rsidRDefault="00E016D1" w:rsidP="00E016D1">
            <w:pPr>
              <w:widowControl/>
              <w:autoSpaceDE/>
              <w:autoSpaceDN/>
              <w:adjustRightInd/>
              <w:jc w:val="center"/>
              <w:rPr>
                <w:b/>
                <w:bCs/>
                <w:sz w:val="22"/>
                <w:szCs w:val="22"/>
              </w:rPr>
            </w:pPr>
            <w:ins w:id="1601" w:author="ERCOT" w:date="2021-11-01T10:34:00Z">
              <w:r>
                <w:rPr>
                  <w:rFonts w:ascii="Arial" w:hAnsi="Arial" w:cs="Arial"/>
                  <w:sz w:val="20"/>
                  <w:szCs w:val="20"/>
                </w:rPr>
                <w:t>-0.4</w:t>
              </w:r>
            </w:ins>
            <w:del w:id="1602"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0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2F9" w14:textId="223413A2" w:rsidR="00E016D1" w:rsidRPr="009A486F" w:rsidRDefault="00E016D1" w:rsidP="00E016D1">
            <w:pPr>
              <w:widowControl/>
              <w:autoSpaceDE/>
              <w:autoSpaceDN/>
              <w:adjustRightInd/>
              <w:jc w:val="center"/>
              <w:rPr>
                <w:b/>
                <w:bCs/>
                <w:sz w:val="22"/>
                <w:szCs w:val="22"/>
              </w:rPr>
            </w:pPr>
            <w:ins w:id="1604" w:author="ERCOT" w:date="2021-11-01T10:34:00Z">
              <w:r>
                <w:rPr>
                  <w:rFonts w:ascii="Arial" w:hAnsi="Arial" w:cs="Arial"/>
                  <w:sz w:val="20"/>
                  <w:szCs w:val="20"/>
                </w:rPr>
                <w:t>-0.3</w:t>
              </w:r>
            </w:ins>
            <w:del w:id="1605"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0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CA6409" w14:textId="42E20345" w:rsidR="00E016D1" w:rsidRPr="009A486F" w:rsidRDefault="00E016D1" w:rsidP="00E016D1">
            <w:pPr>
              <w:widowControl/>
              <w:autoSpaceDE/>
              <w:autoSpaceDN/>
              <w:adjustRightInd/>
              <w:jc w:val="center"/>
              <w:rPr>
                <w:b/>
                <w:bCs/>
                <w:sz w:val="22"/>
                <w:szCs w:val="22"/>
              </w:rPr>
            </w:pPr>
            <w:ins w:id="1607" w:author="ERCOT" w:date="2021-11-01T10:34:00Z">
              <w:r>
                <w:rPr>
                  <w:rFonts w:ascii="Arial" w:hAnsi="Arial" w:cs="Arial"/>
                  <w:sz w:val="20"/>
                  <w:szCs w:val="20"/>
                </w:rPr>
                <w:t>-0.1</w:t>
              </w:r>
            </w:ins>
            <w:del w:id="1608"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0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6C9558" w14:textId="73A44A9A" w:rsidR="00E016D1" w:rsidRPr="009A486F" w:rsidRDefault="00E016D1" w:rsidP="00E016D1">
            <w:pPr>
              <w:widowControl/>
              <w:autoSpaceDE/>
              <w:autoSpaceDN/>
              <w:adjustRightInd/>
              <w:jc w:val="center"/>
              <w:rPr>
                <w:b/>
                <w:bCs/>
                <w:sz w:val="22"/>
                <w:szCs w:val="22"/>
              </w:rPr>
            </w:pPr>
            <w:ins w:id="1610" w:author="ERCOT" w:date="2021-11-01T10:34:00Z">
              <w:r>
                <w:rPr>
                  <w:rFonts w:ascii="Arial" w:hAnsi="Arial" w:cs="Arial"/>
                  <w:sz w:val="20"/>
                  <w:szCs w:val="20"/>
                </w:rPr>
                <w:t>-0.2</w:t>
              </w:r>
            </w:ins>
            <w:del w:id="1611" w:author="ERCOT" w:date="2021-11-01T09:58:00Z">
              <w:r w:rsidRPr="009A486F" w:rsidDel="000A1AF2">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612"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A365A" w14:textId="00CEDC4D" w:rsidR="00E016D1" w:rsidRPr="009A486F" w:rsidRDefault="00E016D1" w:rsidP="00E016D1">
            <w:pPr>
              <w:widowControl/>
              <w:autoSpaceDE/>
              <w:autoSpaceDN/>
              <w:adjustRightInd/>
              <w:jc w:val="center"/>
              <w:rPr>
                <w:b/>
                <w:bCs/>
                <w:sz w:val="22"/>
                <w:szCs w:val="22"/>
              </w:rPr>
            </w:pPr>
            <w:ins w:id="1613" w:author="ERCOT" w:date="2021-11-01T10:34:00Z">
              <w:r>
                <w:rPr>
                  <w:rFonts w:ascii="Arial" w:hAnsi="Arial" w:cs="Arial"/>
                  <w:sz w:val="20"/>
                  <w:szCs w:val="20"/>
                </w:rPr>
                <w:t>-0.6</w:t>
              </w:r>
            </w:ins>
            <w:del w:id="1614" w:author="ERCOT" w:date="2021-11-01T09:58:00Z">
              <w:r w:rsidRPr="009A486F" w:rsidDel="000A1AF2">
                <w:rPr>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615"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CF3C507" w14:textId="1AE62E3F" w:rsidR="00E016D1" w:rsidRPr="009A486F" w:rsidRDefault="00E016D1" w:rsidP="00E016D1">
            <w:pPr>
              <w:widowControl/>
              <w:autoSpaceDE/>
              <w:autoSpaceDN/>
              <w:adjustRightInd/>
              <w:jc w:val="center"/>
              <w:rPr>
                <w:b/>
                <w:bCs/>
                <w:sz w:val="22"/>
                <w:szCs w:val="22"/>
              </w:rPr>
            </w:pPr>
            <w:ins w:id="1616" w:author="ERCOT" w:date="2021-11-01T10:34:00Z">
              <w:r>
                <w:rPr>
                  <w:rFonts w:ascii="Arial" w:hAnsi="Arial" w:cs="Arial"/>
                  <w:sz w:val="20"/>
                  <w:szCs w:val="20"/>
                </w:rPr>
                <w:t>0.5</w:t>
              </w:r>
            </w:ins>
            <w:del w:id="1617" w:author="ERCOT" w:date="2021-11-01T09:58:00Z">
              <w:r w:rsidRPr="009A486F" w:rsidDel="000A1AF2">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DA8F6F" w14:textId="0B88EA2D" w:rsidR="00E016D1" w:rsidRPr="009A486F" w:rsidRDefault="00E016D1" w:rsidP="00E016D1">
            <w:pPr>
              <w:widowControl/>
              <w:autoSpaceDE/>
              <w:autoSpaceDN/>
              <w:adjustRightInd/>
              <w:jc w:val="center"/>
              <w:rPr>
                <w:b/>
                <w:bCs/>
                <w:sz w:val="22"/>
                <w:szCs w:val="22"/>
              </w:rPr>
            </w:pPr>
            <w:ins w:id="1619" w:author="ERCOT" w:date="2021-11-01T10:34:00Z">
              <w:r>
                <w:rPr>
                  <w:rFonts w:ascii="Arial" w:hAnsi="Arial" w:cs="Arial"/>
                  <w:sz w:val="20"/>
                  <w:szCs w:val="20"/>
                </w:rPr>
                <w:t>0.6</w:t>
              </w:r>
            </w:ins>
            <w:del w:id="1620"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D72C4" w14:textId="1E8C83AC" w:rsidR="00E016D1" w:rsidRPr="009A486F" w:rsidRDefault="00E016D1" w:rsidP="00E016D1">
            <w:pPr>
              <w:widowControl/>
              <w:autoSpaceDE/>
              <w:autoSpaceDN/>
              <w:adjustRightInd/>
              <w:jc w:val="center"/>
              <w:rPr>
                <w:b/>
                <w:bCs/>
                <w:sz w:val="22"/>
                <w:szCs w:val="22"/>
              </w:rPr>
            </w:pPr>
            <w:ins w:id="1622" w:author="ERCOT" w:date="2021-11-01T10:34:00Z">
              <w:r>
                <w:rPr>
                  <w:rFonts w:ascii="Arial" w:hAnsi="Arial" w:cs="Arial"/>
                  <w:sz w:val="20"/>
                  <w:szCs w:val="20"/>
                </w:rPr>
                <w:t>0.6</w:t>
              </w:r>
            </w:ins>
            <w:del w:id="1623"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2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69B8" w14:textId="0FA42BFA" w:rsidR="00E016D1" w:rsidRPr="009A486F" w:rsidRDefault="00E016D1" w:rsidP="00E016D1">
            <w:pPr>
              <w:widowControl/>
              <w:autoSpaceDE/>
              <w:autoSpaceDN/>
              <w:adjustRightInd/>
              <w:jc w:val="center"/>
              <w:rPr>
                <w:b/>
                <w:bCs/>
                <w:sz w:val="22"/>
                <w:szCs w:val="22"/>
              </w:rPr>
            </w:pPr>
            <w:ins w:id="1625" w:author="ERCOT" w:date="2021-11-01T10:34:00Z">
              <w:r>
                <w:rPr>
                  <w:rFonts w:ascii="Arial" w:hAnsi="Arial" w:cs="Arial"/>
                  <w:sz w:val="20"/>
                  <w:szCs w:val="20"/>
                </w:rPr>
                <w:t>0.2</w:t>
              </w:r>
            </w:ins>
            <w:del w:id="1626" w:author="ERCOT" w:date="2021-11-01T09:58:00Z">
              <w:r w:rsidRPr="009A486F" w:rsidDel="000A1AF2">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CB19A" w14:textId="2837C06B" w:rsidR="00E016D1" w:rsidRPr="009A486F" w:rsidRDefault="00E016D1" w:rsidP="00E016D1">
            <w:pPr>
              <w:widowControl/>
              <w:autoSpaceDE/>
              <w:autoSpaceDN/>
              <w:adjustRightInd/>
              <w:jc w:val="center"/>
              <w:rPr>
                <w:b/>
                <w:bCs/>
                <w:sz w:val="22"/>
                <w:szCs w:val="22"/>
              </w:rPr>
            </w:pPr>
            <w:ins w:id="1628" w:author="ERCOT" w:date="2021-11-01T10:34:00Z">
              <w:r>
                <w:rPr>
                  <w:rFonts w:ascii="Arial" w:hAnsi="Arial" w:cs="Arial"/>
                  <w:sz w:val="20"/>
                  <w:szCs w:val="20"/>
                </w:rPr>
                <w:t>0.3</w:t>
              </w:r>
            </w:ins>
            <w:del w:id="1629"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3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A65829" w14:textId="7DDD999A" w:rsidR="00E016D1" w:rsidRPr="009A486F" w:rsidRDefault="00E016D1" w:rsidP="00E016D1">
            <w:pPr>
              <w:widowControl/>
              <w:autoSpaceDE/>
              <w:autoSpaceDN/>
              <w:adjustRightInd/>
              <w:jc w:val="center"/>
              <w:rPr>
                <w:b/>
                <w:bCs/>
                <w:sz w:val="22"/>
                <w:szCs w:val="22"/>
              </w:rPr>
            </w:pPr>
            <w:ins w:id="1631" w:author="ERCOT" w:date="2021-11-01T10:34:00Z">
              <w:r>
                <w:rPr>
                  <w:rFonts w:ascii="Arial" w:hAnsi="Arial" w:cs="Arial"/>
                  <w:sz w:val="20"/>
                  <w:szCs w:val="20"/>
                </w:rPr>
                <w:t>0.4</w:t>
              </w:r>
            </w:ins>
            <w:del w:id="1632" w:author="ERCOT" w:date="2021-11-01T09:58:00Z">
              <w:r w:rsidRPr="009A486F" w:rsidDel="000A1AF2">
                <w:rPr>
                  <w:sz w:val="22"/>
                  <w:szCs w:val="22"/>
                </w:rPr>
                <w:delText>4.5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3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0D011" w14:textId="395AB181" w:rsidR="00E016D1" w:rsidRPr="009A486F" w:rsidRDefault="00E016D1" w:rsidP="00E016D1">
            <w:pPr>
              <w:widowControl/>
              <w:autoSpaceDE/>
              <w:autoSpaceDN/>
              <w:adjustRightInd/>
              <w:jc w:val="center"/>
              <w:rPr>
                <w:b/>
                <w:bCs/>
                <w:sz w:val="22"/>
                <w:szCs w:val="22"/>
              </w:rPr>
            </w:pPr>
            <w:ins w:id="1634" w:author="ERCOT" w:date="2021-11-01T10:34:00Z">
              <w:r>
                <w:rPr>
                  <w:rFonts w:ascii="Arial" w:hAnsi="Arial" w:cs="Arial"/>
                  <w:sz w:val="20"/>
                  <w:szCs w:val="20"/>
                </w:rPr>
                <w:t>1.0</w:t>
              </w:r>
            </w:ins>
            <w:del w:id="1635" w:author="ERCOT" w:date="2021-11-01T09:58:00Z">
              <w:r w:rsidRPr="009A486F" w:rsidDel="000A1AF2">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3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B1EB4" w14:textId="67586A2B" w:rsidR="00E016D1" w:rsidRPr="009A486F" w:rsidRDefault="00E016D1" w:rsidP="00E016D1">
            <w:pPr>
              <w:widowControl/>
              <w:autoSpaceDE/>
              <w:autoSpaceDN/>
              <w:adjustRightInd/>
              <w:jc w:val="center"/>
              <w:rPr>
                <w:b/>
                <w:bCs/>
                <w:sz w:val="22"/>
                <w:szCs w:val="22"/>
              </w:rPr>
            </w:pPr>
            <w:ins w:id="1637" w:author="ERCOT" w:date="2021-11-01T10:34:00Z">
              <w:r>
                <w:rPr>
                  <w:rFonts w:ascii="Arial" w:hAnsi="Arial" w:cs="Arial"/>
                  <w:sz w:val="20"/>
                  <w:szCs w:val="20"/>
                </w:rPr>
                <w:t>1.5</w:t>
              </w:r>
            </w:ins>
            <w:del w:id="1638" w:author="ERCOT" w:date="2021-11-01T09:58:00Z">
              <w:r w:rsidRPr="009A486F" w:rsidDel="000A1AF2">
                <w:rPr>
                  <w:sz w:val="22"/>
                  <w:szCs w:val="22"/>
                </w:rPr>
                <w:delText>11.2</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639"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25A30C" w14:textId="45EDD853" w:rsidR="00E016D1" w:rsidRPr="009A486F" w:rsidRDefault="00E016D1" w:rsidP="00E016D1">
            <w:pPr>
              <w:widowControl/>
              <w:autoSpaceDE/>
              <w:autoSpaceDN/>
              <w:adjustRightInd/>
              <w:jc w:val="center"/>
              <w:rPr>
                <w:b/>
                <w:bCs/>
                <w:sz w:val="22"/>
                <w:szCs w:val="22"/>
              </w:rPr>
            </w:pPr>
            <w:ins w:id="1640" w:author="ERCOT" w:date="2021-11-01T10:34:00Z">
              <w:r>
                <w:rPr>
                  <w:rFonts w:ascii="Arial" w:hAnsi="Arial" w:cs="Arial"/>
                  <w:sz w:val="20"/>
                  <w:szCs w:val="20"/>
                </w:rPr>
                <w:t>1.9</w:t>
              </w:r>
            </w:ins>
            <w:del w:id="1641" w:author="ERCOT" w:date="2021-11-01T09:58:00Z">
              <w:r w:rsidRPr="009A486F" w:rsidDel="000A1AF2">
                <w:rPr>
                  <w:sz w:val="22"/>
                  <w:szCs w:val="22"/>
                </w:rPr>
                <w:delText>5.8</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642"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BED0463" w14:textId="5090C6C9" w:rsidR="00E016D1" w:rsidRPr="009A486F" w:rsidRDefault="00E016D1" w:rsidP="00E016D1">
            <w:pPr>
              <w:widowControl/>
              <w:autoSpaceDE/>
              <w:autoSpaceDN/>
              <w:adjustRightInd/>
              <w:jc w:val="center"/>
              <w:rPr>
                <w:b/>
                <w:bCs/>
                <w:sz w:val="22"/>
                <w:szCs w:val="22"/>
              </w:rPr>
            </w:pPr>
            <w:ins w:id="1643" w:author="ERCOT" w:date="2021-11-01T10:34:00Z">
              <w:r>
                <w:rPr>
                  <w:rFonts w:ascii="Arial" w:hAnsi="Arial" w:cs="Arial"/>
                  <w:sz w:val="20"/>
                  <w:szCs w:val="20"/>
                </w:rPr>
                <w:t>3.3</w:t>
              </w:r>
            </w:ins>
            <w:del w:id="1644" w:author="ERCOT" w:date="2021-11-01T09:58:00Z">
              <w:r w:rsidRPr="009A486F" w:rsidDel="000A1AF2">
                <w:rPr>
                  <w:sz w:val="22"/>
                  <w:szCs w:val="22"/>
                </w:rPr>
                <w:delText>6.1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645"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E1BB6" w14:textId="5D26F6AB" w:rsidR="00E016D1" w:rsidRPr="009A486F" w:rsidRDefault="00E016D1" w:rsidP="00E016D1">
            <w:pPr>
              <w:widowControl/>
              <w:autoSpaceDE/>
              <w:autoSpaceDN/>
              <w:adjustRightInd/>
              <w:jc w:val="center"/>
              <w:rPr>
                <w:b/>
                <w:bCs/>
                <w:sz w:val="22"/>
                <w:szCs w:val="22"/>
              </w:rPr>
            </w:pPr>
            <w:ins w:id="1646" w:author="ERCOT" w:date="2021-11-01T10:34:00Z">
              <w:r>
                <w:rPr>
                  <w:rFonts w:ascii="Arial" w:hAnsi="Arial" w:cs="Arial"/>
                  <w:sz w:val="20"/>
                  <w:szCs w:val="20"/>
                </w:rPr>
                <w:t>6.0</w:t>
              </w:r>
            </w:ins>
            <w:del w:id="1647" w:author="ERCOT" w:date="2021-11-01T09:58:00Z">
              <w:r w:rsidRPr="009A486F" w:rsidDel="000A1AF2">
                <w:rPr>
                  <w:sz w:val="22"/>
                  <w:szCs w:val="22"/>
                </w:rPr>
                <w:delText>7.5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648"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409F57A" w14:textId="3AD1DC4E" w:rsidR="00E016D1" w:rsidRPr="009A486F" w:rsidRDefault="00E016D1" w:rsidP="00E016D1">
            <w:pPr>
              <w:widowControl/>
              <w:autoSpaceDE/>
              <w:autoSpaceDN/>
              <w:adjustRightInd/>
              <w:jc w:val="center"/>
              <w:rPr>
                <w:b/>
                <w:bCs/>
                <w:sz w:val="22"/>
                <w:szCs w:val="22"/>
              </w:rPr>
            </w:pPr>
            <w:ins w:id="1649" w:author="ERCOT" w:date="2021-11-01T10:34:00Z">
              <w:r>
                <w:rPr>
                  <w:rFonts w:ascii="Arial" w:hAnsi="Arial" w:cs="Arial"/>
                  <w:sz w:val="20"/>
                  <w:szCs w:val="20"/>
                </w:rPr>
                <w:t>6.0</w:t>
              </w:r>
            </w:ins>
            <w:del w:id="1650" w:author="ERCOT" w:date="2021-11-01T09:58:00Z">
              <w:r w:rsidRPr="009A486F" w:rsidDel="000A1AF2">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651"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D1B136D" w14:textId="1FFD828A" w:rsidR="00E016D1" w:rsidRPr="009A486F" w:rsidRDefault="00E016D1" w:rsidP="00E016D1">
            <w:pPr>
              <w:widowControl/>
              <w:autoSpaceDE/>
              <w:autoSpaceDN/>
              <w:adjustRightInd/>
              <w:jc w:val="center"/>
              <w:rPr>
                <w:b/>
                <w:bCs/>
                <w:sz w:val="22"/>
                <w:szCs w:val="22"/>
              </w:rPr>
            </w:pPr>
            <w:ins w:id="1652" w:author="ERCOT" w:date="2021-11-01T10:34:00Z">
              <w:r>
                <w:rPr>
                  <w:rFonts w:ascii="Arial" w:hAnsi="Arial" w:cs="Arial"/>
                  <w:sz w:val="20"/>
                  <w:szCs w:val="20"/>
                </w:rPr>
                <w:t>3.7</w:t>
              </w:r>
            </w:ins>
            <w:del w:id="1653" w:author="ERCOT" w:date="2021-11-01T09:58:00Z">
              <w:r w:rsidRPr="009A486F" w:rsidDel="000A1AF2">
                <w:rPr>
                  <w:sz w:val="22"/>
                  <w:szCs w:val="22"/>
                </w:rPr>
                <w:delText>1.7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654"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508BB" w14:textId="5B85B8AE" w:rsidR="00E016D1" w:rsidRPr="009A486F" w:rsidRDefault="00E016D1" w:rsidP="00E016D1">
            <w:pPr>
              <w:widowControl/>
              <w:autoSpaceDE/>
              <w:autoSpaceDN/>
              <w:adjustRightInd/>
              <w:jc w:val="center"/>
              <w:rPr>
                <w:b/>
                <w:bCs/>
                <w:sz w:val="22"/>
                <w:szCs w:val="22"/>
              </w:rPr>
            </w:pPr>
            <w:ins w:id="1655" w:author="ERCOT" w:date="2021-11-01T10:34:00Z">
              <w:r>
                <w:rPr>
                  <w:rFonts w:ascii="Arial" w:hAnsi="Arial" w:cs="Arial"/>
                  <w:sz w:val="20"/>
                  <w:szCs w:val="20"/>
                </w:rPr>
                <w:t>2.0</w:t>
              </w:r>
            </w:ins>
            <w:del w:id="1656"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657"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EC9006" w14:textId="340ACF2B" w:rsidR="00E016D1" w:rsidRPr="009A486F" w:rsidRDefault="00E016D1" w:rsidP="00E016D1">
            <w:pPr>
              <w:widowControl/>
              <w:autoSpaceDE/>
              <w:autoSpaceDN/>
              <w:adjustRightInd/>
              <w:jc w:val="center"/>
              <w:rPr>
                <w:b/>
                <w:bCs/>
                <w:sz w:val="22"/>
                <w:szCs w:val="22"/>
              </w:rPr>
            </w:pPr>
            <w:ins w:id="1658" w:author="ERCOT" w:date="2021-11-01T10:34:00Z">
              <w:r>
                <w:rPr>
                  <w:rFonts w:ascii="Arial" w:hAnsi="Arial" w:cs="Arial"/>
                  <w:sz w:val="20"/>
                  <w:szCs w:val="20"/>
                </w:rPr>
                <w:t>1.9</w:t>
              </w:r>
            </w:ins>
            <w:del w:id="1659" w:author="ERCOT" w:date="2021-11-01T09:58:00Z">
              <w:r w:rsidRPr="009A486F" w:rsidDel="000A1AF2">
                <w:rPr>
                  <w:sz w:val="22"/>
                  <w:szCs w:val="22"/>
                </w:rPr>
                <w:delText>6.7</w:delText>
              </w:r>
            </w:del>
          </w:p>
        </w:tc>
      </w:tr>
      <w:tr w:rsidR="00E016D1" w:rsidRPr="00CC576E" w14:paraId="4885961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60"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61"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62"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166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BB33E7" w14:textId="1DBA63F0" w:rsidR="00E016D1" w:rsidRPr="009A486F" w:rsidRDefault="00E016D1" w:rsidP="00E016D1">
            <w:pPr>
              <w:widowControl/>
              <w:autoSpaceDE/>
              <w:autoSpaceDN/>
              <w:adjustRightInd/>
              <w:jc w:val="center"/>
              <w:rPr>
                <w:b/>
                <w:bCs/>
                <w:sz w:val="22"/>
                <w:szCs w:val="22"/>
              </w:rPr>
            </w:pPr>
            <w:ins w:id="1664" w:author="ERCOT" w:date="2021-11-01T10:34:00Z">
              <w:r>
                <w:rPr>
                  <w:rFonts w:ascii="Arial" w:hAnsi="Arial" w:cs="Arial"/>
                  <w:sz w:val="20"/>
                  <w:szCs w:val="20"/>
                </w:rPr>
                <w:t>0.8</w:t>
              </w:r>
            </w:ins>
            <w:del w:id="1665" w:author="ERCOT" w:date="2021-11-01T09:58:00Z">
              <w:r w:rsidRPr="009A486F" w:rsidDel="000A1AF2">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66"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3233F" w14:textId="1298B453" w:rsidR="00E016D1" w:rsidRPr="009A486F" w:rsidRDefault="00E016D1" w:rsidP="00E016D1">
            <w:pPr>
              <w:widowControl/>
              <w:autoSpaceDE/>
              <w:autoSpaceDN/>
              <w:adjustRightInd/>
              <w:jc w:val="center"/>
              <w:rPr>
                <w:b/>
                <w:bCs/>
                <w:sz w:val="22"/>
                <w:szCs w:val="22"/>
              </w:rPr>
            </w:pPr>
            <w:ins w:id="1667" w:author="ERCOT" w:date="2021-11-01T10:34:00Z">
              <w:r>
                <w:rPr>
                  <w:rFonts w:ascii="Arial" w:hAnsi="Arial" w:cs="Arial"/>
                  <w:sz w:val="20"/>
                  <w:szCs w:val="20"/>
                </w:rPr>
                <w:t>-0.1</w:t>
              </w:r>
            </w:ins>
            <w:del w:id="1668"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6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2C0B50" w14:textId="074A883B" w:rsidR="00E016D1" w:rsidRPr="009A486F" w:rsidRDefault="00E016D1" w:rsidP="00E016D1">
            <w:pPr>
              <w:widowControl/>
              <w:autoSpaceDE/>
              <w:autoSpaceDN/>
              <w:adjustRightInd/>
              <w:jc w:val="center"/>
              <w:rPr>
                <w:b/>
                <w:bCs/>
                <w:sz w:val="22"/>
                <w:szCs w:val="22"/>
              </w:rPr>
            </w:pPr>
            <w:ins w:id="1670" w:author="ERCOT" w:date="2021-11-01T10:34:00Z">
              <w:r>
                <w:rPr>
                  <w:rFonts w:ascii="Arial" w:hAnsi="Arial" w:cs="Arial"/>
                  <w:sz w:val="20"/>
                  <w:szCs w:val="20"/>
                </w:rPr>
                <w:t>-0.6</w:t>
              </w:r>
            </w:ins>
            <w:del w:id="1671"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7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BAFDB0" w14:textId="5158FC20" w:rsidR="00E016D1" w:rsidRPr="009A486F" w:rsidRDefault="00E016D1" w:rsidP="00E016D1">
            <w:pPr>
              <w:widowControl/>
              <w:autoSpaceDE/>
              <w:autoSpaceDN/>
              <w:adjustRightInd/>
              <w:jc w:val="center"/>
              <w:rPr>
                <w:b/>
                <w:bCs/>
                <w:sz w:val="22"/>
                <w:szCs w:val="22"/>
              </w:rPr>
            </w:pPr>
            <w:ins w:id="1673" w:author="ERCOT" w:date="2021-11-01T10:34:00Z">
              <w:r>
                <w:rPr>
                  <w:rFonts w:ascii="Arial" w:hAnsi="Arial" w:cs="Arial"/>
                  <w:sz w:val="20"/>
                  <w:szCs w:val="20"/>
                </w:rPr>
                <w:t>-0.3</w:t>
              </w:r>
            </w:ins>
            <w:del w:id="1674"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7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32C12" w14:textId="5DCD3668" w:rsidR="00E016D1" w:rsidRPr="009A486F" w:rsidRDefault="00E016D1" w:rsidP="00E016D1">
            <w:pPr>
              <w:widowControl/>
              <w:autoSpaceDE/>
              <w:autoSpaceDN/>
              <w:adjustRightInd/>
              <w:jc w:val="center"/>
              <w:rPr>
                <w:b/>
                <w:bCs/>
                <w:sz w:val="22"/>
                <w:szCs w:val="22"/>
              </w:rPr>
            </w:pPr>
            <w:ins w:id="1676" w:author="ERCOT" w:date="2021-11-01T10:34:00Z">
              <w:r>
                <w:rPr>
                  <w:rFonts w:ascii="Arial" w:hAnsi="Arial" w:cs="Arial"/>
                  <w:sz w:val="20"/>
                  <w:szCs w:val="20"/>
                </w:rPr>
                <w:t>0.0</w:t>
              </w:r>
            </w:ins>
            <w:del w:id="1677"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7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DE6DEE" w14:textId="24AD2B5E" w:rsidR="00E016D1" w:rsidRPr="009A486F" w:rsidRDefault="00E016D1" w:rsidP="00E016D1">
            <w:pPr>
              <w:widowControl/>
              <w:autoSpaceDE/>
              <w:autoSpaceDN/>
              <w:adjustRightInd/>
              <w:jc w:val="center"/>
              <w:rPr>
                <w:b/>
                <w:bCs/>
                <w:sz w:val="22"/>
                <w:szCs w:val="22"/>
              </w:rPr>
            </w:pPr>
            <w:ins w:id="1679" w:author="ERCOT" w:date="2021-11-01T10:34:00Z">
              <w:r>
                <w:rPr>
                  <w:rFonts w:ascii="Arial" w:hAnsi="Arial" w:cs="Arial"/>
                  <w:sz w:val="20"/>
                  <w:szCs w:val="20"/>
                </w:rPr>
                <w:t>0.0</w:t>
              </w:r>
            </w:ins>
            <w:del w:id="1680"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8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2C1090" w14:textId="22658B18" w:rsidR="00E016D1" w:rsidRPr="009A486F" w:rsidRDefault="00E016D1" w:rsidP="00E016D1">
            <w:pPr>
              <w:widowControl/>
              <w:autoSpaceDE/>
              <w:autoSpaceDN/>
              <w:adjustRightInd/>
              <w:jc w:val="center"/>
              <w:rPr>
                <w:b/>
                <w:bCs/>
                <w:sz w:val="22"/>
                <w:szCs w:val="22"/>
              </w:rPr>
            </w:pPr>
            <w:ins w:id="1682" w:author="ERCOT" w:date="2021-11-01T10:34:00Z">
              <w:r>
                <w:rPr>
                  <w:rFonts w:ascii="Arial" w:hAnsi="Arial" w:cs="Arial"/>
                  <w:sz w:val="20"/>
                  <w:szCs w:val="20"/>
                </w:rPr>
                <w:t>0.4</w:t>
              </w:r>
            </w:ins>
            <w:del w:id="1683" w:author="ERCOT" w:date="2021-11-01T09:58:00Z">
              <w:r w:rsidRPr="009A486F" w:rsidDel="000A1AF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8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843AA1" w14:textId="2C95D84F" w:rsidR="00E016D1" w:rsidRPr="009A486F" w:rsidRDefault="00E016D1" w:rsidP="00E016D1">
            <w:pPr>
              <w:widowControl/>
              <w:autoSpaceDE/>
              <w:autoSpaceDN/>
              <w:adjustRightInd/>
              <w:jc w:val="center"/>
              <w:rPr>
                <w:b/>
                <w:bCs/>
                <w:sz w:val="22"/>
                <w:szCs w:val="22"/>
              </w:rPr>
            </w:pPr>
            <w:ins w:id="1685" w:author="ERCOT" w:date="2021-11-01T10:34:00Z">
              <w:r>
                <w:rPr>
                  <w:rFonts w:ascii="Arial" w:hAnsi="Arial" w:cs="Arial"/>
                  <w:sz w:val="20"/>
                  <w:szCs w:val="20"/>
                </w:rPr>
                <w:t>-0.3</w:t>
              </w:r>
            </w:ins>
            <w:del w:id="1686" w:author="ERCOT" w:date="2021-11-01T09:58:00Z">
              <w:r w:rsidRPr="009A486F" w:rsidDel="000A1AF2">
                <w:rPr>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687"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CA15EA" w14:textId="0B981835" w:rsidR="00E016D1" w:rsidRPr="009A486F" w:rsidRDefault="00E016D1" w:rsidP="00E016D1">
            <w:pPr>
              <w:widowControl/>
              <w:autoSpaceDE/>
              <w:autoSpaceDN/>
              <w:adjustRightInd/>
              <w:jc w:val="center"/>
              <w:rPr>
                <w:b/>
                <w:bCs/>
                <w:sz w:val="22"/>
                <w:szCs w:val="22"/>
              </w:rPr>
            </w:pPr>
            <w:ins w:id="1688" w:author="ERCOT" w:date="2021-11-01T10:34:00Z">
              <w:r>
                <w:rPr>
                  <w:rFonts w:ascii="Arial" w:hAnsi="Arial" w:cs="Arial"/>
                  <w:sz w:val="20"/>
                  <w:szCs w:val="20"/>
                </w:rPr>
                <w:t>-1.1</w:t>
              </w:r>
            </w:ins>
            <w:del w:id="1689" w:author="ERCOT" w:date="2021-11-01T09:58:00Z">
              <w:r w:rsidRPr="009A486F" w:rsidDel="000A1AF2">
                <w:rPr>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690"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5B7B3A2" w14:textId="64E563FF" w:rsidR="00E016D1" w:rsidRPr="009A486F" w:rsidRDefault="00E016D1" w:rsidP="00E016D1">
            <w:pPr>
              <w:widowControl/>
              <w:autoSpaceDE/>
              <w:autoSpaceDN/>
              <w:adjustRightInd/>
              <w:jc w:val="center"/>
              <w:rPr>
                <w:b/>
                <w:bCs/>
                <w:sz w:val="22"/>
                <w:szCs w:val="22"/>
              </w:rPr>
            </w:pPr>
            <w:ins w:id="1691" w:author="ERCOT" w:date="2021-11-01T10:34:00Z">
              <w:r>
                <w:rPr>
                  <w:rFonts w:ascii="Arial" w:hAnsi="Arial" w:cs="Arial"/>
                  <w:sz w:val="20"/>
                  <w:szCs w:val="20"/>
                </w:rPr>
                <w:t>0.4</w:t>
              </w:r>
            </w:ins>
            <w:del w:id="1692" w:author="ERCOT" w:date="2021-11-01T09:58:00Z">
              <w:r w:rsidRPr="009A486F" w:rsidDel="000A1AF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7330FB" w14:textId="4F3A170F" w:rsidR="00E016D1" w:rsidRPr="009A486F" w:rsidRDefault="00E016D1" w:rsidP="00E016D1">
            <w:pPr>
              <w:widowControl/>
              <w:autoSpaceDE/>
              <w:autoSpaceDN/>
              <w:adjustRightInd/>
              <w:jc w:val="center"/>
              <w:rPr>
                <w:b/>
                <w:bCs/>
                <w:sz w:val="22"/>
                <w:szCs w:val="22"/>
              </w:rPr>
            </w:pPr>
            <w:ins w:id="1694" w:author="ERCOT" w:date="2021-11-01T10:34:00Z">
              <w:r>
                <w:rPr>
                  <w:rFonts w:ascii="Arial" w:hAnsi="Arial" w:cs="Arial"/>
                  <w:sz w:val="20"/>
                  <w:szCs w:val="20"/>
                </w:rPr>
                <w:t>1.0</w:t>
              </w:r>
            </w:ins>
            <w:del w:id="1695" w:author="ERCOT" w:date="2021-11-01T09:58:00Z">
              <w:r w:rsidRPr="009A486F" w:rsidDel="000A1AF2">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F2EF" w14:textId="02938A19" w:rsidR="00E016D1" w:rsidRPr="009A486F" w:rsidRDefault="00E016D1" w:rsidP="00E016D1">
            <w:pPr>
              <w:widowControl/>
              <w:autoSpaceDE/>
              <w:autoSpaceDN/>
              <w:adjustRightInd/>
              <w:jc w:val="center"/>
              <w:rPr>
                <w:b/>
                <w:bCs/>
                <w:sz w:val="22"/>
                <w:szCs w:val="22"/>
              </w:rPr>
            </w:pPr>
            <w:ins w:id="1697" w:author="ERCOT" w:date="2021-11-01T10:34:00Z">
              <w:r>
                <w:rPr>
                  <w:rFonts w:ascii="Arial" w:hAnsi="Arial" w:cs="Arial"/>
                  <w:sz w:val="20"/>
                  <w:szCs w:val="20"/>
                </w:rPr>
                <w:t>0.9</w:t>
              </w:r>
            </w:ins>
            <w:del w:id="1698" w:author="ERCOT" w:date="2021-11-01T09:58:00Z">
              <w:r w:rsidRPr="009A486F" w:rsidDel="000A1AF2">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9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B6AE49" w14:textId="712586EB" w:rsidR="00E016D1" w:rsidRPr="009A486F" w:rsidRDefault="00E016D1" w:rsidP="00E016D1">
            <w:pPr>
              <w:widowControl/>
              <w:autoSpaceDE/>
              <w:autoSpaceDN/>
              <w:adjustRightInd/>
              <w:jc w:val="center"/>
              <w:rPr>
                <w:b/>
                <w:bCs/>
                <w:sz w:val="22"/>
                <w:szCs w:val="22"/>
              </w:rPr>
            </w:pPr>
            <w:ins w:id="1700" w:author="ERCOT" w:date="2021-11-01T10:34:00Z">
              <w:r>
                <w:rPr>
                  <w:rFonts w:ascii="Arial" w:hAnsi="Arial" w:cs="Arial"/>
                  <w:sz w:val="20"/>
                  <w:szCs w:val="20"/>
                </w:rPr>
                <w:t>0.8</w:t>
              </w:r>
            </w:ins>
            <w:del w:id="1701"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492333" w14:textId="47B5DB29" w:rsidR="00E016D1" w:rsidRPr="009A486F" w:rsidRDefault="00E016D1" w:rsidP="00E016D1">
            <w:pPr>
              <w:widowControl/>
              <w:autoSpaceDE/>
              <w:autoSpaceDN/>
              <w:adjustRightInd/>
              <w:jc w:val="center"/>
              <w:rPr>
                <w:b/>
                <w:bCs/>
                <w:sz w:val="22"/>
                <w:szCs w:val="22"/>
              </w:rPr>
            </w:pPr>
            <w:ins w:id="1703" w:author="ERCOT" w:date="2021-11-01T10:34:00Z">
              <w:r>
                <w:rPr>
                  <w:rFonts w:ascii="Arial" w:hAnsi="Arial" w:cs="Arial"/>
                  <w:sz w:val="20"/>
                  <w:szCs w:val="20"/>
                </w:rPr>
                <w:t>1.0</w:t>
              </w:r>
            </w:ins>
            <w:del w:id="1704"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0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2D83EF5" w14:textId="26A59321" w:rsidR="00E016D1" w:rsidRPr="009A486F" w:rsidRDefault="00E016D1" w:rsidP="00E016D1">
            <w:pPr>
              <w:widowControl/>
              <w:autoSpaceDE/>
              <w:autoSpaceDN/>
              <w:adjustRightInd/>
              <w:jc w:val="center"/>
              <w:rPr>
                <w:b/>
                <w:bCs/>
                <w:sz w:val="22"/>
                <w:szCs w:val="22"/>
              </w:rPr>
            </w:pPr>
            <w:ins w:id="1706" w:author="ERCOT" w:date="2021-11-01T10:34:00Z">
              <w:r>
                <w:rPr>
                  <w:rFonts w:ascii="Arial" w:hAnsi="Arial" w:cs="Arial"/>
                  <w:sz w:val="20"/>
                  <w:szCs w:val="20"/>
                </w:rPr>
                <w:t>1.2</w:t>
              </w:r>
            </w:ins>
            <w:del w:id="1707"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0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F41843" w14:textId="390A2DA8" w:rsidR="00E016D1" w:rsidRPr="009A486F" w:rsidRDefault="00E016D1" w:rsidP="00E016D1">
            <w:pPr>
              <w:widowControl/>
              <w:autoSpaceDE/>
              <w:autoSpaceDN/>
              <w:adjustRightInd/>
              <w:jc w:val="center"/>
              <w:rPr>
                <w:b/>
                <w:bCs/>
                <w:sz w:val="22"/>
                <w:szCs w:val="22"/>
              </w:rPr>
            </w:pPr>
            <w:ins w:id="1709" w:author="ERCOT" w:date="2021-11-01T10:34:00Z">
              <w:r>
                <w:rPr>
                  <w:rFonts w:ascii="Arial" w:hAnsi="Arial" w:cs="Arial"/>
                  <w:sz w:val="20"/>
                  <w:szCs w:val="20"/>
                </w:rPr>
                <w:t>1.3</w:t>
              </w:r>
            </w:ins>
            <w:del w:id="1710" w:author="ERCOT" w:date="2021-11-01T09:58:00Z">
              <w:r w:rsidRPr="009A486F" w:rsidDel="000A1AF2">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11"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3CBAF" w14:textId="5686699C" w:rsidR="00E016D1" w:rsidRPr="009A486F" w:rsidRDefault="00E016D1" w:rsidP="00E016D1">
            <w:pPr>
              <w:widowControl/>
              <w:autoSpaceDE/>
              <w:autoSpaceDN/>
              <w:adjustRightInd/>
              <w:jc w:val="center"/>
              <w:rPr>
                <w:b/>
                <w:bCs/>
                <w:sz w:val="22"/>
                <w:szCs w:val="22"/>
              </w:rPr>
            </w:pPr>
            <w:ins w:id="1712" w:author="ERCOT" w:date="2021-11-01T10:34:00Z">
              <w:r>
                <w:rPr>
                  <w:rFonts w:ascii="Arial" w:hAnsi="Arial" w:cs="Arial"/>
                  <w:sz w:val="20"/>
                  <w:szCs w:val="20"/>
                </w:rPr>
                <w:t>1.3</w:t>
              </w:r>
            </w:ins>
            <w:del w:id="1713" w:author="ERCOT" w:date="2021-11-01T09:58:00Z">
              <w:r w:rsidRPr="009A486F" w:rsidDel="000A1AF2">
                <w:rPr>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714"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8B9D078" w14:textId="7D8E6EDE" w:rsidR="00E016D1" w:rsidRPr="009A486F" w:rsidRDefault="00E016D1" w:rsidP="00E016D1">
            <w:pPr>
              <w:widowControl/>
              <w:autoSpaceDE/>
              <w:autoSpaceDN/>
              <w:adjustRightInd/>
              <w:jc w:val="center"/>
              <w:rPr>
                <w:b/>
                <w:bCs/>
                <w:sz w:val="22"/>
                <w:szCs w:val="22"/>
              </w:rPr>
            </w:pPr>
            <w:ins w:id="1715" w:author="ERCOT" w:date="2021-11-01T10:34:00Z">
              <w:r>
                <w:rPr>
                  <w:rFonts w:ascii="Arial" w:hAnsi="Arial" w:cs="Arial"/>
                  <w:sz w:val="20"/>
                  <w:szCs w:val="20"/>
                </w:rPr>
                <w:t>1.9</w:t>
              </w:r>
            </w:ins>
            <w:del w:id="1716" w:author="ERCOT" w:date="2021-11-01T09:58:00Z">
              <w:r w:rsidRPr="009A486F" w:rsidDel="000A1AF2">
                <w:rPr>
                  <w:sz w:val="22"/>
                  <w:szCs w:val="22"/>
                </w:rPr>
                <w:delText>1.0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717"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F418B" w14:textId="5C403BC0" w:rsidR="00E016D1" w:rsidRPr="009A486F" w:rsidRDefault="00E016D1" w:rsidP="00E016D1">
            <w:pPr>
              <w:widowControl/>
              <w:autoSpaceDE/>
              <w:autoSpaceDN/>
              <w:adjustRightInd/>
              <w:jc w:val="center"/>
              <w:rPr>
                <w:b/>
                <w:bCs/>
                <w:sz w:val="22"/>
                <w:szCs w:val="22"/>
              </w:rPr>
            </w:pPr>
            <w:ins w:id="1718" w:author="ERCOT" w:date="2021-11-01T10:34:00Z">
              <w:r>
                <w:rPr>
                  <w:rFonts w:ascii="Arial" w:hAnsi="Arial" w:cs="Arial"/>
                  <w:sz w:val="20"/>
                  <w:szCs w:val="20"/>
                </w:rPr>
                <w:t>4.7</w:t>
              </w:r>
            </w:ins>
            <w:del w:id="1719" w:author="ERCOT" w:date="2021-11-01T09:58:00Z">
              <w:r w:rsidRPr="009A486F" w:rsidDel="000A1AF2">
                <w:rPr>
                  <w:sz w:val="22"/>
                  <w:szCs w:val="22"/>
                </w:rPr>
                <w:delText>9.1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720"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0242F1" w14:textId="27410D64" w:rsidR="00E016D1" w:rsidRPr="009A486F" w:rsidRDefault="00E016D1" w:rsidP="00E016D1">
            <w:pPr>
              <w:widowControl/>
              <w:autoSpaceDE/>
              <w:autoSpaceDN/>
              <w:adjustRightInd/>
              <w:jc w:val="center"/>
              <w:rPr>
                <w:b/>
                <w:bCs/>
                <w:sz w:val="22"/>
                <w:szCs w:val="22"/>
              </w:rPr>
            </w:pPr>
            <w:ins w:id="1721" w:author="ERCOT" w:date="2021-11-01T10:34:00Z">
              <w:r>
                <w:rPr>
                  <w:rFonts w:ascii="Arial" w:hAnsi="Arial" w:cs="Arial"/>
                  <w:sz w:val="20"/>
                  <w:szCs w:val="20"/>
                </w:rPr>
                <w:t>5.7</w:t>
              </w:r>
            </w:ins>
            <w:del w:id="1722" w:author="ERCOT" w:date="2021-11-01T09:58:00Z">
              <w:r w:rsidRPr="009A486F" w:rsidDel="000A1AF2">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723"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F0267" w14:textId="05AB8A9A" w:rsidR="00E016D1" w:rsidRPr="009A486F" w:rsidRDefault="00E016D1" w:rsidP="00E016D1">
            <w:pPr>
              <w:widowControl/>
              <w:autoSpaceDE/>
              <w:autoSpaceDN/>
              <w:adjustRightInd/>
              <w:jc w:val="center"/>
              <w:rPr>
                <w:b/>
                <w:bCs/>
                <w:sz w:val="22"/>
                <w:szCs w:val="22"/>
              </w:rPr>
            </w:pPr>
            <w:ins w:id="1724" w:author="ERCOT" w:date="2021-11-01T10:34:00Z">
              <w:r>
                <w:rPr>
                  <w:rFonts w:ascii="Arial" w:hAnsi="Arial" w:cs="Arial"/>
                  <w:sz w:val="20"/>
                  <w:szCs w:val="20"/>
                </w:rPr>
                <w:t>4.3</w:t>
              </w:r>
            </w:ins>
            <w:del w:id="1725" w:author="ERCOT" w:date="2021-11-01T09:58:00Z">
              <w:r w:rsidRPr="009A486F" w:rsidDel="000A1AF2">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726"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99BDDA4" w14:textId="20F0DE2F" w:rsidR="00E016D1" w:rsidRPr="009A486F" w:rsidRDefault="00E016D1" w:rsidP="00E016D1">
            <w:pPr>
              <w:widowControl/>
              <w:autoSpaceDE/>
              <w:autoSpaceDN/>
              <w:adjustRightInd/>
              <w:jc w:val="center"/>
              <w:rPr>
                <w:b/>
                <w:bCs/>
                <w:sz w:val="22"/>
                <w:szCs w:val="22"/>
              </w:rPr>
            </w:pPr>
            <w:ins w:id="1727" w:author="ERCOT" w:date="2021-11-01T10:34:00Z">
              <w:r>
                <w:rPr>
                  <w:rFonts w:ascii="Arial" w:hAnsi="Arial" w:cs="Arial"/>
                  <w:sz w:val="20"/>
                  <w:szCs w:val="20"/>
                </w:rPr>
                <w:t>3.1</w:t>
              </w:r>
            </w:ins>
            <w:del w:id="1728" w:author="ERCOT" w:date="2021-11-01T09:58:00Z">
              <w:r w:rsidRPr="009A486F" w:rsidDel="000A1AF2">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729"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92CD92" w14:textId="5388794E" w:rsidR="00E016D1" w:rsidRPr="009A486F" w:rsidRDefault="00E016D1" w:rsidP="00E016D1">
            <w:pPr>
              <w:widowControl/>
              <w:autoSpaceDE/>
              <w:autoSpaceDN/>
              <w:adjustRightInd/>
              <w:jc w:val="center"/>
              <w:rPr>
                <w:b/>
                <w:bCs/>
                <w:sz w:val="22"/>
                <w:szCs w:val="22"/>
              </w:rPr>
            </w:pPr>
            <w:ins w:id="1730" w:author="ERCOT" w:date="2021-11-01T10:34:00Z">
              <w:r>
                <w:rPr>
                  <w:rFonts w:ascii="Arial" w:hAnsi="Arial" w:cs="Arial"/>
                  <w:sz w:val="20"/>
                  <w:szCs w:val="20"/>
                </w:rPr>
                <w:t>1.8</w:t>
              </w:r>
            </w:ins>
            <w:del w:id="1731" w:author="ERCOT" w:date="2021-11-01T09:58:00Z">
              <w:r w:rsidRPr="009A486F" w:rsidDel="000A1AF2">
                <w:rPr>
                  <w:sz w:val="22"/>
                  <w:szCs w:val="22"/>
                </w:rPr>
                <w:delText>1.9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732"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9E53094" w14:textId="35A28312" w:rsidR="00E016D1" w:rsidRPr="009A486F" w:rsidRDefault="00E016D1" w:rsidP="00E016D1">
            <w:pPr>
              <w:widowControl/>
              <w:autoSpaceDE/>
              <w:autoSpaceDN/>
              <w:adjustRightInd/>
              <w:jc w:val="center"/>
              <w:rPr>
                <w:b/>
                <w:bCs/>
                <w:sz w:val="22"/>
                <w:szCs w:val="22"/>
              </w:rPr>
            </w:pPr>
            <w:ins w:id="1733" w:author="ERCOT" w:date="2021-11-01T10:34:00Z">
              <w:r>
                <w:rPr>
                  <w:rFonts w:ascii="Arial" w:hAnsi="Arial" w:cs="Arial"/>
                  <w:sz w:val="20"/>
                  <w:szCs w:val="20"/>
                </w:rPr>
                <w:t>0.5</w:t>
              </w:r>
            </w:ins>
            <w:del w:id="1734" w:author="ERCOT" w:date="2021-11-01T09:58:00Z">
              <w:r w:rsidRPr="009A486F" w:rsidDel="000A1AF2">
                <w:rPr>
                  <w:sz w:val="22"/>
                  <w:szCs w:val="22"/>
                </w:rPr>
                <w:delText>4.3</w:delText>
              </w:r>
            </w:del>
          </w:p>
        </w:tc>
      </w:tr>
      <w:tr w:rsidR="00E016D1" w:rsidRPr="00CC576E" w14:paraId="36D93FA5"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735"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736" w:author="ERCOT" w:date="2021-11-01T10:34:00Z">
            <w:trPr>
              <w:gridBefore w:val="1"/>
              <w:trHeight w:val="50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1737" w:author="ERCOT" w:date="2021-11-01T10:34: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1738"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5843E12" w14:textId="368B2C4C" w:rsidR="00E016D1" w:rsidRPr="009A486F" w:rsidRDefault="00E016D1" w:rsidP="00E016D1">
            <w:pPr>
              <w:widowControl/>
              <w:autoSpaceDE/>
              <w:autoSpaceDN/>
              <w:adjustRightInd/>
              <w:jc w:val="center"/>
              <w:rPr>
                <w:b/>
                <w:bCs/>
                <w:sz w:val="22"/>
                <w:szCs w:val="22"/>
              </w:rPr>
            </w:pPr>
            <w:ins w:id="1739" w:author="ERCOT" w:date="2021-11-01T10:34:00Z">
              <w:r>
                <w:rPr>
                  <w:rFonts w:ascii="Arial" w:hAnsi="Arial" w:cs="Arial"/>
                  <w:sz w:val="20"/>
                  <w:szCs w:val="20"/>
                </w:rPr>
                <w:t>0.7</w:t>
              </w:r>
            </w:ins>
            <w:del w:id="1740"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41"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D4E2C28" w14:textId="142F2286" w:rsidR="00E016D1" w:rsidRPr="009A486F" w:rsidRDefault="00E016D1" w:rsidP="00E016D1">
            <w:pPr>
              <w:widowControl/>
              <w:autoSpaceDE/>
              <w:autoSpaceDN/>
              <w:adjustRightInd/>
              <w:jc w:val="center"/>
              <w:rPr>
                <w:b/>
                <w:bCs/>
                <w:sz w:val="22"/>
                <w:szCs w:val="22"/>
              </w:rPr>
            </w:pPr>
            <w:ins w:id="1742" w:author="ERCOT" w:date="2021-11-01T10:34:00Z">
              <w:r>
                <w:rPr>
                  <w:rFonts w:ascii="Arial" w:hAnsi="Arial" w:cs="Arial"/>
                  <w:sz w:val="20"/>
                  <w:szCs w:val="20"/>
                </w:rPr>
                <w:t>0.6</w:t>
              </w:r>
            </w:ins>
            <w:del w:id="1743"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44"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B00B86C" w14:textId="6F4C2A05" w:rsidR="00E016D1" w:rsidRPr="009A486F" w:rsidRDefault="00E016D1" w:rsidP="00E016D1">
            <w:pPr>
              <w:widowControl/>
              <w:autoSpaceDE/>
              <w:autoSpaceDN/>
              <w:adjustRightInd/>
              <w:jc w:val="center"/>
              <w:rPr>
                <w:b/>
                <w:bCs/>
                <w:sz w:val="22"/>
                <w:szCs w:val="22"/>
              </w:rPr>
            </w:pPr>
            <w:ins w:id="1745" w:author="ERCOT" w:date="2021-11-01T10:34:00Z">
              <w:r>
                <w:rPr>
                  <w:rFonts w:ascii="Arial" w:hAnsi="Arial" w:cs="Arial"/>
                  <w:sz w:val="20"/>
                  <w:szCs w:val="20"/>
                </w:rPr>
                <w:t>-0.9</w:t>
              </w:r>
            </w:ins>
            <w:del w:id="1746"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47"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AFE26C" w14:textId="57F4FC9F" w:rsidR="00E016D1" w:rsidRPr="009A486F" w:rsidRDefault="00E016D1" w:rsidP="00E016D1">
            <w:pPr>
              <w:widowControl/>
              <w:autoSpaceDE/>
              <w:autoSpaceDN/>
              <w:adjustRightInd/>
              <w:jc w:val="center"/>
              <w:rPr>
                <w:b/>
                <w:bCs/>
                <w:sz w:val="22"/>
                <w:szCs w:val="22"/>
              </w:rPr>
            </w:pPr>
            <w:ins w:id="1748" w:author="ERCOT" w:date="2021-11-01T10:34:00Z">
              <w:r>
                <w:rPr>
                  <w:rFonts w:ascii="Arial" w:hAnsi="Arial" w:cs="Arial"/>
                  <w:sz w:val="20"/>
                  <w:szCs w:val="20"/>
                </w:rPr>
                <w:t>-0.3</w:t>
              </w:r>
            </w:ins>
            <w:del w:id="1749"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50"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78E2540" w14:textId="6C8C54DF" w:rsidR="00E016D1" w:rsidRPr="009A486F" w:rsidRDefault="00E016D1" w:rsidP="00E016D1">
            <w:pPr>
              <w:widowControl/>
              <w:autoSpaceDE/>
              <w:autoSpaceDN/>
              <w:adjustRightInd/>
              <w:jc w:val="center"/>
              <w:rPr>
                <w:b/>
                <w:bCs/>
                <w:sz w:val="22"/>
                <w:szCs w:val="22"/>
              </w:rPr>
            </w:pPr>
            <w:ins w:id="1751" w:author="ERCOT" w:date="2021-11-01T10:34:00Z">
              <w:r>
                <w:rPr>
                  <w:rFonts w:ascii="Arial" w:hAnsi="Arial" w:cs="Arial"/>
                  <w:sz w:val="20"/>
                  <w:szCs w:val="20"/>
                </w:rPr>
                <w:t>0.3</w:t>
              </w:r>
            </w:ins>
            <w:del w:id="1752"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53"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337BDD2" w14:textId="5EA0EB8A" w:rsidR="00E016D1" w:rsidRPr="009A486F" w:rsidRDefault="00E016D1" w:rsidP="00E016D1">
            <w:pPr>
              <w:widowControl/>
              <w:autoSpaceDE/>
              <w:autoSpaceDN/>
              <w:adjustRightInd/>
              <w:jc w:val="center"/>
              <w:rPr>
                <w:b/>
                <w:bCs/>
                <w:sz w:val="22"/>
                <w:szCs w:val="22"/>
              </w:rPr>
            </w:pPr>
            <w:ins w:id="1754" w:author="ERCOT" w:date="2021-11-01T10:34:00Z">
              <w:r>
                <w:rPr>
                  <w:rFonts w:ascii="Arial" w:hAnsi="Arial" w:cs="Arial"/>
                  <w:sz w:val="20"/>
                  <w:szCs w:val="20"/>
                </w:rPr>
                <w:t>0.8</w:t>
              </w:r>
            </w:ins>
            <w:del w:id="1755"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56"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A1C9F" w14:textId="5E790923" w:rsidR="00E016D1" w:rsidRPr="009A486F" w:rsidRDefault="00E016D1" w:rsidP="00E016D1">
            <w:pPr>
              <w:widowControl/>
              <w:autoSpaceDE/>
              <w:autoSpaceDN/>
              <w:adjustRightInd/>
              <w:jc w:val="center"/>
              <w:rPr>
                <w:b/>
                <w:bCs/>
                <w:sz w:val="22"/>
                <w:szCs w:val="22"/>
              </w:rPr>
            </w:pPr>
            <w:ins w:id="1757" w:author="ERCOT" w:date="2021-11-01T10:34:00Z">
              <w:r>
                <w:rPr>
                  <w:rFonts w:ascii="Arial" w:hAnsi="Arial" w:cs="Arial"/>
                  <w:sz w:val="20"/>
                  <w:szCs w:val="20"/>
                </w:rPr>
                <w:t>0.7</w:t>
              </w:r>
            </w:ins>
            <w:del w:id="1758"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59"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3A8D901" w14:textId="64607528" w:rsidR="00E016D1" w:rsidRPr="009A486F" w:rsidRDefault="00E016D1" w:rsidP="00E016D1">
            <w:pPr>
              <w:widowControl/>
              <w:autoSpaceDE/>
              <w:autoSpaceDN/>
              <w:adjustRightInd/>
              <w:jc w:val="center"/>
              <w:rPr>
                <w:b/>
                <w:bCs/>
                <w:sz w:val="22"/>
                <w:szCs w:val="22"/>
              </w:rPr>
            </w:pPr>
            <w:ins w:id="1760" w:author="ERCOT" w:date="2021-11-01T10:34:00Z">
              <w:r>
                <w:rPr>
                  <w:rFonts w:ascii="Arial" w:hAnsi="Arial" w:cs="Arial"/>
                  <w:sz w:val="20"/>
                  <w:szCs w:val="20"/>
                </w:rPr>
                <w:t>0.0</w:t>
              </w:r>
            </w:ins>
            <w:del w:id="1761" w:author="ERCOT" w:date="2021-11-01T09:58:00Z">
              <w:r w:rsidRPr="009A486F" w:rsidDel="000A1AF2">
                <w:rPr>
                  <w:sz w:val="22"/>
                  <w:szCs w:val="22"/>
                </w:rPr>
                <w:delText>0.8</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1762" w:author="ERCOT" w:date="2021-11-01T10:34: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9BBA6" w14:textId="637B5985" w:rsidR="00E016D1" w:rsidRPr="009A486F" w:rsidRDefault="00E016D1" w:rsidP="00E016D1">
            <w:pPr>
              <w:widowControl/>
              <w:autoSpaceDE/>
              <w:autoSpaceDN/>
              <w:adjustRightInd/>
              <w:jc w:val="center"/>
              <w:rPr>
                <w:b/>
                <w:bCs/>
                <w:sz w:val="22"/>
                <w:szCs w:val="22"/>
              </w:rPr>
            </w:pPr>
            <w:ins w:id="1763" w:author="ERCOT" w:date="2021-11-01T10:34:00Z">
              <w:r>
                <w:rPr>
                  <w:rFonts w:ascii="Arial" w:hAnsi="Arial" w:cs="Arial"/>
                  <w:sz w:val="20"/>
                  <w:szCs w:val="20"/>
                </w:rPr>
                <w:t>-3.1</w:t>
              </w:r>
            </w:ins>
            <w:del w:id="1764" w:author="ERCOT" w:date="2021-11-01T09:58:00Z">
              <w:r w:rsidRPr="009A486F" w:rsidDel="000A1AF2">
                <w:rPr>
                  <w:sz w:val="22"/>
                  <w:szCs w:val="22"/>
                </w:rPr>
                <w:delText>-5.5</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1765" w:author="ERCOT" w:date="2021-11-01T10:34: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0C9A9" w14:textId="0E2622EE" w:rsidR="00E016D1" w:rsidRPr="009A486F" w:rsidRDefault="00E016D1" w:rsidP="00E016D1">
            <w:pPr>
              <w:widowControl/>
              <w:autoSpaceDE/>
              <w:autoSpaceDN/>
              <w:adjustRightInd/>
              <w:jc w:val="center"/>
              <w:rPr>
                <w:b/>
                <w:bCs/>
                <w:sz w:val="22"/>
                <w:szCs w:val="22"/>
              </w:rPr>
            </w:pPr>
            <w:ins w:id="1766" w:author="ERCOT" w:date="2021-11-01T10:34:00Z">
              <w:r>
                <w:rPr>
                  <w:rFonts w:ascii="Arial" w:hAnsi="Arial" w:cs="Arial"/>
                  <w:sz w:val="20"/>
                  <w:szCs w:val="20"/>
                </w:rPr>
                <w:t>-1.3</w:t>
              </w:r>
            </w:ins>
            <w:del w:id="1767"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68"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054A10" w14:textId="6816AF3E" w:rsidR="00E016D1" w:rsidRPr="009A486F" w:rsidRDefault="00E016D1" w:rsidP="00E016D1">
            <w:pPr>
              <w:widowControl/>
              <w:autoSpaceDE/>
              <w:autoSpaceDN/>
              <w:adjustRightInd/>
              <w:jc w:val="center"/>
              <w:rPr>
                <w:b/>
                <w:bCs/>
                <w:sz w:val="22"/>
                <w:szCs w:val="22"/>
              </w:rPr>
            </w:pPr>
            <w:ins w:id="1769" w:author="ERCOT" w:date="2021-11-01T10:34:00Z">
              <w:r>
                <w:rPr>
                  <w:rFonts w:ascii="Arial" w:hAnsi="Arial" w:cs="Arial"/>
                  <w:sz w:val="20"/>
                  <w:szCs w:val="20"/>
                </w:rPr>
                <w:t>3.4</w:t>
              </w:r>
            </w:ins>
            <w:del w:id="1770" w:author="ERCOT" w:date="2021-11-01T09:58:00Z">
              <w:r w:rsidRPr="009A486F" w:rsidDel="000A1AF2">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71"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F7106A" w14:textId="494DD2DC" w:rsidR="00E016D1" w:rsidRPr="009A486F" w:rsidRDefault="00E016D1" w:rsidP="00E016D1">
            <w:pPr>
              <w:widowControl/>
              <w:autoSpaceDE/>
              <w:autoSpaceDN/>
              <w:adjustRightInd/>
              <w:jc w:val="center"/>
              <w:rPr>
                <w:b/>
                <w:bCs/>
                <w:sz w:val="22"/>
                <w:szCs w:val="22"/>
              </w:rPr>
            </w:pPr>
            <w:ins w:id="1772" w:author="ERCOT" w:date="2021-11-01T10:34:00Z">
              <w:r>
                <w:rPr>
                  <w:rFonts w:ascii="Arial" w:hAnsi="Arial" w:cs="Arial"/>
                  <w:sz w:val="20"/>
                  <w:szCs w:val="20"/>
                </w:rPr>
                <w:t>2.8</w:t>
              </w:r>
            </w:ins>
            <w:del w:id="1773" w:author="ERCOT" w:date="2021-11-01T09:58:00Z">
              <w:r w:rsidRPr="009A486F" w:rsidDel="000A1AF2">
                <w:rPr>
                  <w:sz w:val="22"/>
                  <w:szCs w:val="22"/>
                </w:rPr>
                <w:delText>3.5</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74"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C3DB315" w14:textId="499F2CFF" w:rsidR="00E016D1" w:rsidRPr="009A486F" w:rsidRDefault="00E016D1" w:rsidP="00E016D1">
            <w:pPr>
              <w:widowControl/>
              <w:autoSpaceDE/>
              <w:autoSpaceDN/>
              <w:adjustRightInd/>
              <w:jc w:val="center"/>
              <w:rPr>
                <w:b/>
                <w:bCs/>
                <w:sz w:val="22"/>
                <w:szCs w:val="22"/>
              </w:rPr>
            </w:pPr>
            <w:ins w:id="1775" w:author="ERCOT" w:date="2021-11-01T10:34:00Z">
              <w:r>
                <w:rPr>
                  <w:rFonts w:ascii="Arial" w:hAnsi="Arial" w:cs="Arial"/>
                  <w:sz w:val="20"/>
                  <w:szCs w:val="20"/>
                </w:rPr>
                <w:t>3.4</w:t>
              </w:r>
            </w:ins>
            <w:del w:id="1776"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77"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60C2124" w14:textId="7A8DFBC3" w:rsidR="00E016D1" w:rsidRPr="009A486F" w:rsidRDefault="00E016D1" w:rsidP="00E016D1">
            <w:pPr>
              <w:widowControl/>
              <w:autoSpaceDE/>
              <w:autoSpaceDN/>
              <w:adjustRightInd/>
              <w:jc w:val="center"/>
              <w:rPr>
                <w:b/>
                <w:bCs/>
                <w:sz w:val="22"/>
                <w:szCs w:val="22"/>
              </w:rPr>
            </w:pPr>
            <w:ins w:id="1778" w:author="ERCOT" w:date="2021-11-01T10:34:00Z">
              <w:r>
                <w:rPr>
                  <w:rFonts w:ascii="Arial" w:hAnsi="Arial" w:cs="Arial"/>
                  <w:sz w:val="20"/>
                  <w:szCs w:val="20"/>
                </w:rPr>
                <w:t>2.3</w:t>
              </w:r>
            </w:ins>
            <w:del w:id="1779"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80"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A604D39" w14:textId="340072D5" w:rsidR="00E016D1" w:rsidRPr="009A486F" w:rsidRDefault="00E016D1" w:rsidP="00E016D1">
            <w:pPr>
              <w:widowControl/>
              <w:autoSpaceDE/>
              <w:autoSpaceDN/>
              <w:adjustRightInd/>
              <w:jc w:val="center"/>
              <w:rPr>
                <w:b/>
                <w:bCs/>
                <w:sz w:val="22"/>
                <w:szCs w:val="22"/>
              </w:rPr>
            </w:pPr>
            <w:ins w:id="1781" w:author="ERCOT" w:date="2021-11-01T10:34:00Z">
              <w:r>
                <w:rPr>
                  <w:rFonts w:ascii="Arial" w:hAnsi="Arial" w:cs="Arial"/>
                  <w:sz w:val="20"/>
                  <w:szCs w:val="20"/>
                </w:rPr>
                <w:t>1.5</w:t>
              </w:r>
            </w:ins>
            <w:del w:id="1782" w:author="ERCOT" w:date="2021-11-01T09:58:00Z">
              <w:r w:rsidRPr="009A486F" w:rsidDel="000A1AF2">
                <w:rPr>
                  <w:sz w:val="22"/>
                  <w:szCs w:val="22"/>
                </w:rPr>
                <w:delText>1.4</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83"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B7F7A2B" w14:textId="10422D20" w:rsidR="00E016D1" w:rsidRPr="009A486F" w:rsidRDefault="00E016D1" w:rsidP="00E016D1">
            <w:pPr>
              <w:widowControl/>
              <w:autoSpaceDE/>
              <w:autoSpaceDN/>
              <w:adjustRightInd/>
              <w:jc w:val="center"/>
              <w:rPr>
                <w:b/>
                <w:bCs/>
                <w:sz w:val="22"/>
                <w:szCs w:val="22"/>
              </w:rPr>
            </w:pPr>
            <w:ins w:id="1784" w:author="ERCOT" w:date="2021-11-01T10:34:00Z">
              <w:r>
                <w:rPr>
                  <w:rFonts w:ascii="Arial" w:hAnsi="Arial" w:cs="Arial"/>
                  <w:sz w:val="20"/>
                  <w:szCs w:val="20"/>
                </w:rPr>
                <w:t>1.9</w:t>
              </w:r>
            </w:ins>
            <w:del w:id="1785" w:author="ERCOT" w:date="2021-11-01T09:58:00Z">
              <w:r w:rsidRPr="009A486F" w:rsidDel="000A1AF2">
                <w:rPr>
                  <w:sz w:val="22"/>
                  <w:szCs w:val="22"/>
                </w:rPr>
                <w:delText>1.2</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86"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47EA421" w14:textId="55C9CCA3" w:rsidR="00E016D1" w:rsidRPr="009A486F" w:rsidRDefault="00E016D1" w:rsidP="00E016D1">
            <w:pPr>
              <w:widowControl/>
              <w:autoSpaceDE/>
              <w:autoSpaceDN/>
              <w:adjustRightInd/>
              <w:jc w:val="center"/>
              <w:rPr>
                <w:b/>
                <w:bCs/>
                <w:sz w:val="22"/>
                <w:szCs w:val="22"/>
              </w:rPr>
            </w:pPr>
            <w:ins w:id="1787" w:author="ERCOT" w:date="2021-11-01T10:34:00Z">
              <w:r>
                <w:rPr>
                  <w:rFonts w:ascii="Arial" w:hAnsi="Arial" w:cs="Arial"/>
                  <w:sz w:val="20"/>
                  <w:szCs w:val="20"/>
                </w:rPr>
                <w:t>1.4</w:t>
              </w:r>
            </w:ins>
            <w:del w:id="1788" w:author="ERCOT" w:date="2021-11-01T09:58:00Z">
              <w:r w:rsidRPr="009A486F" w:rsidDel="000A1AF2">
                <w:rPr>
                  <w:sz w:val="22"/>
                  <w:szCs w:val="22"/>
                </w:rPr>
                <w:delText>0.9</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1789" w:author="ERCOT" w:date="2021-11-01T10:34: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296B5E08" w14:textId="39BC62E8" w:rsidR="00E016D1" w:rsidRPr="009A486F" w:rsidRDefault="00E016D1" w:rsidP="00E016D1">
            <w:pPr>
              <w:widowControl/>
              <w:autoSpaceDE/>
              <w:autoSpaceDN/>
              <w:adjustRightInd/>
              <w:jc w:val="center"/>
              <w:rPr>
                <w:b/>
                <w:bCs/>
                <w:sz w:val="22"/>
                <w:szCs w:val="22"/>
              </w:rPr>
            </w:pPr>
            <w:ins w:id="1790" w:author="ERCOT" w:date="2021-11-01T10:34:00Z">
              <w:r>
                <w:rPr>
                  <w:rFonts w:ascii="Arial" w:hAnsi="Arial" w:cs="Arial"/>
                  <w:sz w:val="20"/>
                  <w:szCs w:val="20"/>
                </w:rPr>
                <w:t>0.6</w:t>
              </w:r>
            </w:ins>
            <w:del w:id="1791" w:author="ERCOT" w:date="2021-11-01T09:58:00Z">
              <w:r w:rsidRPr="009A486F" w:rsidDel="000A1AF2">
                <w:rPr>
                  <w:sz w:val="22"/>
                  <w:szCs w:val="22"/>
                </w:rPr>
                <w:delText>3.5</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1792" w:author="ERCOT" w:date="2021-11-01T10:34: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17031CCB" w14:textId="0B2B2205" w:rsidR="00E016D1" w:rsidRPr="009A486F" w:rsidRDefault="00E016D1" w:rsidP="00E016D1">
            <w:pPr>
              <w:widowControl/>
              <w:autoSpaceDE/>
              <w:autoSpaceDN/>
              <w:adjustRightInd/>
              <w:jc w:val="center"/>
              <w:rPr>
                <w:b/>
                <w:bCs/>
                <w:sz w:val="22"/>
                <w:szCs w:val="22"/>
              </w:rPr>
            </w:pPr>
            <w:ins w:id="1793" w:author="ERCOT" w:date="2021-11-01T10:34:00Z">
              <w:r>
                <w:rPr>
                  <w:rFonts w:ascii="Arial" w:hAnsi="Arial" w:cs="Arial"/>
                  <w:sz w:val="20"/>
                  <w:szCs w:val="20"/>
                </w:rPr>
                <w:t>4.7</w:t>
              </w:r>
            </w:ins>
            <w:del w:id="1794" w:author="ERCOT" w:date="2021-11-01T09:58:00Z">
              <w:r w:rsidRPr="009A486F" w:rsidDel="000A1AF2">
                <w:rPr>
                  <w:sz w:val="22"/>
                  <w:szCs w:val="22"/>
                </w:rPr>
                <w:delText>8.8</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1795" w:author="ERCOT" w:date="2021-11-01T10:34: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D7460F3" w14:textId="10C4D517" w:rsidR="00E016D1" w:rsidRPr="009A486F" w:rsidRDefault="00E016D1" w:rsidP="00E016D1">
            <w:pPr>
              <w:widowControl/>
              <w:autoSpaceDE/>
              <w:autoSpaceDN/>
              <w:adjustRightInd/>
              <w:jc w:val="center"/>
              <w:rPr>
                <w:b/>
                <w:bCs/>
                <w:sz w:val="22"/>
                <w:szCs w:val="22"/>
              </w:rPr>
            </w:pPr>
            <w:ins w:id="1796" w:author="ERCOT" w:date="2021-11-01T10:34:00Z">
              <w:r>
                <w:rPr>
                  <w:rFonts w:ascii="Arial" w:hAnsi="Arial" w:cs="Arial"/>
                  <w:sz w:val="20"/>
                  <w:szCs w:val="20"/>
                </w:rPr>
                <w:t>4.6</w:t>
              </w:r>
            </w:ins>
            <w:del w:id="1797" w:author="ERCOT" w:date="2021-11-01T09:58:00Z">
              <w:r w:rsidRPr="009A486F" w:rsidDel="000A1AF2">
                <w:rPr>
                  <w:sz w:val="22"/>
                  <w:szCs w:val="22"/>
                </w:rPr>
                <w:delText>5.8</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1798" w:author="ERCOT" w:date="2021-11-01T10:34: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24B835E0" w14:textId="6A2F7A77" w:rsidR="00E016D1" w:rsidRPr="009A486F" w:rsidRDefault="00E016D1" w:rsidP="00E016D1">
            <w:pPr>
              <w:widowControl/>
              <w:autoSpaceDE/>
              <w:autoSpaceDN/>
              <w:adjustRightInd/>
              <w:jc w:val="center"/>
              <w:rPr>
                <w:b/>
                <w:bCs/>
                <w:sz w:val="22"/>
                <w:szCs w:val="22"/>
              </w:rPr>
            </w:pPr>
            <w:ins w:id="1799" w:author="ERCOT" w:date="2021-11-01T10:34:00Z">
              <w:r>
                <w:rPr>
                  <w:rFonts w:ascii="Arial" w:hAnsi="Arial" w:cs="Arial"/>
                  <w:sz w:val="20"/>
                  <w:szCs w:val="20"/>
                </w:rPr>
                <w:t>3.2</w:t>
              </w:r>
            </w:ins>
            <w:del w:id="1800" w:author="ERCOT" w:date="2021-11-01T09:58:00Z">
              <w:r w:rsidRPr="009A486F" w:rsidDel="000A1AF2">
                <w:rPr>
                  <w:sz w:val="22"/>
                  <w:szCs w:val="22"/>
                </w:rPr>
                <w:delText>4.9</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1801" w:author="ERCOT" w:date="2021-11-01T10:34: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49F7A5EB" w14:textId="3A7A2064" w:rsidR="00E016D1" w:rsidRPr="009A486F" w:rsidRDefault="00E016D1" w:rsidP="00E016D1">
            <w:pPr>
              <w:widowControl/>
              <w:autoSpaceDE/>
              <w:autoSpaceDN/>
              <w:adjustRightInd/>
              <w:jc w:val="center"/>
              <w:rPr>
                <w:b/>
                <w:bCs/>
                <w:sz w:val="22"/>
                <w:szCs w:val="22"/>
              </w:rPr>
            </w:pPr>
            <w:ins w:id="1802" w:author="ERCOT" w:date="2021-11-01T10:34:00Z">
              <w:r>
                <w:rPr>
                  <w:rFonts w:ascii="Arial" w:hAnsi="Arial" w:cs="Arial"/>
                  <w:sz w:val="20"/>
                  <w:szCs w:val="20"/>
                </w:rPr>
                <w:t>2.3</w:t>
              </w:r>
            </w:ins>
            <w:del w:id="1803" w:author="ERCOT" w:date="2021-11-01T09:58:00Z">
              <w:r w:rsidRPr="009A486F" w:rsidDel="000A1AF2">
                <w:rPr>
                  <w:sz w:val="22"/>
                  <w:szCs w:val="22"/>
                </w:rPr>
                <w:delText>1.4</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1804" w:author="ERCOT" w:date="2021-11-01T10:34: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3CA51684" w14:textId="7A396B26" w:rsidR="00E016D1" w:rsidRPr="009A486F" w:rsidRDefault="00E016D1" w:rsidP="00E016D1">
            <w:pPr>
              <w:widowControl/>
              <w:autoSpaceDE/>
              <w:autoSpaceDN/>
              <w:adjustRightInd/>
              <w:jc w:val="center"/>
              <w:rPr>
                <w:b/>
                <w:bCs/>
                <w:sz w:val="22"/>
                <w:szCs w:val="22"/>
              </w:rPr>
            </w:pPr>
            <w:ins w:id="1805" w:author="ERCOT" w:date="2021-11-01T10:34:00Z">
              <w:r>
                <w:rPr>
                  <w:rFonts w:ascii="Arial" w:hAnsi="Arial" w:cs="Arial"/>
                  <w:sz w:val="20"/>
                  <w:szCs w:val="20"/>
                </w:rPr>
                <w:t>2.2</w:t>
              </w:r>
            </w:ins>
            <w:del w:id="1806" w:author="ERCOT" w:date="2021-11-01T09:58:00Z">
              <w:r w:rsidRPr="009A486F" w:rsidDel="000A1AF2">
                <w:rPr>
                  <w:sz w:val="22"/>
                  <w:szCs w:val="22"/>
                </w:rPr>
                <w:delText>1.7</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1807" w:author="ERCOT" w:date="2021-11-01T10:34: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45DA03E" w14:textId="07D0944F" w:rsidR="00E016D1" w:rsidRPr="009A486F" w:rsidRDefault="00E016D1" w:rsidP="00E016D1">
            <w:pPr>
              <w:widowControl/>
              <w:autoSpaceDE/>
              <w:autoSpaceDN/>
              <w:adjustRightInd/>
              <w:jc w:val="center"/>
              <w:rPr>
                <w:b/>
                <w:bCs/>
                <w:sz w:val="22"/>
                <w:szCs w:val="22"/>
              </w:rPr>
            </w:pPr>
            <w:ins w:id="1808" w:author="ERCOT" w:date="2021-11-01T10:34:00Z">
              <w:r>
                <w:rPr>
                  <w:rFonts w:ascii="Arial" w:hAnsi="Arial" w:cs="Arial"/>
                  <w:sz w:val="20"/>
                  <w:szCs w:val="20"/>
                </w:rPr>
                <w:t>1.8</w:t>
              </w:r>
            </w:ins>
            <w:del w:id="1809" w:author="ERCOT" w:date="2021-11-01T09:58:00Z">
              <w:r w:rsidRPr="009A486F" w:rsidDel="000A1AF2">
                <w:rPr>
                  <w:sz w:val="22"/>
                  <w:szCs w:val="22"/>
                </w:rPr>
                <w:delText>-0.4</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lastRenderedPageBreak/>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407"/>
        <w:gridCol w:w="407"/>
        <w:gridCol w:w="407"/>
        <w:gridCol w:w="407"/>
        <w:gridCol w:w="407"/>
        <w:gridCol w:w="407"/>
        <w:gridCol w:w="407"/>
        <w:gridCol w:w="574"/>
        <w:gridCol w:w="574"/>
        <w:gridCol w:w="796"/>
        <w:gridCol w:w="796"/>
        <w:gridCol w:w="796"/>
        <w:gridCol w:w="796"/>
        <w:gridCol w:w="796"/>
        <w:gridCol w:w="796"/>
        <w:gridCol w:w="796"/>
        <w:gridCol w:w="796"/>
        <w:gridCol w:w="796"/>
        <w:gridCol w:w="796"/>
        <w:gridCol w:w="684"/>
        <w:gridCol w:w="684"/>
        <w:gridCol w:w="407"/>
        <w:gridCol w:w="407"/>
        <w:gridCol w:w="427"/>
        <w:tblGridChange w:id="1810">
          <w:tblGrid>
            <w:gridCol w:w="5"/>
            <w:gridCol w:w="671"/>
            <w:gridCol w:w="76"/>
            <w:gridCol w:w="331"/>
            <w:gridCol w:w="216"/>
            <w:gridCol w:w="191"/>
            <w:gridCol w:w="356"/>
            <w:gridCol w:w="51"/>
            <w:gridCol w:w="407"/>
            <w:gridCol w:w="192"/>
            <w:gridCol w:w="215"/>
            <w:gridCol w:w="332"/>
            <w:gridCol w:w="75"/>
            <w:gridCol w:w="407"/>
            <w:gridCol w:w="65"/>
            <w:gridCol w:w="509"/>
            <w:gridCol w:w="38"/>
            <w:gridCol w:w="536"/>
            <w:gridCol w:w="11"/>
            <w:gridCol w:w="547"/>
            <w:gridCol w:w="238"/>
            <w:gridCol w:w="309"/>
            <w:gridCol w:w="487"/>
            <w:gridCol w:w="60"/>
            <w:gridCol w:w="547"/>
            <w:gridCol w:w="189"/>
            <w:gridCol w:w="461"/>
            <w:gridCol w:w="335"/>
            <w:gridCol w:w="315"/>
            <w:gridCol w:w="481"/>
            <w:gridCol w:w="66"/>
            <w:gridCol w:w="547"/>
            <w:gridCol w:w="183"/>
            <w:gridCol w:w="364"/>
            <w:gridCol w:w="432"/>
            <w:gridCol w:w="115"/>
            <w:gridCol w:w="650"/>
            <w:gridCol w:w="31"/>
            <w:gridCol w:w="619"/>
            <w:gridCol w:w="177"/>
            <w:gridCol w:w="370"/>
            <w:gridCol w:w="426"/>
            <w:gridCol w:w="121"/>
            <w:gridCol w:w="547"/>
            <w:gridCol w:w="16"/>
            <w:gridCol w:w="531"/>
            <w:gridCol w:w="153"/>
            <w:gridCol w:w="394"/>
            <w:gridCol w:w="13"/>
            <w:gridCol w:w="407"/>
            <w:gridCol w:w="427"/>
          </w:tblGrid>
        </w:tblGridChange>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54D4E0C7"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del w:id="1811" w:author="ERCOT" w:date="2021-11-01T09:58:00Z">
              <w:r w:rsidDel="000A1AF2">
                <w:rPr>
                  <w:b/>
                  <w:bCs/>
                  <w:sz w:val="22"/>
                  <w:szCs w:val="22"/>
                </w:rPr>
                <w:delText xml:space="preserve"> (</w:delText>
              </w:r>
              <w:r w:rsidR="005D606E" w:rsidDel="000A1AF2">
                <w:rPr>
                  <w:b/>
                  <w:bCs/>
                  <w:sz w:val="22"/>
                  <w:szCs w:val="22"/>
                </w:rPr>
                <w:delText xml:space="preserve">Effective between Jan 1, 2021 and </w:delText>
              </w:r>
              <w:r w:rsidR="00CB1DF8" w:rsidDel="000A1AF2">
                <w:rPr>
                  <w:b/>
                  <w:bCs/>
                  <w:sz w:val="22"/>
                  <w:szCs w:val="22"/>
                </w:rPr>
                <w:delText>May 31</w:delText>
              </w:r>
              <w:r w:rsidR="005D606E" w:rsidDel="000A1AF2">
                <w:rPr>
                  <w:b/>
                  <w:bCs/>
                  <w:sz w:val="22"/>
                  <w:szCs w:val="22"/>
                </w:rPr>
                <w:delText>, 2021</w:delText>
              </w:r>
              <w:r w:rsidDel="000A1AF2">
                <w:rPr>
                  <w:b/>
                  <w:bCs/>
                  <w:sz w:val="22"/>
                  <w:szCs w:val="22"/>
                </w:rPr>
                <w:delText>)</w:delText>
              </w:r>
            </w:del>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1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1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81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Change w:id="181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3D8E42" w14:textId="193DEFB8" w:rsidR="00936423" w:rsidRPr="009A486F" w:rsidRDefault="00936423" w:rsidP="00936423">
            <w:pPr>
              <w:widowControl/>
              <w:autoSpaceDE/>
              <w:autoSpaceDN/>
              <w:adjustRightInd/>
              <w:jc w:val="center"/>
              <w:rPr>
                <w:bCs/>
                <w:sz w:val="22"/>
                <w:szCs w:val="22"/>
              </w:rPr>
            </w:pPr>
            <w:ins w:id="1816" w:author="ERCOT" w:date="2021-11-01T10:46:00Z">
              <w:r>
                <w:rPr>
                  <w:rFonts w:ascii="Calibri" w:hAnsi="Calibri" w:cs="Calibri"/>
                  <w:color w:val="000000"/>
                  <w:sz w:val="22"/>
                  <w:szCs w:val="22"/>
                </w:rPr>
                <w:t>0</w:t>
              </w:r>
            </w:ins>
            <w:del w:id="181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1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A875C5B" w14:textId="7822235B" w:rsidR="00936423" w:rsidRPr="009A486F" w:rsidRDefault="00936423" w:rsidP="00936423">
            <w:pPr>
              <w:widowControl/>
              <w:autoSpaceDE/>
              <w:autoSpaceDN/>
              <w:adjustRightInd/>
              <w:jc w:val="center"/>
              <w:rPr>
                <w:bCs/>
                <w:sz w:val="22"/>
                <w:szCs w:val="22"/>
              </w:rPr>
            </w:pPr>
            <w:ins w:id="1819" w:author="ERCOT" w:date="2021-11-01T10:46:00Z">
              <w:r>
                <w:rPr>
                  <w:rFonts w:ascii="Calibri" w:hAnsi="Calibri" w:cs="Calibri"/>
                  <w:color w:val="000000"/>
                  <w:sz w:val="22"/>
                  <w:szCs w:val="22"/>
                </w:rPr>
                <w:t>0</w:t>
              </w:r>
            </w:ins>
            <w:del w:id="182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2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5EEFBDB" w14:textId="50B35F21" w:rsidR="00936423" w:rsidRPr="009A486F" w:rsidRDefault="00936423" w:rsidP="00936423">
            <w:pPr>
              <w:widowControl/>
              <w:autoSpaceDE/>
              <w:autoSpaceDN/>
              <w:adjustRightInd/>
              <w:jc w:val="center"/>
              <w:rPr>
                <w:bCs/>
                <w:sz w:val="22"/>
                <w:szCs w:val="22"/>
              </w:rPr>
            </w:pPr>
            <w:ins w:id="1822" w:author="ERCOT" w:date="2021-11-01T10:46:00Z">
              <w:r>
                <w:rPr>
                  <w:rFonts w:ascii="Calibri" w:hAnsi="Calibri" w:cs="Calibri"/>
                  <w:color w:val="000000"/>
                  <w:sz w:val="22"/>
                  <w:szCs w:val="22"/>
                </w:rPr>
                <w:t>0</w:t>
              </w:r>
            </w:ins>
            <w:del w:id="182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2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40D083" w14:textId="0C55659C" w:rsidR="00936423" w:rsidRPr="009A486F" w:rsidRDefault="00936423" w:rsidP="00936423">
            <w:pPr>
              <w:widowControl/>
              <w:autoSpaceDE/>
              <w:autoSpaceDN/>
              <w:adjustRightInd/>
              <w:jc w:val="center"/>
              <w:rPr>
                <w:bCs/>
                <w:sz w:val="22"/>
                <w:szCs w:val="22"/>
              </w:rPr>
            </w:pPr>
            <w:ins w:id="1825" w:author="ERCOT" w:date="2021-11-01T10:46:00Z">
              <w:r>
                <w:rPr>
                  <w:rFonts w:ascii="Calibri" w:hAnsi="Calibri" w:cs="Calibri"/>
                  <w:color w:val="000000"/>
                  <w:sz w:val="22"/>
                  <w:szCs w:val="22"/>
                </w:rPr>
                <w:t>0</w:t>
              </w:r>
            </w:ins>
            <w:del w:id="182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2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2D8BDDCD" w14:textId="4327C55F" w:rsidR="00936423" w:rsidRPr="009A486F" w:rsidRDefault="00936423" w:rsidP="00936423">
            <w:pPr>
              <w:widowControl/>
              <w:autoSpaceDE/>
              <w:autoSpaceDN/>
              <w:adjustRightInd/>
              <w:jc w:val="center"/>
              <w:rPr>
                <w:bCs/>
                <w:sz w:val="22"/>
                <w:szCs w:val="22"/>
              </w:rPr>
            </w:pPr>
            <w:ins w:id="1828" w:author="ERCOT" w:date="2021-11-01T10:46:00Z">
              <w:r>
                <w:rPr>
                  <w:rFonts w:ascii="Calibri" w:hAnsi="Calibri" w:cs="Calibri"/>
                  <w:color w:val="000000"/>
                  <w:sz w:val="22"/>
                  <w:szCs w:val="22"/>
                </w:rPr>
                <w:t>0</w:t>
              </w:r>
            </w:ins>
            <w:del w:id="182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3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C8BB64" w14:textId="67CBB416" w:rsidR="00936423" w:rsidRPr="009A486F" w:rsidRDefault="00936423" w:rsidP="00936423">
            <w:pPr>
              <w:widowControl/>
              <w:autoSpaceDE/>
              <w:autoSpaceDN/>
              <w:adjustRightInd/>
              <w:jc w:val="center"/>
              <w:rPr>
                <w:bCs/>
                <w:sz w:val="22"/>
                <w:szCs w:val="22"/>
              </w:rPr>
            </w:pPr>
            <w:ins w:id="1831" w:author="ERCOT" w:date="2021-11-01T10:46:00Z">
              <w:r>
                <w:rPr>
                  <w:rFonts w:ascii="Calibri" w:hAnsi="Calibri" w:cs="Calibri"/>
                  <w:color w:val="000000"/>
                  <w:sz w:val="22"/>
                  <w:szCs w:val="22"/>
                </w:rPr>
                <w:t>0</w:t>
              </w:r>
            </w:ins>
            <w:del w:id="183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3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C9D4D4" w14:textId="0CC8A363" w:rsidR="00936423" w:rsidRPr="009A486F" w:rsidRDefault="00936423" w:rsidP="00936423">
            <w:pPr>
              <w:widowControl/>
              <w:autoSpaceDE/>
              <w:autoSpaceDN/>
              <w:adjustRightInd/>
              <w:jc w:val="center"/>
              <w:rPr>
                <w:bCs/>
                <w:sz w:val="22"/>
                <w:szCs w:val="22"/>
              </w:rPr>
            </w:pPr>
            <w:ins w:id="1834" w:author="ERCOT" w:date="2021-11-01T10:46:00Z">
              <w:r>
                <w:rPr>
                  <w:rFonts w:ascii="Calibri" w:hAnsi="Calibri" w:cs="Calibri"/>
                  <w:color w:val="000000"/>
                  <w:sz w:val="22"/>
                  <w:szCs w:val="22"/>
                </w:rPr>
                <w:t>0</w:t>
              </w:r>
            </w:ins>
            <w:del w:id="183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3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DF69943" w14:textId="0830B5F4" w:rsidR="00936423" w:rsidRPr="009A486F" w:rsidRDefault="00936423" w:rsidP="00936423">
            <w:pPr>
              <w:widowControl/>
              <w:autoSpaceDE/>
              <w:autoSpaceDN/>
              <w:adjustRightInd/>
              <w:jc w:val="center"/>
              <w:rPr>
                <w:bCs/>
                <w:sz w:val="22"/>
                <w:szCs w:val="22"/>
              </w:rPr>
            </w:pPr>
            <w:ins w:id="1837" w:author="ERCOT" w:date="2021-11-01T10:46:00Z">
              <w:r>
                <w:rPr>
                  <w:rFonts w:ascii="Calibri" w:hAnsi="Calibri" w:cs="Calibri"/>
                  <w:color w:val="000000"/>
                  <w:sz w:val="22"/>
                  <w:szCs w:val="22"/>
                </w:rPr>
                <w:t>0</w:t>
              </w:r>
            </w:ins>
            <w:del w:id="183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628DC8" w14:textId="4FC112D4" w:rsidR="00936423" w:rsidRPr="009A486F" w:rsidRDefault="00936423" w:rsidP="00936423">
            <w:pPr>
              <w:widowControl/>
              <w:autoSpaceDE/>
              <w:autoSpaceDN/>
              <w:adjustRightInd/>
              <w:jc w:val="center"/>
              <w:rPr>
                <w:bCs/>
                <w:sz w:val="22"/>
                <w:szCs w:val="22"/>
              </w:rPr>
            </w:pPr>
            <w:ins w:id="1840" w:author="ERCOT" w:date="2021-11-01T10:46:00Z">
              <w:r>
                <w:rPr>
                  <w:rFonts w:ascii="Calibri" w:hAnsi="Calibri" w:cs="Calibri"/>
                  <w:color w:val="000000"/>
                  <w:sz w:val="22"/>
                  <w:szCs w:val="22"/>
                </w:rPr>
                <w:t>0.3</w:t>
              </w:r>
            </w:ins>
            <w:del w:id="1841" w:author="ERCOT" w:date="2021-11-01T09:58:00Z">
              <w:r w:rsidRPr="009A486F" w:rsidDel="000A1AF2">
                <w:rPr>
                  <w:color w:val="000000"/>
                  <w:sz w:val="22"/>
                  <w:szCs w:val="22"/>
                </w:rPr>
                <w:delText>-6.0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7E627D1" w14:textId="3CFC29E7" w:rsidR="00936423" w:rsidRPr="009A486F" w:rsidRDefault="00936423" w:rsidP="00936423">
            <w:pPr>
              <w:widowControl/>
              <w:autoSpaceDE/>
              <w:autoSpaceDN/>
              <w:adjustRightInd/>
              <w:jc w:val="center"/>
              <w:rPr>
                <w:bCs/>
                <w:sz w:val="22"/>
                <w:szCs w:val="22"/>
              </w:rPr>
            </w:pPr>
            <w:ins w:id="1843" w:author="ERCOT" w:date="2021-11-01T10:46:00Z">
              <w:r>
                <w:rPr>
                  <w:rFonts w:ascii="Calibri" w:hAnsi="Calibri" w:cs="Calibri"/>
                  <w:color w:val="000000"/>
                  <w:sz w:val="22"/>
                  <w:szCs w:val="22"/>
                </w:rPr>
                <w:t>9.7</w:t>
              </w:r>
            </w:ins>
            <w:del w:id="1844" w:author="ERCOT" w:date="2021-11-01T09:58:00Z">
              <w:r w:rsidRPr="009A486F" w:rsidDel="000A1AF2">
                <w:rPr>
                  <w:color w:val="000000"/>
                  <w:sz w:val="22"/>
                  <w:szCs w:val="22"/>
                </w:rPr>
                <w:delText>12.0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4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39267ED" w14:textId="30E0696C" w:rsidR="00936423" w:rsidRPr="009A486F" w:rsidRDefault="00936423" w:rsidP="00936423">
            <w:pPr>
              <w:widowControl/>
              <w:autoSpaceDE/>
              <w:autoSpaceDN/>
              <w:adjustRightInd/>
              <w:jc w:val="center"/>
              <w:rPr>
                <w:bCs/>
                <w:sz w:val="22"/>
                <w:szCs w:val="22"/>
              </w:rPr>
            </w:pPr>
            <w:ins w:id="1846" w:author="ERCOT" w:date="2021-11-01T10:46:00Z">
              <w:r>
                <w:rPr>
                  <w:rFonts w:ascii="Calibri" w:hAnsi="Calibri" w:cs="Calibri"/>
                  <w:color w:val="000000"/>
                  <w:sz w:val="22"/>
                  <w:szCs w:val="22"/>
                </w:rPr>
                <w:t>6.5</w:t>
              </w:r>
            </w:ins>
            <w:del w:id="1847" w:author="ERCOT" w:date="2021-11-01T09:58:00Z">
              <w:r w:rsidRPr="009A486F" w:rsidDel="000A1AF2">
                <w:rPr>
                  <w:color w:val="000000"/>
                  <w:sz w:val="22"/>
                  <w:szCs w:val="22"/>
                </w:rPr>
                <w:delText>13.0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4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2A9B143" w14:textId="2C391A4B" w:rsidR="00936423" w:rsidRPr="009A486F" w:rsidRDefault="00936423" w:rsidP="00936423">
            <w:pPr>
              <w:widowControl/>
              <w:autoSpaceDE/>
              <w:autoSpaceDN/>
              <w:adjustRightInd/>
              <w:jc w:val="center"/>
              <w:rPr>
                <w:bCs/>
                <w:sz w:val="22"/>
                <w:szCs w:val="22"/>
              </w:rPr>
            </w:pPr>
            <w:ins w:id="1849" w:author="ERCOT" w:date="2021-11-01T10:46:00Z">
              <w:r>
                <w:rPr>
                  <w:rFonts w:ascii="Calibri" w:hAnsi="Calibri" w:cs="Calibri"/>
                  <w:color w:val="000000"/>
                  <w:sz w:val="22"/>
                  <w:szCs w:val="22"/>
                </w:rPr>
                <w:t>9.9</w:t>
              </w:r>
            </w:ins>
            <w:del w:id="1850" w:author="ERCOT" w:date="2021-11-01T09:58:00Z">
              <w:r w:rsidRPr="009A486F" w:rsidDel="000A1AF2">
                <w:rPr>
                  <w:color w:val="000000"/>
                  <w:sz w:val="22"/>
                  <w:szCs w:val="22"/>
                </w:rPr>
                <w:delText>23.0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5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30219BB" w14:textId="25B282B8" w:rsidR="00936423" w:rsidRPr="009A486F" w:rsidRDefault="00936423" w:rsidP="00936423">
            <w:pPr>
              <w:widowControl/>
              <w:autoSpaceDE/>
              <w:autoSpaceDN/>
              <w:adjustRightInd/>
              <w:jc w:val="center"/>
              <w:rPr>
                <w:bCs/>
                <w:sz w:val="22"/>
                <w:szCs w:val="22"/>
              </w:rPr>
            </w:pPr>
            <w:ins w:id="1852" w:author="ERCOT" w:date="2021-11-01T10:46:00Z">
              <w:r>
                <w:rPr>
                  <w:rFonts w:ascii="Calibri" w:hAnsi="Calibri" w:cs="Calibri"/>
                  <w:color w:val="000000"/>
                  <w:sz w:val="22"/>
                  <w:szCs w:val="22"/>
                </w:rPr>
                <w:t>8.9</w:t>
              </w:r>
            </w:ins>
            <w:del w:id="1853" w:author="ERCOT" w:date="2021-11-01T09:58:00Z">
              <w:r w:rsidRPr="009A486F" w:rsidDel="000A1AF2">
                <w:rPr>
                  <w:color w:val="000000"/>
                  <w:sz w:val="22"/>
                  <w:szCs w:val="22"/>
                </w:rPr>
                <w:delText>25.0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A1CBDC" w14:textId="4C4D8DA8" w:rsidR="00936423" w:rsidRPr="009A486F" w:rsidRDefault="00936423" w:rsidP="00936423">
            <w:pPr>
              <w:widowControl/>
              <w:autoSpaceDE/>
              <w:autoSpaceDN/>
              <w:adjustRightInd/>
              <w:jc w:val="center"/>
              <w:rPr>
                <w:bCs/>
                <w:sz w:val="22"/>
                <w:szCs w:val="22"/>
              </w:rPr>
            </w:pPr>
            <w:ins w:id="1855" w:author="ERCOT" w:date="2021-11-01T10:46:00Z">
              <w:r>
                <w:rPr>
                  <w:rFonts w:ascii="Calibri" w:hAnsi="Calibri" w:cs="Calibri"/>
                  <w:color w:val="000000"/>
                  <w:sz w:val="22"/>
                  <w:szCs w:val="22"/>
                </w:rPr>
                <w:t>9</w:t>
              </w:r>
            </w:ins>
            <w:del w:id="1856" w:author="ERCOT" w:date="2021-11-01T09:58:00Z">
              <w:r w:rsidRPr="009A486F" w:rsidDel="000A1AF2">
                <w:rPr>
                  <w:color w:val="000000"/>
                  <w:sz w:val="22"/>
                  <w:szCs w:val="22"/>
                </w:rPr>
                <w:delText>27.0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5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416A837" w14:textId="56404471" w:rsidR="00936423" w:rsidRPr="009A486F" w:rsidRDefault="00936423" w:rsidP="00936423">
            <w:pPr>
              <w:widowControl/>
              <w:autoSpaceDE/>
              <w:autoSpaceDN/>
              <w:adjustRightInd/>
              <w:jc w:val="center"/>
              <w:rPr>
                <w:bCs/>
                <w:sz w:val="22"/>
                <w:szCs w:val="22"/>
              </w:rPr>
            </w:pPr>
            <w:ins w:id="1858" w:author="ERCOT" w:date="2021-11-01T10:46:00Z">
              <w:r>
                <w:rPr>
                  <w:rFonts w:ascii="Calibri" w:hAnsi="Calibri" w:cs="Calibri"/>
                  <w:color w:val="000000"/>
                  <w:sz w:val="22"/>
                  <w:szCs w:val="22"/>
                </w:rPr>
                <w:t>11.1</w:t>
              </w:r>
            </w:ins>
            <w:del w:id="1859"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4401209" w14:textId="7A8E77CB" w:rsidR="00936423" w:rsidRPr="009A486F" w:rsidRDefault="00936423" w:rsidP="00936423">
            <w:pPr>
              <w:widowControl/>
              <w:autoSpaceDE/>
              <w:autoSpaceDN/>
              <w:adjustRightInd/>
              <w:jc w:val="center"/>
              <w:rPr>
                <w:bCs/>
                <w:sz w:val="22"/>
                <w:szCs w:val="22"/>
              </w:rPr>
            </w:pPr>
            <w:ins w:id="1861" w:author="ERCOT" w:date="2021-11-01T10:46:00Z">
              <w:r>
                <w:rPr>
                  <w:rFonts w:ascii="Calibri" w:hAnsi="Calibri" w:cs="Calibri"/>
                  <w:color w:val="000000"/>
                  <w:sz w:val="22"/>
                  <w:szCs w:val="22"/>
                </w:rPr>
                <w:t>14.1</w:t>
              </w:r>
            </w:ins>
            <w:del w:id="1862"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00A4C1" w14:textId="4696914B" w:rsidR="00936423" w:rsidRPr="009A486F" w:rsidRDefault="00936423" w:rsidP="00936423">
            <w:pPr>
              <w:widowControl/>
              <w:autoSpaceDE/>
              <w:autoSpaceDN/>
              <w:adjustRightInd/>
              <w:jc w:val="center"/>
              <w:rPr>
                <w:bCs/>
                <w:sz w:val="22"/>
                <w:szCs w:val="22"/>
              </w:rPr>
            </w:pPr>
            <w:ins w:id="1864" w:author="ERCOT" w:date="2021-11-01T10:46:00Z">
              <w:r>
                <w:rPr>
                  <w:rFonts w:ascii="Calibri" w:hAnsi="Calibri" w:cs="Calibri"/>
                  <w:color w:val="000000"/>
                  <w:sz w:val="22"/>
                  <w:szCs w:val="22"/>
                </w:rPr>
                <w:t>15.1</w:t>
              </w:r>
            </w:ins>
            <w:del w:id="1865" w:author="ERCOT" w:date="2021-11-01T09:58:00Z">
              <w:r w:rsidRPr="009A486F" w:rsidDel="000A1AF2">
                <w:rPr>
                  <w:color w:val="000000"/>
                  <w:sz w:val="22"/>
                  <w:szCs w:val="22"/>
                </w:rPr>
                <w:delText>46.0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6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28BD76E0" w14:textId="1950CF7A" w:rsidR="00936423" w:rsidRPr="009A486F" w:rsidRDefault="00936423" w:rsidP="00936423">
            <w:pPr>
              <w:widowControl/>
              <w:autoSpaceDE/>
              <w:autoSpaceDN/>
              <w:adjustRightInd/>
              <w:jc w:val="center"/>
              <w:rPr>
                <w:bCs/>
                <w:sz w:val="22"/>
                <w:szCs w:val="22"/>
              </w:rPr>
            </w:pPr>
            <w:ins w:id="1867" w:author="ERCOT" w:date="2021-11-01T10:46:00Z">
              <w:r>
                <w:rPr>
                  <w:rFonts w:ascii="Calibri" w:hAnsi="Calibri" w:cs="Calibri"/>
                  <w:color w:val="000000"/>
                  <w:sz w:val="22"/>
                  <w:szCs w:val="22"/>
                </w:rPr>
                <w:t>9.1</w:t>
              </w:r>
            </w:ins>
            <w:del w:id="1868" w:author="ERCOT" w:date="2021-11-01T09:58:00Z">
              <w:r w:rsidRPr="009A486F" w:rsidDel="000A1AF2">
                <w:rPr>
                  <w:color w:val="000000"/>
                  <w:sz w:val="22"/>
                  <w:szCs w:val="22"/>
                </w:rPr>
                <w:delText>40.0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6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7864579" w14:textId="4C343E02" w:rsidR="00936423" w:rsidRPr="009A486F" w:rsidRDefault="00936423" w:rsidP="00936423">
            <w:pPr>
              <w:widowControl/>
              <w:autoSpaceDE/>
              <w:autoSpaceDN/>
              <w:adjustRightInd/>
              <w:jc w:val="center"/>
              <w:rPr>
                <w:bCs/>
                <w:sz w:val="22"/>
                <w:szCs w:val="22"/>
              </w:rPr>
            </w:pPr>
            <w:ins w:id="1870" w:author="ERCOT" w:date="2021-11-01T10:46:00Z">
              <w:r>
                <w:rPr>
                  <w:rFonts w:ascii="Calibri" w:hAnsi="Calibri" w:cs="Calibri"/>
                  <w:color w:val="000000"/>
                  <w:sz w:val="22"/>
                  <w:szCs w:val="22"/>
                </w:rPr>
                <w:t>0.3</w:t>
              </w:r>
            </w:ins>
            <w:del w:id="1871" w:author="ERCOT" w:date="2021-11-01T09:58:00Z">
              <w:r w:rsidRPr="009A486F" w:rsidDel="000A1AF2">
                <w:rPr>
                  <w:color w:val="000000"/>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7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23DB1E" w14:textId="0B3B9F88" w:rsidR="00936423" w:rsidRPr="009A486F" w:rsidRDefault="00936423" w:rsidP="00936423">
            <w:pPr>
              <w:widowControl/>
              <w:autoSpaceDE/>
              <w:autoSpaceDN/>
              <w:adjustRightInd/>
              <w:jc w:val="center"/>
              <w:rPr>
                <w:bCs/>
                <w:sz w:val="22"/>
                <w:szCs w:val="22"/>
              </w:rPr>
            </w:pPr>
            <w:ins w:id="1873" w:author="ERCOT" w:date="2021-11-01T10:46:00Z">
              <w:r>
                <w:rPr>
                  <w:rFonts w:ascii="Calibri" w:hAnsi="Calibri" w:cs="Calibri"/>
                  <w:color w:val="000000"/>
                  <w:sz w:val="22"/>
                  <w:szCs w:val="22"/>
                </w:rPr>
                <w:t>0</w:t>
              </w:r>
            </w:ins>
            <w:del w:id="187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7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99F587" w14:textId="0963DEDB" w:rsidR="00936423" w:rsidRPr="009A486F" w:rsidRDefault="00936423" w:rsidP="00936423">
            <w:pPr>
              <w:widowControl/>
              <w:autoSpaceDE/>
              <w:autoSpaceDN/>
              <w:adjustRightInd/>
              <w:jc w:val="center"/>
              <w:rPr>
                <w:bCs/>
                <w:sz w:val="22"/>
                <w:szCs w:val="22"/>
              </w:rPr>
            </w:pPr>
            <w:ins w:id="1876" w:author="ERCOT" w:date="2021-11-01T10:46:00Z">
              <w:r>
                <w:rPr>
                  <w:rFonts w:ascii="Calibri" w:hAnsi="Calibri" w:cs="Calibri"/>
                  <w:color w:val="000000"/>
                  <w:sz w:val="22"/>
                  <w:szCs w:val="22"/>
                </w:rPr>
                <w:t>0</w:t>
              </w:r>
            </w:ins>
            <w:del w:id="187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7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C6CF78A" w14:textId="57691EBF" w:rsidR="00936423" w:rsidRPr="009A486F" w:rsidRDefault="00936423" w:rsidP="00936423">
            <w:pPr>
              <w:widowControl/>
              <w:autoSpaceDE/>
              <w:autoSpaceDN/>
              <w:adjustRightInd/>
              <w:jc w:val="center"/>
              <w:rPr>
                <w:bCs/>
                <w:sz w:val="22"/>
                <w:szCs w:val="22"/>
              </w:rPr>
            </w:pPr>
            <w:ins w:id="1879" w:author="ERCOT" w:date="2021-11-01T10:46:00Z">
              <w:r>
                <w:rPr>
                  <w:rFonts w:ascii="Calibri" w:hAnsi="Calibri" w:cs="Calibri"/>
                  <w:color w:val="000000"/>
                  <w:sz w:val="22"/>
                  <w:szCs w:val="22"/>
                </w:rPr>
                <w:t>0</w:t>
              </w:r>
            </w:ins>
            <w:del w:id="188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8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B612526" w14:textId="76CD5F26" w:rsidR="00936423" w:rsidRPr="009A486F" w:rsidRDefault="00936423" w:rsidP="00936423">
            <w:pPr>
              <w:widowControl/>
              <w:autoSpaceDE/>
              <w:autoSpaceDN/>
              <w:adjustRightInd/>
              <w:jc w:val="center"/>
              <w:rPr>
                <w:bCs/>
                <w:sz w:val="22"/>
                <w:szCs w:val="22"/>
              </w:rPr>
            </w:pPr>
            <w:ins w:id="1882" w:author="ERCOT" w:date="2021-11-01T10:46:00Z">
              <w:r>
                <w:rPr>
                  <w:rFonts w:ascii="Calibri" w:hAnsi="Calibri" w:cs="Calibri"/>
                  <w:color w:val="000000"/>
                  <w:sz w:val="22"/>
                  <w:szCs w:val="22"/>
                </w:rPr>
                <w:t>0</w:t>
              </w:r>
            </w:ins>
            <w:del w:id="188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88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8DB0F9B" w14:textId="3FC825DF" w:rsidR="00936423" w:rsidRPr="009A486F" w:rsidRDefault="00936423" w:rsidP="00936423">
            <w:pPr>
              <w:widowControl/>
              <w:autoSpaceDE/>
              <w:autoSpaceDN/>
              <w:adjustRightInd/>
              <w:jc w:val="center"/>
              <w:rPr>
                <w:bCs/>
                <w:sz w:val="22"/>
                <w:szCs w:val="22"/>
              </w:rPr>
            </w:pPr>
            <w:ins w:id="1885" w:author="ERCOT" w:date="2021-11-01T10:46:00Z">
              <w:r>
                <w:rPr>
                  <w:rFonts w:ascii="Calibri" w:hAnsi="Calibri" w:cs="Calibri"/>
                  <w:color w:val="000000"/>
                  <w:sz w:val="22"/>
                  <w:szCs w:val="22"/>
                </w:rPr>
                <w:t>0</w:t>
              </w:r>
            </w:ins>
            <w:del w:id="1886" w:author="ERCOT" w:date="2021-11-01T09:58:00Z">
              <w:r w:rsidRPr="009A486F" w:rsidDel="000A1AF2">
                <w:rPr>
                  <w:color w:val="000000"/>
                  <w:sz w:val="22"/>
                  <w:szCs w:val="22"/>
                </w:rPr>
                <w:delText>0.0</w:delText>
              </w:r>
            </w:del>
          </w:p>
        </w:tc>
      </w:tr>
      <w:tr w:rsidR="00936423" w:rsidRPr="00CC576E" w14:paraId="229D53C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8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8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889"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Change w:id="189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3F561F" w14:textId="7C61B998" w:rsidR="00936423" w:rsidRPr="009A486F" w:rsidRDefault="00936423" w:rsidP="00936423">
            <w:pPr>
              <w:widowControl/>
              <w:autoSpaceDE/>
              <w:autoSpaceDN/>
              <w:adjustRightInd/>
              <w:jc w:val="center"/>
              <w:rPr>
                <w:bCs/>
                <w:sz w:val="22"/>
                <w:szCs w:val="22"/>
              </w:rPr>
            </w:pPr>
            <w:ins w:id="1891" w:author="ERCOT" w:date="2021-11-01T10:46:00Z">
              <w:r>
                <w:rPr>
                  <w:rFonts w:ascii="Calibri" w:hAnsi="Calibri" w:cs="Calibri"/>
                  <w:color w:val="000000"/>
                  <w:sz w:val="22"/>
                  <w:szCs w:val="22"/>
                </w:rPr>
                <w:t>0</w:t>
              </w:r>
            </w:ins>
            <w:del w:id="189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2D7CCC2" w14:textId="4C19F767" w:rsidR="00936423" w:rsidRPr="009A486F" w:rsidRDefault="00936423" w:rsidP="00936423">
            <w:pPr>
              <w:widowControl/>
              <w:autoSpaceDE/>
              <w:autoSpaceDN/>
              <w:adjustRightInd/>
              <w:jc w:val="center"/>
              <w:rPr>
                <w:bCs/>
                <w:sz w:val="22"/>
                <w:szCs w:val="22"/>
              </w:rPr>
            </w:pPr>
            <w:ins w:id="1894" w:author="ERCOT" w:date="2021-11-01T10:46:00Z">
              <w:r>
                <w:rPr>
                  <w:rFonts w:ascii="Calibri" w:hAnsi="Calibri" w:cs="Calibri"/>
                  <w:color w:val="000000"/>
                  <w:sz w:val="22"/>
                  <w:szCs w:val="22"/>
                </w:rPr>
                <w:t>0</w:t>
              </w:r>
            </w:ins>
            <w:del w:id="189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96"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BD72517" w14:textId="1B34F593" w:rsidR="00936423" w:rsidRPr="009A486F" w:rsidRDefault="00936423" w:rsidP="00936423">
            <w:pPr>
              <w:widowControl/>
              <w:autoSpaceDE/>
              <w:autoSpaceDN/>
              <w:adjustRightInd/>
              <w:jc w:val="center"/>
              <w:rPr>
                <w:bCs/>
                <w:sz w:val="22"/>
                <w:szCs w:val="22"/>
              </w:rPr>
            </w:pPr>
            <w:ins w:id="1897" w:author="ERCOT" w:date="2021-11-01T10:46:00Z">
              <w:r>
                <w:rPr>
                  <w:rFonts w:ascii="Calibri" w:hAnsi="Calibri" w:cs="Calibri"/>
                  <w:color w:val="000000"/>
                  <w:sz w:val="22"/>
                  <w:szCs w:val="22"/>
                </w:rPr>
                <w:t>0</w:t>
              </w:r>
            </w:ins>
            <w:del w:id="189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7B6AB6F" w14:textId="59BDC2FF" w:rsidR="00936423" w:rsidRPr="009A486F" w:rsidRDefault="00936423" w:rsidP="00936423">
            <w:pPr>
              <w:widowControl/>
              <w:autoSpaceDE/>
              <w:autoSpaceDN/>
              <w:adjustRightInd/>
              <w:jc w:val="center"/>
              <w:rPr>
                <w:bCs/>
                <w:sz w:val="22"/>
                <w:szCs w:val="22"/>
              </w:rPr>
            </w:pPr>
            <w:ins w:id="1900" w:author="ERCOT" w:date="2021-11-01T10:46:00Z">
              <w:r>
                <w:rPr>
                  <w:rFonts w:ascii="Calibri" w:hAnsi="Calibri" w:cs="Calibri"/>
                  <w:color w:val="000000"/>
                  <w:sz w:val="22"/>
                  <w:szCs w:val="22"/>
                </w:rPr>
                <w:t>0</w:t>
              </w:r>
            </w:ins>
            <w:del w:id="190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02"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15DBB77D" w14:textId="5FEE8C1F" w:rsidR="00936423" w:rsidRPr="009A486F" w:rsidRDefault="00936423" w:rsidP="00936423">
            <w:pPr>
              <w:widowControl/>
              <w:autoSpaceDE/>
              <w:autoSpaceDN/>
              <w:adjustRightInd/>
              <w:jc w:val="center"/>
              <w:rPr>
                <w:bCs/>
                <w:sz w:val="22"/>
                <w:szCs w:val="22"/>
              </w:rPr>
            </w:pPr>
            <w:ins w:id="1903" w:author="ERCOT" w:date="2021-11-01T10:46:00Z">
              <w:r>
                <w:rPr>
                  <w:rFonts w:ascii="Calibri" w:hAnsi="Calibri" w:cs="Calibri"/>
                  <w:color w:val="000000"/>
                  <w:sz w:val="22"/>
                  <w:szCs w:val="22"/>
                </w:rPr>
                <w:t>0</w:t>
              </w:r>
            </w:ins>
            <w:del w:id="190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0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91AFB0C" w14:textId="5D827925" w:rsidR="00936423" w:rsidRPr="009A486F" w:rsidRDefault="00936423" w:rsidP="00936423">
            <w:pPr>
              <w:widowControl/>
              <w:autoSpaceDE/>
              <w:autoSpaceDN/>
              <w:adjustRightInd/>
              <w:jc w:val="center"/>
              <w:rPr>
                <w:bCs/>
                <w:sz w:val="22"/>
                <w:szCs w:val="22"/>
              </w:rPr>
            </w:pPr>
            <w:ins w:id="1906" w:author="ERCOT" w:date="2021-11-01T10:46:00Z">
              <w:r>
                <w:rPr>
                  <w:rFonts w:ascii="Calibri" w:hAnsi="Calibri" w:cs="Calibri"/>
                  <w:color w:val="000000"/>
                  <w:sz w:val="22"/>
                  <w:szCs w:val="22"/>
                </w:rPr>
                <w:t>0</w:t>
              </w:r>
            </w:ins>
            <w:del w:id="19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0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1DBD86" w14:textId="716E7241" w:rsidR="00936423" w:rsidRPr="009A486F" w:rsidRDefault="00936423" w:rsidP="00936423">
            <w:pPr>
              <w:widowControl/>
              <w:autoSpaceDE/>
              <w:autoSpaceDN/>
              <w:adjustRightInd/>
              <w:jc w:val="center"/>
              <w:rPr>
                <w:bCs/>
                <w:sz w:val="22"/>
                <w:szCs w:val="22"/>
              </w:rPr>
            </w:pPr>
            <w:ins w:id="1909" w:author="ERCOT" w:date="2021-11-01T10:46:00Z">
              <w:r>
                <w:rPr>
                  <w:rFonts w:ascii="Calibri" w:hAnsi="Calibri" w:cs="Calibri"/>
                  <w:color w:val="000000"/>
                  <w:sz w:val="22"/>
                  <w:szCs w:val="22"/>
                </w:rPr>
                <w:t>0</w:t>
              </w:r>
            </w:ins>
            <w:del w:id="1910" w:author="ERCOT" w:date="2021-11-01T09:58:00Z">
              <w:r w:rsidRPr="009A486F" w:rsidDel="000A1AF2">
                <w:rPr>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1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FC8012" w14:textId="35222472" w:rsidR="00936423" w:rsidRPr="009A486F" w:rsidRDefault="00936423" w:rsidP="00936423">
            <w:pPr>
              <w:widowControl/>
              <w:autoSpaceDE/>
              <w:autoSpaceDN/>
              <w:adjustRightInd/>
              <w:jc w:val="center"/>
              <w:rPr>
                <w:bCs/>
                <w:sz w:val="22"/>
                <w:szCs w:val="22"/>
              </w:rPr>
            </w:pPr>
            <w:ins w:id="1912" w:author="ERCOT" w:date="2021-11-01T10:46:00Z">
              <w:r>
                <w:rPr>
                  <w:rFonts w:ascii="Calibri" w:hAnsi="Calibri" w:cs="Calibri"/>
                  <w:color w:val="000000"/>
                  <w:sz w:val="22"/>
                  <w:szCs w:val="22"/>
                </w:rPr>
                <w:t>-0.6</w:t>
              </w:r>
            </w:ins>
            <w:del w:id="1913" w:author="ERCOT" w:date="2021-11-01T09:58:00Z">
              <w:r w:rsidRPr="009A486F" w:rsidDel="000A1AF2">
                <w:rPr>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7C9E379" w14:textId="79DCF490" w:rsidR="00936423" w:rsidRPr="009A486F" w:rsidRDefault="00936423" w:rsidP="00936423">
            <w:pPr>
              <w:widowControl/>
              <w:autoSpaceDE/>
              <w:autoSpaceDN/>
              <w:adjustRightInd/>
              <w:jc w:val="center"/>
              <w:rPr>
                <w:bCs/>
                <w:sz w:val="22"/>
                <w:szCs w:val="22"/>
              </w:rPr>
            </w:pPr>
            <w:ins w:id="1915" w:author="ERCOT" w:date="2021-11-01T10:46:00Z">
              <w:r>
                <w:rPr>
                  <w:rFonts w:ascii="Calibri" w:hAnsi="Calibri" w:cs="Calibri"/>
                  <w:color w:val="000000"/>
                  <w:sz w:val="22"/>
                  <w:szCs w:val="22"/>
                </w:rPr>
                <w:t>3</w:t>
              </w:r>
            </w:ins>
            <w:del w:id="1916" w:author="ERCOT" w:date="2021-11-01T09:58:00Z">
              <w:r w:rsidRPr="009A486F" w:rsidDel="000A1AF2">
                <w:rPr>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283D85" w14:textId="2C9F3FA2" w:rsidR="00936423" w:rsidRPr="009A486F" w:rsidRDefault="00936423" w:rsidP="00936423">
            <w:pPr>
              <w:widowControl/>
              <w:autoSpaceDE/>
              <w:autoSpaceDN/>
              <w:adjustRightInd/>
              <w:jc w:val="center"/>
              <w:rPr>
                <w:bCs/>
                <w:sz w:val="22"/>
                <w:szCs w:val="22"/>
              </w:rPr>
            </w:pPr>
            <w:ins w:id="1918" w:author="ERCOT" w:date="2021-11-01T10:46:00Z">
              <w:r>
                <w:rPr>
                  <w:rFonts w:ascii="Calibri" w:hAnsi="Calibri" w:cs="Calibri"/>
                  <w:color w:val="000000"/>
                  <w:sz w:val="22"/>
                  <w:szCs w:val="22"/>
                </w:rPr>
                <w:t>9.6</w:t>
              </w:r>
            </w:ins>
            <w:del w:id="1919" w:author="ERCOT" w:date="2021-11-01T09:58:00Z">
              <w:r w:rsidRPr="009A486F" w:rsidDel="000A1AF2">
                <w:rPr>
                  <w:color w:val="000000"/>
                  <w:sz w:val="22"/>
                  <w:szCs w:val="22"/>
                </w:rPr>
                <w:delText>24.1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DCD09BC" w14:textId="7459057C" w:rsidR="00936423" w:rsidRPr="009A486F" w:rsidRDefault="00936423" w:rsidP="00936423">
            <w:pPr>
              <w:widowControl/>
              <w:autoSpaceDE/>
              <w:autoSpaceDN/>
              <w:adjustRightInd/>
              <w:jc w:val="center"/>
              <w:rPr>
                <w:bCs/>
                <w:sz w:val="22"/>
                <w:szCs w:val="22"/>
              </w:rPr>
            </w:pPr>
            <w:ins w:id="1921" w:author="ERCOT" w:date="2021-11-01T10:46:00Z">
              <w:r>
                <w:rPr>
                  <w:rFonts w:ascii="Calibri" w:hAnsi="Calibri" w:cs="Calibri"/>
                  <w:color w:val="000000"/>
                  <w:sz w:val="22"/>
                  <w:szCs w:val="22"/>
                </w:rPr>
                <w:t>10</w:t>
              </w:r>
            </w:ins>
            <w:del w:id="1922" w:author="ERCOT" w:date="2021-11-01T09:58:00Z">
              <w:r w:rsidRPr="009A486F" w:rsidDel="000A1AF2">
                <w:rPr>
                  <w:color w:val="000000"/>
                  <w:sz w:val="22"/>
                  <w:szCs w:val="22"/>
                </w:rPr>
                <w:delText>36.5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2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DFB32CA" w14:textId="16346BDF" w:rsidR="00936423" w:rsidRPr="009A486F" w:rsidRDefault="00936423" w:rsidP="00936423">
            <w:pPr>
              <w:widowControl/>
              <w:autoSpaceDE/>
              <w:autoSpaceDN/>
              <w:adjustRightInd/>
              <w:jc w:val="center"/>
              <w:rPr>
                <w:bCs/>
                <w:sz w:val="22"/>
                <w:szCs w:val="22"/>
              </w:rPr>
            </w:pPr>
            <w:ins w:id="1924" w:author="ERCOT" w:date="2021-11-01T10:46:00Z">
              <w:r>
                <w:rPr>
                  <w:rFonts w:ascii="Calibri" w:hAnsi="Calibri" w:cs="Calibri"/>
                  <w:color w:val="000000"/>
                  <w:sz w:val="22"/>
                  <w:szCs w:val="22"/>
                </w:rPr>
                <w:t>9.2</w:t>
              </w:r>
            </w:ins>
            <w:del w:id="1925" w:author="ERCOT" w:date="2021-11-01T09:58:00Z">
              <w:r w:rsidRPr="009A486F" w:rsidDel="000A1AF2">
                <w:rPr>
                  <w:color w:val="000000"/>
                  <w:sz w:val="22"/>
                  <w:szCs w:val="22"/>
                </w:rPr>
                <w:delText>37.6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26"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8D8196A" w14:textId="741B0D5F" w:rsidR="00936423" w:rsidRPr="009A486F" w:rsidRDefault="00936423" w:rsidP="00936423">
            <w:pPr>
              <w:widowControl/>
              <w:autoSpaceDE/>
              <w:autoSpaceDN/>
              <w:adjustRightInd/>
              <w:jc w:val="center"/>
              <w:rPr>
                <w:bCs/>
                <w:sz w:val="22"/>
                <w:szCs w:val="22"/>
              </w:rPr>
            </w:pPr>
            <w:ins w:id="1927" w:author="ERCOT" w:date="2021-11-01T10:46:00Z">
              <w:r>
                <w:rPr>
                  <w:rFonts w:ascii="Calibri" w:hAnsi="Calibri" w:cs="Calibri"/>
                  <w:color w:val="000000"/>
                  <w:sz w:val="22"/>
                  <w:szCs w:val="22"/>
                </w:rPr>
                <w:t>13.5</w:t>
              </w:r>
            </w:ins>
            <w:del w:id="1928" w:author="ERCOT" w:date="2021-11-01T09:58:00Z">
              <w:r w:rsidRPr="009A486F" w:rsidDel="000A1AF2">
                <w:rPr>
                  <w:color w:val="000000"/>
                  <w:sz w:val="22"/>
                  <w:szCs w:val="22"/>
                </w:rPr>
                <w:delText>38.0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53F3E4" w14:textId="4CDCDAAA" w:rsidR="00936423" w:rsidRPr="009A486F" w:rsidRDefault="00936423" w:rsidP="00936423">
            <w:pPr>
              <w:widowControl/>
              <w:autoSpaceDE/>
              <w:autoSpaceDN/>
              <w:adjustRightInd/>
              <w:jc w:val="center"/>
              <w:rPr>
                <w:bCs/>
                <w:sz w:val="22"/>
                <w:szCs w:val="22"/>
              </w:rPr>
            </w:pPr>
            <w:ins w:id="1930" w:author="ERCOT" w:date="2021-11-01T10:46:00Z">
              <w:r>
                <w:rPr>
                  <w:rFonts w:ascii="Calibri" w:hAnsi="Calibri" w:cs="Calibri"/>
                  <w:color w:val="000000"/>
                  <w:sz w:val="22"/>
                  <w:szCs w:val="22"/>
                </w:rPr>
                <w:t>16.7</w:t>
              </w:r>
            </w:ins>
            <w:del w:id="1931" w:author="ERCOT" w:date="2021-11-01T09:58:00Z">
              <w:r w:rsidRPr="009A486F" w:rsidDel="000A1AF2">
                <w:rPr>
                  <w:color w:val="000000"/>
                  <w:sz w:val="22"/>
                  <w:szCs w:val="22"/>
                </w:rPr>
                <w:delText>40.9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2"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0C03962" w14:textId="4FBD8DFD" w:rsidR="00936423" w:rsidRPr="009A486F" w:rsidRDefault="00936423" w:rsidP="00936423">
            <w:pPr>
              <w:widowControl/>
              <w:autoSpaceDE/>
              <w:autoSpaceDN/>
              <w:adjustRightInd/>
              <w:jc w:val="center"/>
              <w:rPr>
                <w:bCs/>
                <w:sz w:val="22"/>
                <w:szCs w:val="22"/>
              </w:rPr>
            </w:pPr>
            <w:ins w:id="1933" w:author="ERCOT" w:date="2021-11-01T10:46:00Z">
              <w:r>
                <w:rPr>
                  <w:rFonts w:ascii="Calibri" w:hAnsi="Calibri" w:cs="Calibri"/>
                  <w:color w:val="000000"/>
                  <w:sz w:val="22"/>
                  <w:szCs w:val="22"/>
                </w:rPr>
                <w:t>14.3</w:t>
              </w:r>
            </w:ins>
            <w:del w:id="1934" w:author="ERCOT" w:date="2021-11-01T09:58:00Z">
              <w:r w:rsidRPr="009A486F" w:rsidDel="000A1AF2">
                <w:rPr>
                  <w:color w:val="000000"/>
                  <w:sz w:val="22"/>
                  <w:szCs w:val="22"/>
                </w:rPr>
                <w:delText>52.1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665058" w14:textId="35FD01C5" w:rsidR="00936423" w:rsidRPr="009A486F" w:rsidRDefault="00936423" w:rsidP="00936423">
            <w:pPr>
              <w:widowControl/>
              <w:autoSpaceDE/>
              <w:autoSpaceDN/>
              <w:adjustRightInd/>
              <w:jc w:val="center"/>
              <w:rPr>
                <w:bCs/>
                <w:sz w:val="22"/>
                <w:szCs w:val="22"/>
              </w:rPr>
            </w:pPr>
            <w:ins w:id="1936" w:author="ERCOT" w:date="2021-11-01T10:46:00Z">
              <w:r>
                <w:rPr>
                  <w:rFonts w:ascii="Calibri" w:hAnsi="Calibri" w:cs="Calibri"/>
                  <w:color w:val="000000"/>
                  <w:sz w:val="22"/>
                  <w:szCs w:val="22"/>
                </w:rPr>
                <w:t>18.1</w:t>
              </w:r>
            </w:ins>
            <w:del w:id="1937" w:author="ERCOT" w:date="2021-11-01T09:58:00Z">
              <w:r w:rsidRPr="009A486F" w:rsidDel="000A1AF2">
                <w:rPr>
                  <w:color w:val="000000"/>
                  <w:sz w:val="22"/>
                  <w:szCs w:val="22"/>
                </w:rPr>
                <w:delText>55.1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52547D0" w14:textId="4639BAC2" w:rsidR="00936423" w:rsidRPr="009A486F" w:rsidRDefault="00936423" w:rsidP="00936423">
            <w:pPr>
              <w:widowControl/>
              <w:autoSpaceDE/>
              <w:autoSpaceDN/>
              <w:adjustRightInd/>
              <w:jc w:val="center"/>
              <w:rPr>
                <w:bCs/>
                <w:sz w:val="22"/>
                <w:szCs w:val="22"/>
              </w:rPr>
            </w:pPr>
            <w:ins w:id="1939" w:author="ERCOT" w:date="2021-11-01T10:46:00Z">
              <w:r>
                <w:rPr>
                  <w:rFonts w:ascii="Calibri" w:hAnsi="Calibri" w:cs="Calibri"/>
                  <w:color w:val="000000"/>
                  <w:sz w:val="22"/>
                  <w:szCs w:val="22"/>
                </w:rPr>
                <w:t>17.6</w:t>
              </w:r>
            </w:ins>
            <w:del w:id="1940" w:author="ERCOT" w:date="2021-11-01T09:58:00Z">
              <w:r w:rsidRPr="009A486F" w:rsidDel="000A1AF2">
                <w:rPr>
                  <w:color w:val="000000"/>
                  <w:sz w:val="22"/>
                  <w:szCs w:val="22"/>
                </w:rPr>
                <w:delText>62.9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41"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6240DC8A" w14:textId="2FBE764D" w:rsidR="00936423" w:rsidRPr="009A486F" w:rsidRDefault="00936423" w:rsidP="00936423">
            <w:pPr>
              <w:widowControl/>
              <w:autoSpaceDE/>
              <w:autoSpaceDN/>
              <w:adjustRightInd/>
              <w:jc w:val="center"/>
              <w:rPr>
                <w:bCs/>
                <w:sz w:val="22"/>
                <w:szCs w:val="22"/>
              </w:rPr>
            </w:pPr>
            <w:ins w:id="1942" w:author="ERCOT" w:date="2021-11-01T10:46:00Z">
              <w:r>
                <w:rPr>
                  <w:rFonts w:ascii="Calibri" w:hAnsi="Calibri" w:cs="Calibri"/>
                  <w:color w:val="000000"/>
                  <w:sz w:val="22"/>
                  <w:szCs w:val="22"/>
                </w:rPr>
                <w:t>12.3</w:t>
              </w:r>
            </w:ins>
            <w:del w:id="1943" w:author="ERCOT" w:date="2021-11-01T09:58:00Z">
              <w:r w:rsidRPr="009A486F" w:rsidDel="000A1AF2">
                <w:rPr>
                  <w:color w:val="000000"/>
                  <w:sz w:val="22"/>
                  <w:szCs w:val="22"/>
                </w:rPr>
                <w:delText>53.5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44"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D597C23" w14:textId="38CD28F0" w:rsidR="00936423" w:rsidRPr="009A486F" w:rsidRDefault="00936423" w:rsidP="00936423">
            <w:pPr>
              <w:widowControl/>
              <w:autoSpaceDE/>
              <w:autoSpaceDN/>
              <w:adjustRightInd/>
              <w:jc w:val="center"/>
              <w:rPr>
                <w:bCs/>
                <w:sz w:val="22"/>
                <w:szCs w:val="22"/>
              </w:rPr>
            </w:pPr>
            <w:ins w:id="1945" w:author="ERCOT" w:date="2021-11-01T10:46:00Z">
              <w:r>
                <w:rPr>
                  <w:rFonts w:ascii="Calibri" w:hAnsi="Calibri" w:cs="Calibri"/>
                  <w:color w:val="000000"/>
                  <w:sz w:val="22"/>
                  <w:szCs w:val="22"/>
                </w:rPr>
                <w:t>2.1</w:t>
              </w:r>
            </w:ins>
            <w:del w:id="1946" w:author="ERCOT" w:date="2021-11-01T09:58:00Z">
              <w:r w:rsidRPr="009A486F" w:rsidDel="000A1AF2">
                <w:rPr>
                  <w:color w:val="000000"/>
                  <w:sz w:val="22"/>
                  <w:szCs w:val="22"/>
                </w:rPr>
                <w:delText>25.4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4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CFC3B09" w14:textId="31A8452C" w:rsidR="00936423" w:rsidRPr="009A486F" w:rsidRDefault="00936423" w:rsidP="00936423">
            <w:pPr>
              <w:widowControl/>
              <w:autoSpaceDE/>
              <w:autoSpaceDN/>
              <w:adjustRightInd/>
              <w:jc w:val="center"/>
              <w:rPr>
                <w:bCs/>
                <w:sz w:val="22"/>
                <w:szCs w:val="22"/>
              </w:rPr>
            </w:pPr>
            <w:ins w:id="1948" w:author="ERCOT" w:date="2021-11-01T10:46:00Z">
              <w:r>
                <w:rPr>
                  <w:rFonts w:ascii="Calibri" w:hAnsi="Calibri" w:cs="Calibri"/>
                  <w:color w:val="000000"/>
                  <w:sz w:val="22"/>
                  <w:szCs w:val="22"/>
                </w:rPr>
                <w:t>0</w:t>
              </w:r>
            </w:ins>
            <w:del w:id="1949" w:author="ERCOT" w:date="2021-11-01T09:58:00Z">
              <w:r w:rsidRPr="009A486F" w:rsidDel="000A1AF2">
                <w:rPr>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371868A" w14:textId="1F72757D" w:rsidR="00936423" w:rsidRPr="009A486F" w:rsidRDefault="00936423" w:rsidP="00936423">
            <w:pPr>
              <w:widowControl/>
              <w:autoSpaceDE/>
              <w:autoSpaceDN/>
              <w:adjustRightInd/>
              <w:jc w:val="center"/>
              <w:rPr>
                <w:bCs/>
                <w:sz w:val="22"/>
                <w:szCs w:val="22"/>
              </w:rPr>
            </w:pPr>
            <w:ins w:id="1951" w:author="ERCOT" w:date="2021-11-01T10:46:00Z">
              <w:r>
                <w:rPr>
                  <w:rFonts w:ascii="Calibri" w:hAnsi="Calibri" w:cs="Calibri"/>
                  <w:color w:val="000000"/>
                  <w:sz w:val="22"/>
                  <w:szCs w:val="22"/>
                </w:rPr>
                <w:t>0</w:t>
              </w:r>
            </w:ins>
            <w:del w:id="195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3"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5430D71" w14:textId="05120159" w:rsidR="00936423" w:rsidRPr="009A486F" w:rsidRDefault="00936423" w:rsidP="00936423">
            <w:pPr>
              <w:widowControl/>
              <w:autoSpaceDE/>
              <w:autoSpaceDN/>
              <w:adjustRightInd/>
              <w:jc w:val="center"/>
              <w:rPr>
                <w:bCs/>
                <w:sz w:val="22"/>
                <w:szCs w:val="22"/>
              </w:rPr>
            </w:pPr>
            <w:ins w:id="1954" w:author="ERCOT" w:date="2021-11-01T10:46:00Z">
              <w:r>
                <w:rPr>
                  <w:rFonts w:ascii="Calibri" w:hAnsi="Calibri" w:cs="Calibri"/>
                  <w:color w:val="000000"/>
                  <w:sz w:val="22"/>
                  <w:szCs w:val="22"/>
                </w:rPr>
                <w:t>0</w:t>
              </w:r>
            </w:ins>
            <w:del w:id="195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674917" w14:textId="1ECA6B02" w:rsidR="00936423" w:rsidRPr="009A486F" w:rsidRDefault="00936423" w:rsidP="00936423">
            <w:pPr>
              <w:widowControl/>
              <w:autoSpaceDE/>
              <w:autoSpaceDN/>
              <w:adjustRightInd/>
              <w:jc w:val="center"/>
              <w:rPr>
                <w:bCs/>
                <w:sz w:val="22"/>
                <w:szCs w:val="22"/>
              </w:rPr>
            </w:pPr>
            <w:ins w:id="1957" w:author="ERCOT" w:date="2021-11-01T10:46:00Z">
              <w:r>
                <w:rPr>
                  <w:rFonts w:ascii="Calibri" w:hAnsi="Calibri" w:cs="Calibri"/>
                  <w:color w:val="000000"/>
                  <w:sz w:val="22"/>
                  <w:szCs w:val="22"/>
                </w:rPr>
                <w:t>0</w:t>
              </w:r>
            </w:ins>
            <w:del w:id="195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959"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D6BFB88" w14:textId="5677DDA1" w:rsidR="00936423" w:rsidRPr="009A486F" w:rsidRDefault="00936423" w:rsidP="00936423">
            <w:pPr>
              <w:widowControl/>
              <w:autoSpaceDE/>
              <w:autoSpaceDN/>
              <w:adjustRightInd/>
              <w:jc w:val="center"/>
              <w:rPr>
                <w:bCs/>
                <w:sz w:val="22"/>
                <w:szCs w:val="22"/>
              </w:rPr>
            </w:pPr>
            <w:ins w:id="1960" w:author="ERCOT" w:date="2021-11-01T10:46:00Z">
              <w:r>
                <w:rPr>
                  <w:rFonts w:ascii="Calibri" w:hAnsi="Calibri" w:cs="Calibri"/>
                  <w:color w:val="000000"/>
                  <w:sz w:val="22"/>
                  <w:szCs w:val="22"/>
                </w:rPr>
                <w:t>0</w:t>
              </w:r>
            </w:ins>
            <w:del w:id="1961" w:author="ERCOT" w:date="2021-11-01T09:58:00Z">
              <w:r w:rsidRPr="009A486F" w:rsidDel="000A1AF2">
                <w:rPr>
                  <w:color w:val="000000"/>
                  <w:sz w:val="22"/>
                  <w:szCs w:val="22"/>
                </w:rPr>
                <w:delText>0.0</w:delText>
              </w:r>
            </w:del>
          </w:p>
        </w:tc>
      </w:tr>
      <w:tr w:rsidR="00936423" w:rsidRPr="00CC576E" w14:paraId="08347DBC"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96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96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96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Change w:id="196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5A6425" w14:textId="4F7E4247" w:rsidR="00936423" w:rsidRPr="009A486F" w:rsidRDefault="00936423" w:rsidP="00936423">
            <w:pPr>
              <w:widowControl/>
              <w:autoSpaceDE/>
              <w:autoSpaceDN/>
              <w:adjustRightInd/>
              <w:jc w:val="center"/>
              <w:rPr>
                <w:bCs/>
                <w:sz w:val="22"/>
                <w:szCs w:val="22"/>
              </w:rPr>
            </w:pPr>
            <w:ins w:id="1966" w:author="ERCOT" w:date="2021-11-01T10:46:00Z">
              <w:r>
                <w:rPr>
                  <w:rFonts w:ascii="Calibri" w:hAnsi="Calibri" w:cs="Calibri"/>
                  <w:color w:val="000000"/>
                  <w:sz w:val="22"/>
                  <w:szCs w:val="22"/>
                </w:rPr>
                <w:t>0</w:t>
              </w:r>
            </w:ins>
            <w:del w:id="196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6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C08A01" w14:textId="39C18100" w:rsidR="00936423" w:rsidRPr="009A486F" w:rsidRDefault="00936423" w:rsidP="00936423">
            <w:pPr>
              <w:widowControl/>
              <w:autoSpaceDE/>
              <w:autoSpaceDN/>
              <w:adjustRightInd/>
              <w:jc w:val="center"/>
              <w:rPr>
                <w:bCs/>
                <w:sz w:val="22"/>
                <w:szCs w:val="22"/>
              </w:rPr>
            </w:pPr>
            <w:ins w:id="1969" w:author="ERCOT" w:date="2021-11-01T10:46:00Z">
              <w:r>
                <w:rPr>
                  <w:rFonts w:ascii="Calibri" w:hAnsi="Calibri" w:cs="Calibri"/>
                  <w:color w:val="000000"/>
                  <w:sz w:val="22"/>
                  <w:szCs w:val="22"/>
                </w:rPr>
                <w:t>0</w:t>
              </w:r>
            </w:ins>
            <w:del w:id="197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7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37B026F" w14:textId="4F7EA35B" w:rsidR="00936423" w:rsidRPr="009A486F" w:rsidRDefault="00936423" w:rsidP="00936423">
            <w:pPr>
              <w:widowControl/>
              <w:autoSpaceDE/>
              <w:autoSpaceDN/>
              <w:adjustRightInd/>
              <w:jc w:val="center"/>
              <w:rPr>
                <w:bCs/>
                <w:sz w:val="22"/>
                <w:szCs w:val="22"/>
              </w:rPr>
            </w:pPr>
            <w:ins w:id="1972" w:author="ERCOT" w:date="2021-11-01T10:46:00Z">
              <w:r>
                <w:rPr>
                  <w:rFonts w:ascii="Calibri" w:hAnsi="Calibri" w:cs="Calibri"/>
                  <w:color w:val="000000"/>
                  <w:sz w:val="22"/>
                  <w:szCs w:val="22"/>
                </w:rPr>
                <w:t>0</w:t>
              </w:r>
            </w:ins>
            <w:del w:id="197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1193BC8" w14:textId="484DC967" w:rsidR="00936423" w:rsidRPr="009A486F" w:rsidRDefault="00936423" w:rsidP="00936423">
            <w:pPr>
              <w:widowControl/>
              <w:autoSpaceDE/>
              <w:autoSpaceDN/>
              <w:adjustRightInd/>
              <w:jc w:val="center"/>
              <w:rPr>
                <w:bCs/>
                <w:sz w:val="22"/>
                <w:szCs w:val="22"/>
              </w:rPr>
            </w:pPr>
            <w:ins w:id="1975" w:author="ERCOT" w:date="2021-11-01T10:46:00Z">
              <w:r>
                <w:rPr>
                  <w:rFonts w:ascii="Calibri" w:hAnsi="Calibri" w:cs="Calibri"/>
                  <w:color w:val="000000"/>
                  <w:sz w:val="22"/>
                  <w:szCs w:val="22"/>
                </w:rPr>
                <w:t>0</w:t>
              </w:r>
            </w:ins>
            <w:del w:id="197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7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2017513C" w14:textId="6B344B1C" w:rsidR="00936423" w:rsidRPr="009A486F" w:rsidRDefault="00936423" w:rsidP="00936423">
            <w:pPr>
              <w:widowControl/>
              <w:autoSpaceDE/>
              <w:autoSpaceDN/>
              <w:adjustRightInd/>
              <w:jc w:val="center"/>
              <w:rPr>
                <w:bCs/>
                <w:sz w:val="22"/>
                <w:szCs w:val="22"/>
              </w:rPr>
            </w:pPr>
            <w:ins w:id="1978" w:author="ERCOT" w:date="2021-11-01T10:46:00Z">
              <w:r>
                <w:rPr>
                  <w:rFonts w:ascii="Calibri" w:hAnsi="Calibri" w:cs="Calibri"/>
                  <w:color w:val="000000"/>
                  <w:sz w:val="22"/>
                  <w:szCs w:val="22"/>
                </w:rPr>
                <w:t>0</w:t>
              </w:r>
            </w:ins>
            <w:del w:id="197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9941BA7" w14:textId="50325114" w:rsidR="00936423" w:rsidRPr="009A486F" w:rsidRDefault="00936423" w:rsidP="00936423">
            <w:pPr>
              <w:widowControl/>
              <w:autoSpaceDE/>
              <w:autoSpaceDN/>
              <w:adjustRightInd/>
              <w:jc w:val="center"/>
              <w:rPr>
                <w:bCs/>
                <w:sz w:val="22"/>
                <w:szCs w:val="22"/>
              </w:rPr>
            </w:pPr>
            <w:ins w:id="1981" w:author="ERCOT" w:date="2021-11-01T10:46:00Z">
              <w:r>
                <w:rPr>
                  <w:rFonts w:ascii="Calibri" w:hAnsi="Calibri" w:cs="Calibri"/>
                  <w:color w:val="000000"/>
                  <w:sz w:val="22"/>
                  <w:szCs w:val="22"/>
                </w:rPr>
                <w:t>0</w:t>
              </w:r>
            </w:ins>
            <w:del w:id="19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F599A2" w14:textId="355D594A" w:rsidR="00936423" w:rsidRPr="009A486F" w:rsidRDefault="00936423" w:rsidP="00936423">
            <w:pPr>
              <w:widowControl/>
              <w:autoSpaceDE/>
              <w:autoSpaceDN/>
              <w:adjustRightInd/>
              <w:jc w:val="center"/>
              <w:rPr>
                <w:bCs/>
                <w:sz w:val="22"/>
                <w:szCs w:val="22"/>
              </w:rPr>
            </w:pPr>
            <w:ins w:id="1984" w:author="ERCOT" w:date="2021-11-01T10:46:00Z">
              <w:r>
                <w:rPr>
                  <w:rFonts w:ascii="Calibri" w:hAnsi="Calibri" w:cs="Calibri"/>
                  <w:color w:val="000000"/>
                  <w:sz w:val="22"/>
                  <w:szCs w:val="22"/>
                </w:rPr>
                <w:t>0</w:t>
              </w:r>
            </w:ins>
            <w:del w:id="1985" w:author="ERCOT" w:date="2021-11-01T09:58:00Z">
              <w:r w:rsidRPr="009A486F" w:rsidDel="000A1AF2">
                <w:rPr>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61385A9" w14:textId="59372A5F" w:rsidR="00936423" w:rsidRPr="009A486F" w:rsidRDefault="00936423" w:rsidP="00936423">
            <w:pPr>
              <w:widowControl/>
              <w:autoSpaceDE/>
              <w:autoSpaceDN/>
              <w:adjustRightInd/>
              <w:jc w:val="center"/>
              <w:rPr>
                <w:bCs/>
                <w:sz w:val="22"/>
                <w:szCs w:val="22"/>
              </w:rPr>
            </w:pPr>
            <w:ins w:id="1987" w:author="ERCOT" w:date="2021-11-01T10:46:00Z">
              <w:r>
                <w:rPr>
                  <w:rFonts w:ascii="Calibri" w:hAnsi="Calibri" w:cs="Calibri"/>
                  <w:color w:val="000000"/>
                  <w:sz w:val="22"/>
                  <w:szCs w:val="22"/>
                </w:rPr>
                <w:t>-0.1</w:t>
              </w:r>
            </w:ins>
            <w:del w:id="1988" w:author="ERCOT" w:date="2021-11-01T09:58:00Z">
              <w:r w:rsidRPr="009A486F" w:rsidDel="000A1AF2">
                <w:rPr>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FB8BDF" w14:textId="34616B15" w:rsidR="00936423" w:rsidRPr="009A486F" w:rsidRDefault="00936423" w:rsidP="00936423">
            <w:pPr>
              <w:widowControl/>
              <w:autoSpaceDE/>
              <w:autoSpaceDN/>
              <w:adjustRightInd/>
              <w:jc w:val="center"/>
              <w:rPr>
                <w:bCs/>
                <w:sz w:val="22"/>
                <w:szCs w:val="22"/>
              </w:rPr>
            </w:pPr>
            <w:ins w:id="1990" w:author="ERCOT" w:date="2021-11-01T10:46:00Z">
              <w:r>
                <w:rPr>
                  <w:rFonts w:ascii="Calibri" w:hAnsi="Calibri" w:cs="Calibri"/>
                  <w:color w:val="000000"/>
                  <w:sz w:val="22"/>
                  <w:szCs w:val="22"/>
                </w:rPr>
                <w:t>2.5</w:t>
              </w:r>
            </w:ins>
            <w:del w:id="1991" w:author="ERCOT" w:date="2021-11-01T09:58:00Z">
              <w:r w:rsidRPr="009A486F" w:rsidDel="000A1AF2">
                <w:rPr>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31D4EF" w14:textId="1855E60A" w:rsidR="00936423" w:rsidRPr="009A486F" w:rsidRDefault="00936423" w:rsidP="00936423">
            <w:pPr>
              <w:widowControl/>
              <w:autoSpaceDE/>
              <w:autoSpaceDN/>
              <w:adjustRightInd/>
              <w:jc w:val="center"/>
              <w:rPr>
                <w:bCs/>
                <w:sz w:val="22"/>
                <w:szCs w:val="22"/>
              </w:rPr>
            </w:pPr>
            <w:ins w:id="1993" w:author="ERCOT" w:date="2021-11-01T10:46:00Z">
              <w:r>
                <w:rPr>
                  <w:rFonts w:ascii="Calibri" w:hAnsi="Calibri" w:cs="Calibri"/>
                  <w:color w:val="000000"/>
                  <w:sz w:val="22"/>
                  <w:szCs w:val="22"/>
                </w:rPr>
                <w:t>11.3</w:t>
              </w:r>
            </w:ins>
            <w:del w:id="1994" w:author="ERCOT" w:date="2021-11-01T09:58:00Z">
              <w:r w:rsidRPr="009A486F" w:rsidDel="000A1AF2">
                <w:rPr>
                  <w:color w:val="000000"/>
                  <w:sz w:val="22"/>
                  <w:szCs w:val="22"/>
                </w:rPr>
                <w:delText>27.0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9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C2B674" w14:textId="3266C634" w:rsidR="00936423" w:rsidRPr="009A486F" w:rsidRDefault="00936423" w:rsidP="00936423">
            <w:pPr>
              <w:widowControl/>
              <w:autoSpaceDE/>
              <w:autoSpaceDN/>
              <w:adjustRightInd/>
              <w:jc w:val="center"/>
              <w:rPr>
                <w:bCs/>
                <w:sz w:val="22"/>
                <w:szCs w:val="22"/>
              </w:rPr>
            </w:pPr>
            <w:ins w:id="1996" w:author="ERCOT" w:date="2021-11-01T10:46:00Z">
              <w:r>
                <w:rPr>
                  <w:rFonts w:ascii="Calibri" w:hAnsi="Calibri" w:cs="Calibri"/>
                  <w:color w:val="000000"/>
                  <w:sz w:val="22"/>
                  <w:szCs w:val="22"/>
                </w:rPr>
                <w:t>13.5</w:t>
              </w:r>
            </w:ins>
            <w:del w:id="1997" w:author="ERCOT" w:date="2021-11-01T09:58:00Z">
              <w:r w:rsidRPr="009A486F" w:rsidDel="000A1AF2">
                <w:rPr>
                  <w:color w:val="000000"/>
                  <w:sz w:val="22"/>
                  <w:szCs w:val="22"/>
                </w:rPr>
                <w:delText>37.4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9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0DE73FC" w14:textId="2BCE980D" w:rsidR="00936423" w:rsidRPr="009A486F" w:rsidRDefault="00936423" w:rsidP="00936423">
            <w:pPr>
              <w:widowControl/>
              <w:autoSpaceDE/>
              <w:autoSpaceDN/>
              <w:adjustRightInd/>
              <w:jc w:val="center"/>
              <w:rPr>
                <w:bCs/>
                <w:sz w:val="22"/>
                <w:szCs w:val="22"/>
              </w:rPr>
            </w:pPr>
            <w:ins w:id="1999" w:author="ERCOT" w:date="2021-11-01T10:46:00Z">
              <w:r>
                <w:rPr>
                  <w:rFonts w:ascii="Calibri" w:hAnsi="Calibri" w:cs="Calibri"/>
                  <w:color w:val="000000"/>
                  <w:sz w:val="22"/>
                  <w:szCs w:val="22"/>
                </w:rPr>
                <w:t>14.2</w:t>
              </w:r>
            </w:ins>
            <w:del w:id="2000" w:author="ERCOT" w:date="2021-11-01T09:58:00Z">
              <w:r w:rsidRPr="009A486F" w:rsidDel="000A1AF2">
                <w:rPr>
                  <w:color w:val="000000"/>
                  <w:sz w:val="22"/>
                  <w:szCs w:val="22"/>
                </w:rPr>
                <w:delText>39.8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0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11436FB" w14:textId="2FABF86D" w:rsidR="00936423" w:rsidRPr="009A486F" w:rsidRDefault="00936423" w:rsidP="00936423">
            <w:pPr>
              <w:widowControl/>
              <w:autoSpaceDE/>
              <w:autoSpaceDN/>
              <w:adjustRightInd/>
              <w:jc w:val="center"/>
              <w:rPr>
                <w:bCs/>
                <w:sz w:val="22"/>
                <w:szCs w:val="22"/>
              </w:rPr>
            </w:pPr>
            <w:ins w:id="2002" w:author="ERCOT" w:date="2021-11-01T10:46:00Z">
              <w:r>
                <w:rPr>
                  <w:rFonts w:ascii="Calibri" w:hAnsi="Calibri" w:cs="Calibri"/>
                  <w:color w:val="000000"/>
                  <w:sz w:val="22"/>
                  <w:szCs w:val="22"/>
                </w:rPr>
                <w:t>18.4</w:t>
              </w:r>
            </w:ins>
            <w:del w:id="2003" w:author="ERCOT" w:date="2021-11-01T09:58:00Z">
              <w:r w:rsidRPr="009A486F" w:rsidDel="000A1AF2">
                <w:rPr>
                  <w:color w:val="000000"/>
                  <w:sz w:val="22"/>
                  <w:szCs w:val="22"/>
                </w:rPr>
                <w:delText>37.5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E0A02" w14:textId="73662EEF" w:rsidR="00936423" w:rsidRPr="009A486F" w:rsidRDefault="00936423" w:rsidP="00936423">
            <w:pPr>
              <w:widowControl/>
              <w:autoSpaceDE/>
              <w:autoSpaceDN/>
              <w:adjustRightInd/>
              <w:jc w:val="center"/>
              <w:rPr>
                <w:bCs/>
                <w:sz w:val="22"/>
                <w:szCs w:val="22"/>
              </w:rPr>
            </w:pPr>
            <w:ins w:id="2005" w:author="ERCOT" w:date="2021-11-01T10:46:00Z">
              <w:r>
                <w:rPr>
                  <w:rFonts w:ascii="Calibri" w:hAnsi="Calibri" w:cs="Calibri"/>
                  <w:color w:val="000000"/>
                  <w:sz w:val="22"/>
                  <w:szCs w:val="22"/>
                </w:rPr>
                <w:t>18.9</w:t>
              </w:r>
            </w:ins>
            <w:del w:id="2006" w:author="ERCOT" w:date="2021-11-01T09:58:00Z">
              <w:r w:rsidRPr="009A486F" w:rsidDel="000A1AF2">
                <w:rPr>
                  <w:color w:val="000000"/>
                  <w:sz w:val="22"/>
                  <w:szCs w:val="22"/>
                </w:rPr>
                <w:delText>41.1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0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722CBDD" w14:textId="32236FA6" w:rsidR="00936423" w:rsidRPr="009A486F" w:rsidRDefault="00936423" w:rsidP="00936423">
            <w:pPr>
              <w:widowControl/>
              <w:autoSpaceDE/>
              <w:autoSpaceDN/>
              <w:adjustRightInd/>
              <w:jc w:val="center"/>
              <w:rPr>
                <w:bCs/>
                <w:sz w:val="22"/>
                <w:szCs w:val="22"/>
              </w:rPr>
            </w:pPr>
            <w:ins w:id="2008" w:author="ERCOT" w:date="2021-11-01T10:46:00Z">
              <w:r>
                <w:rPr>
                  <w:rFonts w:ascii="Calibri" w:hAnsi="Calibri" w:cs="Calibri"/>
                  <w:color w:val="000000"/>
                  <w:sz w:val="22"/>
                  <w:szCs w:val="22"/>
                </w:rPr>
                <w:t>19.4</w:t>
              </w:r>
            </w:ins>
            <w:del w:id="2009" w:author="ERCOT" w:date="2021-11-01T09:58:00Z">
              <w:r w:rsidRPr="009A486F" w:rsidDel="000A1AF2">
                <w:rPr>
                  <w:color w:val="000000"/>
                  <w:sz w:val="22"/>
                  <w:szCs w:val="22"/>
                </w:rPr>
                <w:delText>53.3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CF3AEA9" w14:textId="147F11A4" w:rsidR="00936423" w:rsidRPr="009A486F" w:rsidRDefault="00936423" w:rsidP="00936423">
            <w:pPr>
              <w:widowControl/>
              <w:autoSpaceDE/>
              <w:autoSpaceDN/>
              <w:adjustRightInd/>
              <w:jc w:val="center"/>
              <w:rPr>
                <w:bCs/>
                <w:sz w:val="22"/>
                <w:szCs w:val="22"/>
              </w:rPr>
            </w:pPr>
            <w:ins w:id="2011" w:author="ERCOT" w:date="2021-11-01T10:46:00Z">
              <w:r>
                <w:rPr>
                  <w:rFonts w:ascii="Calibri" w:hAnsi="Calibri" w:cs="Calibri"/>
                  <w:color w:val="000000"/>
                  <w:sz w:val="22"/>
                  <w:szCs w:val="22"/>
                </w:rPr>
                <w:t>15.4</w:t>
              </w:r>
            </w:ins>
            <w:del w:id="2012" w:author="ERCOT" w:date="2021-11-01T09:58:00Z">
              <w:r w:rsidRPr="009A486F" w:rsidDel="000A1AF2">
                <w:rPr>
                  <w:color w:val="000000"/>
                  <w:sz w:val="22"/>
                  <w:szCs w:val="22"/>
                </w:rPr>
                <w:delText>55.6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8046E9" w14:textId="69D48E5A" w:rsidR="00936423" w:rsidRPr="009A486F" w:rsidRDefault="00936423" w:rsidP="00936423">
            <w:pPr>
              <w:widowControl/>
              <w:autoSpaceDE/>
              <w:autoSpaceDN/>
              <w:adjustRightInd/>
              <w:jc w:val="center"/>
              <w:rPr>
                <w:bCs/>
                <w:sz w:val="22"/>
                <w:szCs w:val="22"/>
              </w:rPr>
            </w:pPr>
            <w:ins w:id="2014" w:author="ERCOT" w:date="2021-11-01T10:46:00Z">
              <w:r>
                <w:rPr>
                  <w:rFonts w:ascii="Calibri" w:hAnsi="Calibri" w:cs="Calibri"/>
                  <w:color w:val="000000"/>
                  <w:sz w:val="22"/>
                  <w:szCs w:val="22"/>
                </w:rPr>
                <w:t>20.1</w:t>
              </w:r>
            </w:ins>
            <w:del w:id="2015" w:author="ERCOT" w:date="2021-11-01T09:58:00Z">
              <w:r w:rsidRPr="009A486F" w:rsidDel="000A1AF2">
                <w:rPr>
                  <w:color w:val="000000"/>
                  <w:sz w:val="22"/>
                  <w:szCs w:val="22"/>
                </w:rPr>
                <w:delText>62.9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1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32D375B" w14:textId="1A66015E" w:rsidR="00936423" w:rsidRPr="009A486F" w:rsidRDefault="00936423" w:rsidP="00936423">
            <w:pPr>
              <w:widowControl/>
              <w:autoSpaceDE/>
              <w:autoSpaceDN/>
              <w:adjustRightInd/>
              <w:jc w:val="center"/>
              <w:rPr>
                <w:bCs/>
                <w:sz w:val="22"/>
                <w:szCs w:val="22"/>
              </w:rPr>
            </w:pPr>
            <w:ins w:id="2017" w:author="ERCOT" w:date="2021-11-01T10:46:00Z">
              <w:r>
                <w:rPr>
                  <w:rFonts w:ascii="Calibri" w:hAnsi="Calibri" w:cs="Calibri"/>
                  <w:color w:val="000000"/>
                  <w:sz w:val="22"/>
                  <w:szCs w:val="22"/>
                </w:rPr>
                <w:t>19.3</w:t>
              </w:r>
            </w:ins>
            <w:del w:id="2018" w:author="ERCOT" w:date="2021-11-01T09:58:00Z">
              <w:r w:rsidRPr="009A486F" w:rsidDel="000A1AF2">
                <w:rPr>
                  <w:color w:val="000000"/>
                  <w:sz w:val="22"/>
                  <w:szCs w:val="22"/>
                </w:rPr>
                <w:delText>66.4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1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8B16850" w14:textId="564F317D" w:rsidR="00936423" w:rsidRPr="009A486F" w:rsidRDefault="00936423" w:rsidP="00936423">
            <w:pPr>
              <w:widowControl/>
              <w:autoSpaceDE/>
              <w:autoSpaceDN/>
              <w:adjustRightInd/>
              <w:jc w:val="center"/>
              <w:rPr>
                <w:bCs/>
                <w:sz w:val="22"/>
                <w:szCs w:val="22"/>
              </w:rPr>
            </w:pPr>
            <w:ins w:id="2020" w:author="ERCOT" w:date="2021-11-01T10:46:00Z">
              <w:r>
                <w:rPr>
                  <w:rFonts w:ascii="Calibri" w:hAnsi="Calibri" w:cs="Calibri"/>
                  <w:color w:val="000000"/>
                  <w:sz w:val="22"/>
                  <w:szCs w:val="22"/>
                </w:rPr>
                <w:t>17.2</w:t>
              </w:r>
            </w:ins>
            <w:del w:id="2021" w:author="ERCOT" w:date="2021-11-01T09:58:00Z">
              <w:r w:rsidRPr="009A486F" w:rsidDel="000A1AF2">
                <w:rPr>
                  <w:color w:val="000000"/>
                  <w:sz w:val="22"/>
                  <w:szCs w:val="22"/>
                </w:rPr>
                <w:delText>57.1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2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FB9F20" w14:textId="372A670C" w:rsidR="00936423" w:rsidRPr="009A486F" w:rsidRDefault="00936423" w:rsidP="00936423">
            <w:pPr>
              <w:widowControl/>
              <w:autoSpaceDE/>
              <w:autoSpaceDN/>
              <w:adjustRightInd/>
              <w:jc w:val="center"/>
              <w:rPr>
                <w:bCs/>
                <w:sz w:val="22"/>
                <w:szCs w:val="22"/>
              </w:rPr>
            </w:pPr>
            <w:ins w:id="2023" w:author="ERCOT" w:date="2021-11-01T10:46:00Z">
              <w:r>
                <w:rPr>
                  <w:rFonts w:ascii="Calibri" w:hAnsi="Calibri" w:cs="Calibri"/>
                  <w:color w:val="000000"/>
                  <w:sz w:val="22"/>
                  <w:szCs w:val="22"/>
                </w:rPr>
                <w:t>4.7</w:t>
              </w:r>
            </w:ins>
            <w:del w:id="2024" w:author="ERCOT" w:date="2021-11-01T09:58:00Z">
              <w:r w:rsidRPr="009A486F" w:rsidDel="000A1AF2">
                <w:rPr>
                  <w:color w:val="000000"/>
                  <w:sz w:val="22"/>
                  <w:szCs w:val="22"/>
                </w:rPr>
                <w:delText>29.4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2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147534" w14:textId="70BFFAA4" w:rsidR="00936423" w:rsidRPr="009A486F" w:rsidRDefault="00936423" w:rsidP="00936423">
            <w:pPr>
              <w:widowControl/>
              <w:autoSpaceDE/>
              <w:autoSpaceDN/>
              <w:adjustRightInd/>
              <w:jc w:val="center"/>
              <w:rPr>
                <w:bCs/>
                <w:sz w:val="22"/>
                <w:szCs w:val="22"/>
              </w:rPr>
            </w:pPr>
            <w:ins w:id="2026" w:author="ERCOT" w:date="2021-11-01T10:46:00Z">
              <w:r>
                <w:rPr>
                  <w:rFonts w:ascii="Calibri" w:hAnsi="Calibri" w:cs="Calibri"/>
                  <w:color w:val="000000"/>
                  <w:sz w:val="22"/>
                  <w:szCs w:val="22"/>
                </w:rPr>
                <w:t>0</w:t>
              </w:r>
            </w:ins>
            <w:del w:id="2027" w:author="ERCOT" w:date="2021-11-01T09:58:00Z">
              <w:r w:rsidRPr="009A486F" w:rsidDel="000A1AF2">
                <w:rPr>
                  <w:color w:val="000000"/>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2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3E118EB" w14:textId="0FFF6A21" w:rsidR="00936423" w:rsidRPr="009A486F" w:rsidRDefault="00936423" w:rsidP="00936423">
            <w:pPr>
              <w:widowControl/>
              <w:autoSpaceDE/>
              <w:autoSpaceDN/>
              <w:adjustRightInd/>
              <w:jc w:val="center"/>
              <w:rPr>
                <w:bCs/>
                <w:sz w:val="22"/>
                <w:szCs w:val="22"/>
              </w:rPr>
            </w:pPr>
            <w:ins w:id="2029" w:author="ERCOT" w:date="2021-11-01T10:46:00Z">
              <w:r>
                <w:rPr>
                  <w:rFonts w:ascii="Calibri" w:hAnsi="Calibri" w:cs="Calibri"/>
                  <w:color w:val="000000"/>
                  <w:sz w:val="22"/>
                  <w:szCs w:val="22"/>
                </w:rPr>
                <w:t>0</w:t>
              </w:r>
            </w:ins>
            <w:del w:id="203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3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D85BEB7" w14:textId="549733E7" w:rsidR="00936423" w:rsidRPr="009A486F" w:rsidRDefault="00936423" w:rsidP="00936423">
            <w:pPr>
              <w:widowControl/>
              <w:autoSpaceDE/>
              <w:autoSpaceDN/>
              <w:adjustRightInd/>
              <w:jc w:val="center"/>
              <w:rPr>
                <w:bCs/>
                <w:sz w:val="22"/>
                <w:szCs w:val="22"/>
              </w:rPr>
            </w:pPr>
            <w:ins w:id="2032" w:author="ERCOT" w:date="2021-11-01T10:46:00Z">
              <w:r>
                <w:rPr>
                  <w:rFonts w:ascii="Calibri" w:hAnsi="Calibri" w:cs="Calibri"/>
                  <w:color w:val="000000"/>
                  <w:sz w:val="22"/>
                  <w:szCs w:val="22"/>
                </w:rPr>
                <w:t>0</w:t>
              </w:r>
            </w:ins>
            <w:del w:id="203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03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EF28066" w14:textId="47AEFC6F" w:rsidR="00936423" w:rsidRPr="009A486F" w:rsidRDefault="00936423" w:rsidP="00936423">
            <w:pPr>
              <w:widowControl/>
              <w:autoSpaceDE/>
              <w:autoSpaceDN/>
              <w:adjustRightInd/>
              <w:jc w:val="center"/>
              <w:rPr>
                <w:bCs/>
                <w:sz w:val="22"/>
                <w:szCs w:val="22"/>
              </w:rPr>
            </w:pPr>
            <w:ins w:id="2035" w:author="ERCOT" w:date="2021-11-01T10:46:00Z">
              <w:r>
                <w:rPr>
                  <w:rFonts w:ascii="Calibri" w:hAnsi="Calibri" w:cs="Calibri"/>
                  <w:color w:val="000000"/>
                  <w:sz w:val="22"/>
                  <w:szCs w:val="22"/>
                </w:rPr>
                <w:t>0</w:t>
              </w:r>
            </w:ins>
            <w:del w:id="2036" w:author="ERCOT" w:date="2021-11-01T09:58:00Z">
              <w:r w:rsidRPr="009A486F" w:rsidDel="000A1AF2">
                <w:rPr>
                  <w:color w:val="000000"/>
                  <w:sz w:val="22"/>
                  <w:szCs w:val="22"/>
                </w:rPr>
                <w:delText>0.0</w:delText>
              </w:r>
            </w:del>
          </w:p>
        </w:tc>
      </w:tr>
      <w:tr w:rsidR="00936423" w:rsidRPr="00CC576E" w14:paraId="1001610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03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03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039"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Change w:id="204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D959E7" w14:textId="1F170E29" w:rsidR="00936423" w:rsidRPr="009A486F" w:rsidRDefault="00936423" w:rsidP="00936423">
            <w:pPr>
              <w:widowControl/>
              <w:autoSpaceDE/>
              <w:autoSpaceDN/>
              <w:adjustRightInd/>
              <w:jc w:val="center"/>
              <w:rPr>
                <w:bCs/>
                <w:sz w:val="22"/>
                <w:szCs w:val="22"/>
              </w:rPr>
            </w:pPr>
            <w:ins w:id="2041" w:author="ERCOT" w:date="2021-11-01T10:46:00Z">
              <w:r>
                <w:rPr>
                  <w:rFonts w:ascii="Calibri" w:hAnsi="Calibri" w:cs="Calibri"/>
                  <w:color w:val="000000"/>
                  <w:sz w:val="22"/>
                  <w:szCs w:val="22"/>
                </w:rPr>
                <w:t>0</w:t>
              </w:r>
            </w:ins>
            <w:del w:id="204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95AED80" w14:textId="5286FA95" w:rsidR="00936423" w:rsidRPr="009A486F" w:rsidRDefault="00936423" w:rsidP="00936423">
            <w:pPr>
              <w:widowControl/>
              <w:autoSpaceDE/>
              <w:autoSpaceDN/>
              <w:adjustRightInd/>
              <w:jc w:val="center"/>
              <w:rPr>
                <w:bCs/>
                <w:sz w:val="22"/>
                <w:szCs w:val="22"/>
              </w:rPr>
            </w:pPr>
            <w:ins w:id="2044" w:author="ERCOT" w:date="2021-11-01T10:46:00Z">
              <w:r>
                <w:rPr>
                  <w:rFonts w:ascii="Calibri" w:hAnsi="Calibri" w:cs="Calibri"/>
                  <w:color w:val="000000"/>
                  <w:sz w:val="22"/>
                  <w:szCs w:val="22"/>
                </w:rPr>
                <w:t>0</w:t>
              </w:r>
            </w:ins>
            <w:del w:id="204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46"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05627A1" w14:textId="1F480F1B" w:rsidR="00936423" w:rsidRPr="009A486F" w:rsidRDefault="00936423" w:rsidP="00936423">
            <w:pPr>
              <w:widowControl/>
              <w:autoSpaceDE/>
              <w:autoSpaceDN/>
              <w:adjustRightInd/>
              <w:jc w:val="center"/>
              <w:rPr>
                <w:bCs/>
                <w:sz w:val="22"/>
                <w:szCs w:val="22"/>
              </w:rPr>
            </w:pPr>
            <w:ins w:id="2047" w:author="ERCOT" w:date="2021-11-01T10:46:00Z">
              <w:r>
                <w:rPr>
                  <w:rFonts w:ascii="Calibri" w:hAnsi="Calibri" w:cs="Calibri"/>
                  <w:color w:val="000000"/>
                  <w:sz w:val="22"/>
                  <w:szCs w:val="22"/>
                </w:rPr>
                <w:t>0</w:t>
              </w:r>
            </w:ins>
            <w:del w:id="204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3B4D6A" w14:textId="2A7844A5" w:rsidR="00936423" w:rsidRPr="009A486F" w:rsidRDefault="00936423" w:rsidP="00936423">
            <w:pPr>
              <w:widowControl/>
              <w:autoSpaceDE/>
              <w:autoSpaceDN/>
              <w:adjustRightInd/>
              <w:jc w:val="center"/>
              <w:rPr>
                <w:bCs/>
                <w:sz w:val="22"/>
                <w:szCs w:val="22"/>
              </w:rPr>
            </w:pPr>
            <w:ins w:id="2050" w:author="ERCOT" w:date="2021-11-01T10:46:00Z">
              <w:r>
                <w:rPr>
                  <w:rFonts w:ascii="Calibri" w:hAnsi="Calibri" w:cs="Calibri"/>
                  <w:color w:val="000000"/>
                  <w:sz w:val="22"/>
                  <w:szCs w:val="22"/>
                </w:rPr>
                <w:t>0</w:t>
              </w:r>
            </w:ins>
            <w:del w:id="205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52"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215B425" w14:textId="62EE2C81" w:rsidR="00936423" w:rsidRPr="009A486F" w:rsidRDefault="00936423" w:rsidP="00936423">
            <w:pPr>
              <w:widowControl/>
              <w:autoSpaceDE/>
              <w:autoSpaceDN/>
              <w:adjustRightInd/>
              <w:jc w:val="center"/>
              <w:rPr>
                <w:bCs/>
                <w:sz w:val="22"/>
                <w:szCs w:val="22"/>
              </w:rPr>
            </w:pPr>
            <w:ins w:id="2053" w:author="ERCOT" w:date="2021-11-01T10:46:00Z">
              <w:r>
                <w:rPr>
                  <w:rFonts w:ascii="Calibri" w:hAnsi="Calibri" w:cs="Calibri"/>
                  <w:color w:val="000000"/>
                  <w:sz w:val="22"/>
                  <w:szCs w:val="22"/>
                </w:rPr>
                <w:t>0</w:t>
              </w:r>
            </w:ins>
            <w:del w:id="205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5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ACEB12" w14:textId="662E4467" w:rsidR="00936423" w:rsidRPr="009A486F" w:rsidRDefault="00936423" w:rsidP="00936423">
            <w:pPr>
              <w:widowControl/>
              <w:autoSpaceDE/>
              <w:autoSpaceDN/>
              <w:adjustRightInd/>
              <w:jc w:val="center"/>
              <w:rPr>
                <w:bCs/>
                <w:sz w:val="22"/>
                <w:szCs w:val="22"/>
              </w:rPr>
            </w:pPr>
            <w:ins w:id="2056" w:author="ERCOT" w:date="2021-11-01T10:46:00Z">
              <w:r>
                <w:rPr>
                  <w:rFonts w:ascii="Calibri" w:hAnsi="Calibri" w:cs="Calibri"/>
                  <w:color w:val="000000"/>
                  <w:sz w:val="22"/>
                  <w:szCs w:val="22"/>
                </w:rPr>
                <w:t>0</w:t>
              </w:r>
            </w:ins>
            <w:del w:id="20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5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C30682" w14:textId="180300B5" w:rsidR="00936423" w:rsidRPr="009A486F" w:rsidRDefault="00936423" w:rsidP="00936423">
            <w:pPr>
              <w:widowControl/>
              <w:autoSpaceDE/>
              <w:autoSpaceDN/>
              <w:adjustRightInd/>
              <w:jc w:val="center"/>
              <w:rPr>
                <w:bCs/>
                <w:sz w:val="22"/>
                <w:szCs w:val="22"/>
              </w:rPr>
            </w:pPr>
            <w:ins w:id="2059" w:author="ERCOT" w:date="2021-11-01T10:46:00Z">
              <w:r>
                <w:rPr>
                  <w:rFonts w:ascii="Calibri" w:hAnsi="Calibri" w:cs="Calibri"/>
                  <w:color w:val="000000"/>
                  <w:sz w:val="22"/>
                  <w:szCs w:val="22"/>
                </w:rPr>
                <w:t>0</w:t>
              </w:r>
            </w:ins>
            <w:del w:id="2060" w:author="ERCOT" w:date="2021-11-01T09:58:00Z">
              <w:r w:rsidRPr="009A486F" w:rsidDel="000A1AF2">
                <w:rPr>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6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5DD4B2C" w14:textId="463ED8B3" w:rsidR="00936423" w:rsidRPr="009A486F" w:rsidRDefault="00936423" w:rsidP="00936423">
            <w:pPr>
              <w:widowControl/>
              <w:autoSpaceDE/>
              <w:autoSpaceDN/>
              <w:adjustRightInd/>
              <w:jc w:val="center"/>
              <w:rPr>
                <w:bCs/>
                <w:sz w:val="22"/>
                <w:szCs w:val="22"/>
              </w:rPr>
            </w:pPr>
            <w:ins w:id="2062" w:author="ERCOT" w:date="2021-11-01T10:46:00Z">
              <w:r>
                <w:rPr>
                  <w:rFonts w:ascii="Calibri" w:hAnsi="Calibri" w:cs="Calibri"/>
                  <w:color w:val="000000"/>
                  <w:sz w:val="22"/>
                  <w:szCs w:val="22"/>
                </w:rPr>
                <w:t>-0.4</w:t>
              </w:r>
            </w:ins>
            <w:del w:id="2063" w:author="ERCOT" w:date="2021-11-01T09:58:00Z">
              <w:r w:rsidRPr="009A486F" w:rsidDel="000A1AF2">
                <w:rPr>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6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5999553" w14:textId="740C26A9" w:rsidR="00936423" w:rsidRPr="009A486F" w:rsidRDefault="00936423" w:rsidP="00936423">
            <w:pPr>
              <w:widowControl/>
              <w:autoSpaceDE/>
              <w:autoSpaceDN/>
              <w:adjustRightInd/>
              <w:jc w:val="center"/>
              <w:rPr>
                <w:bCs/>
                <w:sz w:val="22"/>
                <w:szCs w:val="22"/>
              </w:rPr>
            </w:pPr>
            <w:ins w:id="2065" w:author="ERCOT" w:date="2021-11-01T10:46:00Z">
              <w:r>
                <w:rPr>
                  <w:rFonts w:ascii="Calibri" w:hAnsi="Calibri" w:cs="Calibri"/>
                  <w:color w:val="000000"/>
                  <w:sz w:val="22"/>
                  <w:szCs w:val="22"/>
                </w:rPr>
                <w:t>2</w:t>
              </w:r>
            </w:ins>
            <w:del w:id="206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6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0026FC9" w14:textId="11342738" w:rsidR="00936423" w:rsidRPr="009A486F" w:rsidRDefault="00936423" w:rsidP="00936423">
            <w:pPr>
              <w:widowControl/>
              <w:autoSpaceDE/>
              <w:autoSpaceDN/>
              <w:adjustRightInd/>
              <w:jc w:val="center"/>
              <w:rPr>
                <w:bCs/>
                <w:sz w:val="22"/>
                <w:szCs w:val="22"/>
              </w:rPr>
            </w:pPr>
            <w:ins w:id="2068" w:author="ERCOT" w:date="2021-11-01T10:46:00Z">
              <w:r>
                <w:rPr>
                  <w:rFonts w:ascii="Calibri" w:hAnsi="Calibri" w:cs="Calibri"/>
                  <w:color w:val="000000"/>
                  <w:sz w:val="22"/>
                  <w:szCs w:val="22"/>
                </w:rPr>
                <w:t>10.2</w:t>
              </w:r>
            </w:ins>
            <w:del w:id="2069" w:author="ERCOT" w:date="2021-11-01T09:58:00Z">
              <w:r w:rsidRPr="009A486F" w:rsidDel="000A1AF2">
                <w:rPr>
                  <w:color w:val="000000"/>
                  <w:sz w:val="22"/>
                  <w:szCs w:val="22"/>
                </w:rPr>
                <w:delText>24.8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8875BAB" w14:textId="18D152B5" w:rsidR="00936423" w:rsidRPr="009A486F" w:rsidRDefault="00936423" w:rsidP="00936423">
            <w:pPr>
              <w:widowControl/>
              <w:autoSpaceDE/>
              <w:autoSpaceDN/>
              <w:adjustRightInd/>
              <w:jc w:val="center"/>
              <w:rPr>
                <w:bCs/>
                <w:sz w:val="22"/>
                <w:szCs w:val="22"/>
              </w:rPr>
            </w:pPr>
            <w:ins w:id="2071" w:author="ERCOT" w:date="2021-11-01T10:46:00Z">
              <w:r>
                <w:rPr>
                  <w:rFonts w:ascii="Calibri" w:hAnsi="Calibri" w:cs="Calibri"/>
                  <w:color w:val="000000"/>
                  <w:sz w:val="22"/>
                  <w:szCs w:val="22"/>
                </w:rPr>
                <w:t>8.6</w:t>
              </w:r>
            </w:ins>
            <w:del w:id="2072" w:author="ERCOT" w:date="2021-11-01T09:58:00Z">
              <w:r w:rsidRPr="009A486F" w:rsidDel="000A1AF2">
                <w:rPr>
                  <w:color w:val="000000"/>
                  <w:sz w:val="22"/>
                  <w:szCs w:val="22"/>
                </w:rPr>
                <w:delText>33.1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7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D48D4E" w14:textId="315EA88C" w:rsidR="00936423" w:rsidRPr="009A486F" w:rsidRDefault="00936423" w:rsidP="00936423">
            <w:pPr>
              <w:widowControl/>
              <w:autoSpaceDE/>
              <w:autoSpaceDN/>
              <w:adjustRightInd/>
              <w:jc w:val="center"/>
              <w:rPr>
                <w:bCs/>
                <w:sz w:val="22"/>
                <w:szCs w:val="22"/>
              </w:rPr>
            </w:pPr>
            <w:ins w:id="2074" w:author="ERCOT" w:date="2021-11-01T10:46:00Z">
              <w:r>
                <w:rPr>
                  <w:rFonts w:ascii="Calibri" w:hAnsi="Calibri" w:cs="Calibri"/>
                  <w:color w:val="000000"/>
                  <w:sz w:val="22"/>
                  <w:szCs w:val="22"/>
                </w:rPr>
                <w:t>7.4</w:t>
              </w:r>
            </w:ins>
            <w:del w:id="2075" w:author="ERCOT" w:date="2021-11-01T09:58:00Z">
              <w:r w:rsidRPr="009A486F" w:rsidDel="000A1AF2">
                <w:rPr>
                  <w:color w:val="000000"/>
                  <w:sz w:val="22"/>
                  <w:szCs w:val="22"/>
                </w:rPr>
                <w:delText>36.3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76"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3DCF8B" w14:textId="1774BE94" w:rsidR="00936423" w:rsidRPr="009A486F" w:rsidRDefault="00936423" w:rsidP="00936423">
            <w:pPr>
              <w:widowControl/>
              <w:autoSpaceDE/>
              <w:autoSpaceDN/>
              <w:adjustRightInd/>
              <w:jc w:val="center"/>
              <w:rPr>
                <w:bCs/>
                <w:sz w:val="22"/>
                <w:szCs w:val="22"/>
              </w:rPr>
            </w:pPr>
            <w:ins w:id="2077" w:author="ERCOT" w:date="2021-11-01T10:46:00Z">
              <w:r>
                <w:rPr>
                  <w:rFonts w:ascii="Calibri" w:hAnsi="Calibri" w:cs="Calibri"/>
                  <w:color w:val="000000"/>
                  <w:sz w:val="22"/>
                  <w:szCs w:val="22"/>
                </w:rPr>
                <w:t>11.2</w:t>
              </w:r>
            </w:ins>
            <w:del w:id="2078" w:author="ERCOT" w:date="2021-11-01T09:58:00Z">
              <w:r w:rsidRPr="009A486F" w:rsidDel="000A1AF2">
                <w:rPr>
                  <w:color w:val="000000"/>
                  <w:sz w:val="22"/>
                  <w:szCs w:val="22"/>
                </w:rPr>
                <w:delText>35.6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4FB1AE" w14:textId="74C004AF" w:rsidR="00936423" w:rsidRPr="009A486F" w:rsidRDefault="00936423" w:rsidP="00936423">
            <w:pPr>
              <w:widowControl/>
              <w:autoSpaceDE/>
              <w:autoSpaceDN/>
              <w:adjustRightInd/>
              <w:jc w:val="center"/>
              <w:rPr>
                <w:bCs/>
                <w:sz w:val="22"/>
                <w:szCs w:val="22"/>
              </w:rPr>
            </w:pPr>
            <w:ins w:id="2080" w:author="ERCOT" w:date="2021-11-01T10:46:00Z">
              <w:r>
                <w:rPr>
                  <w:rFonts w:ascii="Calibri" w:hAnsi="Calibri" w:cs="Calibri"/>
                  <w:color w:val="000000"/>
                  <w:sz w:val="22"/>
                  <w:szCs w:val="22"/>
                </w:rPr>
                <w:t>8.1</w:t>
              </w:r>
            </w:ins>
            <w:del w:id="2081" w:author="ERCOT" w:date="2021-11-01T09:58:00Z">
              <w:r w:rsidRPr="009A486F" w:rsidDel="000A1AF2">
                <w:rPr>
                  <w:color w:val="000000"/>
                  <w:sz w:val="22"/>
                  <w:szCs w:val="22"/>
                </w:rPr>
                <w:delText>39.6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2"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660442A" w14:textId="0580B460" w:rsidR="00936423" w:rsidRPr="009A486F" w:rsidRDefault="00936423" w:rsidP="00936423">
            <w:pPr>
              <w:widowControl/>
              <w:autoSpaceDE/>
              <w:autoSpaceDN/>
              <w:adjustRightInd/>
              <w:jc w:val="center"/>
              <w:rPr>
                <w:bCs/>
                <w:sz w:val="22"/>
                <w:szCs w:val="22"/>
              </w:rPr>
            </w:pPr>
            <w:ins w:id="2083" w:author="ERCOT" w:date="2021-11-01T10:46:00Z">
              <w:r>
                <w:rPr>
                  <w:rFonts w:ascii="Calibri" w:hAnsi="Calibri" w:cs="Calibri"/>
                  <w:color w:val="000000"/>
                  <w:sz w:val="22"/>
                  <w:szCs w:val="22"/>
                </w:rPr>
                <w:t>6.7</w:t>
              </w:r>
            </w:ins>
            <w:del w:id="2084" w:author="ERCOT" w:date="2021-11-01T09:58:00Z">
              <w:r w:rsidRPr="009A486F" w:rsidDel="000A1AF2">
                <w:rPr>
                  <w:color w:val="000000"/>
                  <w:sz w:val="22"/>
                  <w:szCs w:val="22"/>
                </w:rPr>
                <w:delText>46.8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623E4EF" w14:textId="359471A9" w:rsidR="00936423" w:rsidRPr="009A486F" w:rsidRDefault="00936423" w:rsidP="00936423">
            <w:pPr>
              <w:widowControl/>
              <w:autoSpaceDE/>
              <w:autoSpaceDN/>
              <w:adjustRightInd/>
              <w:jc w:val="center"/>
              <w:rPr>
                <w:bCs/>
                <w:sz w:val="22"/>
                <w:szCs w:val="22"/>
              </w:rPr>
            </w:pPr>
            <w:ins w:id="2086" w:author="ERCOT" w:date="2021-11-01T10:46:00Z">
              <w:r>
                <w:rPr>
                  <w:rFonts w:ascii="Calibri" w:hAnsi="Calibri" w:cs="Calibri"/>
                  <w:color w:val="000000"/>
                  <w:sz w:val="22"/>
                  <w:szCs w:val="22"/>
                </w:rPr>
                <w:t>9.2</w:t>
              </w:r>
            </w:ins>
            <w:del w:id="2087" w:author="ERCOT" w:date="2021-11-01T09:58:00Z">
              <w:r w:rsidRPr="009A486F" w:rsidDel="000A1AF2">
                <w:rPr>
                  <w:color w:val="000000"/>
                  <w:sz w:val="22"/>
                  <w:szCs w:val="22"/>
                </w:rPr>
                <w:delText>55.9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129151" w14:textId="1AD92F5F" w:rsidR="00936423" w:rsidRPr="009A486F" w:rsidRDefault="00936423" w:rsidP="00936423">
            <w:pPr>
              <w:widowControl/>
              <w:autoSpaceDE/>
              <w:autoSpaceDN/>
              <w:adjustRightInd/>
              <w:jc w:val="center"/>
              <w:rPr>
                <w:bCs/>
                <w:sz w:val="22"/>
                <w:szCs w:val="22"/>
              </w:rPr>
            </w:pPr>
            <w:ins w:id="2089" w:author="ERCOT" w:date="2021-11-01T10:46:00Z">
              <w:r>
                <w:rPr>
                  <w:rFonts w:ascii="Calibri" w:hAnsi="Calibri" w:cs="Calibri"/>
                  <w:color w:val="000000"/>
                  <w:sz w:val="22"/>
                  <w:szCs w:val="22"/>
                </w:rPr>
                <w:t>15.4</w:t>
              </w:r>
            </w:ins>
            <w:del w:id="2090" w:author="ERCOT" w:date="2021-11-01T09:58:00Z">
              <w:r w:rsidRPr="009A486F" w:rsidDel="000A1AF2">
                <w:rPr>
                  <w:color w:val="000000"/>
                  <w:sz w:val="22"/>
                  <w:szCs w:val="22"/>
                </w:rPr>
                <w:delText>62.3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91"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655DD13A" w14:textId="18FB1439" w:rsidR="00936423" w:rsidRPr="009A486F" w:rsidRDefault="00936423" w:rsidP="00936423">
            <w:pPr>
              <w:widowControl/>
              <w:autoSpaceDE/>
              <w:autoSpaceDN/>
              <w:adjustRightInd/>
              <w:jc w:val="center"/>
              <w:rPr>
                <w:bCs/>
                <w:sz w:val="22"/>
                <w:szCs w:val="22"/>
              </w:rPr>
            </w:pPr>
            <w:ins w:id="2092" w:author="ERCOT" w:date="2021-11-01T10:46:00Z">
              <w:r>
                <w:rPr>
                  <w:rFonts w:ascii="Calibri" w:hAnsi="Calibri" w:cs="Calibri"/>
                  <w:color w:val="000000"/>
                  <w:sz w:val="22"/>
                  <w:szCs w:val="22"/>
                </w:rPr>
                <w:t>11.8</w:t>
              </w:r>
            </w:ins>
            <w:del w:id="2093" w:author="ERCOT" w:date="2021-11-01T09:58:00Z">
              <w:r w:rsidRPr="009A486F" w:rsidDel="000A1AF2">
                <w:rPr>
                  <w:color w:val="000000"/>
                  <w:sz w:val="22"/>
                  <w:szCs w:val="22"/>
                </w:rPr>
                <w:delText>66.0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94"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308120" w14:textId="734397D6" w:rsidR="00936423" w:rsidRPr="009A486F" w:rsidRDefault="00936423" w:rsidP="00936423">
            <w:pPr>
              <w:widowControl/>
              <w:autoSpaceDE/>
              <w:autoSpaceDN/>
              <w:adjustRightInd/>
              <w:jc w:val="center"/>
              <w:rPr>
                <w:bCs/>
                <w:sz w:val="22"/>
                <w:szCs w:val="22"/>
              </w:rPr>
            </w:pPr>
            <w:ins w:id="2095" w:author="ERCOT" w:date="2021-11-01T10:46:00Z">
              <w:r>
                <w:rPr>
                  <w:rFonts w:ascii="Calibri" w:hAnsi="Calibri" w:cs="Calibri"/>
                  <w:color w:val="000000"/>
                  <w:sz w:val="22"/>
                  <w:szCs w:val="22"/>
                </w:rPr>
                <w:t>17.5</w:t>
              </w:r>
            </w:ins>
            <w:del w:id="2096" w:author="ERCOT" w:date="2021-11-01T09:58:00Z">
              <w:r w:rsidRPr="009A486F" w:rsidDel="000A1AF2">
                <w:rPr>
                  <w:color w:val="000000"/>
                  <w:sz w:val="22"/>
                  <w:szCs w:val="22"/>
                </w:rPr>
                <w:delText>63.4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9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D68768" w14:textId="0324D160" w:rsidR="00936423" w:rsidRPr="009A486F" w:rsidRDefault="00936423" w:rsidP="00936423">
            <w:pPr>
              <w:widowControl/>
              <w:autoSpaceDE/>
              <w:autoSpaceDN/>
              <w:adjustRightInd/>
              <w:jc w:val="center"/>
              <w:rPr>
                <w:bCs/>
                <w:sz w:val="22"/>
                <w:szCs w:val="22"/>
              </w:rPr>
            </w:pPr>
            <w:ins w:id="2098" w:author="ERCOT" w:date="2021-11-01T10:46:00Z">
              <w:r>
                <w:rPr>
                  <w:rFonts w:ascii="Calibri" w:hAnsi="Calibri" w:cs="Calibri"/>
                  <w:color w:val="000000"/>
                  <w:sz w:val="22"/>
                  <w:szCs w:val="22"/>
                </w:rPr>
                <w:t>6.9</w:t>
              </w:r>
            </w:ins>
            <w:del w:id="2099" w:author="ERCOT" w:date="2021-11-01T09:58:00Z">
              <w:r w:rsidRPr="009A486F" w:rsidDel="000A1AF2">
                <w:rPr>
                  <w:color w:val="000000"/>
                  <w:sz w:val="22"/>
                  <w:szCs w:val="22"/>
                </w:rPr>
                <w:delText>39.6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15985E" w14:textId="36810141" w:rsidR="00936423" w:rsidRPr="009A486F" w:rsidRDefault="00936423" w:rsidP="00936423">
            <w:pPr>
              <w:widowControl/>
              <w:autoSpaceDE/>
              <w:autoSpaceDN/>
              <w:adjustRightInd/>
              <w:jc w:val="center"/>
              <w:rPr>
                <w:bCs/>
                <w:sz w:val="22"/>
                <w:szCs w:val="22"/>
              </w:rPr>
            </w:pPr>
            <w:ins w:id="2101" w:author="ERCOT" w:date="2021-11-01T10:46:00Z">
              <w:r>
                <w:rPr>
                  <w:rFonts w:ascii="Calibri" w:hAnsi="Calibri" w:cs="Calibri"/>
                  <w:color w:val="000000"/>
                  <w:sz w:val="22"/>
                  <w:szCs w:val="22"/>
                </w:rPr>
                <w:t>0.4</w:t>
              </w:r>
            </w:ins>
            <w:del w:id="2102" w:author="ERCOT" w:date="2021-11-01T09:58:00Z">
              <w:r w:rsidRPr="009A486F" w:rsidDel="000A1AF2">
                <w:rPr>
                  <w:color w:val="000000"/>
                  <w:sz w:val="22"/>
                  <w:szCs w:val="22"/>
                </w:rPr>
                <w:delText>9.0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3"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2832417" w14:textId="0E19E8FE" w:rsidR="00936423" w:rsidRPr="009A486F" w:rsidRDefault="00936423" w:rsidP="00936423">
            <w:pPr>
              <w:widowControl/>
              <w:autoSpaceDE/>
              <w:autoSpaceDN/>
              <w:adjustRightInd/>
              <w:jc w:val="center"/>
              <w:rPr>
                <w:bCs/>
                <w:sz w:val="22"/>
                <w:szCs w:val="22"/>
              </w:rPr>
            </w:pPr>
            <w:ins w:id="2104" w:author="ERCOT" w:date="2021-11-01T10:46:00Z">
              <w:r>
                <w:rPr>
                  <w:rFonts w:ascii="Calibri" w:hAnsi="Calibri" w:cs="Calibri"/>
                  <w:color w:val="000000"/>
                  <w:sz w:val="22"/>
                  <w:szCs w:val="22"/>
                </w:rPr>
                <w:t>0</w:t>
              </w:r>
            </w:ins>
            <w:del w:id="2105" w:author="ERCOT" w:date="2021-11-01T09:58:00Z">
              <w:r w:rsidRPr="009A486F" w:rsidDel="000A1AF2">
                <w:rPr>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0C6D4F" w14:textId="130C229B" w:rsidR="00936423" w:rsidRPr="009A486F" w:rsidRDefault="00936423" w:rsidP="00936423">
            <w:pPr>
              <w:widowControl/>
              <w:autoSpaceDE/>
              <w:autoSpaceDN/>
              <w:adjustRightInd/>
              <w:jc w:val="center"/>
              <w:rPr>
                <w:bCs/>
                <w:sz w:val="22"/>
                <w:szCs w:val="22"/>
              </w:rPr>
            </w:pPr>
            <w:ins w:id="2107" w:author="ERCOT" w:date="2021-11-01T10:46:00Z">
              <w:r>
                <w:rPr>
                  <w:rFonts w:ascii="Calibri" w:hAnsi="Calibri" w:cs="Calibri"/>
                  <w:color w:val="000000"/>
                  <w:sz w:val="22"/>
                  <w:szCs w:val="22"/>
                </w:rPr>
                <w:t>0</w:t>
              </w:r>
            </w:ins>
            <w:del w:id="210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109"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53CA3934" w14:textId="53984EFA" w:rsidR="00936423" w:rsidRPr="009A486F" w:rsidRDefault="00936423" w:rsidP="00936423">
            <w:pPr>
              <w:widowControl/>
              <w:autoSpaceDE/>
              <w:autoSpaceDN/>
              <w:adjustRightInd/>
              <w:jc w:val="center"/>
              <w:rPr>
                <w:bCs/>
                <w:sz w:val="22"/>
                <w:szCs w:val="22"/>
              </w:rPr>
            </w:pPr>
            <w:ins w:id="2110" w:author="ERCOT" w:date="2021-11-01T10:46:00Z">
              <w:r>
                <w:rPr>
                  <w:rFonts w:ascii="Calibri" w:hAnsi="Calibri" w:cs="Calibri"/>
                  <w:color w:val="000000"/>
                  <w:sz w:val="22"/>
                  <w:szCs w:val="22"/>
                </w:rPr>
                <w:t>0</w:t>
              </w:r>
            </w:ins>
            <w:del w:id="2111" w:author="ERCOT" w:date="2021-11-01T09:58:00Z">
              <w:r w:rsidRPr="009A486F" w:rsidDel="000A1AF2">
                <w:rPr>
                  <w:color w:val="000000"/>
                  <w:sz w:val="22"/>
                  <w:szCs w:val="22"/>
                </w:rPr>
                <w:delText>0.0</w:delText>
              </w:r>
            </w:del>
          </w:p>
        </w:tc>
      </w:tr>
      <w:tr w:rsidR="00936423" w:rsidRPr="00CC576E" w14:paraId="5404B504"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11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11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11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Change w:id="211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562F18" w14:textId="151AAF47" w:rsidR="00936423" w:rsidRPr="009A486F" w:rsidRDefault="00936423" w:rsidP="00936423">
            <w:pPr>
              <w:widowControl/>
              <w:autoSpaceDE/>
              <w:autoSpaceDN/>
              <w:adjustRightInd/>
              <w:jc w:val="center"/>
              <w:rPr>
                <w:bCs/>
                <w:sz w:val="22"/>
                <w:szCs w:val="22"/>
              </w:rPr>
            </w:pPr>
            <w:ins w:id="2116" w:author="ERCOT" w:date="2021-11-01T10:46:00Z">
              <w:r>
                <w:rPr>
                  <w:rFonts w:ascii="Calibri" w:hAnsi="Calibri" w:cs="Calibri"/>
                  <w:color w:val="000000"/>
                  <w:sz w:val="22"/>
                  <w:szCs w:val="22"/>
                </w:rPr>
                <w:t>0</w:t>
              </w:r>
            </w:ins>
            <w:del w:id="211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1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5977EC" w14:textId="3BC30432" w:rsidR="00936423" w:rsidRPr="009A486F" w:rsidRDefault="00936423" w:rsidP="00936423">
            <w:pPr>
              <w:widowControl/>
              <w:autoSpaceDE/>
              <w:autoSpaceDN/>
              <w:adjustRightInd/>
              <w:jc w:val="center"/>
              <w:rPr>
                <w:bCs/>
                <w:sz w:val="22"/>
                <w:szCs w:val="22"/>
              </w:rPr>
            </w:pPr>
            <w:ins w:id="2119" w:author="ERCOT" w:date="2021-11-01T10:46:00Z">
              <w:r>
                <w:rPr>
                  <w:rFonts w:ascii="Calibri" w:hAnsi="Calibri" w:cs="Calibri"/>
                  <w:color w:val="000000"/>
                  <w:sz w:val="22"/>
                  <w:szCs w:val="22"/>
                </w:rPr>
                <w:t>0</w:t>
              </w:r>
            </w:ins>
            <w:del w:id="212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2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C5A6828" w14:textId="4384BDFE" w:rsidR="00936423" w:rsidRPr="009A486F" w:rsidRDefault="00936423" w:rsidP="00936423">
            <w:pPr>
              <w:widowControl/>
              <w:autoSpaceDE/>
              <w:autoSpaceDN/>
              <w:adjustRightInd/>
              <w:jc w:val="center"/>
              <w:rPr>
                <w:bCs/>
                <w:sz w:val="22"/>
                <w:szCs w:val="22"/>
              </w:rPr>
            </w:pPr>
            <w:ins w:id="2122" w:author="ERCOT" w:date="2021-11-01T10:46:00Z">
              <w:r>
                <w:rPr>
                  <w:rFonts w:ascii="Calibri" w:hAnsi="Calibri" w:cs="Calibri"/>
                  <w:color w:val="000000"/>
                  <w:sz w:val="22"/>
                  <w:szCs w:val="22"/>
                </w:rPr>
                <w:t>0</w:t>
              </w:r>
            </w:ins>
            <w:del w:id="212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2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35AB50E" w14:textId="56798C38" w:rsidR="00936423" w:rsidRPr="009A486F" w:rsidRDefault="00936423" w:rsidP="00936423">
            <w:pPr>
              <w:widowControl/>
              <w:autoSpaceDE/>
              <w:autoSpaceDN/>
              <w:adjustRightInd/>
              <w:jc w:val="center"/>
              <w:rPr>
                <w:bCs/>
                <w:sz w:val="22"/>
                <w:szCs w:val="22"/>
              </w:rPr>
            </w:pPr>
            <w:ins w:id="2125" w:author="ERCOT" w:date="2021-11-01T10:46:00Z">
              <w:r>
                <w:rPr>
                  <w:rFonts w:ascii="Calibri" w:hAnsi="Calibri" w:cs="Calibri"/>
                  <w:color w:val="000000"/>
                  <w:sz w:val="22"/>
                  <w:szCs w:val="22"/>
                </w:rPr>
                <w:t>0</w:t>
              </w:r>
            </w:ins>
            <w:del w:id="212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2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19E08A7E" w14:textId="10051D1C" w:rsidR="00936423" w:rsidRPr="009A486F" w:rsidRDefault="00936423" w:rsidP="00936423">
            <w:pPr>
              <w:widowControl/>
              <w:autoSpaceDE/>
              <w:autoSpaceDN/>
              <w:adjustRightInd/>
              <w:jc w:val="center"/>
              <w:rPr>
                <w:bCs/>
                <w:sz w:val="22"/>
                <w:szCs w:val="22"/>
              </w:rPr>
            </w:pPr>
            <w:ins w:id="2128" w:author="ERCOT" w:date="2021-11-01T10:46:00Z">
              <w:r>
                <w:rPr>
                  <w:rFonts w:ascii="Calibri" w:hAnsi="Calibri" w:cs="Calibri"/>
                  <w:color w:val="000000"/>
                  <w:sz w:val="22"/>
                  <w:szCs w:val="22"/>
                </w:rPr>
                <w:t>0</w:t>
              </w:r>
            </w:ins>
            <w:del w:id="212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62DC449" w14:textId="2F3A69B4" w:rsidR="00936423" w:rsidRPr="009A486F" w:rsidRDefault="00936423" w:rsidP="00936423">
            <w:pPr>
              <w:widowControl/>
              <w:autoSpaceDE/>
              <w:autoSpaceDN/>
              <w:adjustRightInd/>
              <w:jc w:val="center"/>
              <w:rPr>
                <w:bCs/>
                <w:sz w:val="22"/>
                <w:szCs w:val="22"/>
              </w:rPr>
            </w:pPr>
            <w:ins w:id="2131" w:author="ERCOT" w:date="2021-11-01T10:46:00Z">
              <w:r>
                <w:rPr>
                  <w:rFonts w:ascii="Calibri" w:hAnsi="Calibri" w:cs="Calibri"/>
                  <w:color w:val="000000"/>
                  <w:sz w:val="22"/>
                  <w:szCs w:val="22"/>
                </w:rPr>
                <w:t>0</w:t>
              </w:r>
            </w:ins>
            <w:del w:id="213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D00D6C" w14:textId="6EF5F082" w:rsidR="00936423" w:rsidRPr="009A486F" w:rsidRDefault="00936423" w:rsidP="00936423">
            <w:pPr>
              <w:widowControl/>
              <w:autoSpaceDE/>
              <w:autoSpaceDN/>
              <w:adjustRightInd/>
              <w:jc w:val="center"/>
              <w:rPr>
                <w:bCs/>
                <w:sz w:val="22"/>
                <w:szCs w:val="22"/>
              </w:rPr>
            </w:pPr>
            <w:ins w:id="2134" w:author="ERCOT" w:date="2021-11-01T10:46:00Z">
              <w:r>
                <w:rPr>
                  <w:rFonts w:ascii="Calibri" w:hAnsi="Calibri" w:cs="Calibri"/>
                  <w:color w:val="000000"/>
                  <w:sz w:val="22"/>
                  <w:szCs w:val="22"/>
                </w:rPr>
                <w:t>0</w:t>
              </w:r>
            </w:ins>
            <w:del w:id="2135" w:author="ERCOT" w:date="2021-11-01T09:58:00Z">
              <w:r w:rsidRPr="009A486F" w:rsidDel="000A1AF2">
                <w:rPr>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C9FA71A" w14:textId="6C18AE6C" w:rsidR="00936423" w:rsidRPr="009A486F" w:rsidRDefault="00936423" w:rsidP="00936423">
            <w:pPr>
              <w:widowControl/>
              <w:autoSpaceDE/>
              <w:autoSpaceDN/>
              <w:adjustRightInd/>
              <w:jc w:val="center"/>
              <w:rPr>
                <w:bCs/>
                <w:sz w:val="22"/>
                <w:szCs w:val="22"/>
              </w:rPr>
            </w:pPr>
            <w:ins w:id="2137" w:author="ERCOT" w:date="2021-11-01T10:46:00Z">
              <w:r>
                <w:rPr>
                  <w:rFonts w:ascii="Calibri" w:hAnsi="Calibri" w:cs="Calibri"/>
                  <w:color w:val="000000"/>
                  <w:sz w:val="22"/>
                  <w:szCs w:val="22"/>
                </w:rPr>
                <w:t>-2.2</w:t>
              </w:r>
            </w:ins>
            <w:del w:id="2138" w:author="ERCOT" w:date="2021-11-01T09:58:00Z">
              <w:r w:rsidRPr="009A486F" w:rsidDel="000A1AF2">
                <w:rPr>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DA5323" w14:textId="09E8678A" w:rsidR="00936423" w:rsidRPr="009A486F" w:rsidRDefault="00936423" w:rsidP="00936423">
            <w:pPr>
              <w:widowControl/>
              <w:autoSpaceDE/>
              <w:autoSpaceDN/>
              <w:adjustRightInd/>
              <w:jc w:val="center"/>
              <w:rPr>
                <w:bCs/>
                <w:sz w:val="22"/>
                <w:szCs w:val="22"/>
              </w:rPr>
            </w:pPr>
            <w:ins w:id="2140" w:author="ERCOT" w:date="2021-11-01T10:46:00Z">
              <w:r>
                <w:rPr>
                  <w:rFonts w:ascii="Calibri" w:hAnsi="Calibri" w:cs="Calibri"/>
                  <w:color w:val="000000"/>
                  <w:sz w:val="22"/>
                  <w:szCs w:val="22"/>
                </w:rPr>
                <w:t>1.5</w:t>
              </w:r>
            </w:ins>
            <w:del w:id="2141" w:author="ERCOT" w:date="2021-11-01T09:58:00Z">
              <w:r w:rsidRPr="009A486F" w:rsidDel="000A1AF2">
                <w:rPr>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B40C27" w14:textId="33D8C7D0" w:rsidR="00936423" w:rsidRPr="009A486F" w:rsidRDefault="00936423" w:rsidP="00936423">
            <w:pPr>
              <w:widowControl/>
              <w:autoSpaceDE/>
              <w:autoSpaceDN/>
              <w:adjustRightInd/>
              <w:jc w:val="center"/>
              <w:rPr>
                <w:bCs/>
                <w:sz w:val="22"/>
                <w:szCs w:val="22"/>
              </w:rPr>
            </w:pPr>
            <w:ins w:id="2143" w:author="ERCOT" w:date="2021-11-01T10:46:00Z">
              <w:r>
                <w:rPr>
                  <w:rFonts w:ascii="Calibri" w:hAnsi="Calibri" w:cs="Calibri"/>
                  <w:color w:val="000000"/>
                  <w:sz w:val="22"/>
                  <w:szCs w:val="22"/>
                </w:rPr>
                <w:t>7.7</w:t>
              </w:r>
            </w:ins>
            <w:del w:id="2144" w:author="ERCOT" w:date="2021-11-01T09:58:00Z">
              <w:r w:rsidRPr="009A486F" w:rsidDel="000A1AF2">
                <w:rPr>
                  <w:color w:val="000000"/>
                  <w:sz w:val="22"/>
                  <w:szCs w:val="22"/>
                </w:rPr>
                <w:delText>23.3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4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B4314FA" w14:textId="1E76569F" w:rsidR="00936423" w:rsidRPr="009A486F" w:rsidRDefault="00936423" w:rsidP="00936423">
            <w:pPr>
              <w:widowControl/>
              <w:autoSpaceDE/>
              <w:autoSpaceDN/>
              <w:adjustRightInd/>
              <w:jc w:val="center"/>
              <w:rPr>
                <w:bCs/>
                <w:sz w:val="22"/>
                <w:szCs w:val="22"/>
              </w:rPr>
            </w:pPr>
            <w:ins w:id="2146" w:author="ERCOT" w:date="2021-11-01T10:46:00Z">
              <w:r>
                <w:rPr>
                  <w:rFonts w:ascii="Calibri" w:hAnsi="Calibri" w:cs="Calibri"/>
                  <w:color w:val="000000"/>
                  <w:sz w:val="22"/>
                  <w:szCs w:val="22"/>
                </w:rPr>
                <w:t>10.2</w:t>
              </w:r>
            </w:ins>
            <w:del w:id="2147" w:author="ERCOT" w:date="2021-11-01T09:58:00Z">
              <w:r w:rsidRPr="009A486F" w:rsidDel="000A1AF2">
                <w:rPr>
                  <w:color w:val="000000"/>
                  <w:sz w:val="22"/>
                  <w:szCs w:val="22"/>
                </w:rPr>
                <w:delText>31.5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4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7888860" w14:textId="3CE5E65B" w:rsidR="00936423" w:rsidRPr="009A486F" w:rsidRDefault="00936423" w:rsidP="00936423">
            <w:pPr>
              <w:widowControl/>
              <w:autoSpaceDE/>
              <w:autoSpaceDN/>
              <w:adjustRightInd/>
              <w:jc w:val="center"/>
              <w:rPr>
                <w:bCs/>
                <w:sz w:val="22"/>
                <w:szCs w:val="22"/>
              </w:rPr>
            </w:pPr>
            <w:ins w:id="2149" w:author="ERCOT" w:date="2021-11-01T10:46:00Z">
              <w:r>
                <w:rPr>
                  <w:rFonts w:ascii="Calibri" w:hAnsi="Calibri" w:cs="Calibri"/>
                  <w:color w:val="000000"/>
                  <w:sz w:val="22"/>
                  <w:szCs w:val="22"/>
                </w:rPr>
                <w:t>5.3</w:t>
              </w:r>
            </w:ins>
            <w:del w:id="2150" w:author="ERCOT" w:date="2021-11-01T09:58:00Z">
              <w:r w:rsidRPr="009A486F" w:rsidDel="000A1AF2">
                <w:rPr>
                  <w:color w:val="000000"/>
                  <w:sz w:val="22"/>
                  <w:szCs w:val="22"/>
                </w:rPr>
                <w:delText>37.6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5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BE47E46" w14:textId="5AC30DAB" w:rsidR="00936423" w:rsidRPr="009A486F" w:rsidRDefault="00936423" w:rsidP="00936423">
            <w:pPr>
              <w:widowControl/>
              <w:autoSpaceDE/>
              <w:autoSpaceDN/>
              <w:adjustRightInd/>
              <w:jc w:val="center"/>
              <w:rPr>
                <w:bCs/>
                <w:sz w:val="22"/>
                <w:szCs w:val="22"/>
              </w:rPr>
            </w:pPr>
            <w:ins w:id="2152" w:author="ERCOT" w:date="2021-11-01T10:46:00Z">
              <w:r>
                <w:rPr>
                  <w:rFonts w:ascii="Calibri" w:hAnsi="Calibri" w:cs="Calibri"/>
                  <w:color w:val="000000"/>
                  <w:sz w:val="22"/>
                  <w:szCs w:val="22"/>
                </w:rPr>
                <w:t>5.8</w:t>
              </w:r>
            </w:ins>
            <w:del w:id="2153" w:author="ERCOT" w:date="2021-11-01T09:58:00Z">
              <w:r w:rsidRPr="009A486F" w:rsidDel="000A1AF2">
                <w:rPr>
                  <w:color w:val="000000"/>
                  <w:sz w:val="22"/>
                  <w:szCs w:val="22"/>
                </w:rPr>
                <w:delText>36.9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CD347F" w14:textId="07F04672" w:rsidR="00936423" w:rsidRPr="009A486F" w:rsidRDefault="00936423" w:rsidP="00936423">
            <w:pPr>
              <w:widowControl/>
              <w:autoSpaceDE/>
              <w:autoSpaceDN/>
              <w:adjustRightInd/>
              <w:jc w:val="center"/>
              <w:rPr>
                <w:bCs/>
                <w:sz w:val="22"/>
                <w:szCs w:val="22"/>
              </w:rPr>
            </w:pPr>
            <w:ins w:id="2155" w:author="ERCOT" w:date="2021-11-01T10:46:00Z">
              <w:r>
                <w:rPr>
                  <w:rFonts w:ascii="Calibri" w:hAnsi="Calibri" w:cs="Calibri"/>
                  <w:color w:val="000000"/>
                  <w:sz w:val="22"/>
                  <w:szCs w:val="22"/>
                </w:rPr>
                <w:t>5.5</w:t>
              </w:r>
            </w:ins>
            <w:del w:id="2156" w:author="ERCOT" w:date="2021-11-01T09:58:00Z">
              <w:r w:rsidRPr="009A486F" w:rsidDel="000A1AF2">
                <w:rPr>
                  <w:color w:val="000000"/>
                  <w:sz w:val="22"/>
                  <w:szCs w:val="22"/>
                </w:rPr>
                <w:delText>38.4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5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663C9B9" w14:textId="27CB376B" w:rsidR="00936423" w:rsidRPr="009A486F" w:rsidRDefault="00936423" w:rsidP="00936423">
            <w:pPr>
              <w:widowControl/>
              <w:autoSpaceDE/>
              <w:autoSpaceDN/>
              <w:adjustRightInd/>
              <w:jc w:val="center"/>
              <w:rPr>
                <w:bCs/>
                <w:sz w:val="22"/>
                <w:szCs w:val="22"/>
              </w:rPr>
            </w:pPr>
            <w:ins w:id="2158" w:author="ERCOT" w:date="2021-11-01T10:46:00Z">
              <w:r>
                <w:rPr>
                  <w:rFonts w:ascii="Calibri" w:hAnsi="Calibri" w:cs="Calibri"/>
                  <w:color w:val="000000"/>
                  <w:sz w:val="22"/>
                  <w:szCs w:val="22"/>
                </w:rPr>
                <w:t>11.3</w:t>
              </w:r>
            </w:ins>
            <w:del w:id="2159" w:author="ERCOT" w:date="2021-11-01T09:58:00Z">
              <w:r w:rsidRPr="009A486F" w:rsidDel="000A1AF2">
                <w:rPr>
                  <w:color w:val="000000"/>
                  <w:sz w:val="22"/>
                  <w:szCs w:val="22"/>
                </w:rPr>
                <w:delText>45.1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D3E9306" w14:textId="3A19B998" w:rsidR="00936423" w:rsidRPr="009A486F" w:rsidRDefault="00936423" w:rsidP="00936423">
            <w:pPr>
              <w:widowControl/>
              <w:autoSpaceDE/>
              <w:autoSpaceDN/>
              <w:adjustRightInd/>
              <w:jc w:val="center"/>
              <w:rPr>
                <w:bCs/>
                <w:sz w:val="22"/>
                <w:szCs w:val="22"/>
              </w:rPr>
            </w:pPr>
            <w:ins w:id="2161" w:author="ERCOT" w:date="2021-11-01T10:46:00Z">
              <w:r>
                <w:rPr>
                  <w:rFonts w:ascii="Calibri" w:hAnsi="Calibri" w:cs="Calibri"/>
                  <w:color w:val="000000"/>
                  <w:sz w:val="22"/>
                  <w:szCs w:val="22"/>
                </w:rPr>
                <w:t>8.3</w:t>
              </w:r>
            </w:ins>
            <w:del w:id="2162" w:author="ERCOT" w:date="2021-11-01T09:58:00Z">
              <w:r w:rsidRPr="009A486F" w:rsidDel="000A1AF2">
                <w:rPr>
                  <w:color w:val="000000"/>
                  <w:sz w:val="22"/>
                  <w:szCs w:val="22"/>
                </w:rPr>
                <w:delText>51.1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9B3EB1" w14:textId="07F1DF21" w:rsidR="00936423" w:rsidRPr="009A486F" w:rsidRDefault="00936423" w:rsidP="00936423">
            <w:pPr>
              <w:widowControl/>
              <w:autoSpaceDE/>
              <w:autoSpaceDN/>
              <w:adjustRightInd/>
              <w:jc w:val="center"/>
              <w:rPr>
                <w:bCs/>
                <w:sz w:val="22"/>
                <w:szCs w:val="22"/>
              </w:rPr>
            </w:pPr>
            <w:ins w:id="2164" w:author="ERCOT" w:date="2021-11-01T10:46:00Z">
              <w:r>
                <w:rPr>
                  <w:rFonts w:ascii="Calibri" w:hAnsi="Calibri" w:cs="Calibri"/>
                  <w:color w:val="000000"/>
                  <w:sz w:val="22"/>
                  <w:szCs w:val="22"/>
                </w:rPr>
                <w:t>10.3</w:t>
              </w:r>
            </w:ins>
            <w:del w:id="2165" w:author="ERCOT" w:date="2021-11-01T09:58:00Z">
              <w:r w:rsidRPr="009A486F" w:rsidDel="000A1AF2">
                <w:rPr>
                  <w:color w:val="000000"/>
                  <w:sz w:val="22"/>
                  <w:szCs w:val="22"/>
                </w:rPr>
                <w:delText>54.3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6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02C113A0" w14:textId="65099F78" w:rsidR="00936423" w:rsidRPr="009A486F" w:rsidRDefault="00936423" w:rsidP="00936423">
            <w:pPr>
              <w:widowControl/>
              <w:autoSpaceDE/>
              <w:autoSpaceDN/>
              <w:adjustRightInd/>
              <w:jc w:val="center"/>
              <w:rPr>
                <w:bCs/>
                <w:sz w:val="22"/>
                <w:szCs w:val="22"/>
              </w:rPr>
            </w:pPr>
            <w:ins w:id="2167" w:author="ERCOT" w:date="2021-11-01T10:46:00Z">
              <w:r>
                <w:rPr>
                  <w:rFonts w:ascii="Calibri" w:hAnsi="Calibri" w:cs="Calibri"/>
                  <w:color w:val="000000"/>
                  <w:sz w:val="22"/>
                  <w:szCs w:val="22"/>
                </w:rPr>
                <w:t>10.7</w:t>
              </w:r>
            </w:ins>
            <w:del w:id="2168" w:author="ERCOT" w:date="2021-11-01T09:58:00Z">
              <w:r w:rsidRPr="009A486F" w:rsidDel="000A1AF2">
                <w:rPr>
                  <w:color w:val="000000"/>
                  <w:sz w:val="22"/>
                  <w:szCs w:val="22"/>
                </w:rPr>
                <w:delText>53.9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6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41A9666" w14:textId="3D37BE6C" w:rsidR="00936423" w:rsidRPr="009A486F" w:rsidRDefault="00936423" w:rsidP="00936423">
            <w:pPr>
              <w:widowControl/>
              <w:autoSpaceDE/>
              <w:autoSpaceDN/>
              <w:adjustRightInd/>
              <w:jc w:val="center"/>
              <w:rPr>
                <w:bCs/>
                <w:sz w:val="22"/>
                <w:szCs w:val="22"/>
              </w:rPr>
            </w:pPr>
            <w:ins w:id="2170" w:author="ERCOT" w:date="2021-11-01T10:46:00Z">
              <w:r>
                <w:rPr>
                  <w:rFonts w:ascii="Calibri" w:hAnsi="Calibri" w:cs="Calibri"/>
                  <w:color w:val="000000"/>
                  <w:sz w:val="22"/>
                  <w:szCs w:val="22"/>
                </w:rPr>
                <w:t>7.4</w:t>
              </w:r>
            </w:ins>
            <w:del w:id="2171" w:author="ERCOT" w:date="2021-11-01T09:58:00Z">
              <w:r w:rsidRPr="009A486F" w:rsidDel="000A1AF2">
                <w:rPr>
                  <w:color w:val="000000"/>
                  <w:sz w:val="22"/>
                  <w:szCs w:val="22"/>
                </w:rPr>
                <w:delText>53.5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7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08A684" w14:textId="1E910A6E" w:rsidR="00936423" w:rsidRPr="009A486F" w:rsidRDefault="00936423" w:rsidP="00936423">
            <w:pPr>
              <w:widowControl/>
              <w:autoSpaceDE/>
              <w:autoSpaceDN/>
              <w:adjustRightInd/>
              <w:jc w:val="center"/>
              <w:rPr>
                <w:bCs/>
                <w:sz w:val="22"/>
                <w:szCs w:val="22"/>
              </w:rPr>
            </w:pPr>
            <w:ins w:id="2173" w:author="ERCOT" w:date="2021-11-01T10:46:00Z">
              <w:r>
                <w:rPr>
                  <w:rFonts w:ascii="Calibri" w:hAnsi="Calibri" w:cs="Calibri"/>
                  <w:color w:val="000000"/>
                  <w:sz w:val="22"/>
                  <w:szCs w:val="22"/>
                </w:rPr>
                <w:t>5.5</w:t>
              </w:r>
            </w:ins>
            <w:del w:id="2174" w:author="ERCOT" w:date="2021-11-01T09:58:00Z">
              <w:r w:rsidRPr="009A486F" w:rsidDel="000A1AF2">
                <w:rPr>
                  <w:color w:val="000000"/>
                  <w:sz w:val="22"/>
                  <w:szCs w:val="22"/>
                </w:rPr>
                <w:delText>40.0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7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5E8F02B" w14:textId="3D49E598" w:rsidR="00936423" w:rsidRPr="009A486F" w:rsidRDefault="00936423" w:rsidP="00936423">
            <w:pPr>
              <w:widowControl/>
              <w:autoSpaceDE/>
              <w:autoSpaceDN/>
              <w:adjustRightInd/>
              <w:jc w:val="center"/>
              <w:rPr>
                <w:bCs/>
                <w:sz w:val="22"/>
                <w:szCs w:val="22"/>
              </w:rPr>
            </w:pPr>
            <w:ins w:id="2176" w:author="ERCOT" w:date="2021-11-01T10:46:00Z">
              <w:r>
                <w:rPr>
                  <w:rFonts w:ascii="Calibri" w:hAnsi="Calibri" w:cs="Calibri"/>
                  <w:color w:val="000000"/>
                  <w:sz w:val="22"/>
                  <w:szCs w:val="22"/>
                </w:rPr>
                <w:t>1.9</w:t>
              </w:r>
            </w:ins>
            <w:del w:id="2177" w:author="ERCOT" w:date="2021-11-01T09:58:00Z">
              <w:r w:rsidRPr="009A486F" w:rsidDel="000A1AF2">
                <w:rPr>
                  <w:color w:val="000000"/>
                  <w:sz w:val="22"/>
                  <w:szCs w:val="22"/>
                </w:rPr>
                <w:delText>15.1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7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4526FC5" w14:textId="56F9C492" w:rsidR="00936423" w:rsidRPr="009A486F" w:rsidRDefault="00936423" w:rsidP="00936423">
            <w:pPr>
              <w:widowControl/>
              <w:autoSpaceDE/>
              <w:autoSpaceDN/>
              <w:adjustRightInd/>
              <w:jc w:val="center"/>
              <w:rPr>
                <w:bCs/>
                <w:sz w:val="22"/>
                <w:szCs w:val="22"/>
              </w:rPr>
            </w:pPr>
            <w:ins w:id="2179" w:author="ERCOT" w:date="2021-11-01T10:46:00Z">
              <w:r>
                <w:rPr>
                  <w:rFonts w:ascii="Calibri" w:hAnsi="Calibri" w:cs="Calibri"/>
                  <w:color w:val="000000"/>
                  <w:sz w:val="22"/>
                  <w:szCs w:val="22"/>
                </w:rPr>
                <w:t>0</w:t>
              </w:r>
            </w:ins>
            <w:del w:id="2180" w:author="ERCOT" w:date="2021-11-01T09:58:00Z">
              <w:r w:rsidRPr="009A486F" w:rsidDel="000A1AF2">
                <w:rPr>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8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96C3B7" w14:textId="46F6F266" w:rsidR="00936423" w:rsidRPr="009A486F" w:rsidRDefault="00936423" w:rsidP="00936423">
            <w:pPr>
              <w:widowControl/>
              <w:autoSpaceDE/>
              <w:autoSpaceDN/>
              <w:adjustRightInd/>
              <w:jc w:val="center"/>
              <w:rPr>
                <w:bCs/>
                <w:sz w:val="22"/>
                <w:szCs w:val="22"/>
              </w:rPr>
            </w:pPr>
            <w:ins w:id="2182" w:author="ERCOT" w:date="2021-11-01T10:46:00Z">
              <w:r>
                <w:rPr>
                  <w:rFonts w:ascii="Calibri" w:hAnsi="Calibri" w:cs="Calibri"/>
                  <w:color w:val="000000"/>
                  <w:sz w:val="22"/>
                  <w:szCs w:val="22"/>
                </w:rPr>
                <w:t>0</w:t>
              </w:r>
            </w:ins>
            <w:del w:id="218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18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47DF13BB" w14:textId="0ABE1956" w:rsidR="00936423" w:rsidRPr="009A486F" w:rsidRDefault="00936423" w:rsidP="00936423">
            <w:pPr>
              <w:widowControl/>
              <w:autoSpaceDE/>
              <w:autoSpaceDN/>
              <w:adjustRightInd/>
              <w:jc w:val="center"/>
              <w:rPr>
                <w:bCs/>
                <w:sz w:val="22"/>
                <w:szCs w:val="22"/>
              </w:rPr>
            </w:pPr>
            <w:ins w:id="2185" w:author="ERCOT" w:date="2021-11-01T10:46:00Z">
              <w:r>
                <w:rPr>
                  <w:rFonts w:ascii="Calibri" w:hAnsi="Calibri" w:cs="Calibri"/>
                  <w:color w:val="000000"/>
                  <w:sz w:val="22"/>
                  <w:szCs w:val="22"/>
                </w:rPr>
                <w:t>0</w:t>
              </w:r>
            </w:ins>
            <w:del w:id="2186" w:author="ERCOT" w:date="2021-11-01T09:58:00Z">
              <w:r w:rsidRPr="009A486F" w:rsidDel="000A1AF2">
                <w:rPr>
                  <w:color w:val="000000"/>
                  <w:sz w:val="22"/>
                  <w:szCs w:val="22"/>
                </w:rPr>
                <w:delText>0.0</w:delText>
              </w:r>
            </w:del>
          </w:p>
        </w:tc>
      </w:tr>
      <w:tr w:rsidR="00936423" w:rsidRPr="00CC576E" w14:paraId="41DB8A3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18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18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189"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Change w:id="219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DEC43F" w14:textId="39DEA965" w:rsidR="00936423" w:rsidRPr="009A486F" w:rsidRDefault="00936423" w:rsidP="00936423">
            <w:pPr>
              <w:widowControl/>
              <w:autoSpaceDE/>
              <w:autoSpaceDN/>
              <w:adjustRightInd/>
              <w:jc w:val="center"/>
              <w:rPr>
                <w:bCs/>
                <w:sz w:val="22"/>
                <w:szCs w:val="22"/>
              </w:rPr>
            </w:pPr>
            <w:ins w:id="2191" w:author="ERCOT" w:date="2021-11-01T10:46:00Z">
              <w:r>
                <w:rPr>
                  <w:rFonts w:ascii="Calibri" w:hAnsi="Calibri" w:cs="Calibri"/>
                  <w:color w:val="000000"/>
                  <w:sz w:val="22"/>
                  <w:szCs w:val="22"/>
                </w:rPr>
                <w:t>0</w:t>
              </w:r>
            </w:ins>
            <w:del w:id="219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9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1B8D69" w14:textId="2E156787" w:rsidR="00936423" w:rsidRPr="009A486F" w:rsidRDefault="00936423" w:rsidP="00936423">
            <w:pPr>
              <w:widowControl/>
              <w:autoSpaceDE/>
              <w:autoSpaceDN/>
              <w:adjustRightInd/>
              <w:jc w:val="center"/>
              <w:rPr>
                <w:bCs/>
                <w:sz w:val="22"/>
                <w:szCs w:val="22"/>
              </w:rPr>
            </w:pPr>
            <w:ins w:id="2194" w:author="ERCOT" w:date="2021-11-01T10:46:00Z">
              <w:r>
                <w:rPr>
                  <w:rFonts w:ascii="Calibri" w:hAnsi="Calibri" w:cs="Calibri"/>
                  <w:color w:val="000000"/>
                  <w:sz w:val="22"/>
                  <w:szCs w:val="22"/>
                </w:rPr>
                <w:t>0</w:t>
              </w:r>
            </w:ins>
            <w:del w:id="219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96"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D0CDDE5" w14:textId="063165BC" w:rsidR="00936423" w:rsidRPr="009A486F" w:rsidRDefault="00936423" w:rsidP="00936423">
            <w:pPr>
              <w:widowControl/>
              <w:autoSpaceDE/>
              <w:autoSpaceDN/>
              <w:adjustRightInd/>
              <w:jc w:val="center"/>
              <w:rPr>
                <w:bCs/>
                <w:sz w:val="22"/>
                <w:szCs w:val="22"/>
              </w:rPr>
            </w:pPr>
            <w:ins w:id="2197" w:author="ERCOT" w:date="2021-11-01T10:46:00Z">
              <w:r>
                <w:rPr>
                  <w:rFonts w:ascii="Calibri" w:hAnsi="Calibri" w:cs="Calibri"/>
                  <w:color w:val="000000"/>
                  <w:sz w:val="22"/>
                  <w:szCs w:val="22"/>
                </w:rPr>
                <w:t>0</w:t>
              </w:r>
            </w:ins>
            <w:del w:id="219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A9717D" w14:textId="30189FE9" w:rsidR="00936423" w:rsidRPr="009A486F" w:rsidRDefault="00936423" w:rsidP="00936423">
            <w:pPr>
              <w:widowControl/>
              <w:autoSpaceDE/>
              <w:autoSpaceDN/>
              <w:adjustRightInd/>
              <w:jc w:val="center"/>
              <w:rPr>
                <w:bCs/>
                <w:sz w:val="22"/>
                <w:szCs w:val="22"/>
              </w:rPr>
            </w:pPr>
            <w:ins w:id="2200" w:author="ERCOT" w:date="2021-11-01T10:46:00Z">
              <w:r>
                <w:rPr>
                  <w:rFonts w:ascii="Calibri" w:hAnsi="Calibri" w:cs="Calibri"/>
                  <w:color w:val="000000"/>
                  <w:sz w:val="22"/>
                  <w:szCs w:val="22"/>
                </w:rPr>
                <w:t>0</w:t>
              </w:r>
            </w:ins>
            <w:del w:id="220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02"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5C736CF9" w14:textId="3BBB737A" w:rsidR="00936423" w:rsidRPr="009A486F" w:rsidRDefault="00936423" w:rsidP="00936423">
            <w:pPr>
              <w:widowControl/>
              <w:autoSpaceDE/>
              <w:autoSpaceDN/>
              <w:adjustRightInd/>
              <w:jc w:val="center"/>
              <w:rPr>
                <w:bCs/>
                <w:sz w:val="22"/>
                <w:szCs w:val="22"/>
              </w:rPr>
            </w:pPr>
            <w:ins w:id="2203" w:author="ERCOT" w:date="2021-11-01T10:46:00Z">
              <w:r>
                <w:rPr>
                  <w:rFonts w:ascii="Calibri" w:hAnsi="Calibri" w:cs="Calibri"/>
                  <w:color w:val="000000"/>
                  <w:sz w:val="22"/>
                  <w:szCs w:val="22"/>
                </w:rPr>
                <w:t>0</w:t>
              </w:r>
            </w:ins>
            <w:del w:id="220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0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287EDF" w14:textId="2149F440" w:rsidR="00936423" w:rsidRPr="009A486F" w:rsidRDefault="00936423" w:rsidP="00936423">
            <w:pPr>
              <w:widowControl/>
              <w:autoSpaceDE/>
              <w:autoSpaceDN/>
              <w:adjustRightInd/>
              <w:jc w:val="center"/>
              <w:rPr>
                <w:bCs/>
                <w:sz w:val="22"/>
                <w:szCs w:val="22"/>
              </w:rPr>
            </w:pPr>
            <w:ins w:id="2206" w:author="ERCOT" w:date="2021-11-01T10:46:00Z">
              <w:r>
                <w:rPr>
                  <w:rFonts w:ascii="Calibri" w:hAnsi="Calibri" w:cs="Calibri"/>
                  <w:color w:val="000000"/>
                  <w:sz w:val="22"/>
                  <w:szCs w:val="22"/>
                </w:rPr>
                <w:t>0</w:t>
              </w:r>
            </w:ins>
            <w:del w:id="22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0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982453" w14:textId="2D2C086D" w:rsidR="00936423" w:rsidRPr="009A486F" w:rsidRDefault="00936423" w:rsidP="00936423">
            <w:pPr>
              <w:widowControl/>
              <w:autoSpaceDE/>
              <w:autoSpaceDN/>
              <w:adjustRightInd/>
              <w:jc w:val="center"/>
              <w:rPr>
                <w:bCs/>
                <w:sz w:val="22"/>
                <w:szCs w:val="22"/>
              </w:rPr>
            </w:pPr>
            <w:ins w:id="2209" w:author="ERCOT" w:date="2021-11-01T10:46:00Z">
              <w:r>
                <w:rPr>
                  <w:rFonts w:ascii="Calibri" w:hAnsi="Calibri" w:cs="Calibri"/>
                  <w:color w:val="000000"/>
                  <w:sz w:val="22"/>
                  <w:szCs w:val="22"/>
                </w:rPr>
                <w:t>0</w:t>
              </w:r>
            </w:ins>
            <w:del w:id="2210" w:author="ERCOT" w:date="2021-11-01T09:58:00Z">
              <w:r w:rsidRPr="009A486F" w:rsidDel="000A1AF2">
                <w:rPr>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1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B672E6" w14:textId="0D4C1AE3" w:rsidR="00936423" w:rsidRPr="009A486F" w:rsidRDefault="00936423" w:rsidP="00936423">
            <w:pPr>
              <w:widowControl/>
              <w:autoSpaceDE/>
              <w:autoSpaceDN/>
              <w:adjustRightInd/>
              <w:jc w:val="center"/>
              <w:rPr>
                <w:bCs/>
                <w:sz w:val="22"/>
                <w:szCs w:val="22"/>
              </w:rPr>
            </w:pPr>
            <w:ins w:id="2212" w:author="ERCOT" w:date="2021-11-01T10:46:00Z">
              <w:r>
                <w:rPr>
                  <w:rFonts w:ascii="Calibri" w:hAnsi="Calibri" w:cs="Calibri"/>
                  <w:color w:val="000000"/>
                  <w:sz w:val="22"/>
                  <w:szCs w:val="22"/>
                </w:rPr>
                <w:t>-2.2</w:t>
              </w:r>
            </w:ins>
            <w:del w:id="2213" w:author="ERCOT" w:date="2021-11-01T09:58:00Z">
              <w:r w:rsidRPr="009A486F" w:rsidDel="000A1AF2">
                <w:rPr>
                  <w:color w:val="000000"/>
                  <w:sz w:val="22"/>
                  <w:szCs w:val="22"/>
                </w:rPr>
                <w:delText>-8.4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862A6DE" w14:textId="3BB02F69" w:rsidR="00936423" w:rsidRPr="009A486F" w:rsidRDefault="00936423" w:rsidP="00936423">
            <w:pPr>
              <w:widowControl/>
              <w:autoSpaceDE/>
              <w:autoSpaceDN/>
              <w:adjustRightInd/>
              <w:jc w:val="center"/>
              <w:rPr>
                <w:bCs/>
                <w:sz w:val="22"/>
                <w:szCs w:val="22"/>
              </w:rPr>
            </w:pPr>
            <w:ins w:id="2215" w:author="ERCOT" w:date="2021-11-01T10:46:00Z">
              <w:r>
                <w:rPr>
                  <w:rFonts w:ascii="Calibri" w:hAnsi="Calibri" w:cs="Calibri"/>
                  <w:color w:val="000000"/>
                  <w:sz w:val="22"/>
                  <w:szCs w:val="22"/>
                </w:rPr>
                <w:t>2.5</w:t>
              </w:r>
            </w:ins>
            <w:del w:id="2216" w:author="ERCOT" w:date="2021-11-01T09:58:00Z">
              <w:r w:rsidRPr="009A486F" w:rsidDel="000A1AF2">
                <w:rPr>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A846CC" w14:textId="7117AAC7" w:rsidR="00936423" w:rsidRPr="009A486F" w:rsidRDefault="00936423" w:rsidP="00936423">
            <w:pPr>
              <w:widowControl/>
              <w:autoSpaceDE/>
              <w:autoSpaceDN/>
              <w:adjustRightInd/>
              <w:jc w:val="center"/>
              <w:rPr>
                <w:bCs/>
                <w:sz w:val="22"/>
                <w:szCs w:val="22"/>
              </w:rPr>
            </w:pPr>
            <w:ins w:id="2218" w:author="ERCOT" w:date="2021-11-01T10:46:00Z">
              <w:r>
                <w:rPr>
                  <w:rFonts w:ascii="Calibri" w:hAnsi="Calibri" w:cs="Calibri"/>
                  <w:color w:val="000000"/>
                  <w:sz w:val="22"/>
                  <w:szCs w:val="22"/>
                </w:rPr>
                <w:t>6.5</w:t>
              </w:r>
            </w:ins>
            <w:del w:id="2219" w:author="ERCOT" w:date="2021-11-01T09:58:00Z">
              <w:r w:rsidRPr="009A486F" w:rsidDel="000A1AF2">
                <w:rPr>
                  <w:color w:val="000000"/>
                  <w:sz w:val="22"/>
                  <w:szCs w:val="22"/>
                </w:rPr>
                <w:delText>13.9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1B0EA23" w14:textId="33FF9A1E" w:rsidR="00936423" w:rsidRPr="009A486F" w:rsidRDefault="00936423" w:rsidP="00936423">
            <w:pPr>
              <w:widowControl/>
              <w:autoSpaceDE/>
              <w:autoSpaceDN/>
              <w:adjustRightInd/>
              <w:jc w:val="center"/>
              <w:rPr>
                <w:bCs/>
                <w:sz w:val="22"/>
                <w:szCs w:val="22"/>
              </w:rPr>
            </w:pPr>
            <w:ins w:id="2221" w:author="ERCOT" w:date="2021-11-01T10:46:00Z">
              <w:r>
                <w:rPr>
                  <w:rFonts w:ascii="Calibri" w:hAnsi="Calibri" w:cs="Calibri"/>
                  <w:color w:val="000000"/>
                  <w:sz w:val="22"/>
                  <w:szCs w:val="22"/>
                </w:rPr>
                <w:t>6.2</w:t>
              </w:r>
            </w:ins>
            <w:del w:id="2222" w:author="ERCOT" w:date="2021-11-01T09:58:00Z">
              <w:r w:rsidRPr="009A486F" w:rsidDel="000A1AF2">
                <w:rPr>
                  <w:color w:val="000000"/>
                  <w:sz w:val="22"/>
                  <w:szCs w:val="22"/>
                </w:rPr>
                <w:delText>16.8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2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B12F504" w14:textId="6FC83442" w:rsidR="00936423" w:rsidRPr="009A486F" w:rsidRDefault="00936423" w:rsidP="00936423">
            <w:pPr>
              <w:widowControl/>
              <w:autoSpaceDE/>
              <w:autoSpaceDN/>
              <w:adjustRightInd/>
              <w:jc w:val="center"/>
              <w:rPr>
                <w:bCs/>
                <w:sz w:val="22"/>
                <w:szCs w:val="22"/>
              </w:rPr>
            </w:pPr>
            <w:ins w:id="2224" w:author="ERCOT" w:date="2021-11-01T10:46:00Z">
              <w:r>
                <w:rPr>
                  <w:rFonts w:ascii="Calibri" w:hAnsi="Calibri" w:cs="Calibri"/>
                  <w:color w:val="000000"/>
                  <w:sz w:val="22"/>
                  <w:szCs w:val="22"/>
                </w:rPr>
                <w:t>5.1</w:t>
              </w:r>
            </w:ins>
            <w:del w:id="2225" w:author="ERCOT" w:date="2021-11-01T09:58:00Z">
              <w:r w:rsidRPr="009A486F" w:rsidDel="000A1AF2">
                <w:rPr>
                  <w:color w:val="000000"/>
                  <w:sz w:val="22"/>
                  <w:szCs w:val="22"/>
                </w:rPr>
                <w:delText>20.0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26"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4E6C0D" w14:textId="6E89AD21" w:rsidR="00936423" w:rsidRPr="009A486F" w:rsidRDefault="00936423" w:rsidP="00936423">
            <w:pPr>
              <w:widowControl/>
              <w:autoSpaceDE/>
              <w:autoSpaceDN/>
              <w:adjustRightInd/>
              <w:jc w:val="center"/>
              <w:rPr>
                <w:bCs/>
                <w:sz w:val="22"/>
                <w:szCs w:val="22"/>
              </w:rPr>
            </w:pPr>
            <w:ins w:id="2227" w:author="ERCOT" w:date="2021-11-01T10:46:00Z">
              <w:r>
                <w:rPr>
                  <w:rFonts w:ascii="Calibri" w:hAnsi="Calibri" w:cs="Calibri"/>
                  <w:color w:val="000000"/>
                  <w:sz w:val="22"/>
                  <w:szCs w:val="22"/>
                </w:rPr>
                <w:t>7.6</w:t>
              </w:r>
            </w:ins>
            <w:del w:id="2228" w:author="ERCOT" w:date="2021-11-01T09:58:00Z">
              <w:r w:rsidRPr="009A486F" w:rsidDel="000A1AF2">
                <w:rPr>
                  <w:color w:val="000000"/>
                  <w:sz w:val="22"/>
                  <w:szCs w:val="22"/>
                </w:rPr>
                <w:delText>24.5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940125" w14:textId="32C3AD38" w:rsidR="00936423" w:rsidRPr="009A486F" w:rsidRDefault="00936423" w:rsidP="00936423">
            <w:pPr>
              <w:widowControl/>
              <w:autoSpaceDE/>
              <w:autoSpaceDN/>
              <w:adjustRightInd/>
              <w:jc w:val="center"/>
              <w:rPr>
                <w:bCs/>
                <w:sz w:val="22"/>
                <w:szCs w:val="22"/>
              </w:rPr>
            </w:pPr>
            <w:ins w:id="2230" w:author="ERCOT" w:date="2021-11-01T10:46:00Z">
              <w:r>
                <w:rPr>
                  <w:rFonts w:ascii="Calibri" w:hAnsi="Calibri" w:cs="Calibri"/>
                  <w:color w:val="000000"/>
                  <w:sz w:val="22"/>
                  <w:szCs w:val="22"/>
                </w:rPr>
                <w:t>6.4</w:t>
              </w:r>
            </w:ins>
            <w:del w:id="2231" w:author="ERCOT" w:date="2021-11-01T09:58:00Z">
              <w:r w:rsidRPr="009A486F" w:rsidDel="000A1AF2">
                <w:rPr>
                  <w:color w:val="000000"/>
                  <w:sz w:val="22"/>
                  <w:szCs w:val="22"/>
                </w:rPr>
                <w:delText>28.1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2"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0FCBAC9" w14:textId="17D91C48" w:rsidR="00936423" w:rsidRPr="009A486F" w:rsidRDefault="00936423" w:rsidP="00936423">
            <w:pPr>
              <w:widowControl/>
              <w:autoSpaceDE/>
              <w:autoSpaceDN/>
              <w:adjustRightInd/>
              <w:jc w:val="center"/>
              <w:rPr>
                <w:bCs/>
                <w:sz w:val="22"/>
                <w:szCs w:val="22"/>
              </w:rPr>
            </w:pPr>
            <w:ins w:id="2233" w:author="ERCOT" w:date="2021-11-01T10:46:00Z">
              <w:r>
                <w:rPr>
                  <w:rFonts w:ascii="Calibri" w:hAnsi="Calibri" w:cs="Calibri"/>
                  <w:color w:val="000000"/>
                  <w:sz w:val="22"/>
                  <w:szCs w:val="22"/>
                </w:rPr>
                <w:t>6.4</w:t>
              </w:r>
            </w:ins>
            <w:del w:id="2234" w:author="ERCOT" w:date="2021-11-01T09:58:00Z">
              <w:r w:rsidRPr="009A486F" w:rsidDel="000A1AF2">
                <w:rPr>
                  <w:color w:val="000000"/>
                  <w:sz w:val="22"/>
                  <w:szCs w:val="22"/>
                </w:rPr>
                <w:delText>35.0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A96A2C4" w14:textId="7F1EAEF3" w:rsidR="00936423" w:rsidRPr="009A486F" w:rsidRDefault="00936423" w:rsidP="00936423">
            <w:pPr>
              <w:widowControl/>
              <w:autoSpaceDE/>
              <w:autoSpaceDN/>
              <w:adjustRightInd/>
              <w:jc w:val="center"/>
              <w:rPr>
                <w:bCs/>
                <w:sz w:val="22"/>
                <w:szCs w:val="22"/>
              </w:rPr>
            </w:pPr>
            <w:ins w:id="2236" w:author="ERCOT" w:date="2021-11-01T10:46:00Z">
              <w:r>
                <w:rPr>
                  <w:rFonts w:ascii="Calibri" w:hAnsi="Calibri" w:cs="Calibri"/>
                  <w:color w:val="000000"/>
                  <w:sz w:val="22"/>
                  <w:szCs w:val="22"/>
                </w:rPr>
                <w:t>7.9</w:t>
              </w:r>
            </w:ins>
            <w:del w:id="2237"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FEEE257" w14:textId="572A9457" w:rsidR="00936423" w:rsidRPr="009A486F" w:rsidRDefault="00936423" w:rsidP="00936423">
            <w:pPr>
              <w:widowControl/>
              <w:autoSpaceDE/>
              <w:autoSpaceDN/>
              <w:adjustRightInd/>
              <w:jc w:val="center"/>
              <w:rPr>
                <w:bCs/>
                <w:sz w:val="22"/>
                <w:szCs w:val="22"/>
              </w:rPr>
            </w:pPr>
            <w:ins w:id="2239" w:author="ERCOT" w:date="2021-11-01T10:46:00Z">
              <w:r>
                <w:rPr>
                  <w:rFonts w:ascii="Calibri" w:hAnsi="Calibri" w:cs="Calibri"/>
                  <w:color w:val="000000"/>
                  <w:sz w:val="22"/>
                  <w:szCs w:val="22"/>
                </w:rPr>
                <w:t>8.4</w:t>
              </w:r>
            </w:ins>
            <w:del w:id="2240" w:author="ERCOT" w:date="2021-11-01T09:58:00Z">
              <w:r w:rsidRPr="009A486F" w:rsidDel="000A1AF2">
                <w:rPr>
                  <w:color w:val="000000"/>
                  <w:sz w:val="22"/>
                  <w:szCs w:val="22"/>
                </w:rPr>
                <w:delText>47.6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41"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A6DF2BB" w14:textId="1789B562" w:rsidR="00936423" w:rsidRPr="009A486F" w:rsidRDefault="00936423" w:rsidP="00936423">
            <w:pPr>
              <w:widowControl/>
              <w:autoSpaceDE/>
              <w:autoSpaceDN/>
              <w:adjustRightInd/>
              <w:jc w:val="center"/>
              <w:rPr>
                <w:bCs/>
                <w:sz w:val="22"/>
                <w:szCs w:val="22"/>
              </w:rPr>
            </w:pPr>
            <w:ins w:id="2242" w:author="ERCOT" w:date="2021-11-01T10:46:00Z">
              <w:r>
                <w:rPr>
                  <w:rFonts w:ascii="Calibri" w:hAnsi="Calibri" w:cs="Calibri"/>
                  <w:color w:val="000000"/>
                  <w:sz w:val="22"/>
                  <w:szCs w:val="22"/>
                </w:rPr>
                <w:t>8</w:t>
              </w:r>
            </w:ins>
            <w:del w:id="2243" w:author="ERCOT" w:date="2021-11-01T09:58:00Z">
              <w:r w:rsidRPr="009A486F" w:rsidDel="000A1AF2">
                <w:rPr>
                  <w:color w:val="000000"/>
                  <w:sz w:val="22"/>
                  <w:szCs w:val="22"/>
                </w:rPr>
                <w:delText>48.8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44"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705C295" w14:textId="19003A09" w:rsidR="00936423" w:rsidRPr="009A486F" w:rsidRDefault="00936423" w:rsidP="00936423">
            <w:pPr>
              <w:widowControl/>
              <w:autoSpaceDE/>
              <w:autoSpaceDN/>
              <w:adjustRightInd/>
              <w:jc w:val="center"/>
              <w:rPr>
                <w:bCs/>
                <w:sz w:val="22"/>
                <w:szCs w:val="22"/>
              </w:rPr>
            </w:pPr>
            <w:ins w:id="2245" w:author="ERCOT" w:date="2021-11-01T10:46:00Z">
              <w:r>
                <w:rPr>
                  <w:rFonts w:ascii="Calibri" w:hAnsi="Calibri" w:cs="Calibri"/>
                  <w:color w:val="000000"/>
                  <w:sz w:val="22"/>
                  <w:szCs w:val="22"/>
                </w:rPr>
                <w:t>13.1</w:t>
              </w:r>
            </w:ins>
            <w:del w:id="2246" w:author="ERCOT" w:date="2021-11-01T09:58:00Z">
              <w:r w:rsidRPr="009A486F" w:rsidDel="000A1AF2">
                <w:rPr>
                  <w:color w:val="000000"/>
                  <w:sz w:val="22"/>
                  <w:szCs w:val="22"/>
                </w:rPr>
                <w:delText>49.1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4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068F05" w14:textId="38BF1F0C" w:rsidR="00936423" w:rsidRPr="009A486F" w:rsidRDefault="00936423" w:rsidP="00936423">
            <w:pPr>
              <w:widowControl/>
              <w:autoSpaceDE/>
              <w:autoSpaceDN/>
              <w:adjustRightInd/>
              <w:jc w:val="center"/>
              <w:rPr>
                <w:bCs/>
                <w:sz w:val="22"/>
                <w:szCs w:val="22"/>
              </w:rPr>
            </w:pPr>
            <w:ins w:id="2248" w:author="ERCOT" w:date="2021-11-01T10:46:00Z">
              <w:r>
                <w:rPr>
                  <w:rFonts w:ascii="Calibri" w:hAnsi="Calibri" w:cs="Calibri"/>
                  <w:color w:val="000000"/>
                  <w:sz w:val="22"/>
                  <w:szCs w:val="22"/>
                </w:rPr>
                <w:t>8</w:t>
              </w:r>
            </w:ins>
            <w:del w:id="2249" w:author="ERCOT" w:date="2021-11-01T09:58:00Z">
              <w:r w:rsidRPr="009A486F" w:rsidDel="000A1AF2">
                <w:rPr>
                  <w:color w:val="000000"/>
                  <w:sz w:val="22"/>
                  <w:szCs w:val="22"/>
                </w:rPr>
                <w:delText>40.3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A971D5" w14:textId="1716D68B" w:rsidR="00936423" w:rsidRPr="009A486F" w:rsidRDefault="00936423" w:rsidP="00936423">
            <w:pPr>
              <w:widowControl/>
              <w:autoSpaceDE/>
              <w:autoSpaceDN/>
              <w:adjustRightInd/>
              <w:jc w:val="center"/>
              <w:rPr>
                <w:bCs/>
                <w:sz w:val="22"/>
                <w:szCs w:val="22"/>
              </w:rPr>
            </w:pPr>
            <w:ins w:id="2251" w:author="ERCOT" w:date="2021-11-01T10:46:00Z">
              <w:r>
                <w:rPr>
                  <w:rFonts w:ascii="Calibri" w:hAnsi="Calibri" w:cs="Calibri"/>
                  <w:color w:val="000000"/>
                  <w:sz w:val="22"/>
                  <w:szCs w:val="22"/>
                </w:rPr>
                <w:t>1.9</w:t>
              </w:r>
            </w:ins>
            <w:del w:id="2252" w:author="ERCOT" w:date="2021-11-01T09:58:00Z">
              <w:r w:rsidRPr="009A486F" w:rsidDel="000A1AF2">
                <w:rPr>
                  <w:color w:val="000000"/>
                  <w:sz w:val="22"/>
                  <w:szCs w:val="22"/>
                </w:rPr>
                <w:delText>20.6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3"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880C901" w14:textId="62315B66" w:rsidR="00936423" w:rsidRPr="009A486F" w:rsidRDefault="00936423" w:rsidP="00936423">
            <w:pPr>
              <w:widowControl/>
              <w:autoSpaceDE/>
              <w:autoSpaceDN/>
              <w:adjustRightInd/>
              <w:jc w:val="center"/>
              <w:rPr>
                <w:bCs/>
                <w:sz w:val="22"/>
                <w:szCs w:val="22"/>
              </w:rPr>
            </w:pPr>
            <w:ins w:id="2254" w:author="ERCOT" w:date="2021-11-01T10:46:00Z">
              <w:r>
                <w:rPr>
                  <w:rFonts w:ascii="Calibri" w:hAnsi="Calibri" w:cs="Calibri"/>
                  <w:color w:val="000000"/>
                  <w:sz w:val="22"/>
                  <w:szCs w:val="22"/>
                </w:rPr>
                <w:t>0</w:t>
              </w:r>
            </w:ins>
            <w:del w:id="2255" w:author="ERCOT" w:date="2021-11-01T09:58:00Z">
              <w:r w:rsidRPr="009A486F" w:rsidDel="000A1AF2">
                <w:rPr>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FAC06ED" w14:textId="1A8C4E25" w:rsidR="00936423" w:rsidRPr="009A486F" w:rsidRDefault="00936423" w:rsidP="00936423">
            <w:pPr>
              <w:widowControl/>
              <w:autoSpaceDE/>
              <w:autoSpaceDN/>
              <w:adjustRightInd/>
              <w:jc w:val="center"/>
              <w:rPr>
                <w:bCs/>
                <w:sz w:val="22"/>
                <w:szCs w:val="22"/>
              </w:rPr>
            </w:pPr>
            <w:ins w:id="2257" w:author="ERCOT" w:date="2021-11-01T10:46:00Z">
              <w:r>
                <w:rPr>
                  <w:rFonts w:ascii="Calibri" w:hAnsi="Calibri" w:cs="Calibri"/>
                  <w:color w:val="000000"/>
                  <w:sz w:val="22"/>
                  <w:szCs w:val="22"/>
                </w:rPr>
                <w:t>0</w:t>
              </w:r>
            </w:ins>
            <w:del w:id="225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259"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65928A96" w14:textId="139E9F1C" w:rsidR="00936423" w:rsidRPr="009A486F" w:rsidRDefault="00936423" w:rsidP="00936423">
            <w:pPr>
              <w:widowControl/>
              <w:autoSpaceDE/>
              <w:autoSpaceDN/>
              <w:adjustRightInd/>
              <w:jc w:val="center"/>
              <w:rPr>
                <w:bCs/>
                <w:sz w:val="22"/>
                <w:szCs w:val="22"/>
              </w:rPr>
            </w:pPr>
            <w:ins w:id="2260" w:author="ERCOT" w:date="2021-11-01T10:46:00Z">
              <w:r>
                <w:rPr>
                  <w:rFonts w:ascii="Calibri" w:hAnsi="Calibri" w:cs="Calibri"/>
                  <w:color w:val="000000"/>
                  <w:sz w:val="22"/>
                  <w:szCs w:val="22"/>
                </w:rPr>
                <w:t>0</w:t>
              </w:r>
            </w:ins>
            <w:del w:id="2261" w:author="ERCOT" w:date="2021-11-01T09:58:00Z">
              <w:r w:rsidRPr="009A486F" w:rsidDel="000A1AF2">
                <w:rPr>
                  <w:color w:val="000000"/>
                  <w:sz w:val="22"/>
                  <w:szCs w:val="22"/>
                </w:rPr>
                <w:delText>0.0</w:delText>
              </w:r>
            </w:del>
          </w:p>
        </w:tc>
      </w:tr>
      <w:tr w:rsidR="00936423" w:rsidRPr="00CC576E" w14:paraId="62C0B32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26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26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26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Change w:id="226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CFD3A4" w14:textId="474ABB74" w:rsidR="00936423" w:rsidRPr="009A486F" w:rsidRDefault="00936423" w:rsidP="00936423">
            <w:pPr>
              <w:widowControl/>
              <w:autoSpaceDE/>
              <w:autoSpaceDN/>
              <w:adjustRightInd/>
              <w:jc w:val="center"/>
              <w:rPr>
                <w:bCs/>
                <w:sz w:val="22"/>
                <w:szCs w:val="22"/>
              </w:rPr>
            </w:pPr>
            <w:ins w:id="2266" w:author="ERCOT" w:date="2021-11-01T10:46:00Z">
              <w:r>
                <w:rPr>
                  <w:rFonts w:ascii="Calibri" w:hAnsi="Calibri" w:cs="Calibri"/>
                  <w:color w:val="000000"/>
                  <w:sz w:val="22"/>
                  <w:szCs w:val="22"/>
                </w:rPr>
                <w:t>0</w:t>
              </w:r>
            </w:ins>
            <w:del w:id="226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6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F6F8FF" w14:textId="19063985" w:rsidR="00936423" w:rsidRPr="009A486F" w:rsidRDefault="00936423" w:rsidP="00936423">
            <w:pPr>
              <w:widowControl/>
              <w:autoSpaceDE/>
              <w:autoSpaceDN/>
              <w:adjustRightInd/>
              <w:jc w:val="center"/>
              <w:rPr>
                <w:bCs/>
                <w:sz w:val="22"/>
                <w:szCs w:val="22"/>
              </w:rPr>
            </w:pPr>
            <w:ins w:id="2269" w:author="ERCOT" w:date="2021-11-01T10:46:00Z">
              <w:r>
                <w:rPr>
                  <w:rFonts w:ascii="Calibri" w:hAnsi="Calibri" w:cs="Calibri"/>
                  <w:color w:val="000000"/>
                  <w:sz w:val="22"/>
                  <w:szCs w:val="22"/>
                </w:rPr>
                <w:t>0</w:t>
              </w:r>
            </w:ins>
            <w:del w:id="227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7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ABB0DDF" w14:textId="1ED957C5" w:rsidR="00936423" w:rsidRPr="009A486F" w:rsidRDefault="00936423" w:rsidP="00936423">
            <w:pPr>
              <w:widowControl/>
              <w:autoSpaceDE/>
              <w:autoSpaceDN/>
              <w:adjustRightInd/>
              <w:jc w:val="center"/>
              <w:rPr>
                <w:bCs/>
                <w:sz w:val="22"/>
                <w:szCs w:val="22"/>
              </w:rPr>
            </w:pPr>
            <w:ins w:id="2272" w:author="ERCOT" w:date="2021-11-01T10:46:00Z">
              <w:r>
                <w:rPr>
                  <w:rFonts w:ascii="Calibri" w:hAnsi="Calibri" w:cs="Calibri"/>
                  <w:color w:val="000000"/>
                  <w:sz w:val="22"/>
                  <w:szCs w:val="22"/>
                </w:rPr>
                <w:t>0</w:t>
              </w:r>
            </w:ins>
            <w:del w:id="227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102FE7" w14:textId="1308D9BD" w:rsidR="00936423" w:rsidRPr="009A486F" w:rsidRDefault="00936423" w:rsidP="00936423">
            <w:pPr>
              <w:widowControl/>
              <w:autoSpaceDE/>
              <w:autoSpaceDN/>
              <w:adjustRightInd/>
              <w:jc w:val="center"/>
              <w:rPr>
                <w:bCs/>
                <w:sz w:val="22"/>
                <w:szCs w:val="22"/>
              </w:rPr>
            </w:pPr>
            <w:ins w:id="2275" w:author="ERCOT" w:date="2021-11-01T10:46:00Z">
              <w:r>
                <w:rPr>
                  <w:rFonts w:ascii="Calibri" w:hAnsi="Calibri" w:cs="Calibri"/>
                  <w:color w:val="000000"/>
                  <w:sz w:val="22"/>
                  <w:szCs w:val="22"/>
                </w:rPr>
                <w:t>0</w:t>
              </w:r>
            </w:ins>
            <w:del w:id="227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7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090AA67C" w14:textId="5595F1D7" w:rsidR="00936423" w:rsidRPr="009A486F" w:rsidRDefault="00936423" w:rsidP="00936423">
            <w:pPr>
              <w:widowControl/>
              <w:autoSpaceDE/>
              <w:autoSpaceDN/>
              <w:adjustRightInd/>
              <w:jc w:val="center"/>
              <w:rPr>
                <w:bCs/>
                <w:sz w:val="22"/>
                <w:szCs w:val="22"/>
              </w:rPr>
            </w:pPr>
            <w:ins w:id="2278" w:author="ERCOT" w:date="2021-11-01T10:46:00Z">
              <w:r>
                <w:rPr>
                  <w:rFonts w:ascii="Calibri" w:hAnsi="Calibri" w:cs="Calibri"/>
                  <w:color w:val="000000"/>
                  <w:sz w:val="22"/>
                  <w:szCs w:val="22"/>
                </w:rPr>
                <w:t>0</w:t>
              </w:r>
            </w:ins>
            <w:del w:id="227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A1965F" w14:textId="746B9833" w:rsidR="00936423" w:rsidRPr="009A486F" w:rsidRDefault="00936423" w:rsidP="00936423">
            <w:pPr>
              <w:widowControl/>
              <w:autoSpaceDE/>
              <w:autoSpaceDN/>
              <w:adjustRightInd/>
              <w:jc w:val="center"/>
              <w:rPr>
                <w:bCs/>
                <w:sz w:val="22"/>
                <w:szCs w:val="22"/>
              </w:rPr>
            </w:pPr>
            <w:ins w:id="2281" w:author="ERCOT" w:date="2021-11-01T10:46:00Z">
              <w:r>
                <w:rPr>
                  <w:rFonts w:ascii="Calibri" w:hAnsi="Calibri" w:cs="Calibri"/>
                  <w:color w:val="000000"/>
                  <w:sz w:val="22"/>
                  <w:szCs w:val="22"/>
                </w:rPr>
                <w:t>0</w:t>
              </w:r>
            </w:ins>
            <w:del w:id="22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12A49C" w14:textId="5EBAC739" w:rsidR="00936423" w:rsidRPr="009A486F" w:rsidRDefault="00936423" w:rsidP="00936423">
            <w:pPr>
              <w:widowControl/>
              <w:autoSpaceDE/>
              <w:autoSpaceDN/>
              <w:adjustRightInd/>
              <w:jc w:val="center"/>
              <w:rPr>
                <w:bCs/>
                <w:sz w:val="22"/>
                <w:szCs w:val="22"/>
              </w:rPr>
            </w:pPr>
            <w:ins w:id="2284" w:author="ERCOT" w:date="2021-11-01T10:46:00Z">
              <w:r>
                <w:rPr>
                  <w:rFonts w:ascii="Calibri" w:hAnsi="Calibri" w:cs="Calibri"/>
                  <w:color w:val="000000"/>
                  <w:sz w:val="22"/>
                  <w:szCs w:val="22"/>
                </w:rPr>
                <w:t>0</w:t>
              </w:r>
            </w:ins>
            <w:del w:id="2285" w:author="ERCOT" w:date="2021-11-01T09:58:00Z">
              <w:r w:rsidRPr="009A486F" w:rsidDel="000A1AF2">
                <w:rPr>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41D64D" w14:textId="3E79C8B9" w:rsidR="00936423" w:rsidRPr="009A486F" w:rsidRDefault="00936423" w:rsidP="00936423">
            <w:pPr>
              <w:widowControl/>
              <w:autoSpaceDE/>
              <w:autoSpaceDN/>
              <w:adjustRightInd/>
              <w:jc w:val="center"/>
              <w:rPr>
                <w:bCs/>
                <w:sz w:val="22"/>
                <w:szCs w:val="22"/>
              </w:rPr>
            </w:pPr>
            <w:ins w:id="2287" w:author="ERCOT" w:date="2021-11-01T10:46:00Z">
              <w:r>
                <w:rPr>
                  <w:rFonts w:ascii="Calibri" w:hAnsi="Calibri" w:cs="Calibri"/>
                  <w:color w:val="000000"/>
                  <w:sz w:val="22"/>
                  <w:szCs w:val="22"/>
                </w:rPr>
                <w:t>-1.8</w:t>
              </w:r>
            </w:ins>
            <w:del w:id="2288" w:author="ERCOT" w:date="2021-11-01T09:58:00Z">
              <w:r w:rsidRPr="009A486F" w:rsidDel="000A1AF2">
                <w:rPr>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C73BD0" w14:textId="61163413" w:rsidR="00936423" w:rsidRPr="009A486F" w:rsidRDefault="00936423" w:rsidP="00936423">
            <w:pPr>
              <w:widowControl/>
              <w:autoSpaceDE/>
              <w:autoSpaceDN/>
              <w:adjustRightInd/>
              <w:jc w:val="center"/>
              <w:rPr>
                <w:bCs/>
                <w:sz w:val="22"/>
                <w:szCs w:val="22"/>
              </w:rPr>
            </w:pPr>
            <w:ins w:id="2290" w:author="ERCOT" w:date="2021-11-01T10:46:00Z">
              <w:r>
                <w:rPr>
                  <w:rFonts w:ascii="Calibri" w:hAnsi="Calibri" w:cs="Calibri"/>
                  <w:color w:val="000000"/>
                  <w:sz w:val="22"/>
                  <w:szCs w:val="22"/>
                </w:rPr>
                <w:t>0</w:t>
              </w:r>
            </w:ins>
            <w:del w:id="2291" w:author="ERCOT" w:date="2021-11-01T09:58:00Z">
              <w:r w:rsidRPr="009A486F" w:rsidDel="000A1AF2">
                <w:rPr>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64E6D5C" w14:textId="2BD8B90F" w:rsidR="00936423" w:rsidRPr="009A486F" w:rsidRDefault="00936423" w:rsidP="00936423">
            <w:pPr>
              <w:widowControl/>
              <w:autoSpaceDE/>
              <w:autoSpaceDN/>
              <w:adjustRightInd/>
              <w:jc w:val="center"/>
              <w:rPr>
                <w:bCs/>
                <w:sz w:val="22"/>
                <w:szCs w:val="22"/>
              </w:rPr>
            </w:pPr>
            <w:ins w:id="2293" w:author="ERCOT" w:date="2021-11-01T10:46:00Z">
              <w:r>
                <w:rPr>
                  <w:rFonts w:ascii="Calibri" w:hAnsi="Calibri" w:cs="Calibri"/>
                  <w:color w:val="000000"/>
                  <w:sz w:val="22"/>
                  <w:szCs w:val="22"/>
                </w:rPr>
                <w:t>6.4</w:t>
              </w:r>
            </w:ins>
            <w:del w:id="2294" w:author="ERCOT" w:date="2021-11-01T09:58:00Z">
              <w:r w:rsidRPr="009A486F" w:rsidDel="000A1AF2">
                <w:rPr>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9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9C6313E" w14:textId="34404D77" w:rsidR="00936423" w:rsidRPr="009A486F" w:rsidRDefault="00936423" w:rsidP="00936423">
            <w:pPr>
              <w:widowControl/>
              <w:autoSpaceDE/>
              <w:autoSpaceDN/>
              <w:adjustRightInd/>
              <w:jc w:val="center"/>
              <w:rPr>
                <w:bCs/>
                <w:sz w:val="22"/>
                <w:szCs w:val="22"/>
              </w:rPr>
            </w:pPr>
            <w:ins w:id="2296" w:author="ERCOT" w:date="2021-11-01T10:46:00Z">
              <w:r>
                <w:rPr>
                  <w:rFonts w:ascii="Calibri" w:hAnsi="Calibri" w:cs="Calibri"/>
                  <w:color w:val="000000"/>
                  <w:sz w:val="22"/>
                  <w:szCs w:val="22"/>
                </w:rPr>
                <w:t>3.1</w:t>
              </w:r>
            </w:ins>
            <w:del w:id="2297" w:author="ERCOT" w:date="2021-11-01T09:58:00Z">
              <w:r w:rsidRPr="009A486F" w:rsidDel="000A1AF2">
                <w:rPr>
                  <w:color w:val="000000"/>
                  <w:sz w:val="22"/>
                  <w:szCs w:val="22"/>
                </w:rPr>
                <w:delText>10.3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9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35C1B06" w14:textId="21E89FFB" w:rsidR="00936423" w:rsidRPr="009A486F" w:rsidRDefault="00936423" w:rsidP="00936423">
            <w:pPr>
              <w:widowControl/>
              <w:autoSpaceDE/>
              <w:autoSpaceDN/>
              <w:adjustRightInd/>
              <w:jc w:val="center"/>
              <w:rPr>
                <w:bCs/>
                <w:sz w:val="22"/>
                <w:szCs w:val="22"/>
              </w:rPr>
            </w:pPr>
            <w:ins w:id="2299" w:author="ERCOT" w:date="2021-11-01T10:46:00Z">
              <w:r>
                <w:rPr>
                  <w:rFonts w:ascii="Calibri" w:hAnsi="Calibri" w:cs="Calibri"/>
                  <w:color w:val="000000"/>
                  <w:sz w:val="22"/>
                  <w:szCs w:val="22"/>
                </w:rPr>
                <w:t>3.2</w:t>
              </w:r>
            </w:ins>
            <w:del w:id="2300" w:author="ERCOT" w:date="2021-11-01T09:58:00Z">
              <w:r w:rsidRPr="009A486F" w:rsidDel="000A1AF2">
                <w:rPr>
                  <w:color w:val="000000"/>
                  <w:sz w:val="22"/>
                  <w:szCs w:val="22"/>
                </w:rPr>
                <w:delText>15.6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0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586A1" w14:textId="744E1A2D" w:rsidR="00936423" w:rsidRPr="009A486F" w:rsidRDefault="00936423" w:rsidP="00936423">
            <w:pPr>
              <w:widowControl/>
              <w:autoSpaceDE/>
              <w:autoSpaceDN/>
              <w:adjustRightInd/>
              <w:jc w:val="center"/>
              <w:rPr>
                <w:bCs/>
                <w:sz w:val="22"/>
                <w:szCs w:val="22"/>
              </w:rPr>
            </w:pPr>
            <w:ins w:id="2302" w:author="ERCOT" w:date="2021-11-01T10:46:00Z">
              <w:r>
                <w:rPr>
                  <w:rFonts w:ascii="Calibri" w:hAnsi="Calibri" w:cs="Calibri"/>
                  <w:color w:val="000000"/>
                  <w:sz w:val="22"/>
                  <w:szCs w:val="22"/>
                </w:rPr>
                <w:t>6</w:t>
              </w:r>
            </w:ins>
            <w:del w:id="2303" w:author="ERCOT" w:date="2021-11-01T09:58:00Z">
              <w:r w:rsidRPr="009A486F" w:rsidDel="000A1AF2">
                <w:rPr>
                  <w:color w:val="000000"/>
                  <w:sz w:val="22"/>
                  <w:szCs w:val="22"/>
                </w:rPr>
                <w:delText>20.1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8A92FA" w14:textId="734F20D0" w:rsidR="00936423" w:rsidRPr="009A486F" w:rsidRDefault="00936423" w:rsidP="00936423">
            <w:pPr>
              <w:widowControl/>
              <w:autoSpaceDE/>
              <w:autoSpaceDN/>
              <w:adjustRightInd/>
              <w:jc w:val="center"/>
              <w:rPr>
                <w:bCs/>
                <w:sz w:val="22"/>
                <w:szCs w:val="22"/>
              </w:rPr>
            </w:pPr>
            <w:ins w:id="2305" w:author="ERCOT" w:date="2021-11-01T10:46:00Z">
              <w:r>
                <w:rPr>
                  <w:rFonts w:ascii="Calibri" w:hAnsi="Calibri" w:cs="Calibri"/>
                  <w:color w:val="000000"/>
                  <w:sz w:val="22"/>
                  <w:szCs w:val="22"/>
                </w:rPr>
                <w:t>6.7</w:t>
              </w:r>
            </w:ins>
            <w:del w:id="2306" w:author="ERCOT" w:date="2021-11-01T09:58:00Z">
              <w:r w:rsidRPr="009A486F" w:rsidDel="000A1AF2">
                <w:rPr>
                  <w:color w:val="000000"/>
                  <w:sz w:val="22"/>
                  <w:szCs w:val="22"/>
                </w:rPr>
                <w:delText>25.9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0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F35350B" w14:textId="3DAABE21" w:rsidR="00936423" w:rsidRPr="009A486F" w:rsidRDefault="00936423" w:rsidP="00936423">
            <w:pPr>
              <w:widowControl/>
              <w:autoSpaceDE/>
              <w:autoSpaceDN/>
              <w:adjustRightInd/>
              <w:jc w:val="center"/>
              <w:rPr>
                <w:bCs/>
                <w:sz w:val="22"/>
                <w:szCs w:val="22"/>
              </w:rPr>
            </w:pPr>
            <w:ins w:id="2308" w:author="ERCOT" w:date="2021-11-01T10:46:00Z">
              <w:r>
                <w:rPr>
                  <w:rFonts w:ascii="Calibri" w:hAnsi="Calibri" w:cs="Calibri"/>
                  <w:color w:val="000000"/>
                  <w:sz w:val="22"/>
                  <w:szCs w:val="22"/>
                </w:rPr>
                <w:t>7.2</w:t>
              </w:r>
            </w:ins>
            <w:del w:id="2309" w:author="ERCOT" w:date="2021-11-01T09:58:00Z">
              <w:r w:rsidRPr="009A486F" w:rsidDel="000A1AF2">
                <w:rPr>
                  <w:color w:val="000000"/>
                  <w:sz w:val="22"/>
                  <w:szCs w:val="22"/>
                </w:rPr>
                <w:delText>31.6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40D7FE" w14:textId="5A4CC77C" w:rsidR="00936423" w:rsidRPr="009A486F" w:rsidRDefault="00936423" w:rsidP="00936423">
            <w:pPr>
              <w:widowControl/>
              <w:autoSpaceDE/>
              <w:autoSpaceDN/>
              <w:adjustRightInd/>
              <w:jc w:val="center"/>
              <w:rPr>
                <w:bCs/>
                <w:sz w:val="22"/>
                <w:szCs w:val="22"/>
              </w:rPr>
            </w:pPr>
            <w:ins w:id="2311" w:author="ERCOT" w:date="2021-11-01T10:46:00Z">
              <w:r>
                <w:rPr>
                  <w:rFonts w:ascii="Calibri" w:hAnsi="Calibri" w:cs="Calibri"/>
                  <w:color w:val="000000"/>
                  <w:sz w:val="22"/>
                  <w:szCs w:val="22"/>
                </w:rPr>
                <w:t>8.4</w:t>
              </w:r>
            </w:ins>
            <w:del w:id="2312" w:author="ERCOT" w:date="2021-11-01T09:58:00Z">
              <w:r w:rsidRPr="009A486F" w:rsidDel="000A1AF2">
                <w:rPr>
                  <w:color w:val="000000"/>
                  <w:sz w:val="22"/>
                  <w:szCs w:val="22"/>
                </w:rPr>
                <w:delText>37.8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AAE6EB" w14:textId="4E8DD589" w:rsidR="00936423" w:rsidRPr="009A486F" w:rsidRDefault="00936423" w:rsidP="00936423">
            <w:pPr>
              <w:widowControl/>
              <w:autoSpaceDE/>
              <w:autoSpaceDN/>
              <w:adjustRightInd/>
              <w:jc w:val="center"/>
              <w:rPr>
                <w:bCs/>
                <w:sz w:val="22"/>
                <w:szCs w:val="22"/>
              </w:rPr>
            </w:pPr>
            <w:ins w:id="2314" w:author="ERCOT" w:date="2021-11-01T10:46:00Z">
              <w:r>
                <w:rPr>
                  <w:rFonts w:ascii="Calibri" w:hAnsi="Calibri" w:cs="Calibri"/>
                  <w:color w:val="000000"/>
                  <w:sz w:val="22"/>
                  <w:szCs w:val="22"/>
                </w:rPr>
                <w:t>7.1</w:t>
              </w:r>
            </w:ins>
            <w:del w:id="2315" w:author="ERCOT" w:date="2021-11-01T09:58:00Z">
              <w:r w:rsidRPr="009A486F" w:rsidDel="000A1AF2">
                <w:rPr>
                  <w:color w:val="000000"/>
                  <w:sz w:val="22"/>
                  <w:szCs w:val="22"/>
                </w:rPr>
                <w:delText>40.3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1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0698F54" w14:textId="3245BB6B" w:rsidR="00936423" w:rsidRPr="009A486F" w:rsidRDefault="00936423" w:rsidP="00936423">
            <w:pPr>
              <w:widowControl/>
              <w:autoSpaceDE/>
              <w:autoSpaceDN/>
              <w:adjustRightInd/>
              <w:jc w:val="center"/>
              <w:rPr>
                <w:bCs/>
                <w:sz w:val="22"/>
                <w:szCs w:val="22"/>
              </w:rPr>
            </w:pPr>
            <w:ins w:id="2317" w:author="ERCOT" w:date="2021-11-01T10:46:00Z">
              <w:r>
                <w:rPr>
                  <w:rFonts w:ascii="Calibri" w:hAnsi="Calibri" w:cs="Calibri"/>
                  <w:color w:val="000000"/>
                  <w:sz w:val="22"/>
                  <w:szCs w:val="22"/>
                </w:rPr>
                <w:t>10.6</w:t>
              </w:r>
            </w:ins>
            <w:del w:id="2318" w:author="ERCOT" w:date="2021-11-01T09:58:00Z">
              <w:r w:rsidRPr="009A486F" w:rsidDel="000A1AF2">
                <w:rPr>
                  <w:color w:val="000000"/>
                  <w:sz w:val="22"/>
                  <w:szCs w:val="22"/>
                </w:rPr>
                <w:delText>38.9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1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CAC47B5" w14:textId="3833B8C3" w:rsidR="00936423" w:rsidRPr="009A486F" w:rsidRDefault="00936423" w:rsidP="00936423">
            <w:pPr>
              <w:widowControl/>
              <w:autoSpaceDE/>
              <w:autoSpaceDN/>
              <w:adjustRightInd/>
              <w:jc w:val="center"/>
              <w:rPr>
                <w:bCs/>
                <w:sz w:val="22"/>
                <w:szCs w:val="22"/>
              </w:rPr>
            </w:pPr>
            <w:ins w:id="2320" w:author="ERCOT" w:date="2021-11-01T10:46:00Z">
              <w:r>
                <w:rPr>
                  <w:rFonts w:ascii="Calibri" w:hAnsi="Calibri" w:cs="Calibri"/>
                  <w:color w:val="000000"/>
                  <w:sz w:val="22"/>
                  <w:szCs w:val="22"/>
                </w:rPr>
                <w:t>7.2</w:t>
              </w:r>
            </w:ins>
            <w:del w:id="2321" w:author="ERCOT" w:date="2021-11-01T09:58:00Z">
              <w:r w:rsidRPr="009A486F" w:rsidDel="000A1AF2">
                <w:rPr>
                  <w:color w:val="000000"/>
                  <w:sz w:val="22"/>
                  <w:szCs w:val="22"/>
                </w:rPr>
                <w:delText>40.4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2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847BB74" w14:textId="3343CFDB" w:rsidR="00936423" w:rsidRPr="009A486F" w:rsidRDefault="00936423" w:rsidP="00936423">
            <w:pPr>
              <w:widowControl/>
              <w:autoSpaceDE/>
              <w:autoSpaceDN/>
              <w:adjustRightInd/>
              <w:jc w:val="center"/>
              <w:rPr>
                <w:bCs/>
                <w:sz w:val="22"/>
                <w:szCs w:val="22"/>
              </w:rPr>
            </w:pPr>
            <w:ins w:id="2323" w:author="ERCOT" w:date="2021-11-01T10:46:00Z">
              <w:r>
                <w:rPr>
                  <w:rFonts w:ascii="Calibri" w:hAnsi="Calibri" w:cs="Calibri"/>
                  <w:color w:val="000000"/>
                  <w:sz w:val="22"/>
                  <w:szCs w:val="22"/>
                </w:rPr>
                <w:t>6.9</w:t>
              </w:r>
            </w:ins>
            <w:del w:id="2324" w:author="ERCOT" w:date="2021-11-01T09:58:00Z">
              <w:r w:rsidRPr="009A486F" w:rsidDel="000A1AF2">
                <w:rPr>
                  <w:color w:val="000000"/>
                  <w:sz w:val="22"/>
                  <w:szCs w:val="22"/>
                </w:rPr>
                <w:delText>35.6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2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EF1CAB" w14:textId="4B89D52E" w:rsidR="00936423" w:rsidRPr="009A486F" w:rsidRDefault="00936423" w:rsidP="00936423">
            <w:pPr>
              <w:widowControl/>
              <w:autoSpaceDE/>
              <w:autoSpaceDN/>
              <w:adjustRightInd/>
              <w:jc w:val="center"/>
              <w:rPr>
                <w:bCs/>
                <w:sz w:val="22"/>
                <w:szCs w:val="22"/>
              </w:rPr>
            </w:pPr>
            <w:ins w:id="2326" w:author="ERCOT" w:date="2021-11-01T10:46:00Z">
              <w:r>
                <w:rPr>
                  <w:rFonts w:ascii="Calibri" w:hAnsi="Calibri" w:cs="Calibri"/>
                  <w:color w:val="000000"/>
                  <w:sz w:val="22"/>
                  <w:szCs w:val="22"/>
                </w:rPr>
                <w:t>2.1</w:t>
              </w:r>
            </w:ins>
            <w:del w:id="2327" w:author="ERCOT" w:date="2021-11-01T09:58:00Z">
              <w:r w:rsidRPr="009A486F" w:rsidDel="000A1AF2">
                <w:rPr>
                  <w:color w:val="000000"/>
                  <w:sz w:val="22"/>
                  <w:szCs w:val="22"/>
                </w:rPr>
                <w:delText>17.6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2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A2BA98F" w14:textId="01C430A3" w:rsidR="00936423" w:rsidRPr="009A486F" w:rsidRDefault="00936423" w:rsidP="00936423">
            <w:pPr>
              <w:widowControl/>
              <w:autoSpaceDE/>
              <w:autoSpaceDN/>
              <w:adjustRightInd/>
              <w:jc w:val="center"/>
              <w:rPr>
                <w:bCs/>
                <w:sz w:val="22"/>
                <w:szCs w:val="22"/>
              </w:rPr>
            </w:pPr>
            <w:ins w:id="2329" w:author="ERCOT" w:date="2021-11-01T10:46:00Z">
              <w:r>
                <w:rPr>
                  <w:rFonts w:ascii="Calibri" w:hAnsi="Calibri" w:cs="Calibri"/>
                  <w:color w:val="000000"/>
                  <w:sz w:val="22"/>
                  <w:szCs w:val="22"/>
                </w:rPr>
                <w:t>0</w:t>
              </w:r>
            </w:ins>
            <w:del w:id="2330" w:author="ERCOT" w:date="2021-11-01T09:58:00Z">
              <w:r w:rsidRPr="009A486F" w:rsidDel="000A1AF2">
                <w:rPr>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3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81499D6" w14:textId="5E8A9868" w:rsidR="00936423" w:rsidRPr="009A486F" w:rsidRDefault="00936423" w:rsidP="00936423">
            <w:pPr>
              <w:widowControl/>
              <w:autoSpaceDE/>
              <w:autoSpaceDN/>
              <w:adjustRightInd/>
              <w:jc w:val="center"/>
              <w:rPr>
                <w:bCs/>
                <w:sz w:val="22"/>
                <w:szCs w:val="22"/>
              </w:rPr>
            </w:pPr>
            <w:ins w:id="2332" w:author="ERCOT" w:date="2021-11-01T10:46:00Z">
              <w:r>
                <w:rPr>
                  <w:rFonts w:ascii="Calibri" w:hAnsi="Calibri" w:cs="Calibri"/>
                  <w:color w:val="000000"/>
                  <w:sz w:val="22"/>
                  <w:szCs w:val="22"/>
                </w:rPr>
                <w:t>0</w:t>
              </w:r>
            </w:ins>
            <w:del w:id="233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33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695E53C6" w14:textId="0605BAA9" w:rsidR="00936423" w:rsidRPr="009A486F" w:rsidRDefault="00936423" w:rsidP="00936423">
            <w:pPr>
              <w:widowControl/>
              <w:autoSpaceDE/>
              <w:autoSpaceDN/>
              <w:adjustRightInd/>
              <w:jc w:val="center"/>
              <w:rPr>
                <w:bCs/>
                <w:sz w:val="22"/>
                <w:szCs w:val="22"/>
              </w:rPr>
            </w:pPr>
            <w:ins w:id="2335" w:author="ERCOT" w:date="2021-11-01T10:46:00Z">
              <w:r>
                <w:rPr>
                  <w:rFonts w:ascii="Calibri" w:hAnsi="Calibri" w:cs="Calibri"/>
                  <w:color w:val="000000"/>
                  <w:sz w:val="22"/>
                  <w:szCs w:val="22"/>
                </w:rPr>
                <w:t>0</w:t>
              </w:r>
            </w:ins>
            <w:del w:id="2336" w:author="ERCOT" w:date="2021-11-01T09:58:00Z">
              <w:r w:rsidRPr="009A486F" w:rsidDel="000A1AF2">
                <w:rPr>
                  <w:color w:val="000000"/>
                  <w:sz w:val="22"/>
                  <w:szCs w:val="22"/>
                </w:rPr>
                <w:delText>0.0</w:delText>
              </w:r>
            </w:del>
          </w:p>
        </w:tc>
      </w:tr>
      <w:tr w:rsidR="00936423" w:rsidRPr="00CC576E" w14:paraId="466B3816"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33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33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339"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Change w:id="234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05CD41" w14:textId="24D68697" w:rsidR="00936423" w:rsidRPr="009A486F" w:rsidRDefault="00936423" w:rsidP="00936423">
            <w:pPr>
              <w:widowControl/>
              <w:autoSpaceDE/>
              <w:autoSpaceDN/>
              <w:adjustRightInd/>
              <w:jc w:val="center"/>
              <w:rPr>
                <w:bCs/>
                <w:sz w:val="22"/>
                <w:szCs w:val="22"/>
              </w:rPr>
            </w:pPr>
            <w:ins w:id="2341" w:author="ERCOT" w:date="2021-11-01T10:46:00Z">
              <w:r>
                <w:rPr>
                  <w:rFonts w:ascii="Calibri" w:hAnsi="Calibri" w:cs="Calibri"/>
                  <w:color w:val="000000"/>
                  <w:sz w:val="22"/>
                  <w:szCs w:val="22"/>
                </w:rPr>
                <w:t>0</w:t>
              </w:r>
            </w:ins>
            <w:del w:id="234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4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A024B0" w14:textId="54F6143D" w:rsidR="00936423" w:rsidRPr="009A486F" w:rsidRDefault="00936423" w:rsidP="00936423">
            <w:pPr>
              <w:widowControl/>
              <w:autoSpaceDE/>
              <w:autoSpaceDN/>
              <w:adjustRightInd/>
              <w:jc w:val="center"/>
              <w:rPr>
                <w:bCs/>
                <w:sz w:val="22"/>
                <w:szCs w:val="22"/>
              </w:rPr>
            </w:pPr>
            <w:ins w:id="2344" w:author="ERCOT" w:date="2021-11-01T10:46:00Z">
              <w:r>
                <w:rPr>
                  <w:rFonts w:ascii="Calibri" w:hAnsi="Calibri" w:cs="Calibri"/>
                  <w:color w:val="000000"/>
                  <w:sz w:val="22"/>
                  <w:szCs w:val="22"/>
                </w:rPr>
                <w:t>0</w:t>
              </w:r>
            </w:ins>
            <w:del w:id="234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46"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BAC20F8" w14:textId="7F7349A3" w:rsidR="00936423" w:rsidRPr="009A486F" w:rsidRDefault="00936423" w:rsidP="00936423">
            <w:pPr>
              <w:widowControl/>
              <w:autoSpaceDE/>
              <w:autoSpaceDN/>
              <w:adjustRightInd/>
              <w:jc w:val="center"/>
              <w:rPr>
                <w:bCs/>
                <w:sz w:val="22"/>
                <w:szCs w:val="22"/>
              </w:rPr>
            </w:pPr>
            <w:ins w:id="2347" w:author="ERCOT" w:date="2021-11-01T10:46:00Z">
              <w:r>
                <w:rPr>
                  <w:rFonts w:ascii="Calibri" w:hAnsi="Calibri" w:cs="Calibri"/>
                  <w:color w:val="000000"/>
                  <w:sz w:val="22"/>
                  <w:szCs w:val="22"/>
                </w:rPr>
                <w:t>0</w:t>
              </w:r>
            </w:ins>
            <w:del w:id="234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4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79AA4D" w14:textId="04DCFE7C" w:rsidR="00936423" w:rsidRPr="009A486F" w:rsidRDefault="00936423" w:rsidP="00936423">
            <w:pPr>
              <w:widowControl/>
              <w:autoSpaceDE/>
              <w:autoSpaceDN/>
              <w:adjustRightInd/>
              <w:jc w:val="center"/>
              <w:rPr>
                <w:bCs/>
                <w:sz w:val="22"/>
                <w:szCs w:val="22"/>
              </w:rPr>
            </w:pPr>
            <w:ins w:id="2350" w:author="ERCOT" w:date="2021-11-01T10:46:00Z">
              <w:r>
                <w:rPr>
                  <w:rFonts w:ascii="Calibri" w:hAnsi="Calibri" w:cs="Calibri"/>
                  <w:color w:val="000000"/>
                  <w:sz w:val="22"/>
                  <w:szCs w:val="22"/>
                </w:rPr>
                <w:t>0</w:t>
              </w:r>
            </w:ins>
            <w:del w:id="235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52"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7872E80" w14:textId="2D1B8FB9" w:rsidR="00936423" w:rsidRPr="009A486F" w:rsidRDefault="00936423" w:rsidP="00936423">
            <w:pPr>
              <w:widowControl/>
              <w:autoSpaceDE/>
              <w:autoSpaceDN/>
              <w:adjustRightInd/>
              <w:jc w:val="center"/>
              <w:rPr>
                <w:bCs/>
                <w:sz w:val="22"/>
                <w:szCs w:val="22"/>
              </w:rPr>
            </w:pPr>
            <w:ins w:id="2353" w:author="ERCOT" w:date="2021-11-01T10:46:00Z">
              <w:r>
                <w:rPr>
                  <w:rFonts w:ascii="Calibri" w:hAnsi="Calibri" w:cs="Calibri"/>
                  <w:color w:val="000000"/>
                  <w:sz w:val="22"/>
                  <w:szCs w:val="22"/>
                </w:rPr>
                <w:t>0</w:t>
              </w:r>
            </w:ins>
            <w:del w:id="235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5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0FDF3B" w14:textId="15657A49" w:rsidR="00936423" w:rsidRPr="009A486F" w:rsidRDefault="00936423" w:rsidP="00936423">
            <w:pPr>
              <w:widowControl/>
              <w:autoSpaceDE/>
              <w:autoSpaceDN/>
              <w:adjustRightInd/>
              <w:jc w:val="center"/>
              <w:rPr>
                <w:bCs/>
                <w:sz w:val="22"/>
                <w:szCs w:val="22"/>
              </w:rPr>
            </w:pPr>
            <w:ins w:id="2356" w:author="ERCOT" w:date="2021-11-01T10:46:00Z">
              <w:r>
                <w:rPr>
                  <w:rFonts w:ascii="Calibri" w:hAnsi="Calibri" w:cs="Calibri"/>
                  <w:color w:val="000000"/>
                  <w:sz w:val="22"/>
                  <w:szCs w:val="22"/>
                </w:rPr>
                <w:t>0</w:t>
              </w:r>
            </w:ins>
            <w:del w:id="23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5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3F3C881" w14:textId="71110055" w:rsidR="00936423" w:rsidRPr="009A486F" w:rsidRDefault="00936423" w:rsidP="00936423">
            <w:pPr>
              <w:widowControl/>
              <w:autoSpaceDE/>
              <w:autoSpaceDN/>
              <w:adjustRightInd/>
              <w:jc w:val="center"/>
              <w:rPr>
                <w:bCs/>
                <w:sz w:val="22"/>
                <w:szCs w:val="22"/>
              </w:rPr>
            </w:pPr>
            <w:ins w:id="2359" w:author="ERCOT" w:date="2021-11-01T10:46:00Z">
              <w:r>
                <w:rPr>
                  <w:rFonts w:ascii="Calibri" w:hAnsi="Calibri" w:cs="Calibri"/>
                  <w:color w:val="000000"/>
                  <w:sz w:val="22"/>
                  <w:szCs w:val="22"/>
                </w:rPr>
                <w:t>0</w:t>
              </w:r>
            </w:ins>
            <w:del w:id="2360" w:author="ERCOT" w:date="2021-11-01T09:58:00Z">
              <w:r w:rsidRPr="009A486F" w:rsidDel="000A1AF2">
                <w:rPr>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6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A5FD02F" w14:textId="3446B776" w:rsidR="00936423" w:rsidRPr="009A486F" w:rsidRDefault="00936423" w:rsidP="00936423">
            <w:pPr>
              <w:widowControl/>
              <w:autoSpaceDE/>
              <w:autoSpaceDN/>
              <w:adjustRightInd/>
              <w:jc w:val="center"/>
              <w:rPr>
                <w:bCs/>
                <w:sz w:val="22"/>
                <w:szCs w:val="22"/>
              </w:rPr>
            </w:pPr>
            <w:ins w:id="2362" w:author="ERCOT" w:date="2021-11-01T10:46:00Z">
              <w:r>
                <w:rPr>
                  <w:rFonts w:ascii="Calibri" w:hAnsi="Calibri" w:cs="Calibri"/>
                  <w:color w:val="000000"/>
                  <w:sz w:val="22"/>
                  <w:szCs w:val="22"/>
                </w:rPr>
                <w:t>-1.9</w:t>
              </w:r>
            </w:ins>
            <w:del w:id="2363" w:author="ERCOT" w:date="2021-11-01T09:58:00Z">
              <w:r w:rsidRPr="009A486F" w:rsidDel="000A1AF2">
                <w:rPr>
                  <w:color w:val="000000"/>
                  <w:sz w:val="22"/>
                  <w:szCs w:val="22"/>
                </w:rPr>
                <w:delText>-7.8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6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C27451" w14:textId="17F90A01" w:rsidR="00936423" w:rsidRPr="009A486F" w:rsidRDefault="00936423" w:rsidP="00936423">
            <w:pPr>
              <w:widowControl/>
              <w:autoSpaceDE/>
              <w:autoSpaceDN/>
              <w:adjustRightInd/>
              <w:jc w:val="center"/>
              <w:rPr>
                <w:bCs/>
                <w:sz w:val="22"/>
                <w:szCs w:val="22"/>
              </w:rPr>
            </w:pPr>
            <w:ins w:id="2365" w:author="ERCOT" w:date="2021-11-01T10:46:00Z">
              <w:r>
                <w:rPr>
                  <w:rFonts w:ascii="Calibri" w:hAnsi="Calibri" w:cs="Calibri"/>
                  <w:color w:val="000000"/>
                  <w:sz w:val="22"/>
                  <w:szCs w:val="22"/>
                </w:rPr>
                <w:t>-0.7</w:t>
              </w:r>
            </w:ins>
            <w:del w:id="2366" w:author="ERCOT" w:date="2021-11-01T09:58:00Z">
              <w:r w:rsidRPr="009A486F" w:rsidDel="000A1AF2">
                <w:rPr>
                  <w:color w:val="000000"/>
                  <w:sz w:val="22"/>
                  <w:szCs w:val="22"/>
                </w:rPr>
                <w:delText>-10.0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6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6F507B7" w14:textId="48017D90" w:rsidR="00936423" w:rsidRPr="009A486F" w:rsidRDefault="00936423" w:rsidP="00936423">
            <w:pPr>
              <w:widowControl/>
              <w:autoSpaceDE/>
              <w:autoSpaceDN/>
              <w:adjustRightInd/>
              <w:jc w:val="center"/>
              <w:rPr>
                <w:bCs/>
                <w:sz w:val="22"/>
                <w:szCs w:val="22"/>
              </w:rPr>
            </w:pPr>
            <w:ins w:id="2368" w:author="ERCOT" w:date="2021-11-01T10:46:00Z">
              <w:r>
                <w:rPr>
                  <w:rFonts w:ascii="Calibri" w:hAnsi="Calibri" w:cs="Calibri"/>
                  <w:color w:val="000000"/>
                  <w:sz w:val="22"/>
                  <w:szCs w:val="22"/>
                </w:rPr>
                <w:t>4.9</w:t>
              </w:r>
            </w:ins>
            <w:del w:id="2369" w:author="ERCOT" w:date="2021-11-01T09:58:00Z">
              <w:r w:rsidRPr="009A486F" w:rsidDel="000A1AF2">
                <w:rPr>
                  <w:color w:val="000000"/>
                  <w:sz w:val="22"/>
                  <w:szCs w:val="22"/>
                </w:rPr>
                <w:delText>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7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135CB7A" w14:textId="7C3AD5CD" w:rsidR="00936423" w:rsidRPr="009A486F" w:rsidRDefault="00936423" w:rsidP="00936423">
            <w:pPr>
              <w:widowControl/>
              <w:autoSpaceDE/>
              <w:autoSpaceDN/>
              <w:adjustRightInd/>
              <w:jc w:val="center"/>
              <w:rPr>
                <w:bCs/>
                <w:sz w:val="22"/>
                <w:szCs w:val="22"/>
              </w:rPr>
            </w:pPr>
            <w:ins w:id="2371" w:author="ERCOT" w:date="2021-11-01T10:46:00Z">
              <w:r>
                <w:rPr>
                  <w:rFonts w:ascii="Calibri" w:hAnsi="Calibri" w:cs="Calibri"/>
                  <w:color w:val="000000"/>
                  <w:sz w:val="22"/>
                  <w:szCs w:val="22"/>
                </w:rPr>
                <w:t>5.4</w:t>
              </w:r>
            </w:ins>
            <w:del w:id="2372" w:author="ERCOT" w:date="2021-11-01T09:58:00Z">
              <w:r w:rsidRPr="009A486F" w:rsidDel="000A1AF2">
                <w:rPr>
                  <w:color w:val="000000"/>
                  <w:sz w:val="22"/>
                  <w:szCs w:val="22"/>
                </w:rPr>
                <w:delText>10.9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7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7CBD28C" w14:textId="7829072A" w:rsidR="00936423" w:rsidRPr="009A486F" w:rsidRDefault="00936423" w:rsidP="00936423">
            <w:pPr>
              <w:widowControl/>
              <w:autoSpaceDE/>
              <w:autoSpaceDN/>
              <w:adjustRightInd/>
              <w:jc w:val="center"/>
              <w:rPr>
                <w:bCs/>
                <w:sz w:val="22"/>
                <w:szCs w:val="22"/>
              </w:rPr>
            </w:pPr>
            <w:ins w:id="2374" w:author="ERCOT" w:date="2021-11-01T10:46:00Z">
              <w:r>
                <w:rPr>
                  <w:rFonts w:ascii="Calibri" w:hAnsi="Calibri" w:cs="Calibri"/>
                  <w:color w:val="000000"/>
                  <w:sz w:val="22"/>
                  <w:szCs w:val="22"/>
                </w:rPr>
                <w:t>7.3</w:t>
              </w:r>
            </w:ins>
            <w:del w:id="2375" w:author="ERCOT" w:date="2021-11-01T09:58:00Z">
              <w:r w:rsidRPr="009A486F" w:rsidDel="000A1AF2">
                <w:rPr>
                  <w:color w:val="000000"/>
                  <w:sz w:val="22"/>
                  <w:szCs w:val="22"/>
                </w:rPr>
                <w:delText>18.3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76"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1592CC8" w14:textId="5904D376" w:rsidR="00936423" w:rsidRPr="009A486F" w:rsidRDefault="00936423" w:rsidP="00936423">
            <w:pPr>
              <w:widowControl/>
              <w:autoSpaceDE/>
              <w:autoSpaceDN/>
              <w:adjustRightInd/>
              <w:jc w:val="center"/>
              <w:rPr>
                <w:bCs/>
                <w:sz w:val="22"/>
                <w:szCs w:val="22"/>
              </w:rPr>
            </w:pPr>
            <w:ins w:id="2377" w:author="ERCOT" w:date="2021-11-01T10:46:00Z">
              <w:r>
                <w:rPr>
                  <w:rFonts w:ascii="Calibri" w:hAnsi="Calibri" w:cs="Calibri"/>
                  <w:color w:val="000000"/>
                  <w:sz w:val="22"/>
                  <w:szCs w:val="22"/>
                </w:rPr>
                <w:t>7.9</w:t>
              </w:r>
            </w:ins>
            <w:del w:id="2378" w:author="ERCOT" w:date="2021-11-01T09:58:00Z">
              <w:r w:rsidRPr="009A486F" w:rsidDel="000A1AF2">
                <w:rPr>
                  <w:color w:val="000000"/>
                  <w:sz w:val="22"/>
                  <w:szCs w:val="22"/>
                </w:rPr>
                <w:delText>17.5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7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17F264" w14:textId="293143CA" w:rsidR="00936423" w:rsidRPr="009A486F" w:rsidRDefault="00936423" w:rsidP="00936423">
            <w:pPr>
              <w:widowControl/>
              <w:autoSpaceDE/>
              <w:autoSpaceDN/>
              <w:adjustRightInd/>
              <w:jc w:val="center"/>
              <w:rPr>
                <w:bCs/>
                <w:sz w:val="22"/>
                <w:szCs w:val="22"/>
              </w:rPr>
            </w:pPr>
            <w:ins w:id="2380" w:author="ERCOT" w:date="2021-11-01T10:46:00Z">
              <w:r>
                <w:rPr>
                  <w:rFonts w:ascii="Calibri" w:hAnsi="Calibri" w:cs="Calibri"/>
                  <w:color w:val="000000"/>
                  <w:sz w:val="22"/>
                  <w:szCs w:val="22"/>
                </w:rPr>
                <w:t>11.3</w:t>
              </w:r>
            </w:ins>
            <w:del w:id="2381" w:author="ERCOT" w:date="2021-11-01T09:58:00Z">
              <w:r w:rsidRPr="009A486F" w:rsidDel="000A1AF2">
                <w:rPr>
                  <w:color w:val="000000"/>
                  <w:sz w:val="22"/>
                  <w:szCs w:val="22"/>
                </w:rPr>
                <w:delText>21.9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2"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2BA9204" w14:textId="620261C4" w:rsidR="00936423" w:rsidRPr="009A486F" w:rsidRDefault="00936423" w:rsidP="00936423">
            <w:pPr>
              <w:widowControl/>
              <w:autoSpaceDE/>
              <w:autoSpaceDN/>
              <w:adjustRightInd/>
              <w:jc w:val="center"/>
              <w:rPr>
                <w:bCs/>
                <w:sz w:val="22"/>
                <w:szCs w:val="22"/>
              </w:rPr>
            </w:pPr>
            <w:ins w:id="2383" w:author="ERCOT" w:date="2021-11-01T10:46:00Z">
              <w:r>
                <w:rPr>
                  <w:rFonts w:ascii="Calibri" w:hAnsi="Calibri" w:cs="Calibri"/>
                  <w:color w:val="000000"/>
                  <w:sz w:val="22"/>
                  <w:szCs w:val="22"/>
                </w:rPr>
                <w:t>8.7</w:t>
              </w:r>
            </w:ins>
            <w:del w:id="2384" w:author="ERCOT" w:date="2021-11-01T09:58:00Z">
              <w:r w:rsidRPr="009A486F" w:rsidDel="000A1AF2">
                <w:rPr>
                  <w:color w:val="000000"/>
                  <w:sz w:val="22"/>
                  <w:szCs w:val="22"/>
                </w:rPr>
                <w:delText>31.1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8052F5" w14:textId="106D7DB0" w:rsidR="00936423" w:rsidRPr="009A486F" w:rsidRDefault="00936423" w:rsidP="00936423">
            <w:pPr>
              <w:widowControl/>
              <w:autoSpaceDE/>
              <w:autoSpaceDN/>
              <w:adjustRightInd/>
              <w:jc w:val="center"/>
              <w:rPr>
                <w:bCs/>
                <w:sz w:val="22"/>
                <w:szCs w:val="22"/>
              </w:rPr>
            </w:pPr>
            <w:ins w:id="2386" w:author="ERCOT" w:date="2021-11-01T10:46:00Z">
              <w:r>
                <w:rPr>
                  <w:rFonts w:ascii="Calibri" w:hAnsi="Calibri" w:cs="Calibri"/>
                  <w:color w:val="000000"/>
                  <w:sz w:val="22"/>
                  <w:szCs w:val="22"/>
                </w:rPr>
                <w:t>9.5</w:t>
              </w:r>
            </w:ins>
            <w:del w:id="2387" w:author="ERCOT" w:date="2021-11-01T09:58:00Z">
              <w:r w:rsidRPr="009A486F" w:rsidDel="000A1AF2">
                <w:rPr>
                  <w:color w:val="000000"/>
                  <w:sz w:val="22"/>
                  <w:szCs w:val="22"/>
                </w:rPr>
                <w:delText>39.3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FB60FD" w14:textId="537B887A" w:rsidR="00936423" w:rsidRPr="009A486F" w:rsidRDefault="00936423" w:rsidP="00936423">
            <w:pPr>
              <w:widowControl/>
              <w:autoSpaceDE/>
              <w:autoSpaceDN/>
              <w:adjustRightInd/>
              <w:jc w:val="center"/>
              <w:rPr>
                <w:bCs/>
                <w:sz w:val="22"/>
                <w:szCs w:val="22"/>
              </w:rPr>
            </w:pPr>
            <w:ins w:id="2389" w:author="ERCOT" w:date="2021-11-01T10:46:00Z">
              <w:r>
                <w:rPr>
                  <w:rFonts w:ascii="Calibri" w:hAnsi="Calibri" w:cs="Calibri"/>
                  <w:color w:val="000000"/>
                  <w:sz w:val="22"/>
                  <w:szCs w:val="22"/>
                </w:rPr>
                <w:t>9.5</w:t>
              </w:r>
            </w:ins>
            <w:del w:id="2390" w:author="ERCOT" w:date="2021-11-01T09:58:00Z">
              <w:r w:rsidRPr="009A486F" w:rsidDel="000A1AF2">
                <w:rPr>
                  <w:color w:val="000000"/>
                  <w:sz w:val="22"/>
                  <w:szCs w:val="22"/>
                </w:rPr>
                <w:delText>42.0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91"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41C4AE8A" w14:textId="452F8B5C" w:rsidR="00936423" w:rsidRPr="009A486F" w:rsidRDefault="00936423" w:rsidP="00936423">
            <w:pPr>
              <w:widowControl/>
              <w:autoSpaceDE/>
              <w:autoSpaceDN/>
              <w:adjustRightInd/>
              <w:jc w:val="center"/>
              <w:rPr>
                <w:bCs/>
                <w:sz w:val="22"/>
                <w:szCs w:val="22"/>
              </w:rPr>
            </w:pPr>
            <w:ins w:id="2392" w:author="ERCOT" w:date="2021-11-01T10:46:00Z">
              <w:r>
                <w:rPr>
                  <w:rFonts w:ascii="Calibri" w:hAnsi="Calibri" w:cs="Calibri"/>
                  <w:color w:val="000000"/>
                  <w:sz w:val="22"/>
                  <w:szCs w:val="22"/>
                </w:rPr>
                <w:t>11.3</w:t>
              </w:r>
            </w:ins>
            <w:del w:id="2393" w:author="ERCOT" w:date="2021-11-01T09:58:00Z">
              <w:r w:rsidRPr="009A486F" w:rsidDel="000A1AF2">
                <w:rPr>
                  <w:color w:val="000000"/>
                  <w:sz w:val="22"/>
                  <w:szCs w:val="22"/>
                </w:rPr>
                <w:delText>40.8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94"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68BBCD" w14:textId="4C02167F" w:rsidR="00936423" w:rsidRPr="009A486F" w:rsidRDefault="00936423" w:rsidP="00936423">
            <w:pPr>
              <w:widowControl/>
              <w:autoSpaceDE/>
              <w:autoSpaceDN/>
              <w:adjustRightInd/>
              <w:jc w:val="center"/>
              <w:rPr>
                <w:bCs/>
                <w:sz w:val="22"/>
                <w:szCs w:val="22"/>
              </w:rPr>
            </w:pPr>
            <w:ins w:id="2395" w:author="ERCOT" w:date="2021-11-01T10:46:00Z">
              <w:r>
                <w:rPr>
                  <w:rFonts w:ascii="Calibri" w:hAnsi="Calibri" w:cs="Calibri"/>
                  <w:color w:val="000000"/>
                  <w:sz w:val="22"/>
                  <w:szCs w:val="22"/>
                </w:rPr>
                <w:t>8.7</w:t>
              </w:r>
            </w:ins>
            <w:del w:id="2396" w:author="ERCOT" w:date="2021-11-01T09:58:00Z">
              <w:r w:rsidRPr="009A486F" w:rsidDel="000A1AF2">
                <w:rPr>
                  <w:color w:val="000000"/>
                  <w:sz w:val="22"/>
                  <w:szCs w:val="22"/>
                </w:rPr>
                <w:delText>43.6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9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F96EE2" w14:textId="0725EA52" w:rsidR="00936423" w:rsidRPr="009A486F" w:rsidRDefault="00936423" w:rsidP="00936423">
            <w:pPr>
              <w:widowControl/>
              <w:autoSpaceDE/>
              <w:autoSpaceDN/>
              <w:adjustRightInd/>
              <w:jc w:val="center"/>
              <w:rPr>
                <w:bCs/>
                <w:sz w:val="22"/>
                <w:szCs w:val="22"/>
              </w:rPr>
            </w:pPr>
            <w:ins w:id="2398" w:author="ERCOT" w:date="2021-11-01T10:46:00Z">
              <w:r>
                <w:rPr>
                  <w:rFonts w:ascii="Calibri" w:hAnsi="Calibri" w:cs="Calibri"/>
                  <w:color w:val="000000"/>
                  <w:sz w:val="22"/>
                  <w:szCs w:val="22"/>
                </w:rPr>
                <w:t>5.5</w:t>
              </w:r>
            </w:ins>
            <w:del w:id="2399" w:author="ERCOT" w:date="2021-11-01T09:58:00Z">
              <w:r w:rsidRPr="009A486F" w:rsidDel="000A1AF2">
                <w:rPr>
                  <w:color w:val="000000"/>
                  <w:sz w:val="22"/>
                  <w:szCs w:val="22"/>
                </w:rPr>
                <w:delText>34.0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11F8B8D" w14:textId="549AF9A5" w:rsidR="00936423" w:rsidRPr="009A486F" w:rsidRDefault="00936423" w:rsidP="00936423">
            <w:pPr>
              <w:widowControl/>
              <w:autoSpaceDE/>
              <w:autoSpaceDN/>
              <w:adjustRightInd/>
              <w:jc w:val="center"/>
              <w:rPr>
                <w:bCs/>
                <w:sz w:val="22"/>
                <w:szCs w:val="22"/>
              </w:rPr>
            </w:pPr>
            <w:ins w:id="2401" w:author="ERCOT" w:date="2021-11-01T10:46:00Z">
              <w:r>
                <w:rPr>
                  <w:rFonts w:ascii="Calibri" w:hAnsi="Calibri" w:cs="Calibri"/>
                  <w:color w:val="000000"/>
                  <w:sz w:val="22"/>
                  <w:szCs w:val="22"/>
                </w:rPr>
                <w:t>1.4</w:t>
              </w:r>
            </w:ins>
            <w:del w:id="2402" w:author="ERCOT" w:date="2021-11-01T09:58:00Z">
              <w:r w:rsidRPr="009A486F" w:rsidDel="000A1AF2">
                <w:rPr>
                  <w:color w:val="000000"/>
                  <w:sz w:val="22"/>
                  <w:szCs w:val="22"/>
                </w:rPr>
                <w:delText>11.6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3"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2396396" w14:textId="58680F13" w:rsidR="00936423" w:rsidRPr="009A486F" w:rsidRDefault="00936423" w:rsidP="00936423">
            <w:pPr>
              <w:widowControl/>
              <w:autoSpaceDE/>
              <w:autoSpaceDN/>
              <w:adjustRightInd/>
              <w:jc w:val="center"/>
              <w:rPr>
                <w:bCs/>
                <w:sz w:val="22"/>
                <w:szCs w:val="22"/>
              </w:rPr>
            </w:pPr>
            <w:ins w:id="2404" w:author="ERCOT" w:date="2021-11-01T10:46:00Z">
              <w:r>
                <w:rPr>
                  <w:rFonts w:ascii="Calibri" w:hAnsi="Calibri" w:cs="Calibri"/>
                  <w:color w:val="000000"/>
                  <w:sz w:val="22"/>
                  <w:szCs w:val="22"/>
                </w:rPr>
                <w:t>0</w:t>
              </w:r>
            </w:ins>
            <w:del w:id="2405" w:author="ERCOT" w:date="2021-11-01T09:58:00Z">
              <w:r w:rsidRPr="009A486F" w:rsidDel="000A1AF2">
                <w:rPr>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AE3048" w14:textId="2B172777" w:rsidR="00936423" w:rsidRPr="009A486F" w:rsidRDefault="00936423" w:rsidP="00936423">
            <w:pPr>
              <w:widowControl/>
              <w:autoSpaceDE/>
              <w:autoSpaceDN/>
              <w:adjustRightInd/>
              <w:jc w:val="center"/>
              <w:rPr>
                <w:bCs/>
                <w:sz w:val="22"/>
                <w:szCs w:val="22"/>
              </w:rPr>
            </w:pPr>
            <w:ins w:id="2407" w:author="ERCOT" w:date="2021-11-01T10:46:00Z">
              <w:r>
                <w:rPr>
                  <w:rFonts w:ascii="Calibri" w:hAnsi="Calibri" w:cs="Calibri"/>
                  <w:color w:val="000000"/>
                  <w:sz w:val="22"/>
                  <w:szCs w:val="22"/>
                </w:rPr>
                <w:t>0</w:t>
              </w:r>
            </w:ins>
            <w:del w:id="240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409"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B7F1C3E" w14:textId="3251D8B9" w:rsidR="00936423" w:rsidRPr="009A486F" w:rsidRDefault="00936423" w:rsidP="00936423">
            <w:pPr>
              <w:widowControl/>
              <w:autoSpaceDE/>
              <w:autoSpaceDN/>
              <w:adjustRightInd/>
              <w:jc w:val="center"/>
              <w:rPr>
                <w:bCs/>
                <w:sz w:val="22"/>
                <w:szCs w:val="22"/>
              </w:rPr>
            </w:pPr>
            <w:ins w:id="2410" w:author="ERCOT" w:date="2021-11-01T10:46:00Z">
              <w:r>
                <w:rPr>
                  <w:rFonts w:ascii="Calibri" w:hAnsi="Calibri" w:cs="Calibri"/>
                  <w:color w:val="000000"/>
                  <w:sz w:val="22"/>
                  <w:szCs w:val="22"/>
                </w:rPr>
                <w:t>0</w:t>
              </w:r>
            </w:ins>
            <w:del w:id="2411" w:author="ERCOT" w:date="2021-11-01T09:58:00Z">
              <w:r w:rsidRPr="009A486F" w:rsidDel="000A1AF2">
                <w:rPr>
                  <w:color w:val="000000"/>
                  <w:sz w:val="22"/>
                  <w:szCs w:val="22"/>
                </w:rPr>
                <w:delText>0.0</w:delText>
              </w:r>
            </w:del>
          </w:p>
        </w:tc>
      </w:tr>
      <w:tr w:rsidR="00936423" w:rsidRPr="00CC576E" w14:paraId="70DB4C6F"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41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41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41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Change w:id="241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FB04A52" w14:textId="08F3F88B" w:rsidR="00936423" w:rsidRPr="009A486F" w:rsidRDefault="00936423" w:rsidP="00936423">
            <w:pPr>
              <w:widowControl/>
              <w:autoSpaceDE/>
              <w:autoSpaceDN/>
              <w:adjustRightInd/>
              <w:jc w:val="center"/>
              <w:rPr>
                <w:bCs/>
                <w:sz w:val="22"/>
                <w:szCs w:val="22"/>
              </w:rPr>
            </w:pPr>
            <w:ins w:id="2416" w:author="ERCOT" w:date="2021-11-01T10:46:00Z">
              <w:r>
                <w:rPr>
                  <w:rFonts w:ascii="Calibri" w:hAnsi="Calibri" w:cs="Calibri"/>
                  <w:color w:val="000000"/>
                  <w:sz w:val="22"/>
                  <w:szCs w:val="22"/>
                </w:rPr>
                <w:t>0</w:t>
              </w:r>
            </w:ins>
            <w:del w:id="241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1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1FF3B8" w14:textId="12929CFA" w:rsidR="00936423" w:rsidRPr="009A486F" w:rsidRDefault="00936423" w:rsidP="00936423">
            <w:pPr>
              <w:widowControl/>
              <w:autoSpaceDE/>
              <w:autoSpaceDN/>
              <w:adjustRightInd/>
              <w:jc w:val="center"/>
              <w:rPr>
                <w:bCs/>
                <w:sz w:val="22"/>
                <w:szCs w:val="22"/>
              </w:rPr>
            </w:pPr>
            <w:ins w:id="2419" w:author="ERCOT" w:date="2021-11-01T10:46:00Z">
              <w:r>
                <w:rPr>
                  <w:rFonts w:ascii="Calibri" w:hAnsi="Calibri" w:cs="Calibri"/>
                  <w:color w:val="000000"/>
                  <w:sz w:val="22"/>
                  <w:szCs w:val="22"/>
                </w:rPr>
                <w:t>0</w:t>
              </w:r>
            </w:ins>
            <w:del w:id="242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2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9D5C211" w14:textId="1D9CEA4E" w:rsidR="00936423" w:rsidRPr="009A486F" w:rsidRDefault="00936423" w:rsidP="00936423">
            <w:pPr>
              <w:widowControl/>
              <w:autoSpaceDE/>
              <w:autoSpaceDN/>
              <w:adjustRightInd/>
              <w:jc w:val="center"/>
              <w:rPr>
                <w:bCs/>
                <w:sz w:val="22"/>
                <w:szCs w:val="22"/>
              </w:rPr>
            </w:pPr>
            <w:ins w:id="2422" w:author="ERCOT" w:date="2021-11-01T10:46:00Z">
              <w:r>
                <w:rPr>
                  <w:rFonts w:ascii="Calibri" w:hAnsi="Calibri" w:cs="Calibri"/>
                  <w:color w:val="000000"/>
                  <w:sz w:val="22"/>
                  <w:szCs w:val="22"/>
                </w:rPr>
                <w:t>0</w:t>
              </w:r>
            </w:ins>
            <w:del w:id="242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2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82F97D" w14:textId="27D570C1" w:rsidR="00936423" w:rsidRPr="009A486F" w:rsidRDefault="00936423" w:rsidP="00936423">
            <w:pPr>
              <w:widowControl/>
              <w:autoSpaceDE/>
              <w:autoSpaceDN/>
              <w:adjustRightInd/>
              <w:jc w:val="center"/>
              <w:rPr>
                <w:bCs/>
                <w:sz w:val="22"/>
                <w:szCs w:val="22"/>
              </w:rPr>
            </w:pPr>
            <w:ins w:id="2425" w:author="ERCOT" w:date="2021-11-01T10:46:00Z">
              <w:r>
                <w:rPr>
                  <w:rFonts w:ascii="Calibri" w:hAnsi="Calibri" w:cs="Calibri"/>
                  <w:color w:val="000000"/>
                  <w:sz w:val="22"/>
                  <w:szCs w:val="22"/>
                </w:rPr>
                <w:t>0</w:t>
              </w:r>
            </w:ins>
            <w:del w:id="242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2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53AA1F27" w14:textId="42535B5A" w:rsidR="00936423" w:rsidRPr="009A486F" w:rsidRDefault="00936423" w:rsidP="00936423">
            <w:pPr>
              <w:widowControl/>
              <w:autoSpaceDE/>
              <w:autoSpaceDN/>
              <w:adjustRightInd/>
              <w:jc w:val="center"/>
              <w:rPr>
                <w:bCs/>
                <w:sz w:val="22"/>
                <w:szCs w:val="22"/>
              </w:rPr>
            </w:pPr>
            <w:ins w:id="2428" w:author="ERCOT" w:date="2021-11-01T10:46:00Z">
              <w:r>
                <w:rPr>
                  <w:rFonts w:ascii="Calibri" w:hAnsi="Calibri" w:cs="Calibri"/>
                  <w:color w:val="000000"/>
                  <w:sz w:val="22"/>
                  <w:szCs w:val="22"/>
                </w:rPr>
                <w:t>0</w:t>
              </w:r>
            </w:ins>
            <w:del w:id="242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7A06FD" w14:textId="12E4713A" w:rsidR="00936423" w:rsidRPr="009A486F" w:rsidRDefault="00936423" w:rsidP="00936423">
            <w:pPr>
              <w:widowControl/>
              <w:autoSpaceDE/>
              <w:autoSpaceDN/>
              <w:adjustRightInd/>
              <w:jc w:val="center"/>
              <w:rPr>
                <w:bCs/>
                <w:sz w:val="22"/>
                <w:szCs w:val="22"/>
              </w:rPr>
            </w:pPr>
            <w:ins w:id="2431" w:author="ERCOT" w:date="2021-11-01T10:46:00Z">
              <w:r>
                <w:rPr>
                  <w:rFonts w:ascii="Calibri" w:hAnsi="Calibri" w:cs="Calibri"/>
                  <w:color w:val="000000"/>
                  <w:sz w:val="22"/>
                  <w:szCs w:val="22"/>
                </w:rPr>
                <w:t>0</w:t>
              </w:r>
            </w:ins>
            <w:del w:id="243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46B005D" w14:textId="60D87644" w:rsidR="00936423" w:rsidRPr="009A486F" w:rsidRDefault="00936423" w:rsidP="00936423">
            <w:pPr>
              <w:widowControl/>
              <w:autoSpaceDE/>
              <w:autoSpaceDN/>
              <w:adjustRightInd/>
              <w:jc w:val="center"/>
              <w:rPr>
                <w:bCs/>
                <w:sz w:val="22"/>
                <w:szCs w:val="22"/>
              </w:rPr>
            </w:pPr>
            <w:ins w:id="2434" w:author="ERCOT" w:date="2021-11-01T10:46:00Z">
              <w:r>
                <w:rPr>
                  <w:rFonts w:ascii="Calibri" w:hAnsi="Calibri" w:cs="Calibri"/>
                  <w:color w:val="000000"/>
                  <w:sz w:val="22"/>
                  <w:szCs w:val="22"/>
                </w:rPr>
                <w:t>0</w:t>
              </w:r>
            </w:ins>
            <w:del w:id="2435" w:author="ERCOT" w:date="2021-11-01T09:58:00Z">
              <w:r w:rsidRPr="009A486F" w:rsidDel="000A1AF2">
                <w:rPr>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7F9AB34" w14:textId="6B3DF162" w:rsidR="00936423" w:rsidRPr="009A486F" w:rsidRDefault="00936423" w:rsidP="00936423">
            <w:pPr>
              <w:widowControl/>
              <w:autoSpaceDE/>
              <w:autoSpaceDN/>
              <w:adjustRightInd/>
              <w:jc w:val="center"/>
              <w:rPr>
                <w:bCs/>
                <w:sz w:val="22"/>
                <w:szCs w:val="22"/>
              </w:rPr>
            </w:pPr>
            <w:ins w:id="2437" w:author="ERCOT" w:date="2021-11-01T10:46:00Z">
              <w:r>
                <w:rPr>
                  <w:rFonts w:ascii="Calibri" w:hAnsi="Calibri" w:cs="Calibri"/>
                  <w:color w:val="000000"/>
                  <w:sz w:val="22"/>
                  <w:szCs w:val="22"/>
                </w:rPr>
                <w:t>-1</w:t>
              </w:r>
            </w:ins>
            <w:del w:id="2438" w:author="ERCOT" w:date="2021-11-01T09:58:00Z">
              <w:r w:rsidRPr="009A486F" w:rsidDel="000A1AF2">
                <w:rPr>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29C54F" w14:textId="42621EE8" w:rsidR="00936423" w:rsidRPr="009A486F" w:rsidRDefault="00936423" w:rsidP="00936423">
            <w:pPr>
              <w:widowControl/>
              <w:autoSpaceDE/>
              <w:autoSpaceDN/>
              <w:adjustRightInd/>
              <w:jc w:val="center"/>
              <w:rPr>
                <w:bCs/>
                <w:sz w:val="22"/>
                <w:szCs w:val="22"/>
              </w:rPr>
            </w:pPr>
            <w:ins w:id="2440" w:author="ERCOT" w:date="2021-11-01T10:46:00Z">
              <w:r>
                <w:rPr>
                  <w:rFonts w:ascii="Calibri" w:hAnsi="Calibri" w:cs="Calibri"/>
                  <w:color w:val="000000"/>
                  <w:sz w:val="22"/>
                  <w:szCs w:val="22"/>
                </w:rPr>
                <w:t>-0.7</w:t>
              </w:r>
            </w:ins>
            <w:del w:id="2441" w:author="ERCOT" w:date="2021-11-01T09:58:00Z">
              <w:r w:rsidRPr="009A486F" w:rsidDel="000A1AF2">
                <w:rPr>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D830BE3" w14:textId="4948901C" w:rsidR="00936423" w:rsidRPr="009A486F" w:rsidRDefault="00936423" w:rsidP="00936423">
            <w:pPr>
              <w:widowControl/>
              <w:autoSpaceDE/>
              <w:autoSpaceDN/>
              <w:adjustRightInd/>
              <w:jc w:val="center"/>
              <w:rPr>
                <w:bCs/>
                <w:sz w:val="22"/>
                <w:szCs w:val="22"/>
              </w:rPr>
            </w:pPr>
            <w:ins w:id="2443" w:author="ERCOT" w:date="2021-11-01T10:46:00Z">
              <w:r>
                <w:rPr>
                  <w:rFonts w:ascii="Calibri" w:hAnsi="Calibri" w:cs="Calibri"/>
                  <w:color w:val="000000"/>
                  <w:sz w:val="22"/>
                  <w:szCs w:val="22"/>
                </w:rPr>
                <w:t>1.2</w:t>
              </w:r>
            </w:ins>
            <w:del w:id="2444" w:author="ERCOT" w:date="2021-11-01T09:58:00Z">
              <w:r w:rsidRPr="009A486F" w:rsidDel="000A1AF2">
                <w:rPr>
                  <w:color w:val="000000"/>
                  <w:sz w:val="22"/>
                  <w:szCs w:val="22"/>
                </w:rPr>
                <w:delText>12.6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4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76BF968" w14:textId="7FCD563D" w:rsidR="00936423" w:rsidRPr="009A486F" w:rsidRDefault="00936423" w:rsidP="00936423">
            <w:pPr>
              <w:widowControl/>
              <w:autoSpaceDE/>
              <w:autoSpaceDN/>
              <w:adjustRightInd/>
              <w:jc w:val="center"/>
              <w:rPr>
                <w:bCs/>
                <w:sz w:val="22"/>
                <w:szCs w:val="22"/>
              </w:rPr>
            </w:pPr>
            <w:ins w:id="2446" w:author="ERCOT" w:date="2021-11-01T10:46:00Z">
              <w:r>
                <w:rPr>
                  <w:rFonts w:ascii="Calibri" w:hAnsi="Calibri" w:cs="Calibri"/>
                  <w:color w:val="000000"/>
                  <w:sz w:val="22"/>
                  <w:szCs w:val="22"/>
                </w:rPr>
                <w:t>3.9</w:t>
              </w:r>
            </w:ins>
            <w:del w:id="2447" w:author="ERCOT" w:date="2021-11-01T09:58:00Z">
              <w:r w:rsidRPr="009A486F" w:rsidDel="000A1AF2">
                <w:rPr>
                  <w:color w:val="000000"/>
                  <w:sz w:val="22"/>
                  <w:szCs w:val="22"/>
                </w:rPr>
                <w:delText>19.1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4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44BC8E5" w14:textId="03725AB9" w:rsidR="00936423" w:rsidRPr="009A486F" w:rsidRDefault="00936423" w:rsidP="00936423">
            <w:pPr>
              <w:widowControl/>
              <w:autoSpaceDE/>
              <w:autoSpaceDN/>
              <w:adjustRightInd/>
              <w:jc w:val="center"/>
              <w:rPr>
                <w:bCs/>
                <w:sz w:val="22"/>
                <w:szCs w:val="22"/>
              </w:rPr>
            </w:pPr>
            <w:ins w:id="2449" w:author="ERCOT" w:date="2021-11-01T10:46:00Z">
              <w:r>
                <w:rPr>
                  <w:rFonts w:ascii="Calibri" w:hAnsi="Calibri" w:cs="Calibri"/>
                  <w:color w:val="000000"/>
                  <w:sz w:val="22"/>
                  <w:szCs w:val="22"/>
                </w:rPr>
                <w:t>7.5</w:t>
              </w:r>
            </w:ins>
            <w:del w:id="2450" w:author="ERCOT" w:date="2021-11-01T09:58:00Z">
              <w:r w:rsidRPr="009A486F" w:rsidDel="000A1AF2">
                <w:rPr>
                  <w:color w:val="000000"/>
                  <w:sz w:val="22"/>
                  <w:szCs w:val="22"/>
                </w:rPr>
                <w:delText>22.1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5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A66E948" w14:textId="550F28B9" w:rsidR="00936423" w:rsidRPr="009A486F" w:rsidRDefault="00936423" w:rsidP="00936423">
            <w:pPr>
              <w:widowControl/>
              <w:autoSpaceDE/>
              <w:autoSpaceDN/>
              <w:adjustRightInd/>
              <w:jc w:val="center"/>
              <w:rPr>
                <w:bCs/>
                <w:sz w:val="22"/>
                <w:szCs w:val="22"/>
              </w:rPr>
            </w:pPr>
            <w:ins w:id="2452" w:author="ERCOT" w:date="2021-11-01T10:46:00Z">
              <w:r>
                <w:rPr>
                  <w:rFonts w:ascii="Calibri" w:hAnsi="Calibri" w:cs="Calibri"/>
                  <w:color w:val="000000"/>
                  <w:sz w:val="22"/>
                  <w:szCs w:val="22"/>
                </w:rPr>
                <w:t>9.5</w:t>
              </w:r>
            </w:ins>
            <w:del w:id="2453" w:author="ERCOT" w:date="2021-11-01T09:58:00Z">
              <w:r w:rsidRPr="009A486F" w:rsidDel="000A1AF2">
                <w:rPr>
                  <w:color w:val="000000"/>
                  <w:sz w:val="22"/>
                  <w:szCs w:val="22"/>
                </w:rPr>
                <w:delText>23.8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910652B" w14:textId="419A1FEB" w:rsidR="00936423" w:rsidRPr="009A486F" w:rsidRDefault="00936423" w:rsidP="00936423">
            <w:pPr>
              <w:widowControl/>
              <w:autoSpaceDE/>
              <w:autoSpaceDN/>
              <w:adjustRightInd/>
              <w:jc w:val="center"/>
              <w:rPr>
                <w:bCs/>
                <w:sz w:val="22"/>
                <w:szCs w:val="22"/>
              </w:rPr>
            </w:pPr>
            <w:ins w:id="2455" w:author="ERCOT" w:date="2021-11-01T10:46:00Z">
              <w:r>
                <w:rPr>
                  <w:rFonts w:ascii="Calibri" w:hAnsi="Calibri" w:cs="Calibri"/>
                  <w:color w:val="000000"/>
                  <w:sz w:val="22"/>
                  <w:szCs w:val="22"/>
                </w:rPr>
                <w:t>8.8</w:t>
              </w:r>
            </w:ins>
            <w:del w:id="2456" w:author="ERCOT" w:date="2021-11-01T09:58:00Z">
              <w:r w:rsidRPr="009A486F" w:rsidDel="000A1AF2">
                <w:rPr>
                  <w:color w:val="000000"/>
                  <w:sz w:val="22"/>
                  <w:szCs w:val="22"/>
                </w:rPr>
                <w:delText>31.9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5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505FFC1" w14:textId="50C744A0" w:rsidR="00936423" w:rsidRPr="009A486F" w:rsidRDefault="00936423" w:rsidP="00936423">
            <w:pPr>
              <w:widowControl/>
              <w:autoSpaceDE/>
              <w:autoSpaceDN/>
              <w:adjustRightInd/>
              <w:jc w:val="center"/>
              <w:rPr>
                <w:bCs/>
                <w:sz w:val="22"/>
                <w:szCs w:val="22"/>
              </w:rPr>
            </w:pPr>
            <w:ins w:id="2458" w:author="ERCOT" w:date="2021-11-01T10:46:00Z">
              <w:r>
                <w:rPr>
                  <w:rFonts w:ascii="Calibri" w:hAnsi="Calibri" w:cs="Calibri"/>
                  <w:color w:val="000000"/>
                  <w:sz w:val="22"/>
                  <w:szCs w:val="22"/>
                </w:rPr>
                <w:t>11.1</w:t>
              </w:r>
            </w:ins>
            <w:del w:id="2459" w:author="ERCOT" w:date="2021-11-01T09:58:00Z">
              <w:r w:rsidRPr="009A486F" w:rsidDel="000A1AF2">
                <w:rPr>
                  <w:color w:val="000000"/>
                  <w:sz w:val="22"/>
                  <w:szCs w:val="22"/>
                </w:rPr>
                <w:delText>38.3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3186DA" w14:textId="07A08831" w:rsidR="00936423" w:rsidRPr="009A486F" w:rsidRDefault="00936423" w:rsidP="00936423">
            <w:pPr>
              <w:widowControl/>
              <w:autoSpaceDE/>
              <w:autoSpaceDN/>
              <w:adjustRightInd/>
              <w:jc w:val="center"/>
              <w:rPr>
                <w:bCs/>
                <w:sz w:val="22"/>
                <w:szCs w:val="22"/>
              </w:rPr>
            </w:pPr>
            <w:ins w:id="2461" w:author="ERCOT" w:date="2021-11-01T10:46:00Z">
              <w:r>
                <w:rPr>
                  <w:rFonts w:ascii="Calibri" w:hAnsi="Calibri" w:cs="Calibri"/>
                  <w:color w:val="000000"/>
                  <w:sz w:val="22"/>
                  <w:szCs w:val="22"/>
                </w:rPr>
                <w:t>11.7</w:t>
              </w:r>
            </w:ins>
            <w:del w:id="2462" w:author="ERCOT" w:date="2021-11-01T09:58:00Z">
              <w:r w:rsidRPr="009A486F" w:rsidDel="000A1AF2">
                <w:rPr>
                  <w:color w:val="000000"/>
                  <w:sz w:val="22"/>
                  <w:szCs w:val="22"/>
                </w:rPr>
                <w:delText>42.8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10F16B6" w14:textId="34958004" w:rsidR="00936423" w:rsidRPr="009A486F" w:rsidRDefault="00936423" w:rsidP="00936423">
            <w:pPr>
              <w:widowControl/>
              <w:autoSpaceDE/>
              <w:autoSpaceDN/>
              <w:adjustRightInd/>
              <w:jc w:val="center"/>
              <w:rPr>
                <w:bCs/>
                <w:sz w:val="22"/>
                <w:szCs w:val="22"/>
              </w:rPr>
            </w:pPr>
            <w:ins w:id="2464" w:author="ERCOT" w:date="2021-11-01T10:46:00Z">
              <w:r>
                <w:rPr>
                  <w:rFonts w:ascii="Calibri" w:hAnsi="Calibri" w:cs="Calibri"/>
                  <w:color w:val="000000"/>
                  <w:sz w:val="22"/>
                  <w:szCs w:val="22"/>
                </w:rPr>
                <w:t>9.6</w:t>
              </w:r>
            </w:ins>
            <w:del w:id="2465"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6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2AE722D4" w14:textId="665CE67A" w:rsidR="00936423" w:rsidRPr="009A486F" w:rsidRDefault="00936423" w:rsidP="00936423">
            <w:pPr>
              <w:widowControl/>
              <w:autoSpaceDE/>
              <w:autoSpaceDN/>
              <w:adjustRightInd/>
              <w:jc w:val="center"/>
              <w:rPr>
                <w:bCs/>
                <w:sz w:val="22"/>
                <w:szCs w:val="22"/>
              </w:rPr>
            </w:pPr>
            <w:ins w:id="2467" w:author="ERCOT" w:date="2021-11-01T10:46:00Z">
              <w:r>
                <w:rPr>
                  <w:rFonts w:ascii="Calibri" w:hAnsi="Calibri" w:cs="Calibri"/>
                  <w:color w:val="000000"/>
                  <w:sz w:val="22"/>
                  <w:szCs w:val="22"/>
                </w:rPr>
                <w:t>9.2</w:t>
              </w:r>
            </w:ins>
            <w:del w:id="2468"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6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02FE946" w14:textId="1502CC09" w:rsidR="00936423" w:rsidRPr="009A486F" w:rsidRDefault="00936423" w:rsidP="00936423">
            <w:pPr>
              <w:widowControl/>
              <w:autoSpaceDE/>
              <w:autoSpaceDN/>
              <w:adjustRightInd/>
              <w:jc w:val="center"/>
              <w:rPr>
                <w:bCs/>
                <w:sz w:val="22"/>
                <w:szCs w:val="22"/>
              </w:rPr>
            </w:pPr>
            <w:ins w:id="2470" w:author="ERCOT" w:date="2021-11-01T10:46:00Z">
              <w:r>
                <w:rPr>
                  <w:rFonts w:ascii="Calibri" w:hAnsi="Calibri" w:cs="Calibri"/>
                  <w:color w:val="000000"/>
                  <w:sz w:val="22"/>
                  <w:szCs w:val="22"/>
                </w:rPr>
                <w:t>9.3</w:t>
              </w:r>
            </w:ins>
            <w:del w:id="2471" w:author="ERCOT" w:date="2021-11-01T09:58:00Z">
              <w:r w:rsidRPr="009A486F" w:rsidDel="000A1AF2">
                <w:rPr>
                  <w:color w:val="000000"/>
                  <w:sz w:val="22"/>
                  <w:szCs w:val="22"/>
                </w:rPr>
                <w:delText>45.5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7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14D621" w14:textId="275A3675" w:rsidR="00936423" w:rsidRPr="009A486F" w:rsidRDefault="00936423" w:rsidP="00936423">
            <w:pPr>
              <w:widowControl/>
              <w:autoSpaceDE/>
              <w:autoSpaceDN/>
              <w:adjustRightInd/>
              <w:jc w:val="center"/>
              <w:rPr>
                <w:bCs/>
                <w:sz w:val="22"/>
                <w:szCs w:val="22"/>
              </w:rPr>
            </w:pPr>
            <w:ins w:id="2473" w:author="ERCOT" w:date="2021-11-01T10:46:00Z">
              <w:r>
                <w:rPr>
                  <w:rFonts w:ascii="Calibri" w:hAnsi="Calibri" w:cs="Calibri"/>
                  <w:color w:val="000000"/>
                  <w:sz w:val="22"/>
                  <w:szCs w:val="22"/>
                </w:rPr>
                <w:t>2.7</w:t>
              </w:r>
            </w:ins>
            <w:del w:id="2474" w:author="ERCOT" w:date="2021-11-01T09:58:00Z">
              <w:r w:rsidRPr="009A486F" w:rsidDel="000A1AF2">
                <w:rPr>
                  <w:color w:val="000000"/>
                  <w:sz w:val="22"/>
                  <w:szCs w:val="22"/>
                </w:rPr>
                <w:delText>23.6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7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679691" w14:textId="4AE80164" w:rsidR="00936423" w:rsidRPr="009A486F" w:rsidRDefault="00936423" w:rsidP="00936423">
            <w:pPr>
              <w:widowControl/>
              <w:autoSpaceDE/>
              <w:autoSpaceDN/>
              <w:adjustRightInd/>
              <w:jc w:val="center"/>
              <w:rPr>
                <w:bCs/>
                <w:sz w:val="22"/>
                <w:szCs w:val="22"/>
              </w:rPr>
            </w:pPr>
            <w:ins w:id="2476" w:author="ERCOT" w:date="2021-11-01T10:46:00Z">
              <w:r>
                <w:rPr>
                  <w:rFonts w:ascii="Calibri" w:hAnsi="Calibri" w:cs="Calibri"/>
                  <w:color w:val="000000"/>
                  <w:sz w:val="22"/>
                  <w:szCs w:val="22"/>
                </w:rPr>
                <w:t>0.3</w:t>
              </w:r>
            </w:ins>
            <w:del w:id="2477" w:author="ERCOT" w:date="2021-11-01T09:58:00Z">
              <w:r w:rsidRPr="009A486F" w:rsidDel="000A1AF2">
                <w:rPr>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7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4081418" w14:textId="418A3FD5" w:rsidR="00936423" w:rsidRPr="009A486F" w:rsidRDefault="00936423" w:rsidP="00936423">
            <w:pPr>
              <w:widowControl/>
              <w:autoSpaceDE/>
              <w:autoSpaceDN/>
              <w:adjustRightInd/>
              <w:jc w:val="center"/>
              <w:rPr>
                <w:bCs/>
                <w:sz w:val="22"/>
                <w:szCs w:val="22"/>
              </w:rPr>
            </w:pPr>
            <w:ins w:id="2479" w:author="ERCOT" w:date="2021-11-01T10:46:00Z">
              <w:r>
                <w:rPr>
                  <w:rFonts w:ascii="Calibri" w:hAnsi="Calibri" w:cs="Calibri"/>
                  <w:color w:val="000000"/>
                  <w:sz w:val="22"/>
                  <w:szCs w:val="22"/>
                </w:rPr>
                <w:t>0</w:t>
              </w:r>
            </w:ins>
            <w:del w:id="248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8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4F780E9" w14:textId="6FBF946F" w:rsidR="00936423" w:rsidRPr="009A486F" w:rsidRDefault="00936423" w:rsidP="00936423">
            <w:pPr>
              <w:widowControl/>
              <w:autoSpaceDE/>
              <w:autoSpaceDN/>
              <w:adjustRightInd/>
              <w:jc w:val="center"/>
              <w:rPr>
                <w:bCs/>
                <w:sz w:val="22"/>
                <w:szCs w:val="22"/>
              </w:rPr>
            </w:pPr>
            <w:ins w:id="2482" w:author="ERCOT" w:date="2021-11-01T10:46:00Z">
              <w:r>
                <w:rPr>
                  <w:rFonts w:ascii="Calibri" w:hAnsi="Calibri" w:cs="Calibri"/>
                  <w:color w:val="000000"/>
                  <w:sz w:val="22"/>
                  <w:szCs w:val="22"/>
                </w:rPr>
                <w:t>0</w:t>
              </w:r>
            </w:ins>
            <w:del w:id="248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48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66193A37" w14:textId="23AE6029" w:rsidR="00936423" w:rsidRPr="009A486F" w:rsidRDefault="00936423" w:rsidP="00936423">
            <w:pPr>
              <w:widowControl/>
              <w:autoSpaceDE/>
              <w:autoSpaceDN/>
              <w:adjustRightInd/>
              <w:jc w:val="center"/>
              <w:rPr>
                <w:bCs/>
                <w:sz w:val="22"/>
                <w:szCs w:val="22"/>
              </w:rPr>
            </w:pPr>
            <w:ins w:id="2485" w:author="ERCOT" w:date="2021-11-01T10:46:00Z">
              <w:r>
                <w:rPr>
                  <w:rFonts w:ascii="Calibri" w:hAnsi="Calibri" w:cs="Calibri"/>
                  <w:color w:val="000000"/>
                  <w:sz w:val="22"/>
                  <w:szCs w:val="22"/>
                </w:rPr>
                <w:t>0</w:t>
              </w:r>
            </w:ins>
            <w:del w:id="2486" w:author="ERCOT" w:date="2021-11-01T09:58:00Z">
              <w:r w:rsidRPr="009A486F" w:rsidDel="000A1AF2">
                <w:rPr>
                  <w:color w:val="000000"/>
                  <w:sz w:val="22"/>
                  <w:szCs w:val="22"/>
                </w:rPr>
                <w:delText>0.0</w:delText>
              </w:r>
            </w:del>
          </w:p>
        </w:tc>
      </w:tr>
      <w:tr w:rsidR="00936423" w:rsidRPr="00CC576E" w14:paraId="700AAE6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48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48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489"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Change w:id="249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89863F" w14:textId="73ABC5DB" w:rsidR="00936423" w:rsidRPr="009A486F" w:rsidRDefault="00936423" w:rsidP="00936423">
            <w:pPr>
              <w:widowControl/>
              <w:autoSpaceDE/>
              <w:autoSpaceDN/>
              <w:adjustRightInd/>
              <w:jc w:val="center"/>
              <w:rPr>
                <w:bCs/>
                <w:sz w:val="22"/>
                <w:szCs w:val="22"/>
              </w:rPr>
            </w:pPr>
            <w:ins w:id="2491" w:author="ERCOT" w:date="2021-11-01T10:46:00Z">
              <w:r>
                <w:rPr>
                  <w:rFonts w:ascii="Calibri" w:hAnsi="Calibri" w:cs="Calibri"/>
                  <w:color w:val="000000"/>
                  <w:sz w:val="22"/>
                  <w:szCs w:val="22"/>
                </w:rPr>
                <w:t>0</w:t>
              </w:r>
            </w:ins>
            <w:del w:id="249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EFDA62" w14:textId="1FD24EE8" w:rsidR="00936423" w:rsidRPr="009A486F" w:rsidRDefault="00936423" w:rsidP="00936423">
            <w:pPr>
              <w:widowControl/>
              <w:autoSpaceDE/>
              <w:autoSpaceDN/>
              <w:adjustRightInd/>
              <w:jc w:val="center"/>
              <w:rPr>
                <w:bCs/>
                <w:sz w:val="22"/>
                <w:szCs w:val="22"/>
              </w:rPr>
            </w:pPr>
            <w:ins w:id="2494" w:author="ERCOT" w:date="2021-11-01T10:46:00Z">
              <w:r>
                <w:rPr>
                  <w:rFonts w:ascii="Calibri" w:hAnsi="Calibri" w:cs="Calibri"/>
                  <w:color w:val="000000"/>
                  <w:sz w:val="22"/>
                  <w:szCs w:val="22"/>
                </w:rPr>
                <w:t>0</w:t>
              </w:r>
            </w:ins>
            <w:del w:id="249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96"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A999D9F" w14:textId="6229E6EE" w:rsidR="00936423" w:rsidRPr="009A486F" w:rsidRDefault="00936423" w:rsidP="00936423">
            <w:pPr>
              <w:widowControl/>
              <w:autoSpaceDE/>
              <w:autoSpaceDN/>
              <w:adjustRightInd/>
              <w:jc w:val="center"/>
              <w:rPr>
                <w:bCs/>
                <w:sz w:val="22"/>
                <w:szCs w:val="22"/>
              </w:rPr>
            </w:pPr>
            <w:ins w:id="2497" w:author="ERCOT" w:date="2021-11-01T10:46:00Z">
              <w:r>
                <w:rPr>
                  <w:rFonts w:ascii="Calibri" w:hAnsi="Calibri" w:cs="Calibri"/>
                  <w:color w:val="000000"/>
                  <w:sz w:val="22"/>
                  <w:szCs w:val="22"/>
                </w:rPr>
                <w:t>0</w:t>
              </w:r>
            </w:ins>
            <w:del w:id="249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40A332" w14:textId="7C8D31B1" w:rsidR="00936423" w:rsidRPr="009A486F" w:rsidRDefault="00936423" w:rsidP="00936423">
            <w:pPr>
              <w:widowControl/>
              <w:autoSpaceDE/>
              <w:autoSpaceDN/>
              <w:adjustRightInd/>
              <w:jc w:val="center"/>
              <w:rPr>
                <w:bCs/>
                <w:sz w:val="22"/>
                <w:szCs w:val="22"/>
              </w:rPr>
            </w:pPr>
            <w:ins w:id="2500" w:author="ERCOT" w:date="2021-11-01T10:46:00Z">
              <w:r>
                <w:rPr>
                  <w:rFonts w:ascii="Calibri" w:hAnsi="Calibri" w:cs="Calibri"/>
                  <w:color w:val="000000"/>
                  <w:sz w:val="22"/>
                  <w:szCs w:val="22"/>
                </w:rPr>
                <w:t>0</w:t>
              </w:r>
            </w:ins>
            <w:del w:id="250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02"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74C1851C" w14:textId="4FB84F75" w:rsidR="00936423" w:rsidRPr="009A486F" w:rsidRDefault="00936423" w:rsidP="00936423">
            <w:pPr>
              <w:widowControl/>
              <w:autoSpaceDE/>
              <w:autoSpaceDN/>
              <w:adjustRightInd/>
              <w:jc w:val="center"/>
              <w:rPr>
                <w:bCs/>
                <w:sz w:val="22"/>
                <w:szCs w:val="22"/>
              </w:rPr>
            </w:pPr>
            <w:ins w:id="2503" w:author="ERCOT" w:date="2021-11-01T10:46:00Z">
              <w:r>
                <w:rPr>
                  <w:rFonts w:ascii="Calibri" w:hAnsi="Calibri" w:cs="Calibri"/>
                  <w:color w:val="000000"/>
                  <w:sz w:val="22"/>
                  <w:szCs w:val="22"/>
                </w:rPr>
                <w:t>0</w:t>
              </w:r>
            </w:ins>
            <w:del w:id="250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0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1C7C1B" w14:textId="6CCD1497" w:rsidR="00936423" w:rsidRPr="009A486F" w:rsidRDefault="00936423" w:rsidP="00936423">
            <w:pPr>
              <w:widowControl/>
              <w:autoSpaceDE/>
              <w:autoSpaceDN/>
              <w:adjustRightInd/>
              <w:jc w:val="center"/>
              <w:rPr>
                <w:bCs/>
                <w:sz w:val="22"/>
                <w:szCs w:val="22"/>
              </w:rPr>
            </w:pPr>
            <w:ins w:id="2506" w:author="ERCOT" w:date="2021-11-01T10:46:00Z">
              <w:r>
                <w:rPr>
                  <w:rFonts w:ascii="Calibri" w:hAnsi="Calibri" w:cs="Calibri"/>
                  <w:color w:val="000000"/>
                  <w:sz w:val="22"/>
                  <w:szCs w:val="22"/>
                </w:rPr>
                <w:t>0</w:t>
              </w:r>
            </w:ins>
            <w:del w:id="25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0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2D1F83E" w14:textId="129BE3F0" w:rsidR="00936423" w:rsidRPr="009A486F" w:rsidRDefault="00936423" w:rsidP="00936423">
            <w:pPr>
              <w:widowControl/>
              <w:autoSpaceDE/>
              <w:autoSpaceDN/>
              <w:adjustRightInd/>
              <w:jc w:val="center"/>
              <w:rPr>
                <w:bCs/>
                <w:sz w:val="22"/>
                <w:szCs w:val="22"/>
              </w:rPr>
            </w:pPr>
            <w:ins w:id="2509" w:author="ERCOT" w:date="2021-11-01T10:46:00Z">
              <w:r>
                <w:rPr>
                  <w:rFonts w:ascii="Calibri" w:hAnsi="Calibri" w:cs="Calibri"/>
                  <w:color w:val="000000"/>
                  <w:sz w:val="22"/>
                  <w:szCs w:val="22"/>
                </w:rPr>
                <w:t>0</w:t>
              </w:r>
            </w:ins>
            <w:del w:id="251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1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C2D3399" w14:textId="01842411" w:rsidR="00936423" w:rsidRPr="009A486F" w:rsidRDefault="00936423" w:rsidP="00936423">
            <w:pPr>
              <w:widowControl/>
              <w:autoSpaceDE/>
              <w:autoSpaceDN/>
              <w:adjustRightInd/>
              <w:jc w:val="center"/>
              <w:rPr>
                <w:bCs/>
                <w:sz w:val="22"/>
                <w:szCs w:val="22"/>
              </w:rPr>
            </w:pPr>
            <w:ins w:id="2512" w:author="ERCOT" w:date="2021-11-01T10:46:00Z">
              <w:r>
                <w:rPr>
                  <w:rFonts w:ascii="Calibri" w:hAnsi="Calibri" w:cs="Calibri"/>
                  <w:color w:val="000000"/>
                  <w:sz w:val="22"/>
                  <w:szCs w:val="22"/>
                </w:rPr>
                <w:t>-0.1</w:t>
              </w:r>
            </w:ins>
            <w:del w:id="2513" w:author="ERCOT" w:date="2021-11-01T09:58:00Z">
              <w:r w:rsidRPr="009A486F" w:rsidDel="000A1AF2">
                <w:rPr>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D213C97" w14:textId="4568444B" w:rsidR="00936423" w:rsidRPr="009A486F" w:rsidRDefault="00936423" w:rsidP="00936423">
            <w:pPr>
              <w:widowControl/>
              <w:autoSpaceDE/>
              <w:autoSpaceDN/>
              <w:adjustRightInd/>
              <w:jc w:val="center"/>
              <w:rPr>
                <w:bCs/>
                <w:sz w:val="22"/>
                <w:szCs w:val="22"/>
              </w:rPr>
            </w:pPr>
            <w:ins w:id="2515" w:author="ERCOT" w:date="2021-11-01T10:46:00Z">
              <w:r>
                <w:rPr>
                  <w:rFonts w:ascii="Calibri" w:hAnsi="Calibri" w:cs="Calibri"/>
                  <w:color w:val="000000"/>
                  <w:sz w:val="22"/>
                  <w:szCs w:val="22"/>
                </w:rPr>
                <w:t>-1.7</w:t>
              </w:r>
            </w:ins>
            <w:del w:id="2516" w:author="ERCOT" w:date="2021-11-01T09:58:00Z">
              <w:r w:rsidRPr="009A486F" w:rsidDel="000A1AF2">
                <w:rPr>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1E35B0" w14:textId="4C10B9DA" w:rsidR="00936423" w:rsidRPr="009A486F" w:rsidRDefault="00936423" w:rsidP="00936423">
            <w:pPr>
              <w:widowControl/>
              <w:autoSpaceDE/>
              <w:autoSpaceDN/>
              <w:adjustRightInd/>
              <w:jc w:val="center"/>
              <w:rPr>
                <w:bCs/>
                <w:sz w:val="22"/>
                <w:szCs w:val="22"/>
              </w:rPr>
            </w:pPr>
            <w:ins w:id="2518" w:author="ERCOT" w:date="2021-11-01T10:46:00Z">
              <w:r>
                <w:rPr>
                  <w:rFonts w:ascii="Calibri" w:hAnsi="Calibri" w:cs="Calibri"/>
                  <w:color w:val="000000"/>
                  <w:sz w:val="22"/>
                  <w:szCs w:val="22"/>
                </w:rPr>
                <w:t>3.8</w:t>
              </w:r>
            </w:ins>
            <w:del w:id="2519" w:author="ERCOT" w:date="2021-11-01T09:58:00Z">
              <w:r w:rsidRPr="009A486F" w:rsidDel="000A1AF2">
                <w:rPr>
                  <w:color w:val="000000"/>
                  <w:sz w:val="22"/>
                  <w:szCs w:val="22"/>
                </w:rPr>
                <w:delText>13.4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4FE69B2" w14:textId="38B6C5E0" w:rsidR="00936423" w:rsidRPr="009A486F" w:rsidRDefault="00936423" w:rsidP="00936423">
            <w:pPr>
              <w:widowControl/>
              <w:autoSpaceDE/>
              <w:autoSpaceDN/>
              <w:adjustRightInd/>
              <w:jc w:val="center"/>
              <w:rPr>
                <w:bCs/>
                <w:sz w:val="22"/>
                <w:szCs w:val="22"/>
              </w:rPr>
            </w:pPr>
            <w:ins w:id="2521" w:author="ERCOT" w:date="2021-11-01T10:46:00Z">
              <w:r>
                <w:rPr>
                  <w:rFonts w:ascii="Calibri" w:hAnsi="Calibri" w:cs="Calibri"/>
                  <w:color w:val="000000"/>
                  <w:sz w:val="22"/>
                  <w:szCs w:val="22"/>
                </w:rPr>
                <w:t>5.6</w:t>
              </w:r>
            </w:ins>
            <w:del w:id="2522" w:author="ERCOT" w:date="2021-11-01T09:58:00Z">
              <w:r w:rsidRPr="009A486F" w:rsidDel="000A1AF2">
                <w:rPr>
                  <w:color w:val="000000"/>
                  <w:sz w:val="22"/>
                  <w:szCs w:val="22"/>
                </w:rPr>
                <w:delText>19.8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2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2F299374" w14:textId="56D1E882" w:rsidR="00936423" w:rsidRPr="009A486F" w:rsidRDefault="00936423" w:rsidP="00936423">
            <w:pPr>
              <w:widowControl/>
              <w:autoSpaceDE/>
              <w:autoSpaceDN/>
              <w:adjustRightInd/>
              <w:jc w:val="center"/>
              <w:rPr>
                <w:bCs/>
                <w:sz w:val="22"/>
                <w:szCs w:val="22"/>
              </w:rPr>
            </w:pPr>
            <w:ins w:id="2524" w:author="ERCOT" w:date="2021-11-01T10:46:00Z">
              <w:r>
                <w:rPr>
                  <w:rFonts w:ascii="Calibri" w:hAnsi="Calibri" w:cs="Calibri"/>
                  <w:color w:val="000000"/>
                  <w:sz w:val="22"/>
                  <w:szCs w:val="22"/>
                </w:rPr>
                <w:t>4.3</w:t>
              </w:r>
            </w:ins>
            <w:del w:id="2525" w:author="ERCOT" w:date="2021-11-01T09:58:00Z">
              <w:r w:rsidRPr="009A486F" w:rsidDel="000A1AF2">
                <w:rPr>
                  <w:color w:val="000000"/>
                  <w:sz w:val="22"/>
                  <w:szCs w:val="22"/>
                </w:rPr>
                <w:delText>21.0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26"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90A8F0C" w14:textId="4DD19DAA" w:rsidR="00936423" w:rsidRPr="009A486F" w:rsidRDefault="00936423" w:rsidP="00936423">
            <w:pPr>
              <w:widowControl/>
              <w:autoSpaceDE/>
              <w:autoSpaceDN/>
              <w:adjustRightInd/>
              <w:jc w:val="center"/>
              <w:rPr>
                <w:bCs/>
                <w:sz w:val="22"/>
                <w:szCs w:val="22"/>
              </w:rPr>
            </w:pPr>
            <w:ins w:id="2527" w:author="ERCOT" w:date="2021-11-01T10:46:00Z">
              <w:r>
                <w:rPr>
                  <w:rFonts w:ascii="Calibri" w:hAnsi="Calibri" w:cs="Calibri"/>
                  <w:color w:val="000000"/>
                  <w:sz w:val="22"/>
                  <w:szCs w:val="22"/>
                </w:rPr>
                <w:t>5.2</w:t>
              </w:r>
            </w:ins>
            <w:del w:id="2528" w:author="ERCOT" w:date="2021-11-01T09:58:00Z">
              <w:r w:rsidRPr="009A486F" w:rsidDel="000A1AF2">
                <w:rPr>
                  <w:color w:val="000000"/>
                  <w:sz w:val="22"/>
                  <w:szCs w:val="22"/>
                </w:rPr>
                <w:delText>21.3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1EAB41" w14:textId="7D9A65CF" w:rsidR="00936423" w:rsidRPr="009A486F" w:rsidRDefault="00936423" w:rsidP="00936423">
            <w:pPr>
              <w:widowControl/>
              <w:autoSpaceDE/>
              <w:autoSpaceDN/>
              <w:adjustRightInd/>
              <w:jc w:val="center"/>
              <w:rPr>
                <w:bCs/>
                <w:sz w:val="22"/>
                <w:szCs w:val="22"/>
              </w:rPr>
            </w:pPr>
            <w:ins w:id="2530" w:author="ERCOT" w:date="2021-11-01T10:46:00Z">
              <w:r>
                <w:rPr>
                  <w:rFonts w:ascii="Calibri" w:hAnsi="Calibri" w:cs="Calibri"/>
                  <w:color w:val="000000"/>
                  <w:sz w:val="22"/>
                  <w:szCs w:val="22"/>
                </w:rPr>
                <w:t>4.7</w:t>
              </w:r>
            </w:ins>
            <w:del w:id="2531" w:author="ERCOT" w:date="2021-11-01T09:58:00Z">
              <w:r w:rsidRPr="009A486F" w:rsidDel="000A1AF2">
                <w:rPr>
                  <w:color w:val="000000"/>
                  <w:sz w:val="22"/>
                  <w:szCs w:val="22"/>
                </w:rPr>
                <w:delText>28.3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2"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49CCC09" w14:textId="2740BB59" w:rsidR="00936423" w:rsidRPr="009A486F" w:rsidRDefault="00936423" w:rsidP="00936423">
            <w:pPr>
              <w:widowControl/>
              <w:autoSpaceDE/>
              <w:autoSpaceDN/>
              <w:adjustRightInd/>
              <w:jc w:val="center"/>
              <w:rPr>
                <w:bCs/>
                <w:sz w:val="22"/>
                <w:szCs w:val="22"/>
              </w:rPr>
            </w:pPr>
            <w:ins w:id="2533" w:author="ERCOT" w:date="2021-11-01T10:46:00Z">
              <w:r>
                <w:rPr>
                  <w:rFonts w:ascii="Calibri" w:hAnsi="Calibri" w:cs="Calibri"/>
                  <w:color w:val="000000"/>
                  <w:sz w:val="22"/>
                  <w:szCs w:val="22"/>
                </w:rPr>
                <w:t>5.8</w:t>
              </w:r>
            </w:ins>
            <w:del w:id="2534" w:author="ERCOT" w:date="2021-11-01T09:58:00Z">
              <w:r w:rsidRPr="009A486F" w:rsidDel="000A1AF2">
                <w:rPr>
                  <w:color w:val="000000"/>
                  <w:sz w:val="22"/>
                  <w:szCs w:val="22"/>
                </w:rPr>
                <w:delText>36.0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E4C2C91" w14:textId="796016A0" w:rsidR="00936423" w:rsidRPr="009A486F" w:rsidRDefault="00936423" w:rsidP="00936423">
            <w:pPr>
              <w:widowControl/>
              <w:autoSpaceDE/>
              <w:autoSpaceDN/>
              <w:adjustRightInd/>
              <w:jc w:val="center"/>
              <w:rPr>
                <w:bCs/>
                <w:sz w:val="22"/>
                <w:szCs w:val="22"/>
              </w:rPr>
            </w:pPr>
            <w:ins w:id="2536" w:author="ERCOT" w:date="2021-11-01T10:46:00Z">
              <w:r>
                <w:rPr>
                  <w:rFonts w:ascii="Calibri" w:hAnsi="Calibri" w:cs="Calibri"/>
                  <w:color w:val="000000"/>
                  <w:sz w:val="22"/>
                  <w:szCs w:val="22"/>
                </w:rPr>
                <w:t>7.6</w:t>
              </w:r>
            </w:ins>
            <w:del w:id="2537" w:author="ERCOT" w:date="2021-11-01T09:58:00Z">
              <w:r w:rsidRPr="009A486F" w:rsidDel="000A1AF2">
                <w:rPr>
                  <w:color w:val="000000"/>
                  <w:sz w:val="22"/>
                  <w:szCs w:val="22"/>
                </w:rPr>
                <w:delText>40.3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B569277" w14:textId="7650FB65" w:rsidR="00936423" w:rsidRPr="009A486F" w:rsidRDefault="00936423" w:rsidP="00936423">
            <w:pPr>
              <w:widowControl/>
              <w:autoSpaceDE/>
              <w:autoSpaceDN/>
              <w:adjustRightInd/>
              <w:jc w:val="center"/>
              <w:rPr>
                <w:bCs/>
                <w:sz w:val="22"/>
                <w:szCs w:val="22"/>
              </w:rPr>
            </w:pPr>
            <w:ins w:id="2539" w:author="ERCOT" w:date="2021-11-01T10:46:00Z">
              <w:r>
                <w:rPr>
                  <w:rFonts w:ascii="Calibri" w:hAnsi="Calibri" w:cs="Calibri"/>
                  <w:color w:val="000000"/>
                  <w:sz w:val="22"/>
                  <w:szCs w:val="22"/>
                </w:rPr>
                <w:t>9.1</w:t>
              </w:r>
            </w:ins>
            <w:del w:id="2540"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41"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333DA643" w14:textId="1BC95AE3" w:rsidR="00936423" w:rsidRPr="009A486F" w:rsidRDefault="00936423" w:rsidP="00936423">
            <w:pPr>
              <w:widowControl/>
              <w:autoSpaceDE/>
              <w:autoSpaceDN/>
              <w:adjustRightInd/>
              <w:jc w:val="center"/>
              <w:rPr>
                <w:bCs/>
                <w:sz w:val="22"/>
                <w:szCs w:val="22"/>
              </w:rPr>
            </w:pPr>
            <w:ins w:id="2542" w:author="ERCOT" w:date="2021-11-01T10:46:00Z">
              <w:r>
                <w:rPr>
                  <w:rFonts w:ascii="Calibri" w:hAnsi="Calibri" w:cs="Calibri"/>
                  <w:color w:val="000000"/>
                  <w:sz w:val="22"/>
                  <w:szCs w:val="22"/>
                </w:rPr>
                <w:t>8.3</w:t>
              </w:r>
            </w:ins>
            <w:del w:id="2543" w:author="ERCOT" w:date="2021-11-01T09:58:00Z">
              <w:r w:rsidRPr="009A486F" w:rsidDel="000A1AF2">
                <w:rPr>
                  <w:color w:val="000000"/>
                  <w:sz w:val="22"/>
                  <w:szCs w:val="22"/>
                </w:rPr>
                <w:delText>46.5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44"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F2039AC" w14:textId="16B0806C" w:rsidR="00936423" w:rsidRPr="009A486F" w:rsidRDefault="00936423" w:rsidP="00936423">
            <w:pPr>
              <w:widowControl/>
              <w:autoSpaceDE/>
              <w:autoSpaceDN/>
              <w:adjustRightInd/>
              <w:jc w:val="center"/>
              <w:rPr>
                <w:bCs/>
                <w:sz w:val="22"/>
                <w:szCs w:val="22"/>
              </w:rPr>
            </w:pPr>
            <w:ins w:id="2545" w:author="ERCOT" w:date="2021-11-01T10:46:00Z">
              <w:r>
                <w:rPr>
                  <w:rFonts w:ascii="Calibri" w:hAnsi="Calibri" w:cs="Calibri"/>
                  <w:color w:val="000000"/>
                  <w:sz w:val="22"/>
                  <w:szCs w:val="22"/>
                </w:rPr>
                <w:t>5.9</w:t>
              </w:r>
            </w:ins>
            <w:del w:id="2546" w:author="ERCOT" w:date="2021-11-01T09:58:00Z">
              <w:r w:rsidRPr="009A486F" w:rsidDel="000A1AF2">
                <w:rPr>
                  <w:color w:val="000000"/>
                  <w:sz w:val="22"/>
                  <w:szCs w:val="22"/>
                </w:rPr>
                <w:delText>36.3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4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2515373" w14:textId="0C3B6D6E" w:rsidR="00936423" w:rsidRPr="009A486F" w:rsidRDefault="00936423" w:rsidP="00936423">
            <w:pPr>
              <w:widowControl/>
              <w:autoSpaceDE/>
              <w:autoSpaceDN/>
              <w:adjustRightInd/>
              <w:jc w:val="center"/>
              <w:rPr>
                <w:bCs/>
                <w:sz w:val="22"/>
                <w:szCs w:val="22"/>
              </w:rPr>
            </w:pPr>
            <w:ins w:id="2548" w:author="ERCOT" w:date="2021-11-01T10:46:00Z">
              <w:r>
                <w:rPr>
                  <w:rFonts w:ascii="Calibri" w:hAnsi="Calibri" w:cs="Calibri"/>
                  <w:color w:val="000000"/>
                  <w:sz w:val="22"/>
                  <w:szCs w:val="22"/>
                </w:rPr>
                <w:t>0.6</w:t>
              </w:r>
            </w:ins>
            <w:del w:id="2549" w:author="ERCOT" w:date="2021-11-01T09:58:00Z">
              <w:r w:rsidRPr="009A486F" w:rsidDel="000A1AF2">
                <w:rPr>
                  <w:color w:val="000000"/>
                  <w:sz w:val="22"/>
                  <w:szCs w:val="22"/>
                </w:rPr>
                <w:delText>10.4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FB460F" w14:textId="5EE1BF4B" w:rsidR="00936423" w:rsidRPr="009A486F" w:rsidRDefault="00936423" w:rsidP="00936423">
            <w:pPr>
              <w:widowControl/>
              <w:autoSpaceDE/>
              <w:autoSpaceDN/>
              <w:adjustRightInd/>
              <w:jc w:val="center"/>
              <w:rPr>
                <w:bCs/>
                <w:sz w:val="22"/>
                <w:szCs w:val="22"/>
              </w:rPr>
            </w:pPr>
            <w:ins w:id="2551" w:author="ERCOT" w:date="2021-11-01T10:46:00Z">
              <w:r>
                <w:rPr>
                  <w:rFonts w:ascii="Calibri" w:hAnsi="Calibri" w:cs="Calibri"/>
                  <w:color w:val="000000"/>
                  <w:sz w:val="22"/>
                  <w:szCs w:val="22"/>
                </w:rPr>
                <w:t>0</w:t>
              </w:r>
            </w:ins>
            <w:del w:id="2552" w:author="ERCOT" w:date="2021-11-01T09:58:00Z">
              <w:r w:rsidRPr="009A486F" w:rsidDel="000A1AF2">
                <w:rPr>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3"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6BB7ADA" w14:textId="15749224" w:rsidR="00936423" w:rsidRPr="009A486F" w:rsidRDefault="00936423" w:rsidP="00936423">
            <w:pPr>
              <w:widowControl/>
              <w:autoSpaceDE/>
              <w:autoSpaceDN/>
              <w:adjustRightInd/>
              <w:jc w:val="center"/>
              <w:rPr>
                <w:bCs/>
                <w:sz w:val="22"/>
                <w:szCs w:val="22"/>
              </w:rPr>
            </w:pPr>
            <w:ins w:id="2554" w:author="ERCOT" w:date="2021-11-01T10:46:00Z">
              <w:r>
                <w:rPr>
                  <w:rFonts w:ascii="Calibri" w:hAnsi="Calibri" w:cs="Calibri"/>
                  <w:color w:val="000000"/>
                  <w:sz w:val="22"/>
                  <w:szCs w:val="22"/>
                </w:rPr>
                <w:t>0</w:t>
              </w:r>
            </w:ins>
            <w:del w:id="255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64C907" w14:textId="34172627" w:rsidR="00936423" w:rsidRPr="009A486F" w:rsidRDefault="00936423" w:rsidP="00936423">
            <w:pPr>
              <w:widowControl/>
              <w:autoSpaceDE/>
              <w:autoSpaceDN/>
              <w:adjustRightInd/>
              <w:jc w:val="center"/>
              <w:rPr>
                <w:bCs/>
                <w:sz w:val="22"/>
                <w:szCs w:val="22"/>
              </w:rPr>
            </w:pPr>
            <w:ins w:id="2557" w:author="ERCOT" w:date="2021-11-01T10:46:00Z">
              <w:r>
                <w:rPr>
                  <w:rFonts w:ascii="Calibri" w:hAnsi="Calibri" w:cs="Calibri"/>
                  <w:color w:val="000000"/>
                  <w:sz w:val="22"/>
                  <w:szCs w:val="22"/>
                </w:rPr>
                <w:t>0</w:t>
              </w:r>
            </w:ins>
            <w:del w:id="255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559"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1280BE21" w14:textId="771F6D0C" w:rsidR="00936423" w:rsidRPr="009A486F" w:rsidRDefault="00936423" w:rsidP="00936423">
            <w:pPr>
              <w:widowControl/>
              <w:autoSpaceDE/>
              <w:autoSpaceDN/>
              <w:adjustRightInd/>
              <w:jc w:val="center"/>
              <w:rPr>
                <w:bCs/>
                <w:sz w:val="22"/>
                <w:szCs w:val="22"/>
              </w:rPr>
            </w:pPr>
            <w:ins w:id="2560" w:author="ERCOT" w:date="2021-11-01T10:46:00Z">
              <w:r>
                <w:rPr>
                  <w:rFonts w:ascii="Calibri" w:hAnsi="Calibri" w:cs="Calibri"/>
                  <w:color w:val="000000"/>
                  <w:sz w:val="22"/>
                  <w:szCs w:val="22"/>
                </w:rPr>
                <w:t>0</w:t>
              </w:r>
            </w:ins>
            <w:del w:id="2561" w:author="ERCOT" w:date="2021-11-01T09:58:00Z">
              <w:r w:rsidRPr="009A486F" w:rsidDel="000A1AF2">
                <w:rPr>
                  <w:color w:val="000000"/>
                  <w:sz w:val="22"/>
                  <w:szCs w:val="22"/>
                </w:rPr>
                <w:delText>0.0</w:delText>
              </w:r>
            </w:del>
          </w:p>
        </w:tc>
      </w:tr>
      <w:tr w:rsidR="00936423" w:rsidRPr="00CC576E" w14:paraId="54427B9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562"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563"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564"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Change w:id="256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08664E" w14:textId="0BA75F1F" w:rsidR="00936423" w:rsidRPr="009A486F" w:rsidRDefault="00936423" w:rsidP="00936423">
            <w:pPr>
              <w:widowControl/>
              <w:autoSpaceDE/>
              <w:autoSpaceDN/>
              <w:adjustRightInd/>
              <w:jc w:val="center"/>
              <w:rPr>
                <w:bCs/>
                <w:sz w:val="22"/>
                <w:szCs w:val="22"/>
              </w:rPr>
            </w:pPr>
            <w:ins w:id="2566" w:author="ERCOT" w:date="2021-11-01T10:46:00Z">
              <w:r>
                <w:rPr>
                  <w:rFonts w:ascii="Calibri" w:hAnsi="Calibri" w:cs="Calibri"/>
                  <w:color w:val="000000"/>
                  <w:sz w:val="22"/>
                  <w:szCs w:val="22"/>
                </w:rPr>
                <w:t>0</w:t>
              </w:r>
            </w:ins>
            <w:del w:id="256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6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4992DA" w14:textId="2EF8E22F" w:rsidR="00936423" w:rsidRPr="009A486F" w:rsidRDefault="00936423" w:rsidP="00936423">
            <w:pPr>
              <w:widowControl/>
              <w:autoSpaceDE/>
              <w:autoSpaceDN/>
              <w:adjustRightInd/>
              <w:jc w:val="center"/>
              <w:rPr>
                <w:bCs/>
                <w:sz w:val="22"/>
                <w:szCs w:val="22"/>
              </w:rPr>
            </w:pPr>
            <w:ins w:id="2569" w:author="ERCOT" w:date="2021-11-01T10:46:00Z">
              <w:r>
                <w:rPr>
                  <w:rFonts w:ascii="Calibri" w:hAnsi="Calibri" w:cs="Calibri"/>
                  <w:color w:val="000000"/>
                  <w:sz w:val="22"/>
                  <w:szCs w:val="22"/>
                </w:rPr>
                <w:t>0</w:t>
              </w:r>
            </w:ins>
            <w:del w:id="2570"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71"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893B134" w14:textId="1D09E836" w:rsidR="00936423" w:rsidRPr="009A486F" w:rsidRDefault="00936423" w:rsidP="00936423">
            <w:pPr>
              <w:widowControl/>
              <w:autoSpaceDE/>
              <w:autoSpaceDN/>
              <w:adjustRightInd/>
              <w:jc w:val="center"/>
              <w:rPr>
                <w:bCs/>
                <w:sz w:val="22"/>
                <w:szCs w:val="22"/>
              </w:rPr>
            </w:pPr>
            <w:ins w:id="2572" w:author="ERCOT" w:date="2021-11-01T10:46:00Z">
              <w:r>
                <w:rPr>
                  <w:rFonts w:ascii="Calibri" w:hAnsi="Calibri" w:cs="Calibri"/>
                  <w:color w:val="000000"/>
                  <w:sz w:val="22"/>
                  <w:szCs w:val="22"/>
                </w:rPr>
                <w:t>0</w:t>
              </w:r>
            </w:ins>
            <w:del w:id="257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01E2F7" w14:textId="201E2FDE" w:rsidR="00936423" w:rsidRPr="009A486F" w:rsidRDefault="00936423" w:rsidP="00936423">
            <w:pPr>
              <w:widowControl/>
              <w:autoSpaceDE/>
              <w:autoSpaceDN/>
              <w:adjustRightInd/>
              <w:jc w:val="center"/>
              <w:rPr>
                <w:bCs/>
                <w:sz w:val="22"/>
                <w:szCs w:val="22"/>
              </w:rPr>
            </w:pPr>
            <w:ins w:id="2575" w:author="ERCOT" w:date="2021-11-01T10:46:00Z">
              <w:r>
                <w:rPr>
                  <w:rFonts w:ascii="Calibri" w:hAnsi="Calibri" w:cs="Calibri"/>
                  <w:color w:val="000000"/>
                  <w:sz w:val="22"/>
                  <w:szCs w:val="22"/>
                </w:rPr>
                <w:t>0</w:t>
              </w:r>
            </w:ins>
            <w:del w:id="257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77"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46D1E15" w14:textId="411F1FBB" w:rsidR="00936423" w:rsidRPr="009A486F" w:rsidRDefault="00936423" w:rsidP="00936423">
            <w:pPr>
              <w:widowControl/>
              <w:autoSpaceDE/>
              <w:autoSpaceDN/>
              <w:adjustRightInd/>
              <w:jc w:val="center"/>
              <w:rPr>
                <w:bCs/>
                <w:sz w:val="22"/>
                <w:szCs w:val="22"/>
              </w:rPr>
            </w:pPr>
            <w:ins w:id="2578" w:author="ERCOT" w:date="2021-11-01T10:46:00Z">
              <w:r>
                <w:rPr>
                  <w:rFonts w:ascii="Calibri" w:hAnsi="Calibri" w:cs="Calibri"/>
                  <w:color w:val="000000"/>
                  <w:sz w:val="22"/>
                  <w:szCs w:val="22"/>
                </w:rPr>
                <w:t>0</w:t>
              </w:r>
            </w:ins>
            <w:del w:id="257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27EB50" w14:textId="621118BB" w:rsidR="00936423" w:rsidRPr="009A486F" w:rsidRDefault="00936423" w:rsidP="00936423">
            <w:pPr>
              <w:widowControl/>
              <w:autoSpaceDE/>
              <w:autoSpaceDN/>
              <w:adjustRightInd/>
              <w:jc w:val="center"/>
              <w:rPr>
                <w:bCs/>
                <w:sz w:val="22"/>
                <w:szCs w:val="22"/>
              </w:rPr>
            </w:pPr>
            <w:ins w:id="2581" w:author="ERCOT" w:date="2021-11-01T10:46:00Z">
              <w:r>
                <w:rPr>
                  <w:rFonts w:ascii="Calibri" w:hAnsi="Calibri" w:cs="Calibri"/>
                  <w:color w:val="000000"/>
                  <w:sz w:val="22"/>
                  <w:szCs w:val="22"/>
                </w:rPr>
                <w:t>0</w:t>
              </w:r>
            </w:ins>
            <w:del w:id="25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B7B342E" w14:textId="44EEA8EE" w:rsidR="00936423" w:rsidRPr="009A486F" w:rsidRDefault="00936423" w:rsidP="00936423">
            <w:pPr>
              <w:widowControl/>
              <w:autoSpaceDE/>
              <w:autoSpaceDN/>
              <w:adjustRightInd/>
              <w:jc w:val="center"/>
              <w:rPr>
                <w:bCs/>
                <w:sz w:val="22"/>
                <w:szCs w:val="22"/>
              </w:rPr>
            </w:pPr>
            <w:ins w:id="2584" w:author="ERCOT" w:date="2021-11-01T10:46:00Z">
              <w:r>
                <w:rPr>
                  <w:rFonts w:ascii="Calibri" w:hAnsi="Calibri" w:cs="Calibri"/>
                  <w:color w:val="000000"/>
                  <w:sz w:val="22"/>
                  <w:szCs w:val="22"/>
                </w:rPr>
                <w:t>0</w:t>
              </w:r>
            </w:ins>
            <w:del w:id="2585" w:author="ERCOT" w:date="2021-11-01T09:58:00Z">
              <w:r w:rsidRPr="009A486F" w:rsidDel="000A1AF2">
                <w:rPr>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08D9390" w14:textId="12D39AFD" w:rsidR="00936423" w:rsidRPr="009A486F" w:rsidRDefault="00936423" w:rsidP="00936423">
            <w:pPr>
              <w:widowControl/>
              <w:autoSpaceDE/>
              <w:autoSpaceDN/>
              <w:adjustRightInd/>
              <w:jc w:val="center"/>
              <w:rPr>
                <w:bCs/>
                <w:sz w:val="22"/>
                <w:szCs w:val="22"/>
              </w:rPr>
            </w:pPr>
            <w:ins w:id="2587" w:author="ERCOT" w:date="2021-11-01T10:46:00Z">
              <w:r>
                <w:rPr>
                  <w:rFonts w:ascii="Calibri" w:hAnsi="Calibri" w:cs="Calibri"/>
                  <w:color w:val="000000"/>
                  <w:sz w:val="22"/>
                  <w:szCs w:val="22"/>
                </w:rPr>
                <w:t>-0.8</w:t>
              </w:r>
            </w:ins>
            <w:del w:id="2588" w:author="ERCOT" w:date="2021-11-01T09:58:00Z">
              <w:r w:rsidRPr="009A486F" w:rsidDel="000A1AF2">
                <w:rPr>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62E6C3" w14:textId="5AED9E4C" w:rsidR="00936423" w:rsidRPr="009A486F" w:rsidRDefault="00936423" w:rsidP="00936423">
            <w:pPr>
              <w:widowControl/>
              <w:autoSpaceDE/>
              <w:autoSpaceDN/>
              <w:adjustRightInd/>
              <w:jc w:val="center"/>
              <w:rPr>
                <w:bCs/>
                <w:sz w:val="22"/>
                <w:szCs w:val="22"/>
              </w:rPr>
            </w:pPr>
            <w:ins w:id="2590" w:author="ERCOT" w:date="2021-11-01T10:46:00Z">
              <w:r>
                <w:rPr>
                  <w:rFonts w:ascii="Calibri" w:hAnsi="Calibri" w:cs="Calibri"/>
                  <w:color w:val="000000"/>
                  <w:sz w:val="22"/>
                  <w:szCs w:val="22"/>
                </w:rPr>
                <w:t>4.7</w:t>
              </w:r>
            </w:ins>
            <w:del w:id="2591" w:author="ERCOT" w:date="2021-11-01T09:58:00Z">
              <w:r w:rsidRPr="009A486F" w:rsidDel="000A1AF2">
                <w:rPr>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3B8C73" w14:textId="68DEA0E6" w:rsidR="00936423" w:rsidRPr="009A486F" w:rsidRDefault="00936423" w:rsidP="00936423">
            <w:pPr>
              <w:widowControl/>
              <w:autoSpaceDE/>
              <w:autoSpaceDN/>
              <w:adjustRightInd/>
              <w:jc w:val="center"/>
              <w:rPr>
                <w:bCs/>
                <w:sz w:val="22"/>
                <w:szCs w:val="22"/>
              </w:rPr>
            </w:pPr>
            <w:ins w:id="2593" w:author="ERCOT" w:date="2021-11-01T10:46:00Z">
              <w:r>
                <w:rPr>
                  <w:rFonts w:ascii="Calibri" w:hAnsi="Calibri" w:cs="Calibri"/>
                  <w:color w:val="000000"/>
                  <w:sz w:val="22"/>
                  <w:szCs w:val="22"/>
                </w:rPr>
                <w:t>4.8</w:t>
              </w:r>
            </w:ins>
            <w:del w:id="2594" w:author="ERCOT" w:date="2021-11-01T09:58:00Z">
              <w:r w:rsidRPr="009A486F" w:rsidDel="000A1AF2">
                <w:rPr>
                  <w:color w:val="000000"/>
                  <w:sz w:val="22"/>
                  <w:szCs w:val="22"/>
                </w:rPr>
                <w:delText>20.6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9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287E7CD" w14:textId="3FCF88D9" w:rsidR="00936423" w:rsidRPr="009A486F" w:rsidRDefault="00936423" w:rsidP="00936423">
            <w:pPr>
              <w:widowControl/>
              <w:autoSpaceDE/>
              <w:autoSpaceDN/>
              <w:adjustRightInd/>
              <w:jc w:val="center"/>
              <w:rPr>
                <w:bCs/>
                <w:sz w:val="22"/>
                <w:szCs w:val="22"/>
              </w:rPr>
            </w:pPr>
            <w:ins w:id="2596" w:author="ERCOT" w:date="2021-11-01T10:46:00Z">
              <w:r>
                <w:rPr>
                  <w:rFonts w:ascii="Calibri" w:hAnsi="Calibri" w:cs="Calibri"/>
                  <w:color w:val="000000"/>
                  <w:sz w:val="22"/>
                  <w:szCs w:val="22"/>
                </w:rPr>
                <w:t>4.9</w:t>
              </w:r>
            </w:ins>
            <w:del w:id="2597" w:author="ERCOT" w:date="2021-11-01T09:58:00Z">
              <w:r w:rsidRPr="009A486F" w:rsidDel="000A1AF2">
                <w:rPr>
                  <w:color w:val="000000"/>
                  <w:sz w:val="22"/>
                  <w:szCs w:val="22"/>
                </w:rPr>
                <w:delText>25.0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9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2D47D04" w14:textId="17C1B8E3" w:rsidR="00936423" w:rsidRPr="009A486F" w:rsidRDefault="00936423" w:rsidP="00936423">
            <w:pPr>
              <w:widowControl/>
              <w:autoSpaceDE/>
              <w:autoSpaceDN/>
              <w:adjustRightInd/>
              <w:jc w:val="center"/>
              <w:rPr>
                <w:bCs/>
                <w:sz w:val="22"/>
                <w:szCs w:val="22"/>
              </w:rPr>
            </w:pPr>
            <w:ins w:id="2599" w:author="ERCOT" w:date="2021-11-01T10:46:00Z">
              <w:r>
                <w:rPr>
                  <w:rFonts w:ascii="Calibri" w:hAnsi="Calibri" w:cs="Calibri"/>
                  <w:color w:val="000000"/>
                  <w:sz w:val="22"/>
                  <w:szCs w:val="22"/>
                </w:rPr>
                <w:t>7.1</w:t>
              </w:r>
            </w:ins>
            <w:del w:id="2600" w:author="ERCOT" w:date="2021-11-01T09:58:00Z">
              <w:r w:rsidRPr="009A486F" w:rsidDel="000A1AF2">
                <w:rPr>
                  <w:color w:val="000000"/>
                  <w:sz w:val="22"/>
                  <w:szCs w:val="22"/>
                </w:rPr>
                <w:delText>26.4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01"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CCCB840" w14:textId="7DDE9DF3" w:rsidR="00936423" w:rsidRPr="009A486F" w:rsidRDefault="00936423" w:rsidP="00936423">
            <w:pPr>
              <w:widowControl/>
              <w:autoSpaceDE/>
              <w:autoSpaceDN/>
              <w:adjustRightInd/>
              <w:jc w:val="center"/>
              <w:rPr>
                <w:bCs/>
                <w:sz w:val="22"/>
                <w:szCs w:val="22"/>
              </w:rPr>
            </w:pPr>
            <w:ins w:id="2602" w:author="ERCOT" w:date="2021-11-01T10:46:00Z">
              <w:r>
                <w:rPr>
                  <w:rFonts w:ascii="Calibri" w:hAnsi="Calibri" w:cs="Calibri"/>
                  <w:color w:val="000000"/>
                  <w:sz w:val="22"/>
                  <w:szCs w:val="22"/>
                </w:rPr>
                <w:t>4.6</w:t>
              </w:r>
            </w:ins>
            <w:del w:id="2603" w:author="ERCOT" w:date="2021-11-01T09:58:00Z">
              <w:r w:rsidRPr="009A486F" w:rsidDel="000A1AF2">
                <w:rPr>
                  <w:color w:val="000000"/>
                  <w:sz w:val="22"/>
                  <w:szCs w:val="22"/>
                </w:rPr>
                <w:delText>25.6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C5591F" w14:textId="605E6A09" w:rsidR="00936423" w:rsidRPr="009A486F" w:rsidRDefault="00936423" w:rsidP="00936423">
            <w:pPr>
              <w:widowControl/>
              <w:autoSpaceDE/>
              <w:autoSpaceDN/>
              <w:adjustRightInd/>
              <w:jc w:val="center"/>
              <w:rPr>
                <w:bCs/>
                <w:sz w:val="22"/>
                <w:szCs w:val="22"/>
              </w:rPr>
            </w:pPr>
            <w:ins w:id="2605" w:author="ERCOT" w:date="2021-11-01T10:46:00Z">
              <w:r>
                <w:rPr>
                  <w:rFonts w:ascii="Calibri" w:hAnsi="Calibri" w:cs="Calibri"/>
                  <w:color w:val="000000"/>
                  <w:sz w:val="22"/>
                  <w:szCs w:val="22"/>
                </w:rPr>
                <w:t>3.9</w:t>
              </w:r>
            </w:ins>
            <w:del w:id="2606" w:author="ERCOT" w:date="2021-11-01T09:58:00Z">
              <w:r w:rsidRPr="009A486F" w:rsidDel="000A1AF2">
                <w:rPr>
                  <w:color w:val="000000"/>
                  <w:sz w:val="22"/>
                  <w:szCs w:val="22"/>
                </w:rPr>
                <w:delText>33.6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07"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1F8ED6D" w14:textId="2116D7BA" w:rsidR="00936423" w:rsidRPr="009A486F" w:rsidRDefault="00936423" w:rsidP="00936423">
            <w:pPr>
              <w:widowControl/>
              <w:autoSpaceDE/>
              <w:autoSpaceDN/>
              <w:adjustRightInd/>
              <w:jc w:val="center"/>
              <w:rPr>
                <w:bCs/>
                <w:sz w:val="22"/>
                <w:szCs w:val="22"/>
              </w:rPr>
            </w:pPr>
            <w:ins w:id="2608" w:author="ERCOT" w:date="2021-11-01T10:46:00Z">
              <w:r>
                <w:rPr>
                  <w:rFonts w:ascii="Calibri" w:hAnsi="Calibri" w:cs="Calibri"/>
                  <w:color w:val="000000"/>
                  <w:sz w:val="22"/>
                  <w:szCs w:val="22"/>
                </w:rPr>
                <w:t>8.8</w:t>
              </w:r>
            </w:ins>
            <w:del w:id="2609"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0"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5B94F68" w14:textId="045EC919" w:rsidR="00936423" w:rsidRPr="009A486F" w:rsidRDefault="00936423" w:rsidP="00936423">
            <w:pPr>
              <w:widowControl/>
              <w:autoSpaceDE/>
              <w:autoSpaceDN/>
              <w:adjustRightInd/>
              <w:jc w:val="center"/>
              <w:rPr>
                <w:bCs/>
                <w:sz w:val="22"/>
                <w:szCs w:val="22"/>
              </w:rPr>
            </w:pPr>
            <w:ins w:id="2611" w:author="ERCOT" w:date="2021-11-01T10:46:00Z">
              <w:r>
                <w:rPr>
                  <w:rFonts w:ascii="Calibri" w:hAnsi="Calibri" w:cs="Calibri"/>
                  <w:color w:val="000000"/>
                  <w:sz w:val="22"/>
                  <w:szCs w:val="22"/>
                </w:rPr>
                <w:t>8.5</w:t>
              </w:r>
            </w:ins>
            <w:del w:id="2612" w:author="ERCOT" w:date="2021-11-01T09:58:00Z">
              <w:r w:rsidRPr="009A486F" w:rsidDel="000A1AF2">
                <w:rPr>
                  <w:color w:val="000000"/>
                  <w:sz w:val="22"/>
                  <w:szCs w:val="22"/>
                </w:rPr>
                <w:delText>44.8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281656" w14:textId="43558558" w:rsidR="00936423" w:rsidRPr="009A486F" w:rsidRDefault="00936423" w:rsidP="00936423">
            <w:pPr>
              <w:widowControl/>
              <w:autoSpaceDE/>
              <w:autoSpaceDN/>
              <w:adjustRightInd/>
              <w:jc w:val="center"/>
              <w:rPr>
                <w:bCs/>
                <w:sz w:val="22"/>
                <w:szCs w:val="22"/>
              </w:rPr>
            </w:pPr>
            <w:ins w:id="2614" w:author="ERCOT" w:date="2021-11-01T10:46:00Z">
              <w:r>
                <w:rPr>
                  <w:rFonts w:ascii="Calibri" w:hAnsi="Calibri" w:cs="Calibri"/>
                  <w:color w:val="000000"/>
                  <w:sz w:val="22"/>
                  <w:szCs w:val="22"/>
                </w:rPr>
                <w:t>10.5</w:t>
              </w:r>
            </w:ins>
            <w:del w:id="2615" w:author="ERCOT" w:date="2021-11-01T09:58:00Z">
              <w:r w:rsidRPr="009A486F" w:rsidDel="000A1AF2">
                <w:rPr>
                  <w:color w:val="000000"/>
                  <w:sz w:val="22"/>
                  <w:szCs w:val="22"/>
                </w:rPr>
                <w:delText>51.3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16"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9ED94A5" w14:textId="42E962D3" w:rsidR="00936423" w:rsidRPr="009A486F" w:rsidRDefault="00936423" w:rsidP="00936423">
            <w:pPr>
              <w:widowControl/>
              <w:autoSpaceDE/>
              <w:autoSpaceDN/>
              <w:adjustRightInd/>
              <w:jc w:val="center"/>
              <w:rPr>
                <w:bCs/>
                <w:sz w:val="22"/>
                <w:szCs w:val="22"/>
              </w:rPr>
            </w:pPr>
            <w:ins w:id="2617" w:author="ERCOT" w:date="2021-11-01T10:46:00Z">
              <w:r>
                <w:rPr>
                  <w:rFonts w:ascii="Calibri" w:hAnsi="Calibri" w:cs="Calibri"/>
                  <w:color w:val="000000"/>
                  <w:sz w:val="22"/>
                  <w:szCs w:val="22"/>
                </w:rPr>
                <w:t>3</w:t>
              </w:r>
            </w:ins>
            <w:del w:id="2618" w:author="ERCOT" w:date="2021-11-01T09:58:00Z">
              <w:r w:rsidRPr="009A486F" w:rsidDel="000A1AF2">
                <w:rPr>
                  <w:color w:val="000000"/>
                  <w:sz w:val="22"/>
                  <w:szCs w:val="22"/>
                </w:rPr>
                <w:delText>34.0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19"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A6C48A5" w14:textId="0E811B09" w:rsidR="00936423" w:rsidRPr="009A486F" w:rsidRDefault="00936423" w:rsidP="00936423">
            <w:pPr>
              <w:widowControl/>
              <w:autoSpaceDE/>
              <w:autoSpaceDN/>
              <w:adjustRightInd/>
              <w:jc w:val="center"/>
              <w:rPr>
                <w:bCs/>
                <w:sz w:val="22"/>
                <w:szCs w:val="22"/>
              </w:rPr>
            </w:pPr>
            <w:ins w:id="2620" w:author="ERCOT" w:date="2021-11-01T10:46:00Z">
              <w:r>
                <w:rPr>
                  <w:rFonts w:ascii="Calibri" w:hAnsi="Calibri" w:cs="Calibri"/>
                  <w:color w:val="000000"/>
                  <w:sz w:val="22"/>
                  <w:szCs w:val="22"/>
                </w:rPr>
                <w:t>0</w:t>
              </w:r>
            </w:ins>
            <w:del w:id="2621" w:author="ERCOT" w:date="2021-11-01T09:58:00Z">
              <w:r w:rsidRPr="009A486F" w:rsidDel="000A1AF2">
                <w:rPr>
                  <w:color w:val="000000"/>
                  <w:sz w:val="22"/>
                  <w:szCs w:val="22"/>
                </w:rPr>
                <w:delText>16.0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2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2BBF74" w14:textId="09F6EEB5" w:rsidR="00936423" w:rsidRPr="009A486F" w:rsidRDefault="00936423" w:rsidP="00936423">
            <w:pPr>
              <w:widowControl/>
              <w:autoSpaceDE/>
              <w:autoSpaceDN/>
              <w:adjustRightInd/>
              <w:jc w:val="center"/>
              <w:rPr>
                <w:bCs/>
                <w:sz w:val="22"/>
                <w:szCs w:val="22"/>
              </w:rPr>
            </w:pPr>
            <w:ins w:id="2623" w:author="ERCOT" w:date="2021-11-01T10:46:00Z">
              <w:r>
                <w:rPr>
                  <w:rFonts w:ascii="Calibri" w:hAnsi="Calibri" w:cs="Calibri"/>
                  <w:color w:val="000000"/>
                  <w:sz w:val="22"/>
                  <w:szCs w:val="22"/>
                </w:rPr>
                <w:t>0</w:t>
              </w:r>
            </w:ins>
            <w:del w:id="2624" w:author="ERCOT" w:date="2021-11-01T09:58:00Z">
              <w:r w:rsidRPr="009A486F" w:rsidDel="000A1AF2">
                <w:rPr>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25"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45C92FE" w14:textId="61303F56" w:rsidR="00936423" w:rsidRPr="009A486F" w:rsidRDefault="00936423" w:rsidP="00936423">
            <w:pPr>
              <w:widowControl/>
              <w:autoSpaceDE/>
              <w:autoSpaceDN/>
              <w:adjustRightInd/>
              <w:jc w:val="center"/>
              <w:rPr>
                <w:bCs/>
                <w:sz w:val="22"/>
                <w:szCs w:val="22"/>
              </w:rPr>
            </w:pPr>
            <w:ins w:id="2626" w:author="ERCOT" w:date="2021-11-01T10:46:00Z">
              <w:r>
                <w:rPr>
                  <w:rFonts w:ascii="Calibri" w:hAnsi="Calibri" w:cs="Calibri"/>
                  <w:color w:val="000000"/>
                  <w:sz w:val="22"/>
                  <w:szCs w:val="22"/>
                </w:rPr>
                <w:t>0</w:t>
              </w:r>
            </w:ins>
            <w:del w:id="262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28"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7FE98D" w14:textId="12FABF2E" w:rsidR="00936423" w:rsidRPr="009A486F" w:rsidRDefault="00936423" w:rsidP="00936423">
            <w:pPr>
              <w:widowControl/>
              <w:autoSpaceDE/>
              <w:autoSpaceDN/>
              <w:adjustRightInd/>
              <w:jc w:val="center"/>
              <w:rPr>
                <w:bCs/>
                <w:sz w:val="22"/>
                <w:szCs w:val="22"/>
              </w:rPr>
            </w:pPr>
            <w:ins w:id="2629" w:author="ERCOT" w:date="2021-11-01T10:46:00Z">
              <w:r>
                <w:rPr>
                  <w:rFonts w:ascii="Calibri" w:hAnsi="Calibri" w:cs="Calibri"/>
                  <w:color w:val="000000"/>
                  <w:sz w:val="22"/>
                  <w:szCs w:val="22"/>
                </w:rPr>
                <w:t>0</w:t>
              </w:r>
            </w:ins>
            <w:del w:id="263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3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2F8071" w14:textId="388501A2" w:rsidR="00936423" w:rsidRPr="009A486F" w:rsidRDefault="00936423" w:rsidP="00936423">
            <w:pPr>
              <w:widowControl/>
              <w:autoSpaceDE/>
              <w:autoSpaceDN/>
              <w:adjustRightInd/>
              <w:jc w:val="center"/>
              <w:rPr>
                <w:bCs/>
                <w:sz w:val="22"/>
                <w:szCs w:val="22"/>
              </w:rPr>
            </w:pPr>
            <w:ins w:id="2632" w:author="ERCOT" w:date="2021-11-01T10:46:00Z">
              <w:r>
                <w:rPr>
                  <w:rFonts w:ascii="Calibri" w:hAnsi="Calibri" w:cs="Calibri"/>
                  <w:color w:val="000000"/>
                  <w:sz w:val="22"/>
                  <w:szCs w:val="22"/>
                </w:rPr>
                <w:t>0</w:t>
              </w:r>
            </w:ins>
            <w:del w:id="263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634" w:author="ERCOT" w:date="2021-11-01T10:46: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55F4E10" w14:textId="619C66FC" w:rsidR="00936423" w:rsidRPr="009A486F" w:rsidRDefault="00936423" w:rsidP="00936423">
            <w:pPr>
              <w:widowControl/>
              <w:autoSpaceDE/>
              <w:autoSpaceDN/>
              <w:adjustRightInd/>
              <w:jc w:val="center"/>
              <w:rPr>
                <w:bCs/>
                <w:sz w:val="22"/>
                <w:szCs w:val="22"/>
              </w:rPr>
            </w:pPr>
            <w:ins w:id="2635" w:author="ERCOT" w:date="2021-11-01T10:46:00Z">
              <w:r>
                <w:rPr>
                  <w:rFonts w:ascii="Calibri" w:hAnsi="Calibri" w:cs="Calibri"/>
                  <w:color w:val="000000"/>
                  <w:sz w:val="22"/>
                  <w:szCs w:val="22"/>
                </w:rPr>
                <w:t>0</w:t>
              </w:r>
            </w:ins>
            <w:del w:id="2636" w:author="ERCOT" w:date="2021-11-01T09:58:00Z">
              <w:r w:rsidRPr="009A486F" w:rsidDel="000A1AF2">
                <w:rPr>
                  <w:color w:val="000000"/>
                  <w:sz w:val="22"/>
                  <w:szCs w:val="22"/>
                </w:rPr>
                <w:delText>0.0</w:delText>
              </w:r>
            </w:del>
          </w:p>
        </w:tc>
      </w:tr>
      <w:tr w:rsidR="00936423" w:rsidRPr="00CC576E" w14:paraId="6D2B5EA7"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637"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638"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12" w:space="0" w:color="000000"/>
              <w:right w:val="single" w:sz="8" w:space="0" w:color="000000"/>
            </w:tcBorders>
            <w:vAlign w:val="center"/>
            <w:tcPrChange w:id="2639" w:author="ERCOT" w:date="2021-11-01T10:46:00Z">
              <w:tcPr>
                <w:tcW w:w="260" w:type="pct"/>
                <w:gridSpan w:val="2"/>
                <w:tcBorders>
                  <w:top w:val="single" w:sz="8" w:space="0" w:color="000000"/>
                  <w:left w:val="single" w:sz="8" w:space="0" w:color="000000"/>
                  <w:bottom w:val="single" w:sz="12" w:space="0" w:color="000000"/>
                  <w:right w:val="single" w:sz="8" w:space="0" w:color="000000"/>
                </w:tcBorders>
                <w:vAlign w:val="center"/>
              </w:tcPr>
            </w:tcPrChange>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Change w:id="2640"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979660C" w14:textId="4827C828" w:rsidR="00936423" w:rsidRPr="009A486F" w:rsidRDefault="00936423" w:rsidP="00936423">
            <w:pPr>
              <w:widowControl/>
              <w:autoSpaceDE/>
              <w:autoSpaceDN/>
              <w:adjustRightInd/>
              <w:jc w:val="center"/>
              <w:rPr>
                <w:bCs/>
                <w:sz w:val="22"/>
                <w:szCs w:val="22"/>
              </w:rPr>
            </w:pPr>
            <w:ins w:id="2641" w:author="ERCOT" w:date="2021-11-01T10:46:00Z">
              <w:r>
                <w:rPr>
                  <w:rFonts w:ascii="Calibri" w:hAnsi="Calibri" w:cs="Calibri"/>
                  <w:color w:val="000000"/>
                  <w:sz w:val="22"/>
                  <w:szCs w:val="22"/>
                </w:rPr>
                <w:t>0</w:t>
              </w:r>
            </w:ins>
            <w:del w:id="264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43"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14C994D" w14:textId="393694FA" w:rsidR="00936423" w:rsidRPr="009A486F" w:rsidRDefault="00936423" w:rsidP="00936423">
            <w:pPr>
              <w:widowControl/>
              <w:autoSpaceDE/>
              <w:autoSpaceDN/>
              <w:adjustRightInd/>
              <w:jc w:val="center"/>
              <w:rPr>
                <w:bCs/>
                <w:sz w:val="22"/>
                <w:szCs w:val="22"/>
              </w:rPr>
            </w:pPr>
            <w:ins w:id="2644" w:author="ERCOT" w:date="2021-11-01T10:46:00Z">
              <w:r>
                <w:rPr>
                  <w:rFonts w:ascii="Calibri" w:hAnsi="Calibri" w:cs="Calibri"/>
                  <w:color w:val="000000"/>
                  <w:sz w:val="22"/>
                  <w:szCs w:val="22"/>
                </w:rPr>
                <w:t>0</w:t>
              </w:r>
            </w:ins>
            <w:del w:id="2645"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46" w:author="ERCOT" w:date="2021-11-01T10:46: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62A1E8A0" w14:textId="7DFE0A9E" w:rsidR="00936423" w:rsidRPr="009A486F" w:rsidRDefault="00936423" w:rsidP="00936423">
            <w:pPr>
              <w:widowControl/>
              <w:autoSpaceDE/>
              <w:autoSpaceDN/>
              <w:adjustRightInd/>
              <w:jc w:val="center"/>
              <w:rPr>
                <w:bCs/>
                <w:sz w:val="22"/>
                <w:szCs w:val="22"/>
              </w:rPr>
            </w:pPr>
            <w:ins w:id="2647" w:author="ERCOT" w:date="2021-11-01T10:46:00Z">
              <w:r>
                <w:rPr>
                  <w:rFonts w:ascii="Calibri" w:hAnsi="Calibri" w:cs="Calibri"/>
                  <w:color w:val="000000"/>
                  <w:sz w:val="22"/>
                  <w:szCs w:val="22"/>
                </w:rPr>
                <w:t>0</w:t>
              </w:r>
            </w:ins>
            <w:del w:id="264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49"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866312A" w14:textId="15EA3A66" w:rsidR="00936423" w:rsidRPr="009A486F" w:rsidRDefault="00936423" w:rsidP="00936423">
            <w:pPr>
              <w:widowControl/>
              <w:autoSpaceDE/>
              <w:autoSpaceDN/>
              <w:adjustRightInd/>
              <w:jc w:val="center"/>
              <w:rPr>
                <w:bCs/>
                <w:sz w:val="22"/>
                <w:szCs w:val="22"/>
              </w:rPr>
            </w:pPr>
            <w:ins w:id="2650" w:author="ERCOT" w:date="2021-11-01T10:46:00Z">
              <w:r>
                <w:rPr>
                  <w:rFonts w:ascii="Calibri" w:hAnsi="Calibri" w:cs="Calibri"/>
                  <w:color w:val="000000"/>
                  <w:sz w:val="22"/>
                  <w:szCs w:val="22"/>
                </w:rPr>
                <w:t>0</w:t>
              </w:r>
            </w:ins>
            <w:del w:id="265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52" w:author="ERCOT" w:date="2021-11-01T10:46:00Z">
              <w:tcPr>
                <w:tcW w:w="190" w:type="pct"/>
                <w:gridSpan w:val="3"/>
                <w:tcBorders>
                  <w:top w:val="single" w:sz="8" w:space="0" w:color="000000"/>
                  <w:left w:val="single" w:sz="4" w:space="0" w:color="000000"/>
                  <w:bottom w:val="single" w:sz="12" w:space="0" w:color="000000"/>
                  <w:right w:val="single" w:sz="4" w:space="0" w:color="000000"/>
                </w:tcBorders>
                <w:vAlign w:val="center"/>
              </w:tcPr>
            </w:tcPrChange>
          </w:tcPr>
          <w:p w14:paraId="03791FCF" w14:textId="55CF1D37" w:rsidR="00936423" w:rsidRPr="009A486F" w:rsidRDefault="00936423" w:rsidP="00936423">
            <w:pPr>
              <w:widowControl/>
              <w:autoSpaceDE/>
              <w:autoSpaceDN/>
              <w:adjustRightInd/>
              <w:jc w:val="center"/>
              <w:rPr>
                <w:bCs/>
                <w:sz w:val="22"/>
                <w:szCs w:val="22"/>
              </w:rPr>
            </w:pPr>
            <w:ins w:id="2653" w:author="ERCOT" w:date="2021-11-01T10:46:00Z">
              <w:r>
                <w:rPr>
                  <w:rFonts w:ascii="Calibri" w:hAnsi="Calibri" w:cs="Calibri"/>
                  <w:color w:val="000000"/>
                  <w:sz w:val="22"/>
                  <w:szCs w:val="22"/>
                </w:rPr>
                <w:t>0</w:t>
              </w:r>
            </w:ins>
            <w:del w:id="265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55"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8C5EBF0" w14:textId="05A0AFBC" w:rsidR="00936423" w:rsidRPr="009A486F" w:rsidRDefault="00936423" w:rsidP="00936423">
            <w:pPr>
              <w:widowControl/>
              <w:autoSpaceDE/>
              <w:autoSpaceDN/>
              <w:adjustRightInd/>
              <w:jc w:val="center"/>
              <w:rPr>
                <w:bCs/>
                <w:sz w:val="22"/>
                <w:szCs w:val="22"/>
              </w:rPr>
            </w:pPr>
            <w:ins w:id="2656" w:author="ERCOT" w:date="2021-11-01T10:46:00Z">
              <w:r>
                <w:rPr>
                  <w:rFonts w:ascii="Calibri" w:hAnsi="Calibri" w:cs="Calibri"/>
                  <w:color w:val="000000"/>
                  <w:sz w:val="22"/>
                  <w:szCs w:val="22"/>
                </w:rPr>
                <w:t>0</w:t>
              </w:r>
            </w:ins>
            <w:del w:id="26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58"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BF948AE" w14:textId="0082703B" w:rsidR="00936423" w:rsidRPr="009A486F" w:rsidRDefault="00936423" w:rsidP="00936423">
            <w:pPr>
              <w:widowControl/>
              <w:autoSpaceDE/>
              <w:autoSpaceDN/>
              <w:adjustRightInd/>
              <w:jc w:val="center"/>
              <w:rPr>
                <w:bCs/>
                <w:sz w:val="22"/>
                <w:szCs w:val="22"/>
              </w:rPr>
            </w:pPr>
            <w:ins w:id="2659" w:author="ERCOT" w:date="2021-11-01T10:46:00Z">
              <w:r>
                <w:rPr>
                  <w:rFonts w:ascii="Calibri" w:hAnsi="Calibri" w:cs="Calibri"/>
                  <w:color w:val="000000"/>
                  <w:sz w:val="22"/>
                  <w:szCs w:val="22"/>
                </w:rPr>
                <w:t>0</w:t>
              </w:r>
            </w:ins>
            <w:del w:id="266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61"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656603AA" w14:textId="27182C00" w:rsidR="00936423" w:rsidRPr="009A486F" w:rsidRDefault="00936423" w:rsidP="00936423">
            <w:pPr>
              <w:widowControl/>
              <w:autoSpaceDE/>
              <w:autoSpaceDN/>
              <w:adjustRightInd/>
              <w:jc w:val="center"/>
              <w:rPr>
                <w:bCs/>
                <w:sz w:val="22"/>
                <w:szCs w:val="22"/>
              </w:rPr>
            </w:pPr>
            <w:ins w:id="2662" w:author="ERCOT" w:date="2021-11-01T10:46:00Z">
              <w:r>
                <w:rPr>
                  <w:rFonts w:ascii="Calibri" w:hAnsi="Calibri" w:cs="Calibri"/>
                  <w:color w:val="000000"/>
                  <w:sz w:val="22"/>
                  <w:szCs w:val="22"/>
                </w:rPr>
                <w:t>-0.5</w:t>
              </w:r>
            </w:ins>
            <w:del w:id="266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64"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5A78367" w14:textId="655CC80D" w:rsidR="00936423" w:rsidRPr="009A486F" w:rsidRDefault="00936423" w:rsidP="00936423">
            <w:pPr>
              <w:widowControl/>
              <w:autoSpaceDE/>
              <w:autoSpaceDN/>
              <w:adjustRightInd/>
              <w:jc w:val="center"/>
              <w:rPr>
                <w:bCs/>
                <w:sz w:val="22"/>
                <w:szCs w:val="22"/>
              </w:rPr>
            </w:pPr>
            <w:ins w:id="2665" w:author="ERCOT" w:date="2021-11-01T10:46:00Z">
              <w:r>
                <w:rPr>
                  <w:rFonts w:ascii="Calibri" w:hAnsi="Calibri" w:cs="Calibri"/>
                  <w:color w:val="000000"/>
                  <w:sz w:val="22"/>
                  <w:szCs w:val="22"/>
                </w:rPr>
                <w:t>2.6</w:t>
              </w:r>
            </w:ins>
            <w:del w:id="2666" w:author="ERCOT" w:date="2021-11-01T09:58:00Z">
              <w:r w:rsidRPr="009A486F" w:rsidDel="000A1AF2">
                <w:rPr>
                  <w:color w:val="000000"/>
                  <w:sz w:val="22"/>
                  <w:szCs w:val="22"/>
                </w:rPr>
                <w:delText>-4.0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67"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668B672" w14:textId="33738E13" w:rsidR="00936423" w:rsidRPr="009A486F" w:rsidRDefault="00936423" w:rsidP="00936423">
            <w:pPr>
              <w:widowControl/>
              <w:autoSpaceDE/>
              <w:autoSpaceDN/>
              <w:adjustRightInd/>
              <w:jc w:val="center"/>
              <w:rPr>
                <w:bCs/>
                <w:sz w:val="22"/>
                <w:szCs w:val="22"/>
              </w:rPr>
            </w:pPr>
            <w:ins w:id="2668" w:author="ERCOT" w:date="2021-11-01T10:46:00Z">
              <w:r>
                <w:rPr>
                  <w:rFonts w:ascii="Calibri" w:hAnsi="Calibri" w:cs="Calibri"/>
                  <w:color w:val="000000"/>
                  <w:sz w:val="22"/>
                  <w:szCs w:val="22"/>
                </w:rPr>
                <w:t>6.5</w:t>
              </w:r>
            </w:ins>
            <w:del w:id="2669" w:author="ERCOT" w:date="2021-11-01T09:58:00Z">
              <w:r w:rsidRPr="009A486F" w:rsidDel="000A1AF2">
                <w:rPr>
                  <w:color w:val="000000"/>
                  <w:sz w:val="22"/>
                  <w:szCs w:val="22"/>
                </w:rPr>
                <w:delText>18.0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70"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0A2C1DD1" w14:textId="731E4DE9" w:rsidR="00936423" w:rsidRPr="009A486F" w:rsidRDefault="00936423" w:rsidP="00936423">
            <w:pPr>
              <w:widowControl/>
              <w:autoSpaceDE/>
              <w:autoSpaceDN/>
              <w:adjustRightInd/>
              <w:jc w:val="center"/>
              <w:rPr>
                <w:bCs/>
                <w:sz w:val="22"/>
                <w:szCs w:val="22"/>
              </w:rPr>
            </w:pPr>
            <w:ins w:id="2671" w:author="ERCOT" w:date="2021-11-01T10:46:00Z">
              <w:r>
                <w:rPr>
                  <w:rFonts w:ascii="Calibri" w:hAnsi="Calibri" w:cs="Calibri"/>
                  <w:color w:val="000000"/>
                  <w:sz w:val="22"/>
                  <w:szCs w:val="22"/>
                </w:rPr>
                <w:t>6.6</w:t>
              </w:r>
            </w:ins>
            <w:del w:id="2672" w:author="ERCOT" w:date="2021-11-01T09:58:00Z">
              <w:r w:rsidRPr="009A486F" w:rsidDel="000A1AF2">
                <w:rPr>
                  <w:color w:val="000000"/>
                  <w:sz w:val="22"/>
                  <w:szCs w:val="22"/>
                </w:rPr>
                <w:delText>19.0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73"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59808BB4" w14:textId="6C9FC9C5" w:rsidR="00936423" w:rsidRPr="009A486F" w:rsidRDefault="00936423" w:rsidP="00936423">
            <w:pPr>
              <w:widowControl/>
              <w:autoSpaceDE/>
              <w:autoSpaceDN/>
              <w:adjustRightInd/>
              <w:jc w:val="center"/>
              <w:rPr>
                <w:bCs/>
                <w:sz w:val="22"/>
                <w:szCs w:val="22"/>
              </w:rPr>
            </w:pPr>
            <w:ins w:id="2674" w:author="ERCOT" w:date="2021-11-01T10:46:00Z">
              <w:r>
                <w:rPr>
                  <w:rFonts w:ascii="Calibri" w:hAnsi="Calibri" w:cs="Calibri"/>
                  <w:color w:val="000000"/>
                  <w:sz w:val="22"/>
                  <w:szCs w:val="22"/>
                </w:rPr>
                <w:t>5.7</w:t>
              </w:r>
            </w:ins>
            <w:del w:id="2675" w:author="ERCOT" w:date="2021-11-01T09:58:00Z">
              <w:r w:rsidRPr="009A486F" w:rsidDel="000A1AF2">
                <w:rPr>
                  <w:color w:val="000000"/>
                  <w:sz w:val="22"/>
                  <w:szCs w:val="22"/>
                </w:rPr>
                <w:delText>21.0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76"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337C5BBF" w14:textId="490C7A95" w:rsidR="00936423" w:rsidRPr="009A486F" w:rsidRDefault="00936423" w:rsidP="00936423">
            <w:pPr>
              <w:widowControl/>
              <w:autoSpaceDE/>
              <w:autoSpaceDN/>
              <w:adjustRightInd/>
              <w:jc w:val="center"/>
              <w:rPr>
                <w:bCs/>
                <w:sz w:val="22"/>
                <w:szCs w:val="22"/>
              </w:rPr>
            </w:pPr>
            <w:ins w:id="2677" w:author="ERCOT" w:date="2021-11-01T10:46:00Z">
              <w:r>
                <w:rPr>
                  <w:rFonts w:ascii="Calibri" w:hAnsi="Calibri" w:cs="Calibri"/>
                  <w:color w:val="000000"/>
                  <w:sz w:val="22"/>
                  <w:szCs w:val="22"/>
                </w:rPr>
                <w:t>4.5</w:t>
              </w:r>
            </w:ins>
            <w:del w:id="2678" w:author="ERCOT" w:date="2021-11-01T09:58:00Z">
              <w:r w:rsidRPr="009A486F" w:rsidDel="000A1AF2">
                <w:rPr>
                  <w:color w:val="000000"/>
                  <w:sz w:val="22"/>
                  <w:szCs w:val="22"/>
                </w:rPr>
                <w:delText>23.0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79"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44D882AE" w14:textId="7EC7953E" w:rsidR="00936423" w:rsidRPr="009A486F" w:rsidRDefault="00936423" w:rsidP="00936423">
            <w:pPr>
              <w:widowControl/>
              <w:autoSpaceDE/>
              <w:autoSpaceDN/>
              <w:adjustRightInd/>
              <w:jc w:val="center"/>
              <w:rPr>
                <w:bCs/>
                <w:sz w:val="22"/>
                <w:szCs w:val="22"/>
              </w:rPr>
            </w:pPr>
            <w:ins w:id="2680" w:author="ERCOT" w:date="2021-11-01T10:46:00Z">
              <w:r>
                <w:rPr>
                  <w:rFonts w:ascii="Calibri" w:hAnsi="Calibri" w:cs="Calibri"/>
                  <w:color w:val="000000"/>
                  <w:sz w:val="22"/>
                  <w:szCs w:val="22"/>
                </w:rPr>
                <w:t>7.5</w:t>
              </w:r>
            </w:ins>
            <w:del w:id="2681" w:author="ERCOT" w:date="2021-11-01T09:58:00Z">
              <w:r w:rsidRPr="009A486F" w:rsidDel="000A1AF2">
                <w:rPr>
                  <w:color w:val="000000"/>
                  <w:sz w:val="22"/>
                  <w:szCs w:val="22"/>
                </w:rPr>
                <w:delText>36.0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2"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411A3450" w14:textId="49B57A09" w:rsidR="00936423" w:rsidRPr="009A486F" w:rsidRDefault="00936423" w:rsidP="00936423">
            <w:pPr>
              <w:widowControl/>
              <w:autoSpaceDE/>
              <w:autoSpaceDN/>
              <w:adjustRightInd/>
              <w:jc w:val="center"/>
              <w:rPr>
                <w:bCs/>
                <w:sz w:val="22"/>
                <w:szCs w:val="22"/>
              </w:rPr>
            </w:pPr>
            <w:ins w:id="2683" w:author="ERCOT" w:date="2021-11-01T10:46:00Z">
              <w:r>
                <w:rPr>
                  <w:rFonts w:ascii="Calibri" w:hAnsi="Calibri" w:cs="Calibri"/>
                  <w:color w:val="000000"/>
                  <w:sz w:val="22"/>
                  <w:szCs w:val="22"/>
                </w:rPr>
                <w:t>10.6</w:t>
              </w:r>
            </w:ins>
            <w:del w:id="2684"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5"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555B881" w14:textId="521797B1" w:rsidR="00936423" w:rsidRPr="009A486F" w:rsidRDefault="00936423" w:rsidP="00936423">
            <w:pPr>
              <w:widowControl/>
              <w:autoSpaceDE/>
              <w:autoSpaceDN/>
              <w:adjustRightInd/>
              <w:jc w:val="center"/>
              <w:rPr>
                <w:bCs/>
                <w:sz w:val="22"/>
                <w:szCs w:val="22"/>
              </w:rPr>
            </w:pPr>
            <w:ins w:id="2686" w:author="ERCOT" w:date="2021-11-01T10:46:00Z">
              <w:r>
                <w:rPr>
                  <w:rFonts w:ascii="Calibri" w:hAnsi="Calibri" w:cs="Calibri"/>
                  <w:color w:val="000000"/>
                  <w:sz w:val="22"/>
                  <w:szCs w:val="22"/>
                </w:rPr>
                <w:t>13.7</w:t>
              </w:r>
            </w:ins>
            <w:del w:id="2687"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8"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49405BA" w14:textId="6E2334C5" w:rsidR="00936423" w:rsidRPr="009A486F" w:rsidRDefault="00936423" w:rsidP="00936423">
            <w:pPr>
              <w:widowControl/>
              <w:autoSpaceDE/>
              <w:autoSpaceDN/>
              <w:adjustRightInd/>
              <w:jc w:val="center"/>
              <w:rPr>
                <w:bCs/>
                <w:sz w:val="22"/>
                <w:szCs w:val="22"/>
              </w:rPr>
            </w:pPr>
            <w:ins w:id="2689" w:author="ERCOT" w:date="2021-11-01T10:46:00Z">
              <w:r>
                <w:rPr>
                  <w:rFonts w:ascii="Calibri" w:hAnsi="Calibri" w:cs="Calibri"/>
                  <w:color w:val="000000"/>
                  <w:sz w:val="22"/>
                  <w:szCs w:val="22"/>
                </w:rPr>
                <w:t>11.2</w:t>
              </w:r>
            </w:ins>
            <w:del w:id="2690" w:author="ERCOT" w:date="2021-11-01T09:58:00Z">
              <w:r w:rsidRPr="009A486F" w:rsidDel="000A1AF2">
                <w:rPr>
                  <w:color w:val="000000"/>
                  <w:sz w:val="22"/>
                  <w:szCs w:val="22"/>
                </w:rPr>
                <w:delText>62.0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91" w:author="ERCOT" w:date="2021-11-01T10:46:00Z">
              <w:tcPr>
                <w:tcW w:w="226" w:type="pct"/>
                <w:tcBorders>
                  <w:top w:val="single" w:sz="8" w:space="0" w:color="000000"/>
                  <w:left w:val="single" w:sz="4" w:space="0" w:color="000000"/>
                  <w:bottom w:val="single" w:sz="12" w:space="0" w:color="000000"/>
                  <w:right w:val="single" w:sz="4" w:space="0" w:color="000000"/>
                </w:tcBorders>
                <w:vAlign w:val="center"/>
              </w:tcPr>
            </w:tcPrChange>
          </w:tcPr>
          <w:p w14:paraId="1DAC9ABF" w14:textId="57AC50BE" w:rsidR="00936423" w:rsidRPr="009A486F" w:rsidRDefault="00936423" w:rsidP="00936423">
            <w:pPr>
              <w:widowControl/>
              <w:autoSpaceDE/>
              <w:autoSpaceDN/>
              <w:adjustRightInd/>
              <w:jc w:val="center"/>
              <w:rPr>
                <w:bCs/>
                <w:sz w:val="22"/>
                <w:szCs w:val="22"/>
              </w:rPr>
            </w:pPr>
            <w:ins w:id="2692" w:author="ERCOT" w:date="2021-11-01T10:46:00Z">
              <w:r>
                <w:rPr>
                  <w:rFonts w:ascii="Calibri" w:hAnsi="Calibri" w:cs="Calibri"/>
                  <w:color w:val="000000"/>
                  <w:sz w:val="22"/>
                  <w:szCs w:val="22"/>
                </w:rPr>
                <w:t>5.1</w:t>
              </w:r>
            </w:ins>
            <w:del w:id="2693" w:author="ERCOT" w:date="2021-11-01T09:58:00Z">
              <w:r w:rsidRPr="009A486F" w:rsidDel="000A1AF2">
                <w:rPr>
                  <w:color w:val="000000"/>
                  <w:sz w:val="22"/>
                  <w:szCs w:val="22"/>
                </w:rPr>
                <w:delText>35.0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94"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01B953A1" w14:textId="08A26783" w:rsidR="00936423" w:rsidRPr="009A486F" w:rsidRDefault="00936423" w:rsidP="00936423">
            <w:pPr>
              <w:widowControl/>
              <w:autoSpaceDE/>
              <w:autoSpaceDN/>
              <w:adjustRightInd/>
              <w:jc w:val="center"/>
              <w:rPr>
                <w:bCs/>
                <w:sz w:val="22"/>
                <w:szCs w:val="22"/>
              </w:rPr>
            </w:pPr>
            <w:ins w:id="2695" w:author="ERCOT" w:date="2021-11-01T10:46:00Z">
              <w:r>
                <w:rPr>
                  <w:rFonts w:ascii="Calibri" w:hAnsi="Calibri" w:cs="Calibri"/>
                  <w:color w:val="000000"/>
                  <w:sz w:val="22"/>
                  <w:szCs w:val="22"/>
                </w:rPr>
                <w:t>0</w:t>
              </w:r>
            </w:ins>
            <w:del w:id="269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97"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DC9EA7B" w14:textId="5969C1F0" w:rsidR="00936423" w:rsidRPr="009A486F" w:rsidRDefault="00936423" w:rsidP="00936423">
            <w:pPr>
              <w:widowControl/>
              <w:autoSpaceDE/>
              <w:autoSpaceDN/>
              <w:adjustRightInd/>
              <w:jc w:val="center"/>
              <w:rPr>
                <w:bCs/>
                <w:sz w:val="22"/>
                <w:szCs w:val="22"/>
              </w:rPr>
            </w:pPr>
            <w:ins w:id="2698" w:author="ERCOT" w:date="2021-11-01T10:46:00Z">
              <w:r>
                <w:rPr>
                  <w:rFonts w:ascii="Calibri" w:hAnsi="Calibri" w:cs="Calibri"/>
                  <w:color w:val="000000"/>
                  <w:sz w:val="22"/>
                  <w:szCs w:val="22"/>
                </w:rPr>
                <w:t>0</w:t>
              </w:r>
            </w:ins>
            <w:del w:id="269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0"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063543DC" w14:textId="4941FA9D" w:rsidR="00936423" w:rsidRPr="009A486F" w:rsidRDefault="00936423" w:rsidP="00936423">
            <w:pPr>
              <w:widowControl/>
              <w:autoSpaceDE/>
              <w:autoSpaceDN/>
              <w:adjustRightInd/>
              <w:jc w:val="center"/>
              <w:rPr>
                <w:bCs/>
                <w:sz w:val="22"/>
                <w:szCs w:val="22"/>
              </w:rPr>
            </w:pPr>
            <w:ins w:id="2701" w:author="ERCOT" w:date="2021-11-01T10:46:00Z">
              <w:r>
                <w:rPr>
                  <w:rFonts w:ascii="Calibri" w:hAnsi="Calibri" w:cs="Calibri"/>
                  <w:color w:val="000000"/>
                  <w:sz w:val="22"/>
                  <w:szCs w:val="22"/>
                </w:rPr>
                <w:t>0</w:t>
              </w:r>
            </w:ins>
            <w:del w:id="270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3"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44790ADD" w14:textId="03383E7E" w:rsidR="00936423" w:rsidRPr="009A486F" w:rsidRDefault="00936423" w:rsidP="00936423">
            <w:pPr>
              <w:widowControl/>
              <w:autoSpaceDE/>
              <w:autoSpaceDN/>
              <w:adjustRightInd/>
              <w:jc w:val="center"/>
              <w:rPr>
                <w:bCs/>
                <w:sz w:val="22"/>
                <w:szCs w:val="22"/>
              </w:rPr>
            </w:pPr>
            <w:ins w:id="2704" w:author="ERCOT" w:date="2021-11-01T10:46:00Z">
              <w:r>
                <w:rPr>
                  <w:rFonts w:ascii="Calibri" w:hAnsi="Calibri" w:cs="Calibri"/>
                  <w:color w:val="000000"/>
                  <w:sz w:val="22"/>
                  <w:szCs w:val="22"/>
                </w:rPr>
                <w:t>0</w:t>
              </w:r>
            </w:ins>
            <w:del w:id="270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6"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2A2A61C" w14:textId="1FC21901" w:rsidR="00936423" w:rsidRPr="009A486F" w:rsidRDefault="00936423" w:rsidP="00936423">
            <w:pPr>
              <w:widowControl/>
              <w:autoSpaceDE/>
              <w:autoSpaceDN/>
              <w:adjustRightInd/>
              <w:jc w:val="center"/>
              <w:rPr>
                <w:bCs/>
                <w:sz w:val="22"/>
                <w:szCs w:val="22"/>
              </w:rPr>
            </w:pPr>
            <w:ins w:id="2707" w:author="ERCOT" w:date="2021-11-01T10:46:00Z">
              <w:r>
                <w:rPr>
                  <w:rFonts w:ascii="Calibri" w:hAnsi="Calibri" w:cs="Calibri"/>
                  <w:color w:val="000000"/>
                  <w:sz w:val="22"/>
                  <w:szCs w:val="22"/>
                </w:rPr>
                <w:t>0</w:t>
              </w:r>
            </w:ins>
            <w:del w:id="2708" w:author="ERCOT" w:date="2021-11-01T09:58:00Z">
              <w:r w:rsidRPr="009A486F" w:rsidDel="000A1AF2">
                <w:rPr>
                  <w:color w:val="000000"/>
                  <w:sz w:val="22"/>
                  <w:szCs w:val="22"/>
                </w:rPr>
                <w:delText>0.0</w:delText>
              </w:r>
            </w:del>
          </w:p>
        </w:tc>
        <w:tc>
          <w:tcPr>
            <w:tcW w:w="190" w:type="pct"/>
            <w:tcBorders>
              <w:top w:val="single" w:sz="8" w:space="0" w:color="000000"/>
              <w:left w:val="single" w:sz="8" w:space="0" w:color="000000"/>
              <w:bottom w:val="single" w:sz="12" w:space="0" w:color="000000"/>
              <w:right w:val="single" w:sz="8" w:space="0" w:color="000000"/>
            </w:tcBorders>
            <w:vAlign w:val="bottom"/>
            <w:tcPrChange w:id="2709" w:author="ERCOT" w:date="2021-11-01T10:46:00Z">
              <w:tcPr>
                <w:tcW w:w="190" w:type="pct"/>
                <w:gridSpan w:val="2"/>
                <w:tcBorders>
                  <w:top w:val="single" w:sz="8" w:space="0" w:color="000000"/>
                  <w:left w:val="single" w:sz="8" w:space="0" w:color="000000"/>
                  <w:bottom w:val="single" w:sz="12" w:space="0" w:color="000000"/>
                  <w:right w:val="single" w:sz="8" w:space="0" w:color="000000"/>
                </w:tcBorders>
                <w:vAlign w:val="center"/>
              </w:tcPr>
            </w:tcPrChange>
          </w:tcPr>
          <w:p w14:paraId="64CB7A9A" w14:textId="7445FBCD" w:rsidR="00936423" w:rsidRPr="009A486F" w:rsidRDefault="00936423" w:rsidP="00936423">
            <w:pPr>
              <w:widowControl/>
              <w:autoSpaceDE/>
              <w:autoSpaceDN/>
              <w:adjustRightInd/>
              <w:jc w:val="center"/>
              <w:rPr>
                <w:bCs/>
                <w:sz w:val="22"/>
                <w:szCs w:val="22"/>
              </w:rPr>
            </w:pPr>
            <w:ins w:id="2710" w:author="ERCOT" w:date="2021-11-01T10:46:00Z">
              <w:r>
                <w:rPr>
                  <w:rFonts w:ascii="Calibri" w:hAnsi="Calibri" w:cs="Calibri"/>
                  <w:color w:val="000000"/>
                  <w:sz w:val="22"/>
                  <w:szCs w:val="22"/>
                </w:rPr>
                <w:t>0</w:t>
              </w:r>
            </w:ins>
            <w:del w:id="2711" w:author="ERCOT" w:date="2021-11-01T09:58:00Z">
              <w:r w:rsidRPr="009A486F" w:rsidDel="000A1AF2">
                <w:rPr>
                  <w:color w:val="000000"/>
                  <w:sz w:val="22"/>
                  <w:szCs w:val="22"/>
                </w:rPr>
                <w:delText>0.0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2712">
          <w:tblGrid>
            <w:gridCol w:w="13"/>
            <w:gridCol w:w="988"/>
            <w:gridCol w:w="13"/>
            <w:gridCol w:w="573"/>
            <w:gridCol w:w="13"/>
            <w:gridCol w:w="558"/>
            <w:gridCol w:w="13"/>
            <w:gridCol w:w="572"/>
            <w:gridCol w:w="13"/>
            <w:gridCol w:w="572"/>
            <w:gridCol w:w="13"/>
            <w:gridCol w:w="572"/>
            <w:gridCol w:w="13"/>
            <w:gridCol w:w="572"/>
            <w:gridCol w:w="13"/>
            <w:gridCol w:w="572"/>
            <w:gridCol w:w="13"/>
            <w:gridCol w:w="572"/>
            <w:gridCol w:w="13"/>
            <w:gridCol w:w="512"/>
            <w:gridCol w:w="13"/>
            <w:gridCol w:w="633"/>
            <w:gridCol w:w="13"/>
            <w:gridCol w:w="572"/>
            <w:gridCol w:w="13"/>
            <w:gridCol w:w="572"/>
            <w:gridCol w:w="13"/>
            <w:gridCol w:w="558"/>
            <w:gridCol w:w="13"/>
            <w:gridCol w:w="572"/>
            <w:gridCol w:w="13"/>
            <w:gridCol w:w="558"/>
            <w:gridCol w:w="13"/>
            <w:gridCol w:w="558"/>
            <w:gridCol w:w="13"/>
            <w:gridCol w:w="558"/>
            <w:gridCol w:w="13"/>
            <w:gridCol w:w="506"/>
            <w:gridCol w:w="13"/>
            <w:gridCol w:w="540"/>
            <w:gridCol w:w="13"/>
            <w:gridCol w:w="474"/>
            <w:gridCol w:w="13"/>
            <w:gridCol w:w="477"/>
            <w:gridCol w:w="13"/>
            <w:gridCol w:w="517"/>
            <w:gridCol w:w="13"/>
            <w:gridCol w:w="422"/>
            <w:gridCol w:w="13"/>
            <w:gridCol w:w="584"/>
            <w:gridCol w:w="13"/>
          </w:tblGrid>
        </w:tblGridChange>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350B559A"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del w:id="2713" w:author="ERCOT" w:date="2021-11-01T09:59:00Z">
              <w:r w:rsidDel="000A1AF2">
                <w:rPr>
                  <w:b/>
                  <w:bCs/>
                  <w:sz w:val="22"/>
                  <w:szCs w:val="22"/>
                </w:rPr>
                <w:delText xml:space="preserve"> </w:delText>
              </w:r>
              <w:r w:rsidR="005D606E" w:rsidDel="000A1AF2">
                <w:rPr>
                  <w:b/>
                  <w:bCs/>
                  <w:sz w:val="22"/>
                  <w:szCs w:val="22"/>
                </w:rPr>
                <w:delText>(Effectiv</w:delText>
              </w:r>
              <w:r w:rsidR="00CB1DF8" w:rsidDel="000A1AF2">
                <w:rPr>
                  <w:b/>
                  <w:bCs/>
                  <w:sz w:val="22"/>
                  <w:szCs w:val="22"/>
                </w:rPr>
                <w:delText>e between Jan 1, 2021 and May 31</w:delText>
              </w:r>
              <w:r w:rsidR="005D606E" w:rsidDel="000A1AF2">
                <w:rPr>
                  <w:b/>
                  <w:bCs/>
                  <w:sz w:val="22"/>
                  <w:szCs w:val="22"/>
                </w:rPr>
                <w:delText>, 2021)</w:delText>
              </w:r>
            </w:del>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71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71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71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271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711D65" w14:textId="6EFAF94C" w:rsidR="00606AA6" w:rsidRPr="009A486F" w:rsidRDefault="00606AA6" w:rsidP="00606AA6">
            <w:pPr>
              <w:widowControl/>
              <w:autoSpaceDE/>
              <w:autoSpaceDN/>
              <w:adjustRightInd/>
              <w:jc w:val="center"/>
              <w:rPr>
                <w:b/>
                <w:bCs/>
                <w:sz w:val="22"/>
                <w:szCs w:val="22"/>
              </w:rPr>
            </w:pPr>
            <w:ins w:id="2718" w:author="ERCOT" w:date="2021-11-01T10:47:00Z">
              <w:r>
                <w:rPr>
                  <w:rFonts w:ascii="Calibri" w:hAnsi="Calibri" w:cs="Calibri"/>
                  <w:color w:val="000000"/>
                  <w:sz w:val="22"/>
                  <w:szCs w:val="22"/>
                </w:rPr>
                <w:t>0.0</w:t>
              </w:r>
            </w:ins>
            <w:del w:id="271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2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1672E" w14:textId="2D3AD644" w:rsidR="00606AA6" w:rsidRPr="009A486F" w:rsidRDefault="00606AA6" w:rsidP="00606AA6">
            <w:pPr>
              <w:widowControl/>
              <w:autoSpaceDE/>
              <w:autoSpaceDN/>
              <w:adjustRightInd/>
              <w:jc w:val="center"/>
              <w:rPr>
                <w:b/>
                <w:bCs/>
                <w:sz w:val="22"/>
                <w:szCs w:val="22"/>
              </w:rPr>
            </w:pPr>
            <w:ins w:id="2721" w:author="ERCOT" w:date="2021-11-01T10:47:00Z">
              <w:r>
                <w:rPr>
                  <w:rFonts w:ascii="Calibri" w:hAnsi="Calibri" w:cs="Calibri"/>
                  <w:color w:val="000000"/>
                  <w:sz w:val="22"/>
                  <w:szCs w:val="22"/>
                </w:rPr>
                <w:t>0.0</w:t>
              </w:r>
            </w:ins>
            <w:del w:id="272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2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605874" w14:textId="453AB9B5" w:rsidR="00606AA6" w:rsidRPr="009A486F" w:rsidRDefault="00606AA6" w:rsidP="00606AA6">
            <w:pPr>
              <w:widowControl/>
              <w:autoSpaceDE/>
              <w:autoSpaceDN/>
              <w:adjustRightInd/>
              <w:jc w:val="center"/>
              <w:rPr>
                <w:b/>
                <w:bCs/>
                <w:sz w:val="22"/>
                <w:szCs w:val="22"/>
              </w:rPr>
            </w:pPr>
            <w:ins w:id="2724" w:author="ERCOT" w:date="2021-11-01T10:47:00Z">
              <w:r>
                <w:rPr>
                  <w:rFonts w:ascii="Calibri" w:hAnsi="Calibri" w:cs="Calibri"/>
                  <w:color w:val="000000"/>
                  <w:sz w:val="22"/>
                  <w:szCs w:val="22"/>
                </w:rPr>
                <w:t>0.0</w:t>
              </w:r>
            </w:ins>
            <w:del w:id="272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2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2E4704" w14:textId="78F327C5" w:rsidR="00606AA6" w:rsidRPr="009A486F" w:rsidRDefault="00606AA6" w:rsidP="00606AA6">
            <w:pPr>
              <w:widowControl/>
              <w:autoSpaceDE/>
              <w:autoSpaceDN/>
              <w:adjustRightInd/>
              <w:jc w:val="center"/>
              <w:rPr>
                <w:b/>
                <w:bCs/>
                <w:sz w:val="22"/>
                <w:szCs w:val="22"/>
              </w:rPr>
            </w:pPr>
            <w:ins w:id="2727" w:author="ERCOT" w:date="2021-11-01T10:47:00Z">
              <w:r>
                <w:rPr>
                  <w:rFonts w:ascii="Calibri" w:hAnsi="Calibri" w:cs="Calibri"/>
                  <w:color w:val="000000"/>
                  <w:sz w:val="22"/>
                  <w:szCs w:val="22"/>
                </w:rPr>
                <w:t>0.0</w:t>
              </w:r>
            </w:ins>
            <w:del w:id="272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2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71502" w14:textId="2349BAA9" w:rsidR="00606AA6" w:rsidRPr="009A486F" w:rsidRDefault="00606AA6" w:rsidP="00606AA6">
            <w:pPr>
              <w:widowControl/>
              <w:autoSpaceDE/>
              <w:autoSpaceDN/>
              <w:adjustRightInd/>
              <w:jc w:val="center"/>
              <w:rPr>
                <w:b/>
                <w:bCs/>
                <w:sz w:val="22"/>
                <w:szCs w:val="22"/>
              </w:rPr>
            </w:pPr>
            <w:ins w:id="2730" w:author="ERCOT" w:date="2021-11-01T10:47:00Z">
              <w:r>
                <w:rPr>
                  <w:rFonts w:ascii="Calibri" w:hAnsi="Calibri" w:cs="Calibri"/>
                  <w:color w:val="000000"/>
                  <w:sz w:val="22"/>
                  <w:szCs w:val="22"/>
                </w:rPr>
                <w:t>0.0</w:t>
              </w:r>
            </w:ins>
            <w:del w:id="273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3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DBC2E" w14:textId="5E8AB63E" w:rsidR="00606AA6" w:rsidRPr="009A486F" w:rsidRDefault="00606AA6" w:rsidP="00606AA6">
            <w:pPr>
              <w:widowControl/>
              <w:autoSpaceDE/>
              <w:autoSpaceDN/>
              <w:adjustRightInd/>
              <w:jc w:val="center"/>
              <w:rPr>
                <w:b/>
                <w:bCs/>
                <w:sz w:val="22"/>
                <w:szCs w:val="22"/>
              </w:rPr>
            </w:pPr>
            <w:ins w:id="2733" w:author="ERCOT" w:date="2021-11-01T10:47:00Z">
              <w:r>
                <w:rPr>
                  <w:rFonts w:ascii="Calibri" w:hAnsi="Calibri" w:cs="Calibri"/>
                  <w:color w:val="000000"/>
                  <w:sz w:val="22"/>
                  <w:szCs w:val="22"/>
                </w:rPr>
                <w:t>0.0</w:t>
              </w:r>
            </w:ins>
            <w:del w:id="273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3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EB01" w14:textId="0A7E41FE" w:rsidR="00606AA6" w:rsidRPr="009A486F" w:rsidRDefault="00606AA6" w:rsidP="00606AA6">
            <w:pPr>
              <w:widowControl/>
              <w:autoSpaceDE/>
              <w:autoSpaceDN/>
              <w:adjustRightInd/>
              <w:jc w:val="center"/>
              <w:rPr>
                <w:b/>
                <w:bCs/>
                <w:sz w:val="22"/>
                <w:szCs w:val="22"/>
              </w:rPr>
            </w:pPr>
            <w:ins w:id="2736" w:author="ERCOT" w:date="2021-11-01T10:47:00Z">
              <w:r>
                <w:rPr>
                  <w:rFonts w:ascii="Calibri" w:hAnsi="Calibri" w:cs="Calibri"/>
                  <w:color w:val="000000"/>
                  <w:sz w:val="22"/>
                  <w:szCs w:val="22"/>
                </w:rPr>
                <w:t>0.0</w:t>
              </w:r>
            </w:ins>
            <w:del w:id="273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3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6C6B57" w14:textId="28B65C1B" w:rsidR="00606AA6" w:rsidRPr="009A486F" w:rsidRDefault="00606AA6" w:rsidP="00606AA6">
            <w:pPr>
              <w:widowControl/>
              <w:autoSpaceDE/>
              <w:autoSpaceDN/>
              <w:adjustRightInd/>
              <w:jc w:val="center"/>
              <w:rPr>
                <w:b/>
                <w:bCs/>
                <w:sz w:val="22"/>
                <w:szCs w:val="22"/>
              </w:rPr>
            </w:pPr>
            <w:ins w:id="2739" w:author="ERCOT" w:date="2021-11-01T10:47:00Z">
              <w:r>
                <w:rPr>
                  <w:rFonts w:ascii="Calibri" w:hAnsi="Calibri" w:cs="Calibri"/>
                  <w:color w:val="000000"/>
                  <w:sz w:val="22"/>
                  <w:szCs w:val="22"/>
                </w:rPr>
                <w:t>0.0</w:t>
              </w:r>
            </w:ins>
            <w:del w:id="2740" w:author="ERCOT" w:date="2021-11-01T09:58:00Z">
              <w:r w:rsidRPr="009A486F" w:rsidDel="000A1AF2">
                <w:rPr>
                  <w:color w:val="000000"/>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74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ECA9D" w14:textId="76F83F70" w:rsidR="00606AA6" w:rsidRPr="009A486F" w:rsidRDefault="00606AA6" w:rsidP="00606AA6">
            <w:pPr>
              <w:widowControl/>
              <w:autoSpaceDE/>
              <w:autoSpaceDN/>
              <w:adjustRightInd/>
              <w:jc w:val="center"/>
              <w:rPr>
                <w:b/>
                <w:bCs/>
                <w:sz w:val="22"/>
                <w:szCs w:val="22"/>
              </w:rPr>
            </w:pPr>
            <w:ins w:id="2742" w:author="ERCOT" w:date="2021-11-01T10:47:00Z">
              <w:r>
                <w:rPr>
                  <w:rFonts w:ascii="Calibri" w:hAnsi="Calibri" w:cs="Calibri"/>
                  <w:color w:val="000000"/>
                  <w:sz w:val="22"/>
                  <w:szCs w:val="22"/>
                </w:rPr>
                <w:t>5.9</w:t>
              </w:r>
            </w:ins>
            <w:del w:id="2743" w:author="ERCOT" w:date="2021-11-01T09:58:00Z">
              <w:r w:rsidRPr="009A486F" w:rsidDel="000A1AF2">
                <w:rPr>
                  <w:color w:val="000000"/>
                  <w:sz w:val="22"/>
                  <w:szCs w:val="22"/>
                </w:rPr>
                <w:delText>48.0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74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A8FB2FE" w14:textId="2CA69E67" w:rsidR="00606AA6" w:rsidRPr="009A486F" w:rsidRDefault="00606AA6" w:rsidP="00606AA6">
            <w:pPr>
              <w:widowControl/>
              <w:autoSpaceDE/>
              <w:autoSpaceDN/>
              <w:adjustRightInd/>
              <w:jc w:val="center"/>
              <w:rPr>
                <w:b/>
                <w:bCs/>
                <w:sz w:val="22"/>
                <w:szCs w:val="22"/>
              </w:rPr>
            </w:pPr>
            <w:ins w:id="2745" w:author="ERCOT" w:date="2021-11-01T10:47:00Z">
              <w:r>
                <w:rPr>
                  <w:rFonts w:ascii="Calibri" w:hAnsi="Calibri" w:cs="Calibri"/>
                  <w:color w:val="000000"/>
                  <w:sz w:val="22"/>
                  <w:szCs w:val="22"/>
                </w:rPr>
                <w:t>12.1</w:t>
              </w:r>
            </w:ins>
            <w:del w:id="2746" w:author="ERCOT" w:date="2021-11-01T09:58:00Z">
              <w:r w:rsidRPr="009A486F" w:rsidDel="000A1AF2">
                <w:rPr>
                  <w:color w:val="000000"/>
                  <w:sz w:val="22"/>
                  <w:szCs w:val="22"/>
                </w:rPr>
                <w:delText>49.0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27878" w14:textId="0F17B2DB" w:rsidR="00606AA6" w:rsidRPr="009A486F" w:rsidRDefault="00606AA6" w:rsidP="00606AA6">
            <w:pPr>
              <w:widowControl/>
              <w:autoSpaceDE/>
              <w:autoSpaceDN/>
              <w:adjustRightInd/>
              <w:jc w:val="center"/>
              <w:rPr>
                <w:b/>
                <w:bCs/>
                <w:sz w:val="22"/>
                <w:szCs w:val="22"/>
              </w:rPr>
            </w:pPr>
            <w:ins w:id="2748" w:author="ERCOT" w:date="2021-11-01T10:47:00Z">
              <w:r>
                <w:rPr>
                  <w:rFonts w:ascii="Calibri" w:hAnsi="Calibri" w:cs="Calibri"/>
                  <w:color w:val="000000"/>
                  <w:sz w:val="22"/>
                  <w:szCs w:val="22"/>
                </w:rPr>
                <w:t>9.6</w:t>
              </w:r>
            </w:ins>
            <w:del w:id="2749" w:author="ERCOT" w:date="2021-11-01T09:58:00Z">
              <w:r w:rsidRPr="009A486F" w:rsidDel="000A1AF2">
                <w:rPr>
                  <w:color w:val="000000"/>
                  <w:sz w:val="22"/>
                  <w:szCs w:val="22"/>
                </w:rPr>
                <w:delText>23.0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643DEE" w14:textId="1B354271" w:rsidR="00606AA6" w:rsidRPr="009A486F" w:rsidRDefault="00606AA6" w:rsidP="00606AA6">
            <w:pPr>
              <w:widowControl/>
              <w:autoSpaceDE/>
              <w:autoSpaceDN/>
              <w:adjustRightInd/>
              <w:jc w:val="center"/>
              <w:rPr>
                <w:b/>
                <w:bCs/>
                <w:sz w:val="22"/>
                <w:szCs w:val="22"/>
              </w:rPr>
            </w:pPr>
            <w:ins w:id="2751" w:author="ERCOT" w:date="2021-11-01T10:47:00Z">
              <w:r>
                <w:rPr>
                  <w:rFonts w:ascii="Calibri" w:hAnsi="Calibri" w:cs="Calibri"/>
                  <w:color w:val="000000"/>
                  <w:sz w:val="22"/>
                  <w:szCs w:val="22"/>
                </w:rPr>
                <w:t>12.6</w:t>
              </w:r>
            </w:ins>
            <w:del w:id="2752" w:author="ERCOT" w:date="2021-11-01T09:58:00Z">
              <w:r w:rsidRPr="009A486F" w:rsidDel="000A1AF2">
                <w:rPr>
                  <w:color w:val="000000"/>
                  <w:sz w:val="22"/>
                  <w:szCs w:val="22"/>
                </w:rPr>
                <w:delText>28.0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5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A89EFE" w14:textId="6542BC72" w:rsidR="00606AA6" w:rsidRPr="009A486F" w:rsidRDefault="00606AA6" w:rsidP="00606AA6">
            <w:pPr>
              <w:widowControl/>
              <w:autoSpaceDE/>
              <w:autoSpaceDN/>
              <w:adjustRightInd/>
              <w:jc w:val="center"/>
              <w:rPr>
                <w:b/>
                <w:bCs/>
                <w:sz w:val="22"/>
                <w:szCs w:val="22"/>
              </w:rPr>
            </w:pPr>
            <w:ins w:id="2754" w:author="ERCOT" w:date="2021-11-01T10:47:00Z">
              <w:r>
                <w:rPr>
                  <w:rFonts w:ascii="Calibri" w:hAnsi="Calibri" w:cs="Calibri"/>
                  <w:color w:val="000000"/>
                  <w:sz w:val="22"/>
                  <w:szCs w:val="22"/>
                </w:rPr>
                <w:t>11.4</w:t>
              </w:r>
            </w:ins>
            <w:del w:id="2755" w:author="ERCOT" w:date="2021-11-01T09:58:00Z">
              <w:r w:rsidRPr="009A486F" w:rsidDel="000A1AF2">
                <w:rPr>
                  <w:color w:val="000000"/>
                  <w:sz w:val="22"/>
                  <w:szCs w:val="22"/>
                </w:rPr>
                <w:delText>27.0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82D58" w14:textId="4C44419F" w:rsidR="00606AA6" w:rsidRPr="009A486F" w:rsidRDefault="00606AA6" w:rsidP="00606AA6">
            <w:pPr>
              <w:widowControl/>
              <w:autoSpaceDE/>
              <w:autoSpaceDN/>
              <w:adjustRightInd/>
              <w:jc w:val="center"/>
              <w:rPr>
                <w:b/>
                <w:bCs/>
                <w:sz w:val="22"/>
                <w:szCs w:val="22"/>
              </w:rPr>
            </w:pPr>
            <w:ins w:id="2757" w:author="ERCOT" w:date="2021-11-01T10:47:00Z">
              <w:r>
                <w:rPr>
                  <w:rFonts w:ascii="Calibri" w:hAnsi="Calibri" w:cs="Calibri"/>
                  <w:color w:val="000000"/>
                  <w:sz w:val="22"/>
                  <w:szCs w:val="22"/>
                </w:rPr>
                <w:t>7.3</w:t>
              </w:r>
            </w:ins>
            <w:del w:id="2758"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5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07636" w14:textId="7196534A" w:rsidR="00606AA6" w:rsidRPr="009A486F" w:rsidRDefault="00606AA6" w:rsidP="00606AA6">
            <w:pPr>
              <w:widowControl/>
              <w:autoSpaceDE/>
              <w:autoSpaceDN/>
              <w:adjustRightInd/>
              <w:jc w:val="center"/>
              <w:rPr>
                <w:b/>
                <w:bCs/>
                <w:sz w:val="22"/>
                <w:szCs w:val="22"/>
              </w:rPr>
            </w:pPr>
            <w:ins w:id="2760" w:author="ERCOT" w:date="2021-11-01T10:47:00Z">
              <w:r>
                <w:rPr>
                  <w:rFonts w:ascii="Calibri" w:hAnsi="Calibri" w:cs="Calibri"/>
                  <w:color w:val="000000"/>
                  <w:sz w:val="22"/>
                  <w:szCs w:val="22"/>
                </w:rPr>
                <w:t>15.5</w:t>
              </w:r>
            </w:ins>
            <w:del w:id="2761" w:author="ERCOT" w:date="2021-11-01T09:58:00Z">
              <w:r w:rsidRPr="009A486F" w:rsidDel="000A1AF2">
                <w:rPr>
                  <w:color w:val="000000"/>
                  <w:sz w:val="22"/>
                  <w:szCs w:val="22"/>
                </w:rPr>
                <w:delText>40.0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6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3EF86" w14:textId="2F06389E" w:rsidR="00606AA6" w:rsidRPr="009A486F" w:rsidRDefault="00606AA6" w:rsidP="00606AA6">
            <w:pPr>
              <w:widowControl/>
              <w:autoSpaceDE/>
              <w:autoSpaceDN/>
              <w:adjustRightInd/>
              <w:jc w:val="center"/>
              <w:rPr>
                <w:b/>
                <w:bCs/>
                <w:sz w:val="22"/>
                <w:szCs w:val="22"/>
              </w:rPr>
            </w:pPr>
            <w:ins w:id="2763" w:author="ERCOT" w:date="2021-11-01T10:47:00Z">
              <w:r>
                <w:rPr>
                  <w:rFonts w:ascii="Calibri" w:hAnsi="Calibri" w:cs="Calibri"/>
                  <w:color w:val="000000"/>
                  <w:sz w:val="22"/>
                  <w:szCs w:val="22"/>
                </w:rPr>
                <w:t>13.7</w:t>
              </w:r>
            </w:ins>
            <w:del w:id="2764"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6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8D5D4" w14:textId="1CB6CD42" w:rsidR="00606AA6" w:rsidRPr="009A486F" w:rsidRDefault="00606AA6" w:rsidP="00606AA6">
            <w:pPr>
              <w:widowControl/>
              <w:autoSpaceDE/>
              <w:autoSpaceDN/>
              <w:adjustRightInd/>
              <w:jc w:val="center"/>
              <w:rPr>
                <w:b/>
                <w:bCs/>
                <w:sz w:val="22"/>
                <w:szCs w:val="22"/>
              </w:rPr>
            </w:pPr>
            <w:ins w:id="2766" w:author="ERCOT" w:date="2021-11-01T10:47:00Z">
              <w:r>
                <w:rPr>
                  <w:rFonts w:ascii="Calibri" w:hAnsi="Calibri" w:cs="Calibri"/>
                  <w:color w:val="000000"/>
                  <w:sz w:val="22"/>
                  <w:szCs w:val="22"/>
                </w:rPr>
                <w:t>9.2</w:t>
              </w:r>
            </w:ins>
            <w:del w:id="2767" w:author="ERCOT" w:date="2021-11-01T09:58:00Z">
              <w:r w:rsidRPr="009A486F" w:rsidDel="000A1AF2">
                <w:rPr>
                  <w:color w:val="000000"/>
                  <w:sz w:val="22"/>
                  <w:szCs w:val="22"/>
                </w:rPr>
                <w:delText>9.0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76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FD9F0" w14:textId="2BED17DF" w:rsidR="00606AA6" w:rsidRPr="009A486F" w:rsidRDefault="00606AA6" w:rsidP="00606AA6">
            <w:pPr>
              <w:widowControl/>
              <w:autoSpaceDE/>
              <w:autoSpaceDN/>
              <w:adjustRightInd/>
              <w:jc w:val="center"/>
              <w:rPr>
                <w:b/>
                <w:bCs/>
                <w:sz w:val="22"/>
                <w:szCs w:val="22"/>
              </w:rPr>
            </w:pPr>
            <w:ins w:id="2769" w:author="ERCOT" w:date="2021-11-01T10:47:00Z">
              <w:r>
                <w:rPr>
                  <w:rFonts w:ascii="Calibri" w:hAnsi="Calibri" w:cs="Calibri"/>
                  <w:color w:val="000000"/>
                  <w:sz w:val="22"/>
                  <w:szCs w:val="22"/>
                </w:rPr>
                <w:t>3.3</w:t>
              </w:r>
            </w:ins>
            <w:del w:id="2770" w:author="ERCOT" w:date="2021-11-01T09:58:00Z">
              <w:r w:rsidRPr="009A486F" w:rsidDel="000A1AF2">
                <w:rPr>
                  <w:color w:val="000000"/>
                  <w:sz w:val="22"/>
                  <w:szCs w:val="22"/>
                </w:rPr>
                <w:delText>-5.0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77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E38C7AB" w14:textId="41B99702" w:rsidR="00606AA6" w:rsidRPr="009A486F" w:rsidRDefault="00606AA6" w:rsidP="00606AA6">
            <w:pPr>
              <w:widowControl/>
              <w:autoSpaceDE/>
              <w:autoSpaceDN/>
              <w:adjustRightInd/>
              <w:jc w:val="center"/>
              <w:rPr>
                <w:b/>
                <w:bCs/>
                <w:sz w:val="22"/>
                <w:szCs w:val="22"/>
              </w:rPr>
            </w:pPr>
            <w:ins w:id="2772" w:author="ERCOT" w:date="2021-11-01T10:47:00Z">
              <w:r>
                <w:rPr>
                  <w:rFonts w:ascii="Calibri" w:hAnsi="Calibri" w:cs="Calibri"/>
                  <w:color w:val="000000"/>
                  <w:sz w:val="22"/>
                  <w:szCs w:val="22"/>
                </w:rPr>
                <w:t>-0.5</w:t>
              </w:r>
            </w:ins>
            <w:del w:id="2773" w:author="ERCOT" w:date="2021-11-01T09:58:00Z">
              <w:r w:rsidRPr="009A486F" w:rsidDel="000A1AF2">
                <w:rPr>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77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350D226" w14:textId="07E30F22" w:rsidR="00606AA6" w:rsidRPr="009A486F" w:rsidRDefault="00606AA6" w:rsidP="00606AA6">
            <w:pPr>
              <w:widowControl/>
              <w:autoSpaceDE/>
              <w:autoSpaceDN/>
              <w:adjustRightInd/>
              <w:jc w:val="center"/>
              <w:rPr>
                <w:b/>
                <w:bCs/>
                <w:sz w:val="22"/>
                <w:szCs w:val="22"/>
              </w:rPr>
            </w:pPr>
            <w:ins w:id="2775" w:author="ERCOT" w:date="2021-11-01T10:47:00Z">
              <w:r>
                <w:rPr>
                  <w:rFonts w:ascii="Calibri" w:hAnsi="Calibri" w:cs="Calibri"/>
                  <w:color w:val="000000"/>
                  <w:sz w:val="22"/>
                  <w:szCs w:val="22"/>
                </w:rPr>
                <w:t>0.0</w:t>
              </w:r>
            </w:ins>
            <w:del w:id="2776" w:author="ERCOT" w:date="2021-11-01T09:58:00Z">
              <w:r w:rsidRPr="009A486F" w:rsidDel="000A1AF2">
                <w:rPr>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77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9ACC46" w14:textId="2CC831F1" w:rsidR="00606AA6" w:rsidRPr="009A486F" w:rsidRDefault="00606AA6" w:rsidP="00606AA6">
            <w:pPr>
              <w:widowControl/>
              <w:autoSpaceDE/>
              <w:autoSpaceDN/>
              <w:adjustRightInd/>
              <w:jc w:val="center"/>
              <w:rPr>
                <w:b/>
                <w:bCs/>
                <w:sz w:val="22"/>
                <w:szCs w:val="22"/>
              </w:rPr>
            </w:pPr>
            <w:ins w:id="2778" w:author="ERCOT" w:date="2021-11-01T10:47:00Z">
              <w:r>
                <w:rPr>
                  <w:rFonts w:ascii="Calibri" w:hAnsi="Calibri" w:cs="Calibri"/>
                  <w:color w:val="000000"/>
                  <w:sz w:val="22"/>
                  <w:szCs w:val="22"/>
                </w:rPr>
                <w:t>0.0</w:t>
              </w:r>
            </w:ins>
            <w:del w:id="2779"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78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B9CC7" w14:textId="1730B2EF" w:rsidR="00606AA6" w:rsidRPr="009A486F" w:rsidRDefault="00606AA6" w:rsidP="00606AA6">
            <w:pPr>
              <w:widowControl/>
              <w:autoSpaceDE/>
              <w:autoSpaceDN/>
              <w:adjustRightInd/>
              <w:jc w:val="center"/>
              <w:rPr>
                <w:b/>
                <w:bCs/>
                <w:sz w:val="22"/>
                <w:szCs w:val="22"/>
              </w:rPr>
            </w:pPr>
            <w:ins w:id="2781" w:author="ERCOT" w:date="2021-11-01T10:47:00Z">
              <w:r>
                <w:rPr>
                  <w:rFonts w:ascii="Calibri" w:hAnsi="Calibri" w:cs="Calibri"/>
                  <w:color w:val="000000"/>
                  <w:sz w:val="22"/>
                  <w:szCs w:val="22"/>
                </w:rPr>
                <w:t>0.0</w:t>
              </w:r>
            </w:ins>
            <w:del w:id="2782"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78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DA682B" w14:textId="424D4022" w:rsidR="00606AA6" w:rsidRPr="009A486F" w:rsidRDefault="00606AA6" w:rsidP="00606AA6">
            <w:pPr>
              <w:widowControl/>
              <w:autoSpaceDE/>
              <w:autoSpaceDN/>
              <w:adjustRightInd/>
              <w:jc w:val="center"/>
              <w:rPr>
                <w:b/>
                <w:bCs/>
                <w:sz w:val="22"/>
                <w:szCs w:val="22"/>
              </w:rPr>
            </w:pPr>
            <w:ins w:id="2784" w:author="ERCOT" w:date="2021-11-01T10:47:00Z">
              <w:r>
                <w:rPr>
                  <w:rFonts w:ascii="Calibri" w:hAnsi="Calibri" w:cs="Calibri"/>
                  <w:color w:val="000000"/>
                  <w:sz w:val="22"/>
                  <w:szCs w:val="22"/>
                </w:rPr>
                <w:t>0.0</w:t>
              </w:r>
            </w:ins>
            <w:del w:id="278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78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CDB0659" w14:textId="28A232DE" w:rsidR="00606AA6" w:rsidRPr="009A486F" w:rsidRDefault="00606AA6" w:rsidP="00606AA6">
            <w:pPr>
              <w:widowControl/>
              <w:autoSpaceDE/>
              <w:autoSpaceDN/>
              <w:adjustRightInd/>
              <w:jc w:val="center"/>
              <w:rPr>
                <w:b/>
                <w:bCs/>
                <w:sz w:val="22"/>
                <w:szCs w:val="22"/>
              </w:rPr>
            </w:pPr>
            <w:ins w:id="2787" w:author="ERCOT" w:date="2021-11-01T10:47:00Z">
              <w:r>
                <w:rPr>
                  <w:rFonts w:ascii="Calibri" w:hAnsi="Calibri" w:cs="Calibri"/>
                  <w:color w:val="000000"/>
                  <w:sz w:val="22"/>
                  <w:szCs w:val="22"/>
                </w:rPr>
                <w:t>0.0</w:t>
              </w:r>
            </w:ins>
            <w:del w:id="2788" w:author="ERCOT" w:date="2021-11-01T09:58:00Z">
              <w:r w:rsidRPr="009A486F" w:rsidDel="000A1AF2">
                <w:rPr>
                  <w:color w:val="000000"/>
                  <w:sz w:val="22"/>
                  <w:szCs w:val="22"/>
                </w:rPr>
                <w:delText>0.0</w:delText>
              </w:r>
            </w:del>
          </w:p>
        </w:tc>
      </w:tr>
      <w:tr w:rsidR="00606AA6" w:rsidRPr="00CC576E" w14:paraId="660C64B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78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79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791"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279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BFF96C" w14:textId="7186324E" w:rsidR="00606AA6" w:rsidRPr="009A486F" w:rsidRDefault="00606AA6" w:rsidP="00606AA6">
            <w:pPr>
              <w:widowControl/>
              <w:autoSpaceDE/>
              <w:autoSpaceDN/>
              <w:adjustRightInd/>
              <w:jc w:val="center"/>
              <w:rPr>
                <w:b/>
                <w:bCs/>
                <w:sz w:val="22"/>
                <w:szCs w:val="22"/>
              </w:rPr>
            </w:pPr>
            <w:ins w:id="2793" w:author="ERCOT" w:date="2021-11-01T10:47:00Z">
              <w:r>
                <w:rPr>
                  <w:rFonts w:ascii="Calibri" w:hAnsi="Calibri" w:cs="Calibri"/>
                  <w:color w:val="000000"/>
                  <w:sz w:val="22"/>
                  <w:szCs w:val="22"/>
                </w:rPr>
                <w:t>0.0</w:t>
              </w:r>
            </w:ins>
            <w:del w:id="279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9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07276" w14:textId="4444DB5D" w:rsidR="00606AA6" w:rsidRPr="009A486F" w:rsidRDefault="00606AA6" w:rsidP="00606AA6">
            <w:pPr>
              <w:widowControl/>
              <w:autoSpaceDE/>
              <w:autoSpaceDN/>
              <w:adjustRightInd/>
              <w:jc w:val="center"/>
              <w:rPr>
                <w:b/>
                <w:bCs/>
                <w:sz w:val="22"/>
                <w:szCs w:val="22"/>
              </w:rPr>
            </w:pPr>
            <w:ins w:id="2796" w:author="ERCOT" w:date="2021-11-01T10:47:00Z">
              <w:r>
                <w:rPr>
                  <w:rFonts w:ascii="Calibri" w:hAnsi="Calibri" w:cs="Calibri"/>
                  <w:color w:val="000000"/>
                  <w:sz w:val="22"/>
                  <w:szCs w:val="22"/>
                </w:rPr>
                <w:t>0.0</w:t>
              </w:r>
            </w:ins>
            <w:del w:id="279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9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C3E49E" w14:textId="20A05089" w:rsidR="00606AA6" w:rsidRPr="009A486F" w:rsidRDefault="00606AA6" w:rsidP="00606AA6">
            <w:pPr>
              <w:widowControl/>
              <w:autoSpaceDE/>
              <w:autoSpaceDN/>
              <w:adjustRightInd/>
              <w:jc w:val="center"/>
              <w:rPr>
                <w:b/>
                <w:bCs/>
                <w:sz w:val="22"/>
                <w:szCs w:val="22"/>
              </w:rPr>
            </w:pPr>
            <w:ins w:id="2799" w:author="ERCOT" w:date="2021-11-01T10:47:00Z">
              <w:r>
                <w:rPr>
                  <w:rFonts w:ascii="Calibri" w:hAnsi="Calibri" w:cs="Calibri"/>
                  <w:color w:val="000000"/>
                  <w:sz w:val="22"/>
                  <w:szCs w:val="22"/>
                </w:rPr>
                <w:t>0.0</w:t>
              </w:r>
            </w:ins>
            <w:del w:id="280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0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673BE" w14:textId="413E51C4" w:rsidR="00606AA6" w:rsidRPr="009A486F" w:rsidRDefault="00606AA6" w:rsidP="00606AA6">
            <w:pPr>
              <w:widowControl/>
              <w:autoSpaceDE/>
              <w:autoSpaceDN/>
              <w:adjustRightInd/>
              <w:jc w:val="center"/>
              <w:rPr>
                <w:b/>
                <w:bCs/>
                <w:sz w:val="22"/>
                <w:szCs w:val="22"/>
              </w:rPr>
            </w:pPr>
            <w:ins w:id="2802" w:author="ERCOT" w:date="2021-11-01T10:47:00Z">
              <w:r>
                <w:rPr>
                  <w:rFonts w:ascii="Calibri" w:hAnsi="Calibri" w:cs="Calibri"/>
                  <w:color w:val="000000"/>
                  <w:sz w:val="22"/>
                  <w:szCs w:val="22"/>
                </w:rPr>
                <w:t>0.0</w:t>
              </w:r>
            </w:ins>
            <w:del w:id="280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0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32FAB0" w14:textId="0ED3964F" w:rsidR="00606AA6" w:rsidRPr="009A486F" w:rsidRDefault="00606AA6" w:rsidP="00606AA6">
            <w:pPr>
              <w:widowControl/>
              <w:autoSpaceDE/>
              <w:autoSpaceDN/>
              <w:adjustRightInd/>
              <w:jc w:val="center"/>
              <w:rPr>
                <w:b/>
                <w:bCs/>
                <w:sz w:val="22"/>
                <w:szCs w:val="22"/>
              </w:rPr>
            </w:pPr>
            <w:ins w:id="2805" w:author="ERCOT" w:date="2021-11-01T10:47:00Z">
              <w:r>
                <w:rPr>
                  <w:rFonts w:ascii="Calibri" w:hAnsi="Calibri" w:cs="Calibri"/>
                  <w:color w:val="000000"/>
                  <w:sz w:val="22"/>
                  <w:szCs w:val="22"/>
                </w:rPr>
                <w:t>0.0</w:t>
              </w:r>
            </w:ins>
            <w:del w:id="280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0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C83AC1" w14:textId="663A20D3" w:rsidR="00606AA6" w:rsidRPr="009A486F" w:rsidRDefault="00606AA6" w:rsidP="00606AA6">
            <w:pPr>
              <w:widowControl/>
              <w:autoSpaceDE/>
              <w:autoSpaceDN/>
              <w:adjustRightInd/>
              <w:jc w:val="center"/>
              <w:rPr>
                <w:b/>
                <w:bCs/>
                <w:sz w:val="22"/>
                <w:szCs w:val="22"/>
              </w:rPr>
            </w:pPr>
            <w:ins w:id="2808" w:author="ERCOT" w:date="2021-11-01T10:47:00Z">
              <w:r>
                <w:rPr>
                  <w:rFonts w:ascii="Calibri" w:hAnsi="Calibri" w:cs="Calibri"/>
                  <w:color w:val="000000"/>
                  <w:sz w:val="22"/>
                  <w:szCs w:val="22"/>
                </w:rPr>
                <w:t>0.0</w:t>
              </w:r>
            </w:ins>
            <w:del w:id="280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1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82F207" w14:textId="5F0A2D78" w:rsidR="00606AA6" w:rsidRPr="009A486F" w:rsidRDefault="00606AA6" w:rsidP="00606AA6">
            <w:pPr>
              <w:widowControl/>
              <w:autoSpaceDE/>
              <w:autoSpaceDN/>
              <w:adjustRightInd/>
              <w:jc w:val="center"/>
              <w:rPr>
                <w:b/>
                <w:bCs/>
                <w:sz w:val="22"/>
                <w:szCs w:val="22"/>
              </w:rPr>
            </w:pPr>
            <w:ins w:id="2811" w:author="ERCOT" w:date="2021-11-01T10:47:00Z">
              <w:r>
                <w:rPr>
                  <w:rFonts w:ascii="Calibri" w:hAnsi="Calibri" w:cs="Calibri"/>
                  <w:color w:val="000000"/>
                  <w:sz w:val="22"/>
                  <w:szCs w:val="22"/>
                </w:rPr>
                <w:t>0.0</w:t>
              </w:r>
            </w:ins>
            <w:del w:id="2812" w:author="ERCOT" w:date="2021-11-01T09:58:00Z">
              <w:r w:rsidRPr="009A486F" w:rsidDel="000A1AF2">
                <w:rPr>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1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8BD04E" w14:textId="247F473C" w:rsidR="00606AA6" w:rsidRPr="009A486F" w:rsidRDefault="00606AA6" w:rsidP="00606AA6">
            <w:pPr>
              <w:widowControl/>
              <w:autoSpaceDE/>
              <w:autoSpaceDN/>
              <w:adjustRightInd/>
              <w:jc w:val="center"/>
              <w:rPr>
                <w:b/>
                <w:bCs/>
                <w:sz w:val="22"/>
                <w:szCs w:val="22"/>
              </w:rPr>
            </w:pPr>
            <w:ins w:id="2814" w:author="ERCOT" w:date="2021-11-01T10:47:00Z">
              <w:r>
                <w:rPr>
                  <w:rFonts w:ascii="Calibri" w:hAnsi="Calibri" w:cs="Calibri"/>
                  <w:color w:val="000000"/>
                  <w:sz w:val="22"/>
                  <w:szCs w:val="22"/>
                </w:rPr>
                <w:t>1.1</w:t>
              </w:r>
            </w:ins>
            <w:del w:id="2815" w:author="ERCOT" w:date="2021-11-01T09:58:00Z">
              <w:r w:rsidRPr="009A486F" w:rsidDel="000A1AF2">
                <w:rPr>
                  <w:color w:val="000000"/>
                  <w:sz w:val="22"/>
                  <w:szCs w:val="22"/>
                </w:rPr>
                <w:delText>11.0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816"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C33168" w14:textId="41DC9F30" w:rsidR="00606AA6" w:rsidRPr="009A486F" w:rsidRDefault="00606AA6" w:rsidP="00606AA6">
            <w:pPr>
              <w:widowControl/>
              <w:autoSpaceDE/>
              <w:autoSpaceDN/>
              <w:adjustRightInd/>
              <w:jc w:val="center"/>
              <w:rPr>
                <w:b/>
                <w:bCs/>
                <w:sz w:val="22"/>
                <w:szCs w:val="22"/>
              </w:rPr>
            </w:pPr>
            <w:ins w:id="2817" w:author="ERCOT" w:date="2021-11-01T10:47:00Z">
              <w:r>
                <w:rPr>
                  <w:rFonts w:ascii="Calibri" w:hAnsi="Calibri" w:cs="Calibri"/>
                  <w:color w:val="000000"/>
                  <w:sz w:val="22"/>
                  <w:szCs w:val="22"/>
                </w:rPr>
                <w:t>10.4</w:t>
              </w:r>
            </w:ins>
            <w:del w:id="2818" w:author="ERCOT" w:date="2021-11-01T09:58:00Z">
              <w:r w:rsidRPr="009A486F" w:rsidDel="000A1AF2">
                <w:rPr>
                  <w:color w:val="000000"/>
                  <w:sz w:val="22"/>
                  <w:szCs w:val="22"/>
                </w:rPr>
                <w:delText>43.3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819"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94B19EF" w14:textId="47D3DED6" w:rsidR="00606AA6" w:rsidRPr="009A486F" w:rsidRDefault="00606AA6" w:rsidP="00606AA6">
            <w:pPr>
              <w:widowControl/>
              <w:autoSpaceDE/>
              <w:autoSpaceDN/>
              <w:adjustRightInd/>
              <w:jc w:val="center"/>
              <w:rPr>
                <w:b/>
                <w:bCs/>
                <w:sz w:val="22"/>
                <w:szCs w:val="22"/>
              </w:rPr>
            </w:pPr>
            <w:ins w:id="2820" w:author="ERCOT" w:date="2021-11-01T10:47:00Z">
              <w:r>
                <w:rPr>
                  <w:rFonts w:ascii="Calibri" w:hAnsi="Calibri" w:cs="Calibri"/>
                  <w:color w:val="000000"/>
                  <w:sz w:val="22"/>
                  <w:szCs w:val="22"/>
                </w:rPr>
                <w:t>11.8</w:t>
              </w:r>
            </w:ins>
            <w:del w:id="2821" w:author="ERCOT" w:date="2021-11-01T09:58:00Z">
              <w:r w:rsidRPr="009A486F" w:rsidDel="000A1AF2">
                <w:rPr>
                  <w:color w:val="000000"/>
                  <w:sz w:val="22"/>
                  <w:szCs w:val="22"/>
                </w:rPr>
                <w:delText>52.5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E8D50" w14:textId="26188EE3" w:rsidR="00606AA6" w:rsidRPr="009A486F" w:rsidRDefault="00606AA6" w:rsidP="00606AA6">
            <w:pPr>
              <w:widowControl/>
              <w:autoSpaceDE/>
              <w:autoSpaceDN/>
              <w:adjustRightInd/>
              <w:jc w:val="center"/>
              <w:rPr>
                <w:b/>
                <w:bCs/>
                <w:sz w:val="22"/>
                <w:szCs w:val="22"/>
              </w:rPr>
            </w:pPr>
            <w:ins w:id="2823" w:author="ERCOT" w:date="2021-11-01T10:47:00Z">
              <w:r>
                <w:rPr>
                  <w:rFonts w:ascii="Calibri" w:hAnsi="Calibri" w:cs="Calibri"/>
                  <w:color w:val="000000"/>
                  <w:sz w:val="22"/>
                  <w:szCs w:val="22"/>
                </w:rPr>
                <w:t>12.2</w:t>
              </w:r>
            </w:ins>
            <w:del w:id="2824" w:author="ERCOT" w:date="2021-11-01T09:58:00Z">
              <w:r w:rsidRPr="009A486F" w:rsidDel="000A1AF2">
                <w:rPr>
                  <w:color w:val="000000"/>
                  <w:sz w:val="22"/>
                  <w:szCs w:val="22"/>
                </w:rPr>
                <w:delText>45.5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00557" w14:textId="172E5776" w:rsidR="00606AA6" w:rsidRPr="009A486F" w:rsidRDefault="00606AA6" w:rsidP="00606AA6">
            <w:pPr>
              <w:widowControl/>
              <w:autoSpaceDE/>
              <w:autoSpaceDN/>
              <w:adjustRightInd/>
              <w:jc w:val="center"/>
              <w:rPr>
                <w:b/>
                <w:bCs/>
                <w:sz w:val="22"/>
                <w:szCs w:val="22"/>
              </w:rPr>
            </w:pPr>
            <w:ins w:id="2826" w:author="ERCOT" w:date="2021-11-01T10:47:00Z">
              <w:r>
                <w:rPr>
                  <w:rFonts w:ascii="Calibri" w:hAnsi="Calibri" w:cs="Calibri"/>
                  <w:color w:val="000000"/>
                  <w:sz w:val="22"/>
                  <w:szCs w:val="22"/>
                </w:rPr>
                <w:t>9.7</w:t>
              </w:r>
            </w:ins>
            <w:del w:id="2827" w:author="ERCOT" w:date="2021-11-01T09:58:00Z">
              <w:r w:rsidRPr="009A486F" w:rsidDel="000A1AF2">
                <w:rPr>
                  <w:color w:val="000000"/>
                  <w:sz w:val="22"/>
                  <w:szCs w:val="22"/>
                </w:rPr>
                <w:delText>45.3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2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994D3" w14:textId="67DDF7CC" w:rsidR="00606AA6" w:rsidRPr="009A486F" w:rsidRDefault="00606AA6" w:rsidP="00606AA6">
            <w:pPr>
              <w:widowControl/>
              <w:autoSpaceDE/>
              <w:autoSpaceDN/>
              <w:adjustRightInd/>
              <w:jc w:val="center"/>
              <w:rPr>
                <w:b/>
                <w:bCs/>
                <w:sz w:val="22"/>
                <w:szCs w:val="22"/>
              </w:rPr>
            </w:pPr>
            <w:ins w:id="2829" w:author="ERCOT" w:date="2021-11-01T10:47:00Z">
              <w:r>
                <w:rPr>
                  <w:rFonts w:ascii="Calibri" w:hAnsi="Calibri" w:cs="Calibri"/>
                  <w:color w:val="000000"/>
                  <w:sz w:val="22"/>
                  <w:szCs w:val="22"/>
                </w:rPr>
                <w:t>15.6</w:t>
              </w:r>
            </w:ins>
            <w:del w:id="2830" w:author="ERCOT" w:date="2021-11-01T09:58:00Z">
              <w:r w:rsidRPr="009A486F" w:rsidDel="000A1AF2">
                <w:rPr>
                  <w:color w:val="000000"/>
                  <w:sz w:val="22"/>
                  <w:szCs w:val="22"/>
                </w:rPr>
                <w:delText>40.6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9F41A9" w14:textId="49783436" w:rsidR="00606AA6" w:rsidRPr="009A486F" w:rsidRDefault="00606AA6" w:rsidP="00606AA6">
            <w:pPr>
              <w:widowControl/>
              <w:autoSpaceDE/>
              <w:autoSpaceDN/>
              <w:adjustRightInd/>
              <w:jc w:val="center"/>
              <w:rPr>
                <w:b/>
                <w:bCs/>
                <w:sz w:val="22"/>
                <w:szCs w:val="22"/>
              </w:rPr>
            </w:pPr>
            <w:ins w:id="2832" w:author="ERCOT" w:date="2021-11-01T10:47:00Z">
              <w:r>
                <w:rPr>
                  <w:rFonts w:ascii="Calibri" w:hAnsi="Calibri" w:cs="Calibri"/>
                  <w:color w:val="000000"/>
                  <w:sz w:val="22"/>
                  <w:szCs w:val="22"/>
                </w:rPr>
                <w:t>14.6</w:t>
              </w:r>
            </w:ins>
            <w:del w:id="2833" w:author="ERCOT" w:date="2021-11-01T09:58:00Z">
              <w:r w:rsidRPr="009A486F" w:rsidDel="000A1AF2">
                <w:rPr>
                  <w:color w:val="000000"/>
                  <w:sz w:val="22"/>
                  <w:szCs w:val="22"/>
                </w:rPr>
                <w:delText>43.4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3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A6D685" w14:textId="2377D310" w:rsidR="00606AA6" w:rsidRPr="009A486F" w:rsidRDefault="00606AA6" w:rsidP="00606AA6">
            <w:pPr>
              <w:widowControl/>
              <w:autoSpaceDE/>
              <w:autoSpaceDN/>
              <w:adjustRightInd/>
              <w:jc w:val="center"/>
              <w:rPr>
                <w:b/>
                <w:bCs/>
                <w:sz w:val="22"/>
                <w:szCs w:val="22"/>
              </w:rPr>
            </w:pPr>
            <w:ins w:id="2835" w:author="ERCOT" w:date="2021-11-01T10:47:00Z">
              <w:r>
                <w:rPr>
                  <w:rFonts w:ascii="Calibri" w:hAnsi="Calibri" w:cs="Calibri"/>
                  <w:color w:val="000000"/>
                  <w:sz w:val="22"/>
                  <w:szCs w:val="22"/>
                </w:rPr>
                <w:t>15.6</w:t>
              </w:r>
            </w:ins>
            <w:del w:id="2836" w:author="ERCOT" w:date="2021-11-01T09:58:00Z">
              <w:r w:rsidRPr="009A486F" w:rsidDel="000A1AF2">
                <w:rPr>
                  <w:color w:val="000000"/>
                  <w:sz w:val="22"/>
                  <w:szCs w:val="22"/>
                </w:rPr>
                <w:delText>47.0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3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09C42" w14:textId="46E8BF50" w:rsidR="00606AA6" w:rsidRPr="009A486F" w:rsidRDefault="00606AA6" w:rsidP="00606AA6">
            <w:pPr>
              <w:widowControl/>
              <w:autoSpaceDE/>
              <w:autoSpaceDN/>
              <w:adjustRightInd/>
              <w:jc w:val="center"/>
              <w:rPr>
                <w:b/>
                <w:bCs/>
                <w:sz w:val="22"/>
                <w:szCs w:val="22"/>
              </w:rPr>
            </w:pPr>
            <w:ins w:id="2838" w:author="ERCOT" w:date="2021-11-01T10:47:00Z">
              <w:r>
                <w:rPr>
                  <w:rFonts w:ascii="Calibri" w:hAnsi="Calibri" w:cs="Calibri"/>
                  <w:color w:val="000000"/>
                  <w:sz w:val="22"/>
                  <w:szCs w:val="22"/>
                </w:rPr>
                <w:t>19.1</w:t>
              </w:r>
            </w:ins>
            <w:del w:id="2839" w:author="ERCOT" w:date="2021-11-01T09:58:00Z">
              <w:r w:rsidRPr="009A486F" w:rsidDel="000A1AF2">
                <w:rPr>
                  <w:color w:val="000000"/>
                  <w:sz w:val="22"/>
                  <w:szCs w:val="22"/>
                </w:rPr>
                <w:delText>44.0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4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F7780D" w14:textId="6A004A3C" w:rsidR="00606AA6" w:rsidRPr="009A486F" w:rsidRDefault="00606AA6" w:rsidP="00606AA6">
            <w:pPr>
              <w:widowControl/>
              <w:autoSpaceDE/>
              <w:autoSpaceDN/>
              <w:adjustRightInd/>
              <w:jc w:val="center"/>
              <w:rPr>
                <w:b/>
                <w:bCs/>
                <w:sz w:val="22"/>
                <w:szCs w:val="22"/>
              </w:rPr>
            </w:pPr>
            <w:ins w:id="2841" w:author="ERCOT" w:date="2021-11-01T10:47:00Z">
              <w:r>
                <w:rPr>
                  <w:rFonts w:ascii="Calibri" w:hAnsi="Calibri" w:cs="Calibri"/>
                  <w:color w:val="000000"/>
                  <w:sz w:val="22"/>
                  <w:szCs w:val="22"/>
                </w:rPr>
                <w:t>17.5</w:t>
              </w:r>
            </w:ins>
            <w:del w:id="2842" w:author="ERCOT" w:date="2021-11-01T09:58:00Z">
              <w:r w:rsidRPr="009A486F" w:rsidDel="000A1AF2">
                <w:rPr>
                  <w:color w:val="000000"/>
                  <w:sz w:val="22"/>
                  <w:szCs w:val="22"/>
                </w:rPr>
                <w:delText>38.5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843"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C57008" w14:textId="282CC866" w:rsidR="00606AA6" w:rsidRPr="009A486F" w:rsidRDefault="00606AA6" w:rsidP="00606AA6">
            <w:pPr>
              <w:widowControl/>
              <w:autoSpaceDE/>
              <w:autoSpaceDN/>
              <w:adjustRightInd/>
              <w:jc w:val="center"/>
              <w:rPr>
                <w:b/>
                <w:bCs/>
                <w:sz w:val="22"/>
                <w:szCs w:val="22"/>
              </w:rPr>
            </w:pPr>
            <w:ins w:id="2844" w:author="ERCOT" w:date="2021-11-01T10:47:00Z">
              <w:r>
                <w:rPr>
                  <w:rFonts w:ascii="Calibri" w:hAnsi="Calibri" w:cs="Calibri"/>
                  <w:color w:val="000000"/>
                  <w:sz w:val="22"/>
                  <w:szCs w:val="22"/>
                </w:rPr>
                <w:t>5.9</w:t>
              </w:r>
            </w:ins>
            <w:del w:id="2845" w:author="ERCOT" w:date="2021-11-01T09:58:00Z">
              <w:r w:rsidRPr="009A486F" w:rsidDel="000A1AF2">
                <w:rPr>
                  <w:color w:val="000000"/>
                  <w:sz w:val="22"/>
                  <w:szCs w:val="22"/>
                </w:rPr>
                <w:delText>19.3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846"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78634" w14:textId="5910BA69" w:rsidR="00606AA6" w:rsidRPr="009A486F" w:rsidRDefault="00606AA6" w:rsidP="00606AA6">
            <w:pPr>
              <w:widowControl/>
              <w:autoSpaceDE/>
              <w:autoSpaceDN/>
              <w:adjustRightInd/>
              <w:jc w:val="center"/>
              <w:rPr>
                <w:b/>
                <w:bCs/>
                <w:sz w:val="22"/>
                <w:szCs w:val="22"/>
              </w:rPr>
            </w:pPr>
            <w:ins w:id="2847" w:author="ERCOT" w:date="2021-11-01T10:47:00Z">
              <w:r>
                <w:rPr>
                  <w:rFonts w:ascii="Calibri" w:hAnsi="Calibri" w:cs="Calibri"/>
                  <w:color w:val="000000"/>
                  <w:sz w:val="22"/>
                  <w:szCs w:val="22"/>
                </w:rPr>
                <w:t>0.0</w:t>
              </w:r>
            </w:ins>
            <w:del w:id="2848" w:author="ERCOT" w:date="2021-11-01T09:58:00Z">
              <w:r w:rsidRPr="009A486F" w:rsidDel="000A1AF2">
                <w:rPr>
                  <w:color w:val="000000"/>
                  <w:sz w:val="22"/>
                  <w:szCs w:val="22"/>
                </w:rPr>
                <w:delText>4.3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849"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8941B35" w14:textId="71CC2150" w:rsidR="00606AA6" w:rsidRPr="009A486F" w:rsidRDefault="00606AA6" w:rsidP="00606AA6">
            <w:pPr>
              <w:widowControl/>
              <w:autoSpaceDE/>
              <w:autoSpaceDN/>
              <w:adjustRightInd/>
              <w:jc w:val="center"/>
              <w:rPr>
                <w:b/>
                <w:bCs/>
                <w:sz w:val="22"/>
                <w:szCs w:val="22"/>
              </w:rPr>
            </w:pPr>
            <w:ins w:id="2850" w:author="ERCOT" w:date="2021-11-01T10:47:00Z">
              <w:r>
                <w:rPr>
                  <w:rFonts w:ascii="Calibri" w:hAnsi="Calibri" w:cs="Calibri"/>
                  <w:color w:val="000000"/>
                  <w:sz w:val="22"/>
                  <w:szCs w:val="22"/>
                </w:rPr>
                <w:t>0.0</w:t>
              </w:r>
            </w:ins>
            <w:del w:id="2851" w:author="ERCOT" w:date="2021-11-01T09:58:00Z">
              <w:r w:rsidRPr="009A486F" w:rsidDel="000A1AF2">
                <w:rPr>
                  <w:color w:val="000000"/>
                  <w:sz w:val="22"/>
                  <w:szCs w:val="22"/>
                </w:rPr>
                <w:delText>-0.5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852"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4E4A170" w14:textId="3F26EBBB" w:rsidR="00606AA6" w:rsidRPr="009A486F" w:rsidRDefault="00606AA6" w:rsidP="00606AA6">
            <w:pPr>
              <w:widowControl/>
              <w:autoSpaceDE/>
              <w:autoSpaceDN/>
              <w:adjustRightInd/>
              <w:jc w:val="center"/>
              <w:rPr>
                <w:b/>
                <w:bCs/>
                <w:sz w:val="22"/>
                <w:szCs w:val="22"/>
              </w:rPr>
            </w:pPr>
            <w:ins w:id="2853" w:author="ERCOT" w:date="2021-11-01T10:47:00Z">
              <w:r>
                <w:rPr>
                  <w:rFonts w:ascii="Calibri" w:hAnsi="Calibri" w:cs="Calibri"/>
                  <w:color w:val="000000"/>
                  <w:sz w:val="22"/>
                  <w:szCs w:val="22"/>
                </w:rPr>
                <w:t>0.0</w:t>
              </w:r>
            </w:ins>
            <w:del w:id="2854"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855"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21226B9" w14:textId="532E2D8A" w:rsidR="00606AA6" w:rsidRPr="009A486F" w:rsidRDefault="00606AA6" w:rsidP="00606AA6">
            <w:pPr>
              <w:widowControl/>
              <w:autoSpaceDE/>
              <w:autoSpaceDN/>
              <w:adjustRightInd/>
              <w:jc w:val="center"/>
              <w:rPr>
                <w:b/>
                <w:bCs/>
                <w:sz w:val="22"/>
                <w:szCs w:val="22"/>
              </w:rPr>
            </w:pPr>
            <w:ins w:id="2856" w:author="ERCOT" w:date="2021-11-01T10:47:00Z">
              <w:r>
                <w:rPr>
                  <w:rFonts w:ascii="Calibri" w:hAnsi="Calibri" w:cs="Calibri"/>
                  <w:color w:val="000000"/>
                  <w:sz w:val="22"/>
                  <w:szCs w:val="22"/>
                </w:rPr>
                <w:t>0.0</w:t>
              </w:r>
            </w:ins>
            <w:del w:id="2857"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858"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D64434C" w14:textId="2D95E159" w:rsidR="00606AA6" w:rsidRPr="009A486F" w:rsidRDefault="00606AA6" w:rsidP="00606AA6">
            <w:pPr>
              <w:widowControl/>
              <w:autoSpaceDE/>
              <w:autoSpaceDN/>
              <w:adjustRightInd/>
              <w:jc w:val="center"/>
              <w:rPr>
                <w:b/>
                <w:bCs/>
                <w:sz w:val="22"/>
                <w:szCs w:val="22"/>
              </w:rPr>
            </w:pPr>
            <w:ins w:id="2859" w:author="ERCOT" w:date="2021-11-01T10:47:00Z">
              <w:r>
                <w:rPr>
                  <w:rFonts w:ascii="Calibri" w:hAnsi="Calibri" w:cs="Calibri"/>
                  <w:color w:val="000000"/>
                  <w:sz w:val="22"/>
                  <w:szCs w:val="22"/>
                </w:rPr>
                <w:t>0.0</w:t>
              </w:r>
            </w:ins>
            <w:del w:id="286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861"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A76AE5F" w14:textId="69F2E17B" w:rsidR="00606AA6" w:rsidRPr="009A486F" w:rsidRDefault="00606AA6" w:rsidP="00606AA6">
            <w:pPr>
              <w:widowControl/>
              <w:autoSpaceDE/>
              <w:autoSpaceDN/>
              <w:adjustRightInd/>
              <w:jc w:val="center"/>
              <w:rPr>
                <w:b/>
                <w:bCs/>
                <w:sz w:val="22"/>
                <w:szCs w:val="22"/>
              </w:rPr>
            </w:pPr>
            <w:ins w:id="2862" w:author="ERCOT" w:date="2021-11-01T10:47:00Z">
              <w:r>
                <w:rPr>
                  <w:rFonts w:ascii="Calibri" w:hAnsi="Calibri" w:cs="Calibri"/>
                  <w:color w:val="000000"/>
                  <w:sz w:val="22"/>
                  <w:szCs w:val="22"/>
                </w:rPr>
                <w:t>0.0</w:t>
              </w:r>
            </w:ins>
            <w:del w:id="2863" w:author="ERCOT" w:date="2021-11-01T09:58:00Z">
              <w:r w:rsidRPr="009A486F" w:rsidDel="000A1AF2">
                <w:rPr>
                  <w:color w:val="000000"/>
                  <w:sz w:val="22"/>
                  <w:szCs w:val="22"/>
                </w:rPr>
                <w:delText>0.0</w:delText>
              </w:r>
            </w:del>
          </w:p>
        </w:tc>
      </w:tr>
      <w:tr w:rsidR="00606AA6" w:rsidRPr="00CC576E" w14:paraId="2DF6717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86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86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86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286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56001" w14:textId="25C116D5" w:rsidR="00606AA6" w:rsidRPr="009A486F" w:rsidRDefault="00606AA6" w:rsidP="00606AA6">
            <w:pPr>
              <w:widowControl/>
              <w:autoSpaceDE/>
              <w:autoSpaceDN/>
              <w:adjustRightInd/>
              <w:jc w:val="center"/>
              <w:rPr>
                <w:b/>
                <w:bCs/>
                <w:sz w:val="22"/>
                <w:szCs w:val="22"/>
              </w:rPr>
            </w:pPr>
            <w:ins w:id="2868" w:author="ERCOT" w:date="2021-11-01T10:47:00Z">
              <w:r>
                <w:rPr>
                  <w:rFonts w:ascii="Calibri" w:hAnsi="Calibri" w:cs="Calibri"/>
                  <w:color w:val="000000"/>
                  <w:sz w:val="22"/>
                  <w:szCs w:val="22"/>
                </w:rPr>
                <w:t>0.0</w:t>
              </w:r>
            </w:ins>
            <w:del w:id="286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7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20DB42" w14:textId="7B95B979" w:rsidR="00606AA6" w:rsidRPr="009A486F" w:rsidRDefault="00606AA6" w:rsidP="00606AA6">
            <w:pPr>
              <w:widowControl/>
              <w:autoSpaceDE/>
              <w:autoSpaceDN/>
              <w:adjustRightInd/>
              <w:jc w:val="center"/>
              <w:rPr>
                <w:b/>
                <w:bCs/>
                <w:sz w:val="22"/>
                <w:szCs w:val="22"/>
              </w:rPr>
            </w:pPr>
            <w:ins w:id="2871" w:author="ERCOT" w:date="2021-11-01T10:47:00Z">
              <w:r>
                <w:rPr>
                  <w:rFonts w:ascii="Calibri" w:hAnsi="Calibri" w:cs="Calibri"/>
                  <w:color w:val="000000"/>
                  <w:sz w:val="22"/>
                  <w:szCs w:val="22"/>
                </w:rPr>
                <w:t>0.0</w:t>
              </w:r>
            </w:ins>
            <w:del w:id="287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7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84518" w14:textId="39F95DD4" w:rsidR="00606AA6" w:rsidRPr="009A486F" w:rsidRDefault="00606AA6" w:rsidP="00606AA6">
            <w:pPr>
              <w:widowControl/>
              <w:autoSpaceDE/>
              <w:autoSpaceDN/>
              <w:adjustRightInd/>
              <w:jc w:val="center"/>
              <w:rPr>
                <w:b/>
                <w:bCs/>
                <w:sz w:val="22"/>
                <w:szCs w:val="22"/>
              </w:rPr>
            </w:pPr>
            <w:ins w:id="2874" w:author="ERCOT" w:date="2021-11-01T10:47:00Z">
              <w:r>
                <w:rPr>
                  <w:rFonts w:ascii="Calibri" w:hAnsi="Calibri" w:cs="Calibri"/>
                  <w:color w:val="000000"/>
                  <w:sz w:val="22"/>
                  <w:szCs w:val="22"/>
                </w:rPr>
                <w:t>0.0</w:t>
              </w:r>
            </w:ins>
            <w:del w:id="287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7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CFACEC" w14:textId="2E91660F" w:rsidR="00606AA6" w:rsidRPr="009A486F" w:rsidRDefault="00606AA6" w:rsidP="00606AA6">
            <w:pPr>
              <w:widowControl/>
              <w:autoSpaceDE/>
              <w:autoSpaceDN/>
              <w:adjustRightInd/>
              <w:jc w:val="center"/>
              <w:rPr>
                <w:b/>
                <w:bCs/>
                <w:sz w:val="22"/>
                <w:szCs w:val="22"/>
              </w:rPr>
            </w:pPr>
            <w:ins w:id="2877" w:author="ERCOT" w:date="2021-11-01T10:47:00Z">
              <w:r>
                <w:rPr>
                  <w:rFonts w:ascii="Calibri" w:hAnsi="Calibri" w:cs="Calibri"/>
                  <w:color w:val="000000"/>
                  <w:sz w:val="22"/>
                  <w:szCs w:val="22"/>
                </w:rPr>
                <w:t>0.0</w:t>
              </w:r>
            </w:ins>
            <w:del w:id="287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7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298F4F" w14:textId="1B051156" w:rsidR="00606AA6" w:rsidRPr="009A486F" w:rsidRDefault="00606AA6" w:rsidP="00606AA6">
            <w:pPr>
              <w:widowControl/>
              <w:autoSpaceDE/>
              <w:autoSpaceDN/>
              <w:adjustRightInd/>
              <w:jc w:val="center"/>
              <w:rPr>
                <w:b/>
                <w:bCs/>
                <w:sz w:val="22"/>
                <w:szCs w:val="22"/>
              </w:rPr>
            </w:pPr>
            <w:ins w:id="2880" w:author="ERCOT" w:date="2021-11-01T10:47:00Z">
              <w:r>
                <w:rPr>
                  <w:rFonts w:ascii="Calibri" w:hAnsi="Calibri" w:cs="Calibri"/>
                  <w:color w:val="000000"/>
                  <w:sz w:val="22"/>
                  <w:szCs w:val="22"/>
                </w:rPr>
                <w:t>0.0</w:t>
              </w:r>
            </w:ins>
            <w:del w:id="288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8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6B9EAA" w14:textId="2C76D973" w:rsidR="00606AA6" w:rsidRPr="009A486F" w:rsidRDefault="00606AA6" w:rsidP="00606AA6">
            <w:pPr>
              <w:widowControl/>
              <w:autoSpaceDE/>
              <w:autoSpaceDN/>
              <w:adjustRightInd/>
              <w:jc w:val="center"/>
              <w:rPr>
                <w:b/>
                <w:bCs/>
                <w:sz w:val="22"/>
                <w:szCs w:val="22"/>
              </w:rPr>
            </w:pPr>
            <w:ins w:id="2883" w:author="ERCOT" w:date="2021-11-01T10:47:00Z">
              <w:r>
                <w:rPr>
                  <w:rFonts w:ascii="Calibri" w:hAnsi="Calibri" w:cs="Calibri"/>
                  <w:color w:val="000000"/>
                  <w:sz w:val="22"/>
                  <w:szCs w:val="22"/>
                </w:rPr>
                <w:t>0.0</w:t>
              </w:r>
            </w:ins>
            <w:del w:id="288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8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2DF36" w14:textId="6680D602" w:rsidR="00606AA6" w:rsidRPr="009A486F" w:rsidRDefault="00606AA6" w:rsidP="00606AA6">
            <w:pPr>
              <w:widowControl/>
              <w:autoSpaceDE/>
              <w:autoSpaceDN/>
              <w:adjustRightInd/>
              <w:jc w:val="center"/>
              <w:rPr>
                <w:b/>
                <w:bCs/>
                <w:sz w:val="22"/>
                <w:szCs w:val="22"/>
              </w:rPr>
            </w:pPr>
            <w:ins w:id="2886" w:author="ERCOT" w:date="2021-11-01T10:47:00Z">
              <w:r>
                <w:rPr>
                  <w:rFonts w:ascii="Calibri" w:hAnsi="Calibri" w:cs="Calibri"/>
                  <w:color w:val="000000"/>
                  <w:sz w:val="22"/>
                  <w:szCs w:val="22"/>
                </w:rPr>
                <w:t>0.0</w:t>
              </w:r>
            </w:ins>
            <w:del w:id="2887" w:author="ERCOT" w:date="2021-11-01T09:58:00Z">
              <w:r w:rsidRPr="009A486F" w:rsidDel="000A1AF2">
                <w:rPr>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8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29F354" w14:textId="779F04A2" w:rsidR="00606AA6" w:rsidRPr="009A486F" w:rsidRDefault="00606AA6" w:rsidP="00606AA6">
            <w:pPr>
              <w:widowControl/>
              <w:autoSpaceDE/>
              <w:autoSpaceDN/>
              <w:adjustRightInd/>
              <w:jc w:val="center"/>
              <w:rPr>
                <w:b/>
                <w:bCs/>
                <w:sz w:val="22"/>
                <w:szCs w:val="22"/>
              </w:rPr>
            </w:pPr>
            <w:ins w:id="2889" w:author="ERCOT" w:date="2021-11-01T10:47:00Z">
              <w:r>
                <w:rPr>
                  <w:rFonts w:ascii="Calibri" w:hAnsi="Calibri" w:cs="Calibri"/>
                  <w:color w:val="000000"/>
                  <w:sz w:val="22"/>
                  <w:szCs w:val="22"/>
                </w:rPr>
                <w:t>1.6</w:t>
              </w:r>
            </w:ins>
            <w:del w:id="2890" w:author="ERCOT" w:date="2021-11-01T09:58:00Z">
              <w:r w:rsidRPr="009A486F" w:rsidDel="000A1AF2">
                <w:rPr>
                  <w:color w:val="000000"/>
                  <w:sz w:val="22"/>
                  <w:szCs w:val="22"/>
                </w:rPr>
                <w:delText>14.8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89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A68E01D" w14:textId="2A81A8FF" w:rsidR="00606AA6" w:rsidRPr="009A486F" w:rsidRDefault="00606AA6" w:rsidP="00606AA6">
            <w:pPr>
              <w:widowControl/>
              <w:autoSpaceDE/>
              <w:autoSpaceDN/>
              <w:adjustRightInd/>
              <w:jc w:val="center"/>
              <w:rPr>
                <w:b/>
                <w:bCs/>
                <w:sz w:val="22"/>
                <w:szCs w:val="22"/>
              </w:rPr>
            </w:pPr>
            <w:ins w:id="2892" w:author="ERCOT" w:date="2021-11-01T10:47:00Z">
              <w:r>
                <w:rPr>
                  <w:rFonts w:ascii="Calibri" w:hAnsi="Calibri" w:cs="Calibri"/>
                  <w:color w:val="000000"/>
                  <w:sz w:val="22"/>
                  <w:szCs w:val="22"/>
                </w:rPr>
                <w:t>6.1</w:t>
              </w:r>
            </w:ins>
            <w:del w:id="2893" w:author="ERCOT" w:date="2021-11-01T09:58:00Z">
              <w:r w:rsidRPr="009A486F" w:rsidDel="000A1AF2">
                <w:rPr>
                  <w:color w:val="000000"/>
                  <w:sz w:val="22"/>
                  <w:szCs w:val="22"/>
                </w:rPr>
                <w:delText>47.6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89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AA975" w14:textId="4B3D1913" w:rsidR="00606AA6" w:rsidRPr="009A486F" w:rsidRDefault="00606AA6" w:rsidP="00606AA6">
            <w:pPr>
              <w:widowControl/>
              <w:autoSpaceDE/>
              <w:autoSpaceDN/>
              <w:adjustRightInd/>
              <w:jc w:val="center"/>
              <w:rPr>
                <w:b/>
                <w:bCs/>
                <w:sz w:val="22"/>
                <w:szCs w:val="22"/>
              </w:rPr>
            </w:pPr>
            <w:ins w:id="2895" w:author="ERCOT" w:date="2021-11-01T10:47:00Z">
              <w:r>
                <w:rPr>
                  <w:rFonts w:ascii="Calibri" w:hAnsi="Calibri" w:cs="Calibri"/>
                  <w:color w:val="000000"/>
                  <w:sz w:val="22"/>
                  <w:szCs w:val="22"/>
                </w:rPr>
                <w:t>16.8</w:t>
              </w:r>
            </w:ins>
            <w:del w:id="2896" w:author="ERCOT" w:date="2021-11-01T09:58:00Z">
              <w:r w:rsidRPr="009A486F" w:rsidDel="000A1AF2">
                <w:rPr>
                  <w:color w:val="000000"/>
                  <w:sz w:val="22"/>
                  <w:szCs w:val="22"/>
                </w:rPr>
                <w:delText>56.5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F396B8" w14:textId="01F7D0F6" w:rsidR="00606AA6" w:rsidRPr="009A486F" w:rsidRDefault="00606AA6" w:rsidP="00606AA6">
            <w:pPr>
              <w:widowControl/>
              <w:autoSpaceDE/>
              <w:autoSpaceDN/>
              <w:adjustRightInd/>
              <w:jc w:val="center"/>
              <w:rPr>
                <w:b/>
                <w:bCs/>
                <w:sz w:val="22"/>
                <w:szCs w:val="22"/>
              </w:rPr>
            </w:pPr>
            <w:ins w:id="2898" w:author="ERCOT" w:date="2021-11-01T10:47:00Z">
              <w:r>
                <w:rPr>
                  <w:rFonts w:ascii="Calibri" w:hAnsi="Calibri" w:cs="Calibri"/>
                  <w:color w:val="000000"/>
                  <w:sz w:val="22"/>
                  <w:szCs w:val="22"/>
                </w:rPr>
                <w:t>16.3</w:t>
              </w:r>
            </w:ins>
            <w:del w:id="2899" w:author="ERCOT" w:date="2021-11-01T09:58:00Z">
              <w:r w:rsidRPr="009A486F" w:rsidDel="000A1AF2">
                <w:rPr>
                  <w:color w:val="000000"/>
                  <w:sz w:val="22"/>
                  <w:szCs w:val="22"/>
                </w:rPr>
                <w:delText>50.8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E9C093" w14:textId="1B1825CA" w:rsidR="00606AA6" w:rsidRPr="009A486F" w:rsidRDefault="00606AA6" w:rsidP="00606AA6">
            <w:pPr>
              <w:widowControl/>
              <w:autoSpaceDE/>
              <w:autoSpaceDN/>
              <w:adjustRightInd/>
              <w:jc w:val="center"/>
              <w:rPr>
                <w:b/>
                <w:bCs/>
                <w:sz w:val="22"/>
                <w:szCs w:val="22"/>
              </w:rPr>
            </w:pPr>
            <w:ins w:id="2901" w:author="ERCOT" w:date="2021-11-01T10:47:00Z">
              <w:r>
                <w:rPr>
                  <w:rFonts w:ascii="Calibri" w:hAnsi="Calibri" w:cs="Calibri"/>
                  <w:color w:val="000000"/>
                  <w:sz w:val="22"/>
                  <w:szCs w:val="22"/>
                </w:rPr>
                <w:t>13.3</w:t>
              </w:r>
            </w:ins>
            <w:del w:id="2902" w:author="ERCOT" w:date="2021-11-01T09:58:00Z">
              <w:r w:rsidRPr="009A486F" w:rsidDel="000A1AF2">
                <w:rPr>
                  <w:color w:val="000000"/>
                  <w:sz w:val="22"/>
                  <w:szCs w:val="22"/>
                </w:rPr>
                <w:delText>48.1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0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8D95ED" w14:textId="086E879C" w:rsidR="00606AA6" w:rsidRPr="009A486F" w:rsidRDefault="00606AA6" w:rsidP="00606AA6">
            <w:pPr>
              <w:widowControl/>
              <w:autoSpaceDE/>
              <w:autoSpaceDN/>
              <w:adjustRightInd/>
              <w:jc w:val="center"/>
              <w:rPr>
                <w:b/>
                <w:bCs/>
                <w:sz w:val="22"/>
                <w:szCs w:val="22"/>
              </w:rPr>
            </w:pPr>
            <w:ins w:id="2904" w:author="ERCOT" w:date="2021-11-01T10:47:00Z">
              <w:r>
                <w:rPr>
                  <w:rFonts w:ascii="Calibri" w:hAnsi="Calibri" w:cs="Calibri"/>
                  <w:color w:val="000000"/>
                  <w:sz w:val="22"/>
                  <w:szCs w:val="22"/>
                </w:rPr>
                <w:t>17.2</w:t>
              </w:r>
            </w:ins>
            <w:del w:id="2905" w:author="ERCOT" w:date="2021-11-01T09:58:00Z">
              <w:r w:rsidRPr="009A486F" w:rsidDel="000A1AF2">
                <w:rPr>
                  <w:color w:val="000000"/>
                  <w:sz w:val="22"/>
                  <w:szCs w:val="22"/>
                </w:rPr>
                <w:delText>43.1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D8CBA" w14:textId="13553242" w:rsidR="00606AA6" w:rsidRPr="009A486F" w:rsidRDefault="00606AA6" w:rsidP="00606AA6">
            <w:pPr>
              <w:widowControl/>
              <w:autoSpaceDE/>
              <w:autoSpaceDN/>
              <w:adjustRightInd/>
              <w:jc w:val="center"/>
              <w:rPr>
                <w:b/>
                <w:bCs/>
                <w:sz w:val="22"/>
                <w:szCs w:val="22"/>
              </w:rPr>
            </w:pPr>
            <w:ins w:id="2907" w:author="ERCOT" w:date="2021-11-01T10:47:00Z">
              <w:r>
                <w:rPr>
                  <w:rFonts w:ascii="Calibri" w:hAnsi="Calibri" w:cs="Calibri"/>
                  <w:color w:val="000000"/>
                  <w:sz w:val="22"/>
                  <w:szCs w:val="22"/>
                </w:rPr>
                <w:t>15.7</w:t>
              </w:r>
            </w:ins>
            <w:del w:id="2908" w:author="ERCOT" w:date="2021-11-01T09:58:00Z">
              <w:r w:rsidRPr="009A486F" w:rsidDel="000A1AF2">
                <w:rPr>
                  <w:color w:val="000000"/>
                  <w:sz w:val="22"/>
                  <w:szCs w:val="22"/>
                </w:rPr>
                <w:delText>44.4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0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CC7711" w14:textId="4675C580" w:rsidR="00606AA6" w:rsidRPr="009A486F" w:rsidRDefault="00606AA6" w:rsidP="00606AA6">
            <w:pPr>
              <w:widowControl/>
              <w:autoSpaceDE/>
              <w:autoSpaceDN/>
              <w:adjustRightInd/>
              <w:jc w:val="center"/>
              <w:rPr>
                <w:b/>
                <w:bCs/>
                <w:sz w:val="22"/>
                <w:szCs w:val="22"/>
              </w:rPr>
            </w:pPr>
            <w:ins w:id="2910" w:author="ERCOT" w:date="2021-11-01T10:47:00Z">
              <w:r>
                <w:rPr>
                  <w:rFonts w:ascii="Calibri" w:hAnsi="Calibri" w:cs="Calibri"/>
                  <w:color w:val="000000"/>
                  <w:sz w:val="22"/>
                  <w:szCs w:val="22"/>
                </w:rPr>
                <w:t>14.7</w:t>
              </w:r>
            </w:ins>
            <w:del w:id="2911" w:author="ERCOT" w:date="2021-11-01T09:58:00Z">
              <w:r w:rsidRPr="009A486F" w:rsidDel="000A1AF2">
                <w:rPr>
                  <w:color w:val="000000"/>
                  <w:sz w:val="22"/>
                  <w:szCs w:val="22"/>
                </w:rPr>
                <w:delText>43.6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1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008331" w14:textId="2F2689D5" w:rsidR="00606AA6" w:rsidRPr="009A486F" w:rsidRDefault="00606AA6" w:rsidP="00606AA6">
            <w:pPr>
              <w:widowControl/>
              <w:autoSpaceDE/>
              <w:autoSpaceDN/>
              <w:adjustRightInd/>
              <w:jc w:val="center"/>
              <w:rPr>
                <w:b/>
                <w:bCs/>
                <w:sz w:val="22"/>
                <w:szCs w:val="22"/>
              </w:rPr>
            </w:pPr>
            <w:ins w:id="2913" w:author="ERCOT" w:date="2021-11-01T10:47:00Z">
              <w:r>
                <w:rPr>
                  <w:rFonts w:ascii="Calibri" w:hAnsi="Calibri" w:cs="Calibri"/>
                  <w:color w:val="000000"/>
                  <w:sz w:val="22"/>
                  <w:szCs w:val="22"/>
                </w:rPr>
                <w:t>17.7</w:t>
              </w:r>
            </w:ins>
            <w:del w:id="2914" w:author="ERCOT" w:date="2021-11-01T09:58:00Z">
              <w:r w:rsidRPr="009A486F" w:rsidDel="000A1AF2">
                <w:rPr>
                  <w:color w:val="000000"/>
                  <w:sz w:val="22"/>
                  <w:szCs w:val="22"/>
                </w:rPr>
                <w:delText>45.5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1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8B5DB98" w14:textId="74826B0B" w:rsidR="00606AA6" w:rsidRPr="009A486F" w:rsidRDefault="00606AA6" w:rsidP="00606AA6">
            <w:pPr>
              <w:widowControl/>
              <w:autoSpaceDE/>
              <w:autoSpaceDN/>
              <w:adjustRightInd/>
              <w:jc w:val="center"/>
              <w:rPr>
                <w:b/>
                <w:bCs/>
                <w:sz w:val="22"/>
                <w:szCs w:val="22"/>
              </w:rPr>
            </w:pPr>
            <w:ins w:id="2916" w:author="ERCOT" w:date="2021-11-01T10:47:00Z">
              <w:r>
                <w:rPr>
                  <w:rFonts w:ascii="Calibri" w:hAnsi="Calibri" w:cs="Calibri"/>
                  <w:color w:val="000000"/>
                  <w:sz w:val="22"/>
                  <w:szCs w:val="22"/>
                </w:rPr>
                <w:t>17.9</w:t>
              </w:r>
            </w:ins>
            <w:del w:id="2917" w:author="ERCOT" w:date="2021-11-01T09:58:00Z">
              <w:r w:rsidRPr="009A486F" w:rsidDel="000A1AF2">
                <w:rPr>
                  <w:color w:val="000000"/>
                  <w:sz w:val="22"/>
                  <w:szCs w:val="22"/>
                </w:rPr>
                <w:delText>46.6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91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64C87" w14:textId="4A518DD1" w:rsidR="00606AA6" w:rsidRPr="009A486F" w:rsidRDefault="00606AA6" w:rsidP="00606AA6">
            <w:pPr>
              <w:widowControl/>
              <w:autoSpaceDE/>
              <w:autoSpaceDN/>
              <w:adjustRightInd/>
              <w:jc w:val="center"/>
              <w:rPr>
                <w:b/>
                <w:bCs/>
                <w:sz w:val="22"/>
                <w:szCs w:val="22"/>
              </w:rPr>
            </w:pPr>
            <w:ins w:id="2919" w:author="ERCOT" w:date="2021-11-01T10:47:00Z">
              <w:r>
                <w:rPr>
                  <w:rFonts w:ascii="Calibri" w:hAnsi="Calibri" w:cs="Calibri"/>
                  <w:color w:val="000000"/>
                  <w:sz w:val="22"/>
                  <w:szCs w:val="22"/>
                </w:rPr>
                <w:t>16.7</w:t>
              </w:r>
            </w:ins>
            <w:del w:id="2920" w:author="ERCOT" w:date="2021-11-01T09:58:00Z">
              <w:r w:rsidRPr="009A486F" w:rsidDel="000A1AF2">
                <w:rPr>
                  <w:color w:val="000000"/>
                  <w:sz w:val="22"/>
                  <w:szCs w:val="22"/>
                </w:rPr>
                <w:delText>39.1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92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D00E" w14:textId="35BA587A" w:rsidR="00606AA6" w:rsidRPr="009A486F" w:rsidRDefault="00606AA6" w:rsidP="00606AA6">
            <w:pPr>
              <w:widowControl/>
              <w:autoSpaceDE/>
              <w:autoSpaceDN/>
              <w:adjustRightInd/>
              <w:jc w:val="center"/>
              <w:rPr>
                <w:b/>
                <w:bCs/>
                <w:sz w:val="22"/>
                <w:szCs w:val="22"/>
              </w:rPr>
            </w:pPr>
            <w:ins w:id="2922" w:author="ERCOT" w:date="2021-11-01T10:47:00Z">
              <w:r>
                <w:rPr>
                  <w:rFonts w:ascii="Calibri" w:hAnsi="Calibri" w:cs="Calibri"/>
                  <w:color w:val="000000"/>
                  <w:sz w:val="22"/>
                  <w:szCs w:val="22"/>
                </w:rPr>
                <w:t>9.8</w:t>
              </w:r>
            </w:ins>
            <w:del w:id="2923" w:author="ERCOT" w:date="2021-11-01T09:58:00Z">
              <w:r w:rsidRPr="009A486F" w:rsidDel="000A1AF2">
                <w:rPr>
                  <w:color w:val="000000"/>
                  <w:sz w:val="22"/>
                  <w:szCs w:val="22"/>
                </w:rPr>
                <w:delText>19.8</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92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8146A0D" w14:textId="48E11A16" w:rsidR="00606AA6" w:rsidRPr="009A486F" w:rsidRDefault="00606AA6" w:rsidP="00606AA6">
            <w:pPr>
              <w:widowControl/>
              <w:autoSpaceDE/>
              <w:autoSpaceDN/>
              <w:adjustRightInd/>
              <w:jc w:val="center"/>
              <w:rPr>
                <w:b/>
                <w:bCs/>
                <w:sz w:val="22"/>
                <w:szCs w:val="22"/>
              </w:rPr>
            </w:pPr>
            <w:ins w:id="2925" w:author="ERCOT" w:date="2021-11-01T10:47:00Z">
              <w:r>
                <w:rPr>
                  <w:rFonts w:ascii="Calibri" w:hAnsi="Calibri" w:cs="Calibri"/>
                  <w:color w:val="000000"/>
                  <w:sz w:val="22"/>
                  <w:szCs w:val="22"/>
                </w:rPr>
                <w:t>2.4</w:t>
              </w:r>
            </w:ins>
            <w:del w:id="2926" w:author="ERCOT" w:date="2021-11-01T09:58:00Z">
              <w:r w:rsidRPr="009A486F" w:rsidDel="000A1AF2">
                <w:rPr>
                  <w:color w:val="000000"/>
                  <w:sz w:val="22"/>
                  <w:szCs w:val="22"/>
                </w:rPr>
                <w:delText>1.0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92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2353AB5" w14:textId="7EB288B1" w:rsidR="00606AA6" w:rsidRPr="009A486F" w:rsidRDefault="00606AA6" w:rsidP="00606AA6">
            <w:pPr>
              <w:widowControl/>
              <w:autoSpaceDE/>
              <w:autoSpaceDN/>
              <w:adjustRightInd/>
              <w:jc w:val="center"/>
              <w:rPr>
                <w:b/>
                <w:bCs/>
                <w:sz w:val="22"/>
                <w:szCs w:val="22"/>
              </w:rPr>
            </w:pPr>
            <w:ins w:id="2928" w:author="ERCOT" w:date="2021-11-01T10:47:00Z">
              <w:r>
                <w:rPr>
                  <w:rFonts w:ascii="Calibri" w:hAnsi="Calibri" w:cs="Calibri"/>
                  <w:color w:val="000000"/>
                  <w:sz w:val="22"/>
                  <w:szCs w:val="22"/>
                </w:rPr>
                <w:t>-0.4</w:t>
              </w:r>
            </w:ins>
            <w:del w:id="2929" w:author="ERCOT" w:date="2021-11-01T09:58:00Z">
              <w:r w:rsidRPr="009A486F" w:rsidDel="000A1AF2">
                <w:rPr>
                  <w:color w:val="000000"/>
                  <w:sz w:val="22"/>
                  <w:szCs w:val="22"/>
                </w:rPr>
                <w:delText>-0.5</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93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F19FE42" w14:textId="2232F22D" w:rsidR="00606AA6" w:rsidRPr="009A486F" w:rsidRDefault="00606AA6" w:rsidP="00606AA6">
            <w:pPr>
              <w:widowControl/>
              <w:autoSpaceDE/>
              <w:autoSpaceDN/>
              <w:adjustRightInd/>
              <w:jc w:val="center"/>
              <w:rPr>
                <w:b/>
                <w:bCs/>
                <w:sz w:val="22"/>
                <w:szCs w:val="22"/>
              </w:rPr>
            </w:pPr>
            <w:ins w:id="2931" w:author="ERCOT" w:date="2021-11-01T10:47:00Z">
              <w:r>
                <w:rPr>
                  <w:rFonts w:ascii="Calibri" w:hAnsi="Calibri" w:cs="Calibri"/>
                  <w:color w:val="000000"/>
                  <w:sz w:val="22"/>
                  <w:szCs w:val="22"/>
                </w:rPr>
                <w:t>0.0</w:t>
              </w:r>
            </w:ins>
            <w:del w:id="2932"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93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BEEE9" w14:textId="17817633" w:rsidR="00606AA6" w:rsidRPr="009A486F" w:rsidRDefault="00606AA6" w:rsidP="00606AA6">
            <w:pPr>
              <w:widowControl/>
              <w:autoSpaceDE/>
              <w:autoSpaceDN/>
              <w:adjustRightInd/>
              <w:jc w:val="center"/>
              <w:rPr>
                <w:b/>
                <w:bCs/>
                <w:sz w:val="22"/>
                <w:szCs w:val="22"/>
              </w:rPr>
            </w:pPr>
            <w:ins w:id="2934" w:author="ERCOT" w:date="2021-11-01T10:47:00Z">
              <w:r>
                <w:rPr>
                  <w:rFonts w:ascii="Calibri" w:hAnsi="Calibri" w:cs="Calibri"/>
                  <w:color w:val="000000"/>
                  <w:sz w:val="22"/>
                  <w:szCs w:val="22"/>
                </w:rPr>
                <w:t>0.0</w:t>
              </w:r>
            </w:ins>
            <w:del w:id="293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93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493EAD" w14:textId="5CA051CD" w:rsidR="00606AA6" w:rsidRPr="009A486F" w:rsidRDefault="00606AA6" w:rsidP="00606AA6">
            <w:pPr>
              <w:widowControl/>
              <w:autoSpaceDE/>
              <w:autoSpaceDN/>
              <w:adjustRightInd/>
              <w:jc w:val="center"/>
              <w:rPr>
                <w:b/>
                <w:bCs/>
                <w:sz w:val="22"/>
                <w:szCs w:val="22"/>
              </w:rPr>
            </w:pPr>
            <w:ins w:id="2937" w:author="ERCOT" w:date="2021-11-01T10:47:00Z">
              <w:r>
                <w:rPr>
                  <w:rFonts w:ascii="Calibri" w:hAnsi="Calibri" w:cs="Calibri"/>
                  <w:color w:val="000000"/>
                  <w:sz w:val="22"/>
                  <w:szCs w:val="22"/>
                </w:rPr>
                <w:t>0.0</w:t>
              </w:r>
            </w:ins>
            <w:del w:id="2938" w:author="ERCOT" w:date="2021-11-01T09:58:00Z">
              <w:r w:rsidRPr="009A486F" w:rsidDel="000A1AF2">
                <w:rPr>
                  <w:color w:val="000000"/>
                  <w:sz w:val="22"/>
                  <w:szCs w:val="22"/>
                </w:rPr>
                <w:delText>0.0</w:delText>
              </w:r>
            </w:del>
          </w:p>
        </w:tc>
      </w:tr>
      <w:tr w:rsidR="00606AA6" w:rsidRPr="00CC576E" w14:paraId="48F5ECB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93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94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941"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294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378B1E" w14:textId="0D6F060F" w:rsidR="00606AA6" w:rsidRPr="009A486F" w:rsidRDefault="00606AA6" w:rsidP="00606AA6">
            <w:pPr>
              <w:widowControl/>
              <w:autoSpaceDE/>
              <w:autoSpaceDN/>
              <w:adjustRightInd/>
              <w:jc w:val="center"/>
              <w:rPr>
                <w:b/>
                <w:bCs/>
                <w:sz w:val="22"/>
                <w:szCs w:val="22"/>
              </w:rPr>
            </w:pPr>
            <w:ins w:id="2943" w:author="ERCOT" w:date="2021-11-01T10:47:00Z">
              <w:r>
                <w:rPr>
                  <w:rFonts w:ascii="Calibri" w:hAnsi="Calibri" w:cs="Calibri"/>
                  <w:color w:val="000000"/>
                  <w:sz w:val="22"/>
                  <w:szCs w:val="22"/>
                </w:rPr>
                <w:t>0.0</w:t>
              </w:r>
            </w:ins>
            <w:del w:id="294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4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E0E260" w14:textId="77482618" w:rsidR="00606AA6" w:rsidRPr="009A486F" w:rsidRDefault="00606AA6" w:rsidP="00606AA6">
            <w:pPr>
              <w:widowControl/>
              <w:autoSpaceDE/>
              <w:autoSpaceDN/>
              <w:adjustRightInd/>
              <w:jc w:val="center"/>
              <w:rPr>
                <w:b/>
                <w:bCs/>
                <w:sz w:val="22"/>
                <w:szCs w:val="22"/>
              </w:rPr>
            </w:pPr>
            <w:ins w:id="2946" w:author="ERCOT" w:date="2021-11-01T10:47:00Z">
              <w:r>
                <w:rPr>
                  <w:rFonts w:ascii="Calibri" w:hAnsi="Calibri" w:cs="Calibri"/>
                  <w:color w:val="000000"/>
                  <w:sz w:val="22"/>
                  <w:szCs w:val="22"/>
                </w:rPr>
                <w:t>0.0</w:t>
              </w:r>
            </w:ins>
            <w:del w:id="294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4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596D0A" w14:textId="25EA4CD9" w:rsidR="00606AA6" w:rsidRPr="009A486F" w:rsidRDefault="00606AA6" w:rsidP="00606AA6">
            <w:pPr>
              <w:widowControl/>
              <w:autoSpaceDE/>
              <w:autoSpaceDN/>
              <w:adjustRightInd/>
              <w:jc w:val="center"/>
              <w:rPr>
                <w:b/>
                <w:bCs/>
                <w:sz w:val="22"/>
                <w:szCs w:val="22"/>
              </w:rPr>
            </w:pPr>
            <w:ins w:id="2949" w:author="ERCOT" w:date="2021-11-01T10:47:00Z">
              <w:r>
                <w:rPr>
                  <w:rFonts w:ascii="Calibri" w:hAnsi="Calibri" w:cs="Calibri"/>
                  <w:color w:val="000000"/>
                  <w:sz w:val="22"/>
                  <w:szCs w:val="22"/>
                </w:rPr>
                <w:t>0.0</w:t>
              </w:r>
            </w:ins>
            <w:del w:id="295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5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159E" w14:textId="2892EA7D" w:rsidR="00606AA6" w:rsidRPr="009A486F" w:rsidRDefault="00606AA6" w:rsidP="00606AA6">
            <w:pPr>
              <w:widowControl/>
              <w:autoSpaceDE/>
              <w:autoSpaceDN/>
              <w:adjustRightInd/>
              <w:jc w:val="center"/>
              <w:rPr>
                <w:b/>
                <w:bCs/>
                <w:sz w:val="22"/>
                <w:szCs w:val="22"/>
              </w:rPr>
            </w:pPr>
            <w:ins w:id="2952" w:author="ERCOT" w:date="2021-11-01T10:47:00Z">
              <w:r>
                <w:rPr>
                  <w:rFonts w:ascii="Calibri" w:hAnsi="Calibri" w:cs="Calibri"/>
                  <w:color w:val="000000"/>
                  <w:sz w:val="22"/>
                  <w:szCs w:val="22"/>
                </w:rPr>
                <w:t>0.0</w:t>
              </w:r>
            </w:ins>
            <w:del w:id="295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5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F00F9" w14:textId="273A8618" w:rsidR="00606AA6" w:rsidRPr="009A486F" w:rsidRDefault="00606AA6" w:rsidP="00606AA6">
            <w:pPr>
              <w:widowControl/>
              <w:autoSpaceDE/>
              <w:autoSpaceDN/>
              <w:adjustRightInd/>
              <w:jc w:val="center"/>
              <w:rPr>
                <w:b/>
                <w:bCs/>
                <w:sz w:val="22"/>
                <w:szCs w:val="22"/>
              </w:rPr>
            </w:pPr>
            <w:ins w:id="2955" w:author="ERCOT" w:date="2021-11-01T10:47:00Z">
              <w:r>
                <w:rPr>
                  <w:rFonts w:ascii="Calibri" w:hAnsi="Calibri" w:cs="Calibri"/>
                  <w:color w:val="000000"/>
                  <w:sz w:val="22"/>
                  <w:szCs w:val="22"/>
                </w:rPr>
                <w:t>0.0</w:t>
              </w:r>
            </w:ins>
            <w:del w:id="295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5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55419A" w14:textId="0B37018A" w:rsidR="00606AA6" w:rsidRPr="009A486F" w:rsidRDefault="00606AA6" w:rsidP="00606AA6">
            <w:pPr>
              <w:widowControl/>
              <w:autoSpaceDE/>
              <w:autoSpaceDN/>
              <w:adjustRightInd/>
              <w:jc w:val="center"/>
              <w:rPr>
                <w:b/>
                <w:bCs/>
                <w:sz w:val="22"/>
                <w:szCs w:val="22"/>
              </w:rPr>
            </w:pPr>
            <w:ins w:id="2958" w:author="ERCOT" w:date="2021-11-01T10:47:00Z">
              <w:r>
                <w:rPr>
                  <w:rFonts w:ascii="Calibri" w:hAnsi="Calibri" w:cs="Calibri"/>
                  <w:color w:val="000000"/>
                  <w:sz w:val="22"/>
                  <w:szCs w:val="22"/>
                </w:rPr>
                <w:t>0.0</w:t>
              </w:r>
            </w:ins>
            <w:del w:id="295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6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C26F35" w14:textId="5842D529" w:rsidR="00606AA6" w:rsidRPr="009A486F" w:rsidRDefault="00606AA6" w:rsidP="00606AA6">
            <w:pPr>
              <w:widowControl/>
              <w:autoSpaceDE/>
              <w:autoSpaceDN/>
              <w:adjustRightInd/>
              <w:jc w:val="center"/>
              <w:rPr>
                <w:b/>
                <w:bCs/>
                <w:sz w:val="22"/>
                <w:szCs w:val="22"/>
              </w:rPr>
            </w:pPr>
            <w:ins w:id="2961" w:author="ERCOT" w:date="2021-11-01T10:47:00Z">
              <w:r>
                <w:rPr>
                  <w:rFonts w:ascii="Calibri" w:hAnsi="Calibri" w:cs="Calibri"/>
                  <w:color w:val="000000"/>
                  <w:sz w:val="22"/>
                  <w:szCs w:val="22"/>
                </w:rPr>
                <w:t>0.0</w:t>
              </w:r>
            </w:ins>
            <w:del w:id="2962" w:author="ERCOT" w:date="2021-11-01T09:58:00Z">
              <w:r w:rsidRPr="009A486F" w:rsidDel="000A1AF2">
                <w:rPr>
                  <w:color w:val="000000"/>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6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14249" w14:textId="16F8716B" w:rsidR="00606AA6" w:rsidRPr="009A486F" w:rsidRDefault="00606AA6" w:rsidP="00606AA6">
            <w:pPr>
              <w:widowControl/>
              <w:autoSpaceDE/>
              <w:autoSpaceDN/>
              <w:adjustRightInd/>
              <w:jc w:val="center"/>
              <w:rPr>
                <w:b/>
                <w:bCs/>
                <w:sz w:val="22"/>
                <w:szCs w:val="22"/>
              </w:rPr>
            </w:pPr>
            <w:ins w:id="2964" w:author="ERCOT" w:date="2021-11-01T10:47:00Z">
              <w:r>
                <w:rPr>
                  <w:rFonts w:ascii="Calibri" w:hAnsi="Calibri" w:cs="Calibri"/>
                  <w:color w:val="000000"/>
                  <w:sz w:val="22"/>
                  <w:szCs w:val="22"/>
                </w:rPr>
                <w:t>1.4</w:t>
              </w:r>
            </w:ins>
            <w:del w:id="2965" w:author="ERCOT" w:date="2021-11-01T09:58:00Z">
              <w:r w:rsidRPr="009A486F" w:rsidDel="000A1AF2">
                <w:rPr>
                  <w:color w:val="000000"/>
                  <w:sz w:val="22"/>
                  <w:szCs w:val="22"/>
                </w:rPr>
                <w:delText>19.6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966"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C8B214" w14:textId="5423E272" w:rsidR="00606AA6" w:rsidRPr="009A486F" w:rsidRDefault="00606AA6" w:rsidP="00606AA6">
            <w:pPr>
              <w:widowControl/>
              <w:autoSpaceDE/>
              <w:autoSpaceDN/>
              <w:adjustRightInd/>
              <w:jc w:val="center"/>
              <w:rPr>
                <w:b/>
                <w:bCs/>
                <w:sz w:val="22"/>
                <w:szCs w:val="22"/>
              </w:rPr>
            </w:pPr>
            <w:ins w:id="2967" w:author="ERCOT" w:date="2021-11-01T10:47:00Z">
              <w:r>
                <w:rPr>
                  <w:rFonts w:ascii="Calibri" w:hAnsi="Calibri" w:cs="Calibri"/>
                  <w:color w:val="000000"/>
                  <w:sz w:val="22"/>
                  <w:szCs w:val="22"/>
                </w:rPr>
                <w:t>7.9</w:t>
              </w:r>
            </w:ins>
            <w:del w:id="2968" w:author="ERCOT" w:date="2021-11-01T09:58:00Z">
              <w:r w:rsidRPr="009A486F" w:rsidDel="000A1AF2">
                <w:rPr>
                  <w:color w:val="000000"/>
                  <w:sz w:val="22"/>
                  <w:szCs w:val="22"/>
                </w:rPr>
                <w:delText>53.4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969"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46EA6" w14:textId="7FB321AD" w:rsidR="00606AA6" w:rsidRPr="009A486F" w:rsidRDefault="00606AA6" w:rsidP="00606AA6">
            <w:pPr>
              <w:widowControl/>
              <w:autoSpaceDE/>
              <w:autoSpaceDN/>
              <w:adjustRightInd/>
              <w:jc w:val="center"/>
              <w:rPr>
                <w:b/>
                <w:bCs/>
                <w:sz w:val="22"/>
                <w:szCs w:val="22"/>
              </w:rPr>
            </w:pPr>
            <w:ins w:id="2970" w:author="ERCOT" w:date="2021-11-01T10:47:00Z">
              <w:r>
                <w:rPr>
                  <w:rFonts w:ascii="Calibri" w:hAnsi="Calibri" w:cs="Calibri"/>
                  <w:color w:val="000000"/>
                  <w:sz w:val="22"/>
                  <w:szCs w:val="22"/>
                </w:rPr>
                <w:t>11.8</w:t>
              </w:r>
            </w:ins>
            <w:del w:id="2971" w:author="ERCOT" w:date="2021-11-01T09:58:00Z">
              <w:r w:rsidRPr="009A486F" w:rsidDel="000A1AF2">
                <w:rPr>
                  <w:color w:val="000000"/>
                  <w:sz w:val="22"/>
                  <w:szCs w:val="22"/>
                </w:rPr>
                <w:delText>55.6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7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F5B7C9" w14:textId="161FEA21" w:rsidR="00606AA6" w:rsidRPr="009A486F" w:rsidRDefault="00606AA6" w:rsidP="00606AA6">
            <w:pPr>
              <w:widowControl/>
              <w:autoSpaceDE/>
              <w:autoSpaceDN/>
              <w:adjustRightInd/>
              <w:jc w:val="center"/>
              <w:rPr>
                <w:b/>
                <w:bCs/>
                <w:sz w:val="22"/>
                <w:szCs w:val="22"/>
              </w:rPr>
            </w:pPr>
            <w:ins w:id="2973" w:author="ERCOT" w:date="2021-11-01T10:47:00Z">
              <w:r>
                <w:rPr>
                  <w:rFonts w:ascii="Calibri" w:hAnsi="Calibri" w:cs="Calibri"/>
                  <w:color w:val="000000"/>
                  <w:sz w:val="22"/>
                  <w:szCs w:val="22"/>
                </w:rPr>
                <w:t>9.4</w:t>
              </w:r>
            </w:ins>
            <w:del w:id="2974" w:author="ERCOT" w:date="2021-11-01T09:58:00Z">
              <w:r w:rsidRPr="009A486F" w:rsidDel="000A1AF2">
                <w:rPr>
                  <w:color w:val="000000"/>
                  <w:sz w:val="22"/>
                  <w:szCs w:val="22"/>
                </w:rPr>
                <w:delText>48.4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7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987FEB" w14:textId="6165A643" w:rsidR="00606AA6" w:rsidRPr="009A486F" w:rsidRDefault="00606AA6" w:rsidP="00606AA6">
            <w:pPr>
              <w:widowControl/>
              <w:autoSpaceDE/>
              <w:autoSpaceDN/>
              <w:adjustRightInd/>
              <w:jc w:val="center"/>
              <w:rPr>
                <w:b/>
                <w:bCs/>
                <w:sz w:val="22"/>
                <w:szCs w:val="22"/>
              </w:rPr>
            </w:pPr>
            <w:ins w:id="2976" w:author="ERCOT" w:date="2021-11-01T10:47:00Z">
              <w:r>
                <w:rPr>
                  <w:rFonts w:ascii="Calibri" w:hAnsi="Calibri" w:cs="Calibri"/>
                  <w:color w:val="000000"/>
                  <w:sz w:val="22"/>
                  <w:szCs w:val="22"/>
                </w:rPr>
                <w:t>10.8</w:t>
              </w:r>
            </w:ins>
            <w:del w:id="2977" w:author="ERCOT" w:date="2021-11-01T09:58:00Z">
              <w:r w:rsidRPr="009A486F" w:rsidDel="000A1AF2">
                <w:rPr>
                  <w:color w:val="000000"/>
                  <w:sz w:val="22"/>
                  <w:szCs w:val="22"/>
                </w:rPr>
                <w:delText>46.0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7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705BC6" w14:textId="13A853F9" w:rsidR="00606AA6" w:rsidRPr="009A486F" w:rsidRDefault="00606AA6" w:rsidP="00606AA6">
            <w:pPr>
              <w:widowControl/>
              <w:autoSpaceDE/>
              <w:autoSpaceDN/>
              <w:adjustRightInd/>
              <w:jc w:val="center"/>
              <w:rPr>
                <w:b/>
                <w:bCs/>
                <w:sz w:val="22"/>
                <w:szCs w:val="22"/>
              </w:rPr>
            </w:pPr>
            <w:ins w:id="2979" w:author="ERCOT" w:date="2021-11-01T10:47:00Z">
              <w:r>
                <w:rPr>
                  <w:rFonts w:ascii="Calibri" w:hAnsi="Calibri" w:cs="Calibri"/>
                  <w:color w:val="000000"/>
                  <w:sz w:val="22"/>
                  <w:szCs w:val="22"/>
                </w:rPr>
                <w:t>10.5</w:t>
              </w:r>
            </w:ins>
            <w:del w:id="2980" w:author="ERCOT" w:date="2021-11-01T09:58:00Z">
              <w:r w:rsidRPr="009A486F" w:rsidDel="000A1AF2">
                <w:rPr>
                  <w:color w:val="000000"/>
                  <w:sz w:val="22"/>
                  <w:szCs w:val="22"/>
                </w:rPr>
                <w:delText>42.3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8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7D8914" w14:textId="3BAA460F" w:rsidR="00606AA6" w:rsidRPr="009A486F" w:rsidRDefault="00606AA6" w:rsidP="00606AA6">
            <w:pPr>
              <w:widowControl/>
              <w:autoSpaceDE/>
              <w:autoSpaceDN/>
              <w:adjustRightInd/>
              <w:jc w:val="center"/>
              <w:rPr>
                <w:b/>
                <w:bCs/>
                <w:sz w:val="22"/>
                <w:szCs w:val="22"/>
              </w:rPr>
            </w:pPr>
            <w:ins w:id="2982" w:author="ERCOT" w:date="2021-11-01T10:47:00Z">
              <w:r>
                <w:rPr>
                  <w:rFonts w:ascii="Calibri" w:hAnsi="Calibri" w:cs="Calibri"/>
                  <w:color w:val="000000"/>
                  <w:sz w:val="22"/>
                  <w:szCs w:val="22"/>
                </w:rPr>
                <w:t>7.8</w:t>
              </w:r>
            </w:ins>
            <w:del w:id="2983" w:author="ERCOT" w:date="2021-11-01T09:58:00Z">
              <w:r w:rsidRPr="009A486F" w:rsidDel="000A1AF2">
                <w:rPr>
                  <w:color w:val="000000"/>
                  <w:sz w:val="22"/>
                  <w:szCs w:val="22"/>
                </w:rPr>
                <w:delText>40.6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8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00AF6A" w14:textId="0E4E75AF" w:rsidR="00606AA6" w:rsidRPr="009A486F" w:rsidRDefault="00606AA6" w:rsidP="00606AA6">
            <w:pPr>
              <w:widowControl/>
              <w:autoSpaceDE/>
              <w:autoSpaceDN/>
              <w:adjustRightInd/>
              <w:jc w:val="center"/>
              <w:rPr>
                <w:b/>
                <w:bCs/>
                <w:sz w:val="22"/>
                <w:szCs w:val="22"/>
              </w:rPr>
            </w:pPr>
            <w:ins w:id="2985" w:author="ERCOT" w:date="2021-11-01T10:47:00Z">
              <w:r>
                <w:rPr>
                  <w:rFonts w:ascii="Calibri" w:hAnsi="Calibri" w:cs="Calibri"/>
                  <w:color w:val="000000"/>
                  <w:sz w:val="22"/>
                  <w:szCs w:val="22"/>
                </w:rPr>
                <w:t>10.0</w:t>
              </w:r>
            </w:ins>
            <w:del w:id="2986" w:author="ERCOT" w:date="2021-11-01T09:58:00Z">
              <w:r w:rsidRPr="009A486F" w:rsidDel="000A1AF2">
                <w:rPr>
                  <w:color w:val="000000"/>
                  <w:sz w:val="22"/>
                  <w:szCs w:val="22"/>
                </w:rPr>
                <w:delText>43.3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8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56459A" w14:textId="730571F2" w:rsidR="00606AA6" w:rsidRPr="009A486F" w:rsidRDefault="00606AA6" w:rsidP="00606AA6">
            <w:pPr>
              <w:widowControl/>
              <w:autoSpaceDE/>
              <w:autoSpaceDN/>
              <w:adjustRightInd/>
              <w:jc w:val="center"/>
              <w:rPr>
                <w:b/>
                <w:bCs/>
                <w:sz w:val="22"/>
                <w:szCs w:val="22"/>
              </w:rPr>
            </w:pPr>
            <w:ins w:id="2988" w:author="ERCOT" w:date="2021-11-01T10:47:00Z">
              <w:r>
                <w:rPr>
                  <w:rFonts w:ascii="Calibri" w:hAnsi="Calibri" w:cs="Calibri"/>
                  <w:color w:val="000000"/>
                  <w:sz w:val="22"/>
                  <w:szCs w:val="22"/>
                </w:rPr>
                <w:t>10.2</w:t>
              </w:r>
            </w:ins>
            <w:del w:id="2989" w:author="ERCOT" w:date="2021-11-01T09:58:00Z">
              <w:r w:rsidRPr="009A486F" w:rsidDel="000A1AF2">
                <w:rPr>
                  <w:color w:val="000000"/>
                  <w:sz w:val="22"/>
                  <w:szCs w:val="22"/>
                </w:rPr>
                <w:delText>48.3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9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92BD1" w14:textId="32F133AC" w:rsidR="00606AA6" w:rsidRPr="009A486F" w:rsidRDefault="00606AA6" w:rsidP="00606AA6">
            <w:pPr>
              <w:widowControl/>
              <w:autoSpaceDE/>
              <w:autoSpaceDN/>
              <w:adjustRightInd/>
              <w:jc w:val="center"/>
              <w:rPr>
                <w:b/>
                <w:bCs/>
                <w:sz w:val="22"/>
                <w:szCs w:val="22"/>
              </w:rPr>
            </w:pPr>
            <w:ins w:id="2991" w:author="ERCOT" w:date="2021-11-01T10:47:00Z">
              <w:r>
                <w:rPr>
                  <w:rFonts w:ascii="Calibri" w:hAnsi="Calibri" w:cs="Calibri"/>
                  <w:color w:val="000000"/>
                  <w:sz w:val="22"/>
                  <w:szCs w:val="22"/>
                </w:rPr>
                <w:t>15.9</w:t>
              </w:r>
            </w:ins>
            <w:del w:id="2992" w:author="ERCOT" w:date="2021-11-01T09:58:00Z">
              <w:r w:rsidRPr="009A486F" w:rsidDel="000A1AF2">
                <w:rPr>
                  <w:color w:val="000000"/>
                  <w:sz w:val="22"/>
                  <w:szCs w:val="22"/>
                </w:rPr>
                <w:delText>50.0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993"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6D2C8F7" w14:textId="6A58108B" w:rsidR="00606AA6" w:rsidRPr="009A486F" w:rsidRDefault="00606AA6" w:rsidP="00606AA6">
            <w:pPr>
              <w:widowControl/>
              <w:autoSpaceDE/>
              <w:autoSpaceDN/>
              <w:adjustRightInd/>
              <w:jc w:val="center"/>
              <w:rPr>
                <w:b/>
                <w:bCs/>
                <w:sz w:val="22"/>
                <w:szCs w:val="22"/>
              </w:rPr>
            </w:pPr>
            <w:ins w:id="2994" w:author="ERCOT" w:date="2021-11-01T10:47:00Z">
              <w:r>
                <w:rPr>
                  <w:rFonts w:ascii="Calibri" w:hAnsi="Calibri" w:cs="Calibri"/>
                  <w:color w:val="000000"/>
                  <w:sz w:val="22"/>
                  <w:szCs w:val="22"/>
                </w:rPr>
                <w:t>14.8</w:t>
              </w:r>
            </w:ins>
            <w:del w:id="2995" w:author="ERCOT" w:date="2021-11-01T09:58:00Z">
              <w:r w:rsidRPr="009A486F" w:rsidDel="000A1AF2">
                <w:rPr>
                  <w:color w:val="000000"/>
                  <w:sz w:val="22"/>
                  <w:szCs w:val="22"/>
                </w:rPr>
                <w:delText>48.5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996"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495FA" w14:textId="4F7F9423" w:rsidR="00606AA6" w:rsidRPr="009A486F" w:rsidRDefault="00606AA6" w:rsidP="00606AA6">
            <w:pPr>
              <w:widowControl/>
              <w:autoSpaceDE/>
              <w:autoSpaceDN/>
              <w:adjustRightInd/>
              <w:jc w:val="center"/>
              <w:rPr>
                <w:b/>
                <w:bCs/>
                <w:sz w:val="22"/>
                <w:szCs w:val="22"/>
              </w:rPr>
            </w:pPr>
            <w:ins w:id="2997" w:author="ERCOT" w:date="2021-11-01T10:47:00Z">
              <w:r>
                <w:rPr>
                  <w:rFonts w:ascii="Calibri" w:hAnsi="Calibri" w:cs="Calibri"/>
                  <w:color w:val="000000"/>
                  <w:sz w:val="22"/>
                  <w:szCs w:val="22"/>
                </w:rPr>
                <w:t>14.5</w:t>
              </w:r>
            </w:ins>
            <w:del w:id="2998" w:author="ERCOT" w:date="2021-11-01T09:58:00Z">
              <w:r w:rsidRPr="009A486F" w:rsidDel="000A1AF2">
                <w:rPr>
                  <w:color w:val="000000"/>
                  <w:sz w:val="22"/>
                  <w:szCs w:val="22"/>
                </w:rPr>
                <w:delText>29.5</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999"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A8763" w14:textId="6C62F547" w:rsidR="00606AA6" w:rsidRPr="009A486F" w:rsidRDefault="00606AA6" w:rsidP="00606AA6">
            <w:pPr>
              <w:widowControl/>
              <w:autoSpaceDE/>
              <w:autoSpaceDN/>
              <w:adjustRightInd/>
              <w:jc w:val="center"/>
              <w:rPr>
                <w:b/>
                <w:bCs/>
                <w:sz w:val="22"/>
                <w:szCs w:val="22"/>
              </w:rPr>
            </w:pPr>
            <w:ins w:id="3000" w:author="ERCOT" w:date="2021-11-01T10:47:00Z">
              <w:r>
                <w:rPr>
                  <w:rFonts w:ascii="Calibri" w:hAnsi="Calibri" w:cs="Calibri"/>
                  <w:color w:val="000000"/>
                  <w:sz w:val="22"/>
                  <w:szCs w:val="22"/>
                </w:rPr>
                <w:t>3.2</w:t>
              </w:r>
            </w:ins>
            <w:del w:id="3001" w:author="ERCOT" w:date="2021-11-01T09:58:00Z">
              <w:r w:rsidRPr="009A486F" w:rsidDel="000A1AF2">
                <w:rPr>
                  <w:color w:val="000000"/>
                  <w:sz w:val="22"/>
                  <w:szCs w:val="22"/>
                </w:rPr>
                <w:delText>3.9</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002"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8CCA3" w14:textId="2B689A95" w:rsidR="00606AA6" w:rsidRPr="009A486F" w:rsidRDefault="00606AA6" w:rsidP="00606AA6">
            <w:pPr>
              <w:widowControl/>
              <w:autoSpaceDE/>
              <w:autoSpaceDN/>
              <w:adjustRightInd/>
              <w:jc w:val="center"/>
              <w:rPr>
                <w:b/>
                <w:bCs/>
                <w:sz w:val="22"/>
                <w:szCs w:val="22"/>
              </w:rPr>
            </w:pPr>
            <w:ins w:id="3003" w:author="ERCOT" w:date="2021-11-01T10:47:00Z">
              <w:r>
                <w:rPr>
                  <w:rFonts w:ascii="Calibri" w:hAnsi="Calibri" w:cs="Calibri"/>
                  <w:color w:val="000000"/>
                  <w:sz w:val="22"/>
                  <w:szCs w:val="22"/>
                </w:rPr>
                <w:t>0.0</w:t>
              </w:r>
            </w:ins>
            <w:del w:id="3004" w:author="ERCOT" w:date="2021-11-01T09:58:00Z">
              <w:r w:rsidRPr="009A486F" w:rsidDel="000A1AF2">
                <w:rPr>
                  <w:color w:val="000000"/>
                  <w:sz w:val="22"/>
                  <w:szCs w:val="22"/>
                </w:rPr>
                <w:delText>-0.9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005"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6F63BA" w14:textId="66FF0E48" w:rsidR="00606AA6" w:rsidRPr="009A486F" w:rsidRDefault="00606AA6" w:rsidP="00606AA6">
            <w:pPr>
              <w:widowControl/>
              <w:autoSpaceDE/>
              <w:autoSpaceDN/>
              <w:adjustRightInd/>
              <w:jc w:val="center"/>
              <w:rPr>
                <w:b/>
                <w:bCs/>
                <w:sz w:val="22"/>
                <w:szCs w:val="22"/>
              </w:rPr>
            </w:pPr>
            <w:ins w:id="3006" w:author="ERCOT" w:date="2021-11-01T10:47:00Z">
              <w:r>
                <w:rPr>
                  <w:rFonts w:ascii="Calibri" w:hAnsi="Calibri" w:cs="Calibri"/>
                  <w:color w:val="000000"/>
                  <w:sz w:val="22"/>
                  <w:szCs w:val="22"/>
                </w:rPr>
                <w:t>0.0</w:t>
              </w:r>
            </w:ins>
            <w:del w:id="3007" w:author="ERCOT" w:date="2021-11-01T09:58:00Z">
              <w:r w:rsidRPr="009A486F" w:rsidDel="000A1AF2">
                <w:rPr>
                  <w:color w:val="000000"/>
                  <w:sz w:val="22"/>
                  <w:szCs w:val="22"/>
                </w:rPr>
                <w:delText>-0.1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008"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51C098" w14:textId="61D3DD49" w:rsidR="00606AA6" w:rsidRPr="009A486F" w:rsidRDefault="00606AA6" w:rsidP="00606AA6">
            <w:pPr>
              <w:widowControl/>
              <w:autoSpaceDE/>
              <w:autoSpaceDN/>
              <w:adjustRightInd/>
              <w:jc w:val="center"/>
              <w:rPr>
                <w:b/>
                <w:bCs/>
                <w:sz w:val="22"/>
                <w:szCs w:val="22"/>
              </w:rPr>
            </w:pPr>
            <w:ins w:id="3009" w:author="ERCOT" w:date="2021-11-01T10:47:00Z">
              <w:r>
                <w:rPr>
                  <w:rFonts w:ascii="Calibri" w:hAnsi="Calibri" w:cs="Calibri"/>
                  <w:color w:val="000000"/>
                  <w:sz w:val="22"/>
                  <w:szCs w:val="22"/>
                </w:rPr>
                <w:t>0.0</w:t>
              </w:r>
            </w:ins>
            <w:del w:id="301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011"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C5661E1" w14:textId="17DD2066" w:rsidR="00606AA6" w:rsidRPr="009A486F" w:rsidRDefault="00606AA6" w:rsidP="00606AA6">
            <w:pPr>
              <w:widowControl/>
              <w:autoSpaceDE/>
              <w:autoSpaceDN/>
              <w:adjustRightInd/>
              <w:jc w:val="center"/>
              <w:rPr>
                <w:b/>
                <w:bCs/>
                <w:sz w:val="22"/>
                <w:szCs w:val="22"/>
              </w:rPr>
            </w:pPr>
            <w:ins w:id="3012" w:author="ERCOT" w:date="2021-11-01T10:47:00Z">
              <w:r>
                <w:rPr>
                  <w:rFonts w:ascii="Calibri" w:hAnsi="Calibri" w:cs="Calibri"/>
                  <w:color w:val="000000"/>
                  <w:sz w:val="22"/>
                  <w:szCs w:val="22"/>
                </w:rPr>
                <w:t>0.0</w:t>
              </w:r>
            </w:ins>
            <w:del w:id="3013" w:author="ERCOT" w:date="2021-11-01T09:58:00Z">
              <w:r w:rsidRPr="009A486F" w:rsidDel="000A1AF2">
                <w:rPr>
                  <w:color w:val="000000"/>
                  <w:sz w:val="22"/>
                  <w:szCs w:val="22"/>
                </w:rPr>
                <w:delText>0.0</w:delText>
              </w:r>
            </w:del>
          </w:p>
        </w:tc>
      </w:tr>
      <w:tr w:rsidR="00606AA6" w:rsidRPr="00CC576E" w14:paraId="2AB453C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01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01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01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301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82AFE" w14:textId="1930AB98" w:rsidR="00606AA6" w:rsidRPr="009A486F" w:rsidRDefault="00606AA6" w:rsidP="00606AA6">
            <w:pPr>
              <w:widowControl/>
              <w:autoSpaceDE/>
              <w:autoSpaceDN/>
              <w:adjustRightInd/>
              <w:jc w:val="center"/>
              <w:rPr>
                <w:b/>
                <w:bCs/>
                <w:sz w:val="22"/>
                <w:szCs w:val="22"/>
              </w:rPr>
            </w:pPr>
            <w:ins w:id="3018" w:author="ERCOT" w:date="2021-11-01T10:47:00Z">
              <w:r>
                <w:rPr>
                  <w:rFonts w:ascii="Calibri" w:hAnsi="Calibri" w:cs="Calibri"/>
                  <w:color w:val="000000"/>
                  <w:sz w:val="22"/>
                  <w:szCs w:val="22"/>
                </w:rPr>
                <w:t>0.0</w:t>
              </w:r>
            </w:ins>
            <w:del w:id="301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2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763FE5" w14:textId="7B33A515" w:rsidR="00606AA6" w:rsidRPr="009A486F" w:rsidRDefault="00606AA6" w:rsidP="00606AA6">
            <w:pPr>
              <w:widowControl/>
              <w:autoSpaceDE/>
              <w:autoSpaceDN/>
              <w:adjustRightInd/>
              <w:jc w:val="center"/>
              <w:rPr>
                <w:b/>
                <w:bCs/>
                <w:sz w:val="22"/>
                <w:szCs w:val="22"/>
              </w:rPr>
            </w:pPr>
            <w:ins w:id="3021" w:author="ERCOT" w:date="2021-11-01T10:47:00Z">
              <w:r>
                <w:rPr>
                  <w:rFonts w:ascii="Calibri" w:hAnsi="Calibri" w:cs="Calibri"/>
                  <w:color w:val="000000"/>
                  <w:sz w:val="22"/>
                  <w:szCs w:val="22"/>
                </w:rPr>
                <w:t>0.0</w:t>
              </w:r>
            </w:ins>
            <w:del w:id="302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2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7E0410" w14:textId="0750FFAF" w:rsidR="00606AA6" w:rsidRPr="009A486F" w:rsidRDefault="00606AA6" w:rsidP="00606AA6">
            <w:pPr>
              <w:widowControl/>
              <w:autoSpaceDE/>
              <w:autoSpaceDN/>
              <w:adjustRightInd/>
              <w:jc w:val="center"/>
              <w:rPr>
                <w:b/>
                <w:bCs/>
                <w:sz w:val="22"/>
                <w:szCs w:val="22"/>
              </w:rPr>
            </w:pPr>
            <w:ins w:id="3024" w:author="ERCOT" w:date="2021-11-01T10:47:00Z">
              <w:r>
                <w:rPr>
                  <w:rFonts w:ascii="Calibri" w:hAnsi="Calibri" w:cs="Calibri"/>
                  <w:color w:val="000000"/>
                  <w:sz w:val="22"/>
                  <w:szCs w:val="22"/>
                </w:rPr>
                <w:t>0.0</w:t>
              </w:r>
            </w:ins>
            <w:del w:id="302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2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6ECBC8" w14:textId="496D8329" w:rsidR="00606AA6" w:rsidRPr="009A486F" w:rsidRDefault="00606AA6" w:rsidP="00606AA6">
            <w:pPr>
              <w:widowControl/>
              <w:autoSpaceDE/>
              <w:autoSpaceDN/>
              <w:adjustRightInd/>
              <w:jc w:val="center"/>
              <w:rPr>
                <w:b/>
                <w:bCs/>
                <w:sz w:val="22"/>
                <w:szCs w:val="22"/>
              </w:rPr>
            </w:pPr>
            <w:ins w:id="3027" w:author="ERCOT" w:date="2021-11-01T10:47:00Z">
              <w:r>
                <w:rPr>
                  <w:rFonts w:ascii="Calibri" w:hAnsi="Calibri" w:cs="Calibri"/>
                  <w:color w:val="000000"/>
                  <w:sz w:val="22"/>
                  <w:szCs w:val="22"/>
                </w:rPr>
                <w:t>0.0</w:t>
              </w:r>
            </w:ins>
            <w:del w:id="302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2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8C75C5" w14:textId="094DAAA4" w:rsidR="00606AA6" w:rsidRPr="009A486F" w:rsidRDefault="00606AA6" w:rsidP="00606AA6">
            <w:pPr>
              <w:widowControl/>
              <w:autoSpaceDE/>
              <w:autoSpaceDN/>
              <w:adjustRightInd/>
              <w:jc w:val="center"/>
              <w:rPr>
                <w:b/>
                <w:bCs/>
                <w:sz w:val="22"/>
                <w:szCs w:val="22"/>
              </w:rPr>
            </w:pPr>
            <w:ins w:id="3030" w:author="ERCOT" w:date="2021-11-01T10:47:00Z">
              <w:r>
                <w:rPr>
                  <w:rFonts w:ascii="Calibri" w:hAnsi="Calibri" w:cs="Calibri"/>
                  <w:color w:val="000000"/>
                  <w:sz w:val="22"/>
                  <w:szCs w:val="22"/>
                </w:rPr>
                <w:t>0.0</w:t>
              </w:r>
            </w:ins>
            <w:del w:id="303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3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EF6AA" w14:textId="03981AE4" w:rsidR="00606AA6" w:rsidRPr="009A486F" w:rsidRDefault="00606AA6" w:rsidP="00606AA6">
            <w:pPr>
              <w:widowControl/>
              <w:autoSpaceDE/>
              <w:autoSpaceDN/>
              <w:adjustRightInd/>
              <w:jc w:val="center"/>
              <w:rPr>
                <w:b/>
                <w:bCs/>
                <w:sz w:val="22"/>
                <w:szCs w:val="22"/>
              </w:rPr>
            </w:pPr>
            <w:ins w:id="3033" w:author="ERCOT" w:date="2021-11-01T10:47:00Z">
              <w:r>
                <w:rPr>
                  <w:rFonts w:ascii="Calibri" w:hAnsi="Calibri" w:cs="Calibri"/>
                  <w:color w:val="000000"/>
                  <w:sz w:val="22"/>
                  <w:szCs w:val="22"/>
                </w:rPr>
                <w:t>0.0</w:t>
              </w:r>
            </w:ins>
            <w:del w:id="303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3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9810A" w14:textId="7D4C50FA" w:rsidR="00606AA6" w:rsidRPr="009A486F" w:rsidRDefault="00606AA6" w:rsidP="00606AA6">
            <w:pPr>
              <w:widowControl/>
              <w:autoSpaceDE/>
              <w:autoSpaceDN/>
              <w:adjustRightInd/>
              <w:jc w:val="center"/>
              <w:rPr>
                <w:b/>
                <w:bCs/>
                <w:sz w:val="22"/>
                <w:szCs w:val="22"/>
              </w:rPr>
            </w:pPr>
            <w:ins w:id="3036" w:author="ERCOT" w:date="2021-11-01T10:47:00Z">
              <w:r>
                <w:rPr>
                  <w:rFonts w:ascii="Calibri" w:hAnsi="Calibri" w:cs="Calibri"/>
                  <w:color w:val="000000"/>
                  <w:sz w:val="22"/>
                  <w:szCs w:val="22"/>
                </w:rPr>
                <w:t>0.0</w:t>
              </w:r>
            </w:ins>
            <w:del w:id="3037" w:author="ERCOT" w:date="2021-11-01T09:58:00Z">
              <w:r w:rsidRPr="009A486F" w:rsidDel="000A1AF2">
                <w:rPr>
                  <w:color w:val="000000"/>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3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F8600E" w14:textId="73CB70D7" w:rsidR="00606AA6" w:rsidRPr="009A486F" w:rsidRDefault="00606AA6" w:rsidP="00606AA6">
            <w:pPr>
              <w:widowControl/>
              <w:autoSpaceDE/>
              <w:autoSpaceDN/>
              <w:adjustRightInd/>
              <w:jc w:val="center"/>
              <w:rPr>
                <w:b/>
                <w:bCs/>
                <w:sz w:val="22"/>
                <w:szCs w:val="22"/>
              </w:rPr>
            </w:pPr>
            <w:ins w:id="3039" w:author="ERCOT" w:date="2021-11-01T10:47:00Z">
              <w:r>
                <w:rPr>
                  <w:rFonts w:ascii="Calibri" w:hAnsi="Calibri" w:cs="Calibri"/>
                  <w:color w:val="000000"/>
                  <w:sz w:val="22"/>
                  <w:szCs w:val="22"/>
                </w:rPr>
                <w:t>4.9</w:t>
              </w:r>
            </w:ins>
            <w:del w:id="3040" w:author="ERCOT" w:date="2021-11-01T09:58:00Z">
              <w:r w:rsidRPr="009A486F" w:rsidDel="000A1AF2">
                <w:rPr>
                  <w:color w:val="000000"/>
                  <w:sz w:val="22"/>
                  <w:szCs w:val="22"/>
                </w:rPr>
                <w:delText>23.1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04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9EA01" w14:textId="5EB4E935" w:rsidR="00606AA6" w:rsidRPr="009A486F" w:rsidRDefault="00606AA6" w:rsidP="00606AA6">
            <w:pPr>
              <w:widowControl/>
              <w:autoSpaceDE/>
              <w:autoSpaceDN/>
              <w:adjustRightInd/>
              <w:jc w:val="center"/>
              <w:rPr>
                <w:b/>
                <w:bCs/>
                <w:sz w:val="22"/>
                <w:szCs w:val="22"/>
              </w:rPr>
            </w:pPr>
            <w:ins w:id="3042" w:author="ERCOT" w:date="2021-11-01T10:47:00Z">
              <w:r>
                <w:rPr>
                  <w:rFonts w:ascii="Calibri" w:hAnsi="Calibri" w:cs="Calibri"/>
                  <w:color w:val="000000"/>
                  <w:sz w:val="22"/>
                  <w:szCs w:val="22"/>
                </w:rPr>
                <w:t>10.3</w:t>
              </w:r>
            </w:ins>
            <w:del w:id="3043" w:author="ERCOT" w:date="2021-11-01T09:58:00Z">
              <w:r w:rsidRPr="009A486F" w:rsidDel="000A1AF2">
                <w:rPr>
                  <w:color w:val="000000"/>
                  <w:sz w:val="22"/>
                  <w:szCs w:val="22"/>
                </w:rPr>
                <w:delText>49.4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04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2F803" w14:textId="5D636EE5" w:rsidR="00606AA6" w:rsidRPr="009A486F" w:rsidRDefault="00606AA6" w:rsidP="00606AA6">
            <w:pPr>
              <w:widowControl/>
              <w:autoSpaceDE/>
              <w:autoSpaceDN/>
              <w:adjustRightInd/>
              <w:jc w:val="center"/>
              <w:rPr>
                <w:b/>
                <w:bCs/>
                <w:sz w:val="22"/>
                <w:szCs w:val="22"/>
              </w:rPr>
            </w:pPr>
            <w:ins w:id="3045" w:author="ERCOT" w:date="2021-11-01T10:47:00Z">
              <w:r>
                <w:rPr>
                  <w:rFonts w:ascii="Calibri" w:hAnsi="Calibri" w:cs="Calibri"/>
                  <w:color w:val="000000"/>
                  <w:sz w:val="22"/>
                  <w:szCs w:val="22"/>
                </w:rPr>
                <w:t>8.8</w:t>
              </w:r>
            </w:ins>
            <w:del w:id="3046" w:author="ERCOT" w:date="2021-11-01T09:58:00Z">
              <w:r w:rsidRPr="009A486F" w:rsidDel="000A1AF2">
                <w:rPr>
                  <w:color w:val="000000"/>
                  <w:sz w:val="22"/>
                  <w:szCs w:val="22"/>
                </w:rPr>
                <w:delText>49.4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516828" w14:textId="4AA21C76" w:rsidR="00606AA6" w:rsidRPr="009A486F" w:rsidRDefault="00606AA6" w:rsidP="00606AA6">
            <w:pPr>
              <w:widowControl/>
              <w:autoSpaceDE/>
              <w:autoSpaceDN/>
              <w:adjustRightInd/>
              <w:jc w:val="center"/>
              <w:rPr>
                <w:b/>
                <w:bCs/>
                <w:sz w:val="22"/>
                <w:szCs w:val="22"/>
              </w:rPr>
            </w:pPr>
            <w:ins w:id="3048" w:author="ERCOT" w:date="2021-11-01T10:47:00Z">
              <w:r>
                <w:rPr>
                  <w:rFonts w:ascii="Calibri" w:hAnsi="Calibri" w:cs="Calibri"/>
                  <w:color w:val="000000"/>
                  <w:sz w:val="22"/>
                  <w:szCs w:val="22"/>
                </w:rPr>
                <w:t>6.4</w:t>
              </w:r>
            </w:ins>
            <w:del w:id="3049" w:author="ERCOT" w:date="2021-11-01T09:58:00Z">
              <w:r w:rsidRPr="009A486F" w:rsidDel="000A1AF2">
                <w:rPr>
                  <w:color w:val="000000"/>
                  <w:sz w:val="22"/>
                  <w:szCs w:val="22"/>
                </w:rPr>
                <w:delText>44.1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156A92" w14:textId="482AA977" w:rsidR="00606AA6" w:rsidRPr="009A486F" w:rsidRDefault="00606AA6" w:rsidP="00606AA6">
            <w:pPr>
              <w:widowControl/>
              <w:autoSpaceDE/>
              <w:autoSpaceDN/>
              <w:adjustRightInd/>
              <w:jc w:val="center"/>
              <w:rPr>
                <w:b/>
                <w:bCs/>
                <w:sz w:val="22"/>
                <w:szCs w:val="22"/>
              </w:rPr>
            </w:pPr>
            <w:ins w:id="3051" w:author="ERCOT" w:date="2021-11-01T10:47:00Z">
              <w:r>
                <w:rPr>
                  <w:rFonts w:ascii="Calibri" w:hAnsi="Calibri" w:cs="Calibri"/>
                  <w:color w:val="000000"/>
                  <w:sz w:val="22"/>
                  <w:szCs w:val="22"/>
                </w:rPr>
                <w:t>9.3</w:t>
              </w:r>
            </w:ins>
            <w:del w:id="3052" w:author="ERCOT" w:date="2021-11-01T09:58:00Z">
              <w:r w:rsidRPr="009A486F" w:rsidDel="000A1AF2">
                <w:rPr>
                  <w:color w:val="000000"/>
                  <w:sz w:val="22"/>
                  <w:szCs w:val="22"/>
                </w:rPr>
                <w:delText>44.4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5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A64B0B" w14:textId="27B428D4" w:rsidR="00606AA6" w:rsidRPr="009A486F" w:rsidRDefault="00606AA6" w:rsidP="00606AA6">
            <w:pPr>
              <w:widowControl/>
              <w:autoSpaceDE/>
              <w:autoSpaceDN/>
              <w:adjustRightInd/>
              <w:jc w:val="center"/>
              <w:rPr>
                <w:b/>
                <w:bCs/>
                <w:sz w:val="22"/>
                <w:szCs w:val="22"/>
              </w:rPr>
            </w:pPr>
            <w:ins w:id="3054" w:author="ERCOT" w:date="2021-11-01T10:47:00Z">
              <w:r>
                <w:rPr>
                  <w:rFonts w:ascii="Calibri" w:hAnsi="Calibri" w:cs="Calibri"/>
                  <w:color w:val="000000"/>
                  <w:sz w:val="22"/>
                  <w:szCs w:val="22"/>
                </w:rPr>
                <w:t>11.4</w:t>
              </w:r>
            </w:ins>
            <w:del w:id="3055" w:author="ERCOT" w:date="2021-11-01T09:58:00Z">
              <w:r w:rsidRPr="009A486F" w:rsidDel="000A1AF2">
                <w:rPr>
                  <w:color w:val="000000"/>
                  <w:sz w:val="22"/>
                  <w:szCs w:val="22"/>
                </w:rPr>
                <w:delText>41.8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9AB5A" w14:textId="458F0463" w:rsidR="00606AA6" w:rsidRPr="009A486F" w:rsidRDefault="00606AA6" w:rsidP="00606AA6">
            <w:pPr>
              <w:widowControl/>
              <w:autoSpaceDE/>
              <w:autoSpaceDN/>
              <w:adjustRightInd/>
              <w:jc w:val="center"/>
              <w:rPr>
                <w:b/>
                <w:bCs/>
                <w:sz w:val="22"/>
                <w:szCs w:val="22"/>
              </w:rPr>
            </w:pPr>
            <w:ins w:id="3057" w:author="ERCOT" w:date="2021-11-01T10:47:00Z">
              <w:r>
                <w:rPr>
                  <w:rFonts w:ascii="Calibri" w:hAnsi="Calibri" w:cs="Calibri"/>
                  <w:color w:val="000000"/>
                  <w:sz w:val="22"/>
                  <w:szCs w:val="22"/>
                </w:rPr>
                <w:t>5.3</w:t>
              </w:r>
            </w:ins>
            <w:del w:id="3058" w:author="ERCOT" w:date="2021-11-01T09:58:00Z">
              <w:r w:rsidRPr="009A486F" w:rsidDel="000A1AF2">
                <w:rPr>
                  <w:color w:val="000000"/>
                  <w:sz w:val="22"/>
                  <w:szCs w:val="22"/>
                </w:rPr>
                <w:delText>39.3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5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4F8B0A" w14:textId="1AA82CB9" w:rsidR="00606AA6" w:rsidRPr="009A486F" w:rsidRDefault="00606AA6" w:rsidP="00606AA6">
            <w:pPr>
              <w:widowControl/>
              <w:autoSpaceDE/>
              <w:autoSpaceDN/>
              <w:adjustRightInd/>
              <w:jc w:val="center"/>
              <w:rPr>
                <w:b/>
                <w:bCs/>
                <w:sz w:val="22"/>
                <w:szCs w:val="22"/>
              </w:rPr>
            </w:pPr>
            <w:ins w:id="3060" w:author="ERCOT" w:date="2021-11-01T10:47:00Z">
              <w:r>
                <w:rPr>
                  <w:rFonts w:ascii="Calibri" w:hAnsi="Calibri" w:cs="Calibri"/>
                  <w:color w:val="000000"/>
                  <w:sz w:val="22"/>
                  <w:szCs w:val="22"/>
                </w:rPr>
                <w:t>8.8</w:t>
              </w:r>
            </w:ins>
            <w:del w:id="3061" w:author="ERCOT" w:date="2021-11-01T09:58:00Z">
              <w:r w:rsidRPr="009A486F" w:rsidDel="000A1AF2">
                <w:rPr>
                  <w:color w:val="000000"/>
                  <w:sz w:val="22"/>
                  <w:szCs w:val="22"/>
                </w:rPr>
                <w:delText>42.4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6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5D553" w14:textId="40C8781E" w:rsidR="00606AA6" w:rsidRPr="009A486F" w:rsidRDefault="00606AA6" w:rsidP="00606AA6">
            <w:pPr>
              <w:widowControl/>
              <w:autoSpaceDE/>
              <w:autoSpaceDN/>
              <w:adjustRightInd/>
              <w:jc w:val="center"/>
              <w:rPr>
                <w:b/>
                <w:bCs/>
                <w:sz w:val="22"/>
                <w:szCs w:val="22"/>
              </w:rPr>
            </w:pPr>
            <w:ins w:id="3063" w:author="ERCOT" w:date="2021-11-01T10:47:00Z">
              <w:r>
                <w:rPr>
                  <w:rFonts w:ascii="Calibri" w:hAnsi="Calibri" w:cs="Calibri"/>
                  <w:color w:val="000000"/>
                  <w:sz w:val="22"/>
                  <w:szCs w:val="22"/>
                </w:rPr>
                <w:t>7.0</w:t>
              </w:r>
            </w:ins>
            <w:del w:id="3064" w:author="ERCOT" w:date="2021-11-01T09:58:00Z">
              <w:r w:rsidRPr="009A486F" w:rsidDel="000A1AF2">
                <w:rPr>
                  <w:color w:val="000000"/>
                  <w:sz w:val="22"/>
                  <w:szCs w:val="22"/>
                </w:rPr>
                <w:delText>45.3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6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25B110" w14:textId="65B4F89A" w:rsidR="00606AA6" w:rsidRPr="009A486F" w:rsidRDefault="00606AA6" w:rsidP="00606AA6">
            <w:pPr>
              <w:widowControl/>
              <w:autoSpaceDE/>
              <w:autoSpaceDN/>
              <w:adjustRightInd/>
              <w:jc w:val="center"/>
              <w:rPr>
                <w:b/>
                <w:bCs/>
                <w:sz w:val="22"/>
                <w:szCs w:val="22"/>
              </w:rPr>
            </w:pPr>
            <w:ins w:id="3066" w:author="ERCOT" w:date="2021-11-01T10:47:00Z">
              <w:r>
                <w:rPr>
                  <w:rFonts w:ascii="Calibri" w:hAnsi="Calibri" w:cs="Calibri"/>
                  <w:color w:val="000000"/>
                  <w:sz w:val="22"/>
                  <w:szCs w:val="22"/>
                </w:rPr>
                <w:t>7.2</w:t>
              </w:r>
            </w:ins>
            <w:del w:id="3067" w:author="ERCOT" w:date="2021-11-01T09:58:00Z">
              <w:r w:rsidRPr="009A486F" w:rsidDel="000A1AF2">
                <w:rPr>
                  <w:color w:val="000000"/>
                  <w:sz w:val="22"/>
                  <w:szCs w:val="22"/>
                </w:rPr>
                <w:delText>45.4</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06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8067979" w14:textId="6AB226C0" w:rsidR="00606AA6" w:rsidRPr="009A486F" w:rsidRDefault="00606AA6" w:rsidP="00606AA6">
            <w:pPr>
              <w:widowControl/>
              <w:autoSpaceDE/>
              <w:autoSpaceDN/>
              <w:adjustRightInd/>
              <w:jc w:val="center"/>
              <w:rPr>
                <w:b/>
                <w:bCs/>
                <w:sz w:val="22"/>
                <w:szCs w:val="22"/>
              </w:rPr>
            </w:pPr>
            <w:ins w:id="3069" w:author="ERCOT" w:date="2021-11-01T10:47:00Z">
              <w:r>
                <w:rPr>
                  <w:rFonts w:ascii="Calibri" w:hAnsi="Calibri" w:cs="Calibri"/>
                  <w:color w:val="000000"/>
                  <w:sz w:val="22"/>
                  <w:szCs w:val="22"/>
                </w:rPr>
                <w:t>8.4</w:t>
              </w:r>
            </w:ins>
            <w:del w:id="3070" w:author="ERCOT" w:date="2021-11-01T09:58:00Z">
              <w:r w:rsidRPr="009A486F" w:rsidDel="000A1AF2">
                <w:rPr>
                  <w:color w:val="000000"/>
                  <w:sz w:val="22"/>
                  <w:szCs w:val="22"/>
                </w:rPr>
                <w:delText>44.0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07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ED573" w14:textId="4F8588CA" w:rsidR="00606AA6" w:rsidRPr="009A486F" w:rsidRDefault="00606AA6" w:rsidP="00606AA6">
            <w:pPr>
              <w:widowControl/>
              <w:autoSpaceDE/>
              <w:autoSpaceDN/>
              <w:adjustRightInd/>
              <w:jc w:val="center"/>
              <w:rPr>
                <w:b/>
                <w:bCs/>
                <w:sz w:val="22"/>
                <w:szCs w:val="22"/>
              </w:rPr>
            </w:pPr>
            <w:ins w:id="3072" w:author="ERCOT" w:date="2021-11-01T10:47:00Z">
              <w:r>
                <w:rPr>
                  <w:rFonts w:ascii="Calibri" w:hAnsi="Calibri" w:cs="Calibri"/>
                  <w:color w:val="000000"/>
                  <w:sz w:val="22"/>
                  <w:szCs w:val="22"/>
                </w:rPr>
                <w:t>7.7</w:t>
              </w:r>
            </w:ins>
            <w:del w:id="3073" w:author="ERCOT" w:date="2021-11-01T09:58:00Z">
              <w:r w:rsidRPr="009A486F" w:rsidDel="000A1AF2">
                <w:rPr>
                  <w:color w:val="000000"/>
                  <w:sz w:val="22"/>
                  <w:szCs w:val="22"/>
                </w:rPr>
                <w:delText>27.6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07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5FF62FD" w14:textId="50DD7C95" w:rsidR="00606AA6" w:rsidRPr="009A486F" w:rsidRDefault="00606AA6" w:rsidP="00606AA6">
            <w:pPr>
              <w:widowControl/>
              <w:autoSpaceDE/>
              <w:autoSpaceDN/>
              <w:adjustRightInd/>
              <w:jc w:val="center"/>
              <w:rPr>
                <w:b/>
                <w:bCs/>
                <w:sz w:val="22"/>
                <w:szCs w:val="22"/>
              </w:rPr>
            </w:pPr>
            <w:ins w:id="3075" w:author="ERCOT" w:date="2021-11-01T10:47:00Z">
              <w:r>
                <w:rPr>
                  <w:rFonts w:ascii="Calibri" w:hAnsi="Calibri" w:cs="Calibri"/>
                  <w:color w:val="000000"/>
                  <w:sz w:val="22"/>
                  <w:szCs w:val="22"/>
                </w:rPr>
                <w:t>0.0</w:t>
              </w:r>
            </w:ins>
            <w:del w:id="3076" w:author="ERCOT" w:date="2021-11-01T09:58:00Z">
              <w:r w:rsidRPr="009A486F" w:rsidDel="000A1AF2">
                <w:rPr>
                  <w:color w:val="000000"/>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07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53EF4" w14:textId="5C0139BE" w:rsidR="00606AA6" w:rsidRPr="009A486F" w:rsidRDefault="00606AA6" w:rsidP="00606AA6">
            <w:pPr>
              <w:widowControl/>
              <w:autoSpaceDE/>
              <w:autoSpaceDN/>
              <w:adjustRightInd/>
              <w:jc w:val="center"/>
              <w:rPr>
                <w:b/>
                <w:bCs/>
                <w:sz w:val="22"/>
                <w:szCs w:val="22"/>
              </w:rPr>
            </w:pPr>
            <w:ins w:id="3078" w:author="ERCOT" w:date="2021-11-01T10:47:00Z">
              <w:r>
                <w:rPr>
                  <w:rFonts w:ascii="Calibri" w:hAnsi="Calibri" w:cs="Calibri"/>
                  <w:color w:val="000000"/>
                  <w:sz w:val="22"/>
                  <w:szCs w:val="22"/>
                </w:rPr>
                <w:t>-0.4</w:t>
              </w:r>
            </w:ins>
            <w:del w:id="3079" w:author="ERCOT" w:date="2021-11-01T09:58:00Z">
              <w:r w:rsidRPr="009A486F" w:rsidDel="000A1AF2">
                <w:rPr>
                  <w:color w:val="000000"/>
                  <w:sz w:val="22"/>
                  <w:szCs w:val="22"/>
                </w:rPr>
                <w:delText>-1.0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08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FCCF593" w14:textId="36111128" w:rsidR="00606AA6" w:rsidRPr="009A486F" w:rsidRDefault="00606AA6" w:rsidP="00606AA6">
            <w:pPr>
              <w:widowControl/>
              <w:autoSpaceDE/>
              <w:autoSpaceDN/>
              <w:adjustRightInd/>
              <w:jc w:val="center"/>
              <w:rPr>
                <w:b/>
                <w:bCs/>
                <w:sz w:val="22"/>
                <w:szCs w:val="22"/>
              </w:rPr>
            </w:pPr>
            <w:ins w:id="3081" w:author="ERCOT" w:date="2021-11-01T10:47:00Z">
              <w:r>
                <w:rPr>
                  <w:rFonts w:ascii="Calibri" w:hAnsi="Calibri" w:cs="Calibri"/>
                  <w:color w:val="000000"/>
                  <w:sz w:val="22"/>
                  <w:szCs w:val="22"/>
                </w:rPr>
                <w:t>0.0</w:t>
              </w:r>
            </w:ins>
            <w:del w:id="3082" w:author="ERCOT" w:date="2021-11-01T09:58:00Z">
              <w:r w:rsidRPr="009A486F" w:rsidDel="000A1AF2">
                <w:rPr>
                  <w:color w:val="000000"/>
                  <w:sz w:val="22"/>
                  <w:szCs w:val="22"/>
                </w:rPr>
                <w:delText>-0.3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08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5E78F" w14:textId="47CBEAEC" w:rsidR="00606AA6" w:rsidRPr="009A486F" w:rsidRDefault="00606AA6" w:rsidP="00606AA6">
            <w:pPr>
              <w:widowControl/>
              <w:autoSpaceDE/>
              <w:autoSpaceDN/>
              <w:adjustRightInd/>
              <w:jc w:val="center"/>
              <w:rPr>
                <w:b/>
                <w:bCs/>
                <w:sz w:val="22"/>
                <w:szCs w:val="22"/>
              </w:rPr>
            </w:pPr>
            <w:ins w:id="3084" w:author="ERCOT" w:date="2021-11-01T10:47:00Z">
              <w:r>
                <w:rPr>
                  <w:rFonts w:ascii="Calibri" w:hAnsi="Calibri" w:cs="Calibri"/>
                  <w:color w:val="000000"/>
                  <w:sz w:val="22"/>
                  <w:szCs w:val="22"/>
                </w:rPr>
                <w:t>0.0</w:t>
              </w:r>
            </w:ins>
            <w:del w:id="308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08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8C14D03" w14:textId="75002CD5" w:rsidR="00606AA6" w:rsidRPr="009A486F" w:rsidRDefault="00606AA6" w:rsidP="00606AA6">
            <w:pPr>
              <w:widowControl/>
              <w:autoSpaceDE/>
              <w:autoSpaceDN/>
              <w:adjustRightInd/>
              <w:jc w:val="center"/>
              <w:rPr>
                <w:b/>
                <w:bCs/>
                <w:sz w:val="22"/>
                <w:szCs w:val="22"/>
              </w:rPr>
            </w:pPr>
            <w:ins w:id="3087" w:author="ERCOT" w:date="2021-11-01T10:47:00Z">
              <w:r>
                <w:rPr>
                  <w:rFonts w:ascii="Calibri" w:hAnsi="Calibri" w:cs="Calibri"/>
                  <w:color w:val="000000"/>
                  <w:sz w:val="22"/>
                  <w:szCs w:val="22"/>
                </w:rPr>
                <w:t>0.0</w:t>
              </w:r>
            </w:ins>
            <w:del w:id="3088" w:author="ERCOT" w:date="2021-11-01T09:58:00Z">
              <w:r w:rsidRPr="009A486F" w:rsidDel="000A1AF2">
                <w:rPr>
                  <w:color w:val="000000"/>
                  <w:sz w:val="22"/>
                  <w:szCs w:val="22"/>
                </w:rPr>
                <w:delText>0.0</w:delText>
              </w:r>
            </w:del>
          </w:p>
        </w:tc>
      </w:tr>
      <w:tr w:rsidR="00606AA6" w:rsidRPr="00CC576E" w14:paraId="2491758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08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09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091"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309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74B083" w14:textId="22C4E410" w:rsidR="00606AA6" w:rsidRPr="009A486F" w:rsidRDefault="00606AA6" w:rsidP="00606AA6">
            <w:pPr>
              <w:widowControl/>
              <w:autoSpaceDE/>
              <w:autoSpaceDN/>
              <w:adjustRightInd/>
              <w:jc w:val="center"/>
              <w:rPr>
                <w:b/>
                <w:bCs/>
                <w:sz w:val="22"/>
                <w:szCs w:val="22"/>
              </w:rPr>
            </w:pPr>
            <w:ins w:id="3093" w:author="ERCOT" w:date="2021-11-01T10:47:00Z">
              <w:r>
                <w:rPr>
                  <w:rFonts w:ascii="Calibri" w:hAnsi="Calibri" w:cs="Calibri"/>
                  <w:color w:val="000000"/>
                  <w:sz w:val="22"/>
                  <w:szCs w:val="22"/>
                </w:rPr>
                <w:t>0.0</w:t>
              </w:r>
            </w:ins>
            <w:del w:id="309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9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A47EC3" w14:textId="766DF6E0" w:rsidR="00606AA6" w:rsidRPr="009A486F" w:rsidRDefault="00606AA6" w:rsidP="00606AA6">
            <w:pPr>
              <w:widowControl/>
              <w:autoSpaceDE/>
              <w:autoSpaceDN/>
              <w:adjustRightInd/>
              <w:jc w:val="center"/>
              <w:rPr>
                <w:b/>
                <w:bCs/>
                <w:sz w:val="22"/>
                <w:szCs w:val="22"/>
              </w:rPr>
            </w:pPr>
            <w:ins w:id="3096" w:author="ERCOT" w:date="2021-11-01T10:47:00Z">
              <w:r>
                <w:rPr>
                  <w:rFonts w:ascii="Calibri" w:hAnsi="Calibri" w:cs="Calibri"/>
                  <w:color w:val="000000"/>
                  <w:sz w:val="22"/>
                  <w:szCs w:val="22"/>
                </w:rPr>
                <w:t>0.0</w:t>
              </w:r>
            </w:ins>
            <w:del w:id="309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9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FCB57" w14:textId="73A4F100" w:rsidR="00606AA6" w:rsidRPr="009A486F" w:rsidRDefault="00606AA6" w:rsidP="00606AA6">
            <w:pPr>
              <w:widowControl/>
              <w:autoSpaceDE/>
              <w:autoSpaceDN/>
              <w:adjustRightInd/>
              <w:jc w:val="center"/>
              <w:rPr>
                <w:b/>
                <w:bCs/>
                <w:sz w:val="22"/>
                <w:szCs w:val="22"/>
              </w:rPr>
            </w:pPr>
            <w:ins w:id="3099" w:author="ERCOT" w:date="2021-11-01T10:47:00Z">
              <w:r>
                <w:rPr>
                  <w:rFonts w:ascii="Calibri" w:hAnsi="Calibri" w:cs="Calibri"/>
                  <w:color w:val="000000"/>
                  <w:sz w:val="22"/>
                  <w:szCs w:val="22"/>
                </w:rPr>
                <w:t>0.0</w:t>
              </w:r>
            </w:ins>
            <w:del w:id="310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0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48B3E8" w14:textId="19BE7022" w:rsidR="00606AA6" w:rsidRPr="009A486F" w:rsidRDefault="00606AA6" w:rsidP="00606AA6">
            <w:pPr>
              <w:widowControl/>
              <w:autoSpaceDE/>
              <w:autoSpaceDN/>
              <w:adjustRightInd/>
              <w:jc w:val="center"/>
              <w:rPr>
                <w:b/>
                <w:bCs/>
                <w:sz w:val="22"/>
                <w:szCs w:val="22"/>
              </w:rPr>
            </w:pPr>
            <w:ins w:id="3102" w:author="ERCOT" w:date="2021-11-01T10:47:00Z">
              <w:r>
                <w:rPr>
                  <w:rFonts w:ascii="Calibri" w:hAnsi="Calibri" w:cs="Calibri"/>
                  <w:color w:val="000000"/>
                  <w:sz w:val="22"/>
                  <w:szCs w:val="22"/>
                </w:rPr>
                <w:t>0.0</w:t>
              </w:r>
            </w:ins>
            <w:del w:id="310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0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82F4" w14:textId="39E087D1" w:rsidR="00606AA6" w:rsidRPr="009A486F" w:rsidRDefault="00606AA6" w:rsidP="00606AA6">
            <w:pPr>
              <w:widowControl/>
              <w:autoSpaceDE/>
              <w:autoSpaceDN/>
              <w:adjustRightInd/>
              <w:jc w:val="center"/>
              <w:rPr>
                <w:b/>
                <w:bCs/>
                <w:sz w:val="22"/>
                <w:szCs w:val="22"/>
              </w:rPr>
            </w:pPr>
            <w:ins w:id="3105" w:author="ERCOT" w:date="2021-11-01T10:47:00Z">
              <w:r>
                <w:rPr>
                  <w:rFonts w:ascii="Calibri" w:hAnsi="Calibri" w:cs="Calibri"/>
                  <w:color w:val="000000"/>
                  <w:sz w:val="22"/>
                  <w:szCs w:val="22"/>
                </w:rPr>
                <w:t>0.0</w:t>
              </w:r>
            </w:ins>
            <w:del w:id="310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0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EEA2E8" w14:textId="75C730FE" w:rsidR="00606AA6" w:rsidRPr="009A486F" w:rsidRDefault="00606AA6" w:rsidP="00606AA6">
            <w:pPr>
              <w:widowControl/>
              <w:autoSpaceDE/>
              <w:autoSpaceDN/>
              <w:adjustRightInd/>
              <w:jc w:val="center"/>
              <w:rPr>
                <w:b/>
                <w:bCs/>
                <w:sz w:val="22"/>
                <w:szCs w:val="22"/>
              </w:rPr>
            </w:pPr>
            <w:ins w:id="3108" w:author="ERCOT" w:date="2021-11-01T10:47:00Z">
              <w:r>
                <w:rPr>
                  <w:rFonts w:ascii="Calibri" w:hAnsi="Calibri" w:cs="Calibri"/>
                  <w:color w:val="000000"/>
                  <w:sz w:val="22"/>
                  <w:szCs w:val="22"/>
                </w:rPr>
                <w:t>0.0</w:t>
              </w:r>
            </w:ins>
            <w:del w:id="310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1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EC7713" w14:textId="75AF78D5" w:rsidR="00606AA6" w:rsidRPr="009A486F" w:rsidRDefault="00606AA6" w:rsidP="00606AA6">
            <w:pPr>
              <w:widowControl/>
              <w:autoSpaceDE/>
              <w:autoSpaceDN/>
              <w:adjustRightInd/>
              <w:jc w:val="center"/>
              <w:rPr>
                <w:b/>
                <w:bCs/>
                <w:sz w:val="22"/>
                <w:szCs w:val="22"/>
              </w:rPr>
            </w:pPr>
            <w:ins w:id="3111" w:author="ERCOT" w:date="2021-11-01T10:47:00Z">
              <w:r>
                <w:rPr>
                  <w:rFonts w:ascii="Calibri" w:hAnsi="Calibri" w:cs="Calibri"/>
                  <w:color w:val="000000"/>
                  <w:sz w:val="22"/>
                  <w:szCs w:val="22"/>
                </w:rPr>
                <w:t>0.0</w:t>
              </w:r>
            </w:ins>
            <w:del w:id="3112" w:author="ERCOT" w:date="2021-11-01T09:58:00Z">
              <w:r w:rsidRPr="009A486F" w:rsidDel="000A1AF2">
                <w:rPr>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1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0BF" w14:textId="67BB6742" w:rsidR="00606AA6" w:rsidRPr="009A486F" w:rsidRDefault="00606AA6" w:rsidP="00606AA6">
            <w:pPr>
              <w:widowControl/>
              <w:autoSpaceDE/>
              <w:autoSpaceDN/>
              <w:adjustRightInd/>
              <w:jc w:val="center"/>
              <w:rPr>
                <w:b/>
                <w:bCs/>
                <w:sz w:val="22"/>
                <w:szCs w:val="22"/>
              </w:rPr>
            </w:pPr>
            <w:ins w:id="3114" w:author="ERCOT" w:date="2021-11-01T10:47:00Z">
              <w:r>
                <w:rPr>
                  <w:rFonts w:ascii="Calibri" w:hAnsi="Calibri" w:cs="Calibri"/>
                  <w:color w:val="000000"/>
                  <w:sz w:val="22"/>
                  <w:szCs w:val="22"/>
                </w:rPr>
                <w:t>4.1</w:t>
              </w:r>
            </w:ins>
            <w:del w:id="3115" w:author="ERCOT" w:date="2021-11-01T09:58:00Z">
              <w:r w:rsidRPr="009A486F" w:rsidDel="000A1AF2">
                <w:rPr>
                  <w:color w:val="000000"/>
                  <w:sz w:val="22"/>
                  <w:szCs w:val="22"/>
                </w:rPr>
                <w:delText>25.8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116"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74F5BE" w14:textId="1B752DC3" w:rsidR="00606AA6" w:rsidRPr="009A486F" w:rsidRDefault="00606AA6" w:rsidP="00606AA6">
            <w:pPr>
              <w:widowControl/>
              <w:autoSpaceDE/>
              <w:autoSpaceDN/>
              <w:adjustRightInd/>
              <w:jc w:val="center"/>
              <w:rPr>
                <w:b/>
                <w:bCs/>
                <w:sz w:val="22"/>
                <w:szCs w:val="22"/>
              </w:rPr>
            </w:pPr>
            <w:ins w:id="3117" w:author="ERCOT" w:date="2021-11-01T10:47:00Z">
              <w:r>
                <w:rPr>
                  <w:rFonts w:ascii="Calibri" w:hAnsi="Calibri" w:cs="Calibri"/>
                  <w:color w:val="000000"/>
                  <w:sz w:val="22"/>
                  <w:szCs w:val="22"/>
                </w:rPr>
                <w:t>9.5</w:t>
              </w:r>
            </w:ins>
            <w:del w:id="3118" w:author="ERCOT" w:date="2021-11-01T09:58:00Z">
              <w:r w:rsidRPr="009A486F" w:rsidDel="000A1AF2">
                <w:rPr>
                  <w:color w:val="000000"/>
                  <w:sz w:val="22"/>
                  <w:szCs w:val="22"/>
                </w:rPr>
                <w:delText>49.8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119"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04695E" w14:textId="7969630F" w:rsidR="00606AA6" w:rsidRPr="009A486F" w:rsidRDefault="00606AA6" w:rsidP="00606AA6">
            <w:pPr>
              <w:widowControl/>
              <w:autoSpaceDE/>
              <w:autoSpaceDN/>
              <w:adjustRightInd/>
              <w:jc w:val="center"/>
              <w:rPr>
                <w:b/>
                <w:bCs/>
                <w:sz w:val="22"/>
                <w:szCs w:val="22"/>
              </w:rPr>
            </w:pPr>
            <w:ins w:id="3120" w:author="ERCOT" w:date="2021-11-01T10:47:00Z">
              <w:r>
                <w:rPr>
                  <w:rFonts w:ascii="Calibri" w:hAnsi="Calibri" w:cs="Calibri"/>
                  <w:color w:val="000000"/>
                  <w:sz w:val="22"/>
                  <w:szCs w:val="22"/>
                </w:rPr>
                <w:t>8.9</w:t>
              </w:r>
            </w:ins>
            <w:del w:id="3121" w:author="ERCOT" w:date="2021-11-01T09:58:00Z">
              <w:r w:rsidRPr="009A486F" w:rsidDel="000A1AF2">
                <w:rPr>
                  <w:color w:val="000000"/>
                  <w:sz w:val="22"/>
                  <w:szCs w:val="22"/>
                </w:rPr>
                <w:delText>41.5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4B11FD" w14:textId="5B0A32C1" w:rsidR="00606AA6" w:rsidRPr="009A486F" w:rsidRDefault="00606AA6" w:rsidP="00606AA6">
            <w:pPr>
              <w:widowControl/>
              <w:autoSpaceDE/>
              <w:autoSpaceDN/>
              <w:adjustRightInd/>
              <w:jc w:val="center"/>
              <w:rPr>
                <w:b/>
                <w:bCs/>
                <w:sz w:val="22"/>
                <w:szCs w:val="22"/>
              </w:rPr>
            </w:pPr>
            <w:ins w:id="3123" w:author="ERCOT" w:date="2021-11-01T10:47:00Z">
              <w:r>
                <w:rPr>
                  <w:rFonts w:ascii="Calibri" w:hAnsi="Calibri" w:cs="Calibri"/>
                  <w:color w:val="000000"/>
                  <w:sz w:val="22"/>
                  <w:szCs w:val="22"/>
                </w:rPr>
                <w:t>6.9</w:t>
              </w:r>
            </w:ins>
            <w:del w:id="3124" w:author="ERCOT" w:date="2021-11-01T09:58:00Z">
              <w:r w:rsidRPr="009A486F" w:rsidDel="000A1AF2">
                <w:rPr>
                  <w:color w:val="000000"/>
                  <w:sz w:val="22"/>
                  <w:szCs w:val="22"/>
                </w:rPr>
                <w:delText>30.6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FE04C2" w14:textId="3149FD24" w:rsidR="00606AA6" w:rsidRPr="009A486F" w:rsidRDefault="00606AA6" w:rsidP="00606AA6">
            <w:pPr>
              <w:widowControl/>
              <w:autoSpaceDE/>
              <w:autoSpaceDN/>
              <w:adjustRightInd/>
              <w:jc w:val="center"/>
              <w:rPr>
                <w:b/>
                <w:bCs/>
                <w:sz w:val="22"/>
                <w:szCs w:val="22"/>
              </w:rPr>
            </w:pPr>
            <w:ins w:id="3126" w:author="ERCOT" w:date="2021-11-01T10:47:00Z">
              <w:r>
                <w:rPr>
                  <w:rFonts w:ascii="Calibri" w:hAnsi="Calibri" w:cs="Calibri"/>
                  <w:color w:val="000000"/>
                  <w:sz w:val="22"/>
                  <w:szCs w:val="22"/>
                </w:rPr>
                <w:t>8.9</w:t>
              </w:r>
            </w:ins>
            <w:del w:id="3127" w:author="ERCOT" w:date="2021-11-01T09:58:00Z">
              <w:r w:rsidRPr="009A486F" w:rsidDel="000A1AF2">
                <w:rPr>
                  <w:color w:val="000000"/>
                  <w:sz w:val="22"/>
                  <w:szCs w:val="22"/>
                </w:rPr>
                <w:delText>27.6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2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09450A" w14:textId="7E811E8C" w:rsidR="00606AA6" w:rsidRPr="009A486F" w:rsidRDefault="00606AA6" w:rsidP="00606AA6">
            <w:pPr>
              <w:widowControl/>
              <w:autoSpaceDE/>
              <w:autoSpaceDN/>
              <w:adjustRightInd/>
              <w:jc w:val="center"/>
              <w:rPr>
                <w:b/>
                <w:bCs/>
                <w:sz w:val="22"/>
                <w:szCs w:val="22"/>
              </w:rPr>
            </w:pPr>
            <w:ins w:id="3129" w:author="ERCOT" w:date="2021-11-01T10:47:00Z">
              <w:r>
                <w:rPr>
                  <w:rFonts w:ascii="Calibri" w:hAnsi="Calibri" w:cs="Calibri"/>
                  <w:color w:val="000000"/>
                  <w:sz w:val="22"/>
                  <w:szCs w:val="22"/>
                </w:rPr>
                <w:t>7.1</w:t>
              </w:r>
            </w:ins>
            <w:del w:id="3130" w:author="ERCOT" w:date="2021-11-01T09:58:00Z">
              <w:r w:rsidRPr="009A486F" w:rsidDel="000A1AF2">
                <w:rPr>
                  <w:color w:val="000000"/>
                  <w:sz w:val="22"/>
                  <w:szCs w:val="22"/>
                </w:rPr>
                <w:delText>24.1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AA842D" w14:textId="3A7DE436" w:rsidR="00606AA6" w:rsidRPr="009A486F" w:rsidRDefault="00606AA6" w:rsidP="00606AA6">
            <w:pPr>
              <w:widowControl/>
              <w:autoSpaceDE/>
              <w:autoSpaceDN/>
              <w:adjustRightInd/>
              <w:jc w:val="center"/>
              <w:rPr>
                <w:b/>
                <w:bCs/>
                <w:sz w:val="22"/>
                <w:szCs w:val="22"/>
              </w:rPr>
            </w:pPr>
            <w:ins w:id="3132" w:author="ERCOT" w:date="2021-11-01T10:47:00Z">
              <w:r>
                <w:rPr>
                  <w:rFonts w:ascii="Calibri" w:hAnsi="Calibri" w:cs="Calibri"/>
                  <w:color w:val="000000"/>
                  <w:sz w:val="22"/>
                  <w:szCs w:val="22"/>
                </w:rPr>
                <w:t>5.8</w:t>
              </w:r>
            </w:ins>
            <w:del w:id="3133" w:author="ERCOT" w:date="2021-11-01T09:58:00Z">
              <w:r w:rsidRPr="009A486F" w:rsidDel="000A1AF2">
                <w:rPr>
                  <w:color w:val="000000"/>
                  <w:sz w:val="22"/>
                  <w:szCs w:val="22"/>
                </w:rPr>
                <w:delText>25.6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3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D696C" w14:textId="0AA8AF22" w:rsidR="00606AA6" w:rsidRPr="009A486F" w:rsidRDefault="00606AA6" w:rsidP="00606AA6">
            <w:pPr>
              <w:widowControl/>
              <w:autoSpaceDE/>
              <w:autoSpaceDN/>
              <w:adjustRightInd/>
              <w:jc w:val="center"/>
              <w:rPr>
                <w:b/>
                <w:bCs/>
                <w:sz w:val="22"/>
                <w:szCs w:val="22"/>
              </w:rPr>
            </w:pPr>
            <w:ins w:id="3135" w:author="ERCOT" w:date="2021-11-01T10:47:00Z">
              <w:r>
                <w:rPr>
                  <w:rFonts w:ascii="Calibri" w:hAnsi="Calibri" w:cs="Calibri"/>
                  <w:color w:val="000000"/>
                  <w:sz w:val="22"/>
                  <w:szCs w:val="22"/>
                </w:rPr>
                <w:t>7.0</w:t>
              </w:r>
            </w:ins>
            <w:del w:id="3136" w:author="ERCOT" w:date="2021-11-01T09:58:00Z">
              <w:r w:rsidRPr="009A486F" w:rsidDel="000A1AF2">
                <w:rPr>
                  <w:color w:val="000000"/>
                  <w:sz w:val="22"/>
                  <w:szCs w:val="22"/>
                </w:rPr>
                <w:delText>29.8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3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1B1D" w14:textId="045351B8" w:rsidR="00606AA6" w:rsidRPr="009A486F" w:rsidRDefault="00606AA6" w:rsidP="00606AA6">
            <w:pPr>
              <w:widowControl/>
              <w:autoSpaceDE/>
              <w:autoSpaceDN/>
              <w:adjustRightInd/>
              <w:jc w:val="center"/>
              <w:rPr>
                <w:b/>
                <w:bCs/>
                <w:sz w:val="22"/>
                <w:szCs w:val="22"/>
              </w:rPr>
            </w:pPr>
            <w:ins w:id="3138" w:author="ERCOT" w:date="2021-11-01T10:47:00Z">
              <w:r>
                <w:rPr>
                  <w:rFonts w:ascii="Calibri" w:hAnsi="Calibri" w:cs="Calibri"/>
                  <w:color w:val="000000"/>
                  <w:sz w:val="22"/>
                  <w:szCs w:val="22"/>
                </w:rPr>
                <w:t>8.0</w:t>
              </w:r>
            </w:ins>
            <w:del w:id="3139" w:author="ERCOT" w:date="2021-11-01T09:58:00Z">
              <w:r w:rsidRPr="009A486F" w:rsidDel="000A1AF2">
                <w:rPr>
                  <w:color w:val="000000"/>
                  <w:sz w:val="22"/>
                  <w:szCs w:val="22"/>
                </w:rPr>
                <w:delText>34.3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4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37214B" w14:textId="0B72B353" w:rsidR="00606AA6" w:rsidRPr="009A486F" w:rsidRDefault="00606AA6" w:rsidP="00606AA6">
            <w:pPr>
              <w:widowControl/>
              <w:autoSpaceDE/>
              <w:autoSpaceDN/>
              <w:adjustRightInd/>
              <w:jc w:val="center"/>
              <w:rPr>
                <w:b/>
                <w:bCs/>
                <w:sz w:val="22"/>
                <w:szCs w:val="22"/>
              </w:rPr>
            </w:pPr>
            <w:ins w:id="3141" w:author="ERCOT" w:date="2021-11-01T10:47:00Z">
              <w:r>
                <w:rPr>
                  <w:rFonts w:ascii="Calibri" w:hAnsi="Calibri" w:cs="Calibri"/>
                  <w:color w:val="000000"/>
                  <w:sz w:val="22"/>
                  <w:szCs w:val="22"/>
                </w:rPr>
                <w:t>9.9</w:t>
              </w:r>
            </w:ins>
            <w:del w:id="3142" w:author="ERCOT" w:date="2021-11-01T09:58:00Z">
              <w:r w:rsidRPr="009A486F" w:rsidDel="000A1AF2">
                <w:rPr>
                  <w:color w:val="000000"/>
                  <w:sz w:val="22"/>
                  <w:szCs w:val="22"/>
                </w:rPr>
                <w:delText>34.3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143"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3051A75" w14:textId="4A562276" w:rsidR="00606AA6" w:rsidRPr="009A486F" w:rsidRDefault="00606AA6" w:rsidP="00606AA6">
            <w:pPr>
              <w:widowControl/>
              <w:autoSpaceDE/>
              <w:autoSpaceDN/>
              <w:adjustRightInd/>
              <w:jc w:val="center"/>
              <w:rPr>
                <w:b/>
                <w:bCs/>
                <w:sz w:val="22"/>
                <w:szCs w:val="22"/>
              </w:rPr>
            </w:pPr>
            <w:ins w:id="3144" w:author="ERCOT" w:date="2021-11-01T10:47:00Z">
              <w:r>
                <w:rPr>
                  <w:rFonts w:ascii="Calibri" w:hAnsi="Calibri" w:cs="Calibri"/>
                  <w:color w:val="000000"/>
                  <w:sz w:val="22"/>
                  <w:szCs w:val="22"/>
                </w:rPr>
                <w:t>8.7</w:t>
              </w:r>
            </w:ins>
            <w:del w:id="3145" w:author="ERCOT" w:date="2021-11-01T09:58:00Z">
              <w:r w:rsidRPr="009A486F" w:rsidDel="000A1AF2">
                <w:rPr>
                  <w:color w:val="000000"/>
                  <w:sz w:val="22"/>
                  <w:szCs w:val="22"/>
                </w:rPr>
                <w:delText>35.4</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146"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D4B6AB" w14:textId="6574E241" w:rsidR="00606AA6" w:rsidRPr="009A486F" w:rsidRDefault="00606AA6" w:rsidP="00606AA6">
            <w:pPr>
              <w:widowControl/>
              <w:autoSpaceDE/>
              <w:autoSpaceDN/>
              <w:adjustRightInd/>
              <w:jc w:val="center"/>
              <w:rPr>
                <w:b/>
                <w:bCs/>
                <w:sz w:val="22"/>
                <w:szCs w:val="22"/>
              </w:rPr>
            </w:pPr>
            <w:ins w:id="3147" w:author="ERCOT" w:date="2021-11-01T10:47:00Z">
              <w:r>
                <w:rPr>
                  <w:rFonts w:ascii="Calibri" w:hAnsi="Calibri" w:cs="Calibri"/>
                  <w:color w:val="000000"/>
                  <w:sz w:val="22"/>
                  <w:szCs w:val="22"/>
                </w:rPr>
                <w:t>6.5</w:t>
              </w:r>
            </w:ins>
            <w:del w:id="3148" w:author="ERCOT" w:date="2021-11-01T09:58:00Z">
              <w:r w:rsidRPr="009A486F" w:rsidDel="000A1AF2">
                <w:rPr>
                  <w:color w:val="000000"/>
                  <w:sz w:val="22"/>
                  <w:szCs w:val="22"/>
                </w:rPr>
                <w:delText>24.9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149"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0B8DA" w14:textId="5018CC33" w:rsidR="00606AA6" w:rsidRPr="009A486F" w:rsidRDefault="00606AA6" w:rsidP="00606AA6">
            <w:pPr>
              <w:widowControl/>
              <w:autoSpaceDE/>
              <w:autoSpaceDN/>
              <w:adjustRightInd/>
              <w:jc w:val="center"/>
              <w:rPr>
                <w:b/>
                <w:bCs/>
                <w:sz w:val="22"/>
                <w:szCs w:val="22"/>
              </w:rPr>
            </w:pPr>
            <w:ins w:id="3150" w:author="ERCOT" w:date="2021-11-01T10:47:00Z">
              <w:r>
                <w:rPr>
                  <w:rFonts w:ascii="Calibri" w:hAnsi="Calibri" w:cs="Calibri"/>
                  <w:color w:val="000000"/>
                  <w:sz w:val="22"/>
                  <w:szCs w:val="22"/>
                </w:rPr>
                <w:t>1.1</w:t>
              </w:r>
            </w:ins>
            <w:del w:id="3151" w:author="ERCOT" w:date="2021-11-01T09:58:00Z">
              <w:r w:rsidRPr="009A486F" w:rsidDel="000A1AF2">
                <w:rPr>
                  <w:color w:val="000000"/>
                  <w:sz w:val="22"/>
                  <w:szCs w:val="22"/>
                </w:rPr>
                <w:delText>5.8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152"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B708859" w14:textId="625EB2A4" w:rsidR="00606AA6" w:rsidRPr="009A486F" w:rsidRDefault="00606AA6" w:rsidP="00606AA6">
            <w:pPr>
              <w:widowControl/>
              <w:autoSpaceDE/>
              <w:autoSpaceDN/>
              <w:adjustRightInd/>
              <w:jc w:val="center"/>
              <w:rPr>
                <w:b/>
                <w:bCs/>
                <w:sz w:val="22"/>
                <w:szCs w:val="22"/>
              </w:rPr>
            </w:pPr>
            <w:ins w:id="3153" w:author="ERCOT" w:date="2021-11-01T10:47:00Z">
              <w:r>
                <w:rPr>
                  <w:rFonts w:ascii="Calibri" w:hAnsi="Calibri" w:cs="Calibri"/>
                  <w:color w:val="000000"/>
                  <w:sz w:val="22"/>
                  <w:szCs w:val="22"/>
                </w:rPr>
                <w:t>-0.3</w:t>
              </w:r>
            </w:ins>
            <w:del w:id="3154" w:author="ERCOT" w:date="2021-11-01T09:58:00Z">
              <w:r w:rsidRPr="009A486F" w:rsidDel="000A1AF2">
                <w:rPr>
                  <w:color w:val="000000"/>
                  <w:sz w:val="22"/>
                  <w:szCs w:val="22"/>
                </w:rPr>
                <w:delText>-2.1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155"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72B6943" w14:textId="65F82FEB" w:rsidR="00606AA6" w:rsidRPr="009A486F" w:rsidRDefault="00606AA6" w:rsidP="00606AA6">
            <w:pPr>
              <w:widowControl/>
              <w:autoSpaceDE/>
              <w:autoSpaceDN/>
              <w:adjustRightInd/>
              <w:jc w:val="center"/>
              <w:rPr>
                <w:b/>
                <w:bCs/>
                <w:sz w:val="22"/>
                <w:szCs w:val="22"/>
              </w:rPr>
            </w:pPr>
            <w:ins w:id="3156" w:author="ERCOT" w:date="2021-11-01T10:47:00Z">
              <w:r>
                <w:rPr>
                  <w:rFonts w:ascii="Calibri" w:hAnsi="Calibri" w:cs="Calibri"/>
                  <w:color w:val="000000"/>
                  <w:sz w:val="22"/>
                  <w:szCs w:val="22"/>
                </w:rPr>
                <w:t>0.0</w:t>
              </w:r>
            </w:ins>
            <w:del w:id="3157" w:author="ERCOT" w:date="2021-11-01T09:58:00Z">
              <w:r w:rsidRPr="009A486F" w:rsidDel="000A1AF2">
                <w:rPr>
                  <w:color w:val="000000"/>
                  <w:sz w:val="22"/>
                  <w:szCs w:val="22"/>
                </w:rPr>
                <w:delText>-0.5</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158"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2329D" w14:textId="7D532B40" w:rsidR="00606AA6" w:rsidRPr="009A486F" w:rsidRDefault="00606AA6" w:rsidP="00606AA6">
            <w:pPr>
              <w:widowControl/>
              <w:autoSpaceDE/>
              <w:autoSpaceDN/>
              <w:adjustRightInd/>
              <w:jc w:val="center"/>
              <w:rPr>
                <w:b/>
                <w:bCs/>
                <w:sz w:val="22"/>
                <w:szCs w:val="22"/>
              </w:rPr>
            </w:pPr>
            <w:ins w:id="3159" w:author="ERCOT" w:date="2021-11-01T10:47:00Z">
              <w:r>
                <w:rPr>
                  <w:rFonts w:ascii="Calibri" w:hAnsi="Calibri" w:cs="Calibri"/>
                  <w:color w:val="000000"/>
                  <w:sz w:val="22"/>
                  <w:szCs w:val="22"/>
                </w:rPr>
                <w:t>0.0</w:t>
              </w:r>
            </w:ins>
            <w:del w:id="316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161"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30C93DD" w14:textId="7AAF3121" w:rsidR="00606AA6" w:rsidRPr="009A486F" w:rsidRDefault="00606AA6" w:rsidP="00606AA6">
            <w:pPr>
              <w:widowControl/>
              <w:autoSpaceDE/>
              <w:autoSpaceDN/>
              <w:adjustRightInd/>
              <w:jc w:val="center"/>
              <w:rPr>
                <w:b/>
                <w:bCs/>
                <w:sz w:val="22"/>
                <w:szCs w:val="22"/>
              </w:rPr>
            </w:pPr>
            <w:ins w:id="3162" w:author="ERCOT" w:date="2021-11-01T10:47:00Z">
              <w:r>
                <w:rPr>
                  <w:rFonts w:ascii="Calibri" w:hAnsi="Calibri" w:cs="Calibri"/>
                  <w:color w:val="000000"/>
                  <w:sz w:val="22"/>
                  <w:szCs w:val="22"/>
                </w:rPr>
                <w:t>0.0</w:t>
              </w:r>
            </w:ins>
            <w:del w:id="3163" w:author="ERCOT" w:date="2021-11-01T09:58:00Z">
              <w:r w:rsidRPr="009A486F" w:rsidDel="000A1AF2">
                <w:rPr>
                  <w:color w:val="000000"/>
                  <w:sz w:val="22"/>
                  <w:szCs w:val="22"/>
                </w:rPr>
                <w:delText>0.0</w:delText>
              </w:r>
            </w:del>
          </w:p>
        </w:tc>
      </w:tr>
      <w:tr w:rsidR="00606AA6" w:rsidRPr="00CC576E" w14:paraId="27C5A1D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16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16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16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316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508A4F" w14:textId="2DFCBAFF" w:rsidR="00606AA6" w:rsidRPr="009A486F" w:rsidRDefault="00606AA6" w:rsidP="00606AA6">
            <w:pPr>
              <w:widowControl/>
              <w:autoSpaceDE/>
              <w:autoSpaceDN/>
              <w:adjustRightInd/>
              <w:jc w:val="center"/>
              <w:rPr>
                <w:b/>
                <w:bCs/>
                <w:sz w:val="22"/>
                <w:szCs w:val="22"/>
              </w:rPr>
            </w:pPr>
            <w:ins w:id="3168" w:author="ERCOT" w:date="2021-11-01T10:47:00Z">
              <w:r>
                <w:rPr>
                  <w:rFonts w:ascii="Calibri" w:hAnsi="Calibri" w:cs="Calibri"/>
                  <w:color w:val="000000"/>
                  <w:sz w:val="22"/>
                  <w:szCs w:val="22"/>
                </w:rPr>
                <w:t>0.0</w:t>
              </w:r>
            </w:ins>
            <w:del w:id="316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7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D6C3DA" w14:textId="539E93CA" w:rsidR="00606AA6" w:rsidRPr="009A486F" w:rsidRDefault="00606AA6" w:rsidP="00606AA6">
            <w:pPr>
              <w:widowControl/>
              <w:autoSpaceDE/>
              <w:autoSpaceDN/>
              <w:adjustRightInd/>
              <w:jc w:val="center"/>
              <w:rPr>
                <w:b/>
                <w:bCs/>
                <w:sz w:val="22"/>
                <w:szCs w:val="22"/>
              </w:rPr>
            </w:pPr>
            <w:ins w:id="3171" w:author="ERCOT" w:date="2021-11-01T10:47:00Z">
              <w:r>
                <w:rPr>
                  <w:rFonts w:ascii="Calibri" w:hAnsi="Calibri" w:cs="Calibri"/>
                  <w:color w:val="000000"/>
                  <w:sz w:val="22"/>
                  <w:szCs w:val="22"/>
                </w:rPr>
                <w:t>0.0</w:t>
              </w:r>
            </w:ins>
            <w:del w:id="317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7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246327" w14:textId="05988D58" w:rsidR="00606AA6" w:rsidRPr="009A486F" w:rsidRDefault="00606AA6" w:rsidP="00606AA6">
            <w:pPr>
              <w:widowControl/>
              <w:autoSpaceDE/>
              <w:autoSpaceDN/>
              <w:adjustRightInd/>
              <w:jc w:val="center"/>
              <w:rPr>
                <w:b/>
                <w:bCs/>
                <w:sz w:val="22"/>
                <w:szCs w:val="22"/>
              </w:rPr>
            </w:pPr>
            <w:ins w:id="3174" w:author="ERCOT" w:date="2021-11-01T10:47:00Z">
              <w:r>
                <w:rPr>
                  <w:rFonts w:ascii="Calibri" w:hAnsi="Calibri" w:cs="Calibri"/>
                  <w:color w:val="000000"/>
                  <w:sz w:val="22"/>
                  <w:szCs w:val="22"/>
                </w:rPr>
                <w:t>0.0</w:t>
              </w:r>
            </w:ins>
            <w:del w:id="317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7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0FCAAA8" w14:textId="48731E18" w:rsidR="00606AA6" w:rsidRPr="009A486F" w:rsidRDefault="00606AA6" w:rsidP="00606AA6">
            <w:pPr>
              <w:widowControl/>
              <w:autoSpaceDE/>
              <w:autoSpaceDN/>
              <w:adjustRightInd/>
              <w:jc w:val="center"/>
              <w:rPr>
                <w:b/>
                <w:bCs/>
                <w:sz w:val="22"/>
                <w:szCs w:val="22"/>
              </w:rPr>
            </w:pPr>
            <w:ins w:id="3177" w:author="ERCOT" w:date="2021-11-01T10:47:00Z">
              <w:r>
                <w:rPr>
                  <w:rFonts w:ascii="Calibri" w:hAnsi="Calibri" w:cs="Calibri"/>
                  <w:color w:val="000000"/>
                  <w:sz w:val="22"/>
                  <w:szCs w:val="22"/>
                </w:rPr>
                <w:t>0.0</w:t>
              </w:r>
            </w:ins>
            <w:del w:id="317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7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2BC08F" w14:textId="0356503F" w:rsidR="00606AA6" w:rsidRPr="009A486F" w:rsidRDefault="00606AA6" w:rsidP="00606AA6">
            <w:pPr>
              <w:widowControl/>
              <w:autoSpaceDE/>
              <w:autoSpaceDN/>
              <w:adjustRightInd/>
              <w:jc w:val="center"/>
              <w:rPr>
                <w:b/>
                <w:bCs/>
                <w:sz w:val="22"/>
                <w:szCs w:val="22"/>
              </w:rPr>
            </w:pPr>
            <w:ins w:id="3180" w:author="ERCOT" w:date="2021-11-01T10:47:00Z">
              <w:r>
                <w:rPr>
                  <w:rFonts w:ascii="Calibri" w:hAnsi="Calibri" w:cs="Calibri"/>
                  <w:color w:val="000000"/>
                  <w:sz w:val="22"/>
                  <w:szCs w:val="22"/>
                </w:rPr>
                <w:t>0.0</w:t>
              </w:r>
            </w:ins>
            <w:del w:id="318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8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86D30B" w14:textId="215125FA" w:rsidR="00606AA6" w:rsidRPr="009A486F" w:rsidRDefault="00606AA6" w:rsidP="00606AA6">
            <w:pPr>
              <w:widowControl/>
              <w:autoSpaceDE/>
              <w:autoSpaceDN/>
              <w:adjustRightInd/>
              <w:jc w:val="center"/>
              <w:rPr>
                <w:b/>
                <w:bCs/>
                <w:sz w:val="22"/>
                <w:szCs w:val="22"/>
              </w:rPr>
            </w:pPr>
            <w:ins w:id="3183" w:author="ERCOT" w:date="2021-11-01T10:47:00Z">
              <w:r>
                <w:rPr>
                  <w:rFonts w:ascii="Calibri" w:hAnsi="Calibri" w:cs="Calibri"/>
                  <w:color w:val="000000"/>
                  <w:sz w:val="22"/>
                  <w:szCs w:val="22"/>
                </w:rPr>
                <w:t>0.0</w:t>
              </w:r>
            </w:ins>
            <w:del w:id="318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8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AFD19" w14:textId="412ABE4A" w:rsidR="00606AA6" w:rsidRPr="009A486F" w:rsidRDefault="00606AA6" w:rsidP="00606AA6">
            <w:pPr>
              <w:widowControl/>
              <w:autoSpaceDE/>
              <w:autoSpaceDN/>
              <w:adjustRightInd/>
              <w:jc w:val="center"/>
              <w:rPr>
                <w:b/>
                <w:bCs/>
                <w:sz w:val="22"/>
                <w:szCs w:val="22"/>
              </w:rPr>
            </w:pPr>
            <w:ins w:id="3186" w:author="ERCOT" w:date="2021-11-01T10:47:00Z">
              <w:r>
                <w:rPr>
                  <w:rFonts w:ascii="Calibri" w:hAnsi="Calibri" w:cs="Calibri"/>
                  <w:color w:val="000000"/>
                  <w:sz w:val="22"/>
                  <w:szCs w:val="22"/>
                </w:rPr>
                <w:t>0.0</w:t>
              </w:r>
            </w:ins>
            <w:del w:id="3187" w:author="ERCOT" w:date="2021-11-01T09:58:00Z">
              <w:r w:rsidRPr="009A486F" w:rsidDel="000A1AF2">
                <w:rPr>
                  <w:color w:val="000000"/>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8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AC9973" w14:textId="1FD2E7E3" w:rsidR="00606AA6" w:rsidRPr="009A486F" w:rsidRDefault="00606AA6" w:rsidP="00606AA6">
            <w:pPr>
              <w:widowControl/>
              <w:autoSpaceDE/>
              <w:autoSpaceDN/>
              <w:adjustRightInd/>
              <w:jc w:val="center"/>
              <w:rPr>
                <w:b/>
                <w:bCs/>
                <w:sz w:val="22"/>
                <w:szCs w:val="22"/>
              </w:rPr>
            </w:pPr>
            <w:ins w:id="3189" w:author="ERCOT" w:date="2021-11-01T10:47:00Z">
              <w:r>
                <w:rPr>
                  <w:rFonts w:ascii="Calibri" w:hAnsi="Calibri" w:cs="Calibri"/>
                  <w:color w:val="000000"/>
                  <w:sz w:val="22"/>
                  <w:szCs w:val="22"/>
                </w:rPr>
                <w:t>1.8</w:t>
              </w:r>
            </w:ins>
            <w:del w:id="3190" w:author="ERCOT" w:date="2021-11-01T09:58:00Z">
              <w:r w:rsidRPr="009A486F" w:rsidDel="000A1AF2">
                <w:rPr>
                  <w:color w:val="000000"/>
                  <w:sz w:val="22"/>
                  <w:szCs w:val="22"/>
                </w:rPr>
                <w:delText>20.0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19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D87A3DF" w14:textId="7916C27B" w:rsidR="00606AA6" w:rsidRPr="009A486F" w:rsidRDefault="00606AA6" w:rsidP="00606AA6">
            <w:pPr>
              <w:widowControl/>
              <w:autoSpaceDE/>
              <w:autoSpaceDN/>
              <w:adjustRightInd/>
              <w:jc w:val="center"/>
              <w:rPr>
                <w:b/>
                <w:bCs/>
                <w:sz w:val="22"/>
                <w:szCs w:val="22"/>
              </w:rPr>
            </w:pPr>
            <w:ins w:id="3192" w:author="ERCOT" w:date="2021-11-01T10:47:00Z">
              <w:r>
                <w:rPr>
                  <w:rFonts w:ascii="Calibri" w:hAnsi="Calibri" w:cs="Calibri"/>
                  <w:color w:val="000000"/>
                  <w:sz w:val="22"/>
                  <w:szCs w:val="22"/>
                </w:rPr>
                <w:t>8.7</w:t>
              </w:r>
            </w:ins>
            <w:del w:id="3193" w:author="ERCOT" w:date="2021-11-01T09:58:00Z">
              <w:r w:rsidRPr="009A486F" w:rsidDel="000A1AF2">
                <w:rPr>
                  <w:color w:val="000000"/>
                  <w:sz w:val="22"/>
                  <w:szCs w:val="22"/>
                </w:rPr>
                <w:delText>42.8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19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A68CB5" w14:textId="792FF2C6" w:rsidR="00606AA6" w:rsidRPr="009A486F" w:rsidRDefault="00606AA6" w:rsidP="00606AA6">
            <w:pPr>
              <w:widowControl/>
              <w:autoSpaceDE/>
              <w:autoSpaceDN/>
              <w:adjustRightInd/>
              <w:jc w:val="center"/>
              <w:rPr>
                <w:b/>
                <w:bCs/>
                <w:sz w:val="22"/>
                <w:szCs w:val="22"/>
              </w:rPr>
            </w:pPr>
            <w:ins w:id="3195" w:author="ERCOT" w:date="2021-11-01T10:47:00Z">
              <w:r>
                <w:rPr>
                  <w:rFonts w:ascii="Calibri" w:hAnsi="Calibri" w:cs="Calibri"/>
                  <w:color w:val="000000"/>
                  <w:sz w:val="22"/>
                  <w:szCs w:val="22"/>
                </w:rPr>
                <w:t>6.7</w:t>
              </w:r>
            </w:ins>
            <w:del w:id="3196" w:author="ERCOT" w:date="2021-11-01T09:58:00Z">
              <w:r w:rsidRPr="009A486F" w:rsidDel="000A1AF2">
                <w:rPr>
                  <w:color w:val="000000"/>
                  <w:sz w:val="22"/>
                  <w:szCs w:val="22"/>
                </w:rPr>
                <w:delText>32.8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0EEC5" w14:textId="3F818D24" w:rsidR="00606AA6" w:rsidRPr="009A486F" w:rsidRDefault="00606AA6" w:rsidP="00606AA6">
            <w:pPr>
              <w:widowControl/>
              <w:autoSpaceDE/>
              <w:autoSpaceDN/>
              <w:adjustRightInd/>
              <w:jc w:val="center"/>
              <w:rPr>
                <w:b/>
                <w:bCs/>
                <w:sz w:val="22"/>
                <w:szCs w:val="22"/>
              </w:rPr>
            </w:pPr>
            <w:ins w:id="3198" w:author="ERCOT" w:date="2021-11-01T10:47:00Z">
              <w:r>
                <w:rPr>
                  <w:rFonts w:ascii="Calibri" w:hAnsi="Calibri" w:cs="Calibri"/>
                  <w:color w:val="000000"/>
                  <w:sz w:val="22"/>
                  <w:szCs w:val="22"/>
                </w:rPr>
                <w:t>3.9</w:t>
              </w:r>
            </w:ins>
            <w:del w:id="3199" w:author="ERCOT" w:date="2021-11-01T09:58:00Z">
              <w:r w:rsidRPr="009A486F" w:rsidDel="000A1AF2">
                <w:rPr>
                  <w:color w:val="000000"/>
                  <w:sz w:val="22"/>
                  <w:szCs w:val="22"/>
                </w:rPr>
                <w:delText>25.8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84CE70" w14:textId="6810779E" w:rsidR="00606AA6" w:rsidRPr="009A486F" w:rsidRDefault="00606AA6" w:rsidP="00606AA6">
            <w:pPr>
              <w:widowControl/>
              <w:autoSpaceDE/>
              <w:autoSpaceDN/>
              <w:adjustRightInd/>
              <w:jc w:val="center"/>
              <w:rPr>
                <w:b/>
                <w:bCs/>
                <w:sz w:val="22"/>
                <w:szCs w:val="22"/>
              </w:rPr>
            </w:pPr>
            <w:ins w:id="3201" w:author="ERCOT" w:date="2021-11-01T10:47:00Z">
              <w:r>
                <w:rPr>
                  <w:rFonts w:ascii="Calibri" w:hAnsi="Calibri" w:cs="Calibri"/>
                  <w:color w:val="000000"/>
                  <w:sz w:val="22"/>
                  <w:szCs w:val="22"/>
                </w:rPr>
                <w:t>4.3</w:t>
              </w:r>
            </w:ins>
            <w:del w:id="3202" w:author="ERCOT" w:date="2021-11-01T09:58:00Z">
              <w:r w:rsidRPr="009A486F" w:rsidDel="000A1AF2">
                <w:rPr>
                  <w:color w:val="000000"/>
                  <w:sz w:val="22"/>
                  <w:szCs w:val="22"/>
                </w:rPr>
                <w:delText>20.4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0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0747B" w14:textId="5AC9C48F" w:rsidR="00606AA6" w:rsidRPr="009A486F" w:rsidRDefault="00606AA6" w:rsidP="00606AA6">
            <w:pPr>
              <w:widowControl/>
              <w:autoSpaceDE/>
              <w:autoSpaceDN/>
              <w:adjustRightInd/>
              <w:jc w:val="center"/>
              <w:rPr>
                <w:b/>
                <w:bCs/>
                <w:sz w:val="22"/>
                <w:szCs w:val="22"/>
              </w:rPr>
            </w:pPr>
            <w:ins w:id="3204" w:author="ERCOT" w:date="2021-11-01T10:47:00Z">
              <w:r>
                <w:rPr>
                  <w:rFonts w:ascii="Calibri" w:hAnsi="Calibri" w:cs="Calibri"/>
                  <w:color w:val="000000"/>
                  <w:sz w:val="22"/>
                  <w:szCs w:val="22"/>
                </w:rPr>
                <w:t>6.2</w:t>
              </w:r>
            </w:ins>
            <w:del w:id="3205" w:author="ERCOT" w:date="2021-11-01T09:58:00Z">
              <w:r w:rsidRPr="009A486F" w:rsidDel="000A1AF2">
                <w:rPr>
                  <w:color w:val="000000"/>
                  <w:sz w:val="22"/>
                  <w:szCs w:val="22"/>
                </w:rPr>
                <w:delText>17.9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B16BB3" w14:textId="09868BD4" w:rsidR="00606AA6" w:rsidRPr="009A486F" w:rsidRDefault="00606AA6" w:rsidP="00606AA6">
            <w:pPr>
              <w:widowControl/>
              <w:autoSpaceDE/>
              <w:autoSpaceDN/>
              <w:adjustRightInd/>
              <w:jc w:val="center"/>
              <w:rPr>
                <w:b/>
                <w:bCs/>
                <w:sz w:val="22"/>
                <w:szCs w:val="22"/>
              </w:rPr>
            </w:pPr>
            <w:ins w:id="3207" w:author="ERCOT" w:date="2021-11-01T10:47:00Z">
              <w:r>
                <w:rPr>
                  <w:rFonts w:ascii="Calibri" w:hAnsi="Calibri" w:cs="Calibri"/>
                  <w:color w:val="000000"/>
                  <w:sz w:val="22"/>
                  <w:szCs w:val="22"/>
                </w:rPr>
                <w:t>7.8</w:t>
              </w:r>
            </w:ins>
            <w:del w:id="3208" w:author="ERCOT" w:date="2021-11-01T09:58:00Z">
              <w:r w:rsidRPr="009A486F" w:rsidDel="000A1AF2">
                <w:rPr>
                  <w:color w:val="000000"/>
                  <w:sz w:val="22"/>
                  <w:szCs w:val="22"/>
                </w:rPr>
                <w:delText>22.1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0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D83C6" w14:textId="09AEEA62" w:rsidR="00606AA6" w:rsidRPr="009A486F" w:rsidRDefault="00606AA6" w:rsidP="00606AA6">
            <w:pPr>
              <w:widowControl/>
              <w:autoSpaceDE/>
              <w:autoSpaceDN/>
              <w:adjustRightInd/>
              <w:jc w:val="center"/>
              <w:rPr>
                <w:b/>
                <w:bCs/>
                <w:sz w:val="22"/>
                <w:szCs w:val="22"/>
              </w:rPr>
            </w:pPr>
            <w:ins w:id="3210" w:author="ERCOT" w:date="2021-11-01T10:47:00Z">
              <w:r>
                <w:rPr>
                  <w:rFonts w:ascii="Calibri" w:hAnsi="Calibri" w:cs="Calibri"/>
                  <w:color w:val="000000"/>
                  <w:sz w:val="22"/>
                  <w:szCs w:val="22"/>
                </w:rPr>
                <w:t>7.6</w:t>
              </w:r>
            </w:ins>
            <w:del w:id="3211" w:author="ERCOT" w:date="2021-11-01T09:58:00Z">
              <w:r w:rsidRPr="009A486F" w:rsidDel="000A1AF2">
                <w:rPr>
                  <w:color w:val="000000"/>
                  <w:sz w:val="22"/>
                  <w:szCs w:val="22"/>
                </w:rPr>
                <w:delText>27.4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1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D35234A" w14:textId="16626515" w:rsidR="00606AA6" w:rsidRPr="009A486F" w:rsidRDefault="00606AA6" w:rsidP="00606AA6">
            <w:pPr>
              <w:widowControl/>
              <w:autoSpaceDE/>
              <w:autoSpaceDN/>
              <w:adjustRightInd/>
              <w:jc w:val="center"/>
              <w:rPr>
                <w:b/>
                <w:bCs/>
                <w:sz w:val="22"/>
                <w:szCs w:val="22"/>
              </w:rPr>
            </w:pPr>
            <w:ins w:id="3213" w:author="ERCOT" w:date="2021-11-01T10:47:00Z">
              <w:r>
                <w:rPr>
                  <w:rFonts w:ascii="Calibri" w:hAnsi="Calibri" w:cs="Calibri"/>
                  <w:color w:val="000000"/>
                  <w:sz w:val="22"/>
                  <w:szCs w:val="22"/>
                </w:rPr>
                <w:t>7.6</w:t>
              </w:r>
            </w:ins>
            <w:del w:id="3214" w:author="ERCOT" w:date="2021-11-01T09:58:00Z">
              <w:r w:rsidRPr="009A486F" w:rsidDel="000A1AF2">
                <w:rPr>
                  <w:color w:val="000000"/>
                  <w:sz w:val="22"/>
                  <w:szCs w:val="22"/>
                </w:rPr>
                <w:delText>31.5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1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979823" w14:textId="57CC81F0" w:rsidR="00606AA6" w:rsidRPr="009A486F" w:rsidRDefault="00606AA6" w:rsidP="00606AA6">
            <w:pPr>
              <w:widowControl/>
              <w:autoSpaceDE/>
              <w:autoSpaceDN/>
              <w:adjustRightInd/>
              <w:jc w:val="center"/>
              <w:rPr>
                <w:b/>
                <w:bCs/>
                <w:sz w:val="22"/>
                <w:szCs w:val="22"/>
              </w:rPr>
            </w:pPr>
            <w:ins w:id="3216" w:author="ERCOT" w:date="2021-11-01T10:47:00Z">
              <w:r>
                <w:rPr>
                  <w:rFonts w:ascii="Calibri" w:hAnsi="Calibri" w:cs="Calibri"/>
                  <w:color w:val="000000"/>
                  <w:sz w:val="22"/>
                  <w:szCs w:val="22"/>
                </w:rPr>
                <w:t>8.6</w:t>
              </w:r>
            </w:ins>
            <w:del w:id="3217" w:author="ERCOT" w:date="2021-11-01T09:58:00Z">
              <w:r w:rsidRPr="009A486F" w:rsidDel="000A1AF2">
                <w:rPr>
                  <w:color w:val="000000"/>
                  <w:sz w:val="22"/>
                  <w:szCs w:val="22"/>
                </w:rPr>
                <w:delText>31.8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21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4B450C7" w14:textId="5BA1AD93" w:rsidR="00606AA6" w:rsidRPr="009A486F" w:rsidRDefault="00606AA6" w:rsidP="00606AA6">
            <w:pPr>
              <w:widowControl/>
              <w:autoSpaceDE/>
              <w:autoSpaceDN/>
              <w:adjustRightInd/>
              <w:jc w:val="center"/>
              <w:rPr>
                <w:b/>
                <w:bCs/>
                <w:sz w:val="22"/>
                <w:szCs w:val="22"/>
              </w:rPr>
            </w:pPr>
            <w:ins w:id="3219" w:author="ERCOT" w:date="2021-11-01T10:47:00Z">
              <w:r>
                <w:rPr>
                  <w:rFonts w:ascii="Calibri" w:hAnsi="Calibri" w:cs="Calibri"/>
                  <w:color w:val="000000"/>
                  <w:sz w:val="22"/>
                  <w:szCs w:val="22"/>
                </w:rPr>
                <w:t>10.9</w:t>
              </w:r>
            </w:ins>
            <w:del w:id="3220" w:author="ERCOT" w:date="2021-11-01T09:58:00Z">
              <w:r w:rsidRPr="009A486F" w:rsidDel="000A1AF2">
                <w:rPr>
                  <w:color w:val="000000"/>
                  <w:sz w:val="22"/>
                  <w:szCs w:val="22"/>
                </w:rPr>
                <w:delText>30.1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22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8BC8DE" w14:textId="648CD4FD" w:rsidR="00606AA6" w:rsidRPr="009A486F" w:rsidRDefault="00606AA6" w:rsidP="00606AA6">
            <w:pPr>
              <w:widowControl/>
              <w:autoSpaceDE/>
              <w:autoSpaceDN/>
              <w:adjustRightInd/>
              <w:jc w:val="center"/>
              <w:rPr>
                <w:b/>
                <w:bCs/>
                <w:sz w:val="22"/>
                <w:szCs w:val="22"/>
              </w:rPr>
            </w:pPr>
            <w:ins w:id="3222" w:author="ERCOT" w:date="2021-11-01T10:47:00Z">
              <w:r>
                <w:rPr>
                  <w:rFonts w:ascii="Calibri" w:hAnsi="Calibri" w:cs="Calibri"/>
                  <w:color w:val="000000"/>
                  <w:sz w:val="22"/>
                  <w:szCs w:val="22"/>
                </w:rPr>
                <w:t>5.9</w:t>
              </w:r>
            </w:ins>
            <w:del w:id="3223" w:author="ERCOT" w:date="2021-11-01T09:58:00Z">
              <w:r w:rsidRPr="009A486F" w:rsidDel="000A1AF2">
                <w:rPr>
                  <w:color w:val="000000"/>
                  <w:sz w:val="22"/>
                  <w:szCs w:val="22"/>
                </w:rPr>
                <w:delText>18.9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22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1A5E00A" w14:textId="09D3E008" w:rsidR="00606AA6" w:rsidRPr="009A486F" w:rsidRDefault="00606AA6" w:rsidP="00606AA6">
            <w:pPr>
              <w:widowControl/>
              <w:autoSpaceDE/>
              <w:autoSpaceDN/>
              <w:adjustRightInd/>
              <w:jc w:val="center"/>
              <w:rPr>
                <w:b/>
                <w:bCs/>
                <w:sz w:val="22"/>
                <w:szCs w:val="22"/>
              </w:rPr>
            </w:pPr>
            <w:ins w:id="3225" w:author="ERCOT" w:date="2021-11-01T10:47:00Z">
              <w:r>
                <w:rPr>
                  <w:rFonts w:ascii="Calibri" w:hAnsi="Calibri" w:cs="Calibri"/>
                  <w:color w:val="000000"/>
                  <w:sz w:val="22"/>
                  <w:szCs w:val="22"/>
                </w:rPr>
                <w:t>0.1</w:t>
              </w:r>
            </w:ins>
            <w:del w:id="3226" w:author="ERCOT" w:date="2021-11-01T09:58:00Z">
              <w:r w:rsidRPr="009A486F" w:rsidDel="000A1AF2">
                <w:rPr>
                  <w:color w:val="000000"/>
                  <w:sz w:val="22"/>
                  <w:szCs w:val="22"/>
                </w:rPr>
                <w:delText>-1.5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22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0AEFB" w14:textId="20463886" w:rsidR="00606AA6" w:rsidRPr="009A486F" w:rsidRDefault="00606AA6" w:rsidP="00606AA6">
            <w:pPr>
              <w:widowControl/>
              <w:autoSpaceDE/>
              <w:autoSpaceDN/>
              <w:adjustRightInd/>
              <w:jc w:val="center"/>
              <w:rPr>
                <w:b/>
                <w:bCs/>
                <w:sz w:val="22"/>
                <w:szCs w:val="22"/>
              </w:rPr>
            </w:pPr>
            <w:ins w:id="3228" w:author="ERCOT" w:date="2021-11-01T10:47:00Z">
              <w:r>
                <w:rPr>
                  <w:rFonts w:ascii="Calibri" w:hAnsi="Calibri" w:cs="Calibri"/>
                  <w:color w:val="000000"/>
                  <w:sz w:val="22"/>
                  <w:szCs w:val="22"/>
                </w:rPr>
                <w:t>-1.0</w:t>
              </w:r>
            </w:ins>
            <w:del w:id="3229" w:author="ERCOT" w:date="2021-11-01T09:58:00Z">
              <w:r w:rsidRPr="009A486F" w:rsidDel="000A1AF2">
                <w:rPr>
                  <w:color w:val="000000"/>
                  <w:sz w:val="22"/>
                  <w:szCs w:val="22"/>
                </w:rPr>
                <w:delText>-3.9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23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95BABD" w14:textId="40F32733" w:rsidR="00606AA6" w:rsidRPr="009A486F" w:rsidRDefault="00606AA6" w:rsidP="00606AA6">
            <w:pPr>
              <w:widowControl/>
              <w:autoSpaceDE/>
              <w:autoSpaceDN/>
              <w:adjustRightInd/>
              <w:jc w:val="center"/>
              <w:rPr>
                <w:b/>
                <w:bCs/>
                <w:sz w:val="22"/>
                <w:szCs w:val="22"/>
              </w:rPr>
            </w:pPr>
            <w:ins w:id="3231" w:author="ERCOT" w:date="2021-11-01T10:47:00Z">
              <w:r>
                <w:rPr>
                  <w:rFonts w:ascii="Calibri" w:hAnsi="Calibri" w:cs="Calibri"/>
                  <w:color w:val="000000"/>
                  <w:sz w:val="22"/>
                  <w:szCs w:val="22"/>
                </w:rPr>
                <w:t>0.0</w:t>
              </w:r>
            </w:ins>
            <w:del w:id="3232" w:author="ERCOT" w:date="2021-11-01T09:58:00Z">
              <w:r w:rsidRPr="009A486F" w:rsidDel="000A1AF2">
                <w:rPr>
                  <w:color w:val="000000"/>
                  <w:sz w:val="22"/>
                  <w:szCs w:val="22"/>
                </w:rPr>
                <w:delText>-0.6</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23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99930" w14:textId="4B33A40C" w:rsidR="00606AA6" w:rsidRPr="009A486F" w:rsidRDefault="00606AA6" w:rsidP="00606AA6">
            <w:pPr>
              <w:widowControl/>
              <w:autoSpaceDE/>
              <w:autoSpaceDN/>
              <w:adjustRightInd/>
              <w:jc w:val="center"/>
              <w:rPr>
                <w:b/>
                <w:bCs/>
                <w:sz w:val="22"/>
                <w:szCs w:val="22"/>
              </w:rPr>
            </w:pPr>
            <w:ins w:id="3234" w:author="ERCOT" w:date="2021-11-01T10:47:00Z">
              <w:r>
                <w:rPr>
                  <w:rFonts w:ascii="Calibri" w:hAnsi="Calibri" w:cs="Calibri"/>
                  <w:color w:val="000000"/>
                  <w:sz w:val="22"/>
                  <w:szCs w:val="22"/>
                </w:rPr>
                <w:t>0.0</w:t>
              </w:r>
            </w:ins>
            <w:del w:id="323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23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5E68693" w14:textId="17293601" w:rsidR="00606AA6" w:rsidRPr="009A486F" w:rsidRDefault="00606AA6" w:rsidP="00606AA6">
            <w:pPr>
              <w:widowControl/>
              <w:autoSpaceDE/>
              <w:autoSpaceDN/>
              <w:adjustRightInd/>
              <w:jc w:val="center"/>
              <w:rPr>
                <w:b/>
                <w:bCs/>
                <w:sz w:val="22"/>
                <w:szCs w:val="22"/>
              </w:rPr>
            </w:pPr>
            <w:ins w:id="3237" w:author="ERCOT" w:date="2021-11-01T10:47:00Z">
              <w:r>
                <w:rPr>
                  <w:rFonts w:ascii="Calibri" w:hAnsi="Calibri" w:cs="Calibri"/>
                  <w:color w:val="000000"/>
                  <w:sz w:val="22"/>
                  <w:szCs w:val="22"/>
                </w:rPr>
                <w:t>0.0</w:t>
              </w:r>
            </w:ins>
            <w:del w:id="3238" w:author="ERCOT" w:date="2021-11-01T09:58:00Z">
              <w:r w:rsidRPr="009A486F" w:rsidDel="000A1AF2">
                <w:rPr>
                  <w:color w:val="000000"/>
                  <w:sz w:val="22"/>
                  <w:szCs w:val="22"/>
                </w:rPr>
                <w:delText>0.0</w:delText>
              </w:r>
            </w:del>
          </w:p>
        </w:tc>
      </w:tr>
      <w:tr w:rsidR="00606AA6" w:rsidRPr="00CC576E" w14:paraId="59E4D7B1"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23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24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241"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324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2E3F4F" w14:textId="23098F72" w:rsidR="00606AA6" w:rsidRPr="009A486F" w:rsidRDefault="00606AA6" w:rsidP="00606AA6">
            <w:pPr>
              <w:widowControl/>
              <w:autoSpaceDE/>
              <w:autoSpaceDN/>
              <w:adjustRightInd/>
              <w:jc w:val="center"/>
              <w:rPr>
                <w:b/>
                <w:bCs/>
                <w:sz w:val="22"/>
                <w:szCs w:val="22"/>
              </w:rPr>
            </w:pPr>
            <w:ins w:id="3243" w:author="ERCOT" w:date="2021-11-01T10:47:00Z">
              <w:r>
                <w:rPr>
                  <w:rFonts w:ascii="Calibri" w:hAnsi="Calibri" w:cs="Calibri"/>
                  <w:color w:val="000000"/>
                  <w:sz w:val="22"/>
                  <w:szCs w:val="22"/>
                </w:rPr>
                <w:t>0.0</w:t>
              </w:r>
            </w:ins>
            <w:del w:id="324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4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3F93FE" w14:textId="40D0BC0A" w:rsidR="00606AA6" w:rsidRPr="009A486F" w:rsidRDefault="00606AA6" w:rsidP="00606AA6">
            <w:pPr>
              <w:widowControl/>
              <w:autoSpaceDE/>
              <w:autoSpaceDN/>
              <w:adjustRightInd/>
              <w:jc w:val="center"/>
              <w:rPr>
                <w:b/>
                <w:bCs/>
                <w:sz w:val="22"/>
                <w:szCs w:val="22"/>
              </w:rPr>
            </w:pPr>
            <w:ins w:id="3246" w:author="ERCOT" w:date="2021-11-01T10:47:00Z">
              <w:r>
                <w:rPr>
                  <w:rFonts w:ascii="Calibri" w:hAnsi="Calibri" w:cs="Calibri"/>
                  <w:color w:val="000000"/>
                  <w:sz w:val="22"/>
                  <w:szCs w:val="22"/>
                </w:rPr>
                <w:t>0.0</w:t>
              </w:r>
            </w:ins>
            <w:del w:id="324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4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1D2607" w14:textId="22CAAB3E" w:rsidR="00606AA6" w:rsidRPr="009A486F" w:rsidRDefault="00606AA6" w:rsidP="00606AA6">
            <w:pPr>
              <w:widowControl/>
              <w:autoSpaceDE/>
              <w:autoSpaceDN/>
              <w:adjustRightInd/>
              <w:jc w:val="center"/>
              <w:rPr>
                <w:b/>
                <w:bCs/>
                <w:sz w:val="22"/>
                <w:szCs w:val="22"/>
              </w:rPr>
            </w:pPr>
            <w:ins w:id="3249" w:author="ERCOT" w:date="2021-11-01T10:47:00Z">
              <w:r>
                <w:rPr>
                  <w:rFonts w:ascii="Calibri" w:hAnsi="Calibri" w:cs="Calibri"/>
                  <w:color w:val="000000"/>
                  <w:sz w:val="22"/>
                  <w:szCs w:val="22"/>
                </w:rPr>
                <w:t>0.0</w:t>
              </w:r>
            </w:ins>
            <w:del w:id="325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5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48C193" w14:textId="54183AAB" w:rsidR="00606AA6" w:rsidRPr="009A486F" w:rsidRDefault="00606AA6" w:rsidP="00606AA6">
            <w:pPr>
              <w:widowControl/>
              <w:autoSpaceDE/>
              <w:autoSpaceDN/>
              <w:adjustRightInd/>
              <w:jc w:val="center"/>
              <w:rPr>
                <w:b/>
                <w:bCs/>
                <w:sz w:val="22"/>
                <w:szCs w:val="22"/>
              </w:rPr>
            </w:pPr>
            <w:ins w:id="3252" w:author="ERCOT" w:date="2021-11-01T10:47:00Z">
              <w:r>
                <w:rPr>
                  <w:rFonts w:ascii="Calibri" w:hAnsi="Calibri" w:cs="Calibri"/>
                  <w:color w:val="000000"/>
                  <w:sz w:val="22"/>
                  <w:szCs w:val="22"/>
                </w:rPr>
                <w:t>0.0</w:t>
              </w:r>
            </w:ins>
            <w:del w:id="325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5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36CE83" w14:textId="408FA776" w:rsidR="00606AA6" w:rsidRPr="009A486F" w:rsidRDefault="00606AA6" w:rsidP="00606AA6">
            <w:pPr>
              <w:widowControl/>
              <w:autoSpaceDE/>
              <w:autoSpaceDN/>
              <w:adjustRightInd/>
              <w:jc w:val="center"/>
              <w:rPr>
                <w:b/>
                <w:bCs/>
                <w:sz w:val="22"/>
                <w:szCs w:val="22"/>
              </w:rPr>
            </w:pPr>
            <w:ins w:id="3255" w:author="ERCOT" w:date="2021-11-01T10:47:00Z">
              <w:r>
                <w:rPr>
                  <w:rFonts w:ascii="Calibri" w:hAnsi="Calibri" w:cs="Calibri"/>
                  <w:color w:val="000000"/>
                  <w:sz w:val="22"/>
                  <w:szCs w:val="22"/>
                </w:rPr>
                <w:t>0.0</w:t>
              </w:r>
            </w:ins>
            <w:del w:id="325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5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9D5493" w14:textId="62181E93" w:rsidR="00606AA6" w:rsidRPr="009A486F" w:rsidRDefault="00606AA6" w:rsidP="00606AA6">
            <w:pPr>
              <w:widowControl/>
              <w:autoSpaceDE/>
              <w:autoSpaceDN/>
              <w:adjustRightInd/>
              <w:jc w:val="center"/>
              <w:rPr>
                <w:b/>
                <w:bCs/>
                <w:sz w:val="22"/>
                <w:szCs w:val="22"/>
              </w:rPr>
            </w:pPr>
            <w:ins w:id="3258" w:author="ERCOT" w:date="2021-11-01T10:47:00Z">
              <w:r>
                <w:rPr>
                  <w:rFonts w:ascii="Calibri" w:hAnsi="Calibri" w:cs="Calibri"/>
                  <w:color w:val="000000"/>
                  <w:sz w:val="22"/>
                  <w:szCs w:val="22"/>
                </w:rPr>
                <w:t>0.0</w:t>
              </w:r>
            </w:ins>
            <w:del w:id="325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6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27533" w14:textId="5259DCE5" w:rsidR="00606AA6" w:rsidRPr="009A486F" w:rsidRDefault="00606AA6" w:rsidP="00606AA6">
            <w:pPr>
              <w:widowControl/>
              <w:autoSpaceDE/>
              <w:autoSpaceDN/>
              <w:adjustRightInd/>
              <w:jc w:val="center"/>
              <w:rPr>
                <w:b/>
                <w:bCs/>
                <w:sz w:val="22"/>
                <w:szCs w:val="22"/>
              </w:rPr>
            </w:pPr>
            <w:ins w:id="3261" w:author="ERCOT" w:date="2021-11-01T10:47:00Z">
              <w:r>
                <w:rPr>
                  <w:rFonts w:ascii="Calibri" w:hAnsi="Calibri" w:cs="Calibri"/>
                  <w:color w:val="000000"/>
                  <w:sz w:val="22"/>
                  <w:szCs w:val="22"/>
                </w:rPr>
                <w:t>0.0</w:t>
              </w:r>
            </w:ins>
            <w:del w:id="3262" w:author="ERCOT" w:date="2021-11-01T09:58:00Z">
              <w:r w:rsidRPr="009A486F" w:rsidDel="000A1AF2">
                <w:rPr>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6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1711A7" w14:textId="5C7C21D2" w:rsidR="00606AA6" w:rsidRPr="009A486F" w:rsidRDefault="00606AA6" w:rsidP="00606AA6">
            <w:pPr>
              <w:widowControl/>
              <w:autoSpaceDE/>
              <w:autoSpaceDN/>
              <w:adjustRightInd/>
              <w:jc w:val="center"/>
              <w:rPr>
                <w:b/>
                <w:bCs/>
                <w:sz w:val="22"/>
                <w:szCs w:val="22"/>
              </w:rPr>
            </w:pPr>
            <w:ins w:id="3264" w:author="ERCOT" w:date="2021-11-01T10:47:00Z">
              <w:r>
                <w:rPr>
                  <w:rFonts w:ascii="Calibri" w:hAnsi="Calibri" w:cs="Calibri"/>
                  <w:color w:val="000000"/>
                  <w:sz w:val="22"/>
                  <w:szCs w:val="22"/>
                </w:rPr>
                <w:t>1.2</w:t>
              </w:r>
            </w:ins>
            <w:del w:id="3265" w:author="ERCOT" w:date="2021-11-01T09:58:00Z">
              <w:r w:rsidRPr="009A486F" w:rsidDel="000A1AF2">
                <w:rPr>
                  <w:color w:val="000000"/>
                  <w:sz w:val="22"/>
                  <w:szCs w:val="22"/>
                </w:rPr>
                <w:delText>16.5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266"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00CEB44" w14:textId="212A4CF5" w:rsidR="00606AA6" w:rsidRPr="009A486F" w:rsidRDefault="00606AA6" w:rsidP="00606AA6">
            <w:pPr>
              <w:widowControl/>
              <w:autoSpaceDE/>
              <w:autoSpaceDN/>
              <w:adjustRightInd/>
              <w:jc w:val="center"/>
              <w:rPr>
                <w:b/>
                <w:bCs/>
                <w:sz w:val="22"/>
                <w:szCs w:val="22"/>
              </w:rPr>
            </w:pPr>
            <w:ins w:id="3267" w:author="ERCOT" w:date="2021-11-01T10:47:00Z">
              <w:r>
                <w:rPr>
                  <w:rFonts w:ascii="Calibri" w:hAnsi="Calibri" w:cs="Calibri"/>
                  <w:color w:val="000000"/>
                  <w:sz w:val="22"/>
                  <w:szCs w:val="22"/>
                </w:rPr>
                <w:t>8.3</w:t>
              </w:r>
            </w:ins>
            <w:del w:id="3268" w:author="ERCOT" w:date="2021-11-01T09:58:00Z">
              <w:r w:rsidRPr="009A486F" w:rsidDel="000A1AF2">
                <w:rPr>
                  <w:color w:val="000000"/>
                  <w:sz w:val="22"/>
                  <w:szCs w:val="22"/>
                </w:rPr>
                <w:delText>45.4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269"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0FF" w14:textId="6ED71A68" w:rsidR="00606AA6" w:rsidRPr="009A486F" w:rsidRDefault="00606AA6" w:rsidP="00606AA6">
            <w:pPr>
              <w:widowControl/>
              <w:autoSpaceDE/>
              <w:autoSpaceDN/>
              <w:adjustRightInd/>
              <w:jc w:val="center"/>
              <w:rPr>
                <w:b/>
                <w:bCs/>
                <w:sz w:val="22"/>
                <w:szCs w:val="22"/>
              </w:rPr>
            </w:pPr>
            <w:ins w:id="3270" w:author="ERCOT" w:date="2021-11-01T10:47:00Z">
              <w:r>
                <w:rPr>
                  <w:rFonts w:ascii="Calibri" w:hAnsi="Calibri" w:cs="Calibri"/>
                  <w:color w:val="000000"/>
                  <w:sz w:val="22"/>
                  <w:szCs w:val="22"/>
                </w:rPr>
                <w:t>10.4</w:t>
              </w:r>
            </w:ins>
            <w:del w:id="3271" w:author="ERCOT" w:date="2021-11-01T09:58:00Z">
              <w:r w:rsidRPr="009A486F" w:rsidDel="000A1AF2">
                <w:rPr>
                  <w:color w:val="000000"/>
                  <w:sz w:val="22"/>
                  <w:szCs w:val="22"/>
                </w:rPr>
                <w:delText>38.8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7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819E8" w14:textId="4D1D0BF4" w:rsidR="00606AA6" w:rsidRPr="009A486F" w:rsidRDefault="00606AA6" w:rsidP="00606AA6">
            <w:pPr>
              <w:widowControl/>
              <w:autoSpaceDE/>
              <w:autoSpaceDN/>
              <w:adjustRightInd/>
              <w:jc w:val="center"/>
              <w:rPr>
                <w:b/>
                <w:bCs/>
                <w:sz w:val="22"/>
                <w:szCs w:val="22"/>
              </w:rPr>
            </w:pPr>
            <w:ins w:id="3273" w:author="ERCOT" w:date="2021-11-01T10:47:00Z">
              <w:r>
                <w:rPr>
                  <w:rFonts w:ascii="Calibri" w:hAnsi="Calibri" w:cs="Calibri"/>
                  <w:color w:val="000000"/>
                  <w:sz w:val="22"/>
                  <w:szCs w:val="22"/>
                </w:rPr>
                <w:t>8.0</w:t>
              </w:r>
            </w:ins>
            <w:del w:id="3274" w:author="ERCOT" w:date="2021-11-01T09:58:00Z">
              <w:r w:rsidRPr="009A486F" w:rsidDel="000A1AF2">
                <w:rPr>
                  <w:color w:val="000000"/>
                  <w:sz w:val="22"/>
                  <w:szCs w:val="22"/>
                </w:rPr>
                <w:delText>26.4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7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E6E279" w14:textId="6E60795D" w:rsidR="00606AA6" w:rsidRPr="009A486F" w:rsidRDefault="00606AA6" w:rsidP="00606AA6">
            <w:pPr>
              <w:widowControl/>
              <w:autoSpaceDE/>
              <w:autoSpaceDN/>
              <w:adjustRightInd/>
              <w:jc w:val="center"/>
              <w:rPr>
                <w:b/>
                <w:bCs/>
                <w:sz w:val="22"/>
                <w:szCs w:val="22"/>
              </w:rPr>
            </w:pPr>
            <w:ins w:id="3276" w:author="ERCOT" w:date="2021-11-01T10:47:00Z">
              <w:r>
                <w:rPr>
                  <w:rFonts w:ascii="Calibri" w:hAnsi="Calibri" w:cs="Calibri"/>
                  <w:color w:val="000000"/>
                  <w:sz w:val="22"/>
                  <w:szCs w:val="22"/>
                </w:rPr>
                <w:t>7.2</w:t>
              </w:r>
            </w:ins>
            <w:del w:id="3277" w:author="ERCOT" w:date="2021-11-01T09:58:00Z">
              <w:r w:rsidRPr="009A486F" w:rsidDel="000A1AF2">
                <w:rPr>
                  <w:color w:val="000000"/>
                  <w:sz w:val="22"/>
                  <w:szCs w:val="22"/>
                </w:rPr>
                <w:delText>20.1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7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8B2C46" w14:textId="061CC9F1" w:rsidR="00606AA6" w:rsidRPr="009A486F" w:rsidRDefault="00606AA6" w:rsidP="00606AA6">
            <w:pPr>
              <w:widowControl/>
              <w:autoSpaceDE/>
              <w:autoSpaceDN/>
              <w:adjustRightInd/>
              <w:jc w:val="center"/>
              <w:rPr>
                <w:b/>
                <w:bCs/>
                <w:sz w:val="22"/>
                <w:szCs w:val="22"/>
              </w:rPr>
            </w:pPr>
            <w:ins w:id="3279" w:author="ERCOT" w:date="2021-11-01T10:47:00Z">
              <w:r>
                <w:rPr>
                  <w:rFonts w:ascii="Calibri" w:hAnsi="Calibri" w:cs="Calibri"/>
                  <w:color w:val="000000"/>
                  <w:sz w:val="22"/>
                  <w:szCs w:val="22"/>
                </w:rPr>
                <w:t>7.8</w:t>
              </w:r>
            </w:ins>
            <w:del w:id="3280" w:author="ERCOT" w:date="2021-11-01T09:58:00Z">
              <w:r w:rsidRPr="009A486F" w:rsidDel="000A1AF2">
                <w:rPr>
                  <w:color w:val="000000"/>
                  <w:sz w:val="22"/>
                  <w:szCs w:val="22"/>
                </w:rPr>
                <w:delText>18.8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8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E5DFB" w14:textId="197BDE6C" w:rsidR="00606AA6" w:rsidRPr="009A486F" w:rsidRDefault="00606AA6" w:rsidP="00606AA6">
            <w:pPr>
              <w:widowControl/>
              <w:autoSpaceDE/>
              <w:autoSpaceDN/>
              <w:adjustRightInd/>
              <w:jc w:val="center"/>
              <w:rPr>
                <w:b/>
                <w:bCs/>
                <w:sz w:val="22"/>
                <w:szCs w:val="22"/>
              </w:rPr>
            </w:pPr>
            <w:ins w:id="3282" w:author="ERCOT" w:date="2021-11-01T10:47:00Z">
              <w:r>
                <w:rPr>
                  <w:rFonts w:ascii="Calibri" w:hAnsi="Calibri" w:cs="Calibri"/>
                  <w:color w:val="000000"/>
                  <w:sz w:val="22"/>
                  <w:szCs w:val="22"/>
                </w:rPr>
                <w:t>9.3</w:t>
              </w:r>
            </w:ins>
            <w:del w:id="3283" w:author="ERCOT" w:date="2021-11-01T09:58:00Z">
              <w:r w:rsidRPr="009A486F" w:rsidDel="000A1AF2">
                <w:rPr>
                  <w:color w:val="000000"/>
                  <w:sz w:val="22"/>
                  <w:szCs w:val="22"/>
                </w:rPr>
                <w:delText>21.0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8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D85D3F" w14:textId="40108DBB" w:rsidR="00606AA6" w:rsidRPr="009A486F" w:rsidRDefault="00606AA6" w:rsidP="00606AA6">
            <w:pPr>
              <w:widowControl/>
              <w:autoSpaceDE/>
              <w:autoSpaceDN/>
              <w:adjustRightInd/>
              <w:jc w:val="center"/>
              <w:rPr>
                <w:b/>
                <w:bCs/>
                <w:sz w:val="22"/>
                <w:szCs w:val="22"/>
              </w:rPr>
            </w:pPr>
            <w:ins w:id="3285" w:author="ERCOT" w:date="2021-11-01T10:47:00Z">
              <w:r>
                <w:rPr>
                  <w:rFonts w:ascii="Calibri" w:hAnsi="Calibri" w:cs="Calibri"/>
                  <w:color w:val="000000"/>
                  <w:sz w:val="22"/>
                  <w:szCs w:val="22"/>
                </w:rPr>
                <w:t>8.4</w:t>
              </w:r>
            </w:ins>
            <w:del w:id="3286" w:author="ERCOT" w:date="2021-11-01T09:58:00Z">
              <w:r w:rsidRPr="009A486F" w:rsidDel="000A1AF2">
                <w:rPr>
                  <w:color w:val="000000"/>
                  <w:sz w:val="22"/>
                  <w:szCs w:val="22"/>
                </w:rPr>
                <w:delText>25.8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8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E056A" w14:textId="561A1720" w:rsidR="00606AA6" w:rsidRPr="009A486F" w:rsidRDefault="00606AA6" w:rsidP="00606AA6">
            <w:pPr>
              <w:widowControl/>
              <w:autoSpaceDE/>
              <w:autoSpaceDN/>
              <w:adjustRightInd/>
              <w:jc w:val="center"/>
              <w:rPr>
                <w:b/>
                <w:bCs/>
                <w:sz w:val="22"/>
                <w:szCs w:val="22"/>
              </w:rPr>
            </w:pPr>
            <w:ins w:id="3288" w:author="ERCOT" w:date="2021-11-01T10:47:00Z">
              <w:r>
                <w:rPr>
                  <w:rFonts w:ascii="Calibri" w:hAnsi="Calibri" w:cs="Calibri"/>
                  <w:color w:val="000000"/>
                  <w:sz w:val="22"/>
                  <w:szCs w:val="22"/>
                </w:rPr>
                <w:t>10.4</w:t>
              </w:r>
            </w:ins>
            <w:del w:id="3289" w:author="ERCOT" w:date="2021-11-01T09:58:00Z">
              <w:r w:rsidRPr="009A486F" w:rsidDel="000A1AF2">
                <w:rPr>
                  <w:color w:val="000000"/>
                  <w:sz w:val="22"/>
                  <w:szCs w:val="22"/>
                </w:rPr>
                <w:delText>32.8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9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A290F2" w14:textId="41F5F872" w:rsidR="00606AA6" w:rsidRPr="009A486F" w:rsidRDefault="00606AA6" w:rsidP="00606AA6">
            <w:pPr>
              <w:widowControl/>
              <w:autoSpaceDE/>
              <w:autoSpaceDN/>
              <w:adjustRightInd/>
              <w:jc w:val="center"/>
              <w:rPr>
                <w:b/>
                <w:bCs/>
                <w:sz w:val="22"/>
                <w:szCs w:val="22"/>
              </w:rPr>
            </w:pPr>
            <w:ins w:id="3291" w:author="ERCOT" w:date="2021-11-01T10:47:00Z">
              <w:r>
                <w:rPr>
                  <w:rFonts w:ascii="Calibri" w:hAnsi="Calibri" w:cs="Calibri"/>
                  <w:color w:val="000000"/>
                  <w:sz w:val="22"/>
                  <w:szCs w:val="22"/>
                </w:rPr>
                <w:t>9.9</w:t>
              </w:r>
            </w:ins>
            <w:del w:id="3292" w:author="ERCOT" w:date="2021-11-01T09:58:00Z">
              <w:r w:rsidRPr="009A486F" w:rsidDel="000A1AF2">
                <w:rPr>
                  <w:color w:val="000000"/>
                  <w:sz w:val="22"/>
                  <w:szCs w:val="22"/>
                </w:rPr>
                <w:delText>35.5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293"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19F5ACC" w14:textId="144914BE" w:rsidR="00606AA6" w:rsidRPr="009A486F" w:rsidRDefault="00606AA6" w:rsidP="00606AA6">
            <w:pPr>
              <w:widowControl/>
              <w:autoSpaceDE/>
              <w:autoSpaceDN/>
              <w:adjustRightInd/>
              <w:jc w:val="center"/>
              <w:rPr>
                <w:b/>
                <w:bCs/>
                <w:sz w:val="22"/>
                <w:szCs w:val="22"/>
              </w:rPr>
            </w:pPr>
            <w:ins w:id="3294" w:author="ERCOT" w:date="2021-11-01T10:47:00Z">
              <w:r>
                <w:rPr>
                  <w:rFonts w:ascii="Calibri" w:hAnsi="Calibri" w:cs="Calibri"/>
                  <w:color w:val="000000"/>
                  <w:sz w:val="22"/>
                  <w:szCs w:val="22"/>
                </w:rPr>
                <w:t>11.3</w:t>
              </w:r>
            </w:ins>
            <w:del w:id="3295" w:author="ERCOT" w:date="2021-11-01T09:58:00Z">
              <w:r w:rsidRPr="009A486F" w:rsidDel="000A1AF2">
                <w:rPr>
                  <w:color w:val="000000"/>
                  <w:sz w:val="22"/>
                  <w:szCs w:val="22"/>
                </w:rPr>
                <w:delText>31.0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296"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96B1781" w14:textId="52AD8301" w:rsidR="00606AA6" w:rsidRPr="009A486F" w:rsidRDefault="00606AA6" w:rsidP="00606AA6">
            <w:pPr>
              <w:widowControl/>
              <w:autoSpaceDE/>
              <w:autoSpaceDN/>
              <w:adjustRightInd/>
              <w:jc w:val="center"/>
              <w:rPr>
                <w:b/>
                <w:bCs/>
                <w:sz w:val="22"/>
                <w:szCs w:val="22"/>
              </w:rPr>
            </w:pPr>
            <w:ins w:id="3297" w:author="ERCOT" w:date="2021-11-01T10:47:00Z">
              <w:r>
                <w:rPr>
                  <w:rFonts w:ascii="Calibri" w:hAnsi="Calibri" w:cs="Calibri"/>
                  <w:color w:val="000000"/>
                  <w:sz w:val="22"/>
                  <w:szCs w:val="22"/>
                </w:rPr>
                <w:t>5.7</w:t>
              </w:r>
            </w:ins>
            <w:del w:id="3298" w:author="ERCOT" w:date="2021-11-01T09:58:00Z">
              <w:r w:rsidRPr="009A486F" w:rsidDel="000A1AF2">
                <w:rPr>
                  <w:color w:val="000000"/>
                  <w:sz w:val="22"/>
                  <w:szCs w:val="22"/>
                </w:rPr>
                <w:delText>14.3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299"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719012" w14:textId="6587B03A" w:rsidR="00606AA6" w:rsidRPr="009A486F" w:rsidRDefault="00606AA6" w:rsidP="00606AA6">
            <w:pPr>
              <w:widowControl/>
              <w:autoSpaceDE/>
              <w:autoSpaceDN/>
              <w:adjustRightInd/>
              <w:jc w:val="center"/>
              <w:rPr>
                <w:b/>
                <w:bCs/>
                <w:sz w:val="22"/>
                <w:szCs w:val="22"/>
              </w:rPr>
            </w:pPr>
            <w:ins w:id="3300" w:author="ERCOT" w:date="2021-11-01T10:47:00Z">
              <w:r>
                <w:rPr>
                  <w:rFonts w:ascii="Calibri" w:hAnsi="Calibri" w:cs="Calibri"/>
                  <w:color w:val="000000"/>
                  <w:sz w:val="22"/>
                  <w:szCs w:val="22"/>
                </w:rPr>
                <w:t>-0.9</w:t>
              </w:r>
            </w:ins>
            <w:del w:id="3301" w:author="ERCOT" w:date="2021-11-01T09:58:00Z">
              <w:r w:rsidRPr="009A486F" w:rsidDel="000A1AF2">
                <w:rPr>
                  <w:color w:val="000000"/>
                  <w:sz w:val="22"/>
                  <w:szCs w:val="22"/>
                </w:rPr>
                <w:delText>-4.4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302"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0E512" w14:textId="21808C5F" w:rsidR="00606AA6" w:rsidRPr="009A486F" w:rsidRDefault="00606AA6" w:rsidP="00606AA6">
            <w:pPr>
              <w:widowControl/>
              <w:autoSpaceDE/>
              <w:autoSpaceDN/>
              <w:adjustRightInd/>
              <w:jc w:val="center"/>
              <w:rPr>
                <w:b/>
                <w:bCs/>
                <w:sz w:val="22"/>
                <w:szCs w:val="22"/>
              </w:rPr>
            </w:pPr>
            <w:ins w:id="3303" w:author="ERCOT" w:date="2021-11-01T10:47:00Z">
              <w:r>
                <w:rPr>
                  <w:rFonts w:ascii="Calibri" w:hAnsi="Calibri" w:cs="Calibri"/>
                  <w:color w:val="000000"/>
                  <w:sz w:val="22"/>
                  <w:szCs w:val="22"/>
                </w:rPr>
                <w:t>0.3</w:t>
              </w:r>
            </w:ins>
            <w:del w:id="3304" w:author="ERCOT" w:date="2021-11-01T09:58:00Z">
              <w:r w:rsidRPr="009A486F" w:rsidDel="000A1AF2">
                <w:rPr>
                  <w:color w:val="000000"/>
                  <w:sz w:val="22"/>
                  <w:szCs w:val="22"/>
                </w:rPr>
                <w:delText>-2.4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305"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0B7E9" w14:textId="5B95D02F" w:rsidR="00606AA6" w:rsidRPr="009A486F" w:rsidRDefault="00606AA6" w:rsidP="00606AA6">
            <w:pPr>
              <w:widowControl/>
              <w:autoSpaceDE/>
              <w:autoSpaceDN/>
              <w:adjustRightInd/>
              <w:jc w:val="center"/>
              <w:rPr>
                <w:b/>
                <w:bCs/>
                <w:sz w:val="22"/>
                <w:szCs w:val="22"/>
              </w:rPr>
            </w:pPr>
            <w:ins w:id="3306" w:author="ERCOT" w:date="2021-11-01T10:47:00Z">
              <w:r>
                <w:rPr>
                  <w:rFonts w:ascii="Calibri" w:hAnsi="Calibri" w:cs="Calibri"/>
                  <w:color w:val="000000"/>
                  <w:sz w:val="22"/>
                  <w:szCs w:val="22"/>
                </w:rPr>
                <w:t>0.0</w:t>
              </w:r>
            </w:ins>
            <w:del w:id="3307" w:author="ERCOT" w:date="2021-11-01T09:58:00Z">
              <w:r w:rsidRPr="009A486F" w:rsidDel="000A1AF2">
                <w:rPr>
                  <w:color w:val="000000"/>
                  <w:sz w:val="22"/>
                  <w:szCs w:val="22"/>
                </w:rPr>
                <w:delText>-0.1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308"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FAC2D5B" w14:textId="1D607358" w:rsidR="00606AA6" w:rsidRPr="009A486F" w:rsidRDefault="00606AA6" w:rsidP="00606AA6">
            <w:pPr>
              <w:widowControl/>
              <w:autoSpaceDE/>
              <w:autoSpaceDN/>
              <w:adjustRightInd/>
              <w:jc w:val="center"/>
              <w:rPr>
                <w:b/>
                <w:bCs/>
                <w:sz w:val="22"/>
                <w:szCs w:val="22"/>
              </w:rPr>
            </w:pPr>
            <w:ins w:id="3309" w:author="ERCOT" w:date="2021-11-01T10:47:00Z">
              <w:r>
                <w:rPr>
                  <w:rFonts w:ascii="Calibri" w:hAnsi="Calibri" w:cs="Calibri"/>
                  <w:color w:val="000000"/>
                  <w:sz w:val="22"/>
                  <w:szCs w:val="22"/>
                </w:rPr>
                <w:t>0.0</w:t>
              </w:r>
            </w:ins>
            <w:del w:id="331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311"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54A904" w14:textId="1835A966" w:rsidR="00606AA6" w:rsidRPr="009A486F" w:rsidRDefault="00606AA6" w:rsidP="00606AA6">
            <w:pPr>
              <w:widowControl/>
              <w:autoSpaceDE/>
              <w:autoSpaceDN/>
              <w:adjustRightInd/>
              <w:jc w:val="center"/>
              <w:rPr>
                <w:b/>
                <w:bCs/>
                <w:sz w:val="22"/>
                <w:szCs w:val="22"/>
              </w:rPr>
            </w:pPr>
            <w:ins w:id="3312" w:author="ERCOT" w:date="2021-11-01T10:47:00Z">
              <w:r>
                <w:rPr>
                  <w:rFonts w:ascii="Calibri" w:hAnsi="Calibri" w:cs="Calibri"/>
                  <w:color w:val="000000"/>
                  <w:sz w:val="22"/>
                  <w:szCs w:val="22"/>
                </w:rPr>
                <w:t>0.0</w:t>
              </w:r>
            </w:ins>
            <w:del w:id="3313" w:author="ERCOT" w:date="2021-11-01T09:58:00Z">
              <w:r w:rsidRPr="009A486F" w:rsidDel="000A1AF2">
                <w:rPr>
                  <w:color w:val="000000"/>
                  <w:sz w:val="22"/>
                  <w:szCs w:val="22"/>
                </w:rPr>
                <w:delText>0.0</w:delText>
              </w:r>
            </w:del>
          </w:p>
        </w:tc>
      </w:tr>
      <w:tr w:rsidR="00606AA6" w:rsidRPr="00CC576E" w14:paraId="66196B34"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31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31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31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331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F36FA3" w14:textId="5DB06AE5" w:rsidR="00606AA6" w:rsidRPr="009A486F" w:rsidRDefault="00606AA6" w:rsidP="00606AA6">
            <w:pPr>
              <w:widowControl/>
              <w:autoSpaceDE/>
              <w:autoSpaceDN/>
              <w:adjustRightInd/>
              <w:jc w:val="center"/>
              <w:rPr>
                <w:b/>
                <w:bCs/>
                <w:sz w:val="22"/>
                <w:szCs w:val="22"/>
              </w:rPr>
            </w:pPr>
            <w:ins w:id="3318" w:author="ERCOT" w:date="2021-11-01T10:47:00Z">
              <w:r>
                <w:rPr>
                  <w:rFonts w:ascii="Calibri" w:hAnsi="Calibri" w:cs="Calibri"/>
                  <w:color w:val="000000"/>
                  <w:sz w:val="22"/>
                  <w:szCs w:val="22"/>
                </w:rPr>
                <w:t>0.0</w:t>
              </w:r>
            </w:ins>
            <w:del w:id="331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2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00E8B72" w14:textId="5401BFE9" w:rsidR="00606AA6" w:rsidRPr="009A486F" w:rsidRDefault="00606AA6" w:rsidP="00606AA6">
            <w:pPr>
              <w:widowControl/>
              <w:autoSpaceDE/>
              <w:autoSpaceDN/>
              <w:adjustRightInd/>
              <w:jc w:val="center"/>
              <w:rPr>
                <w:b/>
                <w:bCs/>
                <w:sz w:val="22"/>
                <w:szCs w:val="22"/>
              </w:rPr>
            </w:pPr>
            <w:ins w:id="3321" w:author="ERCOT" w:date="2021-11-01T10:47:00Z">
              <w:r>
                <w:rPr>
                  <w:rFonts w:ascii="Calibri" w:hAnsi="Calibri" w:cs="Calibri"/>
                  <w:color w:val="000000"/>
                  <w:sz w:val="22"/>
                  <w:szCs w:val="22"/>
                </w:rPr>
                <w:t>0.0</w:t>
              </w:r>
            </w:ins>
            <w:del w:id="332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2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0855FB" w14:textId="622C3CFC" w:rsidR="00606AA6" w:rsidRPr="009A486F" w:rsidRDefault="00606AA6" w:rsidP="00606AA6">
            <w:pPr>
              <w:widowControl/>
              <w:autoSpaceDE/>
              <w:autoSpaceDN/>
              <w:adjustRightInd/>
              <w:jc w:val="center"/>
              <w:rPr>
                <w:b/>
                <w:bCs/>
                <w:sz w:val="22"/>
                <w:szCs w:val="22"/>
              </w:rPr>
            </w:pPr>
            <w:ins w:id="3324" w:author="ERCOT" w:date="2021-11-01T10:47:00Z">
              <w:r>
                <w:rPr>
                  <w:rFonts w:ascii="Calibri" w:hAnsi="Calibri" w:cs="Calibri"/>
                  <w:color w:val="000000"/>
                  <w:sz w:val="22"/>
                  <w:szCs w:val="22"/>
                </w:rPr>
                <w:t>0.0</w:t>
              </w:r>
            </w:ins>
            <w:del w:id="332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2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72F2F" w14:textId="562C8C9A" w:rsidR="00606AA6" w:rsidRPr="009A486F" w:rsidRDefault="00606AA6" w:rsidP="00606AA6">
            <w:pPr>
              <w:widowControl/>
              <w:autoSpaceDE/>
              <w:autoSpaceDN/>
              <w:adjustRightInd/>
              <w:jc w:val="center"/>
              <w:rPr>
                <w:b/>
                <w:bCs/>
                <w:sz w:val="22"/>
                <w:szCs w:val="22"/>
              </w:rPr>
            </w:pPr>
            <w:ins w:id="3327" w:author="ERCOT" w:date="2021-11-01T10:47:00Z">
              <w:r>
                <w:rPr>
                  <w:rFonts w:ascii="Calibri" w:hAnsi="Calibri" w:cs="Calibri"/>
                  <w:color w:val="000000"/>
                  <w:sz w:val="22"/>
                  <w:szCs w:val="22"/>
                </w:rPr>
                <w:t>0.0</w:t>
              </w:r>
            </w:ins>
            <w:del w:id="332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2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3A1656" w14:textId="061ACFDB" w:rsidR="00606AA6" w:rsidRPr="009A486F" w:rsidRDefault="00606AA6" w:rsidP="00606AA6">
            <w:pPr>
              <w:widowControl/>
              <w:autoSpaceDE/>
              <w:autoSpaceDN/>
              <w:adjustRightInd/>
              <w:jc w:val="center"/>
              <w:rPr>
                <w:b/>
                <w:bCs/>
                <w:sz w:val="22"/>
                <w:szCs w:val="22"/>
              </w:rPr>
            </w:pPr>
            <w:ins w:id="3330" w:author="ERCOT" w:date="2021-11-01T10:47:00Z">
              <w:r>
                <w:rPr>
                  <w:rFonts w:ascii="Calibri" w:hAnsi="Calibri" w:cs="Calibri"/>
                  <w:color w:val="000000"/>
                  <w:sz w:val="22"/>
                  <w:szCs w:val="22"/>
                </w:rPr>
                <w:t>0.0</w:t>
              </w:r>
            </w:ins>
            <w:del w:id="333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3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7A940" w14:textId="4DA4CB37" w:rsidR="00606AA6" w:rsidRPr="009A486F" w:rsidRDefault="00606AA6" w:rsidP="00606AA6">
            <w:pPr>
              <w:widowControl/>
              <w:autoSpaceDE/>
              <w:autoSpaceDN/>
              <w:adjustRightInd/>
              <w:jc w:val="center"/>
              <w:rPr>
                <w:b/>
                <w:bCs/>
                <w:sz w:val="22"/>
                <w:szCs w:val="22"/>
              </w:rPr>
            </w:pPr>
            <w:ins w:id="3333" w:author="ERCOT" w:date="2021-11-01T10:47:00Z">
              <w:r>
                <w:rPr>
                  <w:rFonts w:ascii="Calibri" w:hAnsi="Calibri" w:cs="Calibri"/>
                  <w:color w:val="000000"/>
                  <w:sz w:val="22"/>
                  <w:szCs w:val="22"/>
                </w:rPr>
                <w:t>0.0</w:t>
              </w:r>
            </w:ins>
            <w:del w:id="333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3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4C515" w14:textId="4614E1D5" w:rsidR="00606AA6" w:rsidRPr="009A486F" w:rsidRDefault="00606AA6" w:rsidP="00606AA6">
            <w:pPr>
              <w:widowControl/>
              <w:autoSpaceDE/>
              <w:autoSpaceDN/>
              <w:adjustRightInd/>
              <w:jc w:val="center"/>
              <w:rPr>
                <w:b/>
                <w:bCs/>
                <w:sz w:val="22"/>
                <w:szCs w:val="22"/>
              </w:rPr>
            </w:pPr>
            <w:ins w:id="3336" w:author="ERCOT" w:date="2021-11-01T10:47:00Z">
              <w:r>
                <w:rPr>
                  <w:rFonts w:ascii="Calibri" w:hAnsi="Calibri" w:cs="Calibri"/>
                  <w:color w:val="000000"/>
                  <w:sz w:val="22"/>
                  <w:szCs w:val="22"/>
                </w:rPr>
                <w:t>0.0</w:t>
              </w:r>
            </w:ins>
            <w:del w:id="3337" w:author="ERCOT" w:date="2021-11-01T09:58:00Z">
              <w:r w:rsidRPr="009A486F" w:rsidDel="000A1AF2">
                <w:rPr>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3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297F62" w14:textId="2A2894F4" w:rsidR="00606AA6" w:rsidRPr="009A486F" w:rsidRDefault="00606AA6" w:rsidP="00606AA6">
            <w:pPr>
              <w:widowControl/>
              <w:autoSpaceDE/>
              <w:autoSpaceDN/>
              <w:adjustRightInd/>
              <w:jc w:val="center"/>
              <w:rPr>
                <w:b/>
                <w:bCs/>
                <w:sz w:val="22"/>
                <w:szCs w:val="22"/>
              </w:rPr>
            </w:pPr>
            <w:ins w:id="3339" w:author="ERCOT" w:date="2021-11-01T10:47:00Z">
              <w:r>
                <w:rPr>
                  <w:rFonts w:ascii="Calibri" w:hAnsi="Calibri" w:cs="Calibri"/>
                  <w:color w:val="000000"/>
                  <w:sz w:val="22"/>
                  <w:szCs w:val="22"/>
                </w:rPr>
                <w:t>0.5</w:t>
              </w:r>
            </w:ins>
            <w:del w:id="3340" w:author="ERCOT" w:date="2021-11-01T09:58:00Z">
              <w:r w:rsidRPr="009A486F" w:rsidDel="000A1AF2">
                <w:rPr>
                  <w:color w:val="000000"/>
                  <w:sz w:val="22"/>
                  <w:szCs w:val="22"/>
                </w:rPr>
                <w:delText>9.8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34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808BAC0" w14:textId="71E70FAE" w:rsidR="00606AA6" w:rsidRPr="009A486F" w:rsidRDefault="00606AA6" w:rsidP="00606AA6">
            <w:pPr>
              <w:widowControl/>
              <w:autoSpaceDE/>
              <w:autoSpaceDN/>
              <w:adjustRightInd/>
              <w:jc w:val="center"/>
              <w:rPr>
                <w:b/>
                <w:bCs/>
                <w:sz w:val="22"/>
                <w:szCs w:val="22"/>
              </w:rPr>
            </w:pPr>
            <w:ins w:id="3342" w:author="ERCOT" w:date="2021-11-01T10:47:00Z">
              <w:r>
                <w:rPr>
                  <w:rFonts w:ascii="Calibri" w:hAnsi="Calibri" w:cs="Calibri"/>
                  <w:color w:val="000000"/>
                  <w:sz w:val="22"/>
                  <w:szCs w:val="22"/>
                </w:rPr>
                <w:t>5.6</w:t>
              </w:r>
            </w:ins>
            <w:del w:id="3343" w:author="ERCOT" w:date="2021-11-01T09:58:00Z">
              <w:r w:rsidRPr="009A486F" w:rsidDel="000A1AF2">
                <w:rPr>
                  <w:color w:val="000000"/>
                  <w:sz w:val="22"/>
                  <w:szCs w:val="22"/>
                </w:rPr>
                <w:delText>40.9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34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1442D" w14:textId="48518B82" w:rsidR="00606AA6" w:rsidRPr="009A486F" w:rsidRDefault="00606AA6" w:rsidP="00606AA6">
            <w:pPr>
              <w:widowControl/>
              <w:autoSpaceDE/>
              <w:autoSpaceDN/>
              <w:adjustRightInd/>
              <w:jc w:val="center"/>
              <w:rPr>
                <w:b/>
                <w:bCs/>
                <w:sz w:val="22"/>
                <w:szCs w:val="22"/>
              </w:rPr>
            </w:pPr>
            <w:ins w:id="3345" w:author="ERCOT" w:date="2021-11-01T10:47:00Z">
              <w:r>
                <w:rPr>
                  <w:rFonts w:ascii="Calibri" w:hAnsi="Calibri" w:cs="Calibri"/>
                  <w:color w:val="000000"/>
                  <w:sz w:val="22"/>
                  <w:szCs w:val="22"/>
                </w:rPr>
                <w:t>6.6</w:t>
              </w:r>
            </w:ins>
            <w:del w:id="3346" w:author="ERCOT" w:date="2021-11-01T09:58:00Z">
              <w:r w:rsidRPr="009A486F" w:rsidDel="000A1AF2">
                <w:rPr>
                  <w:color w:val="000000"/>
                  <w:sz w:val="22"/>
                  <w:szCs w:val="22"/>
                </w:rPr>
                <w:delText>49.0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11F74" w14:textId="7B61D975" w:rsidR="00606AA6" w:rsidRPr="009A486F" w:rsidRDefault="00606AA6" w:rsidP="00606AA6">
            <w:pPr>
              <w:widowControl/>
              <w:autoSpaceDE/>
              <w:autoSpaceDN/>
              <w:adjustRightInd/>
              <w:jc w:val="center"/>
              <w:rPr>
                <w:b/>
                <w:bCs/>
                <w:sz w:val="22"/>
                <w:szCs w:val="22"/>
              </w:rPr>
            </w:pPr>
            <w:ins w:id="3348" w:author="ERCOT" w:date="2021-11-01T10:47:00Z">
              <w:r>
                <w:rPr>
                  <w:rFonts w:ascii="Calibri" w:hAnsi="Calibri" w:cs="Calibri"/>
                  <w:color w:val="000000"/>
                  <w:sz w:val="22"/>
                  <w:szCs w:val="22"/>
                </w:rPr>
                <w:t>9.9</w:t>
              </w:r>
            </w:ins>
            <w:del w:id="3349" w:author="ERCOT" w:date="2021-11-01T09:58:00Z">
              <w:r w:rsidRPr="009A486F" w:rsidDel="000A1AF2">
                <w:rPr>
                  <w:color w:val="000000"/>
                  <w:sz w:val="22"/>
                  <w:szCs w:val="22"/>
                </w:rPr>
                <w:delText>35.0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08C51" w14:textId="73E05889" w:rsidR="00606AA6" w:rsidRPr="009A486F" w:rsidRDefault="00606AA6" w:rsidP="00606AA6">
            <w:pPr>
              <w:widowControl/>
              <w:autoSpaceDE/>
              <w:autoSpaceDN/>
              <w:adjustRightInd/>
              <w:jc w:val="center"/>
              <w:rPr>
                <w:b/>
                <w:bCs/>
                <w:sz w:val="22"/>
                <w:szCs w:val="22"/>
              </w:rPr>
            </w:pPr>
            <w:ins w:id="3351" w:author="ERCOT" w:date="2021-11-01T10:47:00Z">
              <w:r>
                <w:rPr>
                  <w:rFonts w:ascii="Calibri" w:hAnsi="Calibri" w:cs="Calibri"/>
                  <w:color w:val="000000"/>
                  <w:sz w:val="22"/>
                  <w:szCs w:val="22"/>
                </w:rPr>
                <w:t>7.8</w:t>
              </w:r>
            </w:ins>
            <w:del w:id="3352" w:author="ERCOT" w:date="2021-11-01T09:58:00Z">
              <w:r w:rsidRPr="009A486F" w:rsidDel="000A1AF2">
                <w:rPr>
                  <w:color w:val="000000"/>
                  <w:sz w:val="22"/>
                  <w:szCs w:val="22"/>
                </w:rPr>
                <w:delText>30.3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5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03DDE9" w14:textId="00B16381" w:rsidR="00606AA6" w:rsidRPr="009A486F" w:rsidRDefault="00606AA6" w:rsidP="00606AA6">
            <w:pPr>
              <w:widowControl/>
              <w:autoSpaceDE/>
              <w:autoSpaceDN/>
              <w:adjustRightInd/>
              <w:jc w:val="center"/>
              <w:rPr>
                <w:b/>
                <w:bCs/>
                <w:sz w:val="22"/>
                <w:szCs w:val="22"/>
              </w:rPr>
            </w:pPr>
            <w:ins w:id="3354" w:author="ERCOT" w:date="2021-11-01T10:47:00Z">
              <w:r>
                <w:rPr>
                  <w:rFonts w:ascii="Calibri" w:hAnsi="Calibri" w:cs="Calibri"/>
                  <w:color w:val="000000"/>
                  <w:sz w:val="22"/>
                  <w:szCs w:val="22"/>
                </w:rPr>
                <w:t>9.7</w:t>
              </w:r>
            </w:ins>
            <w:del w:id="3355" w:author="ERCOT" w:date="2021-11-01T09:58:00Z">
              <w:r w:rsidRPr="009A486F" w:rsidDel="000A1AF2">
                <w:rPr>
                  <w:color w:val="000000"/>
                  <w:sz w:val="22"/>
                  <w:szCs w:val="22"/>
                </w:rPr>
                <w:delText>30.6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50F5B" w14:textId="3042F659" w:rsidR="00606AA6" w:rsidRPr="009A486F" w:rsidRDefault="00606AA6" w:rsidP="00606AA6">
            <w:pPr>
              <w:widowControl/>
              <w:autoSpaceDE/>
              <w:autoSpaceDN/>
              <w:adjustRightInd/>
              <w:jc w:val="center"/>
              <w:rPr>
                <w:b/>
                <w:bCs/>
                <w:sz w:val="22"/>
                <w:szCs w:val="22"/>
              </w:rPr>
            </w:pPr>
            <w:ins w:id="3357" w:author="ERCOT" w:date="2021-11-01T10:47:00Z">
              <w:r>
                <w:rPr>
                  <w:rFonts w:ascii="Calibri" w:hAnsi="Calibri" w:cs="Calibri"/>
                  <w:color w:val="000000"/>
                  <w:sz w:val="22"/>
                  <w:szCs w:val="22"/>
                </w:rPr>
                <w:t>9.5</w:t>
              </w:r>
            </w:ins>
            <w:del w:id="3358" w:author="ERCOT" w:date="2021-11-01T09:58:00Z">
              <w:r w:rsidRPr="009A486F" w:rsidDel="000A1AF2">
                <w:rPr>
                  <w:color w:val="000000"/>
                  <w:sz w:val="22"/>
                  <w:szCs w:val="22"/>
                </w:rPr>
                <w:delText>34.4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5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70AFC7D" w14:textId="13F18DCD" w:rsidR="00606AA6" w:rsidRPr="009A486F" w:rsidRDefault="00606AA6" w:rsidP="00606AA6">
            <w:pPr>
              <w:widowControl/>
              <w:autoSpaceDE/>
              <w:autoSpaceDN/>
              <w:adjustRightInd/>
              <w:jc w:val="center"/>
              <w:rPr>
                <w:b/>
                <w:bCs/>
                <w:sz w:val="22"/>
                <w:szCs w:val="22"/>
              </w:rPr>
            </w:pPr>
            <w:ins w:id="3360" w:author="ERCOT" w:date="2021-11-01T10:47:00Z">
              <w:r>
                <w:rPr>
                  <w:rFonts w:ascii="Calibri" w:hAnsi="Calibri" w:cs="Calibri"/>
                  <w:color w:val="000000"/>
                  <w:sz w:val="22"/>
                  <w:szCs w:val="22"/>
                </w:rPr>
                <w:t>10.4</w:t>
              </w:r>
            </w:ins>
            <w:del w:id="3361" w:author="ERCOT" w:date="2021-11-01T09:58:00Z">
              <w:r w:rsidRPr="009A486F" w:rsidDel="000A1AF2">
                <w:rPr>
                  <w:color w:val="000000"/>
                  <w:sz w:val="22"/>
                  <w:szCs w:val="22"/>
                </w:rPr>
                <w:delText>34.0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6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850680" w14:textId="34D9ABCE" w:rsidR="00606AA6" w:rsidRPr="009A486F" w:rsidRDefault="00606AA6" w:rsidP="00606AA6">
            <w:pPr>
              <w:widowControl/>
              <w:autoSpaceDE/>
              <w:autoSpaceDN/>
              <w:adjustRightInd/>
              <w:jc w:val="center"/>
              <w:rPr>
                <w:b/>
                <w:bCs/>
                <w:sz w:val="22"/>
                <w:szCs w:val="22"/>
              </w:rPr>
            </w:pPr>
            <w:ins w:id="3363" w:author="ERCOT" w:date="2021-11-01T10:47:00Z">
              <w:r>
                <w:rPr>
                  <w:rFonts w:ascii="Calibri" w:hAnsi="Calibri" w:cs="Calibri"/>
                  <w:color w:val="000000"/>
                  <w:sz w:val="22"/>
                  <w:szCs w:val="22"/>
                </w:rPr>
                <w:t>10.3</w:t>
              </w:r>
            </w:ins>
            <w:del w:id="3364" w:author="ERCOT" w:date="2021-11-01T09:58:00Z">
              <w:r w:rsidRPr="009A486F" w:rsidDel="000A1AF2">
                <w:rPr>
                  <w:color w:val="000000"/>
                  <w:sz w:val="22"/>
                  <w:szCs w:val="22"/>
                </w:rPr>
                <w:delText>36.8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6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73417" w14:textId="1DA0D41E" w:rsidR="00606AA6" w:rsidRPr="009A486F" w:rsidRDefault="00606AA6" w:rsidP="00606AA6">
            <w:pPr>
              <w:widowControl/>
              <w:autoSpaceDE/>
              <w:autoSpaceDN/>
              <w:adjustRightInd/>
              <w:jc w:val="center"/>
              <w:rPr>
                <w:b/>
                <w:bCs/>
                <w:sz w:val="22"/>
                <w:szCs w:val="22"/>
              </w:rPr>
            </w:pPr>
            <w:ins w:id="3366" w:author="ERCOT" w:date="2021-11-01T10:47:00Z">
              <w:r>
                <w:rPr>
                  <w:rFonts w:ascii="Calibri" w:hAnsi="Calibri" w:cs="Calibri"/>
                  <w:color w:val="000000"/>
                  <w:sz w:val="22"/>
                  <w:szCs w:val="22"/>
                </w:rPr>
                <w:t>10.8</w:t>
              </w:r>
            </w:ins>
            <w:del w:id="3367" w:author="ERCOT" w:date="2021-11-01T09:58:00Z">
              <w:r w:rsidRPr="009A486F" w:rsidDel="000A1AF2">
                <w:rPr>
                  <w:color w:val="000000"/>
                  <w:sz w:val="22"/>
                  <w:szCs w:val="22"/>
                </w:rPr>
                <w:delText>36.9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36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763D29" w14:textId="3DF64FAA" w:rsidR="00606AA6" w:rsidRPr="009A486F" w:rsidRDefault="00606AA6" w:rsidP="00606AA6">
            <w:pPr>
              <w:widowControl/>
              <w:autoSpaceDE/>
              <w:autoSpaceDN/>
              <w:adjustRightInd/>
              <w:jc w:val="center"/>
              <w:rPr>
                <w:b/>
                <w:bCs/>
                <w:sz w:val="22"/>
                <w:szCs w:val="22"/>
              </w:rPr>
            </w:pPr>
            <w:ins w:id="3369" w:author="ERCOT" w:date="2021-11-01T10:47:00Z">
              <w:r>
                <w:rPr>
                  <w:rFonts w:ascii="Calibri" w:hAnsi="Calibri" w:cs="Calibri"/>
                  <w:color w:val="000000"/>
                  <w:sz w:val="22"/>
                  <w:szCs w:val="22"/>
                </w:rPr>
                <w:t>9.6</w:t>
              </w:r>
            </w:ins>
            <w:del w:id="3370" w:author="ERCOT" w:date="2021-11-01T09:58:00Z">
              <w:r w:rsidRPr="009A486F" w:rsidDel="000A1AF2">
                <w:rPr>
                  <w:color w:val="000000"/>
                  <w:sz w:val="22"/>
                  <w:szCs w:val="22"/>
                </w:rPr>
                <w:delText>29.6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37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0150976" w14:textId="2D5AF6E7" w:rsidR="00606AA6" w:rsidRPr="009A486F" w:rsidRDefault="00606AA6" w:rsidP="00606AA6">
            <w:pPr>
              <w:widowControl/>
              <w:autoSpaceDE/>
              <w:autoSpaceDN/>
              <w:adjustRightInd/>
              <w:jc w:val="center"/>
              <w:rPr>
                <w:b/>
                <w:bCs/>
                <w:sz w:val="22"/>
                <w:szCs w:val="22"/>
              </w:rPr>
            </w:pPr>
            <w:ins w:id="3372" w:author="ERCOT" w:date="2021-11-01T10:47:00Z">
              <w:r>
                <w:rPr>
                  <w:rFonts w:ascii="Calibri" w:hAnsi="Calibri" w:cs="Calibri"/>
                  <w:color w:val="000000"/>
                  <w:sz w:val="22"/>
                  <w:szCs w:val="22"/>
                </w:rPr>
                <w:t>4.4</w:t>
              </w:r>
            </w:ins>
            <w:del w:id="3373" w:author="ERCOT" w:date="2021-11-01T09:58:00Z">
              <w:r w:rsidRPr="009A486F" w:rsidDel="000A1AF2">
                <w:rPr>
                  <w:color w:val="000000"/>
                  <w:sz w:val="22"/>
                  <w:szCs w:val="22"/>
                </w:rPr>
                <w:delText>8.9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37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8DD37" w14:textId="15BEB850" w:rsidR="00606AA6" w:rsidRPr="009A486F" w:rsidRDefault="00606AA6" w:rsidP="00606AA6">
            <w:pPr>
              <w:widowControl/>
              <w:autoSpaceDE/>
              <w:autoSpaceDN/>
              <w:adjustRightInd/>
              <w:jc w:val="center"/>
              <w:rPr>
                <w:b/>
                <w:bCs/>
                <w:sz w:val="22"/>
                <w:szCs w:val="22"/>
              </w:rPr>
            </w:pPr>
            <w:ins w:id="3375" w:author="ERCOT" w:date="2021-11-01T10:47:00Z">
              <w:r>
                <w:rPr>
                  <w:rFonts w:ascii="Calibri" w:hAnsi="Calibri" w:cs="Calibri"/>
                  <w:color w:val="000000"/>
                  <w:sz w:val="22"/>
                  <w:szCs w:val="22"/>
                </w:rPr>
                <w:t>-1.3</w:t>
              </w:r>
            </w:ins>
            <w:del w:id="3376" w:author="ERCOT" w:date="2021-11-01T09:58:00Z">
              <w:r w:rsidRPr="009A486F" w:rsidDel="000A1AF2">
                <w:rPr>
                  <w:color w:val="000000"/>
                  <w:sz w:val="22"/>
                  <w:szCs w:val="22"/>
                </w:rPr>
                <w:delText>-2.5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37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EEB6FA8" w14:textId="50B197F9" w:rsidR="00606AA6" w:rsidRPr="009A486F" w:rsidRDefault="00606AA6" w:rsidP="00606AA6">
            <w:pPr>
              <w:widowControl/>
              <w:autoSpaceDE/>
              <w:autoSpaceDN/>
              <w:adjustRightInd/>
              <w:jc w:val="center"/>
              <w:rPr>
                <w:b/>
                <w:bCs/>
                <w:sz w:val="22"/>
                <w:szCs w:val="22"/>
              </w:rPr>
            </w:pPr>
            <w:ins w:id="3378" w:author="ERCOT" w:date="2021-11-01T10:47:00Z">
              <w:r>
                <w:rPr>
                  <w:rFonts w:ascii="Calibri" w:hAnsi="Calibri" w:cs="Calibri"/>
                  <w:color w:val="000000"/>
                  <w:sz w:val="22"/>
                  <w:szCs w:val="22"/>
                </w:rPr>
                <w:t>0.0</w:t>
              </w:r>
            </w:ins>
            <w:del w:id="3379" w:author="ERCOT" w:date="2021-11-01T09:58:00Z">
              <w:r w:rsidRPr="009A486F" w:rsidDel="000A1AF2">
                <w:rPr>
                  <w:color w:val="000000"/>
                  <w:sz w:val="22"/>
                  <w:szCs w:val="22"/>
                </w:rPr>
                <w:delText>-0.6</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38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27505B" w14:textId="48200D2A" w:rsidR="00606AA6" w:rsidRPr="009A486F" w:rsidRDefault="00606AA6" w:rsidP="00606AA6">
            <w:pPr>
              <w:widowControl/>
              <w:autoSpaceDE/>
              <w:autoSpaceDN/>
              <w:adjustRightInd/>
              <w:jc w:val="center"/>
              <w:rPr>
                <w:b/>
                <w:bCs/>
                <w:sz w:val="22"/>
                <w:szCs w:val="22"/>
              </w:rPr>
            </w:pPr>
            <w:ins w:id="3381" w:author="ERCOT" w:date="2021-11-01T10:47:00Z">
              <w:r>
                <w:rPr>
                  <w:rFonts w:ascii="Calibri" w:hAnsi="Calibri" w:cs="Calibri"/>
                  <w:color w:val="000000"/>
                  <w:sz w:val="22"/>
                  <w:szCs w:val="22"/>
                </w:rPr>
                <w:t>0.0</w:t>
              </w:r>
            </w:ins>
            <w:del w:id="3382"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38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42821D" w14:textId="10A5D8B5" w:rsidR="00606AA6" w:rsidRPr="009A486F" w:rsidRDefault="00606AA6" w:rsidP="00606AA6">
            <w:pPr>
              <w:widowControl/>
              <w:autoSpaceDE/>
              <w:autoSpaceDN/>
              <w:adjustRightInd/>
              <w:jc w:val="center"/>
              <w:rPr>
                <w:b/>
                <w:bCs/>
                <w:sz w:val="22"/>
                <w:szCs w:val="22"/>
              </w:rPr>
            </w:pPr>
            <w:ins w:id="3384" w:author="ERCOT" w:date="2021-11-01T10:47:00Z">
              <w:r>
                <w:rPr>
                  <w:rFonts w:ascii="Calibri" w:hAnsi="Calibri" w:cs="Calibri"/>
                  <w:color w:val="000000"/>
                  <w:sz w:val="22"/>
                  <w:szCs w:val="22"/>
                </w:rPr>
                <w:t>0.0</w:t>
              </w:r>
            </w:ins>
            <w:del w:id="338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38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8637DA" w14:textId="45774011" w:rsidR="00606AA6" w:rsidRPr="009A486F" w:rsidRDefault="00606AA6" w:rsidP="00606AA6">
            <w:pPr>
              <w:widowControl/>
              <w:autoSpaceDE/>
              <w:autoSpaceDN/>
              <w:adjustRightInd/>
              <w:jc w:val="center"/>
              <w:rPr>
                <w:b/>
                <w:bCs/>
                <w:sz w:val="22"/>
                <w:szCs w:val="22"/>
              </w:rPr>
            </w:pPr>
            <w:ins w:id="3387" w:author="ERCOT" w:date="2021-11-01T10:47:00Z">
              <w:r>
                <w:rPr>
                  <w:rFonts w:ascii="Calibri" w:hAnsi="Calibri" w:cs="Calibri"/>
                  <w:color w:val="000000"/>
                  <w:sz w:val="22"/>
                  <w:szCs w:val="22"/>
                </w:rPr>
                <w:t>0.0</w:t>
              </w:r>
            </w:ins>
            <w:del w:id="3388" w:author="ERCOT" w:date="2021-11-01T09:58:00Z">
              <w:r w:rsidRPr="009A486F" w:rsidDel="000A1AF2">
                <w:rPr>
                  <w:color w:val="000000"/>
                  <w:sz w:val="22"/>
                  <w:szCs w:val="22"/>
                </w:rPr>
                <w:delText>0.0</w:delText>
              </w:r>
            </w:del>
          </w:p>
        </w:tc>
      </w:tr>
      <w:tr w:rsidR="00606AA6" w:rsidRPr="00CC576E" w14:paraId="23046A8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38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39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391"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339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0BB56" w14:textId="0AE19B61" w:rsidR="00606AA6" w:rsidRPr="009A486F" w:rsidRDefault="00606AA6" w:rsidP="00606AA6">
            <w:pPr>
              <w:widowControl/>
              <w:autoSpaceDE/>
              <w:autoSpaceDN/>
              <w:adjustRightInd/>
              <w:jc w:val="center"/>
              <w:rPr>
                <w:b/>
                <w:bCs/>
                <w:sz w:val="22"/>
                <w:szCs w:val="22"/>
              </w:rPr>
            </w:pPr>
            <w:ins w:id="3393" w:author="ERCOT" w:date="2021-11-01T10:47:00Z">
              <w:r>
                <w:rPr>
                  <w:rFonts w:ascii="Calibri" w:hAnsi="Calibri" w:cs="Calibri"/>
                  <w:color w:val="000000"/>
                  <w:sz w:val="22"/>
                  <w:szCs w:val="22"/>
                </w:rPr>
                <w:t>0.0</w:t>
              </w:r>
            </w:ins>
            <w:del w:id="339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9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3FAB7C" w14:textId="0C128B7E" w:rsidR="00606AA6" w:rsidRPr="009A486F" w:rsidRDefault="00606AA6" w:rsidP="00606AA6">
            <w:pPr>
              <w:widowControl/>
              <w:autoSpaceDE/>
              <w:autoSpaceDN/>
              <w:adjustRightInd/>
              <w:jc w:val="center"/>
              <w:rPr>
                <w:b/>
                <w:bCs/>
                <w:sz w:val="22"/>
                <w:szCs w:val="22"/>
              </w:rPr>
            </w:pPr>
            <w:ins w:id="3396" w:author="ERCOT" w:date="2021-11-01T10:47:00Z">
              <w:r>
                <w:rPr>
                  <w:rFonts w:ascii="Calibri" w:hAnsi="Calibri" w:cs="Calibri"/>
                  <w:color w:val="000000"/>
                  <w:sz w:val="22"/>
                  <w:szCs w:val="22"/>
                </w:rPr>
                <w:t>0.0</w:t>
              </w:r>
            </w:ins>
            <w:del w:id="339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9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A27455" w14:textId="3E7E1D8A" w:rsidR="00606AA6" w:rsidRPr="009A486F" w:rsidRDefault="00606AA6" w:rsidP="00606AA6">
            <w:pPr>
              <w:widowControl/>
              <w:autoSpaceDE/>
              <w:autoSpaceDN/>
              <w:adjustRightInd/>
              <w:jc w:val="center"/>
              <w:rPr>
                <w:b/>
                <w:bCs/>
                <w:sz w:val="22"/>
                <w:szCs w:val="22"/>
              </w:rPr>
            </w:pPr>
            <w:ins w:id="3399" w:author="ERCOT" w:date="2021-11-01T10:47:00Z">
              <w:r>
                <w:rPr>
                  <w:rFonts w:ascii="Calibri" w:hAnsi="Calibri" w:cs="Calibri"/>
                  <w:color w:val="000000"/>
                  <w:sz w:val="22"/>
                  <w:szCs w:val="22"/>
                </w:rPr>
                <w:t>0.0</w:t>
              </w:r>
            </w:ins>
            <w:del w:id="340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0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5DB3D" w14:textId="07401CE4" w:rsidR="00606AA6" w:rsidRPr="009A486F" w:rsidRDefault="00606AA6" w:rsidP="00606AA6">
            <w:pPr>
              <w:widowControl/>
              <w:autoSpaceDE/>
              <w:autoSpaceDN/>
              <w:adjustRightInd/>
              <w:jc w:val="center"/>
              <w:rPr>
                <w:b/>
                <w:bCs/>
                <w:sz w:val="22"/>
                <w:szCs w:val="22"/>
              </w:rPr>
            </w:pPr>
            <w:ins w:id="3402" w:author="ERCOT" w:date="2021-11-01T10:47:00Z">
              <w:r>
                <w:rPr>
                  <w:rFonts w:ascii="Calibri" w:hAnsi="Calibri" w:cs="Calibri"/>
                  <w:color w:val="000000"/>
                  <w:sz w:val="22"/>
                  <w:szCs w:val="22"/>
                </w:rPr>
                <w:t>0.0</w:t>
              </w:r>
            </w:ins>
            <w:del w:id="340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0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C87E63" w14:textId="41A0FD91" w:rsidR="00606AA6" w:rsidRPr="009A486F" w:rsidRDefault="00606AA6" w:rsidP="00606AA6">
            <w:pPr>
              <w:widowControl/>
              <w:autoSpaceDE/>
              <w:autoSpaceDN/>
              <w:adjustRightInd/>
              <w:jc w:val="center"/>
              <w:rPr>
                <w:b/>
                <w:bCs/>
                <w:sz w:val="22"/>
                <w:szCs w:val="22"/>
              </w:rPr>
            </w:pPr>
            <w:ins w:id="3405" w:author="ERCOT" w:date="2021-11-01T10:47:00Z">
              <w:r>
                <w:rPr>
                  <w:rFonts w:ascii="Calibri" w:hAnsi="Calibri" w:cs="Calibri"/>
                  <w:color w:val="000000"/>
                  <w:sz w:val="22"/>
                  <w:szCs w:val="22"/>
                </w:rPr>
                <w:t>0.0</w:t>
              </w:r>
            </w:ins>
            <w:del w:id="340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0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583E5" w14:textId="582C79FE" w:rsidR="00606AA6" w:rsidRPr="009A486F" w:rsidRDefault="00606AA6" w:rsidP="00606AA6">
            <w:pPr>
              <w:widowControl/>
              <w:autoSpaceDE/>
              <w:autoSpaceDN/>
              <w:adjustRightInd/>
              <w:jc w:val="center"/>
              <w:rPr>
                <w:b/>
                <w:bCs/>
                <w:sz w:val="22"/>
                <w:szCs w:val="22"/>
              </w:rPr>
            </w:pPr>
            <w:ins w:id="3408" w:author="ERCOT" w:date="2021-11-01T10:47:00Z">
              <w:r>
                <w:rPr>
                  <w:rFonts w:ascii="Calibri" w:hAnsi="Calibri" w:cs="Calibri"/>
                  <w:color w:val="000000"/>
                  <w:sz w:val="22"/>
                  <w:szCs w:val="22"/>
                </w:rPr>
                <w:t>0.0</w:t>
              </w:r>
            </w:ins>
            <w:del w:id="340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1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C19933" w14:textId="3D50E8B4" w:rsidR="00606AA6" w:rsidRPr="009A486F" w:rsidRDefault="00606AA6" w:rsidP="00606AA6">
            <w:pPr>
              <w:widowControl/>
              <w:autoSpaceDE/>
              <w:autoSpaceDN/>
              <w:adjustRightInd/>
              <w:jc w:val="center"/>
              <w:rPr>
                <w:b/>
                <w:bCs/>
                <w:sz w:val="22"/>
                <w:szCs w:val="22"/>
              </w:rPr>
            </w:pPr>
            <w:ins w:id="3411" w:author="ERCOT" w:date="2021-11-01T10:47:00Z">
              <w:r>
                <w:rPr>
                  <w:rFonts w:ascii="Calibri" w:hAnsi="Calibri" w:cs="Calibri"/>
                  <w:color w:val="000000"/>
                  <w:sz w:val="22"/>
                  <w:szCs w:val="22"/>
                </w:rPr>
                <w:t>0.0</w:t>
              </w:r>
            </w:ins>
            <w:del w:id="341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1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F1EE510" w14:textId="63FC1CA7" w:rsidR="00606AA6" w:rsidRPr="009A486F" w:rsidRDefault="00606AA6" w:rsidP="00606AA6">
            <w:pPr>
              <w:widowControl/>
              <w:autoSpaceDE/>
              <w:autoSpaceDN/>
              <w:adjustRightInd/>
              <w:jc w:val="center"/>
              <w:rPr>
                <w:b/>
                <w:bCs/>
                <w:sz w:val="22"/>
                <w:szCs w:val="22"/>
              </w:rPr>
            </w:pPr>
            <w:ins w:id="3414" w:author="ERCOT" w:date="2021-11-01T10:47:00Z">
              <w:r>
                <w:rPr>
                  <w:rFonts w:ascii="Calibri" w:hAnsi="Calibri" w:cs="Calibri"/>
                  <w:color w:val="000000"/>
                  <w:sz w:val="22"/>
                  <w:szCs w:val="22"/>
                </w:rPr>
                <w:t>0.0</w:t>
              </w:r>
            </w:ins>
            <w:del w:id="3415" w:author="ERCOT" w:date="2021-11-01T09:58:00Z">
              <w:r w:rsidRPr="009A486F" w:rsidDel="000A1AF2">
                <w:rPr>
                  <w:color w:val="000000"/>
                  <w:sz w:val="22"/>
                  <w:szCs w:val="22"/>
                </w:rPr>
                <w:delText>6.5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416"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F465EBF" w14:textId="59E415A6" w:rsidR="00606AA6" w:rsidRPr="009A486F" w:rsidRDefault="00606AA6" w:rsidP="00606AA6">
            <w:pPr>
              <w:widowControl/>
              <w:autoSpaceDE/>
              <w:autoSpaceDN/>
              <w:adjustRightInd/>
              <w:jc w:val="center"/>
              <w:rPr>
                <w:b/>
                <w:bCs/>
                <w:sz w:val="22"/>
                <w:szCs w:val="22"/>
              </w:rPr>
            </w:pPr>
            <w:ins w:id="3417" w:author="ERCOT" w:date="2021-11-01T10:47:00Z">
              <w:r>
                <w:rPr>
                  <w:rFonts w:ascii="Calibri" w:hAnsi="Calibri" w:cs="Calibri"/>
                  <w:color w:val="000000"/>
                  <w:sz w:val="22"/>
                  <w:szCs w:val="22"/>
                </w:rPr>
                <w:t>5.1</w:t>
              </w:r>
            </w:ins>
            <w:del w:id="3418" w:author="ERCOT" w:date="2021-11-01T09:58:00Z">
              <w:r w:rsidRPr="009A486F" w:rsidDel="000A1AF2">
                <w:rPr>
                  <w:color w:val="000000"/>
                  <w:sz w:val="22"/>
                  <w:szCs w:val="22"/>
                </w:rPr>
                <w:delText>33.9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419"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D873F" w14:textId="1E1F591F" w:rsidR="00606AA6" w:rsidRPr="009A486F" w:rsidRDefault="00606AA6" w:rsidP="00606AA6">
            <w:pPr>
              <w:widowControl/>
              <w:autoSpaceDE/>
              <w:autoSpaceDN/>
              <w:adjustRightInd/>
              <w:jc w:val="center"/>
              <w:rPr>
                <w:b/>
                <w:bCs/>
                <w:sz w:val="22"/>
                <w:szCs w:val="22"/>
              </w:rPr>
            </w:pPr>
            <w:ins w:id="3420" w:author="ERCOT" w:date="2021-11-01T10:47:00Z">
              <w:r>
                <w:rPr>
                  <w:rFonts w:ascii="Calibri" w:hAnsi="Calibri" w:cs="Calibri"/>
                  <w:color w:val="000000"/>
                  <w:sz w:val="22"/>
                  <w:szCs w:val="22"/>
                </w:rPr>
                <w:t>6.7</w:t>
              </w:r>
            </w:ins>
            <w:del w:id="3421" w:author="ERCOT" w:date="2021-11-01T09:58:00Z">
              <w:r w:rsidRPr="009A486F" w:rsidDel="000A1AF2">
                <w:rPr>
                  <w:color w:val="000000"/>
                  <w:sz w:val="22"/>
                  <w:szCs w:val="22"/>
                </w:rPr>
                <w:delText>48.3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2A6F20" w14:textId="33AACF9B" w:rsidR="00606AA6" w:rsidRPr="009A486F" w:rsidRDefault="00606AA6" w:rsidP="00606AA6">
            <w:pPr>
              <w:widowControl/>
              <w:autoSpaceDE/>
              <w:autoSpaceDN/>
              <w:adjustRightInd/>
              <w:jc w:val="center"/>
              <w:rPr>
                <w:b/>
                <w:bCs/>
                <w:sz w:val="22"/>
                <w:szCs w:val="22"/>
              </w:rPr>
            </w:pPr>
            <w:ins w:id="3423" w:author="ERCOT" w:date="2021-11-01T10:47:00Z">
              <w:r>
                <w:rPr>
                  <w:rFonts w:ascii="Calibri" w:hAnsi="Calibri" w:cs="Calibri"/>
                  <w:color w:val="000000"/>
                  <w:sz w:val="22"/>
                  <w:szCs w:val="22"/>
                </w:rPr>
                <w:t>5.0</w:t>
              </w:r>
            </w:ins>
            <w:del w:id="3424" w:author="ERCOT" w:date="2021-11-01T09:58:00Z">
              <w:r w:rsidRPr="009A486F" w:rsidDel="000A1AF2">
                <w:rPr>
                  <w:color w:val="000000"/>
                  <w:sz w:val="22"/>
                  <w:szCs w:val="22"/>
                </w:rPr>
                <w:delText>39.9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F60667" w14:textId="3AEB42E1" w:rsidR="00606AA6" w:rsidRPr="009A486F" w:rsidRDefault="00606AA6" w:rsidP="00606AA6">
            <w:pPr>
              <w:widowControl/>
              <w:autoSpaceDE/>
              <w:autoSpaceDN/>
              <w:adjustRightInd/>
              <w:jc w:val="center"/>
              <w:rPr>
                <w:b/>
                <w:bCs/>
                <w:sz w:val="22"/>
                <w:szCs w:val="22"/>
              </w:rPr>
            </w:pPr>
            <w:ins w:id="3426" w:author="ERCOT" w:date="2021-11-01T10:47:00Z">
              <w:r>
                <w:rPr>
                  <w:rFonts w:ascii="Calibri" w:hAnsi="Calibri" w:cs="Calibri"/>
                  <w:color w:val="000000"/>
                  <w:sz w:val="22"/>
                  <w:szCs w:val="22"/>
                </w:rPr>
                <w:t>5.9</w:t>
              </w:r>
            </w:ins>
            <w:del w:id="3427" w:author="ERCOT" w:date="2021-11-01T09:58:00Z">
              <w:r w:rsidRPr="009A486F" w:rsidDel="000A1AF2">
                <w:rPr>
                  <w:color w:val="000000"/>
                  <w:sz w:val="22"/>
                  <w:szCs w:val="22"/>
                </w:rPr>
                <w:delText>32.4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2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6066D9" w14:textId="6E7175D8" w:rsidR="00606AA6" w:rsidRPr="009A486F" w:rsidRDefault="00606AA6" w:rsidP="00606AA6">
            <w:pPr>
              <w:widowControl/>
              <w:autoSpaceDE/>
              <w:autoSpaceDN/>
              <w:adjustRightInd/>
              <w:jc w:val="center"/>
              <w:rPr>
                <w:b/>
                <w:bCs/>
                <w:sz w:val="22"/>
                <w:szCs w:val="22"/>
              </w:rPr>
            </w:pPr>
            <w:ins w:id="3429" w:author="ERCOT" w:date="2021-11-01T10:47:00Z">
              <w:r>
                <w:rPr>
                  <w:rFonts w:ascii="Calibri" w:hAnsi="Calibri" w:cs="Calibri"/>
                  <w:color w:val="000000"/>
                  <w:sz w:val="22"/>
                  <w:szCs w:val="22"/>
                </w:rPr>
                <w:t>6.6</w:t>
              </w:r>
            </w:ins>
            <w:del w:id="3430" w:author="ERCOT" w:date="2021-11-01T09:58:00Z">
              <w:r w:rsidRPr="009A486F" w:rsidDel="000A1AF2">
                <w:rPr>
                  <w:color w:val="000000"/>
                  <w:sz w:val="22"/>
                  <w:szCs w:val="22"/>
                </w:rPr>
                <w:delText>25.9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566CF8" w14:textId="11C2E3F2" w:rsidR="00606AA6" w:rsidRPr="009A486F" w:rsidRDefault="00606AA6" w:rsidP="00606AA6">
            <w:pPr>
              <w:widowControl/>
              <w:autoSpaceDE/>
              <w:autoSpaceDN/>
              <w:adjustRightInd/>
              <w:jc w:val="center"/>
              <w:rPr>
                <w:b/>
                <w:bCs/>
                <w:sz w:val="22"/>
                <w:szCs w:val="22"/>
              </w:rPr>
            </w:pPr>
            <w:ins w:id="3432" w:author="ERCOT" w:date="2021-11-01T10:47:00Z">
              <w:r>
                <w:rPr>
                  <w:rFonts w:ascii="Calibri" w:hAnsi="Calibri" w:cs="Calibri"/>
                  <w:color w:val="000000"/>
                  <w:sz w:val="22"/>
                  <w:szCs w:val="22"/>
                </w:rPr>
                <w:t>5.2</w:t>
              </w:r>
            </w:ins>
            <w:del w:id="3433" w:author="ERCOT" w:date="2021-11-01T09:58:00Z">
              <w:r w:rsidRPr="009A486F" w:rsidDel="000A1AF2">
                <w:rPr>
                  <w:color w:val="000000"/>
                  <w:sz w:val="22"/>
                  <w:szCs w:val="22"/>
                </w:rPr>
                <w:delText>27.9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3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F53A4" w14:textId="7CAF73C8" w:rsidR="00606AA6" w:rsidRPr="009A486F" w:rsidRDefault="00606AA6" w:rsidP="00606AA6">
            <w:pPr>
              <w:widowControl/>
              <w:autoSpaceDE/>
              <w:autoSpaceDN/>
              <w:adjustRightInd/>
              <w:jc w:val="center"/>
              <w:rPr>
                <w:b/>
                <w:bCs/>
                <w:sz w:val="22"/>
                <w:szCs w:val="22"/>
              </w:rPr>
            </w:pPr>
            <w:ins w:id="3435" w:author="ERCOT" w:date="2021-11-01T10:47:00Z">
              <w:r>
                <w:rPr>
                  <w:rFonts w:ascii="Calibri" w:hAnsi="Calibri" w:cs="Calibri"/>
                  <w:color w:val="000000"/>
                  <w:sz w:val="22"/>
                  <w:szCs w:val="22"/>
                </w:rPr>
                <w:t>6.4</w:t>
              </w:r>
            </w:ins>
            <w:del w:id="3436" w:author="ERCOT" w:date="2021-11-01T09:58:00Z">
              <w:r w:rsidRPr="009A486F" w:rsidDel="000A1AF2">
                <w:rPr>
                  <w:color w:val="000000"/>
                  <w:sz w:val="22"/>
                  <w:szCs w:val="22"/>
                </w:rPr>
                <w:delText>29.9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3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883A3" w14:textId="71F9BAB0" w:rsidR="00606AA6" w:rsidRPr="009A486F" w:rsidRDefault="00606AA6" w:rsidP="00606AA6">
            <w:pPr>
              <w:widowControl/>
              <w:autoSpaceDE/>
              <w:autoSpaceDN/>
              <w:adjustRightInd/>
              <w:jc w:val="center"/>
              <w:rPr>
                <w:b/>
                <w:bCs/>
                <w:sz w:val="22"/>
                <w:szCs w:val="22"/>
              </w:rPr>
            </w:pPr>
            <w:ins w:id="3438" w:author="ERCOT" w:date="2021-11-01T10:47:00Z">
              <w:r>
                <w:rPr>
                  <w:rFonts w:ascii="Calibri" w:hAnsi="Calibri" w:cs="Calibri"/>
                  <w:color w:val="000000"/>
                  <w:sz w:val="22"/>
                  <w:szCs w:val="22"/>
                </w:rPr>
                <w:t>7.2</w:t>
              </w:r>
            </w:ins>
            <w:del w:id="3439" w:author="ERCOT" w:date="2021-11-01T09:58:00Z">
              <w:r w:rsidRPr="009A486F" w:rsidDel="000A1AF2">
                <w:rPr>
                  <w:color w:val="000000"/>
                  <w:sz w:val="22"/>
                  <w:szCs w:val="22"/>
                </w:rPr>
                <w:delText>35.0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4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EBB83" w14:textId="147BD5AC" w:rsidR="00606AA6" w:rsidRPr="009A486F" w:rsidRDefault="00606AA6" w:rsidP="00606AA6">
            <w:pPr>
              <w:widowControl/>
              <w:autoSpaceDE/>
              <w:autoSpaceDN/>
              <w:adjustRightInd/>
              <w:jc w:val="center"/>
              <w:rPr>
                <w:b/>
                <w:bCs/>
                <w:sz w:val="22"/>
                <w:szCs w:val="22"/>
              </w:rPr>
            </w:pPr>
            <w:ins w:id="3441" w:author="ERCOT" w:date="2021-11-01T10:47:00Z">
              <w:r>
                <w:rPr>
                  <w:rFonts w:ascii="Calibri" w:hAnsi="Calibri" w:cs="Calibri"/>
                  <w:color w:val="000000"/>
                  <w:sz w:val="22"/>
                  <w:szCs w:val="22"/>
                </w:rPr>
                <w:t>10.3</w:t>
              </w:r>
            </w:ins>
            <w:del w:id="3442" w:author="ERCOT" w:date="2021-11-01T09:58:00Z">
              <w:r w:rsidRPr="009A486F" w:rsidDel="000A1AF2">
                <w:rPr>
                  <w:color w:val="000000"/>
                  <w:sz w:val="22"/>
                  <w:szCs w:val="22"/>
                </w:rPr>
                <w:delText>32.0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443"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C6C61" w14:textId="6DC0D1F7" w:rsidR="00606AA6" w:rsidRPr="009A486F" w:rsidRDefault="00606AA6" w:rsidP="00606AA6">
            <w:pPr>
              <w:widowControl/>
              <w:autoSpaceDE/>
              <w:autoSpaceDN/>
              <w:adjustRightInd/>
              <w:jc w:val="center"/>
              <w:rPr>
                <w:b/>
                <w:bCs/>
                <w:sz w:val="22"/>
                <w:szCs w:val="22"/>
              </w:rPr>
            </w:pPr>
            <w:ins w:id="3444" w:author="ERCOT" w:date="2021-11-01T10:47:00Z">
              <w:r>
                <w:rPr>
                  <w:rFonts w:ascii="Calibri" w:hAnsi="Calibri" w:cs="Calibri"/>
                  <w:color w:val="000000"/>
                  <w:sz w:val="22"/>
                  <w:szCs w:val="22"/>
                </w:rPr>
                <w:t>5.3</w:t>
              </w:r>
            </w:ins>
            <w:del w:id="3445" w:author="ERCOT" w:date="2021-11-01T09:58:00Z">
              <w:r w:rsidRPr="009A486F" w:rsidDel="000A1AF2">
                <w:rPr>
                  <w:color w:val="000000"/>
                  <w:sz w:val="22"/>
                  <w:szCs w:val="22"/>
                </w:rPr>
                <w:delText>17.5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446"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F468C45" w14:textId="1943F090" w:rsidR="00606AA6" w:rsidRPr="009A486F" w:rsidRDefault="00606AA6" w:rsidP="00606AA6">
            <w:pPr>
              <w:widowControl/>
              <w:autoSpaceDE/>
              <w:autoSpaceDN/>
              <w:adjustRightInd/>
              <w:jc w:val="center"/>
              <w:rPr>
                <w:b/>
                <w:bCs/>
                <w:sz w:val="22"/>
                <w:szCs w:val="22"/>
              </w:rPr>
            </w:pPr>
            <w:ins w:id="3447" w:author="ERCOT" w:date="2021-11-01T10:47:00Z">
              <w:r>
                <w:rPr>
                  <w:rFonts w:ascii="Calibri" w:hAnsi="Calibri" w:cs="Calibri"/>
                  <w:color w:val="000000"/>
                  <w:sz w:val="22"/>
                  <w:szCs w:val="22"/>
                </w:rPr>
                <w:t>-0.9</w:t>
              </w:r>
            </w:ins>
            <w:del w:id="3448" w:author="ERCOT" w:date="2021-11-01T09:58:00Z">
              <w:r w:rsidRPr="009A486F" w:rsidDel="000A1AF2">
                <w:rPr>
                  <w:color w:val="000000"/>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449"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801467" w14:textId="5E70734A" w:rsidR="00606AA6" w:rsidRPr="009A486F" w:rsidRDefault="00606AA6" w:rsidP="00606AA6">
            <w:pPr>
              <w:widowControl/>
              <w:autoSpaceDE/>
              <w:autoSpaceDN/>
              <w:adjustRightInd/>
              <w:jc w:val="center"/>
              <w:rPr>
                <w:b/>
                <w:bCs/>
                <w:sz w:val="22"/>
                <w:szCs w:val="22"/>
              </w:rPr>
            </w:pPr>
            <w:ins w:id="3450" w:author="ERCOT" w:date="2021-11-01T10:47:00Z">
              <w:r>
                <w:rPr>
                  <w:rFonts w:ascii="Calibri" w:hAnsi="Calibri" w:cs="Calibri"/>
                  <w:color w:val="000000"/>
                  <w:sz w:val="22"/>
                  <w:szCs w:val="22"/>
                </w:rPr>
                <w:t>0.2</w:t>
              </w:r>
            </w:ins>
            <w:del w:id="3451" w:author="ERCOT" w:date="2021-11-01T09:58:00Z">
              <w:r w:rsidRPr="009A486F" w:rsidDel="000A1AF2">
                <w:rPr>
                  <w:color w:val="000000"/>
                  <w:sz w:val="22"/>
                  <w:szCs w:val="22"/>
                </w:rPr>
                <w:delText>-1.6</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452"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C9B6506" w14:textId="1B03D9D1" w:rsidR="00606AA6" w:rsidRPr="009A486F" w:rsidRDefault="00606AA6" w:rsidP="00606AA6">
            <w:pPr>
              <w:widowControl/>
              <w:autoSpaceDE/>
              <w:autoSpaceDN/>
              <w:adjustRightInd/>
              <w:jc w:val="center"/>
              <w:rPr>
                <w:b/>
                <w:bCs/>
                <w:sz w:val="22"/>
                <w:szCs w:val="22"/>
              </w:rPr>
            </w:pPr>
            <w:ins w:id="3453" w:author="ERCOT" w:date="2021-11-01T10:47:00Z">
              <w:r>
                <w:rPr>
                  <w:rFonts w:ascii="Calibri" w:hAnsi="Calibri" w:cs="Calibri"/>
                  <w:color w:val="000000"/>
                  <w:sz w:val="22"/>
                  <w:szCs w:val="22"/>
                </w:rPr>
                <w:t>0.0</w:t>
              </w:r>
            </w:ins>
            <w:del w:id="3454" w:author="ERCOT" w:date="2021-11-01T09:58:00Z">
              <w:r w:rsidRPr="009A486F" w:rsidDel="000A1AF2">
                <w:rPr>
                  <w:color w:val="000000"/>
                  <w:sz w:val="22"/>
                  <w:szCs w:val="22"/>
                </w:rPr>
                <w:delText>-0.1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455"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7F541A" w14:textId="7DC7EB08" w:rsidR="00606AA6" w:rsidRPr="009A486F" w:rsidRDefault="00606AA6" w:rsidP="00606AA6">
            <w:pPr>
              <w:widowControl/>
              <w:autoSpaceDE/>
              <w:autoSpaceDN/>
              <w:adjustRightInd/>
              <w:jc w:val="center"/>
              <w:rPr>
                <w:b/>
                <w:bCs/>
                <w:sz w:val="22"/>
                <w:szCs w:val="22"/>
              </w:rPr>
            </w:pPr>
            <w:ins w:id="3456" w:author="ERCOT" w:date="2021-11-01T10:47:00Z">
              <w:r>
                <w:rPr>
                  <w:rFonts w:ascii="Calibri" w:hAnsi="Calibri" w:cs="Calibri"/>
                  <w:color w:val="000000"/>
                  <w:sz w:val="22"/>
                  <w:szCs w:val="22"/>
                </w:rPr>
                <w:t>0.0</w:t>
              </w:r>
            </w:ins>
            <w:del w:id="3457"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458"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CA1068" w14:textId="79909660" w:rsidR="00606AA6" w:rsidRPr="009A486F" w:rsidRDefault="00606AA6" w:rsidP="00606AA6">
            <w:pPr>
              <w:widowControl/>
              <w:autoSpaceDE/>
              <w:autoSpaceDN/>
              <w:adjustRightInd/>
              <w:jc w:val="center"/>
              <w:rPr>
                <w:b/>
                <w:bCs/>
                <w:sz w:val="22"/>
                <w:szCs w:val="22"/>
              </w:rPr>
            </w:pPr>
            <w:ins w:id="3459" w:author="ERCOT" w:date="2021-11-01T10:47:00Z">
              <w:r>
                <w:rPr>
                  <w:rFonts w:ascii="Calibri" w:hAnsi="Calibri" w:cs="Calibri"/>
                  <w:color w:val="000000"/>
                  <w:sz w:val="22"/>
                  <w:szCs w:val="22"/>
                </w:rPr>
                <w:t>0.0</w:t>
              </w:r>
            </w:ins>
            <w:del w:id="346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461"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5E45102" w14:textId="3AE5E679" w:rsidR="00606AA6" w:rsidRPr="009A486F" w:rsidRDefault="00606AA6" w:rsidP="00606AA6">
            <w:pPr>
              <w:widowControl/>
              <w:autoSpaceDE/>
              <w:autoSpaceDN/>
              <w:adjustRightInd/>
              <w:jc w:val="center"/>
              <w:rPr>
                <w:b/>
                <w:bCs/>
                <w:sz w:val="22"/>
                <w:szCs w:val="22"/>
              </w:rPr>
            </w:pPr>
            <w:ins w:id="3462" w:author="ERCOT" w:date="2021-11-01T10:47:00Z">
              <w:r>
                <w:rPr>
                  <w:rFonts w:ascii="Calibri" w:hAnsi="Calibri" w:cs="Calibri"/>
                  <w:color w:val="000000"/>
                  <w:sz w:val="22"/>
                  <w:szCs w:val="22"/>
                </w:rPr>
                <w:t>0.0</w:t>
              </w:r>
            </w:ins>
            <w:del w:id="3463" w:author="ERCOT" w:date="2021-11-01T09:58:00Z">
              <w:r w:rsidRPr="009A486F" w:rsidDel="000A1AF2">
                <w:rPr>
                  <w:color w:val="000000"/>
                  <w:sz w:val="22"/>
                  <w:szCs w:val="22"/>
                </w:rPr>
                <w:delText>0.0</w:delText>
              </w:r>
            </w:del>
          </w:p>
        </w:tc>
      </w:tr>
      <w:tr w:rsidR="00606AA6" w:rsidRPr="00CC576E" w14:paraId="30578036"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464"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465"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466"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346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D2CAA4" w14:textId="20C784B4" w:rsidR="00606AA6" w:rsidRPr="009A486F" w:rsidRDefault="00606AA6" w:rsidP="00606AA6">
            <w:pPr>
              <w:widowControl/>
              <w:autoSpaceDE/>
              <w:autoSpaceDN/>
              <w:adjustRightInd/>
              <w:jc w:val="center"/>
              <w:rPr>
                <w:b/>
                <w:bCs/>
                <w:sz w:val="22"/>
                <w:szCs w:val="22"/>
              </w:rPr>
            </w:pPr>
            <w:ins w:id="3468" w:author="ERCOT" w:date="2021-11-01T10:47:00Z">
              <w:r>
                <w:rPr>
                  <w:rFonts w:ascii="Calibri" w:hAnsi="Calibri" w:cs="Calibri"/>
                  <w:color w:val="000000"/>
                  <w:sz w:val="22"/>
                  <w:szCs w:val="22"/>
                </w:rPr>
                <w:t>0.0</w:t>
              </w:r>
            </w:ins>
            <w:del w:id="3469"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70"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5B4B663" w14:textId="213AB194" w:rsidR="00606AA6" w:rsidRPr="009A486F" w:rsidRDefault="00606AA6" w:rsidP="00606AA6">
            <w:pPr>
              <w:widowControl/>
              <w:autoSpaceDE/>
              <w:autoSpaceDN/>
              <w:adjustRightInd/>
              <w:jc w:val="center"/>
              <w:rPr>
                <w:b/>
                <w:bCs/>
                <w:sz w:val="22"/>
                <w:szCs w:val="22"/>
              </w:rPr>
            </w:pPr>
            <w:ins w:id="3471" w:author="ERCOT" w:date="2021-11-01T10:47:00Z">
              <w:r>
                <w:rPr>
                  <w:rFonts w:ascii="Calibri" w:hAnsi="Calibri" w:cs="Calibri"/>
                  <w:color w:val="000000"/>
                  <w:sz w:val="22"/>
                  <w:szCs w:val="22"/>
                </w:rPr>
                <w:t>0.0</w:t>
              </w:r>
            </w:ins>
            <w:del w:id="347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7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C5F8BD" w14:textId="63BB397B" w:rsidR="00606AA6" w:rsidRPr="009A486F" w:rsidRDefault="00606AA6" w:rsidP="00606AA6">
            <w:pPr>
              <w:widowControl/>
              <w:autoSpaceDE/>
              <w:autoSpaceDN/>
              <w:adjustRightInd/>
              <w:jc w:val="center"/>
              <w:rPr>
                <w:b/>
                <w:bCs/>
                <w:sz w:val="22"/>
                <w:szCs w:val="22"/>
              </w:rPr>
            </w:pPr>
            <w:ins w:id="3474" w:author="ERCOT" w:date="2021-11-01T10:47:00Z">
              <w:r>
                <w:rPr>
                  <w:rFonts w:ascii="Calibri" w:hAnsi="Calibri" w:cs="Calibri"/>
                  <w:color w:val="000000"/>
                  <w:sz w:val="22"/>
                  <w:szCs w:val="22"/>
                </w:rPr>
                <w:t>0.0</w:t>
              </w:r>
            </w:ins>
            <w:del w:id="347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7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E43F68" w14:textId="2098FECC" w:rsidR="00606AA6" w:rsidRPr="009A486F" w:rsidRDefault="00606AA6" w:rsidP="00606AA6">
            <w:pPr>
              <w:widowControl/>
              <w:autoSpaceDE/>
              <w:autoSpaceDN/>
              <w:adjustRightInd/>
              <w:jc w:val="center"/>
              <w:rPr>
                <w:b/>
                <w:bCs/>
                <w:sz w:val="22"/>
                <w:szCs w:val="22"/>
              </w:rPr>
            </w:pPr>
            <w:ins w:id="3477" w:author="ERCOT" w:date="2021-11-01T10:47:00Z">
              <w:r>
                <w:rPr>
                  <w:rFonts w:ascii="Calibri" w:hAnsi="Calibri" w:cs="Calibri"/>
                  <w:color w:val="000000"/>
                  <w:sz w:val="22"/>
                  <w:szCs w:val="22"/>
                </w:rPr>
                <w:t>0.0</w:t>
              </w:r>
            </w:ins>
            <w:del w:id="347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7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13CF8" w14:textId="2873AD28" w:rsidR="00606AA6" w:rsidRPr="009A486F" w:rsidRDefault="00606AA6" w:rsidP="00606AA6">
            <w:pPr>
              <w:widowControl/>
              <w:autoSpaceDE/>
              <w:autoSpaceDN/>
              <w:adjustRightInd/>
              <w:jc w:val="center"/>
              <w:rPr>
                <w:b/>
                <w:bCs/>
                <w:sz w:val="22"/>
                <w:szCs w:val="22"/>
              </w:rPr>
            </w:pPr>
            <w:ins w:id="3480" w:author="ERCOT" w:date="2021-11-01T10:47:00Z">
              <w:r>
                <w:rPr>
                  <w:rFonts w:ascii="Calibri" w:hAnsi="Calibri" w:cs="Calibri"/>
                  <w:color w:val="000000"/>
                  <w:sz w:val="22"/>
                  <w:szCs w:val="22"/>
                </w:rPr>
                <w:t>0.0</w:t>
              </w:r>
            </w:ins>
            <w:del w:id="348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8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6CB4CE" w14:textId="78C69139" w:rsidR="00606AA6" w:rsidRPr="009A486F" w:rsidRDefault="00606AA6" w:rsidP="00606AA6">
            <w:pPr>
              <w:widowControl/>
              <w:autoSpaceDE/>
              <w:autoSpaceDN/>
              <w:adjustRightInd/>
              <w:jc w:val="center"/>
              <w:rPr>
                <w:b/>
                <w:bCs/>
                <w:sz w:val="22"/>
                <w:szCs w:val="22"/>
              </w:rPr>
            </w:pPr>
            <w:ins w:id="3483" w:author="ERCOT" w:date="2021-11-01T10:47:00Z">
              <w:r>
                <w:rPr>
                  <w:rFonts w:ascii="Calibri" w:hAnsi="Calibri" w:cs="Calibri"/>
                  <w:color w:val="000000"/>
                  <w:sz w:val="22"/>
                  <w:szCs w:val="22"/>
                </w:rPr>
                <w:t>0.0</w:t>
              </w:r>
            </w:ins>
            <w:del w:id="348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8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14450" w14:textId="74BE32A9" w:rsidR="00606AA6" w:rsidRPr="009A486F" w:rsidRDefault="00606AA6" w:rsidP="00606AA6">
            <w:pPr>
              <w:widowControl/>
              <w:autoSpaceDE/>
              <w:autoSpaceDN/>
              <w:adjustRightInd/>
              <w:jc w:val="center"/>
              <w:rPr>
                <w:b/>
                <w:bCs/>
                <w:sz w:val="22"/>
                <w:szCs w:val="22"/>
              </w:rPr>
            </w:pPr>
            <w:ins w:id="3486" w:author="ERCOT" w:date="2021-11-01T10:47:00Z">
              <w:r>
                <w:rPr>
                  <w:rFonts w:ascii="Calibri" w:hAnsi="Calibri" w:cs="Calibri"/>
                  <w:color w:val="000000"/>
                  <w:sz w:val="22"/>
                  <w:szCs w:val="22"/>
                </w:rPr>
                <w:t>0.0</w:t>
              </w:r>
            </w:ins>
            <w:del w:id="3487" w:author="ERCOT" w:date="2021-11-01T09:58:00Z">
              <w:r w:rsidRPr="009A486F" w:rsidDel="000A1AF2">
                <w:rPr>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8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86861C" w14:textId="3FAA8072" w:rsidR="00606AA6" w:rsidRPr="009A486F" w:rsidRDefault="00606AA6" w:rsidP="00606AA6">
            <w:pPr>
              <w:widowControl/>
              <w:autoSpaceDE/>
              <w:autoSpaceDN/>
              <w:adjustRightInd/>
              <w:jc w:val="center"/>
              <w:rPr>
                <w:b/>
                <w:bCs/>
                <w:sz w:val="22"/>
                <w:szCs w:val="22"/>
              </w:rPr>
            </w:pPr>
            <w:ins w:id="3489" w:author="ERCOT" w:date="2021-11-01T10:47:00Z">
              <w:r>
                <w:rPr>
                  <w:rFonts w:ascii="Calibri" w:hAnsi="Calibri" w:cs="Calibri"/>
                  <w:color w:val="000000"/>
                  <w:sz w:val="22"/>
                  <w:szCs w:val="22"/>
                </w:rPr>
                <w:t>2.7</w:t>
              </w:r>
            </w:ins>
            <w:del w:id="3490" w:author="ERCOT" w:date="2021-11-01T09:58:00Z">
              <w:r w:rsidRPr="009A486F" w:rsidDel="000A1AF2">
                <w:rPr>
                  <w:color w:val="000000"/>
                  <w:sz w:val="22"/>
                  <w:szCs w:val="22"/>
                </w:rPr>
                <w:delText>16.8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491"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7D399DE" w14:textId="0B0E636B" w:rsidR="00606AA6" w:rsidRPr="009A486F" w:rsidRDefault="00606AA6" w:rsidP="00606AA6">
            <w:pPr>
              <w:widowControl/>
              <w:autoSpaceDE/>
              <w:autoSpaceDN/>
              <w:adjustRightInd/>
              <w:jc w:val="center"/>
              <w:rPr>
                <w:b/>
                <w:bCs/>
                <w:sz w:val="22"/>
                <w:szCs w:val="22"/>
              </w:rPr>
            </w:pPr>
            <w:ins w:id="3492" w:author="ERCOT" w:date="2021-11-01T10:47:00Z">
              <w:r>
                <w:rPr>
                  <w:rFonts w:ascii="Calibri" w:hAnsi="Calibri" w:cs="Calibri"/>
                  <w:color w:val="000000"/>
                  <w:sz w:val="22"/>
                  <w:szCs w:val="22"/>
                </w:rPr>
                <w:t>9.0</w:t>
              </w:r>
            </w:ins>
            <w:del w:id="3493" w:author="ERCOT" w:date="2021-11-01T09:58:00Z">
              <w:r w:rsidRPr="009A486F" w:rsidDel="000A1AF2">
                <w:rPr>
                  <w:color w:val="000000"/>
                  <w:sz w:val="22"/>
                  <w:szCs w:val="22"/>
                </w:rPr>
                <w:delText>47.8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494"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2AE3E" w14:textId="4208B6B8" w:rsidR="00606AA6" w:rsidRPr="009A486F" w:rsidRDefault="00606AA6" w:rsidP="00606AA6">
            <w:pPr>
              <w:widowControl/>
              <w:autoSpaceDE/>
              <w:autoSpaceDN/>
              <w:adjustRightInd/>
              <w:jc w:val="center"/>
              <w:rPr>
                <w:b/>
                <w:bCs/>
                <w:sz w:val="22"/>
                <w:szCs w:val="22"/>
              </w:rPr>
            </w:pPr>
            <w:ins w:id="3495" w:author="ERCOT" w:date="2021-11-01T10:47:00Z">
              <w:r>
                <w:rPr>
                  <w:rFonts w:ascii="Calibri" w:hAnsi="Calibri" w:cs="Calibri"/>
                  <w:color w:val="000000"/>
                  <w:sz w:val="22"/>
                  <w:szCs w:val="22"/>
                </w:rPr>
                <w:t>7.3</w:t>
              </w:r>
            </w:ins>
            <w:del w:id="3496" w:author="ERCOT" w:date="2021-11-01T09:58:00Z">
              <w:r w:rsidRPr="009A486F" w:rsidDel="000A1AF2">
                <w:rPr>
                  <w:color w:val="000000"/>
                  <w:sz w:val="22"/>
                  <w:szCs w:val="22"/>
                </w:rPr>
                <w:delText>49.1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A35D23" w14:textId="6356892F" w:rsidR="00606AA6" w:rsidRPr="009A486F" w:rsidRDefault="00606AA6" w:rsidP="00606AA6">
            <w:pPr>
              <w:widowControl/>
              <w:autoSpaceDE/>
              <w:autoSpaceDN/>
              <w:adjustRightInd/>
              <w:jc w:val="center"/>
              <w:rPr>
                <w:b/>
                <w:bCs/>
                <w:sz w:val="22"/>
                <w:szCs w:val="22"/>
              </w:rPr>
            </w:pPr>
            <w:ins w:id="3498" w:author="ERCOT" w:date="2021-11-01T10:47:00Z">
              <w:r>
                <w:rPr>
                  <w:rFonts w:ascii="Calibri" w:hAnsi="Calibri" w:cs="Calibri"/>
                  <w:color w:val="000000"/>
                  <w:sz w:val="22"/>
                  <w:szCs w:val="22"/>
                </w:rPr>
                <w:t>7.4</w:t>
              </w:r>
            </w:ins>
            <w:del w:id="3499" w:author="ERCOT" w:date="2021-11-01T09:58:00Z">
              <w:r w:rsidRPr="009A486F" w:rsidDel="000A1AF2">
                <w:rPr>
                  <w:color w:val="000000"/>
                  <w:sz w:val="22"/>
                  <w:szCs w:val="22"/>
                </w:rPr>
                <w:delText>36.3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38CEAC" w14:textId="09D9AFD6" w:rsidR="00606AA6" w:rsidRPr="009A486F" w:rsidRDefault="00606AA6" w:rsidP="00606AA6">
            <w:pPr>
              <w:widowControl/>
              <w:autoSpaceDE/>
              <w:autoSpaceDN/>
              <w:adjustRightInd/>
              <w:jc w:val="center"/>
              <w:rPr>
                <w:b/>
                <w:bCs/>
                <w:sz w:val="22"/>
                <w:szCs w:val="22"/>
              </w:rPr>
            </w:pPr>
            <w:ins w:id="3501" w:author="ERCOT" w:date="2021-11-01T10:47:00Z">
              <w:r>
                <w:rPr>
                  <w:rFonts w:ascii="Calibri" w:hAnsi="Calibri" w:cs="Calibri"/>
                  <w:color w:val="000000"/>
                  <w:sz w:val="22"/>
                  <w:szCs w:val="22"/>
                </w:rPr>
                <w:t>6.1</w:t>
              </w:r>
            </w:ins>
            <w:del w:id="3502" w:author="ERCOT" w:date="2021-11-01T09:58:00Z">
              <w:r w:rsidRPr="009A486F" w:rsidDel="000A1AF2">
                <w:rPr>
                  <w:color w:val="000000"/>
                  <w:sz w:val="22"/>
                  <w:szCs w:val="22"/>
                </w:rPr>
                <w:delText>30.3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0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5D76D9" w14:textId="7F3B5D76" w:rsidR="00606AA6" w:rsidRPr="009A486F" w:rsidRDefault="00606AA6" w:rsidP="00606AA6">
            <w:pPr>
              <w:widowControl/>
              <w:autoSpaceDE/>
              <w:autoSpaceDN/>
              <w:adjustRightInd/>
              <w:jc w:val="center"/>
              <w:rPr>
                <w:b/>
                <w:bCs/>
                <w:sz w:val="22"/>
                <w:szCs w:val="22"/>
              </w:rPr>
            </w:pPr>
            <w:ins w:id="3504" w:author="ERCOT" w:date="2021-11-01T10:47:00Z">
              <w:r>
                <w:rPr>
                  <w:rFonts w:ascii="Calibri" w:hAnsi="Calibri" w:cs="Calibri"/>
                  <w:color w:val="000000"/>
                  <w:sz w:val="22"/>
                  <w:szCs w:val="22"/>
                </w:rPr>
                <w:t>6.1</w:t>
              </w:r>
            </w:ins>
            <w:del w:id="3505" w:author="ERCOT" w:date="2021-11-01T09:58:00Z">
              <w:r w:rsidRPr="009A486F" w:rsidDel="000A1AF2">
                <w:rPr>
                  <w:color w:val="000000"/>
                  <w:sz w:val="22"/>
                  <w:szCs w:val="22"/>
                </w:rPr>
                <w:delText>25.6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3EEB" w14:textId="237D64F7" w:rsidR="00606AA6" w:rsidRPr="009A486F" w:rsidRDefault="00606AA6" w:rsidP="00606AA6">
            <w:pPr>
              <w:widowControl/>
              <w:autoSpaceDE/>
              <w:autoSpaceDN/>
              <w:adjustRightInd/>
              <w:jc w:val="center"/>
              <w:rPr>
                <w:b/>
                <w:bCs/>
                <w:sz w:val="22"/>
                <w:szCs w:val="22"/>
              </w:rPr>
            </w:pPr>
            <w:ins w:id="3507" w:author="ERCOT" w:date="2021-11-01T10:47:00Z">
              <w:r>
                <w:rPr>
                  <w:rFonts w:ascii="Calibri" w:hAnsi="Calibri" w:cs="Calibri"/>
                  <w:color w:val="000000"/>
                  <w:sz w:val="22"/>
                  <w:szCs w:val="22"/>
                </w:rPr>
                <w:t>4.5</w:t>
              </w:r>
            </w:ins>
            <w:del w:id="3508" w:author="ERCOT" w:date="2021-11-01T09:58:00Z">
              <w:r w:rsidRPr="009A486F" w:rsidDel="000A1AF2">
                <w:rPr>
                  <w:color w:val="000000"/>
                  <w:sz w:val="22"/>
                  <w:szCs w:val="22"/>
                </w:rPr>
                <w:delText>28.8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0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6BA046" w14:textId="1C971D31" w:rsidR="00606AA6" w:rsidRPr="009A486F" w:rsidRDefault="00606AA6" w:rsidP="00606AA6">
            <w:pPr>
              <w:widowControl/>
              <w:autoSpaceDE/>
              <w:autoSpaceDN/>
              <w:adjustRightInd/>
              <w:jc w:val="center"/>
              <w:rPr>
                <w:b/>
                <w:bCs/>
                <w:sz w:val="22"/>
                <w:szCs w:val="22"/>
              </w:rPr>
            </w:pPr>
            <w:ins w:id="3510" w:author="ERCOT" w:date="2021-11-01T10:47:00Z">
              <w:r>
                <w:rPr>
                  <w:rFonts w:ascii="Calibri" w:hAnsi="Calibri" w:cs="Calibri"/>
                  <w:color w:val="000000"/>
                  <w:sz w:val="22"/>
                  <w:szCs w:val="22"/>
                </w:rPr>
                <w:t>10.9</w:t>
              </w:r>
            </w:ins>
            <w:del w:id="3511" w:author="ERCOT" w:date="2021-11-01T09:58:00Z">
              <w:r w:rsidRPr="009A486F" w:rsidDel="000A1AF2">
                <w:rPr>
                  <w:color w:val="000000"/>
                  <w:sz w:val="22"/>
                  <w:szCs w:val="22"/>
                </w:rPr>
                <w:delText>32.3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1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7F094A3" w14:textId="6C47A2E3" w:rsidR="00606AA6" w:rsidRPr="009A486F" w:rsidRDefault="00606AA6" w:rsidP="00606AA6">
            <w:pPr>
              <w:widowControl/>
              <w:autoSpaceDE/>
              <w:autoSpaceDN/>
              <w:adjustRightInd/>
              <w:jc w:val="center"/>
              <w:rPr>
                <w:b/>
                <w:bCs/>
                <w:sz w:val="22"/>
                <w:szCs w:val="22"/>
              </w:rPr>
            </w:pPr>
            <w:ins w:id="3513" w:author="ERCOT" w:date="2021-11-01T10:47:00Z">
              <w:r>
                <w:rPr>
                  <w:rFonts w:ascii="Calibri" w:hAnsi="Calibri" w:cs="Calibri"/>
                  <w:color w:val="000000"/>
                  <w:sz w:val="22"/>
                  <w:szCs w:val="22"/>
                </w:rPr>
                <w:t>9.1</w:t>
              </w:r>
            </w:ins>
            <w:del w:id="3514" w:author="ERCOT" w:date="2021-11-01T09:58:00Z">
              <w:r w:rsidRPr="009A486F" w:rsidDel="000A1AF2">
                <w:rPr>
                  <w:color w:val="000000"/>
                  <w:sz w:val="22"/>
                  <w:szCs w:val="22"/>
                </w:rPr>
                <w:delText>29.0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15"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3311E" w14:textId="1340C040" w:rsidR="00606AA6" w:rsidRPr="009A486F" w:rsidRDefault="00606AA6" w:rsidP="00606AA6">
            <w:pPr>
              <w:widowControl/>
              <w:autoSpaceDE/>
              <w:autoSpaceDN/>
              <w:adjustRightInd/>
              <w:jc w:val="center"/>
              <w:rPr>
                <w:b/>
                <w:bCs/>
                <w:sz w:val="22"/>
                <w:szCs w:val="22"/>
              </w:rPr>
            </w:pPr>
            <w:ins w:id="3516" w:author="ERCOT" w:date="2021-11-01T10:47:00Z">
              <w:r>
                <w:rPr>
                  <w:rFonts w:ascii="Calibri" w:hAnsi="Calibri" w:cs="Calibri"/>
                  <w:color w:val="000000"/>
                  <w:sz w:val="22"/>
                  <w:szCs w:val="22"/>
                </w:rPr>
                <w:t>5.3</w:t>
              </w:r>
            </w:ins>
            <w:del w:id="3517" w:author="ERCOT" w:date="2021-11-01T09:58:00Z">
              <w:r w:rsidRPr="009A486F" w:rsidDel="000A1AF2">
                <w:rPr>
                  <w:color w:val="000000"/>
                  <w:sz w:val="22"/>
                  <w:szCs w:val="22"/>
                </w:rPr>
                <w:delText>14.4</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518"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02823" w14:textId="361C0C60" w:rsidR="00606AA6" w:rsidRPr="009A486F" w:rsidRDefault="00606AA6" w:rsidP="00606AA6">
            <w:pPr>
              <w:widowControl/>
              <w:autoSpaceDE/>
              <w:autoSpaceDN/>
              <w:adjustRightInd/>
              <w:jc w:val="center"/>
              <w:rPr>
                <w:b/>
                <w:bCs/>
                <w:sz w:val="22"/>
                <w:szCs w:val="22"/>
              </w:rPr>
            </w:pPr>
            <w:ins w:id="3519" w:author="ERCOT" w:date="2021-11-01T10:47:00Z">
              <w:r>
                <w:rPr>
                  <w:rFonts w:ascii="Calibri" w:hAnsi="Calibri" w:cs="Calibri"/>
                  <w:color w:val="000000"/>
                  <w:sz w:val="22"/>
                  <w:szCs w:val="22"/>
                </w:rPr>
                <w:t>0.9</w:t>
              </w:r>
            </w:ins>
            <w:del w:id="3520" w:author="ERCOT" w:date="2021-11-01T09:58:00Z">
              <w:r w:rsidRPr="009A486F" w:rsidDel="000A1AF2">
                <w:rPr>
                  <w:color w:val="000000"/>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521"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109132" w14:textId="6D139065" w:rsidR="00606AA6" w:rsidRPr="009A486F" w:rsidRDefault="00606AA6" w:rsidP="00606AA6">
            <w:pPr>
              <w:widowControl/>
              <w:autoSpaceDE/>
              <w:autoSpaceDN/>
              <w:adjustRightInd/>
              <w:jc w:val="center"/>
              <w:rPr>
                <w:b/>
                <w:bCs/>
                <w:sz w:val="22"/>
                <w:szCs w:val="22"/>
              </w:rPr>
            </w:pPr>
            <w:ins w:id="3522" w:author="ERCOT" w:date="2021-11-01T10:47:00Z">
              <w:r>
                <w:rPr>
                  <w:rFonts w:ascii="Calibri" w:hAnsi="Calibri" w:cs="Calibri"/>
                  <w:color w:val="000000"/>
                  <w:sz w:val="22"/>
                  <w:szCs w:val="22"/>
                </w:rPr>
                <w:t>0.0</w:t>
              </w:r>
            </w:ins>
            <w:del w:id="3523" w:author="ERCOT" w:date="2021-11-01T09:58:00Z">
              <w:r w:rsidRPr="009A486F" w:rsidDel="000A1AF2">
                <w:rPr>
                  <w:color w:val="000000"/>
                  <w:sz w:val="22"/>
                  <w:szCs w:val="22"/>
                </w:rPr>
                <w:delText>-0.9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524"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EF3C4" w14:textId="22976482" w:rsidR="00606AA6" w:rsidRPr="009A486F" w:rsidRDefault="00606AA6" w:rsidP="00606AA6">
            <w:pPr>
              <w:widowControl/>
              <w:autoSpaceDE/>
              <w:autoSpaceDN/>
              <w:adjustRightInd/>
              <w:jc w:val="center"/>
              <w:rPr>
                <w:b/>
                <w:bCs/>
                <w:sz w:val="22"/>
                <w:szCs w:val="22"/>
              </w:rPr>
            </w:pPr>
            <w:ins w:id="3525" w:author="ERCOT" w:date="2021-11-01T10:47:00Z">
              <w:r>
                <w:rPr>
                  <w:rFonts w:ascii="Calibri" w:hAnsi="Calibri" w:cs="Calibri"/>
                  <w:color w:val="000000"/>
                  <w:sz w:val="22"/>
                  <w:szCs w:val="22"/>
                </w:rPr>
                <w:t>0.0</w:t>
              </w:r>
            </w:ins>
            <w:del w:id="3526" w:author="ERCOT" w:date="2021-11-01T09:58:00Z">
              <w:r w:rsidRPr="009A486F" w:rsidDel="000A1AF2">
                <w:rPr>
                  <w:color w:val="000000"/>
                  <w:sz w:val="22"/>
                  <w:szCs w:val="22"/>
                </w:rPr>
                <w:delText>-0.1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527"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AA6C7" w14:textId="24F7A5C5" w:rsidR="00606AA6" w:rsidRPr="009A486F" w:rsidRDefault="00606AA6" w:rsidP="00606AA6">
            <w:pPr>
              <w:widowControl/>
              <w:autoSpaceDE/>
              <w:autoSpaceDN/>
              <w:adjustRightInd/>
              <w:jc w:val="center"/>
              <w:rPr>
                <w:b/>
                <w:bCs/>
                <w:sz w:val="22"/>
                <w:szCs w:val="22"/>
              </w:rPr>
            </w:pPr>
            <w:ins w:id="3528" w:author="ERCOT" w:date="2021-11-01T10:47:00Z">
              <w:r>
                <w:rPr>
                  <w:rFonts w:ascii="Calibri" w:hAnsi="Calibri" w:cs="Calibri"/>
                  <w:color w:val="000000"/>
                  <w:sz w:val="22"/>
                  <w:szCs w:val="22"/>
                </w:rPr>
                <w:t>0.1</w:t>
              </w:r>
            </w:ins>
            <w:del w:id="3529"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530"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D14CE" w14:textId="4B9F488A" w:rsidR="00606AA6" w:rsidRPr="009A486F" w:rsidRDefault="00606AA6" w:rsidP="00606AA6">
            <w:pPr>
              <w:widowControl/>
              <w:autoSpaceDE/>
              <w:autoSpaceDN/>
              <w:adjustRightInd/>
              <w:jc w:val="center"/>
              <w:rPr>
                <w:b/>
                <w:bCs/>
                <w:sz w:val="22"/>
                <w:szCs w:val="22"/>
              </w:rPr>
            </w:pPr>
            <w:ins w:id="3531" w:author="ERCOT" w:date="2021-11-01T10:47:00Z">
              <w:r>
                <w:rPr>
                  <w:rFonts w:ascii="Calibri" w:hAnsi="Calibri" w:cs="Calibri"/>
                  <w:color w:val="000000"/>
                  <w:sz w:val="22"/>
                  <w:szCs w:val="22"/>
                </w:rPr>
                <w:t>0.0</w:t>
              </w:r>
            </w:ins>
            <w:del w:id="3532"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533"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40E0F" w14:textId="38AEA508" w:rsidR="00606AA6" w:rsidRPr="009A486F" w:rsidRDefault="00606AA6" w:rsidP="00606AA6">
            <w:pPr>
              <w:widowControl/>
              <w:autoSpaceDE/>
              <w:autoSpaceDN/>
              <w:adjustRightInd/>
              <w:jc w:val="center"/>
              <w:rPr>
                <w:b/>
                <w:bCs/>
                <w:sz w:val="22"/>
                <w:szCs w:val="22"/>
              </w:rPr>
            </w:pPr>
            <w:ins w:id="3534" w:author="ERCOT" w:date="2021-11-01T10:47:00Z">
              <w:r>
                <w:rPr>
                  <w:rFonts w:ascii="Calibri" w:hAnsi="Calibri" w:cs="Calibri"/>
                  <w:color w:val="000000"/>
                  <w:sz w:val="22"/>
                  <w:szCs w:val="22"/>
                </w:rPr>
                <w:t>0.0</w:t>
              </w:r>
            </w:ins>
            <w:del w:id="3535"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536"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74C2C98" w14:textId="1EFE0803" w:rsidR="00606AA6" w:rsidRPr="009A486F" w:rsidRDefault="00606AA6" w:rsidP="00606AA6">
            <w:pPr>
              <w:widowControl/>
              <w:autoSpaceDE/>
              <w:autoSpaceDN/>
              <w:adjustRightInd/>
              <w:jc w:val="center"/>
              <w:rPr>
                <w:b/>
                <w:bCs/>
                <w:sz w:val="22"/>
                <w:szCs w:val="22"/>
              </w:rPr>
            </w:pPr>
            <w:ins w:id="3537" w:author="ERCOT" w:date="2021-11-01T10:47:00Z">
              <w:r>
                <w:rPr>
                  <w:rFonts w:ascii="Calibri" w:hAnsi="Calibri" w:cs="Calibri"/>
                  <w:color w:val="000000"/>
                  <w:sz w:val="22"/>
                  <w:szCs w:val="22"/>
                </w:rPr>
                <w:t>0.0</w:t>
              </w:r>
            </w:ins>
            <w:del w:id="3538" w:author="ERCOT" w:date="2021-11-01T09:58:00Z">
              <w:r w:rsidRPr="009A486F" w:rsidDel="000A1AF2">
                <w:rPr>
                  <w:color w:val="000000"/>
                  <w:sz w:val="22"/>
                  <w:szCs w:val="22"/>
                </w:rPr>
                <w:delText>0.0</w:delText>
              </w:r>
            </w:del>
          </w:p>
        </w:tc>
      </w:tr>
      <w:tr w:rsidR="00606AA6" w:rsidRPr="00CC576E" w14:paraId="050C86C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539"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540" w:author="ERCOT" w:date="2021-11-01T10:47: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3541" w:author="ERCOT" w:date="2021-11-01T10:47: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lastRenderedPageBreak/>
              <w:t>Dec.</w:t>
            </w:r>
          </w:p>
        </w:tc>
        <w:tc>
          <w:tcPr>
            <w:tcW w:w="202" w:type="pct"/>
            <w:tcBorders>
              <w:top w:val="single" w:sz="4" w:space="0" w:color="000000"/>
              <w:left w:val="single" w:sz="4" w:space="0" w:color="000000"/>
              <w:bottom w:val="single" w:sz="8" w:space="0" w:color="000000"/>
              <w:right w:val="single" w:sz="4" w:space="0" w:color="000000"/>
            </w:tcBorders>
            <w:vAlign w:val="bottom"/>
            <w:tcPrChange w:id="3542"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ADEB0C0" w14:textId="12862858" w:rsidR="00606AA6" w:rsidRPr="009A486F" w:rsidRDefault="00606AA6" w:rsidP="00606AA6">
            <w:pPr>
              <w:widowControl/>
              <w:autoSpaceDE/>
              <w:autoSpaceDN/>
              <w:adjustRightInd/>
              <w:jc w:val="center"/>
              <w:rPr>
                <w:b/>
                <w:bCs/>
                <w:sz w:val="22"/>
                <w:szCs w:val="22"/>
              </w:rPr>
            </w:pPr>
            <w:ins w:id="3543" w:author="ERCOT" w:date="2021-11-01T10:47:00Z">
              <w:r>
                <w:rPr>
                  <w:rFonts w:ascii="Calibri" w:hAnsi="Calibri" w:cs="Calibri"/>
                  <w:color w:val="000000"/>
                  <w:sz w:val="22"/>
                  <w:szCs w:val="22"/>
                </w:rPr>
                <w:t>0.0</w:t>
              </w:r>
            </w:ins>
            <w:del w:id="3544"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45"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C2F66D3" w14:textId="3FC675DC" w:rsidR="00606AA6" w:rsidRPr="009A486F" w:rsidRDefault="00606AA6" w:rsidP="00606AA6">
            <w:pPr>
              <w:widowControl/>
              <w:autoSpaceDE/>
              <w:autoSpaceDN/>
              <w:adjustRightInd/>
              <w:jc w:val="center"/>
              <w:rPr>
                <w:b/>
                <w:bCs/>
                <w:sz w:val="22"/>
                <w:szCs w:val="22"/>
              </w:rPr>
            </w:pPr>
            <w:ins w:id="3546" w:author="ERCOT" w:date="2021-11-01T10:47:00Z">
              <w:r>
                <w:rPr>
                  <w:rFonts w:ascii="Calibri" w:hAnsi="Calibri" w:cs="Calibri"/>
                  <w:color w:val="000000"/>
                  <w:sz w:val="22"/>
                  <w:szCs w:val="22"/>
                </w:rPr>
                <w:t>0.0</w:t>
              </w:r>
            </w:ins>
            <w:del w:id="354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48"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88ABE1" w14:textId="3BA4541C" w:rsidR="00606AA6" w:rsidRPr="009A486F" w:rsidRDefault="00606AA6" w:rsidP="00606AA6">
            <w:pPr>
              <w:widowControl/>
              <w:autoSpaceDE/>
              <w:autoSpaceDN/>
              <w:adjustRightInd/>
              <w:jc w:val="center"/>
              <w:rPr>
                <w:b/>
                <w:bCs/>
                <w:sz w:val="22"/>
                <w:szCs w:val="22"/>
              </w:rPr>
            </w:pPr>
            <w:ins w:id="3549" w:author="ERCOT" w:date="2021-11-01T10:47:00Z">
              <w:r>
                <w:rPr>
                  <w:rFonts w:ascii="Calibri" w:hAnsi="Calibri" w:cs="Calibri"/>
                  <w:color w:val="000000"/>
                  <w:sz w:val="22"/>
                  <w:szCs w:val="22"/>
                </w:rPr>
                <w:t>0.0</w:t>
              </w:r>
            </w:ins>
            <w:del w:id="355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51"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336C110" w14:textId="2A3B922F" w:rsidR="00606AA6" w:rsidRPr="009A486F" w:rsidRDefault="00606AA6" w:rsidP="00606AA6">
            <w:pPr>
              <w:widowControl/>
              <w:autoSpaceDE/>
              <w:autoSpaceDN/>
              <w:adjustRightInd/>
              <w:jc w:val="center"/>
              <w:rPr>
                <w:b/>
                <w:bCs/>
                <w:sz w:val="22"/>
                <w:szCs w:val="22"/>
              </w:rPr>
            </w:pPr>
            <w:ins w:id="3552" w:author="ERCOT" w:date="2021-11-01T10:47:00Z">
              <w:r>
                <w:rPr>
                  <w:rFonts w:ascii="Calibri" w:hAnsi="Calibri" w:cs="Calibri"/>
                  <w:color w:val="000000"/>
                  <w:sz w:val="22"/>
                  <w:szCs w:val="22"/>
                </w:rPr>
                <w:t>0.0</w:t>
              </w:r>
            </w:ins>
            <w:del w:id="355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54"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6995311" w14:textId="4A63F103" w:rsidR="00606AA6" w:rsidRPr="009A486F" w:rsidRDefault="00606AA6" w:rsidP="00606AA6">
            <w:pPr>
              <w:widowControl/>
              <w:autoSpaceDE/>
              <w:autoSpaceDN/>
              <w:adjustRightInd/>
              <w:jc w:val="center"/>
              <w:rPr>
                <w:b/>
                <w:bCs/>
                <w:sz w:val="22"/>
                <w:szCs w:val="22"/>
              </w:rPr>
            </w:pPr>
            <w:ins w:id="3555" w:author="ERCOT" w:date="2021-11-01T10:47:00Z">
              <w:r>
                <w:rPr>
                  <w:rFonts w:ascii="Calibri" w:hAnsi="Calibri" w:cs="Calibri"/>
                  <w:color w:val="000000"/>
                  <w:sz w:val="22"/>
                  <w:szCs w:val="22"/>
                </w:rPr>
                <w:t>0.0</w:t>
              </w:r>
            </w:ins>
            <w:del w:id="355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57"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31454E5" w14:textId="7721D50E" w:rsidR="00606AA6" w:rsidRPr="009A486F" w:rsidRDefault="00606AA6" w:rsidP="00606AA6">
            <w:pPr>
              <w:widowControl/>
              <w:autoSpaceDE/>
              <w:autoSpaceDN/>
              <w:adjustRightInd/>
              <w:jc w:val="center"/>
              <w:rPr>
                <w:b/>
                <w:bCs/>
                <w:sz w:val="22"/>
                <w:szCs w:val="22"/>
              </w:rPr>
            </w:pPr>
            <w:ins w:id="3558" w:author="ERCOT" w:date="2021-11-01T10:47:00Z">
              <w:r>
                <w:rPr>
                  <w:rFonts w:ascii="Calibri" w:hAnsi="Calibri" w:cs="Calibri"/>
                  <w:color w:val="000000"/>
                  <w:sz w:val="22"/>
                  <w:szCs w:val="22"/>
                </w:rPr>
                <w:t>0.0</w:t>
              </w:r>
            </w:ins>
            <w:del w:id="355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60"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09A4FD" w14:textId="67F77989" w:rsidR="00606AA6" w:rsidRPr="009A486F" w:rsidRDefault="00606AA6" w:rsidP="00606AA6">
            <w:pPr>
              <w:widowControl/>
              <w:autoSpaceDE/>
              <w:autoSpaceDN/>
              <w:adjustRightInd/>
              <w:jc w:val="center"/>
              <w:rPr>
                <w:b/>
                <w:bCs/>
                <w:sz w:val="22"/>
                <w:szCs w:val="22"/>
              </w:rPr>
            </w:pPr>
            <w:ins w:id="3561" w:author="ERCOT" w:date="2021-11-01T10:47:00Z">
              <w:r>
                <w:rPr>
                  <w:rFonts w:ascii="Calibri" w:hAnsi="Calibri" w:cs="Calibri"/>
                  <w:color w:val="000000"/>
                  <w:sz w:val="22"/>
                  <w:szCs w:val="22"/>
                </w:rPr>
                <w:t>0.0</w:t>
              </w:r>
            </w:ins>
            <w:del w:id="356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63"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30B68E8" w14:textId="1BFE7BED" w:rsidR="00606AA6" w:rsidRPr="009A486F" w:rsidRDefault="00606AA6" w:rsidP="00606AA6">
            <w:pPr>
              <w:widowControl/>
              <w:autoSpaceDE/>
              <w:autoSpaceDN/>
              <w:adjustRightInd/>
              <w:jc w:val="center"/>
              <w:rPr>
                <w:b/>
                <w:bCs/>
                <w:sz w:val="22"/>
                <w:szCs w:val="22"/>
              </w:rPr>
            </w:pPr>
            <w:ins w:id="3564" w:author="ERCOT" w:date="2021-11-01T10:47:00Z">
              <w:r>
                <w:rPr>
                  <w:rFonts w:ascii="Calibri" w:hAnsi="Calibri" w:cs="Calibri"/>
                  <w:color w:val="000000"/>
                  <w:sz w:val="22"/>
                  <w:szCs w:val="22"/>
                </w:rPr>
                <w:t>0.5</w:t>
              </w:r>
            </w:ins>
            <w:del w:id="3565" w:author="ERCOT" w:date="2021-11-01T09:58:00Z">
              <w:r w:rsidRPr="009A486F" w:rsidDel="000A1AF2">
                <w:rPr>
                  <w:color w:val="000000"/>
                  <w:sz w:val="22"/>
                  <w:szCs w:val="22"/>
                </w:rPr>
                <w:delText>4.0</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3566" w:author="ERCOT" w:date="2021-11-01T10:47: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474CE" w14:textId="0CE4EFF1" w:rsidR="00606AA6" w:rsidRPr="009A486F" w:rsidRDefault="00606AA6" w:rsidP="00606AA6">
            <w:pPr>
              <w:widowControl/>
              <w:autoSpaceDE/>
              <w:autoSpaceDN/>
              <w:adjustRightInd/>
              <w:jc w:val="center"/>
              <w:rPr>
                <w:b/>
                <w:bCs/>
                <w:sz w:val="22"/>
                <w:szCs w:val="22"/>
              </w:rPr>
            </w:pPr>
            <w:ins w:id="3567" w:author="ERCOT" w:date="2021-11-01T10:47:00Z">
              <w:r>
                <w:rPr>
                  <w:rFonts w:ascii="Calibri" w:hAnsi="Calibri" w:cs="Calibri"/>
                  <w:color w:val="000000"/>
                  <w:sz w:val="22"/>
                  <w:szCs w:val="22"/>
                </w:rPr>
                <w:t>11.2</w:t>
              </w:r>
            </w:ins>
            <w:del w:id="3568" w:author="ERCOT" w:date="2021-11-01T09:58:00Z">
              <w:r w:rsidRPr="009A486F" w:rsidDel="000A1AF2">
                <w:rPr>
                  <w:color w:val="000000"/>
                  <w:sz w:val="22"/>
                  <w:szCs w:val="22"/>
                </w:rPr>
                <w:delText>53.0</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3569" w:author="ERCOT" w:date="2021-11-01T10:47: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46C1EB96" w14:textId="45D5B6E9" w:rsidR="00606AA6" w:rsidRPr="009A486F" w:rsidRDefault="00606AA6" w:rsidP="00606AA6">
            <w:pPr>
              <w:widowControl/>
              <w:autoSpaceDE/>
              <w:autoSpaceDN/>
              <w:adjustRightInd/>
              <w:jc w:val="center"/>
              <w:rPr>
                <w:b/>
                <w:bCs/>
                <w:sz w:val="22"/>
                <w:szCs w:val="22"/>
              </w:rPr>
            </w:pPr>
            <w:ins w:id="3570" w:author="ERCOT" w:date="2021-11-01T10:47:00Z">
              <w:r>
                <w:rPr>
                  <w:rFonts w:ascii="Calibri" w:hAnsi="Calibri" w:cs="Calibri"/>
                  <w:color w:val="000000"/>
                  <w:sz w:val="22"/>
                  <w:szCs w:val="22"/>
                </w:rPr>
                <w:t>9.3</w:t>
              </w:r>
            </w:ins>
            <w:del w:id="3571" w:author="ERCOT" w:date="2021-11-01T09:58:00Z">
              <w:r w:rsidRPr="009A486F" w:rsidDel="000A1AF2">
                <w:rPr>
                  <w:color w:val="000000"/>
                  <w:sz w:val="22"/>
                  <w:szCs w:val="22"/>
                </w:rPr>
                <w:delText>48.0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72"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877B0F0" w14:textId="32D6D1A0" w:rsidR="00606AA6" w:rsidRPr="009A486F" w:rsidRDefault="00606AA6" w:rsidP="00606AA6">
            <w:pPr>
              <w:widowControl/>
              <w:autoSpaceDE/>
              <w:autoSpaceDN/>
              <w:adjustRightInd/>
              <w:jc w:val="center"/>
              <w:rPr>
                <w:b/>
                <w:bCs/>
                <w:sz w:val="22"/>
                <w:szCs w:val="22"/>
              </w:rPr>
            </w:pPr>
            <w:ins w:id="3573" w:author="ERCOT" w:date="2021-11-01T10:47:00Z">
              <w:r>
                <w:rPr>
                  <w:rFonts w:ascii="Calibri" w:hAnsi="Calibri" w:cs="Calibri"/>
                  <w:color w:val="000000"/>
                  <w:sz w:val="22"/>
                  <w:szCs w:val="22"/>
                </w:rPr>
                <w:t>8.2</w:t>
              </w:r>
            </w:ins>
            <w:del w:id="3574" w:author="ERCOT" w:date="2021-11-01T09:58:00Z">
              <w:r w:rsidRPr="009A486F" w:rsidDel="000A1AF2">
                <w:rPr>
                  <w:color w:val="000000"/>
                  <w:sz w:val="22"/>
                  <w:szCs w:val="22"/>
                </w:rPr>
                <w:delText>28.0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75"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B99B0" w14:textId="7634BDD0" w:rsidR="00606AA6" w:rsidRPr="009A486F" w:rsidRDefault="00606AA6" w:rsidP="00606AA6">
            <w:pPr>
              <w:widowControl/>
              <w:autoSpaceDE/>
              <w:autoSpaceDN/>
              <w:adjustRightInd/>
              <w:jc w:val="center"/>
              <w:rPr>
                <w:b/>
                <w:bCs/>
                <w:sz w:val="22"/>
                <w:szCs w:val="22"/>
              </w:rPr>
            </w:pPr>
            <w:ins w:id="3576" w:author="ERCOT" w:date="2021-11-01T10:47:00Z">
              <w:r>
                <w:rPr>
                  <w:rFonts w:ascii="Calibri" w:hAnsi="Calibri" w:cs="Calibri"/>
                  <w:color w:val="000000"/>
                  <w:sz w:val="22"/>
                  <w:szCs w:val="22"/>
                </w:rPr>
                <w:t>6.6</w:t>
              </w:r>
            </w:ins>
            <w:del w:id="3577" w:author="ERCOT" w:date="2021-11-01T09:58:00Z">
              <w:r w:rsidRPr="009A486F" w:rsidDel="000A1AF2">
                <w:rPr>
                  <w:color w:val="000000"/>
                  <w:sz w:val="22"/>
                  <w:szCs w:val="22"/>
                </w:rPr>
                <w:delText>31.0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78"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7D3DF1D" w14:textId="6062DAD5" w:rsidR="00606AA6" w:rsidRPr="009A486F" w:rsidRDefault="00606AA6" w:rsidP="00606AA6">
            <w:pPr>
              <w:widowControl/>
              <w:autoSpaceDE/>
              <w:autoSpaceDN/>
              <w:adjustRightInd/>
              <w:jc w:val="center"/>
              <w:rPr>
                <w:b/>
                <w:bCs/>
                <w:sz w:val="22"/>
                <w:szCs w:val="22"/>
              </w:rPr>
            </w:pPr>
            <w:ins w:id="3579" w:author="ERCOT" w:date="2021-11-01T10:47:00Z">
              <w:r>
                <w:rPr>
                  <w:rFonts w:ascii="Calibri" w:hAnsi="Calibri" w:cs="Calibri"/>
                  <w:color w:val="000000"/>
                  <w:sz w:val="22"/>
                  <w:szCs w:val="22"/>
                </w:rPr>
                <w:t>6.0</w:t>
              </w:r>
            </w:ins>
            <w:del w:id="3580" w:author="ERCOT" w:date="2021-11-01T09:58:00Z">
              <w:r w:rsidRPr="009A486F" w:rsidDel="000A1AF2">
                <w:rPr>
                  <w:color w:val="000000"/>
                  <w:sz w:val="22"/>
                  <w:szCs w:val="22"/>
                </w:rPr>
                <w:delText>31.0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81"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6231DC6" w14:textId="4B720A66" w:rsidR="00606AA6" w:rsidRPr="009A486F" w:rsidRDefault="00606AA6" w:rsidP="00606AA6">
            <w:pPr>
              <w:widowControl/>
              <w:autoSpaceDE/>
              <w:autoSpaceDN/>
              <w:adjustRightInd/>
              <w:jc w:val="center"/>
              <w:rPr>
                <w:b/>
                <w:bCs/>
                <w:sz w:val="22"/>
                <w:szCs w:val="22"/>
              </w:rPr>
            </w:pPr>
            <w:ins w:id="3582" w:author="ERCOT" w:date="2021-11-01T10:47:00Z">
              <w:r>
                <w:rPr>
                  <w:rFonts w:ascii="Calibri" w:hAnsi="Calibri" w:cs="Calibri"/>
                  <w:color w:val="000000"/>
                  <w:sz w:val="22"/>
                  <w:szCs w:val="22"/>
                </w:rPr>
                <w:t>7.8</w:t>
              </w:r>
            </w:ins>
            <w:del w:id="3583" w:author="ERCOT" w:date="2021-11-01T09:58:00Z">
              <w:r w:rsidRPr="009A486F" w:rsidDel="000A1AF2">
                <w:rPr>
                  <w:color w:val="000000"/>
                  <w:sz w:val="22"/>
                  <w:szCs w:val="22"/>
                </w:rPr>
                <w:delText>29.0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84"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C39FE48" w14:textId="7105CFE8" w:rsidR="00606AA6" w:rsidRPr="009A486F" w:rsidRDefault="00606AA6" w:rsidP="00606AA6">
            <w:pPr>
              <w:widowControl/>
              <w:autoSpaceDE/>
              <w:autoSpaceDN/>
              <w:adjustRightInd/>
              <w:jc w:val="center"/>
              <w:rPr>
                <w:b/>
                <w:bCs/>
                <w:sz w:val="22"/>
                <w:szCs w:val="22"/>
              </w:rPr>
            </w:pPr>
            <w:ins w:id="3585" w:author="ERCOT" w:date="2021-11-01T10:47:00Z">
              <w:r>
                <w:rPr>
                  <w:rFonts w:ascii="Calibri" w:hAnsi="Calibri" w:cs="Calibri"/>
                  <w:color w:val="000000"/>
                  <w:sz w:val="22"/>
                  <w:szCs w:val="22"/>
                </w:rPr>
                <w:t>8.9</w:t>
              </w:r>
            </w:ins>
            <w:del w:id="3586"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87"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7DD09B0" w14:textId="0705E3DB" w:rsidR="00606AA6" w:rsidRPr="009A486F" w:rsidRDefault="00606AA6" w:rsidP="00606AA6">
            <w:pPr>
              <w:widowControl/>
              <w:autoSpaceDE/>
              <w:autoSpaceDN/>
              <w:adjustRightInd/>
              <w:jc w:val="center"/>
              <w:rPr>
                <w:b/>
                <w:bCs/>
                <w:sz w:val="22"/>
                <w:szCs w:val="22"/>
              </w:rPr>
            </w:pPr>
            <w:ins w:id="3588" w:author="ERCOT" w:date="2021-11-01T10:47:00Z">
              <w:r>
                <w:rPr>
                  <w:rFonts w:ascii="Calibri" w:hAnsi="Calibri" w:cs="Calibri"/>
                  <w:color w:val="000000"/>
                  <w:sz w:val="22"/>
                  <w:szCs w:val="22"/>
                </w:rPr>
                <w:t>11.2</w:t>
              </w:r>
            </w:ins>
            <w:del w:id="3589" w:author="ERCOT" w:date="2021-11-01T09:58:00Z">
              <w:r w:rsidRPr="009A486F" w:rsidDel="000A1AF2">
                <w:rPr>
                  <w:color w:val="000000"/>
                  <w:sz w:val="22"/>
                  <w:szCs w:val="22"/>
                </w:rPr>
                <w:delText>34.0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90"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5C996C1" w14:textId="080303AE" w:rsidR="00606AA6" w:rsidRPr="009A486F" w:rsidRDefault="00606AA6" w:rsidP="00606AA6">
            <w:pPr>
              <w:widowControl/>
              <w:autoSpaceDE/>
              <w:autoSpaceDN/>
              <w:adjustRightInd/>
              <w:jc w:val="center"/>
              <w:rPr>
                <w:b/>
                <w:bCs/>
                <w:sz w:val="22"/>
                <w:szCs w:val="22"/>
              </w:rPr>
            </w:pPr>
            <w:ins w:id="3591" w:author="ERCOT" w:date="2021-11-01T10:47:00Z">
              <w:r>
                <w:rPr>
                  <w:rFonts w:ascii="Calibri" w:hAnsi="Calibri" w:cs="Calibri"/>
                  <w:color w:val="000000"/>
                  <w:sz w:val="22"/>
                  <w:szCs w:val="22"/>
                </w:rPr>
                <w:t>5.9</w:t>
              </w:r>
            </w:ins>
            <w:del w:id="3592" w:author="ERCOT" w:date="2021-11-01T09:58:00Z">
              <w:r w:rsidRPr="009A486F" w:rsidDel="000A1AF2">
                <w:rPr>
                  <w:color w:val="000000"/>
                  <w:sz w:val="22"/>
                  <w:szCs w:val="22"/>
                </w:rPr>
                <w:delText>13.0</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3593" w:author="ERCOT" w:date="2021-11-01T10:47: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31A94095" w14:textId="76B0E9BF" w:rsidR="00606AA6" w:rsidRPr="009A486F" w:rsidRDefault="00606AA6" w:rsidP="00606AA6">
            <w:pPr>
              <w:widowControl/>
              <w:autoSpaceDE/>
              <w:autoSpaceDN/>
              <w:adjustRightInd/>
              <w:jc w:val="center"/>
              <w:rPr>
                <w:b/>
                <w:bCs/>
                <w:sz w:val="22"/>
                <w:szCs w:val="22"/>
              </w:rPr>
            </w:pPr>
            <w:ins w:id="3594" w:author="ERCOT" w:date="2021-11-01T10:47:00Z">
              <w:r>
                <w:rPr>
                  <w:rFonts w:ascii="Calibri" w:hAnsi="Calibri" w:cs="Calibri"/>
                  <w:color w:val="000000"/>
                  <w:sz w:val="22"/>
                  <w:szCs w:val="22"/>
                </w:rPr>
                <w:t>0.4</w:t>
              </w:r>
            </w:ins>
            <w:del w:id="3595" w:author="ERCOT" w:date="2021-11-01T09:58:00Z">
              <w:r w:rsidRPr="009A486F" w:rsidDel="000A1AF2">
                <w:rPr>
                  <w:color w:val="000000"/>
                  <w:sz w:val="22"/>
                  <w:szCs w:val="22"/>
                </w:rPr>
                <w:delText>-3.0</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3596" w:author="ERCOT" w:date="2021-11-01T10:47: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451F5F22" w14:textId="7C0445C9" w:rsidR="00606AA6" w:rsidRPr="009A486F" w:rsidRDefault="00606AA6" w:rsidP="00606AA6">
            <w:pPr>
              <w:widowControl/>
              <w:autoSpaceDE/>
              <w:autoSpaceDN/>
              <w:adjustRightInd/>
              <w:jc w:val="center"/>
              <w:rPr>
                <w:b/>
                <w:bCs/>
                <w:sz w:val="22"/>
                <w:szCs w:val="22"/>
              </w:rPr>
            </w:pPr>
            <w:ins w:id="3597" w:author="ERCOT" w:date="2021-11-01T10:47:00Z">
              <w:r>
                <w:rPr>
                  <w:rFonts w:ascii="Calibri" w:hAnsi="Calibri" w:cs="Calibri"/>
                  <w:color w:val="000000"/>
                  <w:sz w:val="22"/>
                  <w:szCs w:val="22"/>
                </w:rPr>
                <w:t>0.0</w:t>
              </w:r>
            </w:ins>
            <w:del w:id="3598" w:author="ERCOT" w:date="2021-11-01T09:58:00Z">
              <w:r w:rsidRPr="009A486F" w:rsidDel="000A1AF2">
                <w:rPr>
                  <w:color w:val="000000"/>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3599" w:author="ERCOT" w:date="2021-11-01T10:47: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5F916E5F" w14:textId="4AF62488" w:rsidR="00606AA6" w:rsidRPr="009A486F" w:rsidRDefault="00606AA6" w:rsidP="00606AA6">
            <w:pPr>
              <w:widowControl/>
              <w:autoSpaceDE/>
              <w:autoSpaceDN/>
              <w:adjustRightInd/>
              <w:jc w:val="center"/>
              <w:rPr>
                <w:b/>
                <w:bCs/>
                <w:sz w:val="22"/>
                <w:szCs w:val="22"/>
              </w:rPr>
            </w:pPr>
            <w:ins w:id="3600" w:author="ERCOT" w:date="2021-11-01T10:47:00Z">
              <w:r>
                <w:rPr>
                  <w:rFonts w:ascii="Calibri" w:hAnsi="Calibri" w:cs="Calibri"/>
                  <w:color w:val="000000"/>
                  <w:sz w:val="22"/>
                  <w:szCs w:val="22"/>
                </w:rPr>
                <w:t>0.0</w:t>
              </w:r>
            </w:ins>
            <w:del w:id="3601" w:author="ERCOT" w:date="2021-11-01T09:58:00Z">
              <w:r w:rsidRPr="009A486F" w:rsidDel="000A1AF2">
                <w:rPr>
                  <w:color w:val="000000"/>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3602" w:author="ERCOT" w:date="2021-11-01T10:47: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6944163D" w14:textId="5FE460A1" w:rsidR="00606AA6" w:rsidRPr="009A486F" w:rsidRDefault="00606AA6" w:rsidP="00606AA6">
            <w:pPr>
              <w:widowControl/>
              <w:autoSpaceDE/>
              <w:autoSpaceDN/>
              <w:adjustRightInd/>
              <w:jc w:val="center"/>
              <w:rPr>
                <w:b/>
                <w:bCs/>
                <w:sz w:val="22"/>
                <w:szCs w:val="22"/>
              </w:rPr>
            </w:pPr>
            <w:ins w:id="3603" w:author="ERCOT" w:date="2021-11-01T10:47:00Z">
              <w:r>
                <w:rPr>
                  <w:rFonts w:ascii="Calibri" w:hAnsi="Calibri" w:cs="Calibri"/>
                  <w:color w:val="000000"/>
                  <w:sz w:val="22"/>
                  <w:szCs w:val="22"/>
                </w:rPr>
                <w:t>0.0</w:t>
              </w:r>
            </w:ins>
            <w:del w:id="3604"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3605" w:author="ERCOT" w:date="2021-11-01T10:47: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416194B" w14:textId="575BD78E" w:rsidR="00606AA6" w:rsidRPr="009A486F" w:rsidRDefault="00606AA6" w:rsidP="00606AA6">
            <w:pPr>
              <w:widowControl/>
              <w:autoSpaceDE/>
              <w:autoSpaceDN/>
              <w:adjustRightInd/>
              <w:jc w:val="center"/>
              <w:rPr>
                <w:b/>
                <w:bCs/>
                <w:sz w:val="22"/>
                <w:szCs w:val="22"/>
              </w:rPr>
            </w:pPr>
            <w:ins w:id="3606" w:author="ERCOT" w:date="2021-11-01T10:47:00Z">
              <w:r>
                <w:rPr>
                  <w:rFonts w:ascii="Calibri" w:hAnsi="Calibri" w:cs="Calibri"/>
                  <w:color w:val="000000"/>
                  <w:sz w:val="22"/>
                  <w:szCs w:val="22"/>
                </w:rPr>
                <w:t>0.0</w:t>
              </w:r>
            </w:ins>
            <w:del w:id="3607"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3608" w:author="ERCOT" w:date="2021-11-01T10:47: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0ED54B1C" w14:textId="79693EF8" w:rsidR="00606AA6" w:rsidRPr="009A486F" w:rsidRDefault="00606AA6" w:rsidP="00606AA6">
            <w:pPr>
              <w:widowControl/>
              <w:autoSpaceDE/>
              <w:autoSpaceDN/>
              <w:adjustRightInd/>
              <w:jc w:val="center"/>
              <w:rPr>
                <w:b/>
                <w:bCs/>
                <w:sz w:val="22"/>
                <w:szCs w:val="22"/>
              </w:rPr>
            </w:pPr>
            <w:ins w:id="3609" w:author="ERCOT" w:date="2021-11-01T10:47:00Z">
              <w:r>
                <w:rPr>
                  <w:rFonts w:ascii="Calibri" w:hAnsi="Calibri" w:cs="Calibri"/>
                  <w:color w:val="000000"/>
                  <w:sz w:val="22"/>
                  <w:szCs w:val="22"/>
                </w:rPr>
                <w:t>0.0</w:t>
              </w:r>
            </w:ins>
            <w:del w:id="3610"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3611" w:author="ERCOT" w:date="2021-11-01T10:47: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7AF2433" w14:textId="55A1AEDF" w:rsidR="00606AA6" w:rsidRPr="009A486F" w:rsidRDefault="00606AA6" w:rsidP="00606AA6">
            <w:pPr>
              <w:widowControl/>
              <w:autoSpaceDE/>
              <w:autoSpaceDN/>
              <w:adjustRightInd/>
              <w:jc w:val="center"/>
              <w:rPr>
                <w:b/>
                <w:bCs/>
                <w:sz w:val="22"/>
                <w:szCs w:val="22"/>
              </w:rPr>
            </w:pPr>
            <w:ins w:id="3612" w:author="ERCOT" w:date="2021-11-01T10:47:00Z">
              <w:r>
                <w:rPr>
                  <w:rFonts w:ascii="Calibri" w:hAnsi="Calibri" w:cs="Calibri"/>
                  <w:color w:val="000000"/>
                  <w:sz w:val="22"/>
                  <w:szCs w:val="22"/>
                </w:rPr>
                <w:t>0.0</w:t>
              </w:r>
            </w:ins>
            <w:del w:id="3613" w:author="ERCOT" w:date="2021-11-01T09:58:00Z">
              <w:r w:rsidRPr="009A486F" w:rsidDel="000A1AF2">
                <w:rPr>
                  <w:color w:val="000000"/>
                  <w:sz w:val="22"/>
                  <w:szCs w:val="22"/>
                </w:rPr>
                <w:delText>0.0</w:delText>
              </w:r>
            </w:del>
          </w:p>
        </w:tc>
      </w:tr>
    </w:tbl>
    <w:p w14:paraId="4C9A65DE" w14:textId="77777777" w:rsidR="002B0003" w:rsidRPr="0012615F" w:rsidRDefault="002B0003" w:rsidP="002B0003">
      <w:pPr>
        <w:widowControl/>
        <w:autoSpaceDE/>
        <w:autoSpaceDN/>
        <w:adjustRightInd/>
        <w:jc w:val="both"/>
        <w:rPr>
          <w:b/>
          <w:bCs/>
          <w:sz w:val="22"/>
          <w:szCs w:val="22"/>
        </w:rPr>
        <w:sectPr w:rsidR="002B0003" w:rsidRPr="0012615F" w:rsidSect="003A374E">
          <w:pgSz w:w="15840" w:h="12240" w:orient="landscape" w:code="1"/>
          <w:pgMar w:top="1440" w:right="1296" w:bottom="1440" w:left="1440" w:header="720" w:footer="720" w:gutter="0"/>
          <w:cols w:space="720"/>
          <w:noEndnote/>
          <w:titlePg/>
        </w:sectPr>
      </w:pPr>
    </w:p>
    <w:p w14:paraId="5A42C1A0" w14:textId="77777777" w:rsidR="00B204BB" w:rsidRDefault="00B204BB" w:rsidP="00B204BB">
      <w:pPr>
        <w:widowControl/>
        <w:autoSpaceDE/>
        <w:autoSpaceDN/>
        <w:adjustRightInd/>
        <w:jc w:val="both"/>
        <w:rPr>
          <w:b/>
          <w:bCs/>
          <w:sz w:val="22"/>
          <w:szCs w:val="22"/>
        </w:rPr>
      </w:pPr>
    </w:p>
    <w:p w14:paraId="10BAB023" w14:textId="77777777" w:rsidR="00B204BB" w:rsidRDefault="00B204BB" w:rsidP="00B204BB">
      <w:pPr>
        <w:jc w:val="both"/>
      </w:pPr>
    </w:p>
    <w:p w14:paraId="5961D607" w14:textId="77777777" w:rsidR="00B204BB" w:rsidRDefault="00B204BB" w:rsidP="00B204BB">
      <w:pPr>
        <w:widowControl/>
        <w:autoSpaceDE/>
        <w:autoSpaceDN/>
        <w:adjustRightInd/>
        <w:jc w:val="both"/>
        <w:rPr>
          <w:b/>
          <w:bCs/>
          <w:sz w:val="22"/>
          <w:szCs w:val="22"/>
        </w:rPr>
      </w:pPr>
    </w:p>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77777777" w:rsidR="00B320AB" w:rsidRPr="003A24F9" w:rsidRDefault="00B320AB" w:rsidP="00DC7664">
      <w:pPr>
        <w:pStyle w:val="H3"/>
        <w:spacing w:before="480"/>
        <w:ind w:left="0" w:firstLine="0"/>
        <w:jc w:val="both"/>
      </w:pPr>
      <w:bookmarkStart w:id="3614" w:name="_Toc342049963"/>
      <w:bookmarkStart w:id="3615" w:name="_Toc59086788"/>
      <w:r w:rsidRPr="003A24F9">
        <w:lastRenderedPageBreak/>
        <w:t xml:space="preserve">Non-Spinning Reserve </w:t>
      </w:r>
      <w:r w:rsidR="002A65FF" w:rsidRPr="003A24F9">
        <w:t>Service (</w:t>
      </w:r>
      <w:r w:rsidR="0061205B" w:rsidRPr="003A24F9">
        <w:t>Non-Spin</w:t>
      </w:r>
      <w:r w:rsidR="002A65FF" w:rsidRPr="003A24F9">
        <w:t xml:space="preserve">) </w:t>
      </w:r>
      <w:r w:rsidRPr="003A24F9">
        <w:t>Requirement</w:t>
      </w:r>
      <w:r w:rsidR="006C49B5" w:rsidRPr="003A24F9">
        <w:t xml:space="preserve"> Details</w:t>
      </w:r>
      <w:bookmarkEnd w:id="3614"/>
      <w:bookmarkEnd w:id="3615"/>
    </w:p>
    <w:p w14:paraId="5EFB972F" w14:textId="77777777" w:rsidR="00B320AB" w:rsidRDefault="00B320AB" w:rsidP="00DC7664">
      <w:pPr>
        <w:pStyle w:val="Heading5"/>
        <w:spacing w:after="100" w:afterAutospacing="1"/>
        <w:jc w:val="both"/>
      </w:pPr>
      <w:r>
        <w:t>Introduction</w:t>
      </w:r>
    </w:p>
    <w:p w14:paraId="74E3DB7C" w14:textId="77777777" w:rsidR="00525996" w:rsidRDefault="00B320AB" w:rsidP="00DC7664">
      <w:pPr>
        <w:pStyle w:val="BodyTextNumbered"/>
        <w:ind w:left="0" w:firstLine="0"/>
        <w:jc w:val="both"/>
      </w:pPr>
      <w:r>
        <w:t>Non-Spinning Reserve Service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20C8CB1A" w:rsidR="0022345B" w:rsidRDefault="0022345B" w:rsidP="00DC7664">
      <w:pPr>
        <w:pStyle w:val="BodyTextNumbered"/>
        <w:ind w:left="0" w:firstLine="0"/>
        <w:jc w:val="both"/>
      </w:pPr>
      <w:r>
        <w:t xml:space="preserve">The periods when load is </w:t>
      </w:r>
      <w:proofErr w:type="gramStart"/>
      <w:r>
        <w:t>increasing</w:t>
      </w:r>
      <w:proofErr w:type="gramEnd"/>
      <w:r>
        <w:t xml:space="preserve">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during high risk </w:t>
      </w:r>
      <w:r w:rsidR="005A3854">
        <w:t>using a variable</w:t>
      </w:r>
      <w:r w:rsidR="009D5A8D">
        <w:t xml:space="preserve"> percentile </w:t>
      </w:r>
      <w:r w:rsidR="009D5A8D" w:rsidRPr="00406ADE">
        <w:t>to</w:t>
      </w:r>
      <w:r w:rsidRPr="00406ADE">
        <w:t xml:space="preserve"> protect against forecast uncertainty</w:t>
      </w:r>
      <w:ins w:id="3616" w:author="Mago, Nitika" w:date="2021-11-01T17:37:00Z">
        <w:r w:rsidR="00A905BE">
          <w:t xml:space="preserve"> and</w:t>
        </w:r>
      </w:ins>
      <w:del w:id="3617" w:author="Mago, Nitika" w:date="2021-11-01T17:37:00Z">
        <w:r w:rsidRPr="00406ADE" w:rsidDel="00A905BE">
          <w:delText>.</w:delText>
        </w:r>
      </w:del>
      <w:ins w:id="3618" w:author="Mago, Nitika" w:date="2021-11-01T17:35:00Z">
        <w:r w:rsidR="00A905BE">
          <w:t xml:space="preserve"> it </w:t>
        </w:r>
      </w:ins>
      <w:ins w:id="3619" w:author="Mago, Nitika" w:date="2021-11-01T17:37:00Z">
        <w:r w:rsidR="00A905BE">
          <w:t>may be</w:t>
        </w:r>
      </w:ins>
      <w:ins w:id="3620" w:author="Mago, Nitika" w:date="2021-11-01T17:35:00Z">
        <w:r w:rsidR="00A905BE">
          <w:t xml:space="preserve"> necessary for ERCOT to </w:t>
        </w:r>
      </w:ins>
      <w:ins w:id="3621" w:author="Mago, Nitika" w:date="2021-11-02T03:48:00Z">
        <w:r w:rsidR="00904E38">
          <w:t xml:space="preserve">also </w:t>
        </w:r>
      </w:ins>
      <w:ins w:id="3622" w:author="Mago, Nitika" w:date="2021-11-01T17:35:00Z">
        <w:r w:rsidR="00A905BE">
          <w:t xml:space="preserve">have additional reserves available to account </w:t>
        </w:r>
      </w:ins>
      <w:ins w:id="3623" w:author="Mago, Nitika" w:date="2021-11-01T17:36:00Z">
        <w:r w:rsidR="00A905BE">
          <w:t xml:space="preserve">for </w:t>
        </w:r>
      </w:ins>
      <w:ins w:id="3624" w:author="Mago, Nitika" w:date="2021-11-01T17:37:00Z">
        <w:r w:rsidR="00A905BE" w:rsidRPr="00A905BE">
          <w:t>increased capacity needs following forced outages of resources within an operating day.</w:t>
        </w:r>
      </w:ins>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 xml:space="preserve">Across peak hours during spring and fall months when hotter than expected weather with large amounts of capacity offline resulted in Energy Emergency Alert (EEA) </w:t>
      </w:r>
      <w:proofErr w:type="gramStart"/>
      <w:r>
        <w:t>events;</w:t>
      </w:r>
      <w:proofErr w:type="gramEnd"/>
    </w:p>
    <w:p w14:paraId="49C946B0" w14:textId="77777777" w:rsidR="0022345B" w:rsidRDefault="0022345B" w:rsidP="00DC7664">
      <w:pPr>
        <w:pStyle w:val="List"/>
        <w:numPr>
          <w:ilvl w:val="0"/>
          <w:numId w:val="23"/>
        </w:numPr>
        <w:ind w:hanging="720"/>
        <w:jc w:val="both"/>
      </w:pPr>
      <w:r>
        <w:t xml:space="preserve">Afternoons during summer seasons when high loads and unit outages outstripped the capability of base load and normal cyclic </w:t>
      </w:r>
      <w:proofErr w:type="gramStart"/>
      <w:r>
        <w:t>units;</w:t>
      </w:r>
      <w:proofErr w:type="gramEnd"/>
    </w:p>
    <w:p w14:paraId="49A9AD9F" w14:textId="77777777" w:rsidR="0022345B" w:rsidRDefault="0022345B" w:rsidP="00DC7664">
      <w:pPr>
        <w:pStyle w:val="List"/>
        <w:numPr>
          <w:ilvl w:val="0"/>
          <w:numId w:val="23"/>
        </w:numPr>
        <w:ind w:hanging="720"/>
        <w:jc w:val="both"/>
      </w:pPr>
      <w:r>
        <w:t xml:space="preserve">Cold weather events when early morning load pickup outpaced the ability of generation to </w:t>
      </w:r>
      <w:proofErr w:type="gramStart"/>
      <w:r>
        <w:t>follow;</w:t>
      </w:r>
      <w:proofErr w:type="gramEnd"/>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7777777" w:rsidR="0022345B" w:rsidRDefault="0022345B" w:rsidP="00DC7664">
      <w:pPr>
        <w:pStyle w:val="List"/>
        <w:numPr>
          <w:ilvl w:val="0"/>
          <w:numId w:val="23"/>
        </w:numPr>
        <w:ind w:hanging="720"/>
        <w:jc w:val="both"/>
      </w:pPr>
      <w:r>
        <w:t xml:space="preserve">During periods when the wind </w:t>
      </w:r>
      <w:proofErr w:type="gramStart"/>
      <w:r>
        <w:t>decreased</w:t>
      </w:r>
      <w:proofErr w:type="gramEnd"/>
      <w:r>
        <w:t xml:space="preserve"> and load demand increased.</w:t>
      </w:r>
    </w:p>
    <w:p w14:paraId="6FD66A4D" w14:textId="77777777" w:rsidR="00B320AB" w:rsidRDefault="00B320AB" w:rsidP="00DC7664">
      <w:pPr>
        <w:pStyle w:val="Heading5"/>
        <w:spacing w:after="100" w:afterAutospacing="1"/>
        <w:jc w:val="both"/>
      </w:pPr>
      <w:r>
        <w:t>Summary</w:t>
      </w:r>
    </w:p>
    <w:p w14:paraId="0FB8F7F3" w14:textId="7C32A2BB" w:rsidR="005C06D5" w:rsidRDefault="005C06D5" w:rsidP="00DC7664">
      <w:pPr>
        <w:pStyle w:val="BodyTextNumbered"/>
        <w:ind w:left="0" w:firstLine="0"/>
        <w:jc w:val="both"/>
      </w:pPr>
      <w:r>
        <w:t xml:space="preserve">Analysis for Non-Spin requirements are conducted using data from the same month of previous three years.  </w:t>
      </w:r>
      <w:proofErr w:type="gramStart"/>
      <w:r>
        <w:t>For the purpose of</w:t>
      </w:r>
      <w:proofErr w:type="gramEnd"/>
      <w:r>
        <w:t xml:space="preserve">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w:t>
      </w:r>
      <w:proofErr w:type="gramStart"/>
      <w:r>
        <w:t xml:space="preserve">are </w:t>
      </w:r>
      <w:r w:rsidR="00DB043D">
        <w:t>considered to be</w:t>
      </w:r>
      <w:proofErr w:type="gramEnd"/>
      <w:r w:rsidR="00DB043D">
        <w:t xml:space="preserve"> part of a 4-</w:t>
      </w:r>
      <w:r>
        <w:t xml:space="preserve">hour block will be calculated and a percentile will be assigned to this block of hours based on the risk of </w:t>
      </w:r>
      <w:r w:rsidR="00D62CAA">
        <w:t>net load</w:t>
      </w:r>
      <w:r>
        <w:t xml:space="preserve"> ramp.  The same calculation </w:t>
      </w:r>
      <w:r>
        <w:lastRenderedPageBreak/>
        <w:t xml:space="preserve">will be done separately for each block.  The </w:t>
      </w:r>
      <w:r>
        <w:rPr>
          <w:iCs/>
        </w:rPr>
        <w:t>Non-Spin</w:t>
      </w:r>
      <w:r>
        <w:t xml:space="preserve"> requirement for the month for each block is calculated using the assigned percentile (based on risk of </w:t>
      </w:r>
      <w:r w:rsidR="00D62CAA">
        <w:t>net load</w:t>
      </w:r>
      <w:r>
        <w:t xml:space="preserve"> ramp) block minus the average Reg-Up requirement during the same block of hours</w:t>
      </w:r>
      <w:ins w:id="3625" w:author="Mago, Nitika" w:date="2021-11-01T17:41:00Z">
        <w:r w:rsidR="00E158FF">
          <w:t xml:space="preserve"> (“Non-Spin block”)</w:t>
        </w:r>
      </w:ins>
      <w:ins w:id="3626" w:author="Mago, Nitika" w:date="2021-11-01T17:39:00Z">
        <w:r w:rsidR="00E158FF">
          <w:t>.</w:t>
        </w:r>
      </w:ins>
      <w:ins w:id="3627" w:author="Mago, Nitika" w:date="2021-11-01T17:26:00Z">
        <w:r w:rsidR="00884092">
          <w:t xml:space="preserve"> </w:t>
        </w:r>
      </w:ins>
      <w:ins w:id="3628" w:author="Mago, Nitika" w:date="2021-11-01T17:39:00Z">
        <w:r w:rsidR="00E158FF">
          <w:t xml:space="preserve">The </w:t>
        </w:r>
        <w:r w:rsidR="00E158FF">
          <w:rPr>
            <w:iCs/>
          </w:rPr>
          <w:t>Non-Spin</w:t>
        </w:r>
        <w:r w:rsidR="00E158FF">
          <w:t xml:space="preserve"> requirement for </w:t>
        </w:r>
      </w:ins>
      <w:ins w:id="3629" w:author="Mago, Nitika" w:date="2021-11-01T17:40:00Z">
        <w:r w:rsidR="00E158FF">
          <w:t xml:space="preserve">each hour in </w:t>
        </w:r>
      </w:ins>
      <w:ins w:id="3630" w:author="Mago, Nitika" w:date="2021-11-01T17:39:00Z">
        <w:r w:rsidR="00E158FF">
          <w:t xml:space="preserve">the month </w:t>
        </w:r>
        <w:r w:rsidR="00E158FF">
          <w:t>is calculate</w:t>
        </w:r>
      </w:ins>
      <w:ins w:id="3631" w:author="Mago, Nitika" w:date="2021-11-01T17:44:00Z">
        <w:r w:rsidR="00E158FF">
          <w:t>d</w:t>
        </w:r>
      </w:ins>
      <w:ins w:id="3632" w:author="Mago, Nitika" w:date="2021-11-01T17:39:00Z">
        <w:r w:rsidR="00E158FF">
          <w:t xml:space="preserve"> </w:t>
        </w:r>
      </w:ins>
      <w:ins w:id="3633" w:author="Mago, Nitika" w:date="2021-11-01T17:40:00Z">
        <w:r w:rsidR="00E158FF">
          <w:t>by adding</w:t>
        </w:r>
      </w:ins>
      <w:ins w:id="3634" w:author="Mago, Nitika" w:date="2021-11-01T17:26:00Z">
        <w:r w:rsidR="00884092">
          <w:t xml:space="preserve"> a</w:t>
        </w:r>
      </w:ins>
      <w:ins w:id="3635" w:author="Mago, Nitika" w:date="2021-11-02T04:41:00Z">
        <w:r w:rsidR="00471DC6">
          <w:t xml:space="preserve">n adjustment </w:t>
        </w:r>
      </w:ins>
      <w:ins w:id="3636" w:author="Mago, Nitika" w:date="2021-11-01T17:26:00Z">
        <w:r w:rsidR="00884092">
          <w:t>that accounts for intra-day forced outage of thermal resources</w:t>
        </w:r>
      </w:ins>
      <w:ins w:id="3637" w:author="Mago, Nitika" w:date="2021-11-01T17:41:00Z">
        <w:r w:rsidR="00E158FF">
          <w:t xml:space="preserve"> to the previously calculated </w:t>
        </w:r>
        <w:r w:rsidR="00E158FF">
          <w:t>“Non-Spin block”</w:t>
        </w:r>
      </w:ins>
      <w:ins w:id="3638" w:author="Mago, Nitika" w:date="2021-11-01T17:42:00Z">
        <w:r w:rsidR="00E158FF">
          <w:t xml:space="preserve"> quantity</w:t>
        </w:r>
      </w:ins>
      <w:r>
        <w:t>.</w:t>
      </w:r>
    </w:p>
    <w:p w14:paraId="460CCF03" w14:textId="77777777" w:rsidR="005C06D5" w:rsidRDefault="005C06D5" w:rsidP="00DC7664">
      <w:pPr>
        <w:pStyle w:val="BodyTextNumbered"/>
        <w:ind w:left="0" w:firstLine="0"/>
        <w:jc w:val="both"/>
      </w:pPr>
      <w:r>
        <w:t xml:space="preserve">ERCOT will post the monthly amounts for Non-Spin requirements </w:t>
      </w:r>
      <w:r w:rsidRPr="005C28BF">
        <w:t>for</w:t>
      </w:r>
      <w:r>
        <w:t xml:space="preserve"> the upcoming year on the MIS.</w:t>
      </w:r>
    </w:p>
    <w:p w14:paraId="746E8698" w14:textId="77777777" w:rsidR="007F24C1" w:rsidRPr="002C73F6" w:rsidRDefault="007F24C1" w:rsidP="00DC7664">
      <w:pPr>
        <w:pStyle w:val="Heading5"/>
        <w:spacing w:after="100" w:afterAutospacing="1"/>
        <w:jc w:val="both"/>
      </w:pPr>
      <w:r w:rsidRPr="002C73F6">
        <w:t>Procedure</w:t>
      </w:r>
    </w:p>
    <w:p w14:paraId="4F2E739F" w14:textId="3268F03A" w:rsidR="00D62CAA" w:rsidRDefault="005C06D5" w:rsidP="00DC7664">
      <w:pPr>
        <w:pStyle w:val="BodyTextNumbered"/>
        <w:ind w:left="0" w:firstLine="0"/>
        <w:jc w:val="both"/>
      </w:pPr>
      <w:r>
        <w:t>ERCOT will determine the</w:t>
      </w:r>
      <w:r w:rsidR="00D62CAA">
        <w:t xml:space="preserve"> Non-Spin requirement using the </w:t>
      </w:r>
      <w:del w:id="3639" w:author="ERCOT" w:date="2021-11-01T09:51:00Z">
        <w:r w:rsidDel="00623874">
          <w:delText>70</w:delText>
        </w:r>
        <w:r w:rsidRPr="006C525D" w:rsidDel="00623874">
          <w:rPr>
            <w:vertAlign w:val="superscript"/>
          </w:rPr>
          <w:delText>th</w:delText>
        </w:r>
        <w:r w:rsidR="006C525D" w:rsidDel="00623874">
          <w:delText xml:space="preserve"> </w:delText>
        </w:r>
      </w:del>
      <w:ins w:id="3640" w:author="ERCOT" w:date="2021-11-01T09:51:00Z">
        <w:r w:rsidR="00623874">
          <w:t>85</w:t>
        </w:r>
        <w:r w:rsidR="00623874" w:rsidRPr="006C525D">
          <w:rPr>
            <w:vertAlign w:val="superscript"/>
          </w:rPr>
          <w:t>th</w:t>
        </w:r>
        <w:r w:rsidR="00623874">
          <w:t xml:space="preserve"> </w:t>
        </w:r>
      </w:ins>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del w:id="3641" w:author="ERCOT" w:date="2021-11-01T09:52:00Z">
        <w:r w:rsidR="00525996" w:rsidDel="00623874">
          <w:delText xml:space="preserve"> </w:delText>
        </w:r>
      </w:del>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del w:id="3642" w:author="ERCOT" w:date="2021-11-01T09:52:00Z">
        <w:r w:rsidDel="00623874">
          <w:delText xml:space="preserve">three </w:delText>
        </w:r>
      </w:del>
      <w:ins w:id="3643" w:author="ERCOT" w:date="2021-11-01T09:52:00Z">
        <w:r w:rsidR="00623874">
          <w:t xml:space="preserve">six </w:t>
        </w:r>
      </w:ins>
      <w:r>
        <w:t xml:space="preserve">hours prior to each Operating Hour.  The </w:t>
      </w:r>
      <w:r w:rsidR="00D62CAA">
        <w:t>net load</w:t>
      </w:r>
      <w:r>
        <w:t xml:space="preserve"> uncertainty is then defined as the difference between </w:t>
      </w:r>
      <w:ins w:id="3644" w:author="ERCOT" w:date="2021-11-01T09:53:00Z">
        <w:r w:rsidR="00623874" w:rsidRPr="00623874">
          <w:t>the highest 5-min</w:t>
        </w:r>
        <w:r w:rsidR="00623874">
          <w:t>ute</w:t>
        </w:r>
        <w:r w:rsidR="00623874" w:rsidRPr="00623874">
          <w:t xml:space="preserve"> net load within the hour</w:t>
        </w:r>
        <w:r w:rsidR="00623874" w:rsidDel="00623874">
          <w:t xml:space="preserve"> </w:t>
        </w:r>
      </w:ins>
      <w:del w:id="3645" w:author="ERCOT" w:date="2021-11-01T09:53:00Z">
        <w:r w:rsidDel="00623874">
          <w:delText xml:space="preserve">the </w:delText>
        </w:r>
        <w:r w:rsidR="00D62CAA" w:rsidDel="00623874">
          <w:delText>net load</w:delText>
        </w:r>
        <w:r w:rsidDel="00623874">
          <w:delText xml:space="preserve"> </w:delText>
        </w:r>
      </w:del>
      <w:r>
        <w:t xml:space="preserve">and the forecasted </w:t>
      </w:r>
      <w:r w:rsidR="00D62CAA">
        <w:t>net load</w:t>
      </w:r>
      <w:r>
        <w:t xml:space="preserve">.  </w:t>
      </w:r>
    </w:p>
    <w:p w14:paraId="44168516" w14:textId="368F2553"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del w:id="3646" w:author="ERCOT" w:date="2021-11-01T09:54:00Z">
        <w:r w:rsidDel="00CE1E2F">
          <w:rPr>
            <w:iCs/>
          </w:rPr>
          <w:delText>70</w:delText>
        </w:r>
        <w:r w:rsidRPr="00F0210F" w:rsidDel="00CE1E2F">
          <w:rPr>
            <w:iCs/>
            <w:vertAlign w:val="superscript"/>
          </w:rPr>
          <w:delText>th</w:delText>
        </w:r>
        <w:r w:rsidDel="00CE1E2F">
          <w:rPr>
            <w:iCs/>
          </w:rPr>
          <w:delText xml:space="preserve"> </w:delText>
        </w:r>
      </w:del>
      <w:ins w:id="3647" w:author="ERCOT" w:date="2021-11-01T09:54:00Z">
        <w:r w:rsidR="00CE1E2F">
          <w:rPr>
            <w:iCs/>
          </w:rPr>
          <w:t>85</w:t>
        </w:r>
        <w:r w:rsidR="00CE1E2F" w:rsidRPr="00F0210F">
          <w:rPr>
            <w:iCs/>
            <w:vertAlign w:val="superscript"/>
          </w:rPr>
          <w:t>th</w:t>
        </w:r>
        <w:r w:rsidR="00CE1E2F">
          <w:rPr>
            <w:iCs/>
          </w:rPr>
          <w:t xml:space="preserve"> </w:t>
        </w:r>
      </w:ins>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compared to </w:t>
      </w:r>
      <w:del w:id="3648" w:author="ERCOT" w:date="2021-11-01T09:54:00Z">
        <w:r w:rsidDel="00CE1E2F">
          <w:rPr>
            <w:iCs/>
          </w:rPr>
          <w:delText>70</w:delText>
        </w:r>
        <w:r w:rsidRPr="006C525D" w:rsidDel="00CE1E2F">
          <w:rPr>
            <w:iCs/>
            <w:vertAlign w:val="superscript"/>
          </w:rPr>
          <w:delText>th</w:delText>
        </w:r>
        <w:r w:rsidR="006C525D" w:rsidDel="00CE1E2F">
          <w:rPr>
            <w:iCs/>
          </w:rPr>
          <w:delText xml:space="preserve"> </w:delText>
        </w:r>
      </w:del>
      <w:ins w:id="3649" w:author="ERCOT" w:date="2021-11-01T09:54:00Z">
        <w:r w:rsidR="00CE1E2F">
          <w:rPr>
            <w:iCs/>
          </w:rPr>
          <w:t>85</w:t>
        </w:r>
        <w:r w:rsidR="00CE1E2F" w:rsidRPr="006C525D">
          <w:rPr>
            <w:iCs/>
            <w:vertAlign w:val="superscript"/>
          </w:rPr>
          <w:t>th</w:t>
        </w:r>
        <w:r w:rsidR="00CE1E2F">
          <w:rPr>
            <w:iCs/>
          </w:rPr>
          <w:t xml:space="preserve"> </w:t>
        </w:r>
      </w:ins>
      <w:r>
        <w:rPr>
          <w:iCs/>
        </w:rPr>
        <w:t xml:space="preserve">percentile for periods with lowest risks.   </w:t>
      </w:r>
    </w:p>
    <w:p w14:paraId="2EFC6D2B" w14:textId="2C97BD64"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w:t>
      </w:r>
      <w:del w:id="3650" w:author="ERCOT" w:date="2021-11-01T09:54:00Z">
        <w:r w:rsidR="009E4BAA" w:rsidDel="00CE1E2F">
          <w:rPr>
            <w:iCs/>
          </w:rPr>
          <w:delText xml:space="preserve"> </w:delText>
        </w:r>
      </w:del>
      <w:r>
        <w:rPr>
          <w:iCs/>
        </w:rPr>
        <w:t>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ns w:id="3651" w:author="Mago, Nitika" w:date="2021-11-01T17:29:00Z"/>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w:t>
      </w:r>
      <w:r w:rsidR="00EF04B5">
        <w:rPr>
          <w:iCs/>
        </w:rPr>
        <w:lastRenderedPageBreak/>
        <w:t>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w:t>
      </w:r>
      <w:proofErr w:type="gramStart"/>
      <w:r w:rsidR="007E34EA">
        <w:rPr>
          <w:iCs/>
        </w:rPr>
        <w:t>reflects</w:t>
      </w:r>
      <w:proofErr w:type="gramEnd"/>
      <w:r w:rsidR="007E34EA">
        <w:rPr>
          <w:iCs/>
        </w:rPr>
        <w:t xml:space="preserve">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77349581" w14:textId="1B3A4FB0" w:rsidR="00A905BE" w:rsidDel="00E158FF" w:rsidRDefault="00471DC6" w:rsidP="00DC7664">
      <w:pPr>
        <w:pStyle w:val="BodyTextNumbered"/>
        <w:ind w:left="0" w:firstLine="0"/>
        <w:jc w:val="both"/>
        <w:rPr>
          <w:del w:id="3652" w:author="Mago, Nitika" w:date="2021-11-01T17:47:00Z"/>
        </w:rPr>
      </w:pPr>
      <w:ins w:id="3653" w:author="Mago, Nitika" w:date="2021-11-02T04:37:00Z">
        <w:r>
          <w:t>T</w:t>
        </w:r>
      </w:ins>
      <w:ins w:id="3654" w:author="Mago, Nitika" w:date="2021-11-01T17:48:00Z">
        <w:r w:rsidR="00E158FF">
          <w:t xml:space="preserve">o </w:t>
        </w:r>
      </w:ins>
      <w:ins w:id="3655" w:author="Mago, Nitika" w:date="2021-11-02T04:49:00Z">
        <w:r w:rsidR="001D65F6">
          <w:t>account for increased capacity needs due to</w:t>
        </w:r>
      </w:ins>
      <w:ins w:id="3656" w:author="Mago, Nitika" w:date="2021-11-01T17:49:00Z">
        <w:r w:rsidR="00611831">
          <w:t xml:space="preserve"> </w:t>
        </w:r>
      </w:ins>
      <w:ins w:id="3657" w:author="Mago, Nitika" w:date="2021-11-02T04:39:00Z">
        <w:r>
          <w:t>unplanned generation outa</w:t>
        </w:r>
      </w:ins>
      <w:ins w:id="3658" w:author="Mago, Nitika" w:date="2021-11-02T04:40:00Z">
        <w:r>
          <w:t xml:space="preserve">ges </w:t>
        </w:r>
      </w:ins>
      <w:ins w:id="3659" w:author="Mago, Nitika" w:date="2021-11-02T04:43:00Z">
        <w:r w:rsidR="00357DC0">
          <w:t xml:space="preserve">that occur </w:t>
        </w:r>
      </w:ins>
      <w:ins w:id="3660" w:author="Mago, Nitika" w:date="2021-11-02T04:40:00Z">
        <w:r>
          <w:t xml:space="preserve">during an </w:t>
        </w:r>
      </w:ins>
      <w:ins w:id="3661" w:author="Mago, Nitika" w:date="2021-11-02T03:50:00Z">
        <w:r w:rsidR="00904E38">
          <w:t>operating day</w:t>
        </w:r>
      </w:ins>
      <w:ins w:id="3662" w:author="Mago, Nitika" w:date="2021-11-02T04:33:00Z">
        <w:r>
          <w:t xml:space="preserve">, ERCOT will include </w:t>
        </w:r>
      </w:ins>
      <w:ins w:id="3663" w:author="Mago, Nitika" w:date="2021-11-02T04:41:00Z">
        <w:r>
          <w:t>an incremental adjustment</w:t>
        </w:r>
      </w:ins>
      <w:ins w:id="3664" w:author="Mago, Nitika" w:date="2021-11-02T04:38:00Z">
        <w:r>
          <w:t xml:space="preserve"> in the Non-Spin requirements</w:t>
        </w:r>
      </w:ins>
      <w:ins w:id="3665" w:author="Mago, Nitika" w:date="2021-11-02T04:33:00Z">
        <w:r>
          <w:t xml:space="preserve"> that accounts for </w:t>
        </w:r>
      </w:ins>
      <w:ins w:id="3666" w:author="Mago, Nitika" w:date="2021-11-02T04:54:00Z">
        <w:r w:rsidR="002D596E">
          <w:t xml:space="preserve">intra-day </w:t>
        </w:r>
      </w:ins>
      <w:ins w:id="3667" w:author="Mago, Nitika" w:date="2021-11-02T04:34:00Z">
        <w:r w:rsidRPr="00A905BE">
          <w:t>forced outages of thermal resources</w:t>
        </w:r>
        <w:r>
          <w:t>.</w:t>
        </w:r>
      </w:ins>
      <w:ins w:id="3668" w:author="Mago, Nitika" w:date="2021-11-02T04:33:00Z">
        <w:r>
          <w:t xml:space="preserve"> </w:t>
        </w:r>
      </w:ins>
      <w:ins w:id="3669" w:author="Mago, Nitika" w:date="2021-11-02T04:51:00Z">
        <w:r w:rsidR="001D65F6">
          <w:t xml:space="preserve">This forced outage adjustment is </w:t>
        </w:r>
      </w:ins>
      <w:ins w:id="3670" w:author="Mago, Nitika" w:date="2021-11-02T04:48:00Z">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intra-day forced outages</w:t>
        </w:r>
      </w:ins>
      <w:ins w:id="3671" w:author="Mago, Nitika" w:date="2021-11-02T04:49:00Z">
        <w:r w:rsidR="001D65F6">
          <w:t xml:space="preserve"> (accumulated since midnight)</w:t>
        </w:r>
      </w:ins>
      <w:ins w:id="3672" w:author="Mago, Nitika" w:date="2021-11-02T04:48:00Z">
        <w:r w:rsidR="001D65F6">
          <w:t xml:space="preserve"> </w:t>
        </w:r>
        <w:r w:rsidR="001D65F6" w:rsidRPr="001D65F6">
          <w:t xml:space="preserve">for </w:t>
        </w:r>
      </w:ins>
      <w:ins w:id="3673" w:author="Mago, Nitika" w:date="2021-11-02T04:49:00Z">
        <w:r w:rsidR="001D65F6">
          <w:t>6</w:t>
        </w:r>
      </w:ins>
      <w:ins w:id="3674" w:author="Mago, Nitika" w:date="2021-11-02T04:48:00Z">
        <w:r w:rsidR="001D65F6" w:rsidRPr="001D65F6">
          <w:t>-hour blocks of each month in the past 3 years</w:t>
        </w:r>
      </w:ins>
      <w:ins w:id="3675" w:author="Mago, Nitika" w:date="2021-11-01T17:51:00Z">
        <w:r w:rsidR="00611831">
          <w:t>.</w:t>
        </w:r>
      </w:ins>
      <w:ins w:id="3676" w:author="Mago, Nitika" w:date="2021-11-02T03:51:00Z">
        <w:r w:rsidR="00904E38">
          <w:t xml:space="preserve"> </w:t>
        </w:r>
      </w:ins>
      <w:ins w:id="3677" w:author="Mago, Nitika" w:date="2021-11-02T04:51:00Z">
        <w:r w:rsidR="001D65F6">
          <w:t>Table below reflects additional Non-Spin adjustments to account for intra-day forced outages of thermal resources</w:t>
        </w:r>
        <w:r w:rsidR="001D65F6">
          <w:t xml:space="preserve">. </w:t>
        </w:r>
      </w:ins>
    </w:p>
    <w:p w14:paraId="5E38BF37" w14:textId="0057612D" w:rsidR="000A4826" w:rsidRDefault="005C06D5" w:rsidP="00DC7664">
      <w:pPr>
        <w:pStyle w:val="BodyTextNumbered"/>
        <w:ind w:left="0" w:firstLine="0"/>
        <w:jc w:val="both"/>
      </w:pPr>
      <w:r>
        <w:t xml:space="preserve">ERCOT will purchase Non-Spin such that the combination of </w:t>
      </w:r>
      <w:r>
        <w:rPr>
          <w:iCs/>
        </w:rPr>
        <w:t>Non-Spin</w:t>
      </w:r>
      <w:r>
        <w:t xml:space="preserve"> and Reg-Up Services cover the uncertainties of </w:t>
      </w:r>
      <w:r w:rsidR="00D62CAA">
        <w:t>net load</w:t>
      </w:r>
      <w:r>
        <w:t xml:space="preserve"> forecast errors depending on the </w:t>
      </w:r>
      <w:r w:rsidR="00D62CAA">
        <w:t>net load</w:t>
      </w:r>
      <w:r>
        <w:t xml:space="preserve"> ramp risk</w:t>
      </w:r>
      <w:ins w:id="3678" w:author="ERCOT" w:date="2021-11-01T09:55:00Z">
        <w:r w:rsidR="00CE1E2F">
          <w:t xml:space="preserve"> and </w:t>
        </w:r>
      </w:ins>
      <w:ins w:id="3679" w:author="ERCOT" w:date="2021-11-01T09:56:00Z">
        <w:r w:rsidR="00CE1E2F" w:rsidRPr="00CE1E2F">
          <w:t>intra-day force</w:t>
        </w:r>
        <w:r w:rsidR="00CE1E2F" w:rsidRPr="000A68D3">
          <w:t>d outage</w:t>
        </w:r>
      </w:ins>
      <w:ins w:id="3680" w:author="Mago, Nitika" w:date="2021-11-02T03:53:00Z">
        <w:r w:rsidR="00904E38">
          <w:t>s</w:t>
        </w:r>
      </w:ins>
      <w:r>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3681"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3682">
          <w:tblGrid>
            <w:gridCol w:w="13"/>
            <w:gridCol w:w="988"/>
            <w:gridCol w:w="13"/>
            <w:gridCol w:w="573"/>
            <w:gridCol w:w="13"/>
            <w:gridCol w:w="558"/>
            <w:gridCol w:w="13"/>
            <w:gridCol w:w="572"/>
            <w:gridCol w:w="13"/>
            <w:gridCol w:w="572"/>
            <w:gridCol w:w="13"/>
            <w:gridCol w:w="572"/>
            <w:gridCol w:w="13"/>
            <w:gridCol w:w="572"/>
            <w:gridCol w:w="13"/>
            <w:gridCol w:w="572"/>
            <w:gridCol w:w="13"/>
            <w:gridCol w:w="572"/>
            <w:gridCol w:w="13"/>
            <w:gridCol w:w="512"/>
            <w:gridCol w:w="13"/>
            <w:gridCol w:w="633"/>
            <w:gridCol w:w="13"/>
            <w:gridCol w:w="572"/>
            <w:gridCol w:w="13"/>
            <w:gridCol w:w="572"/>
            <w:gridCol w:w="13"/>
            <w:gridCol w:w="558"/>
            <w:gridCol w:w="13"/>
            <w:gridCol w:w="572"/>
            <w:gridCol w:w="13"/>
            <w:gridCol w:w="558"/>
            <w:gridCol w:w="13"/>
            <w:gridCol w:w="558"/>
            <w:gridCol w:w="13"/>
            <w:gridCol w:w="558"/>
            <w:gridCol w:w="13"/>
            <w:gridCol w:w="506"/>
            <w:gridCol w:w="13"/>
            <w:gridCol w:w="540"/>
            <w:gridCol w:w="13"/>
            <w:gridCol w:w="474"/>
            <w:gridCol w:w="13"/>
            <w:gridCol w:w="477"/>
            <w:gridCol w:w="13"/>
            <w:gridCol w:w="517"/>
            <w:gridCol w:w="13"/>
            <w:gridCol w:w="422"/>
            <w:gridCol w:w="13"/>
            <w:gridCol w:w="584"/>
            <w:gridCol w:w="13"/>
          </w:tblGrid>
        </w:tblGridChange>
      </w:tblGrid>
      <w:tr w:rsidR="00CB1780" w:rsidRPr="00CC576E" w14:paraId="2298AD44" w14:textId="77777777" w:rsidTr="006B40AB">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6B40AB">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6B40AB">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68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68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68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36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84546" w14:textId="143B4B0D" w:rsidR="000A68D3" w:rsidRPr="00E66AD4" w:rsidRDefault="000A68D3" w:rsidP="000A68D3">
            <w:pPr>
              <w:widowControl/>
              <w:autoSpaceDE/>
              <w:autoSpaceDN/>
              <w:adjustRightInd/>
              <w:jc w:val="center"/>
              <w:rPr>
                <w:b/>
                <w:bCs/>
                <w:sz w:val="22"/>
                <w:szCs w:val="22"/>
              </w:rPr>
            </w:pPr>
            <w:ins w:id="3687" w:author="ERCOT" w:date="2021-11-01T10:52:00Z">
              <w:r>
                <w:rPr>
                  <w:rFonts w:ascii="Calibri" w:hAnsi="Calibri" w:cs="Calibri"/>
                  <w:color w:val="000000"/>
                  <w:sz w:val="22"/>
                  <w:szCs w:val="22"/>
                </w:rPr>
                <w:t>33</w:t>
              </w:r>
            </w:ins>
            <w:del w:id="3688"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6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3D65995" w14:textId="41BAFCE0" w:rsidR="000A68D3" w:rsidRPr="00E66AD4" w:rsidRDefault="000A68D3" w:rsidP="000A68D3">
            <w:pPr>
              <w:widowControl/>
              <w:autoSpaceDE/>
              <w:autoSpaceDN/>
              <w:adjustRightInd/>
              <w:jc w:val="center"/>
              <w:rPr>
                <w:b/>
                <w:bCs/>
                <w:sz w:val="22"/>
                <w:szCs w:val="22"/>
              </w:rPr>
            </w:pPr>
            <w:ins w:id="3690" w:author="ERCOT" w:date="2021-11-01T10:52:00Z">
              <w:r>
                <w:rPr>
                  <w:rFonts w:ascii="Calibri" w:hAnsi="Calibri" w:cs="Calibri"/>
                  <w:color w:val="000000"/>
                  <w:sz w:val="22"/>
                  <w:szCs w:val="22"/>
                </w:rPr>
                <w:t>33</w:t>
              </w:r>
            </w:ins>
            <w:del w:id="3691"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6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378A16" w14:textId="3D83FE55" w:rsidR="000A68D3" w:rsidRPr="00E66AD4" w:rsidRDefault="000A68D3" w:rsidP="000A68D3">
            <w:pPr>
              <w:widowControl/>
              <w:autoSpaceDE/>
              <w:autoSpaceDN/>
              <w:adjustRightInd/>
              <w:jc w:val="center"/>
              <w:rPr>
                <w:b/>
                <w:bCs/>
                <w:sz w:val="22"/>
                <w:szCs w:val="22"/>
              </w:rPr>
            </w:pPr>
            <w:ins w:id="3693" w:author="ERCOT" w:date="2021-11-01T10:52:00Z">
              <w:r>
                <w:rPr>
                  <w:rFonts w:ascii="Calibri" w:hAnsi="Calibri" w:cs="Calibri"/>
                  <w:color w:val="000000"/>
                  <w:sz w:val="22"/>
                  <w:szCs w:val="22"/>
                </w:rPr>
                <w:t>33</w:t>
              </w:r>
            </w:ins>
            <w:del w:id="3694"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69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9497B" w14:textId="0BC0DE5F" w:rsidR="000A68D3" w:rsidRPr="00E66AD4" w:rsidRDefault="000A68D3" w:rsidP="000A68D3">
            <w:pPr>
              <w:widowControl/>
              <w:autoSpaceDE/>
              <w:autoSpaceDN/>
              <w:adjustRightInd/>
              <w:jc w:val="center"/>
              <w:rPr>
                <w:b/>
                <w:bCs/>
                <w:sz w:val="22"/>
                <w:szCs w:val="22"/>
              </w:rPr>
            </w:pPr>
            <w:ins w:id="3696" w:author="ERCOT" w:date="2021-11-01T10:52:00Z">
              <w:r>
                <w:rPr>
                  <w:rFonts w:ascii="Calibri" w:hAnsi="Calibri" w:cs="Calibri"/>
                  <w:color w:val="000000"/>
                  <w:sz w:val="22"/>
                  <w:szCs w:val="22"/>
                </w:rPr>
                <w:t>33</w:t>
              </w:r>
            </w:ins>
            <w:del w:id="3697"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69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4C535" w14:textId="011F8DAD" w:rsidR="000A68D3" w:rsidRPr="00E66AD4" w:rsidRDefault="000A68D3" w:rsidP="000A68D3">
            <w:pPr>
              <w:widowControl/>
              <w:autoSpaceDE/>
              <w:autoSpaceDN/>
              <w:adjustRightInd/>
              <w:jc w:val="center"/>
              <w:rPr>
                <w:b/>
                <w:bCs/>
                <w:sz w:val="22"/>
                <w:szCs w:val="22"/>
              </w:rPr>
            </w:pPr>
            <w:ins w:id="3699" w:author="ERCOT" w:date="2021-11-01T10:52:00Z">
              <w:r>
                <w:rPr>
                  <w:rFonts w:ascii="Calibri" w:hAnsi="Calibri" w:cs="Calibri"/>
                  <w:color w:val="000000"/>
                  <w:sz w:val="22"/>
                  <w:szCs w:val="22"/>
                </w:rPr>
                <w:t>33</w:t>
              </w:r>
            </w:ins>
            <w:del w:id="3700"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0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4E4DB4" w14:textId="328ACAF0" w:rsidR="000A68D3" w:rsidRPr="00E66AD4" w:rsidRDefault="000A68D3" w:rsidP="000A68D3">
            <w:pPr>
              <w:widowControl/>
              <w:autoSpaceDE/>
              <w:autoSpaceDN/>
              <w:adjustRightInd/>
              <w:jc w:val="center"/>
              <w:rPr>
                <w:b/>
                <w:bCs/>
                <w:sz w:val="22"/>
                <w:szCs w:val="22"/>
              </w:rPr>
            </w:pPr>
            <w:ins w:id="3702" w:author="ERCOT" w:date="2021-11-01T10:52:00Z">
              <w:r>
                <w:rPr>
                  <w:rFonts w:ascii="Calibri" w:hAnsi="Calibri" w:cs="Calibri"/>
                  <w:color w:val="000000"/>
                  <w:sz w:val="22"/>
                  <w:szCs w:val="22"/>
                </w:rPr>
                <w:t>33</w:t>
              </w:r>
            </w:ins>
            <w:del w:id="3703"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0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07EF38" w14:textId="11982FA9" w:rsidR="000A68D3" w:rsidRPr="00E66AD4" w:rsidRDefault="000A68D3" w:rsidP="000A68D3">
            <w:pPr>
              <w:widowControl/>
              <w:autoSpaceDE/>
              <w:autoSpaceDN/>
              <w:adjustRightInd/>
              <w:jc w:val="center"/>
              <w:rPr>
                <w:b/>
                <w:bCs/>
                <w:sz w:val="22"/>
                <w:szCs w:val="22"/>
              </w:rPr>
            </w:pPr>
            <w:ins w:id="3705" w:author="ERCOT" w:date="2021-11-01T10:52:00Z">
              <w:r>
                <w:rPr>
                  <w:rFonts w:ascii="Calibri" w:hAnsi="Calibri" w:cs="Calibri"/>
                  <w:color w:val="000000"/>
                  <w:sz w:val="22"/>
                  <w:szCs w:val="22"/>
                </w:rPr>
                <w:t>34</w:t>
              </w:r>
            </w:ins>
            <w:del w:id="3706"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0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128B5" w14:textId="1669168A" w:rsidR="000A68D3" w:rsidRPr="00E66AD4" w:rsidRDefault="000A68D3" w:rsidP="000A68D3">
            <w:pPr>
              <w:widowControl/>
              <w:autoSpaceDE/>
              <w:autoSpaceDN/>
              <w:adjustRightInd/>
              <w:jc w:val="center"/>
              <w:rPr>
                <w:b/>
                <w:bCs/>
                <w:sz w:val="22"/>
                <w:szCs w:val="22"/>
              </w:rPr>
            </w:pPr>
            <w:ins w:id="3708" w:author="ERCOT" w:date="2021-11-01T10:52:00Z">
              <w:r>
                <w:rPr>
                  <w:rFonts w:ascii="Calibri" w:hAnsi="Calibri" w:cs="Calibri"/>
                  <w:color w:val="000000"/>
                  <w:sz w:val="22"/>
                  <w:szCs w:val="22"/>
                </w:rPr>
                <w:t>34</w:t>
              </w:r>
            </w:ins>
            <w:del w:id="3709"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71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3A124" w14:textId="58926770" w:rsidR="000A68D3" w:rsidRPr="00E66AD4" w:rsidRDefault="000A68D3" w:rsidP="000A68D3">
            <w:pPr>
              <w:widowControl/>
              <w:autoSpaceDE/>
              <w:autoSpaceDN/>
              <w:adjustRightInd/>
              <w:jc w:val="center"/>
              <w:rPr>
                <w:b/>
                <w:bCs/>
                <w:sz w:val="22"/>
                <w:szCs w:val="22"/>
              </w:rPr>
            </w:pPr>
            <w:ins w:id="3711" w:author="ERCOT" w:date="2021-11-01T10:52:00Z">
              <w:r>
                <w:rPr>
                  <w:rFonts w:ascii="Calibri" w:hAnsi="Calibri" w:cs="Calibri"/>
                  <w:color w:val="000000"/>
                  <w:sz w:val="22"/>
                  <w:szCs w:val="22"/>
                </w:rPr>
                <w:t>34</w:t>
              </w:r>
            </w:ins>
            <w:del w:id="3712"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71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9F73" w14:textId="039717D5" w:rsidR="000A68D3" w:rsidRPr="00E66AD4" w:rsidRDefault="000A68D3" w:rsidP="000A68D3">
            <w:pPr>
              <w:widowControl/>
              <w:autoSpaceDE/>
              <w:autoSpaceDN/>
              <w:adjustRightInd/>
              <w:jc w:val="center"/>
              <w:rPr>
                <w:b/>
                <w:bCs/>
                <w:sz w:val="22"/>
                <w:szCs w:val="22"/>
              </w:rPr>
            </w:pPr>
            <w:ins w:id="3714" w:author="ERCOT" w:date="2021-11-01T10:52:00Z">
              <w:r>
                <w:rPr>
                  <w:rFonts w:ascii="Calibri" w:hAnsi="Calibri" w:cs="Calibri"/>
                  <w:color w:val="000000"/>
                  <w:sz w:val="22"/>
                  <w:szCs w:val="22"/>
                </w:rPr>
                <w:t>34</w:t>
              </w:r>
            </w:ins>
            <w:del w:id="3715"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1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26A931" w14:textId="567A03F8" w:rsidR="000A68D3" w:rsidRPr="00E66AD4" w:rsidRDefault="000A68D3" w:rsidP="000A68D3">
            <w:pPr>
              <w:widowControl/>
              <w:autoSpaceDE/>
              <w:autoSpaceDN/>
              <w:adjustRightInd/>
              <w:jc w:val="center"/>
              <w:rPr>
                <w:b/>
                <w:bCs/>
                <w:sz w:val="22"/>
                <w:szCs w:val="22"/>
              </w:rPr>
            </w:pPr>
            <w:ins w:id="3717" w:author="ERCOT" w:date="2021-11-01T10:52:00Z">
              <w:r>
                <w:rPr>
                  <w:rFonts w:ascii="Calibri" w:hAnsi="Calibri" w:cs="Calibri"/>
                  <w:color w:val="000000"/>
                  <w:sz w:val="22"/>
                  <w:szCs w:val="22"/>
                </w:rPr>
                <w:t>28</w:t>
              </w:r>
            </w:ins>
            <w:del w:id="3718"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1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68EE" w14:textId="21F726C6" w:rsidR="000A68D3" w:rsidRPr="00E66AD4" w:rsidRDefault="000A68D3" w:rsidP="000A68D3">
            <w:pPr>
              <w:widowControl/>
              <w:autoSpaceDE/>
              <w:autoSpaceDN/>
              <w:adjustRightInd/>
              <w:jc w:val="center"/>
              <w:rPr>
                <w:b/>
                <w:bCs/>
                <w:sz w:val="22"/>
                <w:szCs w:val="22"/>
              </w:rPr>
            </w:pPr>
            <w:ins w:id="3720" w:author="ERCOT" w:date="2021-11-01T10:52:00Z">
              <w:r>
                <w:rPr>
                  <w:rFonts w:ascii="Calibri" w:hAnsi="Calibri" w:cs="Calibri"/>
                  <w:color w:val="000000"/>
                  <w:sz w:val="22"/>
                  <w:szCs w:val="22"/>
                </w:rPr>
                <w:t>28</w:t>
              </w:r>
            </w:ins>
            <w:del w:id="3721"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2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077225" w14:textId="21974011" w:rsidR="000A68D3" w:rsidRPr="00E66AD4" w:rsidRDefault="000A68D3" w:rsidP="000A68D3">
            <w:pPr>
              <w:widowControl/>
              <w:autoSpaceDE/>
              <w:autoSpaceDN/>
              <w:adjustRightInd/>
              <w:jc w:val="center"/>
              <w:rPr>
                <w:b/>
                <w:bCs/>
                <w:sz w:val="22"/>
                <w:szCs w:val="22"/>
              </w:rPr>
            </w:pPr>
            <w:ins w:id="3723" w:author="ERCOT" w:date="2021-11-01T10:52:00Z">
              <w:r>
                <w:rPr>
                  <w:rFonts w:ascii="Calibri" w:hAnsi="Calibri" w:cs="Calibri"/>
                  <w:color w:val="000000"/>
                  <w:sz w:val="22"/>
                  <w:szCs w:val="22"/>
                </w:rPr>
                <w:t>28</w:t>
              </w:r>
            </w:ins>
            <w:del w:id="3724"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2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2AD6B" w14:textId="42818040" w:rsidR="000A68D3" w:rsidRPr="00E66AD4" w:rsidRDefault="000A68D3" w:rsidP="000A68D3">
            <w:pPr>
              <w:widowControl/>
              <w:autoSpaceDE/>
              <w:autoSpaceDN/>
              <w:adjustRightInd/>
              <w:jc w:val="center"/>
              <w:rPr>
                <w:b/>
                <w:bCs/>
                <w:sz w:val="22"/>
                <w:szCs w:val="22"/>
              </w:rPr>
            </w:pPr>
            <w:ins w:id="3726" w:author="ERCOT" w:date="2021-11-01T10:52:00Z">
              <w:r>
                <w:rPr>
                  <w:rFonts w:ascii="Calibri" w:hAnsi="Calibri" w:cs="Calibri"/>
                  <w:color w:val="000000"/>
                  <w:sz w:val="22"/>
                  <w:szCs w:val="22"/>
                </w:rPr>
                <w:t>28</w:t>
              </w:r>
            </w:ins>
            <w:del w:id="3727"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2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B38949" w14:textId="7D21FA4D" w:rsidR="000A68D3" w:rsidRPr="00E66AD4" w:rsidRDefault="000A68D3" w:rsidP="000A68D3">
            <w:pPr>
              <w:widowControl/>
              <w:autoSpaceDE/>
              <w:autoSpaceDN/>
              <w:adjustRightInd/>
              <w:jc w:val="center"/>
              <w:rPr>
                <w:b/>
                <w:bCs/>
                <w:sz w:val="22"/>
                <w:szCs w:val="22"/>
              </w:rPr>
            </w:pPr>
            <w:ins w:id="3729" w:author="ERCOT" w:date="2021-11-01T10:52:00Z">
              <w:r>
                <w:rPr>
                  <w:rFonts w:ascii="Calibri" w:hAnsi="Calibri" w:cs="Calibri"/>
                  <w:color w:val="000000"/>
                  <w:sz w:val="22"/>
                  <w:szCs w:val="22"/>
                </w:rPr>
                <w:t>28</w:t>
              </w:r>
            </w:ins>
            <w:del w:id="373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3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A67DD3" w14:textId="1B8C611F" w:rsidR="000A68D3" w:rsidRPr="00E66AD4" w:rsidRDefault="000A68D3" w:rsidP="000A68D3">
            <w:pPr>
              <w:widowControl/>
              <w:autoSpaceDE/>
              <w:autoSpaceDN/>
              <w:adjustRightInd/>
              <w:jc w:val="center"/>
              <w:rPr>
                <w:b/>
                <w:bCs/>
                <w:sz w:val="22"/>
                <w:szCs w:val="22"/>
              </w:rPr>
            </w:pPr>
            <w:ins w:id="3732" w:author="ERCOT" w:date="2021-11-01T10:52:00Z">
              <w:r>
                <w:rPr>
                  <w:rFonts w:ascii="Calibri" w:hAnsi="Calibri" w:cs="Calibri"/>
                  <w:color w:val="000000"/>
                  <w:sz w:val="22"/>
                  <w:szCs w:val="22"/>
                </w:rPr>
                <w:t>28</w:t>
              </w:r>
            </w:ins>
            <w:del w:id="373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3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5EC5C" w14:textId="7376B38E" w:rsidR="000A68D3" w:rsidRPr="00E66AD4" w:rsidRDefault="000A68D3" w:rsidP="000A68D3">
            <w:pPr>
              <w:widowControl/>
              <w:autoSpaceDE/>
              <w:autoSpaceDN/>
              <w:adjustRightInd/>
              <w:jc w:val="center"/>
              <w:rPr>
                <w:b/>
                <w:bCs/>
                <w:sz w:val="22"/>
                <w:szCs w:val="22"/>
              </w:rPr>
            </w:pPr>
            <w:ins w:id="3735" w:author="ERCOT" w:date="2021-11-01T10:52:00Z">
              <w:r>
                <w:rPr>
                  <w:rFonts w:ascii="Calibri" w:hAnsi="Calibri" w:cs="Calibri"/>
                  <w:color w:val="000000"/>
                  <w:sz w:val="22"/>
                  <w:szCs w:val="22"/>
                </w:rPr>
                <w:t>28</w:t>
              </w:r>
            </w:ins>
            <w:del w:id="3736"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73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5B93DB2" w14:textId="2BD351DD" w:rsidR="000A68D3" w:rsidRPr="00E66AD4" w:rsidRDefault="000A68D3" w:rsidP="000A68D3">
            <w:pPr>
              <w:widowControl/>
              <w:autoSpaceDE/>
              <w:autoSpaceDN/>
              <w:adjustRightInd/>
              <w:jc w:val="center"/>
              <w:rPr>
                <w:b/>
                <w:bCs/>
                <w:sz w:val="22"/>
                <w:szCs w:val="22"/>
              </w:rPr>
            </w:pPr>
            <w:ins w:id="3738" w:author="ERCOT" w:date="2021-11-01T10:52:00Z">
              <w:r>
                <w:rPr>
                  <w:rFonts w:ascii="Calibri" w:hAnsi="Calibri" w:cs="Calibri"/>
                  <w:color w:val="000000"/>
                  <w:sz w:val="22"/>
                  <w:szCs w:val="22"/>
                </w:rPr>
                <w:t>28</w:t>
              </w:r>
            </w:ins>
            <w:del w:id="3739"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74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098F2" w14:textId="64F847C0" w:rsidR="000A68D3" w:rsidRPr="00E66AD4" w:rsidRDefault="000A68D3" w:rsidP="000A68D3">
            <w:pPr>
              <w:widowControl/>
              <w:autoSpaceDE/>
              <w:autoSpaceDN/>
              <w:adjustRightInd/>
              <w:jc w:val="center"/>
              <w:rPr>
                <w:b/>
                <w:bCs/>
                <w:sz w:val="22"/>
                <w:szCs w:val="22"/>
              </w:rPr>
            </w:pPr>
            <w:ins w:id="3741" w:author="ERCOT" w:date="2021-11-01T10:52:00Z">
              <w:r>
                <w:rPr>
                  <w:rFonts w:ascii="Calibri" w:hAnsi="Calibri" w:cs="Calibri"/>
                  <w:color w:val="000000"/>
                  <w:sz w:val="22"/>
                  <w:szCs w:val="22"/>
                </w:rPr>
                <w:t>37</w:t>
              </w:r>
            </w:ins>
            <w:del w:id="3742"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74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6788077" w14:textId="23E580FF" w:rsidR="000A68D3" w:rsidRPr="00E66AD4" w:rsidRDefault="000A68D3" w:rsidP="000A68D3">
            <w:pPr>
              <w:widowControl/>
              <w:autoSpaceDE/>
              <w:autoSpaceDN/>
              <w:adjustRightInd/>
              <w:jc w:val="center"/>
              <w:rPr>
                <w:b/>
                <w:bCs/>
                <w:sz w:val="22"/>
                <w:szCs w:val="22"/>
              </w:rPr>
            </w:pPr>
            <w:ins w:id="3744" w:author="ERCOT" w:date="2021-11-01T10:52:00Z">
              <w:r>
                <w:rPr>
                  <w:rFonts w:ascii="Calibri" w:hAnsi="Calibri" w:cs="Calibri"/>
                  <w:color w:val="000000"/>
                  <w:sz w:val="22"/>
                  <w:szCs w:val="22"/>
                </w:rPr>
                <w:t>37</w:t>
              </w:r>
            </w:ins>
            <w:del w:id="3745"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74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51524" w14:textId="36926DDC" w:rsidR="000A68D3" w:rsidRPr="00E66AD4" w:rsidRDefault="000A68D3" w:rsidP="000A68D3">
            <w:pPr>
              <w:widowControl/>
              <w:autoSpaceDE/>
              <w:autoSpaceDN/>
              <w:adjustRightInd/>
              <w:jc w:val="center"/>
              <w:rPr>
                <w:b/>
                <w:bCs/>
                <w:sz w:val="22"/>
                <w:szCs w:val="22"/>
              </w:rPr>
            </w:pPr>
            <w:ins w:id="3747" w:author="ERCOT" w:date="2021-11-01T10:52:00Z">
              <w:r>
                <w:rPr>
                  <w:rFonts w:ascii="Calibri" w:hAnsi="Calibri" w:cs="Calibri"/>
                  <w:color w:val="000000"/>
                  <w:sz w:val="22"/>
                  <w:szCs w:val="22"/>
                </w:rPr>
                <w:t>37</w:t>
              </w:r>
            </w:ins>
            <w:del w:id="3748"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74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A6903F6" w14:textId="2A8D65BE" w:rsidR="000A68D3" w:rsidRPr="00E66AD4" w:rsidRDefault="000A68D3" w:rsidP="000A68D3">
            <w:pPr>
              <w:widowControl/>
              <w:autoSpaceDE/>
              <w:autoSpaceDN/>
              <w:adjustRightInd/>
              <w:jc w:val="center"/>
              <w:rPr>
                <w:b/>
                <w:bCs/>
                <w:sz w:val="22"/>
                <w:szCs w:val="22"/>
              </w:rPr>
            </w:pPr>
            <w:ins w:id="3750" w:author="ERCOT" w:date="2021-11-01T10:52:00Z">
              <w:r>
                <w:rPr>
                  <w:rFonts w:ascii="Calibri" w:hAnsi="Calibri" w:cs="Calibri"/>
                  <w:color w:val="000000"/>
                  <w:sz w:val="22"/>
                  <w:szCs w:val="22"/>
                </w:rPr>
                <w:t>37</w:t>
              </w:r>
            </w:ins>
            <w:del w:id="3751"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75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9C9ADD7" w14:textId="0D84F52E" w:rsidR="000A68D3" w:rsidRPr="00E66AD4" w:rsidRDefault="000A68D3" w:rsidP="000A68D3">
            <w:pPr>
              <w:widowControl/>
              <w:autoSpaceDE/>
              <w:autoSpaceDN/>
              <w:adjustRightInd/>
              <w:jc w:val="center"/>
              <w:rPr>
                <w:b/>
                <w:bCs/>
                <w:sz w:val="22"/>
                <w:szCs w:val="22"/>
              </w:rPr>
            </w:pPr>
            <w:ins w:id="3753" w:author="ERCOT" w:date="2021-11-01T10:52:00Z">
              <w:r>
                <w:rPr>
                  <w:rFonts w:ascii="Calibri" w:hAnsi="Calibri" w:cs="Calibri"/>
                  <w:color w:val="000000"/>
                  <w:sz w:val="22"/>
                  <w:szCs w:val="22"/>
                </w:rPr>
                <w:t>33</w:t>
              </w:r>
            </w:ins>
            <w:del w:id="3754"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75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91ED0CB" w14:textId="40BEA04E" w:rsidR="000A68D3" w:rsidRPr="00E66AD4" w:rsidRDefault="000A68D3" w:rsidP="000A68D3">
            <w:pPr>
              <w:widowControl/>
              <w:autoSpaceDE/>
              <w:autoSpaceDN/>
              <w:adjustRightInd/>
              <w:jc w:val="center"/>
              <w:rPr>
                <w:b/>
                <w:bCs/>
                <w:sz w:val="22"/>
                <w:szCs w:val="22"/>
              </w:rPr>
            </w:pPr>
            <w:ins w:id="3756" w:author="ERCOT" w:date="2021-11-01T10:52:00Z">
              <w:r>
                <w:rPr>
                  <w:rFonts w:ascii="Calibri" w:hAnsi="Calibri" w:cs="Calibri"/>
                  <w:color w:val="000000"/>
                  <w:sz w:val="22"/>
                  <w:szCs w:val="22"/>
                </w:rPr>
                <w:t>33</w:t>
              </w:r>
            </w:ins>
            <w:del w:id="3757" w:author="ERCOT" w:date="2021-11-01T10:49:00Z">
              <w:r w:rsidRPr="00E66AD4" w:rsidDel="000A68D3">
                <w:rPr>
                  <w:sz w:val="22"/>
                  <w:szCs w:val="22"/>
                </w:rPr>
                <w:delText>37</w:delText>
              </w:r>
            </w:del>
          </w:p>
        </w:tc>
      </w:tr>
      <w:tr w:rsidR="000A68D3" w:rsidRPr="00CC576E" w14:paraId="2A07D090"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75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75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760"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376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18B91" w14:textId="6C18ABD2" w:rsidR="000A68D3" w:rsidRPr="00E66AD4" w:rsidRDefault="000A68D3" w:rsidP="000A68D3">
            <w:pPr>
              <w:widowControl/>
              <w:autoSpaceDE/>
              <w:autoSpaceDN/>
              <w:adjustRightInd/>
              <w:jc w:val="center"/>
              <w:rPr>
                <w:b/>
                <w:bCs/>
                <w:sz w:val="22"/>
                <w:szCs w:val="22"/>
              </w:rPr>
            </w:pPr>
            <w:ins w:id="3762" w:author="ERCOT" w:date="2021-11-01T10:52:00Z">
              <w:r>
                <w:rPr>
                  <w:rFonts w:ascii="Calibri" w:hAnsi="Calibri" w:cs="Calibri"/>
                  <w:color w:val="000000"/>
                  <w:sz w:val="22"/>
                  <w:szCs w:val="22"/>
                </w:rPr>
                <w:t>33</w:t>
              </w:r>
            </w:ins>
            <w:del w:id="3763"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6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3E07D" w14:textId="09848F2E" w:rsidR="000A68D3" w:rsidRPr="00E66AD4" w:rsidRDefault="000A68D3" w:rsidP="000A68D3">
            <w:pPr>
              <w:widowControl/>
              <w:autoSpaceDE/>
              <w:autoSpaceDN/>
              <w:adjustRightInd/>
              <w:jc w:val="center"/>
              <w:rPr>
                <w:b/>
                <w:bCs/>
                <w:sz w:val="22"/>
                <w:szCs w:val="22"/>
              </w:rPr>
            </w:pPr>
            <w:ins w:id="3765" w:author="ERCOT" w:date="2021-11-01T10:52:00Z">
              <w:r>
                <w:rPr>
                  <w:rFonts w:ascii="Calibri" w:hAnsi="Calibri" w:cs="Calibri"/>
                  <w:color w:val="000000"/>
                  <w:sz w:val="22"/>
                  <w:szCs w:val="22"/>
                </w:rPr>
                <w:t>33</w:t>
              </w:r>
            </w:ins>
            <w:del w:id="3766"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6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7F8B2" w14:textId="3D757CCD" w:rsidR="000A68D3" w:rsidRPr="00E66AD4" w:rsidRDefault="000A68D3" w:rsidP="000A68D3">
            <w:pPr>
              <w:widowControl/>
              <w:autoSpaceDE/>
              <w:autoSpaceDN/>
              <w:adjustRightInd/>
              <w:jc w:val="center"/>
              <w:rPr>
                <w:b/>
                <w:bCs/>
                <w:sz w:val="22"/>
                <w:szCs w:val="22"/>
              </w:rPr>
            </w:pPr>
            <w:ins w:id="3768" w:author="ERCOT" w:date="2021-11-01T10:52:00Z">
              <w:r>
                <w:rPr>
                  <w:rFonts w:ascii="Calibri" w:hAnsi="Calibri" w:cs="Calibri"/>
                  <w:color w:val="000000"/>
                  <w:sz w:val="22"/>
                  <w:szCs w:val="22"/>
                </w:rPr>
                <w:t>33</w:t>
              </w:r>
            </w:ins>
            <w:del w:id="3769"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7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CA3F9" w14:textId="5F419AF0" w:rsidR="000A68D3" w:rsidRPr="00E66AD4" w:rsidRDefault="000A68D3" w:rsidP="000A68D3">
            <w:pPr>
              <w:widowControl/>
              <w:autoSpaceDE/>
              <w:autoSpaceDN/>
              <w:adjustRightInd/>
              <w:jc w:val="center"/>
              <w:rPr>
                <w:b/>
                <w:bCs/>
                <w:sz w:val="22"/>
                <w:szCs w:val="22"/>
              </w:rPr>
            </w:pPr>
            <w:ins w:id="3771" w:author="ERCOT" w:date="2021-11-01T10:52:00Z">
              <w:r>
                <w:rPr>
                  <w:rFonts w:ascii="Calibri" w:hAnsi="Calibri" w:cs="Calibri"/>
                  <w:color w:val="000000"/>
                  <w:sz w:val="22"/>
                  <w:szCs w:val="22"/>
                </w:rPr>
                <w:t>33</w:t>
              </w:r>
            </w:ins>
            <w:del w:id="3772"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7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B6318" w14:textId="72E1DA8D" w:rsidR="000A68D3" w:rsidRPr="00E66AD4" w:rsidRDefault="000A68D3" w:rsidP="000A68D3">
            <w:pPr>
              <w:widowControl/>
              <w:autoSpaceDE/>
              <w:autoSpaceDN/>
              <w:adjustRightInd/>
              <w:jc w:val="center"/>
              <w:rPr>
                <w:b/>
                <w:bCs/>
                <w:sz w:val="22"/>
                <w:szCs w:val="22"/>
              </w:rPr>
            </w:pPr>
            <w:ins w:id="3774" w:author="ERCOT" w:date="2021-11-01T10:52:00Z">
              <w:r>
                <w:rPr>
                  <w:rFonts w:ascii="Calibri" w:hAnsi="Calibri" w:cs="Calibri"/>
                  <w:color w:val="000000"/>
                  <w:sz w:val="22"/>
                  <w:szCs w:val="22"/>
                </w:rPr>
                <w:t>33</w:t>
              </w:r>
            </w:ins>
            <w:del w:id="3775"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7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56F2D" w14:textId="5D8A4C9B" w:rsidR="000A68D3" w:rsidRPr="00E66AD4" w:rsidRDefault="000A68D3" w:rsidP="000A68D3">
            <w:pPr>
              <w:widowControl/>
              <w:autoSpaceDE/>
              <w:autoSpaceDN/>
              <w:adjustRightInd/>
              <w:jc w:val="center"/>
              <w:rPr>
                <w:b/>
                <w:bCs/>
                <w:sz w:val="22"/>
                <w:szCs w:val="22"/>
              </w:rPr>
            </w:pPr>
            <w:ins w:id="3777" w:author="ERCOT" w:date="2021-11-01T10:52:00Z">
              <w:r>
                <w:rPr>
                  <w:rFonts w:ascii="Calibri" w:hAnsi="Calibri" w:cs="Calibri"/>
                  <w:color w:val="000000"/>
                  <w:sz w:val="22"/>
                  <w:szCs w:val="22"/>
                </w:rPr>
                <w:t>33</w:t>
              </w:r>
            </w:ins>
            <w:del w:id="3778"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7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6FAEC" w14:textId="1DA9BA0A" w:rsidR="000A68D3" w:rsidRPr="00E66AD4" w:rsidRDefault="000A68D3" w:rsidP="000A68D3">
            <w:pPr>
              <w:widowControl/>
              <w:autoSpaceDE/>
              <w:autoSpaceDN/>
              <w:adjustRightInd/>
              <w:jc w:val="center"/>
              <w:rPr>
                <w:b/>
                <w:bCs/>
                <w:sz w:val="22"/>
                <w:szCs w:val="22"/>
              </w:rPr>
            </w:pPr>
            <w:ins w:id="3780" w:author="ERCOT" w:date="2021-11-01T10:52:00Z">
              <w:r>
                <w:rPr>
                  <w:rFonts w:ascii="Calibri" w:hAnsi="Calibri" w:cs="Calibri"/>
                  <w:color w:val="000000"/>
                  <w:sz w:val="22"/>
                  <w:szCs w:val="22"/>
                </w:rPr>
                <w:t>34</w:t>
              </w:r>
            </w:ins>
            <w:del w:id="3781"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8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0506F3" w14:textId="1352E269" w:rsidR="000A68D3" w:rsidRPr="00E66AD4" w:rsidRDefault="000A68D3" w:rsidP="000A68D3">
            <w:pPr>
              <w:widowControl/>
              <w:autoSpaceDE/>
              <w:autoSpaceDN/>
              <w:adjustRightInd/>
              <w:jc w:val="center"/>
              <w:rPr>
                <w:b/>
                <w:bCs/>
                <w:sz w:val="22"/>
                <w:szCs w:val="22"/>
              </w:rPr>
            </w:pPr>
            <w:ins w:id="3783" w:author="ERCOT" w:date="2021-11-01T10:52:00Z">
              <w:r>
                <w:rPr>
                  <w:rFonts w:ascii="Calibri" w:hAnsi="Calibri" w:cs="Calibri"/>
                  <w:color w:val="000000"/>
                  <w:sz w:val="22"/>
                  <w:szCs w:val="22"/>
                </w:rPr>
                <w:t>34</w:t>
              </w:r>
            </w:ins>
            <w:del w:id="3784"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785"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BE8829A" w14:textId="6DC48246" w:rsidR="000A68D3" w:rsidRPr="00E66AD4" w:rsidRDefault="000A68D3" w:rsidP="000A68D3">
            <w:pPr>
              <w:widowControl/>
              <w:autoSpaceDE/>
              <w:autoSpaceDN/>
              <w:adjustRightInd/>
              <w:jc w:val="center"/>
              <w:rPr>
                <w:b/>
                <w:bCs/>
                <w:sz w:val="22"/>
                <w:szCs w:val="22"/>
              </w:rPr>
            </w:pPr>
            <w:ins w:id="3786" w:author="ERCOT" w:date="2021-11-01T10:52:00Z">
              <w:r>
                <w:rPr>
                  <w:rFonts w:ascii="Calibri" w:hAnsi="Calibri" w:cs="Calibri"/>
                  <w:color w:val="000000"/>
                  <w:sz w:val="22"/>
                  <w:szCs w:val="22"/>
                </w:rPr>
                <w:t>34</w:t>
              </w:r>
            </w:ins>
            <w:del w:id="3787"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788"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1E71E1E" w14:textId="26C6B71C" w:rsidR="000A68D3" w:rsidRPr="00E66AD4" w:rsidRDefault="000A68D3" w:rsidP="000A68D3">
            <w:pPr>
              <w:widowControl/>
              <w:autoSpaceDE/>
              <w:autoSpaceDN/>
              <w:adjustRightInd/>
              <w:jc w:val="center"/>
              <w:rPr>
                <w:b/>
                <w:bCs/>
                <w:sz w:val="22"/>
                <w:szCs w:val="22"/>
              </w:rPr>
            </w:pPr>
            <w:ins w:id="3789" w:author="ERCOT" w:date="2021-11-01T10:52:00Z">
              <w:r>
                <w:rPr>
                  <w:rFonts w:ascii="Calibri" w:hAnsi="Calibri" w:cs="Calibri"/>
                  <w:color w:val="000000"/>
                  <w:sz w:val="22"/>
                  <w:szCs w:val="22"/>
                </w:rPr>
                <w:t>34</w:t>
              </w:r>
            </w:ins>
            <w:del w:id="3790"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9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B4C5F" w14:textId="306B746E" w:rsidR="000A68D3" w:rsidRPr="00E66AD4" w:rsidRDefault="000A68D3" w:rsidP="000A68D3">
            <w:pPr>
              <w:widowControl/>
              <w:autoSpaceDE/>
              <w:autoSpaceDN/>
              <w:adjustRightInd/>
              <w:jc w:val="center"/>
              <w:rPr>
                <w:b/>
                <w:bCs/>
                <w:sz w:val="22"/>
                <w:szCs w:val="22"/>
              </w:rPr>
            </w:pPr>
            <w:ins w:id="3792" w:author="ERCOT" w:date="2021-11-01T10:52:00Z">
              <w:r>
                <w:rPr>
                  <w:rFonts w:ascii="Calibri" w:hAnsi="Calibri" w:cs="Calibri"/>
                  <w:color w:val="000000"/>
                  <w:sz w:val="22"/>
                  <w:szCs w:val="22"/>
                </w:rPr>
                <w:t>28</w:t>
              </w:r>
            </w:ins>
            <w:del w:id="3793"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79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DD2CB" w14:textId="255E6FD6" w:rsidR="000A68D3" w:rsidRPr="00E66AD4" w:rsidRDefault="000A68D3" w:rsidP="000A68D3">
            <w:pPr>
              <w:widowControl/>
              <w:autoSpaceDE/>
              <w:autoSpaceDN/>
              <w:adjustRightInd/>
              <w:jc w:val="center"/>
              <w:rPr>
                <w:b/>
                <w:bCs/>
                <w:sz w:val="22"/>
                <w:szCs w:val="22"/>
              </w:rPr>
            </w:pPr>
            <w:ins w:id="3795" w:author="ERCOT" w:date="2021-11-01T10:52:00Z">
              <w:r>
                <w:rPr>
                  <w:rFonts w:ascii="Calibri" w:hAnsi="Calibri" w:cs="Calibri"/>
                  <w:color w:val="000000"/>
                  <w:sz w:val="22"/>
                  <w:szCs w:val="22"/>
                </w:rPr>
                <w:t>28</w:t>
              </w:r>
            </w:ins>
            <w:del w:id="3796"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797"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FCA05E" w14:textId="32F53059" w:rsidR="000A68D3" w:rsidRPr="00E66AD4" w:rsidRDefault="000A68D3" w:rsidP="000A68D3">
            <w:pPr>
              <w:widowControl/>
              <w:autoSpaceDE/>
              <w:autoSpaceDN/>
              <w:adjustRightInd/>
              <w:jc w:val="center"/>
              <w:rPr>
                <w:b/>
                <w:bCs/>
                <w:sz w:val="22"/>
                <w:szCs w:val="22"/>
              </w:rPr>
            </w:pPr>
            <w:ins w:id="3798" w:author="ERCOT" w:date="2021-11-01T10:52:00Z">
              <w:r>
                <w:rPr>
                  <w:rFonts w:ascii="Calibri" w:hAnsi="Calibri" w:cs="Calibri"/>
                  <w:color w:val="000000"/>
                  <w:sz w:val="22"/>
                  <w:szCs w:val="22"/>
                </w:rPr>
                <w:t>28</w:t>
              </w:r>
            </w:ins>
            <w:del w:id="3799"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0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12231" w14:textId="034C8460" w:rsidR="000A68D3" w:rsidRPr="00E66AD4" w:rsidRDefault="000A68D3" w:rsidP="000A68D3">
            <w:pPr>
              <w:widowControl/>
              <w:autoSpaceDE/>
              <w:autoSpaceDN/>
              <w:adjustRightInd/>
              <w:jc w:val="center"/>
              <w:rPr>
                <w:b/>
                <w:bCs/>
                <w:sz w:val="22"/>
                <w:szCs w:val="22"/>
              </w:rPr>
            </w:pPr>
            <w:ins w:id="3801" w:author="ERCOT" w:date="2021-11-01T10:52:00Z">
              <w:r>
                <w:rPr>
                  <w:rFonts w:ascii="Calibri" w:hAnsi="Calibri" w:cs="Calibri"/>
                  <w:color w:val="000000"/>
                  <w:sz w:val="22"/>
                  <w:szCs w:val="22"/>
                </w:rPr>
                <w:t>28</w:t>
              </w:r>
            </w:ins>
            <w:del w:id="3802"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0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A9AF28" w14:textId="297F19A3" w:rsidR="000A68D3" w:rsidRPr="00E66AD4" w:rsidRDefault="000A68D3" w:rsidP="000A68D3">
            <w:pPr>
              <w:widowControl/>
              <w:autoSpaceDE/>
              <w:autoSpaceDN/>
              <w:adjustRightInd/>
              <w:jc w:val="center"/>
              <w:rPr>
                <w:b/>
                <w:bCs/>
                <w:sz w:val="22"/>
                <w:szCs w:val="22"/>
              </w:rPr>
            </w:pPr>
            <w:ins w:id="3804" w:author="ERCOT" w:date="2021-11-01T10:52:00Z">
              <w:r>
                <w:rPr>
                  <w:rFonts w:ascii="Calibri" w:hAnsi="Calibri" w:cs="Calibri"/>
                  <w:color w:val="000000"/>
                  <w:sz w:val="22"/>
                  <w:szCs w:val="22"/>
                </w:rPr>
                <w:t>28</w:t>
              </w:r>
            </w:ins>
            <w:del w:id="380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DB16706" w14:textId="0C0755FE" w:rsidR="000A68D3" w:rsidRPr="00E66AD4" w:rsidRDefault="000A68D3" w:rsidP="000A68D3">
            <w:pPr>
              <w:widowControl/>
              <w:autoSpaceDE/>
              <w:autoSpaceDN/>
              <w:adjustRightInd/>
              <w:jc w:val="center"/>
              <w:rPr>
                <w:b/>
                <w:bCs/>
                <w:sz w:val="22"/>
                <w:szCs w:val="22"/>
              </w:rPr>
            </w:pPr>
            <w:ins w:id="3807" w:author="ERCOT" w:date="2021-11-01T10:52:00Z">
              <w:r>
                <w:rPr>
                  <w:rFonts w:ascii="Calibri" w:hAnsi="Calibri" w:cs="Calibri"/>
                  <w:color w:val="000000"/>
                  <w:sz w:val="22"/>
                  <w:szCs w:val="22"/>
                </w:rPr>
                <w:t>28</w:t>
              </w:r>
            </w:ins>
            <w:del w:id="380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0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CA34AE" w14:textId="107A983D" w:rsidR="000A68D3" w:rsidRPr="00E66AD4" w:rsidRDefault="000A68D3" w:rsidP="000A68D3">
            <w:pPr>
              <w:widowControl/>
              <w:autoSpaceDE/>
              <w:autoSpaceDN/>
              <w:adjustRightInd/>
              <w:jc w:val="center"/>
              <w:rPr>
                <w:b/>
                <w:bCs/>
                <w:sz w:val="22"/>
                <w:szCs w:val="22"/>
              </w:rPr>
            </w:pPr>
            <w:ins w:id="3810" w:author="ERCOT" w:date="2021-11-01T10:52:00Z">
              <w:r>
                <w:rPr>
                  <w:rFonts w:ascii="Calibri" w:hAnsi="Calibri" w:cs="Calibri"/>
                  <w:color w:val="000000"/>
                  <w:sz w:val="22"/>
                  <w:szCs w:val="22"/>
                </w:rPr>
                <w:t>28</w:t>
              </w:r>
            </w:ins>
            <w:del w:id="3811"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812"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D53FFCE" w14:textId="4A2F2105" w:rsidR="000A68D3" w:rsidRPr="00E66AD4" w:rsidRDefault="000A68D3" w:rsidP="000A68D3">
            <w:pPr>
              <w:widowControl/>
              <w:autoSpaceDE/>
              <w:autoSpaceDN/>
              <w:adjustRightInd/>
              <w:jc w:val="center"/>
              <w:rPr>
                <w:b/>
                <w:bCs/>
                <w:sz w:val="22"/>
                <w:szCs w:val="22"/>
              </w:rPr>
            </w:pPr>
            <w:ins w:id="3813" w:author="ERCOT" w:date="2021-11-01T10:52:00Z">
              <w:r>
                <w:rPr>
                  <w:rFonts w:ascii="Calibri" w:hAnsi="Calibri" w:cs="Calibri"/>
                  <w:color w:val="000000"/>
                  <w:sz w:val="22"/>
                  <w:szCs w:val="22"/>
                </w:rPr>
                <w:t>28</w:t>
              </w:r>
            </w:ins>
            <w:del w:id="3814"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815"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960C4" w14:textId="0D1293E3" w:rsidR="000A68D3" w:rsidRPr="00E66AD4" w:rsidRDefault="000A68D3" w:rsidP="000A68D3">
            <w:pPr>
              <w:widowControl/>
              <w:autoSpaceDE/>
              <w:autoSpaceDN/>
              <w:adjustRightInd/>
              <w:jc w:val="center"/>
              <w:rPr>
                <w:b/>
                <w:bCs/>
                <w:sz w:val="22"/>
                <w:szCs w:val="22"/>
              </w:rPr>
            </w:pPr>
            <w:ins w:id="3816" w:author="ERCOT" w:date="2021-11-01T10:52:00Z">
              <w:r>
                <w:rPr>
                  <w:rFonts w:ascii="Calibri" w:hAnsi="Calibri" w:cs="Calibri"/>
                  <w:color w:val="000000"/>
                  <w:sz w:val="22"/>
                  <w:szCs w:val="22"/>
                </w:rPr>
                <w:t>37</w:t>
              </w:r>
            </w:ins>
            <w:del w:id="3817"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818"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35244BB" w14:textId="1CC0217E" w:rsidR="000A68D3" w:rsidRPr="00E66AD4" w:rsidRDefault="000A68D3" w:rsidP="000A68D3">
            <w:pPr>
              <w:widowControl/>
              <w:autoSpaceDE/>
              <w:autoSpaceDN/>
              <w:adjustRightInd/>
              <w:jc w:val="center"/>
              <w:rPr>
                <w:b/>
                <w:bCs/>
                <w:sz w:val="22"/>
                <w:szCs w:val="22"/>
              </w:rPr>
            </w:pPr>
            <w:ins w:id="3819" w:author="ERCOT" w:date="2021-11-01T10:52:00Z">
              <w:r>
                <w:rPr>
                  <w:rFonts w:ascii="Calibri" w:hAnsi="Calibri" w:cs="Calibri"/>
                  <w:color w:val="000000"/>
                  <w:sz w:val="22"/>
                  <w:szCs w:val="22"/>
                </w:rPr>
                <w:t>37</w:t>
              </w:r>
            </w:ins>
            <w:del w:id="3820"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821"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23616D" w14:textId="11D190D4" w:rsidR="000A68D3" w:rsidRPr="00E66AD4" w:rsidRDefault="000A68D3" w:rsidP="000A68D3">
            <w:pPr>
              <w:widowControl/>
              <w:autoSpaceDE/>
              <w:autoSpaceDN/>
              <w:adjustRightInd/>
              <w:jc w:val="center"/>
              <w:rPr>
                <w:b/>
                <w:bCs/>
                <w:sz w:val="22"/>
                <w:szCs w:val="22"/>
              </w:rPr>
            </w:pPr>
            <w:ins w:id="3822" w:author="ERCOT" w:date="2021-11-01T10:52:00Z">
              <w:r>
                <w:rPr>
                  <w:rFonts w:ascii="Calibri" w:hAnsi="Calibri" w:cs="Calibri"/>
                  <w:color w:val="000000"/>
                  <w:sz w:val="22"/>
                  <w:szCs w:val="22"/>
                </w:rPr>
                <w:t>37</w:t>
              </w:r>
            </w:ins>
            <w:del w:id="3823"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824"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D3B84" w14:textId="2FADD561" w:rsidR="000A68D3" w:rsidRPr="00E66AD4" w:rsidRDefault="000A68D3" w:rsidP="000A68D3">
            <w:pPr>
              <w:widowControl/>
              <w:autoSpaceDE/>
              <w:autoSpaceDN/>
              <w:adjustRightInd/>
              <w:jc w:val="center"/>
              <w:rPr>
                <w:b/>
                <w:bCs/>
                <w:sz w:val="22"/>
                <w:szCs w:val="22"/>
              </w:rPr>
            </w:pPr>
            <w:ins w:id="3825" w:author="ERCOT" w:date="2021-11-01T10:52:00Z">
              <w:r>
                <w:rPr>
                  <w:rFonts w:ascii="Calibri" w:hAnsi="Calibri" w:cs="Calibri"/>
                  <w:color w:val="000000"/>
                  <w:sz w:val="22"/>
                  <w:szCs w:val="22"/>
                </w:rPr>
                <w:t>37</w:t>
              </w:r>
            </w:ins>
            <w:del w:id="3826"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827"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E1CE" w14:textId="3ADFC534" w:rsidR="000A68D3" w:rsidRPr="00E66AD4" w:rsidRDefault="000A68D3" w:rsidP="000A68D3">
            <w:pPr>
              <w:widowControl/>
              <w:autoSpaceDE/>
              <w:autoSpaceDN/>
              <w:adjustRightInd/>
              <w:jc w:val="center"/>
              <w:rPr>
                <w:b/>
                <w:bCs/>
                <w:sz w:val="22"/>
                <w:szCs w:val="22"/>
              </w:rPr>
            </w:pPr>
            <w:ins w:id="3828" w:author="ERCOT" w:date="2021-11-01T10:52:00Z">
              <w:r>
                <w:rPr>
                  <w:rFonts w:ascii="Calibri" w:hAnsi="Calibri" w:cs="Calibri"/>
                  <w:color w:val="000000"/>
                  <w:sz w:val="22"/>
                  <w:szCs w:val="22"/>
                </w:rPr>
                <w:t>33</w:t>
              </w:r>
            </w:ins>
            <w:del w:id="3829"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830"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A36288" w14:textId="359D2300" w:rsidR="000A68D3" w:rsidRPr="00E66AD4" w:rsidRDefault="000A68D3" w:rsidP="000A68D3">
            <w:pPr>
              <w:widowControl/>
              <w:autoSpaceDE/>
              <w:autoSpaceDN/>
              <w:adjustRightInd/>
              <w:jc w:val="center"/>
              <w:rPr>
                <w:b/>
                <w:bCs/>
                <w:sz w:val="22"/>
                <w:szCs w:val="22"/>
              </w:rPr>
            </w:pPr>
            <w:ins w:id="3831" w:author="ERCOT" w:date="2021-11-01T10:52:00Z">
              <w:r>
                <w:rPr>
                  <w:rFonts w:ascii="Calibri" w:hAnsi="Calibri" w:cs="Calibri"/>
                  <w:color w:val="000000"/>
                  <w:sz w:val="22"/>
                  <w:szCs w:val="22"/>
                </w:rPr>
                <w:t>33</w:t>
              </w:r>
            </w:ins>
            <w:del w:id="3832" w:author="ERCOT" w:date="2021-11-01T10:49:00Z">
              <w:r w:rsidRPr="00E66AD4" w:rsidDel="000A68D3">
                <w:rPr>
                  <w:sz w:val="22"/>
                  <w:szCs w:val="22"/>
                </w:rPr>
                <w:delText>37</w:delText>
              </w:r>
            </w:del>
          </w:p>
        </w:tc>
      </w:tr>
      <w:tr w:rsidR="000A68D3" w:rsidRPr="00CC576E" w14:paraId="40C4A86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83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83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83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38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3AA42D" w14:textId="685478EF" w:rsidR="000A68D3" w:rsidRPr="00E66AD4" w:rsidRDefault="000A68D3" w:rsidP="000A68D3">
            <w:pPr>
              <w:widowControl/>
              <w:autoSpaceDE/>
              <w:autoSpaceDN/>
              <w:adjustRightInd/>
              <w:jc w:val="center"/>
              <w:rPr>
                <w:b/>
                <w:bCs/>
                <w:sz w:val="22"/>
                <w:szCs w:val="22"/>
              </w:rPr>
            </w:pPr>
            <w:ins w:id="3837" w:author="ERCOT" w:date="2021-11-01T10:52:00Z">
              <w:r>
                <w:rPr>
                  <w:rFonts w:ascii="Calibri" w:hAnsi="Calibri" w:cs="Calibri"/>
                  <w:color w:val="000000"/>
                  <w:sz w:val="22"/>
                  <w:szCs w:val="22"/>
                </w:rPr>
                <w:t>35</w:t>
              </w:r>
            </w:ins>
            <w:del w:id="3838"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B90928" w14:textId="0BB06309" w:rsidR="000A68D3" w:rsidRPr="00E66AD4" w:rsidRDefault="000A68D3" w:rsidP="000A68D3">
            <w:pPr>
              <w:widowControl/>
              <w:autoSpaceDE/>
              <w:autoSpaceDN/>
              <w:adjustRightInd/>
              <w:jc w:val="center"/>
              <w:rPr>
                <w:b/>
                <w:bCs/>
                <w:sz w:val="22"/>
                <w:szCs w:val="22"/>
              </w:rPr>
            </w:pPr>
            <w:ins w:id="3840" w:author="ERCOT" w:date="2021-11-01T10:52:00Z">
              <w:r>
                <w:rPr>
                  <w:rFonts w:ascii="Calibri" w:hAnsi="Calibri" w:cs="Calibri"/>
                  <w:color w:val="000000"/>
                  <w:sz w:val="22"/>
                  <w:szCs w:val="22"/>
                </w:rPr>
                <w:t>35</w:t>
              </w:r>
            </w:ins>
            <w:del w:id="3841"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A12B92" w14:textId="08D40D91" w:rsidR="000A68D3" w:rsidRPr="00E66AD4" w:rsidRDefault="000A68D3" w:rsidP="000A68D3">
            <w:pPr>
              <w:widowControl/>
              <w:autoSpaceDE/>
              <w:autoSpaceDN/>
              <w:adjustRightInd/>
              <w:jc w:val="center"/>
              <w:rPr>
                <w:b/>
                <w:bCs/>
                <w:sz w:val="22"/>
                <w:szCs w:val="22"/>
              </w:rPr>
            </w:pPr>
            <w:ins w:id="3843" w:author="ERCOT" w:date="2021-11-01T10:52:00Z">
              <w:r>
                <w:rPr>
                  <w:rFonts w:ascii="Calibri" w:hAnsi="Calibri" w:cs="Calibri"/>
                  <w:color w:val="000000"/>
                  <w:sz w:val="22"/>
                  <w:szCs w:val="22"/>
                </w:rPr>
                <w:t>38</w:t>
              </w:r>
            </w:ins>
            <w:del w:id="3844"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4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114ECA" w14:textId="4A19171E" w:rsidR="000A68D3" w:rsidRPr="00E66AD4" w:rsidRDefault="000A68D3" w:rsidP="000A68D3">
            <w:pPr>
              <w:widowControl/>
              <w:autoSpaceDE/>
              <w:autoSpaceDN/>
              <w:adjustRightInd/>
              <w:jc w:val="center"/>
              <w:rPr>
                <w:b/>
                <w:bCs/>
                <w:sz w:val="22"/>
                <w:szCs w:val="22"/>
              </w:rPr>
            </w:pPr>
            <w:ins w:id="3846" w:author="ERCOT" w:date="2021-11-01T10:52:00Z">
              <w:r>
                <w:rPr>
                  <w:rFonts w:ascii="Calibri" w:hAnsi="Calibri" w:cs="Calibri"/>
                  <w:color w:val="000000"/>
                  <w:sz w:val="22"/>
                  <w:szCs w:val="22"/>
                </w:rPr>
                <w:t>38</w:t>
              </w:r>
            </w:ins>
            <w:del w:id="3847"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4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8718E" w14:textId="3F98B084" w:rsidR="000A68D3" w:rsidRPr="00E66AD4" w:rsidRDefault="000A68D3" w:rsidP="000A68D3">
            <w:pPr>
              <w:widowControl/>
              <w:autoSpaceDE/>
              <w:autoSpaceDN/>
              <w:adjustRightInd/>
              <w:jc w:val="center"/>
              <w:rPr>
                <w:b/>
                <w:bCs/>
                <w:sz w:val="22"/>
                <w:szCs w:val="22"/>
              </w:rPr>
            </w:pPr>
            <w:ins w:id="3849" w:author="ERCOT" w:date="2021-11-01T10:52:00Z">
              <w:r>
                <w:rPr>
                  <w:rFonts w:ascii="Calibri" w:hAnsi="Calibri" w:cs="Calibri"/>
                  <w:color w:val="000000"/>
                  <w:sz w:val="22"/>
                  <w:szCs w:val="22"/>
                </w:rPr>
                <w:t>38</w:t>
              </w:r>
            </w:ins>
            <w:del w:id="3850"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5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F903B6" w14:textId="5FB890E4" w:rsidR="000A68D3" w:rsidRPr="00E66AD4" w:rsidRDefault="000A68D3" w:rsidP="000A68D3">
            <w:pPr>
              <w:widowControl/>
              <w:autoSpaceDE/>
              <w:autoSpaceDN/>
              <w:adjustRightInd/>
              <w:jc w:val="center"/>
              <w:rPr>
                <w:b/>
                <w:bCs/>
                <w:sz w:val="22"/>
                <w:szCs w:val="22"/>
              </w:rPr>
            </w:pPr>
            <w:ins w:id="3852" w:author="ERCOT" w:date="2021-11-01T10:52:00Z">
              <w:r>
                <w:rPr>
                  <w:rFonts w:ascii="Calibri" w:hAnsi="Calibri" w:cs="Calibri"/>
                  <w:color w:val="000000"/>
                  <w:sz w:val="22"/>
                  <w:szCs w:val="22"/>
                </w:rPr>
                <w:t>38</w:t>
              </w:r>
            </w:ins>
            <w:del w:id="3853"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5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066FD" w14:textId="469B6BF8" w:rsidR="000A68D3" w:rsidRPr="00E66AD4" w:rsidRDefault="000A68D3" w:rsidP="000A68D3">
            <w:pPr>
              <w:widowControl/>
              <w:autoSpaceDE/>
              <w:autoSpaceDN/>
              <w:adjustRightInd/>
              <w:jc w:val="center"/>
              <w:rPr>
                <w:b/>
                <w:bCs/>
                <w:sz w:val="22"/>
                <w:szCs w:val="22"/>
              </w:rPr>
            </w:pPr>
            <w:ins w:id="3855" w:author="ERCOT" w:date="2021-11-01T10:52:00Z">
              <w:r>
                <w:rPr>
                  <w:rFonts w:ascii="Calibri" w:hAnsi="Calibri" w:cs="Calibri"/>
                  <w:color w:val="000000"/>
                  <w:sz w:val="22"/>
                  <w:szCs w:val="22"/>
                </w:rPr>
                <w:t>34</w:t>
              </w:r>
            </w:ins>
            <w:del w:id="3856"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5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BB3C8" w14:textId="5389ED92" w:rsidR="000A68D3" w:rsidRPr="00E66AD4" w:rsidRDefault="000A68D3" w:rsidP="000A68D3">
            <w:pPr>
              <w:widowControl/>
              <w:autoSpaceDE/>
              <w:autoSpaceDN/>
              <w:adjustRightInd/>
              <w:jc w:val="center"/>
              <w:rPr>
                <w:b/>
                <w:bCs/>
                <w:sz w:val="22"/>
                <w:szCs w:val="22"/>
              </w:rPr>
            </w:pPr>
            <w:ins w:id="3858" w:author="ERCOT" w:date="2021-11-01T10:52:00Z">
              <w:r>
                <w:rPr>
                  <w:rFonts w:ascii="Calibri" w:hAnsi="Calibri" w:cs="Calibri"/>
                  <w:color w:val="000000"/>
                  <w:sz w:val="22"/>
                  <w:szCs w:val="22"/>
                </w:rPr>
                <w:t>34</w:t>
              </w:r>
            </w:ins>
            <w:del w:id="3859"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86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A3CB828" w14:textId="6D6BEA21" w:rsidR="000A68D3" w:rsidRPr="00E66AD4" w:rsidRDefault="000A68D3" w:rsidP="000A68D3">
            <w:pPr>
              <w:widowControl/>
              <w:autoSpaceDE/>
              <w:autoSpaceDN/>
              <w:adjustRightInd/>
              <w:jc w:val="center"/>
              <w:rPr>
                <w:b/>
                <w:bCs/>
                <w:sz w:val="22"/>
                <w:szCs w:val="22"/>
              </w:rPr>
            </w:pPr>
            <w:ins w:id="3861" w:author="ERCOT" w:date="2021-11-01T10:52:00Z">
              <w:r>
                <w:rPr>
                  <w:rFonts w:ascii="Calibri" w:hAnsi="Calibri" w:cs="Calibri"/>
                  <w:color w:val="000000"/>
                  <w:sz w:val="22"/>
                  <w:szCs w:val="22"/>
                </w:rPr>
                <w:t>34</w:t>
              </w:r>
            </w:ins>
            <w:del w:id="3862"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86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671885C" w14:textId="6001EA00" w:rsidR="000A68D3" w:rsidRPr="00E66AD4" w:rsidRDefault="000A68D3" w:rsidP="000A68D3">
            <w:pPr>
              <w:widowControl/>
              <w:autoSpaceDE/>
              <w:autoSpaceDN/>
              <w:adjustRightInd/>
              <w:jc w:val="center"/>
              <w:rPr>
                <w:b/>
                <w:bCs/>
                <w:sz w:val="22"/>
                <w:szCs w:val="22"/>
              </w:rPr>
            </w:pPr>
            <w:ins w:id="3864" w:author="ERCOT" w:date="2021-11-01T10:52:00Z">
              <w:r>
                <w:rPr>
                  <w:rFonts w:ascii="Calibri" w:hAnsi="Calibri" w:cs="Calibri"/>
                  <w:color w:val="000000"/>
                  <w:sz w:val="22"/>
                  <w:szCs w:val="22"/>
                </w:rPr>
                <w:t>34</w:t>
              </w:r>
            </w:ins>
            <w:del w:id="3865"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6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891A3C" w14:textId="447ADF23" w:rsidR="000A68D3" w:rsidRPr="00E66AD4" w:rsidRDefault="000A68D3" w:rsidP="000A68D3">
            <w:pPr>
              <w:widowControl/>
              <w:autoSpaceDE/>
              <w:autoSpaceDN/>
              <w:adjustRightInd/>
              <w:jc w:val="center"/>
              <w:rPr>
                <w:b/>
                <w:bCs/>
                <w:sz w:val="22"/>
                <w:szCs w:val="22"/>
              </w:rPr>
            </w:pPr>
            <w:ins w:id="3867" w:author="ERCOT" w:date="2021-11-01T10:52:00Z">
              <w:r>
                <w:rPr>
                  <w:rFonts w:ascii="Calibri" w:hAnsi="Calibri" w:cs="Calibri"/>
                  <w:color w:val="000000"/>
                  <w:sz w:val="22"/>
                  <w:szCs w:val="22"/>
                </w:rPr>
                <w:t>28</w:t>
              </w:r>
            </w:ins>
            <w:del w:id="3868"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6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06523" w14:textId="38CF1316" w:rsidR="000A68D3" w:rsidRPr="00E66AD4" w:rsidRDefault="000A68D3" w:rsidP="000A68D3">
            <w:pPr>
              <w:widowControl/>
              <w:autoSpaceDE/>
              <w:autoSpaceDN/>
              <w:adjustRightInd/>
              <w:jc w:val="center"/>
              <w:rPr>
                <w:b/>
                <w:bCs/>
                <w:sz w:val="22"/>
                <w:szCs w:val="22"/>
              </w:rPr>
            </w:pPr>
            <w:ins w:id="3870" w:author="ERCOT" w:date="2021-11-01T10:52:00Z">
              <w:r>
                <w:rPr>
                  <w:rFonts w:ascii="Calibri" w:hAnsi="Calibri" w:cs="Calibri"/>
                  <w:color w:val="000000"/>
                  <w:sz w:val="22"/>
                  <w:szCs w:val="22"/>
                </w:rPr>
                <w:t>28</w:t>
              </w:r>
            </w:ins>
            <w:del w:id="3871"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7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4B46C" w14:textId="7B1C16DE" w:rsidR="000A68D3" w:rsidRPr="00E66AD4" w:rsidRDefault="000A68D3" w:rsidP="000A68D3">
            <w:pPr>
              <w:widowControl/>
              <w:autoSpaceDE/>
              <w:autoSpaceDN/>
              <w:adjustRightInd/>
              <w:jc w:val="center"/>
              <w:rPr>
                <w:b/>
                <w:bCs/>
                <w:sz w:val="22"/>
                <w:szCs w:val="22"/>
              </w:rPr>
            </w:pPr>
            <w:ins w:id="3873" w:author="ERCOT" w:date="2021-11-01T10:52:00Z">
              <w:r>
                <w:rPr>
                  <w:rFonts w:ascii="Calibri" w:hAnsi="Calibri" w:cs="Calibri"/>
                  <w:color w:val="000000"/>
                  <w:sz w:val="22"/>
                  <w:szCs w:val="22"/>
                </w:rPr>
                <w:t>28</w:t>
              </w:r>
            </w:ins>
            <w:del w:id="3874"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7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A82BA" w14:textId="7FA647B8" w:rsidR="000A68D3" w:rsidRPr="00E66AD4" w:rsidRDefault="000A68D3" w:rsidP="000A68D3">
            <w:pPr>
              <w:widowControl/>
              <w:autoSpaceDE/>
              <w:autoSpaceDN/>
              <w:adjustRightInd/>
              <w:jc w:val="center"/>
              <w:rPr>
                <w:b/>
                <w:bCs/>
                <w:sz w:val="22"/>
                <w:szCs w:val="22"/>
              </w:rPr>
            </w:pPr>
            <w:ins w:id="3876" w:author="ERCOT" w:date="2021-11-01T10:52:00Z">
              <w:r>
                <w:rPr>
                  <w:rFonts w:ascii="Calibri" w:hAnsi="Calibri" w:cs="Calibri"/>
                  <w:color w:val="000000"/>
                  <w:sz w:val="22"/>
                  <w:szCs w:val="22"/>
                </w:rPr>
                <w:t>28</w:t>
              </w:r>
            </w:ins>
            <w:del w:id="387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7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FE32" w14:textId="291A4E76" w:rsidR="000A68D3" w:rsidRPr="00E66AD4" w:rsidRDefault="000A68D3" w:rsidP="000A68D3">
            <w:pPr>
              <w:widowControl/>
              <w:autoSpaceDE/>
              <w:autoSpaceDN/>
              <w:adjustRightInd/>
              <w:jc w:val="center"/>
              <w:rPr>
                <w:b/>
                <w:bCs/>
                <w:sz w:val="22"/>
                <w:szCs w:val="22"/>
              </w:rPr>
            </w:pPr>
            <w:ins w:id="3879" w:author="ERCOT" w:date="2021-11-01T10:52:00Z">
              <w:r>
                <w:rPr>
                  <w:rFonts w:ascii="Calibri" w:hAnsi="Calibri" w:cs="Calibri"/>
                  <w:color w:val="000000"/>
                  <w:sz w:val="22"/>
                  <w:szCs w:val="22"/>
                </w:rPr>
                <w:t>29</w:t>
              </w:r>
            </w:ins>
            <w:del w:id="388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5C232" w14:textId="7140DF01" w:rsidR="000A68D3" w:rsidRPr="00E66AD4" w:rsidRDefault="000A68D3" w:rsidP="000A68D3">
            <w:pPr>
              <w:widowControl/>
              <w:autoSpaceDE/>
              <w:autoSpaceDN/>
              <w:adjustRightInd/>
              <w:jc w:val="center"/>
              <w:rPr>
                <w:b/>
                <w:bCs/>
                <w:sz w:val="22"/>
                <w:szCs w:val="22"/>
              </w:rPr>
            </w:pPr>
            <w:ins w:id="3882" w:author="ERCOT" w:date="2021-11-01T10:52:00Z">
              <w:r>
                <w:rPr>
                  <w:rFonts w:ascii="Calibri" w:hAnsi="Calibri" w:cs="Calibri"/>
                  <w:color w:val="000000"/>
                  <w:sz w:val="22"/>
                  <w:szCs w:val="22"/>
                </w:rPr>
                <w:t>29</w:t>
              </w:r>
            </w:ins>
            <w:del w:id="388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8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D7BFB9" w14:textId="60B816E8" w:rsidR="000A68D3" w:rsidRPr="00E66AD4" w:rsidRDefault="000A68D3" w:rsidP="000A68D3">
            <w:pPr>
              <w:widowControl/>
              <w:autoSpaceDE/>
              <w:autoSpaceDN/>
              <w:adjustRightInd/>
              <w:jc w:val="center"/>
              <w:rPr>
                <w:b/>
                <w:bCs/>
                <w:sz w:val="22"/>
                <w:szCs w:val="22"/>
              </w:rPr>
            </w:pPr>
            <w:ins w:id="3885" w:author="ERCOT" w:date="2021-11-01T10:52:00Z">
              <w:r>
                <w:rPr>
                  <w:rFonts w:ascii="Calibri" w:hAnsi="Calibri" w:cs="Calibri"/>
                  <w:color w:val="000000"/>
                  <w:sz w:val="22"/>
                  <w:szCs w:val="22"/>
                </w:rPr>
                <w:t>29</w:t>
              </w:r>
            </w:ins>
            <w:del w:id="3886"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88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2E197" w14:textId="1153B1B4" w:rsidR="000A68D3" w:rsidRPr="00E66AD4" w:rsidRDefault="000A68D3" w:rsidP="000A68D3">
            <w:pPr>
              <w:widowControl/>
              <w:autoSpaceDE/>
              <w:autoSpaceDN/>
              <w:adjustRightInd/>
              <w:jc w:val="center"/>
              <w:rPr>
                <w:b/>
                <w:bCs/>
                <w:sz w:val="22"/>
                <w:szCs w:val="22"/>
              </w:rPr>
            </w:pPr>
            <w:ins w:id="3888" w:author="ERCOT" w:date="2021-11-01T10:52:00Z">
              <w:r>
                <w:rPr>
                  <w:rFonts w:ascii="Calibri" w:hAnsi="Calibri" w:cs="Calibri"/>
                  <w:color w:val="000000"/>
                  <w:sz w:val="22"/>
                  <w:szCs w:val="22"/>
                </w:rPr>
                <w:t>29</w:t>
              </w:r>
            </w:ins>
            <w:del w:id="3889"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89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F53F57" w14:textId="52D4FDB0" w:rsidR="000A68D3" w:rsidRPr="00E66AD4" w:rsidRDefault="000A68D3" w:rsidP="000A68D3">
            <w:pPr>
              <w:widowControl/>
              <w:autoSpaceDE/>
              <w:autoSpaceDN/>
              <w:adjustRightInd/>
              <w:jc w:val="center"/>
              <w:rPr>
                <w:b/>
                <w:bCs/>
                <w:sz w:val="22"/>
                <w:szCs w:val="22"/>
              </w:rPr>
            </w:pPr>
            <w:ins w:id="3891" w:author="ERCOT" w:date="2021-11-01T10:52:00Z">
              <w:r>
                <w:rPr>
                  <w:rFonts w:ascii="Calibri" w:hAnsi="Calibri" w:cs="Calibri"/>
                  <w:color w:val="000000"/>
                  <w:sz w:val="22"/>
                  <w:szCs w:val="22"/>
                </w:rPr>
                <w:t>36</w:t>
              </w:r>
            </w:ins>
            <w:del w:id="3892"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89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BAC25" w14:textId="501524B9" w:rsidR="000A68D3" w:rsidRPr="00E66AD4" w:rsidRDefault="000A68D3" w:rsidP="000A68D3">
            <w:pPr>
              <w:widowControl/>
              <w:autoSpaceDE/>
              <w:autoSpaceDN/>
              <w:adjustRightInd/>
              <w:jc w:val="center"/>
              <w:rPr>
                <w:b/>
                <w:bCs/>
                <w:sz w:val="22"/>
                <w:szCs w:val="22"/>
              </w:rPr>
            </w:pPr>
            <w:ins w:id="3894" w:author="ERCOT" w:date="2021-11-01T10:52:00Z">
              <w:r>
                <w:rPr>
                  <w:rFonts w:ascii="Calibri" w:hAnsi="Calibri" w:cs="Calibri"/>
                  <w:color w:val="000000"/>
                  <w:sz w:val="22"/>
                  <w:szCs w:val="22"/>
                </w:rPr>
                <w:t>36</w:t>
              </w:r>
            </w:ins>
            <w:del w:id="3895"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89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7E27B" w14:textId="562EBA9A" w:rsidR="000A68D3" w:rsidRPr="00E66AD4" w:rsidRDefault="000A68D3" w:rsidP="000A68D3">
            <w:pPr>
              <w:widowControl/>
              <w:autoSpaceDE/>
              <w:autoSpaceDN/>
              <w:adjustRightInd/>
              <w:jc w:val="center"/>
              <w:rPr>
                <w:b/>
                <w:bCs/>
                <w:sz w:val="22"/>
                <w:szCs w:val="22"/>
              </w:rPr>
            </w:pPr>
            <w:ins w:id="3897" w:author="ERCOT" w:date="2021-11-01T10:52:00Z">
              <w:r>
                <w:rPr>
                  <w:rFonts w:ascii="Calibri" w:hAnsi="Calibri" w:cs="Calibri"/>
                  <w:color w:val="000000"/>
                  <w:sz w:val="22"/>
                  <w:szCs w:val="22"/>
                </w:rPr>
                <w:t>36</w:t>
              </w:r>
            </w:ins>
            <w:del w:id="3898"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89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9856C3" w14:textId="59B98747" w:rsidR="000A68D3" w:rsidRPr="00E66AD4" w:rsidRDefault="000A68D3" w:rsidP="000A68D3">
            <w:pPr>
              <w:widowControl/>
              <w:autoSpaceDE/>
              <w:autoSpaceDN/>
              <w:adjustRightInd/>
              <w:jc w:val="center"/>
              <w:rPr>
                <w:b/>
                <w:bCs/>
                <w:sz w:val="22"/>
                <w:szCs w:val="22"/>
              </w:rPr>
            </w:pPr>
            <w:ins w:id="3900" w:author="ERCOT" w:date="2021-11-01T10:52:00Z">
              <w:r>
                <w:rPr>
                  <w:rFonts w:ascii="Calibri" w:hAnsi="Calibri" w:cs="Calibri"/>
                  <w:color w:val="000000"/>
                  <w:sz w:val="22"/>
                  <w:szCs w:val="22"/>
                </w:rPr>
                <w:t>36</w:t>
              </w:r>
            </w:ins>
            <w:del w:id="3901"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90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34534A8" w14:textId="3D8786C2" w:rsidR="000A68D3" w:rsidRPr="00E66AD4" w:rsidRDefault="000A68D3" w:rsidP="000A68D3">
            <w:pPr>
              <w:widowControl/>
              <w:autoSpaceDE/>
              <w:autoSpaceDN/>
              <w:adjustRightInd/>
              <w:jc w:val="center"/>
              <w:rPr>
                <w:b/>
                <w:bCs/>
                <w:sz w:val="22"/>
                <w:szCs w:val="22"/>
              </w:rPr>
            </w:pPr>
            <w:ins w:id="3903" w:author="ERCOT" w:date="2021-11-01T10:52:00Z">
              <w:r>
                <w:rPr>
                  <w:rFonts w:ascii="Calibri" w:hAnsi="Calibri" w:cs="Calibri"/>
                  <w:color w:val="000000"/>
                  <w:sz w:val="22"/>
                  <w:szCs w:val="22"/>
                </w:rPr>
                <w:t>35</w:t>
              </w:r>
            </w:ins>
            <w:del w:id="3904"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90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101E541" w14:textId="1349A3C2" w:rsidR="000A68D3" w:rsidRPr="00E66AD4" w:rsidRDefault="000A68D3" w:rsidP="000A68D3">
            <w:pPr>
              <w:widowControl/>
              <w:autoSpaceDE/>
              <w:autoSpaceDN/>
              <w:adjustRightInd/>
              <w:jc w:val="center"/>
              <w:rPr>
                <w:b/>
                <w:bCs/>
                <w:sz w:val="22"/>
                <w:szCs w:val="22"/>
              </w:rPr>
            </w:pPr>
            <w:ins w:id="3906" w:author="ERCOT" w:date="2021-11-01T10:52:00Z">
              <w:r>
                <w:rPr>
                  <w:rFonts w:ascii="Calibri" w:hAnsi="Calibri" w:cs="Calibri"/>
                  <w:color w:val="000000"/>
                  <w:sz w:val="22"/>
                  <w:szCs w:val="22"/>
                </w:rPr>
                <w:t>35</w:t>
              </w:r>
            </w:ins>
            <w:del w:id="3907" w:author="ERCOT" w:date="2021-11-01T10:49:00Z">
              <w:r w:rsidRPr="00E66AD4" w:rsidDel="000A68D3">
                <w:rPr>
                  <w:sz w:val="22"/>
                  <w:szCs w:val="22"/>
                </w:rPr>
                <w:delText>39</w:delText>
              </w:r>
            </w:del>
          </w:p>
        </w:tc>
      </w:tr>
      <w:tr w:rsidR="000A68D3" w:rsidRPr="00CC576E" w14:paraId="2E81DE5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90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90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910"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391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269636" w14:textId="0B1C16CE" w:rsidR="000A68D3" w:rsidRPr="00E66AD4" w:rsidRDefault="000A68D3" w:rsidP="000A68D3">
            <w:pPr>
              <w:widowControl/>
              <w:autoSpaceDE/>
              <w:autoSpaceDN/>
              <w:adjustRightInd/>
              <w:jc w:val="center"/>
              <w:rPr>
                <w:b/>
                <w:bCs/>
                <w:sz w:val="22"/>
                <w:szCs w:val="22"/>
              </w:rPr>
            </w:pPr>
            <w:ins w:id="3912" w:author="ERCOT" w:date="2021-11-01T10:52:00Z">
              <w:r>
                <w:rPr>
                  <w:rFonts w:ascii="Calibri" w:hAnsi="Calibri" w:cs="Calibri"/>
                  <w:color w:val="000000"/>
                  <w:sz w:val="22"/>
                  <w:szCs w:val="22"/>
                </w:rPr>
                <w:t>35</w:t>
              </w:r>
            </w:ins>
            <w:del w:id="3913"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1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D7B4B" w14:textId="4FA3A1B2" w:rsidR="000A68D3" w:rsidRPr="00E66AD4" w:rsidRDefault="000A68D3" w:rsidP="000A68D3">
            <w:pPr>
              <w:widowControl/>
              <w:autoSpaceDE/>
              <w:autoSpaceDN/>
              <w:adjustRightInd/>
              <w:jc w:val="center"/>
              <w:rPr>
                <w:b/>
                <w:bCs/>
                <w:sz w:val="22"/>
                <w:szCs w:val="22"/>
              </w:rPr>
            </w:pPr>
            <w:ins w:id="3915" w:author="ERCOT" w:date="2021-11-01T10:52:00Z">
              <w:r>
                <w:rPr>
                  <w:rFonts w:ascii="Calibri" w:hAnsi="Calibri" w:cs="Calibri"/>
                  <w:color w:val="000000"/>
                  <w:sz w:val="22"/>
                  <w:szCs w:val="22"/>
                </w:rPr>
                <w:t>35</w:t>
              </w:r>
            </w:ins>
            <w:del w:id="3916"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1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FD8D2" w14:textId="537F00BB" w:rsidR="000A68D3" w:rsidRPr="00E66AD4" w:rsidRDefault="000A68D3" w:rsidP="000A68D3">
            <w:pPr>
              <w:widowControl/>
              <w:autoSpaceDE/>
              <w:autoSpaceDN/>
              <w:adjustRightInd/>
              <w:jc w:val="center"/>
              <w:rPr>
                <w:b/>
                <w:bCs/>
                <w:sz w:val="22"/>
                <w:szCs w:val="22"/>
              </w:rPr>
            </w:pPr>
            <w:ins w:id="3918" w:author="ERCOT" w:date="2021-11-01T10:52:00Z">
              <w:r>
                <w:rPr>
                  <w:rFonts w:ascii="Calibri" w:hAnsi="Calibri" w:cs="Calibri"/>
                  <w:color w:val="000000"/>
                  <w:sz w:val="22"/>
                  <w:szCs w:val="22"/>
                </w:rPr>
                <w:t>38</w:t>
              </w:r>
            </w:ins>
            <w:del w:id="3919"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2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DAB68" w14:textId="4A4BE252" w:rsidR="000A68D3" w:rsidRPr="00E66AD4" w:rsidRDefault="000A68D3" w:rsidP="000A68D3">
            <w:pPr>
              <w:widowControl/>
              <w:autoSpaceDE/>
              <w:autoSpaceDN/>
              <w:adjustRightInd/>
              <w:jc w:val="center"/>
              <w:rPr>
                <w:b/>
                <w:bCs/>
                <w:sz w:val="22"/>
                <w:szCs w:val="22"/>
              </w:rPr>
            </w:pPr>
            <w:ins w:id="3921" w:author="ERCOT" w:date="2021-11-01T10:52:00Z">
              <w:r>
                <w:rPr>
                  <w:rFonts w:ascii="Calibri" w:hAnsi="Calibri" w:cs="Calibri"/>
                  <w:color w:val="000000"/>
                  <w:sz w:val="22"/>
                  <w:szCs w:val="22"/>
                </w:rPr>
                <w:t>38</w:t>
              </w:r>
            </w:ins>
            <w:del w:id="3922"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2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E59AB0" w14:textId="5C363C34" w:rsidR="000A68D3" w:rsidRPr="00E66AD4" w:rsidRDefault="000A68D3" w:rsidP="000A68D3">
            <w:pPr>
              <w:widowControl/>
              <w:autoSpaceDE/>
              <w:autoSpaceDN/>
              <w:adjustRightInd/>
              <w:jc w:val="center"/>
              <w:rPr>
                <w:b/>
                <w:bCs/>
                <w:sz w:val="22"/>
                <w:szCs w:val="22"/>
              </w:rPr>
            </w:pPr>
            <w:ins w:id="3924" w:author="ERCOT" w:date="2021-11-01T10:52:00Z">
              <w:r>
                <w:rPr>
                  <w:rFonts w:ascii="Calibri" w:hAnsi="Calibri" w:cs="Calibri"/>
                  <w:color w:val="000000"/>
                  <w:sz w:val="22"/>
                  <w:szCs w:val="22"/>
                </w:rPr>
                <w:t>38</w:t>
              </w:r>
            </w:ins>
            <w:del w:id="3925"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2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6C069C" w14:textId="27B07D9E" w:rsidR="000A68D3" w:rsidRPr="00E66AD4" w:rsidRDefault="000A68D3" w:rsidP="000A68D3">
            <w:pPr>
              <w:widowControl/>
              <w:autoSpaceDE/>
              <w:autoSpaceDN/>
              <w:adjustRightInd/>
              <w:jc w:val="center"/>
              <w:rPr>
                <w:b/>
                <w:bCs/>
                <w:sz w:val="22"/>
                <w:szCs w:val="22"/>
              </w:rPr>
            </w:pPr>
            <w:ins w:id="3927" w:author="ERCOT" w:date="2021-11-01T10:52:00Z">
              <w:r>
                <w:rPr>
                  <w:rFonts w:ascii="Calibri" w:hAnsi="Calibri" w:cs="Calibri"/>
                  <w:color w:val="000000"/>
                  <w:sz w:val="22"/>
                  <w:szCs w:val="22"/>
                </w:rPr>
                <w:t>38</w:t>
              </w:r>
            </w:ins>
            <w:del w:id="3928"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2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D46831C" w14:textId="38CFF15D" w:rsidR="000A68D3" w:rsidRPr="00E66AD4" w:rsidRDefault="000A68D3" w:rsidP="000A68D3">
            <w:pPr>
              <w:widowControl/>
              <w:autoSpaceDE/>
              <w:autoSpaceDN/>
              <w:adjustRightInd/>
              <w:jc w:val="center"/>
              <w:rPr>
                <w:b/>
                <w:bCs/>
                <w:sz w:val="22"/>
                <w:szCs w:val="22"/>
              </w:rPr>
            </w:pPr>
            <w:ins w:id="3930" w:author="ERCOT" w:date="2021-11-01T10:52:00Z">
              <w:r>
                <w:rPr>
                  <w:rFonts w:ascii="Calibri" w:hAnsi="Calibri" w:cs="Calibri"/>
                  <w:color w:val="000000"/>
                  <w:sz w:val="22"/>
                  <w:szCs w:val="22"/>
                </w:rPr>
                <w:t>34</w:t>
              </w:r>
            </w:ins>
            <w:del w:id="3931"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3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20AD5A" w14:textId="1C6B43E5" w:rsidR="000A68D3" w:rsidRPr="00E66AD4" w:rsidRDefault="000A68D3" w:rsidP="000A68D3">
            <w:pPr>
              <w:widowControl/>
              <w:autoSpaceDE/>
              <w:autoSpaceDN/>
              <w:adjustRightInd/>
              <w:jc w:val="center"/>
              <w:rPr>
                <w:b/>
                <w:bCs/>
                <w:sz w:val="22"/>
                <w:szCs w:val="22"/>
              </w:rPr>
            </w:pPr>
            <w:ins w:id="3933" w:author="ERCOT" w:date="2021-11-01T10:52:00Z">
              <w:r>
                <w:rPr>
                  <w:rFonts w:ascii="Calibri" w:hAnsi="Calibri" w:cs="Calibri"/>
                  <w:color w:val="000000"/>
                  <w:sz w:val="22"/>
                  <w:szCs w:val="22"/>
                </w:rPr>
                <w:t>34</w:t>
              </w:r>
            </w:ins>
            <w:del w:id="3934"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935"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1A729E9" w14:textId="5A186A21" w:rsidR="000A68D3" w:rsidRPr="00E66AD4" w:rsidRDefault="000A68D3" w:rsidP="000A68D3">
            <w:pPr>
              <w:widowControl/>
              <w:autoSpaceDE/>
              <w:autoSpaceDN/>
              <w:adjustRightInd/>
              <w:jc w:val="center"/>
              <w:rPr>
                <w:b/>
                <w:bCs/>
                <w:sz w:val="22"/>
                <w:szCs w:val="22"/>
              </w:rPr>
            </w:pPr>
            <w:ins w:id="3936" w:author="ERCOT" w:date="2021-11-01T10:52:00Z">
              <w:r>
                <w:rPr>
                  <w:rFonts w:ascii="Calibri" w:hAnsi="Calibri" w:cs="Calibri"/>
                  <w:color w:val="000000"/>
                  <w:sz w:val="22"/>
                  <w:szCs w:val="22"/>
                </w:rPr>
                <w:t>34</w:t>
              </w:r>
            </w:ins>
            <w:del w:id="3937"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938"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4FFD624" w14:textId="75AC47D5" w:rsidR="000A68D3" w:rsidRPr="00E66AD4" w:rsidRDefault="000A68D3" w:rsidP="000A68D3">
            <w:pPr>
              <w:widowControl/>
              <w:autoSpaceDE/>
              <w:autoSpaceDN/>
              <w:adjustRightInd/>
              <w:jc w:val="center"/>
              <w:rPr>
                <w:b/>
                <w:bCs/>
                <w:sz w:val="22"/>
                <w:szCs w:val="22"/>
              </w:rPr>
            </w:pPr>
            <w:ins w:id="3939" w:author="ERCOT" w:date="2021-11-01T10:52:00Z">
              <w:r>
                <w:rPr>
                  <w:rFonts w:ascii="Calibri" w:hAnsi="Calibri" w:cs="Calibri"/>
                  <w:color w:val="000000"/>
                  <w:sz w:val="22"/>
                  <w:szCs w:val="22"/>
                </w:rPr>
                <w:t>34</w:t>
              </w:r>
            </w:ins>
            <w:del w:id="3940"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4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6FEB7" w14:textId="6D4C9A08" w:rsidR="000A68D3" w:rsidRPr="00E66AD4" w:rsidRDefault="000A68D3" w:rsidP="000A68D3">
            <w:pPr>
              <w:widowControl/>
              <w:autoSpaceDE/>
              <w:autoSpaceDN/>
              <w:adjustRightInd/>
              <w:jc w:val="center"/>
              <w:rPr>
                <w:b/>
                <w:bCs/>
                <w:sz w:val="22"/>
                <w:szCs w:val="22"/>
              </w:rPr>
            </w:pPr>
            <w:ins w:id="3942" w:author="ERCOT" w:date="2021-11-01T10:52:00Z">
              <w:r>
                <w:rPr>
                  <w:rFonts w:ascii="Calibri" w:hAnsi="Calibri" w:cs="Calibri"/>
                  <w:color w:val="000000"/>
                  <w:sz w:val="22"/>
                  <w:szCs w:val="22"/>
                </w:rPr>
                <w:t>28</w:t>
              </w:r>
            </w:ins>
            <w:del w:id="3943"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4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2691F0" w14:textId="2EBE153A" w:rsidR="000A68D3" w:rsidRPr="00E66AD4" w:rsidRDefault="000A68D3" w:rsidP="000A68D3">
            <w:pPr>
              <w:widowControl/>
              <w:autoSpaceDE/>
              <w:autoSpaceDN/>
              <w:adjustRightInd/>
              <w:jc w:val="center"/>
              <w:rPr>
                <w:b/>
                <w:bCs/>
                <w:sz w:val="22"/>
                <w:szCs w:val="22"/>
              </w:rPr>
            </w:pPr>
            <w:ins w:id="3945" w:author="ERCOT" w:date="2021-11-01T10:52:00Z">
              <w:r>
                <w:rPr>
                  <w:rFonts w:ascii="Calibri" w:hAnsi="Calibri" w:cs="Calibri"/>
                  <w:color w:val="000000"/>
                  <w:sz w:val="22"/>
                  <w:szCs w:val="22"/>
                </w:rPr>
                <w:t>28</w:t>
              </w:r>
            </w:ins>
            <w:del w:id="3946"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47"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8B98DC3" w14:textId="4D411056" w:rsidR="000A68D3" w:rsidRPr="00E66AD4" w:rsidRDefault="000A68D3" w:rsidP="000A68D3">
            <w:pPr>
              <w:widowControl/>
              <w:autoSpaceDE/>
              <w:autoSpaceDN/>
              <w:adjustRightInd/>
              <w:jc w:val="center"/>
              <w:rPr>
                <w:b/>
                <w:bCs/>
                <w:sz w:val="22"/>
                <w:szCs w:val="22"/>
              </w:rPr>
            </w:pPr>
            <w:ins w:id="3948" w:author="ERCOT" w:date="2021-11-01T10:52:00Z">
              <w:r>
                <w:rPr>
                  <w:rFonts w:ascii="Calibri" w:hAnsi="Calibri" w:cs="Calibri"/>
                  <w:color w:val="000000"/>
                  <w:sz w:val="22"/>
                  <w:szCs w:val="22"/>
                </w:rPr>
                <w:t>28</w:t>
              </w:r>
            </w:ins>
            <w:del w:id="3949"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5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0490E" w14:textId="541C8AE8" w:rsidR="000A68D3" w:rsidRPr="00E66AD4" w:rsidRDefault="000A68D3" w:rsidP="000A68D3">
            <w:pPr>
              <w:widowControl/>
              <w:autoSpaceDE/>
              <w:autoSpaceDN/>
              <w:adjustRightInd/>
              <w:jc w:val="center"/>
              <w:rPr>
                <w:b/>
                <w:bCs/>
                <w:sz w:val="22"/>
                <w:szCs w:val="22"/>
              </w:rPr>
            </w:pPr>
            <w:ins w:id="3951" w:author="ERCOT" w:date="2021-11-01T10:52:00Z">
              <w:r>
                <w:rPr>
                  <w:rFonts w:ascii="Calibri" w:hAnsi="Calibri" w:cs="Calibri"/>
                  <w:color w:val="000000"/>
                  <w:sz w:val="22"/>
                  <w:szCs w:val="22"/>
                </w:rPr>
                <w:t>28</w:t>
              </w:r>
            </w:ins>
            <w:del w:id="3952"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5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F8868" w14:textId="6609D40D" w:rsidR="000A68D3" w:rsidRPr="00E66AD4" w:rsidRDefault="000A68D3" w:rsidP="000A68D3">
            <w:pPr>
              <w:widowControl/>
              <w:autoSpaceDE/>
              <w:autoSpaceDN/>
              <w:adjustRightInd/>
              <w:jc w:val="center"/>
              <w:rPr>
                <w:b/>
                <w:bCs/>
                <w:sz w:val="22"/>
                <w:szCs w:val="22"/>
              </w:rPr>
            </w:pPr>
            <w:ins w:id="3954" w:author="ERCOT" w:date="2021-11-01T10:52:00Z">
              <w:r>
                <w:rPr>
                  <w:rFonts w:ascii="Calibri" w:hAnsi="Calibri" w:cs="Calibri"/>
                  <w:color w:val="000000"/>
                  <w:sz w:val="22"/>
                  <w:szCs w:val="22"/>
                </w:rPr>
                <w:t>29</w:t>
              </w:r>
            </w:ins>
            <w:del w:id="395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5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A0F451" w14:textId="2218D489" w:rsidR="000A68D3" w:rsidRPr="00E66AD4" w:rsidRDefault="000A68D3" w:rsidP="000A68D3">
            <w:pPr>
              <w:widowControl/>
              <w:autoSpaceDE/>
              <w:autoSpaceDN/>
              <w:adjustRightInd/>
              <w:jc w:val="center"/>
              <w:rPr>
                <w:b/>
                <w:bCs/>
                <w:sz w:val="22"/>
                <w:szCs w:val="22"/>
              </w:rPr>
            </w:pPr>
            <w:ins w:id="3957" w:author="ERCOT" w:date="2021-11-01T10:52:00Z">
              <w:r>
                <w:rPr>
                  <w:rFonts w:ascii="Calibri" w:hAnsi="Calibri" w:cs="Calibri"/>
                  <w:color w:val="000000"/>
                  <w:sz w:val="22"/>
                  <w:szCs w:val="22"/>
                </w:rPr>
                <w:t>29</w:t>
              </w:r>
            </w:ins>
            <w:del w:id="395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5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C9AF0D" w14:textId="2D9E4F22" w:rsidR="000A68D3" w:rsidRPr="00E66AD4" w:rsidRDefault="000A68D3" w:rsidP="000A68D3">
            <w:pPr>
              <w:widowControl/>
              <w:autoSpaceDE/>
              <w:autoSpaceDN/>
              <w:adjustRightInd/>
              <w:jc w:val="center"/>
              <w:rPr>
                <w:b/>
                <w:bCs/>
                <w:sz w:val="22"/>
                <w:szCs w:val="22"/>
              </w:rPr>
            </w:pPr>
            <w:ins w:id="3960" w:author="ERCOT" w:date="2021-11-01T10:52:00Z">
              <w:r>
                <w:rPr>
                  <w:rFonts w:ascii="Calibri" w:hAnsi="Calibri" w:cs="Calibri"/>
                  <w:color w:val="000000"/>
                  <w:sz w:val="22"/>
                  <w:szCs w:val="22"/>
                </w:rPr>
                <w:t>29</w:t>
              </w:r>
            </w:ins>
            <w:del w:id="3961"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962"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D4D6794" w14:textId="2D4E8A25" w:rsidR="000A68D3" w:rsidRPr="00E66AD4" w:rsidRDefault="000A68D3" w:rsidP="000A68D3">
            <w:pPr>
              <w:widowControl/>
              <w:autoSpaceDE/>
              <w:autoSpaceDN/>
              <w:adjustRightInd/>
              <w:jc w:val="center"/>
              <w:rPr>
                <w:b/>
                <w:bCs/>
                <w:sz w:val="22"/>
                <w:szCs w:val="22"/>
              </w:rPr>
            </w:pPr>
            <w:ins w:id="3963" w:author="ERCOT" w:date="2021-11-01T10:52:00Z">
              <w:r>
                <w:rPr>
                  <w:rFonts w:ascii="Calibri" w:hAnsi="Calibri" w:cs="Calibri"/>
                  <w:color w:val="000000"/>
                  <w:sz w:val="22"/>
                  <w:szCs w:val="22"/>
                </w:rPr>
                <w:t>29</w:t>
              </w:r>
            </w:ins>
            <w:del w:id="3964"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965"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B7B4C" w14:textId="39166929" w:rsidR="000A68D3" w:rsidRPr="00E66AD4" w:rsidRDefault="000A68D3" w:rsidP="000A68D3">
            <w:pPr>
              <w:widowControl/>
              <w:autoSpaceDE/>
              <w:autoSpaceDN/>
              <w:adjustRightInd/>
              <w:jc w:val="center"/>
              <w:rPr>
                <w:b/>
                <w:bCs/>
                <w:sz w:val="22"/>
                <w:szCs w:val="22"/>
              </w:rPr>
            </w:pPr>
            <w:ins w:id="3966" w:author="ERCOT" w:date="2021-11-01T10:52:00Z">
              <w:r>
                <w:rPr>
                  <w:rFonts w:ascii="Calibri" w:hAnsi="Calibri" w:cs="Calibri"/>
                  <w:color w:val="000000"/>
                  <w:sz w:val="22"/>
                  <w:szCs w:val="22"/>
                </w:rPr>
                <w:t>36</w:t>
              </w:r>
            </w:ins>
            <w:del w:id="3967"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968"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B05E70D" w14:textId="2BCD1AD2" w:rsidR="000A68D3" w:rsidRPr="00E66AD4" w:rsidRDefault="000A68D3" w:rsidP="000A68D3">
            <w:pPr>
              <w:widowControl/>
              <w:autoSpaceDE/>
              <w:autoSpaceDN/>
              <w:adjustRightInd/>
              <w:jc w:val="center"/>
              <w:rPr>
                <w:b/>
                <w:bCs/>
                <w:sz w:val="22"/>
                <w:szCs w:val="22"/>
              </w:rPr>
            </w:pPr>
            <w:ins w:id="3969" w:author="ERCOT" w:date="2021-11-01T10:52:00Z">
              <w:r>
                <w:rPr>
                  <w:rFonts w:ascii="Calibri" w:hAnsi="Calibri" w:cs="Calibri"/>
                  <w:color w:val="000000"/>
                  <w:sz w:val="22"/>
                  <w:szCs w:val="22"/>
                </w:rPr>
                <w:t>36</w:t>
              </w:r>
            </w:ins>
            <w:del w:id="3970"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971"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7DD2C3" w14:textId="768AA45B" w:rsidR="000A68D3" w:rsidRPr="00E66AD4" w:rsidRDefault="000A68D3" w:rsidP="000A68D3">
            <w:pPr>
              <w:widowControl/>
              <w:autoSpaceDE/>
              <w:autoSpaceDN/>
              <w:adjustRightInd/>
              <w:jc w:val="center"/>
              <w:rPr>
                <w:b/>
                <w:bCs/>
                <w:sz w:val="22"/>
                <w:szCs w:val="22"/>
              </w:rPr>
            </w:pPr>
            <w:ins w:id="3972" w:author="ERCOT" w:date="2021-11-01T10:52:00Z">
              <w:r>
                <w:rPr>
                  <w:rFonts w:ascii="Calibri" w:hAnsi="Calibri" w:cs="Calibri"/>
                  <w:color w:val="000000"/>
                  <w:sz w:val="22"/>
                  <w:szCs w:val="22"/>
                </w:rPr>
                <w:t>36</w:t>
              </w:r>
            </w:ins>
            <w:del w:id="3973"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974"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0B5230" w14:textId="3FD02E7F" w:rsidR="000A68D3" w:rsidRPr="00E66AD4" w:rsidRDefault="000A68D3" w:rsidP="000A68D3">
            <w:pPr>
              <w:widowControl/>
              <w:autoSpaceDE/>
              <w:autoSpaceDN/>
              <w:adjustRightInd/>
              <w:jc w:val="center"/>
              <w:rPr>
                <w:b/>
                <w:bCs/>
                <w:sz w:val="22"/>
                <w:szCs w:val="22"/>
              </w:rPr>
            </w:pPr>
            <w:ins w:id="3975" w:author="ERCOT" w:date="2021-11-01T10:52:00Z">
              <w:r>
                <w:rPr>
                  <w:rFonts w:ascii="Calibri" w:hAnsi="Calibri" w:cs="Calibri"/>
                  <w:color w:val="000000"/>
                  <w:sz w:val="22"/>
                  <w:szCs w:val="22"/>
                </w:rPr>
                <w:t>36</w:t>
              </w:r>
            </w:ins>
            <w:del w:id="3976"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977"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5CE2FD" w14:textId="3094864B" w:rsidR="000A68D3" w:rsidRPr="00E66AD4" w:rsidRDefault="000A68D3" w:rsidP="000A68D3">
            <w:pPr>
              <w:widowControl/>
              <w:autoSpaceDE/>
              <w:autoSpaceDN/>
              <w:adjustRightInd/>
              <w:jc w:val="center"/>
              <w:rPr>
                <w:b/>
                <w:bCs/>
                <w:sz w:val="22"/>
                <w:szCs w:val="22"/>
              </w:rPr>
            </w:pPr>
            <w:ins w:id="3978" w:author="ERCOT" w:date="2021-11-01T10:52:00Z">
              <w:r>
                <w:rPr>
                  <w:rFonts w:ascii="Calibri" w:hAnsi="Calibri" w:cs="Calibri"/>
                  <w:color w:val="000000"/>
                  <w:sz w:val="22"/>
                  <w:szCs w:val="22"/>
                </w:rPr>
                <w:t>35</w:t>
              </w:r>
            </w:ins>
            <w:del w:id="3979"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980"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17CDEF4" w14:textId="4CF0C203" w:rsidR="000A68D3" w:rsidRPr="00E66AD4" w:rsidRDefault="000A68D3" w:rsidP="000A68D3">
            <w:pPr>
              <w:widowControl/>
              <w:autoSpaceDE/>
              <w:autoSpaceDN/>
              <w:adjustRightInd/>
              <w:jc w:val="center"/>
              <w:rPr>
                <w:b/>
                <w:bCs/>
                <w:sz w:val="22"/>
                <w:szCs w:val="22"/>
              </w:rPr>
            </w:pPr>
            <w:ins w:id="3981" w:author="ERCOT" w:date="2021-11-01T10:52:00Z">
              <w:r>
                <w:rPr>
                  <w:rFonts w:ascii="Calibri" w:hAnsi="Calibri" w:cs="Calibri"/>
                  <w:color w:val="000000"/>
                  <w:sz w:val="22"/>
                  <w:szCs w:val="22"/>
                </w:rPr>
                <w:t>35</w:t>
              </w:r>
            </w:ins>
            <w:del w:id="3982" w:author="ERCOT" w:date="2021-11-01T10:49:00Z">
              <w:r w:rsidRPr="00E66AD4" w:rsidDel="000A68D3">
                <w:rPr>
                  <w:sz w:val="22"/>
                  <w:szCs w:val="22"/>
                </w:rPr>
                <w:delText>39</w:delText>
              </w:r>
            </w:del>
          </w:p>
        </w:tc>
      </w:tr>
      <w:tr w:rsidR="000A68D3" w:rsidRPr="00CC576E" w14:paraId="507EB44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98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98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98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39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E09F18" w14:textId="4B4FD3F7" w:rsidR="000A68D3" w:rsidRPr="00E66AD4" w:rsidRDefault="000A68D3" w:rsidP="000A68D3">
            <w:pPr>
              <w:widowControl/>
              <w:autoSpaceDE/>
              <w:autoSpaceDN/>
              <w:adjustRightInd/>
              <w:jc w:val="center"/>
              <w:rPr>
                <w:b/>
                <w:bCs/>
                <w:sz w:val="22"/>
                <w:szCs w:val="22"/>
              </w:rPr>
            </w:pPr>
            <w:ins w:id="3987" w:author="ERCOT" w:date="2021-11-01T10:52:00Z">
              <w:r>
                <w:rPr>
                  <w:rFonts w:ascii="Calibri" w:hAnsi="Calibri" w:cs="Calibri"/>
                  <w:color w:val="000000"/>
                  <w:sz w:val="22"/>
                  <w:szCs w:val="22"/>
                </w:rPr>
                <w:t>35</w:t>
              </w:r>
            </w:ins>
            <w:del w:id="3988"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8444A77" w14:textId="508393A1" w:rsidR="000A68D3" w:rsidRPr="00E66AD4" w:rsidRDefault="000A68D3" w:rsidP="000A68D3">
            <w:pPr>
              <w:widowControl/>
              <w:autoSpaceDE/>
              <w:autoSpaceDN/>
              <w:adjustRightInd/>
              <w:jc w:val="center"/>
              <w:rPr>
                <w:b/>
                <w:bCs/>
                <w:sz w:val="22"/>
                <w:szCs w:val="22"/>
              </w:rPr>
            </w:pPr>
            <w:ins w:id="3990" w:author="ERCOT" w:date="2021-11-01T10:52:00Z">
              <w:r>
                <w:rPr>
                  <w:rFonts w:ascii="Calibri" w:hAnsi="Calibri" w:cs="Calibri"/>
                  <w:color w:val="000000"/>
                  <w:sz w:val="22"/>
                  <w:szCs w:val="22"/>
                </w:rPr>
                <w:t>35</w:t>
              </w:r>
            </w:ins>
            <w:del w:id="3991"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E97C8B" w14:textId="62C36CB7" w:rsidR="000A68D3" w:rsidRPr="00E66AD4" w:rsidRDefault="000A68D3" w:rsidP="000A68D3">
            <w:pPr>
              <w:widowControl/>
              <w:autoSpaceDE/>
              <w:autoSpaceDN/>
              <w:adjustRightInd/>
              <w:jc w:val="center"/>
              <w:rPr>
                <w:b/>
                <w:bCs/>
                <w:sz w:val="22"/>
                <w:szCs w:val="22"/>
              </w:rPr>
            </w:pPr>
            <w:ins w:id="3993" w:author="ERCOT" w:date="2021-11-01T10:52:00Z">
              <w:r>
                <w:rPr>
                  <w:rFonts w:ascii="Calibri" w:hAnsi="Calibri" w:cs="Calibri"/>
                  <w:color w:val="000000"/>
                  <w:sz w:val="22"/>
                  <w:szCs w:val="22"/>
                </w:rPr>
                <w:t>38</w:t>
              </w:r>
            </w:ins>
            <w:del w:id="3994"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9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5B94A6" w14:textId="7E2E9187" w:rsidR="000A68D3" w:rsidRPr="00E66AD4" w:rsidRDefault="000A68D3" w:rsidP="000A68D3">
            <w:pPr>
              <w:widowControl/>
              <w:autoSpaceDE/>
              <w:autoSpaceDN/>
              <w:adjustRightInd/>
              <w:jc w:val="center"/>
              <w:rPr>
                <w:b/>
                <w:bCs/>
                <w:sz w:val="22"/>
                <w:szCs w:val="22"/>
              </w:rPr>
            </w:pPr>
            <w:ins w:id="3996" w:author="ERCOT" w:date="2021-11-01T10:52:00Z">
              <w:r>
                <w:rPr>
                  <w:rFonts w:ascii="Calibri" w:hAnsi="Calibri" w:cs="Calibri"/>
                  <w:color w:val="000000"/>
                  <w:sz w:val="22"/>
                  <w:szCs w:val="22"/>
                </w:rPr>
                <w:t>38</w:t>
              </w:r>
            </w:ins>
            <w:del w:id="3997"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9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6267F8" w14:textId="5B91DB35" w:rsidR="000A68D3" w:rsidRPr="00E66AD4" w:rsidRDefault="000A68D3" w:rsidP="000A68D3">
            <w:pPr>
              <w:widowControl/>
              <w:autoSpaceDE/>
              <w:autoSpaceDN/>
              <w:adjustRightInd/>
              <w:jc w:val="center"/>
              <w:rPr>
                <w:b/>
                <w:bCs/>
                <w:sz w:val="22"/>
                <w:szCs w:val="22"/>
              </w:rPr>
            </w:pPr>
            <w:ins w:id="3999" w:author="ERCOT" w:date="2021-11-01T10:52:00Z">
              <w:r>
                <w:rPr>
                  <w:rFonts w:ascii="Calibri" w:hAnsi="Calibri" w:cs="Calibri"/>
                  <w:color w:val="000000"/>
                  <w:sz w:val="22"/>
                  <w:szCs w:val="22"/>
                </w:rPr>
                <w:t>38</w:t>
              </w:r>
            </w:ins>
            <w:del w:id="4000"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0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3B4964" w14:textId="05936124" w:rsidR="000A68D3" w:rsidRPr="00E66AD4" w:rsidRDefault="000A68D3" w:rsidP="000A68D3">
            <w:pPr>
              <w:widowControl/>
              <w:autoSpaceDE/>
              <w:autoSpaceDN/>
              <w:adjustRightInd/>
              <w:jc w:val="center"/>
              <w:rPr>
                <w:b/>
                <w:bCs/>
                <w:sz w:val="22"/>
                <w:szCs w:val="22"/>
              </w:rPr>
            </w:pPr>
            <w:ins w:id="4002" w:author="ERCOT" w:date="2021-11-01T10:52:00Z">
              <w:r>
                <w:rPr>
                  <w:rFonts w:ascii="Calibri" w:hAnsi="Calibri" w:cs="Calibri"/>
                  <w:color w:val="000000"/>
                  <w:sz w:val="22"/>
                  <w:szCs w:val="22"/>
                </w:rPr>
                <w:t>38</w:t>
              </w:r>
            </w:ins>
            <w:del w:id="4003"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0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B794B" w14:textId="0202503D" w:rsidR="000A68D3" w:rsidRPr="00E66AD4" w:rsidRDefault="000A68D3" w:rsidP="000A68D3">
            <w:pPr>
              <w:widowControl/>
              <w:autoSpaceDE/>
              <w:autoSpaceDN/>
              <w:adjustRightInd/>
              <w:jc w:val="center"/>
              <w:rPr>
                <w:b/>
                <w:bCs/>
                <w:sz w:val="22"/>
                <w:szCs w:val="22"/>
              </w:rPr>
            </w:pPr>
            <w:ins w:id="4005" w:author="ERCOT" w:date="2021-11-01T10:52:00Z">
              <w:r>
                <w:rPr>
                  <w:rFonts w:ascii="Calibri" w:hAnsi="Calibri" w:cs="Calibri"/>
                  <w:color w:val="000000"/>
                  <w:sz w:val="22"/>
                  <w:szCs w:val="22"/>
                </w:rPr>
                <w:t>34</w:t>
              </w:r>
            </w:ins>
            <w:del w:id="4006"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0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E8DE61" w14:textId="2DCCE371" w:rsidR="000A68D3" w:rsidRPr="00E66AD4" w:rsidRDefault="000A68D3" w:rsidP="000A68D3">
            <w:pPr>
              <w:widowControl/>
              <w:autoSpaceDE/>
              <w:autoSpaceDN/>
              <w:adjustRightInd/>
              <w:jc w:val="center"/>
              <w:rPr>
                <w:b/>
                <w:bCs/>
                <w:sz w:val="22"/>
                <w:szCs w:val="22"/>
              </w:rPr>
            </w:pPr>
            <w:ins w:id="4008" w:author="ERCOT" w:date="2021-11-01T10:52:00Z">
              <w:r>
                <w:rPr>
                  <w:rFonts w:ascii="Calibri" w:hAnsi="Calibri" w:cs="Calibri"/>
                  <w:color w:val="000000"/>
                  <w:sz w:val="22"/>
                  <w:szCs w:val="22"/>
                </w:rPr>
                <w:t>34</w:t>
              </w:r>
            </w:ins>
            <w:del w:id="4009"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01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0A8088D" w14:textId="283E3122" w:rsidR="000A68D3" w:rsidRPr="00E66AD4" w:rsidRDefault="000A68D3" w:rsidP="000A68D3">
            <w:pPr>
              <w:widowControl/>
              <w:autoSpaceDE/>
              <w:autoSpaceDN/>
              <w:adjustRightInd/>
              <w:jc w:val="center"/>
              <w:rPr>
                <w:b/>
                <w:bCs/>
                <w:sz w:val="22"/>
                <w:szCs w:val="22"/>
              </w:rPr>
            </w:pPr>
            <w:ins w:id="4011" w:author="ERCOT" w:date="2021-11-01T10:52:00Z">
              <w:r>
                <w:rPr>
                  <w:rFonts w:ascii="Calibri" w:hAnsi="Calibri" w:cs="Calibri"/>
                  <w:color w:val="000000"/>
                  <w:sz w:val="22"/>
                  <w:szCs w:val="22"/>
                </w:rPr>
                <w:t>34</w:t>
              </w:r>
            </w:ins>
            <w:del w:id="4012"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01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95CF6D8" w14:textId="74EFAFFA" w:rsidR="000A68D3" w:rsidRPr="00E66AD4" w:rsidRDefault="000A68D3" w:rsidP="000A68D3">
            <w:pPr>
              <w:widowControl/>
              <w:autoSpaceDE/>
              <w:autoSpaceDN/>
              <w:adjustRightInd/>
              <w:jc w:val="center"/>
              <w:rPr>
                <w:b/>
                <w:bCs/>
                <w:sz w:val="22"/>
                <w:szCs w:val="22"/>
              </w:rPr>
            </w:pPr>
            <w:ins w:id="4014" w:author="ERCOT" w:date="2021-11-01T10:52:00Z">
              <w:r>
                <w:rPr>
                  <w:rFonts w:ascii="Calibri" w:hAnsi="Calibri" w:cs="Calibri"/>
                  <w:color w:val="000000"/>
                  <w:sz w:val="22"/>
                  <w:szCs w:val="22"/>
                </w:rPr>
                <w:t>34</w:t>
              </w:r>
            </w:ins>
            <w:del w:id="4015"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1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68C57" w14:textId="2A3F06BA" w:rsidR="000A68D3" w:rsidRPr="00E66AD4" w:rsidRDefault="000A68D3" w:rsidP="000A68D3">
            <w:pPr>
              <w:widowControl/>
              <w:autoSpaceDE/>
              <w:autoSpaceDN/>
              <w:adjustRightInd/>
              <w:jc w:val="center"/>
              <w:rPr>
                <w:b/>
                <w:bCs/>
                <w:sz w:val="22"/>
                <w:szCs w:val="22"/>
              </w:rPr>
            </w:pPr>
            <w:ins w:id="4017" w:author="ERCOT" w:date="2021-11-01T10:52:00Z">
              <w:r>
                <w:rPr>
                  <w:rFonts w:ascii="Calibri" w:hAnsi="Calibri" w:cs="Calibri"/>
                  <w:color w:val="000000"/>
                  <w:sz w:val="22"/>
                  <w:szCs w:val="22"/>
                </w:rPr>
                <w:t>28</w:t>
              </w:r>
            </w:ins>
            <w:del w:id="4018"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1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2D792" w14:textId="4EF1DF9E" w:rsidR="000A68D3" w:rsidRPr="00E66AD4" w:rsidRDefault="000A68D3" w:rsidP="000A68D3">
            <w:pPr>
              <w:widowControl/>
              <w:autoSpaceDE/>
              <w:autoSpaceDN/>
              <w:adjustRightInd/>
              <w:jc w:val="center"/>
              <w:rPr>
                <w:b/>
                <w:bCs/>
                <w:sz w:val="22"/>
                <w:szCs w:val="22"/>
              </w:rPr>
            </w:pPr>
            <w:ins w:id="4020" w:author="ERCOT" w:date="2021-11-01T10:52:00Z">
              <w:r>
                <w:rPr>
                  <w:rFonts w:ascii="Calibri" w:hAnsi="Calibri" w:cs="Calibri"/>
                  <w:color w:val="000000"/>
                  <w:sz w:val="22"/>
                  <w:szCs w:val="22"/>
                </w:rPr>
                <w:t>28</w:t>
              </w:r>
            </w:ins>
            <w:del w:id="4021"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2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4E086" w14:textId="301C8644" w:rsidR="000A68D3" w:rsidRPr="00E66AD4" w:rsidRDefault="000A68D3" w:rsidP="000A68D3">
            <w:pPr>
              <w:widowControl/>
              <w:autoSpaceDE/>
              <w:autoSpaceDN/>
              <w:adjustRightInd/>
              <w:jc w:val="center"/>
              <w:rPr>
                <w:b/>
                <w:bCs/>
                <w:sz w:val="22"/>
                <w:szCs w:val="22"/>
              </w:rPr>
            </w:pPr>
            <w:ins w:id="4023" w:author="ERCOT" w:date="2021-11-01T10:52:00Z">
              <w:r>
                <w:rPr>
                  <w:rFonts w:ascii="Calibri" w:hAnsi="Calibri" w:cs="Calibri"/>
                  <w:color w:val="000000"/>
                  <w:sz w:val="22"/>
                  <w:szCs w:val="22"/>
                </w:rPr>
                <w:t>28</w:t>
              </w:r>
            </w:ins>
            <w:del w:id="4024"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2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6180D" w14:textId="5157BEAF" w:rsidR="000A68D3" w:rsidRPr="00E66AD4" w:rsidRDefault="000A68D3" w:rsidP="000A68D3">
            <w:pPr>
              <w:widowControl/>
              <w:autoSpaceDE/>
              <w:autoSpaceDN/>
              <w:adjustRightInd/>
              <w:jc w:val="center"/>
              <w:rPr>
                <w:b/>
                <w:bCs/>
                <w:sz w:val="22"/>
                <w:szCs w:val="22"/>
              </w:rPr>
            </w:pPr>
            <w:ins w:id="4026" w:author="ERCOT" w:date="2021-11-01T10:52:00Z">
              <w:r>
                <w:rPr>
                  <w:rFonts w:ascii="Calibri" w:hAnsi="Calibri" w:cs="Calibri"/>
                  <w:color w:val="000000"/>
                  <w:sz w:val="22"/>
                  <w:szCs w:val="22"/>
                </w:rPr>
                <w:t>28</w:t>
              </w:r>
            </w:ins>
            <w:del w:id="402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2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B55402" w14:textId="2E3B3391" w:rsidR="000A68D3" w:rsidRPr="00E66AD4" w:rsidRDefault="000A68D3" w:rsidP="000A68D3">
            <w:pPr>
              <w:widowControl/>
              <w:autoSpaceDE/>
              <w:autoSpaceDN/>
              <w:adjustRightInd/>
              <w:jc w:val="center"/>
              <w:rPr>
                <w:b/>
                <w:bCs/>
                <w:sz w:val="22"/>
                <w:szCs w:val="22"/>
              </w:rPr>
            </w:pPr>
            <w:ins w:id="4029" w:author="ERCOT" w:date="2021-11-01T10:52:00Z">
              <w:r>
                <w:rPr>
                  <w:rFonts w:ascii="Calibri" w:hAnsi="Calibri" w:cs="Calibri"/>
                  <w:color w:val="000000"/>
                  <w:sz w:val="22"/>
                  <w:szCs w:val="22"/>
                </w:rPr>
                <w:t>29</w:t>
              </w:r>
            </w:ins>
            <w:del w:id="403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3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64C4C8" w14:textId="3035FC0C" w:rsidR="000A68D3" w:rsidRPr="00E66AD4" w:rsidRDefault="000A68D3" w:rsidP="000A68D3">
            <w:pPr>
              <w:widowControl/>
              <w:autoSpaceDE/>
              <w:autoSpaceDN/>
              <w:adjustRightInd/>
              <w:jc w:val="center"/>
              <w:rPr>
                <w:b/>
                <w:bCs/>
                <w:sz w:val="22"/>
                <w:szCs w:val="22"/>
              </w:rPr>
            </w:pPr>
            <w:ins w:id="4032" w:author="ERCOT" w:date="2021-11-01T10:52:00Z">
              <w:r>
                <w:rPr>
                  <w:rFonts w:ascii="Calibri" w:hAnsi="Calibri" w:cs="Calibri"/>
                  <w:color w:val="000000"/>
                  <w:sz w:val="22"/>
                  <w:szCs w:val="22"/>
                </w:rPr>
                <w:t>29</w:t>
              </w:r>
            </w:ins>
            <w:del w:id="403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3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DE0512" w14:textId="22131EF2" w:rsidR="000A68D3" w:rsidRPr="00E66AD4" w:rsidRDefault="000A68D3" w:rsidP="000A68D3">
            <w:pPr>
              <w:widowControl/>
              <w:autoSpaceDE/>
              <w:autoSpaceDN/>
              <w:adjustRightInd/>
              <w:jc w:val="center"/>
              <w:rPr>
                <w:b/>
                <w:bCs/>
                <w:sz w:val="22"/>
                <w:szCs w:val="22"/>
              </w:rPr>
            </w:pPr>
            <w:ins w:id="4035" w:author="ERCOT" w:date="2021-11-01T10:52:00Z">
              <w:r>
                <w:rPr>
                  <w:rFonts w:ascii="Calibri" w:hAnsi="Calibri" w:cs="Calibri"/>
                  <w:color w:val="000000"/>
                  <w:sz w:val="22"/>
                  <w:szCs w:val="22"/>
                </w:rPr>
                <w:t>29</w:t>
              </w:r>
            </w:ins>
            <w:del w:id="4036"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03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A756A44" w14:textId="5296E16F" w:rsidR="000A68D3" w:rsidRPr="00E66AD4" w:rsidRDefault="000A68D3" w:rsidP="000A68D3">
            <w:pPr>
              <w:widowControl/>
              <w:autoSpaceDE/>
              <w:autoSpaceDN/>
              <w:adjustRightInd/>
              <w:jc w:val="center"/>
              <w:rPr>
                <w:b/>
                <w:bCs/>
                <w:sz w:val="22"/>
                <w:szCs w:val="22"/>
              </w:rPr>
            </w:pPr>
            <w:ins w:id="4038" w:author="ERCOT" w:date="2021-11-01T10:52:00Z">
              <w:r>
                <w:rPr>
                  <w:rFonts w:ascii="Calibri" w:hAnsi="Calibri" w:cs="Calibri"/>
                  <w:color w:val="000000"/>
                  <w:sz w:val="22"/>
                  <w:szCs w:val="22"/>
                </w:rPr>
                <w:t>29</w:t>
              </w:r>
            </w:ins>
            <w:del w:id="4039"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04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7A8DBE" w14:textId="01535005" w:rsidR="000A68D3" w:rsidRPr="00E66AD4" w:rsidRDefault="000A68D3" w:rsidP="000A68D3">
            <w:pPr>
              <w:widowControl/>
              <w:autoSpaceDE/>
              <w:autoSpaceDN/>
              <w:adjustRightInd/>
              <w:jc w:val="center"/>
              <w:rPr>
                <w:b/>
                <w:bCs/>
                <w:sz w:val="22"/>
                <w:szCs w:val="22"/>
              </w:rPr>
            </w:pPr>
            <w:ins w:id="4041" w:author="ERCOT" w:date="2021-11-01T10:52:00Z">
              <w:r>
                <w:rPr>
                  <w:rFonts w:ascii="Calibri" w:hAnsi="Calibri" w:cs="Calibri"/>
                  <w:color w:val="000000"/>
                  <w:sz w:val="22"/>
                  <w:szCs w:val="22"/>
                </w:rPr>
                <w:t>36</w:t>
              </w:r>
            </w:ins>
            <w:del w:id="4042"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04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99C801A" w14:textId="74318A7B" w:rsidR="000A68D3" w:rsidRPr="00E66AD4" w:rsidRDefault="000A68D3" w:rsidP="000A68D3">
            <w:pPr>
              <w:widowControl/>
              <w:autoSpaceDE/>
              <w:autoSpaceDN/>
              <w:adjustRightInd/>
              <w:jc w:val="center"/>
              <w:rPr>
                <w:b/>
                <w:bCs/>
                <w:sz w:val="22"/>
                <w:szCs w:val="22"/>
              </w:rPr>
            </w:pPr>
            <w:ins w:id="4044" w:author="ERCOT" w:date="2021-11-01T10:52:00Z">
              <w:r>
                <w:rPr>
                  <w:rFonts w:ascii="Calibri" w:hAnsi="Calibri" w:cs="Calibri"/>
                  <w:color w:val="000000"/>
                  <w:sz w:val="22"/>
                  <w:szCs w:val="22"/>
                </w:rPr>
                <w:t>36</w:t>
              </w:r>
            </w:ins>
            <w:del w:id="4045"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04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3EB2343" w14:textId="2B9A9981" w:rsidR="000A68D3" w:rsidRPr="00E66AD4" w:rsidRDefault="000A68D3" w:rsidP="000A68D3">
            <w:pPr>
              <w:widowControl/>
              <w:autoSpaceDE/>
              <w:autoSpaceDN/>
              <w:adjustRightInd/>
              <w:jc w:val="center"/>
              <w:rPr>
                <w:b/>
                <w:bCs/>
                <w:sz w:val="22"/>
                <w:szCs w:val="22"/>
              </w:rPr>
            </w:pPr>
            <w:ins w:id="4047" w:author="ERCOT" w:date="2021-11-01T10:52:00Z">
              <w:r>
                <w:rPr>
                  <w:rFonts w:ascii="Calibri" w:hAnsi="Calibri" w:cs="Calibri"/>
                  <w:color w:val="000000"/>
                  <w:sz w:val="22"/>
                  <w:szCs w:val="22"/>
                </w:rPr>
                <w:t>36</w:t>
              </w:r>
            </w:ins>
            <w:del w:id="4048"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04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B49590" w14:textId="64FFC2CD" w:rsidR="000A68D3" w:rsidRPr="00E66AD4" w:rsidRDefault="000A68D3" w:rsidP="000A68D3">
            <w:pPr>
              <w:widowControl/>
              <w:autoSpaceDE/>
              <w:autoSpaceDN/>
              <w:adjustRightInd/>
              <w:jc w:val="center"/>
              <w:rPr>
                <w:b/>
                <w:bCs/>
                <w:sz w:val="22"/>
                <w:szCs w:val="22"/>
              </w:rPr>
            </w:pPr>
            <w:ins w:id="4050" w:author="ERCOT" w:date="2021-11-01T10:52:00Z">
              <w:r>
                <w:rPr>
                  <w:rFonts w:ascii="Calibri" w:hAnsi="Calibri" w:cs="Calibri"/>
                  <w:color w:val="000000"/>
                  <w:sz w:val="22"/>
                  <w:szCs w:val="22"/>
                </w:rPr>
                <w:t>36</w:t>
              </w:r>
            </w:ins>
            <w:del w:id="4051"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05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0DA6F15" w14:textId="42E1239D" w:rsidR="000A68D3" w:rsidRPr="00E66AD4" w:rsidRDefault="000A68D3" w:rsidP="000A68D3">
            <w:pPr>
              <w:widowControl/>
              <w:autoSpaceDE/>
              <w:autoSpaceDN/>
              <w:adjustRightInd/>
              <w:jc w:val="center"/>
              <w:rPr>
                <w:b/>
                <w:bCs/>
                <w:sz w:val="22"/>
                <w:szCs w:val="22"/>
              </w:rPr>
            </w:pPr>
            <w:ins w:id="4053" w:author="ERCOT" w:date="2021-11-01T10:52:00Z">
              <w:r>
                <w:rPr>
                  <w:rFonts w:ascii="Calibri" w:hAnsi="Calibri" w:cs="Calibri"/>
                  <w:color w:val="000000"/>
                  <w:sz w:val="22"/>
                  <w:szCs w:val="22"/>
                </w:rPr>
                <w:t>35</w:t>
              </w:r>
            </w:ins>
            <w:del w:id="4054"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05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16E45432" w14:textId="52202283" w:rsidR="000A68D3" w:rsidRPr="00E66AD4" w:rsidRDefault="000A68D3" w:rsidP="000A68D3">
            <w:pPr>
              <w:widowControl/>
              <w:autoSpaceDE/>
              <w:autoSpaceDN/>
              <w:adjustRightInd/>
              <w:jc w:val="center"/>
              <w:rPr>
                <w:b/>
                <w:bCs/>
                <w:sz w:val="22"/>
                <w:szCs w:val="22"/>
              </w:rPr>
            </w:pPr>
            <w:ins w:id="4056" w:author="ERCOT" w:date="2021-11-01T10:52:00Z">
              <w:r>
                <w:rPr>
                  <w:rFonts w:ascii="Calibri" w:hAnsi="Calibri" w:cs="Calibri"/>
                  <w:color w:val="000000"/>
                  <w:sz w:val="22"/>
                  <w:szCs w:val="22"/>
                </w:rPr>
                <w:t>35</w:t>
              </w:r>
            </w:ins>
            <w:del w:id="4057" w:author="ERCOT" w:date="2021-11-01T10:49:00Z">
              <w:r w:rsidRPr="00E66AD4" w:rsidDel="000A68D3">
                <w:rPr>
                  <w:sz w:val="22"/>
                  <w:szCs w:val="22"/>
                </w:rPr>
                <w:delText>39</w:delText>
              </w:r>
            </w:del>
          </w:p>
        </w:tc>
      </w:tr>
      <w:tr w:rsidR="000A68D3" w:rsidRPr="00CC576E" w14:paraId="7D25F88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05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05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060"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406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DD3CC9C" w14:textId="35D8EBAF" w:rsidR="000A68D3" w:rsidRPr="00E66AD4" w:rsidRDefault="000A68D3" w:rsidP="000A68D3">
            <w:pPr>
              <w:widowControl/>
              <w:autoSpaceDE/>
              <w:autoSpaceDN/>
              <w:adjustRightInd/>
              <w:jc w:val="center"/>
              <w:rPr>
                <w:b/>
                <w:bCs/>
                <w:sz w:val="22"/>
                <w:szCs w:val="22"/>
              </w:rPr>
            </w:pPr>
            <w:ins w:id="4062" w:author="ERCOT" w:date="2021-11-01T10:52:00Z">
              <w:r>
                <w:rPr>
                  <w:rFonts w:ascii="Calibri" w:hAnsi="Calibri" w:cs="Calibri"/>
                  <w:color w:val="000000"/>
                  <w:sz w:val="22"/>
                  <w:szCs w:val="22"/>
                </w:rPr>
                <w:t>36</w:t>
              </w:r>
            </w:ins>
            <w:del w:id="4063"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6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5D4428" w14:textId="5DD66839" w:rsidR="000A68D3" w:rsidRPr="00E66AD4" w:rsidRDefault="000A68D3" w:rsidP="000A68D3">
            <w:pPr>
              <w:widowControl/>
              <w:autoSpaceDE/>
              <w:autoSpaceDN/>
              <w:adjustRightInd/>
              <w:jc w:val="center"/>
              <w:rPr>
                <w:b/>
                <w:bCs/>
                <w:sz w:val="22"/>
                <w:szCs w:val="22"/>
              </w:rPr>
            </w:pPr>
            <w:ins w:id="4065" w:author="ERCOT" w:date="2021-11-01T10:52:00Z">
              <w:r>
                <w:rPr>
                  <w:rFonts w:ascii="Calibri" w:hAnsi="Calibri" w:cs="Calibri"/>
                  <w:color w:val="000000"/>
                  <w:sz w:val="22"/>
                  <w:szCs w:val="22"/>
                </w:rPr>
                <w:t>36</w:t>
              </w:r>
            </w:ins>
            <w:del w:id="4066"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6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0C70F2" w14:textId="05692FC6" w:rsidR="000A68D3" w:rsidRPr="00E66AD4" w:rsidRDefault="000A68D3" w:rsidP="000A68D3">
            <w:pPr>
              <w:widowControl/>
              <w:autoSpaceDE/>
              <w:autoSpaceDN/>
              <w:adjustRightInd/>
              <w:jc w:val="center"/>
              <w:rPr>
                <w:b/>
                <w:bCs/>
                <w:sz w:val="22"/>
                <w:szCs w:val="22"/>
              </w:rPr>
            </w:pPr>
            <w:ins w:id="4068" w:author="ERCOT" w:date="2021-11-01T10:52:00Z">
              <w:r>
                <w:rPr>
                  <w:rFonts w:ascii="Calibri" w:hAnsi="Calibri" w:cs="Calibri"/>
                  <w:color w:val="000000"/>
                  <w:sz w:val="22"/>
                  <w:szCs w:val="22"/>
                </w:rPr>
                <w:t>35</w:t>
              </w:r>
            </w:ins>
            <w:del w:id="4069"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7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55D984" w14:textId="2F5A62F9" w:rsidR="000A68D3" w:rsidRPr="00E66AD4" w:rsidRDefault="000A68D3" w:rsidP="000A68D3">
            <w:pPr>
              <w:widowControl/>
              <w:autoSpaceDE/>
              <w:autoSpaceDN/>
              <w:adjustRightInd/>
              <w:jc w:val="center"/>
              <w:rPr>
                <w:b/>
                <w:bCs/>
                <w:sz w:val="22"/>
                <w:szCs w:val="22"/>
              </w:rPr>
            </w:pPr>
            <w:ins w:id="4071" w:author="ERCOT" w:date="2021-11-01T10:52:00Z">
              <w:r>
                <w:rPr>
                  <w:rFonts w:ascii="Calibri" w:hAnsi="Calibri" w:cs="Calibri"/>
                  <w:color w:val="000000"/>
                  <w:sz w:val="22"/>
                  <w:szCs w:val="22"/>
                </w:rPr>
                <w:t>35</w:t>
              </w:r>
            </w:ins>
            <w:del w:id="4072"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7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6827B" w14:textId="3993AC18" w:rsidR="000A68D3" w:rsidRPr="00E66AD4" w:rsidRDefault="000A68D3" w:rsidP="000A68D3">
            <w:pPr>
              <w:widowControl/>
              <w:autoSpaceDE/>
              <w:autoSpaceDN/>
              <w:adjustRightInd/>
              <w:jc w:val="center"/>
              <w:rPr>
                <w:b/>
                <w:bCs/>
                <w:sz w:val="22"/>
                <w:szCs w:val="22"/>
              </w:rPr>
            </w:pPr>
            <w:ins w:id="4074" w:author="ERCOT" w:date="2021-11-01T10:52:00Z">
              <w:r>
                <w:rPr>
                  <w:rFonts w:ascii="Calibri" w:hAnsi="Calibri" w:cs="Calibri"/>
                  <w:color w:val="000000"/>
                  <w:sz w:val="22"/>
                  <w:szCs w:val="22"/>
                </w:rPr>
                <w:t>35</w:t>
              </w:r>
            </w:ins>
            <w:del w:id="4075"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7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8751" w14:textId="713DF30D" w:rsidR="000A68D3" w:rsidRPr="00E66AD4" w:rsidRDefault="000A68D3" w:rsidP="000A68D3">
            <w:pPr>
              <w:widowControl/>
              <w:autoSpaceDE/>
              <w:autoSpaceDN/>
              <w:adjustRightInd/>
              <w:jc w:val="center"/>
              <w:rPr>
                <w:b/>
                <w:bCs/>
                <w:sz w:val="22"/>
                <w:szCs w:val="22"/>
              </w:rPr>
            </w:pPr>
            <w:ins w:id="4077" w:author="ERCOT" w:date="2021-11-01T10:52:00Z">
              <w:r>
                <w:rPr>
                  <w:rFonts w:ascii="Calibri" w:hAnsi="Calibri" w:cs="Calibri"/>
                  <w:color w:val="000000"/>
                  <w:sz w:val="22"/>
                  <w:szCs w:val="22"/>
                </w:rPr>
                <w:t>35</w:t>
              </w:r>
            </w:ins>
            <w:del w:id="4078"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7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7C1813" w14:textId="70A22DDC" w:rsidR="000A68D3" w:rsidRPr="00E66AD4" w:rsidRDefault="000A68D3" w:rsidP="000A68D3">
            <w:pPr>
              <w:widowControl/>
              <w:autoSpaceDE/>
              <w:autoSpaceDN/>
              <w:adjustRightInd/>
              <w:jc w:val="center"/>
              <w:rPr>
                <w:b/>
                <w:bCs/>
                <w:sz w:val="22"/>
                <w:szCs w:val="22"/>
              </w:rPr>
            </w:pPr>
            <w:ins w:id="4080" w:author="ERCOT" w:date="2021-11-01T10:52:00Z">
              <w:r>
                <w:rPr>
                  <w:rFonts w:ascii="Calibri" w:hAnsi="Calibri" w:cs="Calibri"/>
                  <w:color w:val="000000"/>
                  <w:sz w:val="22"/>
                  <w:szCs w:val="22"/>
                </w:rPr>
                <w:t>33</w:t>
              </w:r>
            </w:ins>
            <w:del w:id="4081"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8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B46F17" w14:textId="18C63FBE" w:rsidR="000A68D3" w:rsidRPr="00E66AD4" w:rsidRDefault="000A68D3" w:rsidP="000A68D3">
            <w:pPr>
              <w:widowControl/>
              <w:autoSpaceDE/>
              <w:autoSpaceDN/>
              <w:adjustRightInd/>
              <w:jc w:val="center"/>
              <w:rPr>
                <w:b/>
                <w:bCs/>
                <w:sz w:val="22"/>
                <w:szCs w:val="22"/>
              </w:rPr>
            </w:pPr>
            <w:ins w:id="4083" w:author="ERCOT" w:date="2021-11-01T10:52:00Z">
              <w:r>
                <w:rPr>
                  <w:rFonts w:ascii="Calibri" w:hAnsi="Calibri" w:cs="Calibri"/>
                  <w:color w:val="000000"/>
                  <w:sz w:val="22"/>
                  <w:szCs w:val="22"/>
                </w:rPr>
                <w:t>33</w:t>
              </w:r>
            </w:ins>
            <w:del w:id="4084"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085"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8531" w14:textId="08882861" w:rsidR="000A68D3" w:rsidRPr="00E66AD4" w:rsidRDefault="000A68D3" w:rsidP="000A68D3">
            <w:pPr>
              <w:widowControl/>
              <w:autoSpaceDE/>
              <w:autoSpaceDN/>
              <w:adjustRightInd/>
              <w:jc w:val="center"/>
              <w:rPr>
                <w:b/>
                <w:bCs/>
                <w:sz w:val="22"/>
                <w:szCs w:val="22"/>
              </w:rPr>
            </w:pPr>
            <w:ins w:id="4086" w:author="ERCOT" w:date="2021-11-01T10:52:00Z">
              <w:r>
                <w:rPr>
                  <w:rFonts w:ascii="Calibri" w:hAnsi="Calibri" w:cs="Calibri"/>
                  <w:color w:val="000000"/>
                  <w:sz w:val="22"/>
                  <w:szCs w:val="22"/>
                </w:rPr>
                <w:t>33</w:t>
              </w:r>
            </w:ins>
            <w:del w:id="4087"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088"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1009FB6" w14:textId="6A81C83C" w:rsidR="000A68D3" w:rsidRPr="00E66AD4" w:rsidRDefault="000A68D3" w:rsidP="000A68D3">
            <w:pPr>
              <w:widowControl/>
              <w:autoSpaceDE/>
              <w:autoSpaceDN/>
              <w:adjustRightInd/>
              <w:jc w:val="center"/>
              <w:rPr>
                <w:b/>
                <w:bCs/>
                <w:sz w:val="22"/>
                <w:szCs w:val="22"/>
              </w:rPr>
            </w:pPr>
            <w:ins w:id="4089" w:author="ERCOT" w:date="2021-11-01T10:52:00Z">
              <w:r>
                <w:rPr>
                  <w:rFonts w:ascii="Calibri" w:hAnsi="Calibri" w:cs="Calibri"/>
                  <w:color w:val="000000"/>
                  <w:sz w:val="22"/>
                  <w:szCs w:val="22"/>
                </w:rPr>
                <w:t>33</w:t>
              </w:r>
            </w:ins>
            <w:del w:id="4090"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9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BED25" w14:textId="0FEB8C14" w:rsidR="000A68D3" w:rsidRPr="00E66AD4" w:rsidRDefault="000A68D3" w:rsidP="000A68D3">
            <w:pPr>
              <w:widowControl/>
              <w:autoSpaceDE/>
              <w:autoSpaceDN/>
              <w:adjustRightInd/>
              <w:jc w:val="center"/>
              <w:rPr>
                <w:b/>
                <w:bCs/>
                <w:sz w:val="22"/>
                <w:szCs w:val="22"/>
              </w:rPr>
            </w:pPr>
            <w:ins w:id="4092" w:author="ERCOT" w:date="2021-11-01T10:52:00Z">
              <w:r>
                <w:rPr>
                  <w:rFonts w:ascii="Calibri" w:hAnsi="Calibri" w:cs="Calibri"/>
                  <w:color w:val="000000"/>
                  <w:sz w:val="22"/>
                  <w:szCs w:val="22"/>
                </w:rPr>
                <w:t>22</w:t>
              </w:r>
            </w:ins>
            <w:del w:id="4093"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9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C59117" w14:textId="5A698C6B" w:rsidR="000A68D3" w:rsidRPr="00E66AD4" w:rsidRDefault="000A68D3" w:rsidP="000A68D3">
            <w:pPr>
              <w:widowControl/>
              <w:autoSpaceDE/>
              <w:autoSpaceDN/>
              <w:adjustRightInd/>
              <w:jc w:val="center"/>
              <w:rPr>
                <w:b/>
                <w:bCs/>
                <w:sz w:val="22"/>
                <w:szCs w:val="22"/>
              </w:rPr>
            </w:pPr>
            <w:ins w:id="4095" w:author="ERCOT" w:date="2021-11-01T10:52:00Z">
              <w:r>
                <w:rPr>
                  <w:rFonts w:ascii="Calibri" w:hAnsi="Calibri" w:cs="Calibri"/>
                  <w:color w:val="000000"/>
                  <w:sz w:val="22"/>
                  <w:szCs w:val="22"/>
                </w:rPr>
                <w:t>22</w:t>
              </w:r>
            </w:ins>
            <w:del w:id="4096"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97"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5BE15E" w14:textId="1E3CC4B5" w:rsidR="000A68D3" w:rsidRPr="00E66AD4" w:rsidRDefault="000A68D3" w:rsidP="000A68D3">
            <w:pPr>
              <w:widowControl/>
              <w:autoSpaceDE/>
              <w:autoSpaceDN/>
              <w:adjustRightInd/>
              <w:jc w:val="center"/>
              <w:rPr>
                <w:b/>
                <w:bCs/>
                <w:sz w:val="22"/>
                <w:szCs w:val="22"/>
              </w:rPr>
            </w:pPr>
            <w:ins w:id="4098" w:author="ERCOT" w:date="2021-11-01T10:52:00Z">
              <w:r>
                <w:rPr>
                  <w:rFonts w:ascii="Calibri" w:hAnsi="Calibri" w:cs="Calibri"/>
                  <w:color w:val="000000"/>
                  <w:sz w:val="22"/>
                  <w:szCs w:val="22"/>
                </w:rPr>
                <w:t>22</w:t>
              </w:r>
            </w:ins>
            <w:del w:id="4099"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0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E1ADF5" w14:textId="1C531372" w:rsidR="000A68D3" w:rsidRPr="00E66AD4" w:rsidRDefault="000A68D3" w:rsidP="000A68D3">
            <w:pPr>
              <w:widowControl/>
              <w:autoSpaceDE/>
              <w:autoSpaceDN/>
              <w:adjustRightInd/>
              <w:jc w:val="center"/>
              <w:rPr>
                <w:b/>
                <w:bCs/>
                <w:sz w:val="22"/>
                <w:szCs w:val="22"/>
              </w:rPr>
            </w:pPr>
            <w:ins w:id="4101" w:author="ERCOT" w:date="2021-11-01T10:52:00Z">
              <w:r>
                <w:rPr>
                  <w:rFonts w:ascii="Calibri" w:hAnsi="Calibri" w:cs="Calibri"/>
                  <w:color w:val="000000"/>
                  <w:sz w:val="22"/>
                  <w:szCs w:val="22"/>
                </w:rPr>
                <w:t>22</w:t>
              </w:r>
            </w:ins>
            <w:del w:id="4102"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0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DB95E7" w14:textId="3A1DBF07" w:rsidR="000A68D3" w:rsidRPr="00E66AD4" w:rsidRDefault="000A68D3" w:rsidP="000A68D3">
            <w:pPr>
              <w:widowControl/>
              <w:autoSpaceDE/>
              <w:autoSpaceDN/>
              <w:adjustRightInd/>
              <w:jc w:val="center"/>
              <w:rPr>
                <w:b/>
                <w:bCs/>
                <w:sz w:val="22"/>
                <w:szCs w:val="22"/>
              </w:rPr>
            </w:pPr>
            <w:ins w:id="4104" w:author="ERCOT" w:date="2021-11-01T10:52:00Z">
              <w:r>
                <w:rPr>
                  <w:rFonts w:ascii="Calibri" w:hAnsi="Calibri" w:cs="Calibri"/>
                  <w:color w:val="000000"/>
                  <w:sz w:val="22"/>
                  <w:szCs w:val="22"/>
                </w:rPr>
                <w:t>22</w:t>
              </w:r>
            </w:ins>
            <w:del w:id="4105"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2892C" w14:textId="22363561" w:rsidR="000A68D3" w:rsidRPr="00E66AD4" w:rsidRDefault="000A68D3" w:rsidP="000A68D3">
            <w:pPr>
              <w:widowControl/>
              <w:autoSpaceDE/>
              <w:autoSpaceDN/>
              <w:adjustRightInd/>
              <w:jc w:val="center"/>
              <w:rPr>
                <w:b/>
                <w:bCs/>
                <w:sz w:val="22"/>
                <w:szCs w:val="22"/>
              </w:rPr>
            </w:pPr>
            <w:ins w:id="4107" w:author="ERCOT" w:date="2021-11-01T10:52:00Z">
              <w:r>
                <w:rPr>
                  <w:rFonts w:ascii="Calibri" w:hAnsi="Calibri" w:cs="Calibri"/>
                  <w:color w:val="000000"/>
                  <w:sz w:val="22"/>
                  <w:szCs w:val="22"/>
                </w:rPr>
                <w:t>22</w:t>
              </w:r>
            </w:ins>
            <w:del w:id="4108"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0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370D" w14:textId="14AA88CE" w:rsidR="000A68D3" w:rsidRPr="00E66AD4" w:rsidRDefault="000A68D3" w:rsidP="000A68D3">
            <w:pPr>
              <w:widowControl/>
              <w:autoSpaceDE/>
              <w:autoSpaceDN/>
              <w:adjustRightInd/>
              <w:jc w:val="center"/>
              <w:rPr>
                <w:b/>
                <w:bCs/>
                <w:sz w:val="22"/>
                <w:szCs w:val="22"/>
              </w:rPr>
            </w:pPr>
            <w:ins w:id="4110" w:author="ERCOT" w:date="2021-11-01T10:52:00Z">
              <w:r>
                <w:rPr>
                  <w:rFonts w:ascii="Calibri" w:hAnsi="Calibri" w:cs="Calibri"/>
                  <w:color w:val="000000"/>
                  <w:sz w:val="22"/>
                  <w:szCs w:val="22"/>
                </w:rPr>
                <w:t>22</w:t>
              </w:r>
            </w:ins>
            <w:del w:id="4111"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112"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DADF0" w14:textId="6D4F1402" w:rsidR="000A68D3" w:rsidRPr="00E66AD4" w:rsidRDefault="000A68D3" w:rsidP="000A68D3">
            <w:pPr>
              <w:widowControl/>
              <w:autoSpaceDE/>
              <w:autoSpaceDN/>
              <w:adjustRightInd/>
              <w:jc w:val="center"/>
              <w:rPr>
                <w:b/>
                <w:bCs/>
                <w:sz w:val="22"/>
                <w:szCs w:val="22"/>
              </w:rPr>
            </w:pPr>
            <w:ins w:id="4113" w:author="ERCOT" w:date="2021-11-01T10:52:00Z">
              <w:r>
                <w:rPr>
                  <w:rFonts w:ascii="Calibri" w:hAnsi="Calibri" w:cs="Calibri"/>
                  <w:color w:val="000000"/>
                  <w:sz w:val="22"/>
                  <w:szCs w:val="22"/>
                </w:rPr>
                <w:t>22</w:t>
              </w:r>
            </w:ins>
            <w:del w:id="4114"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115"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C69D37" w14:textId="0DBF9461" w:rsidR="000A68D3" w:rsidRPr="00E66AD4" w:rsidRDefault="000A68D3" w:rsidP="000A68D3">
            <w:pPr>
              <w:widowControl/>
              <w:autoSpaceDE/>
              <w:autoSpaceDN/>
              <w:adjustRightInd/>
              <w:jc w:val="center"/>
              <w:rPr>
                <w:b/>
                <w:bCs/>
                <w:sz w:val="22"/>
                <w:szCs w:val="22"/>
              </w:rPr>
            </w:pPr>
            <w:ins w:id="4116" w:author="ERCOT" w:date="2021-11-01T10:52:00Z">
              <w:r>
                <w:rPr>
                  <w:rFonts w:ascii="Calibri" w:hAnsi="Calibri" w:cs="Calibri"/>
                  <w:color w:val="000000"/>
                  <w:sz w:val="22"/>
                  <w:szCs w:val="22"/>
                </w:rPr>
                <w:t>31</w:t>
              </w:r>
            </w:ins>
            <w:del w:id="4117"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118"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A1654" w14:textId="09AC0643" w:rsidR="000A68D3" w:rsidRPr="00E66AD4" w:rsidRDefault="000A68D3" w:rsidP="000A68D3">
            <w:pPr>
              <w:widowControl/>
              <w:autoSpaceDE/>
              <w:autoSpaceDN/>
              <w:adjustRightInd/>
              <w:jc w:val="center"/>
              <w:rPr>
                <w:b/>
                <w:bCs/>
                <w:sz w:val="22"/>
                <w:szCs w:val="22"/>
              </w:rPr>
            </w:pPr>
            <w:ins w:id="4119" w:author="ERCOT" w:date="2021-11-01T10:52:00Z">
              <w:r>
                <w:rPr>
                  <w:rFonts w:ascii="Calibri" w:hAnsi="Calibri" w:cs="Calibri"/>
                  <w:color w:val="000000"/>
                  <w:sz w:val="22"/>
                  <w:szCs w:val="22"/>
                </w:rPr>
                <w:t>31</w:t>
              </w:r>
            </w:ins>
            <w:del w:id="4120"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121"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77C11" w14:textId="2778F496" w:rsidR="000A68D3" w:rsidRPr="00E66AD4" w:rsidRDefault="000A68D3" w:rsidP="000A68D3">
            <w:pPr>
              <w:widowControl/>
              <w:autoSpaceDE/>
              <w:autoSpaceDN/>
              <w:adjustRightInd/>
              <w:jc w:val="center"/>
              <w:rPr>
                <w:b/>
                <w:bCs/>
                <w:sz w:val="22"/>
                <w:szCs w:val="22"/>
              </w:rPr>
            </w:pPr>
            <w:ins w:id="4122" w:author="ERCOT" w:date="2021-11-01T10:52:00Z">
              <w:r>
                <w:rPr>
                  <w:rFonts w:ascii="Calibri" w:hAnsi="Calibri" w:cs="Calibri"/>
                  <w:color w:val="000000"/>
                  <w:sz w:val="22"/>
                  <w:szCs w:val="22"/>
                </w:rPr>
                <w:t>31</w:t>
              </w:r>
            </w:ins>
            <w:del w:id="4123"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124"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FAF7310" w14:textId="664BD377" w:rsidR="000A68D3" w:rsidRPr="00E66AD4" w:rsidRDefault="000A68D3" w:rsidP="000A68D3">
            <w:pPr>
              <w:widowControl/>
              <w:autoSpaceDE/>
              <w:autoSpaceDN/>
              <w:adjustRightInd/>
              <w:jc w:val="center"/>
              <w:rPr>
                <w:b/>
                <w:bCs/>
                <w:sz w:val="22"/>
                <w:szCs w:val="22"/>
              </w:rPr>
            </w:pPr>
            <w:ins w:id="4125" w:author="ERCOT" w:date="2021-11-01T10:52:00Z">
              <w:r>
                <w:rPr>
                  <w:rFonts w:ascii="Calibri" w:hAnsi="Calibri" w:cs="Calibri"/>
                  <w:color w:val="000000"/>
                  <w:sz w:val="22"/>
                  <w:szCs w:val="22"/>
                </w:rPr>
                <w:t>31</w:t>
              </w:r>
            </w:ins>
            <w:del w:id="4126"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127"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DE1350" w14:textId="05FC662F" w:rsidR="000A68D3" w:rsidRPr="00E66AD4" w:rsidRDefault="000A68D3" w:rsidP="000A68D3">
            <w:pPr>
              <w:widowControl/>
              <w:autoSpaceDE/>
              <w:autoSpaceDN/>
              <w:adjustRightInd/>
              <w:jc w:val="center"/>
              <w:rPr>
                <w:b/>
                <w:bCs/>
                <w:sz w:val="22"/>
                <w:szCs w:val="22"/>
              </w:rPr>
            </w:pPr>
            <w:ins w:id="4128" w:author="ERCOT" w:date="2021-11-01T10:52:00Z">
              <w:r>
                <w:rPr>
                  <w:rFonts w:ascii="Calibri" w:hAnsi="Calibri" w:cs="Calibri"/>
                  <w:color w:val="000000"/>
                  <w:sz w:val="22"/>
                  <w:szCs w:val="22"/>
                </w:rPr>
                <w:t>36</w:t>
              </w:r>
            </w:ins>
            <w:del w:id="4129"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130"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A97D07D" w14:textId="3EE8C668" w:rsidR="000A68D3" w:rsidRPr="00E66AD4" w:rsidRDefault="000A68D3" w:rsidP="000A68D3">
            <w:pPr>
              <w:widowControl/>
              <w:autoSpaceDE/>
              <w:autoSpaceDN/>
              <w:adjustRightInd/>
              <w:jc w:val="center"/>
              <w:rPr>
                <w:b/>
                <w:bCs/>
                <w:sz w:val="22"/>
                <w:szCs w:val="22"/>
              </w:rPr>
            </w:pPr>
            <w:ins w:id="4131" w:author="ERCOT" w:date="2021-11-01T10:52:00Z">
              <w:r>
                <w:rPr>
                  <w:rFonts w:ascii="Calibri" w:hAnsi="Calibri" w:cs="Calibri"/>
                  <w:color w:val="000000"/>
                  <w:sz w:val="22"/>
                  <w:szCs w:val="22"/>
                </w:rPr>
                <w:t>36</w:t>
              </w:r>
            </w:ins>
            <w:del w:id="4132" w:author="ERCOT" w:date="2021-11-01T10:49:00Z">
              <w:r w:rsidRPr="00E66AD4" w:rsidDel="000A68D3">
                <w:rPr>
                  <w:sz w:val="22"/>
                  <w:szCs w:val="22"/>
                </w:rPr>
                <w:delText>40</w:delText>
              </w:r>
            </w:del>
          </w:p>
        </w:tc>
      </w:tr>
      <w:tr w:rsidR="000A68D3" w:rsidRPr="00CC576E" w14:paraId="4E645D1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3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3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13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41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31B7A" w14:textId="03105981" w:rsidR="000A68D3" w:rsidRPr="00E66AD4" w:rsidRDefault="000A68D3" w:rsidP="000A68D3">
            <w:pPr>
              <w:widowControl/>
              <w:autoSpaceDE/>
              <w:autoSpaceDN/>
              <w:adjustRightInd/>
              <w:jc w:val="center"/>
              <w:rPr>
                <w:b/>
                <w:bCs/>
                <w:sz w:val="22"/>
                <w:szCs w:val="22"/>
              </w:rPr>
            </w:pPr>
            <w:ins w:id="4137" w:author="ERCOT" w:date="2021-11-01T10:52:00Z">
              <w:r>
                <w:rPr>
                  <w:rFonts w:ascii="Calibri" w:hAnsi="Calibri" w:cs="Calibri"/>
                  <w:color w:val="000000"/>
                  <w:sz w:val="22"/>
                  <w:szCs w:val="22"/>
                </w:rPr>
                <w:t>36</w:t>
              </w:r>
            </w:ins>
            <w:del w:id="4138"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7D1CCAC" w14:textId="2546558C" w:rsidR="000A68D3" w:rsidRPr="00E66AD4" w:rsidRDefault="000A68D3" w:rsidP="000A68D3">
            <w:pPr>
              <w:widowControl/>
              <w:autoSpaceDE/>
              <w:autoSpaceDN/>
              <w:adjustRightInd/>
              <w:jc w:val="center"/>
              <w:rPr>
                <w:b/>
                <w:bCs/>
                <w:sz w:val="22"/>
                <w:szCs w:val="22"/>
              </w:rPr>
            </w:pPr>
            <w:ins w:id="4140" w:author="ERCOT" w:date="2021-11-01T10:52:00Z">
              <w:r>
                <w:rPr>
                  <w:rFonts w:ascii="Calibri" w:hAnsi="Calibri" w:cs="Calibri"/>
                  <w:color w:val="000000"/>
                  <w:sz w:val="22"/>
                  <w:szCs w:val="22"/>
                </w:rPr>
                <w:t>36</w:t>
              </w:r>
            </w:ins>
            <w:del w:id="4141"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A28C" w14:textId="164CB1BB" w:rsidR="000A68D3" w:rsidRPr="00E66AD4" w:rsidRDefault="000A68D3" w:rsidP="000A68D3">
            <w:pPr>
              <w:widowControl/>
              <w:autoSpaceDE/>
              <w:autoSpaceDN/>
              <w:adjustRightInd/>
              <w:jc w:val="center"/>
              <w:rPr>
                <w:b/>
                <w:bCs/>
                <w:sz w:val="22"/>
                <w:szCs w:val="22"/>
              </w:rPr>
            </w:pPr>
            <w:ins w:id="4143" w:author="ERCOT" w:date="2021-11-01T10:52:00Z">
              <w:r>
                <w:rPr>
                  <w:rFonts w:ascii="Calibri" w:hAnsi="Calibri" w:cs="Calibri"/>
                  <w:color w:val="000000"/>
                  <w:sz w:val="22"/>
                  <w:szCs w:val="22"/>
                </w:rPr>
                <w:t>35</w:t>
              </w:r>
            </w:ins>
            <w:del w:id="4144"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4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BA4F" w14:textId="174B238F" w:rsidR="000A68D3" w:rsidRPr="00E66AD4" w:rsidRDefault="000A68D3" w:rsidP="000A68D3">
            <w:pPr>
              <w:widowControl/>
              <w:autoSpaceDE/>
              <w:autoSpaceDN/>
              <w:adjustRightInd/>
              <w:jc w:val="center"/>
              <w:rPr>
                <w:b/>
                <w:bCs/>
                <w:sz w:val="22"/>
                <w:szCs w:val="22"/>
              </w:rPr>
            </w:pPr>
            <w:ins w:id="4146" w:author="ERCOT" w:date="2021-11-01T10:52:00Z">
              <w:r>
                <w:rPr>
                  <w:rFonts w:ascii="Calibri" w:hAnsi="Calibri" w:cs="Calibri"/>
                  <w:color w:val="000000"/>
                  <w:sz w:val="22"/>
                  <w:szCs w:val="22"/>
                </w:rPr>
                <w:t>35</w:t>
              </w:r>
            </w:ins>
            <w:del w:id="4147"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4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4D66A7" w14:textId="389FE982" w:rsidR="000A68D3" w:rsidRPr="00E66AD4" w:rsidRDefault="000A68D3" w:rsidP="000A68D3">
            <w:pPr>
              <w:widowControl/>
              <w:autoSpaceDE/>
              <w:autoSpaceDN/>
              <w:adjustRightInd/>
              <w:jc w:val="center"/>
              <w:rPr>
                <w:b/>
                <w:bCs/>
                <w:sz w:val="22"/>
                <w:szCs w:val="22"/>
              </w:rPr>
            </w:pPr>
            <w:ins w:id="4149" w:author="ERCOT" w:date="2021-11-01T10:52:00Z">
              <w:r>
                <w:rPr>
                  <w:rFonts w:ascii="Calibri" w:hAnsi="Calibri" w:cs="Calibri"/>
                  <w:color w:val="000000"/>
                  <w:sz w:val="22"/>
                  <w:szCs w:val="22"/>
                </w:rPr>
                <w:t>35</w:t>
              </w:r>
            </w:ins>
            <w:del w:id="4150"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5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67FB8C" w14:textId="69CE01C8" w:rsidR="000A68D3" w:rsidRPr="00E66AD4" w:rsidRDefault="000A68D3" w:rsidP="000A68D3">
            <w:pPr>
              <w:widowControl/>
              <w:autoSpaceDE/>
              <w:autoSpaceDN/>
              <w:adjustRightInd/>
              <w:jc w:val="center"/>
              <w:rPr>
                <w:b/>
                <w:bCs/>
                <w:sz w:val="22"/>
                <w:szCs w:val="22"/>
              </w:rPr>
            </w:pPr>
            <w:ins w:id="4152" w:author="ERCOT" w:date="2021-11-01T10:52:00Z">
              <w:r>
                <w:rPr>
                  <w:rFonts w:ascii="Calibri" w:hAnsi="Calibri" w:cs="Calibri"/>
                  <w:color w:val="000000"/>
                  <w:sz w:val="22"/>
                  <w:szCs w:val="22"/>
                </w:rPr>
                <w:t>35</w:t>
              </w:r>
            </w:ins>
            <w:del w:id="4153"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5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29EC66" w14:textId="1F274288" w:rsidR="000A68D3" w:rsidRPr="00E66AD4" w:rsidRDefault="000A68D3" w:rsidP="000A68D3">
            <w:pPr>
              <w:widowControl/>
              <w:autoSpaceDE/>
              <w:autoSpaceDN/>
              <w:adjustRightInd/>
              <w:jc w:val="center"/>
              <w:rPr>
                <w:b/>
                <w:bCs/>
                <w:sz w:val="22"/>
                <w:szCs w:val="22"/>
              </w:rPr>
            </w:pPr>
            <w:ins w:id="4155" w:author="ERCOT" w:date="2021-11-01T10:52:00Z">
              <w:r>
                <w:rPr>
                  <w:rFonts w:ascii="Calibri" w:hAnsi="Calibri" w:cs="Calibri"/>
                  <w:color w:val="000000"/>
                  <w:sz w:val="22"/>
                  <w:szCs w:val="22"/>
                </w:rPr>
                <w:t>33</w:t>
              </w:r>
            </w:ins>
            <w:del w:id="4156"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5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5EC3EC" w14:textId="40300BF6" w:rsidR="000A68D3" w:rsidRPr="00E66AD4" w:rsidRDefault="000A68D3" w:rsidP="000A68D3">
            <w:pPr>
              <w:widowControl/>
              <w:autoSpaceDE/>
              <w:autoSpaceDN/>
              <w:adjustRightInd/>
              <w:jc w:val="center"/>
              <w:rPr>
                <w:b/>
                <w:bCs/>
                <w:sz w:val="22"/>
                <w:szCs w:val="22"/>
              </w:rPr>
            </w:pPr>
            <w:ins w:id="4158" w:author="ERCOT" w:date="2021-11-01T10:52:00Z">
              <w:r>
                <w:rPr>
                  <w:rFonts w:ascii="Calibri" w:hAnsi="Calibri" w:cs="Calibri"/>
                  <w:color w:val="000000"/>
                  <w:sz w:val="22"/>
                  <w:szCs w:val="22"/>
                </w:rPr>
                <w:t>33</w:t>
              </w:r>
            </w:ins>
            <w:del w:id="4159"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16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F05CE" w14:textId="0E47AAD2" w:rsidR="000A68D3" w:rsidRPr="00E66AD4" w:rsidRDefault="000A68D3" w:rsidP="000A68D3">
            <w:pPr>
              <w:widowControl/>
              <w:autoSpaceDE/>
              <w:autoSpaceDN/>
              <w:adjustRightInd/>
              <w:jc w:val="center"/>
              <w:rPr>
                <w:b/>
                <w:bCs/>
                <w:sz w:val="22"/>
                <w:szCs w:val="22"/>
              </w:rPr>
            </w:pPr>
            <w:ins w:id="4161" w:author="ERCOT" w:date="2021-11-01T10:52:00Z">
              <w:r>
                <w:rPr>
                  <w:rFonts w:ascii="Calibri" w:hAnsi="Calibri" w:cs="Calibri"/>
                  <w:color w:val="000000"/>
                  <w:sz w:val="22"/>
                  <w:szCs w:val="22"/>
                </w:rPr>
                <w:t>33</w:t>
              </w:r>
            </w:ins>
            <w:del w:id="4162"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16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ADE9E35" w14:textId="6E70F495" w:rsidR="000A68D3" w:rsidRPr="00E66AD4" w:rsidRDefault="000A68D3" w:rsidP="000A68D3">
            <w:pPr>
              <w:widowControl/>
              <w:autoSpaceDE/>
              <w:autoSpaceDN/>
              <w:adjustRightInd/>
              <w:jc w:val="center"/>
              <w:rPr>
                <w:b/>
                <w:bCs/>
                <w:sz w:val="22"/>
                <w:szCs w:val="22"/>
              </w:rPr>
            </w:pPr>
            <w:ins w:id="4164" w:author="ERCOT" w:date="2021-11-01T10:52:00Z">
              <w:r>
                <w:rPr>
                  <w:rFonts w:ascii="Calibri" w:hAnsi="Calibri" w:cs="Calibri"/>
                  <w:color w:val="000000"/>
                  <w:sz w:val="22"/>
                  <w:szCs w:val="22"/>
                </w:rPr>
                <w:t>33</w:t>
              </w:r>
            </w:ins>
            <w:del w:id="4165"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6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682029" w14:textId="7E63DE1A" w:rsidR="000A68D3" w:rsidRPr="00E66AD4" w:rsidRDefault="000A68D3" w:rsidP="000A68D3">
            <w:pPr>
              <w:widowControl/>
              <w:autoSpaceDE/>
              <w:autoSpaceDN/>
              <w:adjustRightInd/>
              <w:jc w:val="center"/>
              <w:rPr>
                <w:b/>
                <w:bCs/>
                <w:sz w:val="22"/>
                <w:szCs w:val="22"/>
              </w:rPr>
            </w:pPr>
            <w:ins w:id="4167" w:author="ERCOT" w:date="2021-11-01T10:52:00Z">
              <w:r>
                <w:rPr>
                  <w:rFonts w:ascii="Calibri" w:hAnsi="Calibri" w:cs="Calibri"/>
                  <w:color w:val="000000"/>
                  <w:sz w:val="22"/>
                  <w:szCs w:val="22"/>
                </w:rPr>
                <w:t>22</w:t>
              </w:r>
            </w:ins>
            <w:del w:id="4168"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6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A6949E" w14:textId="584C93E3" w:rsidR="000A68D3" w:rsidRPr="00E66AD4" w:rsidRDefault="000A68D3" w:rsidP="000A68D3">
            <w:pPr>
              <w:widowControl/>
              <w:autoSpaceDE/>
              <w:autoSpaceDN/>
              <w:adjustRightInd/>
              <w:jc w:val="center"/>
              <w:rPr>
                <w:b/>
                <w:bCs/>
                <w:sz w:val="22"/>
                <w:szCs w:val="22"/>
              </w:rPr>
            </w:pPr>
            <w:ins w:id="4170" w:author="ERCOT" w:date="2021-11-01T10:52:00Z">
              <w:r>
                <w:rPr>
                  <w:rFonts w:ascii="Calibri" w:hAnsi="Calibri" w:cs="Calibri"/>
                  <w:color w:val="000000"/>
                  <w:sz w:val="22"/>
                  <w:szCs w:val="22"/>
                </w:rPr>
                <w:t>22</w:t>
              </w:r>
            </w:ins>
            <w:del w:id="4171"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7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0556D" w14:textId="0CD262D4" w:rsidR="000A68D3" w:rsidRPr="00E66AD4" w:rsidRDefault="000A68D3" w:rsidP="000A68D3">
            <w:pPr>
              <w:widowControl/>
              <w:autoSpaceDE/>
              <w:autoSpaceDN/>
              <w:adjustRightInd/>
              <w:jc w:val="center"/>
              <w:rPr>
                <w:b/>
                <w:bCs/>
                <w:sz w:val="22"/>
                <w:szCs w:val="22"/>
              </w:rPr>
            </w:pPr>
            <w:ins w:id="4173" w:author="ERCOT" w:date="2021-11-01T10:52:00Z">
              <w:r>
                <w:rPr>
                  <w:rFonts w:ascii="Calibri" w:hAnsi="Calibri" w:cs="Calibri"/>
                  <w:color w:val="000000"/>
                  <w:sz w:val="22"/>
                  <w:szCs w:val="22"/>
                </w:rPr>
                <w:t>22</w:t>
              </w:r>
            </w:ins>
            <w:del w:id="4174"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7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FA233E" w14:textId="7E26200D" w:rsidR="000A68D3" w:rsidRPr="00E66AD4" w:rsidRDefault="000A68D3" w:rsidP="000A68D3">
            <w:pPr>
              <w:widowControl/>
              <w:autoSpaceDE/>
              <w:autoSpaceDN/>
              <w:adjustRightInd/>
              <w:jc w:val="center"/>
              <w:rPr>
                <w:b/>
                <w:bCs/>
                <w:sz w:val="22"/>
                <w:szCs w:val="22"/>
              </w:rPr>
            </w:pPr>
            <w:ins w:id="4176" w:author="ERCOT" w:date="2021-11-01T10:52:00Z">
              <w:r>
                <w:rPr>
                  <w:rFonts w:ascii="Calibri" w:hAnsi="Calibri" w:cs="Calibri"/>
                  <w:color w:val="000000"/>
                  <w:sz w:val="22"/>
                  <w:szCs w:val="22"/>
                </w:rPr>
                <w:t>22</w:t>
              </w:r>
            </w:ins>
            <w:del w:id="4177"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7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F26EA0C" w14:textId="17A8860A" w:rsidR="000A68D3" w:rsidRPr="00E66AD4" w:rsidRDefault="000A68D3" w:rsidP="000A68D3">
            <w:pPr>
              <w:widowControl/>
              <w:autoSpaceDE/>
              <w:autoSpaceDN/>
              <w:adjustRightInd/>
              <w:jc w:val="center"/>
              <w:rPr>
                <w:b/>
                <w:bCs/>
                <w:sz w:val="22"/>
                <w:szCs w:val="22"/>
              </w:rPr>
            </w:pPr>
            <w:ins w:id="4179" w:author="ERCOT" w:date="2021-11-01T10:52:00Z">
              <w:r>
                <w:rPr>
                  <w:rFonts w:ascii="Calibri" w:hAnsi="Calibri" w:cs="Calibri"/>
                  <w:color w:val="000000"/>
                  <w:sz w:val="22"/>
                  <w:szCs w:val="22"/>
                </w:rPr>
                <w:t>22</w:t>
              </w:r>
            </w:ins>
            <w:del w:id="4180"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EDB71B" w14:textId="372AF617" w:rsidR="000A68D3" w:rsidRPr="00E66AD4" w:rsidRDefault="000A68D3" w:rsidP="000A68D3">
            <w:pPr>
              <w:widowControl/>
              <w:autoSpaceDE/>
              <w:autoSpaceDN/>
              <w:adjustRightInd/>
              <w:jc w:val="center"/>
              <w:rPr>
                <w:b/>
                <w:bCs/>
                <w:sz w:val="22"/>
                <w:szCs w:val="22"/>
              </w:rPr>
            </w:pPr>
            <w:ins w:id="4182" w:author="ERCOT" w:date="2021-11-01T10:52:00Z">
              <w:r>
                <w:rPr>
                  <w:rFonts w:ascii="Calibri" w:hAnsi="Calibri" w:cs="Calibri"/>
                  <w:color w:val="000000"/>
                  <w:sz w:val="22"/>
                  <w:szCs w:val="22"/>
                </w:rPr>
                <w:t>22</w:t>
              </w:r>
            </w:ins>
            <w:del w:id="4183"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8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968477" w14:textId="062F9CA3" w:rsidR="000A68D3" w:rsidRPr="00E66AD4" w:rsidRDefault="000A68D3" w:rsidP="000A68D3">
            <w:pPr>
              <w:widowControl/>
              <w:autoSpaceDE/>
              <w:autoSpaceDN/>
              <w:adjustRightInd/>
              <w:jc w:val="center"/>
              <w:rPr>
                <w:b/>
                <w:bCs/>
                <w:sz w:val="22"/>
                <w:szCs w:val="22"/>
              </w:rPr>
            </w:pPr>
            <w:ins w:id="4185" w:author="ERCOT" w:date="2021-11-01T10:52:00Z">
              <w:r>
                <w:rPr>
                  <w:rFonts w:ascii="Calibri" w:hAnsi="Calibri" w:cs="Calibri"/>
                  <w:color w:val="000000"/>
                  <w:sz w:val="22"/>
                  <w:szCs w:val="22"/>
                </w:rPr>
                <w:t>22</w:t>
              </w:r>
            </w:ins>
            <w:del w:id="4186"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18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943C" w14:textId="6B98C93E" w:rsidR="000A68D3" w:rsidRPr="00E66AD4" w:rsidRDefault="000A68D3" w:rsidP="000A68D3">
            <w:pPr>
              <w:widowControl/>
              <w:autoSpaceDE/>
              <w:autoSpaceDN/>
              <w:adjustRightInd/>
              <w:jc w:val="center"/>
              <w:rPr>
                <w:b/>
                <w:bCs/>
                <w:sz w:val="22"/>
                <w:szCs w:val="22"/>
              </w:rPr>
            </w:pPr>
            <w:ins w:id="4188" w:author="ERCOT" w:date="2021-11-01T10:52:00Z">
              <w:r>
                <w:rPr>
                  <w:rFonts w:ascii="Calibri" w:hAnsi="Calibri" w:cs="Calibri"/>
                  <w:color w:val="000000"/>
                  <w:sz w:val="22"/>
                  <w:szCs w:val="22"/>
                </w:rPr>
                <w:t>22</w:t>
              </w:r>
            </w:ins>
            <w:del w:id="4189"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19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69794D1" w14:textId="5F6D39EC" w:rsidR="000A68D3" w:rsidRPr="00E66AD4" w:rsidRDefault="000A68D3" w:rsidP="000A68D3">
            <w:pPr>
              <w:widowControl/>
              <w:autoSpaceDE/>
              <w:autoSpaceDN/>
              <w:adjustRightInd/>
              <w:jc w:val="center"/>
              <w:rPr>
                <w:b/>
                <w:bCs/>
                <w:sz w:val="22"/>
                <w:szCs w:val="22"/>
              </w:rPr>
            </w:pPr>
            <w:ins w:id="4191" w:author="ERCOT" w:date="2021-11-01T10:52:00Z">
              <w:r>
                <w:rPr>
                  <w:rFonts w:ascii="Calibri" w:hAnsi="Calibri" w:cs="Calibri"/>
                  <w:color w:val="000000"/>
                  <w:sz w:val="22"/>
                  <w:szCs w:val="22"/>
                </w:rPr>
                <w:t>31</w:t>
              </w:r>
            </w:ins>
            <w:del w:id="4192"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19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4F9A9" w14:textId="7C53E9DF" w:rsidR="000A68D3" w:rsidRPr="00E66AD4" w:rsidRDefault="000A68D3" w:rsidP="000A68D3">
            <w:pPr>
              <w:widowControl/>
              <w:autoSpaceDE/>
              <w:autoSpaceDN/>
              <w:adjustRightInd/>
              <w:jc w:val="center"/>
              <w:rPr>
                <w:b/>
                <w:bCs/>
                <w:sz w:val="22"/>
                <w:szCs w:val="22"/>
              </w:rPr>
            </w:pPr>
            <w:ins w:id="4194" w:author="ERCOT" w:date="2021-11-01T10:52:00Z">
              <w:r>
                <w:rPr>
                  <w:rFonts w:ascii="Calibri" w:hAnsi="Calibri" w:cs="Calibri"/>
                  <w:color w:val="000000"/>
                  <w:sz w:val="22"/>
                  <w:szCs w:val="22"/>
                </w:rPr>
                <w:t>31</w:t>
              </w:r>
            </w:ins>
            <w:del w:id="4195"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19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A72CD" w14:textId="3A4019BB" w:rsidR="000A68D3" w:rsidRPr="00E66AD4" w:rsidRDefault="000A68D3" w:rsidP="000A68D3">
            <w:pPr>
              <w:widowControl/>
              <w:autoSpaceDE/>
              <w:autoSpaceDN/>
              <w:adjustRightInd/>
              <w:jc w:val="center"/>
              <w:rPr>
                <w:b/>
                <w:bCs/>
                <w:sz w:val="22"/>
                <w:szCs w:val="22"/>
              </w:rPr>
            </w:pPr>
            <w:ins w:id="4197" w:author="ERCOT" w:date="2021-11-01T10:52:00Z">
              <w:r>
                <w:rPr>
                  <w:rFonts w:ascii="Calibri" w:hAnsi="Calibri" w:cs="Calibri"/>
                  <w:color w:val="000000"/>
                  <w:sz w:val="22"/>
                  <w:szCs w:val="22"/>
                </w:rPr>
                <w:t>31</w:t>
              </w:r>
            </w:ins>
            <w:del w:id="4198"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19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31B55" w14:textId="4827EF61" w:rsidR="000A68D3" w:rsidRPr="00E66AD4" w:rsidRDefault="000A68D3" w:rsidP="000A68D3">
            <w:pPr>
              <w:widowControl/>
              <w:autoSpaceDE/>
              <w:autoSpaceDN/>
              <w:adjustRightInd/>
              <w:jc w:val="center"/>
              <w:rPr>
                <w:b/>
                <w:bCs/>
                <w:sz w:val="22"/>
                <w:szCs w:val="22"/>
              </w:rPr>
            </w:pPr>
            <w:ins w:id="4200" w:author="ERCOT" w:date="2021-11-01T10:52:00Z">
              <w:r>
                <w:rPr>
                  <w:rFonts w:ascii="Calibri" w:hAnsi="Calibri" w:cs="Calibri"/>
                  <w:color w:val="000000"/>
                  <w:sz w:val="22"/>
                  <w:szCs w:val="22"/>
                </w:rPr>
                <w:t>31</w:t>
              </w:r>
            </w:ins>
            <w:del w:id="4201"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20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C6533" w14:textId="3F172AEA" w:rsidR="000A68D3" w:rsidRPr="00E66AD4" w:rsidRDefault="000A68D3" w:rsidP="000A68D3">
            <w:pPr>
              <w:widowControl/>
              <w:autoSpaceDE/>
              <w:autoSpaceDN/>
              <w:adjustRightInd/>
              <w:jc w:val="center"/>
              <w:rPr>
                <w:b/>
                <w:bCs/>
                <w:sz w:val="22"/>
                <w:szCs w:val="22"/>
              </w:rPr>
            </w:pPr>
            <w:ins w:id="4203" w:author="ERCOT" w:date="2021-11-01T10:52:00Z">
              <w:r>
                <w:rPr>
                  <w:rFonts w:ascii="Calibri" w:hAnsi="Calibri" w:cs="Calibri"/>
                  <w:color w:val="000000"/>
                  <w:sz w:val="22"/>
                  <w:szCs w:val="22"/>
                </w:rPr>
                <w:t>36</w:t>
              </w:r>
            </w:ins>
            <w:del w:id="4204"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20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D72F66C" w14:textId="76D62234" w:rsidR="000A68D3" w:rsidRPr="00E66AD4" w:rsidRDefault="000A68D3" w:rsidP="000A68D3">
            <w:pPr>
              <w:widowControl/>
              <w:autoSpaceDE/>
              <w:autoSpaceDN/>
              <w:adjustRightInd/>
              <w:jc w:val="center"/>
              <w:rPr>
                <w:b/>
                <w:bCs/>
                <w:sz w:val="22"/>
                <w:szCs w:val="22"/>
              </w:rPr>
            </w:pPr>
            <w:ins w:id="4206" w:author="ERCOT" w:date="2021-11-01T10:52:00Z">
              <w:r>
                <w:rPr>
                  <w:rFonts w:ascii="Calibri" w:hAnsi="Calibri" w:cs="Calibri"/>
                  <w:color w:val="000000"/>
                  <w:sz w:val="22"/>
                  <w:szCs w:val="22"/>
                </w:rPr>
                <w:t>36</w:t>
              </w:r>
            </w:ins>
            <w:del w:id="4207" w:author="ERCOT" w:date="2021-11-01T10:49:00Z">
              <w:r w:rsidRPr="00E66AD4" w:rsidDel="000A68D3">
                <w:rPr>
                  <w:sz w:val="22"/>
                  <w:szCs w:val="22"/>
                </w:rPr>
                <w:delText>40</w:delText>
              </w:r>
            </w:del>
          </w:p>
        </w:tc>
      </w:tr>
      <w:tr w:rsidR="000A68D3" w:rsidRPr="00CC576E" w14:paraId="01DE674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0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0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210"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421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A7E55" w14:textId="0FEB24DF" w:rsidR="000A68D3" w:rsidRPr="00E66AD4" w:rsidRDefault="000A68D3" w:rsidP="000A68D3">
            <w:pPr>
              <w:widowControl/>
              <w:autoSpaceDE/>
              <w:autoSpaceDN/>
              <w:adjustRightInd/>
              <w:jc w:val="center"/>
              <w:rPr>
                <w:b/>
                <w:bCs/>
                <w:sz w:val="22"/>
                <w:szCs w:val="22"/>
              </w:rPr>
            </w:pPr>
            <w:ins w:id="4212" w:author="ERCOT" w:date="2021-11-01T10:52:00Z">
              <w:r>
                <w:rPr>
                  <w:rFonts w:ascii="Calibri" w:hAnsi="Calibri" w:cs="Calibri"/>
                  <w:color w:val="000000"/>
                  <w:sz w:val="22"/>
                  <w:szCs w:val="22"/>
                </w:rPr>
                <w:t>36</w:t>
              </w:r>
            </w:ins>
            <w:del w:id="4213"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1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0AD6C00" w14:textId="4AF23BC7" w:rsidR="000A68D3" w:rsidRPr="00E66AD4" w:rsidRDefault="000A68D3" w:rsidP="000A68D3">
            <w:pPr>
              <w:widowControl/>
              <w:autoSpaceDE/>
              <w:autoSpaceDN/>
              <w:adjustRightInd/>
              <w:jc w:val="center"/>
              <w:rPr>
                <w:b/>
                <w:bCs/>
                <w:sz w:val="22"/>
                <w:szCs w:val="22"/>
              </w:rPr>
            </w:pPr>
            <w:ins w:id="4215" w:author="ERCOT" w:date="2021-11-01T10:52:00Z">
              <w:r>
                <w:rPr>
                  <w:rFonts w:ascii="Calibri" w:hAnsi="Calibri" w:cs="Calibri"/>
                  <w:color w:val="000000"/>
                  <w:sz w:val="22"/>
                  <w:szCs w:val="22"/>
                </w:rPr>
                <w:t>36</w:t>
              </w:r>
            </w:ins>
            <w:del w:id="4216"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1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53635" w14:textId="49EC270C" w:rsidR="000A68D3" w:rsidRPr="00E66AD4" w:rsidRDefault="000A68D3" w:rsidP="000A68D3">
            <w:pPr>
              <w:widowControl/>
              <w:autoSpaceDE/>
              <w:autoSpaceDN/>
              <w:adjustRightInd/>
              <w:jc w:val="center"/>
              <w:rPr>
                <w:b/>
                <w:bCs/>
                <w:sz w:val="22"/>
                <w:szCs w:val="22"/>
              </w:rPr>
            </w:pPr>
            <w:ins w:id="4218" w:author="ERCOT" w:date="2021-11-01T10:52:00Z">
              <w:r>
                <w:rPr>
                  <w:rFonts w:ascii="Calibri" w:hAnsi="Calibri" w:cs="Calibri"/>
                  <w:color w:val="000000"/>
                  <w:sz w:val="22"/>
                  <w:szCs w:val="22"/>
                </w:rPr>
                <w:t>35</w:t>
              </w:r>
            </w:ins>
            <w:del w:id="4219"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2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CD72FB" w14:textId="03A2C477" w:rsidR="000A68D3" w:rsidRPr="00E66AD4" w:rsidRDefault="000A68D3" w:rsidP="000A68D3">
            <w:pPr>
              <w:widowControl/>
              <w:autoSpaceDE/>
              <w:autoSpaceDN/>
              <w:adjustRightInd/>
              <w:jc w:val="center"/>
              <w:rPr>
                <w:b/>
                <w:bCs/>
                <w:sz w:val="22"/>
                <w:szCs w:val="22"/>
              </w:rPr>
            </w:pPr>
            <w:ins w:id="4221" w:author="ERCOT" w:date="2021-11-01T10:52:00Z">
              <w:r>
                <w:rPr>
                  <w:rFonts w:ascii="Calibri" w:hAnsi="Calibri" w:cs="Calibri"/>
                  <w:color w:val="000000"/>
                  <w:sz w:val="22"/>
                  <w:szCs w:val="22"/>
                </w:rPr>
                <w:t>35</w:t>
              </w:r>
            </w:ins>
            <w:del w:id="4222"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2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C0FE53" w14:textId="1657B930" w:rsidR="000A68D3" w:rsidRPr="00E66AD4" w:rsidRDefault="000A68D3" w:rsidP="000A68D3">
            <w:pPr>
              <w:widowControl/>
              <w:autoSpaceDE/>
              <w:autoSpaceDN/>
              <w:adjustRightInd/>
              <w:jc w:val="center"/>
              <w:rPr>
                <w:b/>
                <w:bCs/>
                <w:sz w:val="22"/>
                <w:szCs w:val="22"/>
              </w:rPr>
            </w:pPr>
            <w:ins w:id="4224" w:author="ERCOT" w:date="2021-11-01T10:52:00Z">
              <w:r>
                <w:rPr>
                  <w:rFonts w:ascii="Calibri" w:hAnsi="Calibri" w:cs="Calibri"/>
                  <w:color w:val="000000"/>
                  <w:sz w:val="22"/>
                  <w:szCs w:val="22"/>
                </w:rPr>
                <w:t>35</w:t>
              </w:r>
            </w:ins>
            <w:del w:id="4225"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2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9626F" w14:textId="3E682381" w:rsidR="000A68D3" w:rsidRPr="00E66AD4" w:rsidRDefault="000A68D3" w:rsidP="000A68D3">
            <w:pPr>
              <w:widowControl/>
              <w:autoSpaceDE/>
              <w:autoSpaceDN/>
              <w:adjustRightInd/>
              <w:jc w:val="center"/>
              <w:rPr>
                <w:b/>
                <w:bCs/>
                <w:sz w:val="22"/>
                <w:szCs w:val="22"/>
              </w:rPr>
            </w:pPr>
            <w:ins w:id="4227" w:author="ERCOT" w:date="2021-11-01T10:52:00Z">
              <w:r>
                <w:rPr>
                  <w:rFonts w:ascii="Calibri" w:hAnsi="Calibri" w:cs="Calibri"/>
                  <w:color w:val="000000"/>
                  <w:sz w:val="22"/>
                  <w:szCs w:val="22"/>
                </w:rPr>
                <w:t>35</w:t>
              </w:r>
            </w:ins>
            <w:del w:id="4228"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2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722393" w14:textId="3C26E720" w:rsidR="000A68D3" w:rsidRPr="00E66AD4" w:rsidRDefault="000A68D3" w:rsidP="000A68D3">
            <w:pPr>
              <w:widowControl/>
              <w:autoSpaceDE/>
              <w:autoSpaceDN/>
              <w:adjustRightInd/>
              <w:jc w:val="center"/>
              <w:rPr>
                <w:b/>
                <w:bCs/>
                <w:sz w:val="22"/>
                <w:szCs w:val="22"/>
              </w:rPr>
            </w:pPr>
            <w:ins w:id="4230" w:author="ERCOT" w:date="2021-11-01T10:52:00Z">
              <w:r>
                <w:rPr>
                  <w:rFonts w:ascii="Calibri" w:hAnsi="Calibri" w:cs="Calibri"/>
                  <w:color w:val="000000"/>
                  <w:sz w:val="22"/>
                  <w:szCs w:val="22"/>
                </w:rPr>
                <w:t>33</w:t>
              </w:r>
            </w:ins>
            <w:del w:id="4231"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3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CBA3C9" w14:textId="3B7D999B" w:rsidR="000A68D3" w:rsidRPr="00E66AD4" w:rsidRDefault="000A68D3" w:rsidP="000A68D3">
            <w:pPr>
              <w:widowControl/>
              <w:autoSpaceDE/>
              <w:autoSpaceDN/>
              <w:adjustRightInd/>
              <w:jc w:val="center"/>
              <w:rPr>
                <w:b/>
                <w:bCs/>
                <w:sz w:val="22"/>
                <w:szCs w:val="22"/>
              </w:rPr>
            </w:pPr>
            <w:ins w:id="4233" w:author="ERCOT" w:date="2021-11-01T10:52:00Z">
              <w:r>
                <w:rPr>
                  <w:rFonts w:ascii="Calibri" w:hAnsi="Calibri" w:cs="Calibri"/>
                  <w:color w:val="000000"/>
                  <w:sz w:val="22"/>
                  <w:szCs w:val="22"/>
                </w:rPr>
                <w:t>33</w:t>
              </w:r>
            </w:ins>
            <w:del w:id="4234"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235"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7005C" w14:textId="5C7AA720" w:rsidR="000A68D3" w:rsidRPr="00E66AD4" w:rsidRDefault="000A68D3" w:rsidP="000A68D3">
            <w:pPr>
              <w:widowControl/>
              <w:autoSpaceDE/>
              <w:autoSpaceDN/>
              <w:adjustRightInd/>
              <w:jc w:val="center"/>
              <w:rPr>
                <w:b/>
                <w:bCs/>
                <w:sz w:val="22"/>
                <w:szCs w:val="22"/>
              </w:rPr>
            </w:pPr>
            <w:ins w:id="4236" w:author="ERCOT" w:date="2021-11-01T10:52:00Z">
              <w:r>
                <w:rPr>
                  <w:rFonts w:ascii="Calibri" w:hAnsi="Calibri" w:cs="Calibri"/>
                  <w:color w:val="000000"/>
                  <w:sz w:val="22"/>
                  <w:szCs w:val="22"/>
                </w:rPr>
                <w:t>33</w:t>
              </w:r>
            </w:ins>
            <w:del w:id="4237"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238"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2B56E96" w14:textId="686A4BF7" w:rsidR="000A68D3" w:rsidRPr="00E66AD4" w:rsidRDefault="000A68D3" w:rsidP="000A68D3">
            <w:pPr>
              <w:widowControl/>
              <w:autoSpaceDE/>
              <w:autoSpaceDN/>
              <w:adjustRightInd/>
              <w:jc w:val="center"/>
              <w:rPr>
                <w:b/>
                <w:bCs/>
                <w:sz w:val="22"/>
                <w:szCs w:val="22"/>
              </w:rPr>
            </w:pPr>
            <w:ins w:id="4239" w:author="ERCOT" w:date="2021-11-01T10:52:00Z">
              <w:r>
                <w:rPr>
                  <w:rFonts w:ascii="Calibri" w:hAnsi="Calibri" w:cs="Calibri"/>
                  <w:color w:val="000000"/>
                  <w:sz w:val="22"/>
                  <w:szCs w:val="22"/>
                </w:rPr>
                <w:t>33</w:t>
              </w:r>
            </w:ins>
            <w:del w:id="4240"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4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604DEE" w14:textId="50F13EA9" w:rsidR="000A68D3" w:rsidRPr="00E66AD4" w:rsidRDefault="000A68D3" w:rsidP="000A68D3">
            <w:pPr>
              <w:widowControl/>
              <w:autoSpaceDE/>
              <w:autoSpaceDN/>
              <w:adjustRightInd/>
              <w:jc w:val="center"/>
              <w:rPr>
                <w:b/>
                <w:bCs/>
                <w:sz w:val="22"/>
                <w:szCs w:val="22"/>
              </w:rPr>
            </w:pPr>
            <w:ins w:id="4242" w:author="ERCOT" w:date="2021-11-01T10:52:00Z">
              <w:r>
                <w:rPr>
                  <w:rFonts w:ascii="Calibri" w:hAnsi="Calibri" w:cs="Calibri"/>
                  <w:color w:val="000000"/>
                  <w:sz w:val="22"/>
                  <w:szCs w:val="22"/>
                </w:rPr>
                <w:t>22</w:t>
              </w:r>
            </w:ins>
            <w:del w:id="4243"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4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9A6A58" w14:textId="51FDC3DE" w:rsidR="000A68D3" w:rsidRPr="00E66AD4" w:rsidRDefault="000A68D3" w:rsidP="000A68D3">
            <w:pPr>
              <w:widowControl/>
              <w:autoSpaceDE/>
              <w:autoSpaceDN/>
              <w:adjustRightInd/>
              <w:jc w:val="center"/>
              <w:rPr>
                <w:b/>
                <w:bCs/>
                <w:sz w:val="22"/>
                <w:szCs w:val="22"/>
              </w:rPr>
            </w:pPr>
            <w:ins w:id="4245" w:author="ERCOT" w:date="2021-11-01T10:52:00Z">
              <w:r>
                <w:rPr>
                  <w:rFonts w:ascii="Calibri" w:hAnsi="Calibri" w:cs="Calibri"/>
                  <w:color w:val="000000"/>
                  <w:sz w:val="22"/>
                  <w:szCs w:val="22"/>
                </w:rPr>
                <w:t>22</w:t>
              </w:r>
            </w:ins>
            <w:del w:id="4246"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47"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0EE855E" w14:textId="0F4FF9C3" w:rsidR="000A68D3" w:rsidRPr="00E66AD4" w:rsidRDefault="000A68D3" w:rsidP="000A68D3">
            <w:pPr>
              <w:widowControl/>
              <w:autoSpaceDE/>
              <w:autoSpaceDN/>
              <w:adjustRightInd/>
              <w:jc w:val="center"/>
              <w:rPr>
                <w:b/>
                <w:bCs/>
                <w:sz w:val="22"/>
                <w:szCs w:val="22"/>
              </w:rPr>
            </w:pPr>
            <w:ins w:id="4248" w:author="ERCOT" w:date="2021-11-01T10:52:00Z">
              <w:r>
                <w:rPr>
                  <w:rFonts w:ascii="Calibri" w:hAnsi="Calibri" w:cs="Calibri"/>
                  <w:color w:val="000000"/>
                  <w:sz w:val="22"/>
                  <w:szCs w:val="22"/>
                </w:rPr>
                <w:t>22</w:t>
              </w:r>
            </w:ins>
            <w:del w:id="4249"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5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7F20FE" w14:textId="0A2D66B7" w:rsidR="000A68D3" w:rsidRPr="00E66AD4" w:rsidRDefault="000A68D3" w:rsidP="000A68D3">
            <w:pPr>
              <w:widowControl/>
              <w:autoSpaceDE/>
              <w:autoSpaceDN/>
              <w:adjustRightInd/>
              <w:jc w:val="center"/>
              <w:rPr>
                <w:b/>
                <w:bCs/>
                <w:sz w:val="22"/>
                <w:szCs w:val="22"/>
              </w:rPr>
            </w:pPr>
            <w:ins w:id="4251" w:author="ERCOT" w:date="2021-11-01T10:52:00Z">
              <w:r>
                <w:rPr>
                  <w:rFonts w:ascii="Calibri" w:hAnsi="Calibri" w:cs="Calibri"/>
                  <w:color w:val="000000"/>
                  <w:sz w:val="22"/>
                  <w:szCs w:val="22"/>
                </w:rPr>
                <w:t>22</w:t>
              </w:r>
            </w:ins>
            <w:del w:id="4252"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5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2192CD" w14:textId="0ACA28CA" w:rsidR="000A68D3" w:rsidRPr="00E66AD4" w:rsidRDefault="000A68D3" w:rsidP="000A68D3">
            <w:pPr>
              <w:widowControl/>
              <w:autoSpaceDE/>
              <w:autoSpaceDN/>
              <w:adjustRightInd/>
              <w:jc w:val="center"/>
              <w:rPr>
                <w:b/>
                <w:bCs/>
                <w:sz w:val="22"/>
                <w:szCs w:val="22"/>
              </w:rPr>
            </w:pPr>
            <w:ins w:id="4254" w:author="ERCOT" w:date="2021-11-01T10:52:00Z">
              <w:r>
                <w:rPr>
                  <w:rFonts w:ascii="Calibri" w:hAnsi="Calibri" w:cs="Calibri"/>
                  <w:color w:val="000000"/>
                  <w:sz w:val="22"/>
                  <w:szCs w:val="22"/>
                </w:rPr>
                <w:t>22</w:t>
              </w:r>
            </w:ins>
            <w:del w:id="4255"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5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9C8AC" w14:textId="088B8A9A" w:rsidR="000A68D3" w:rsidRPr="00E66AD4" w:rsidRDefault="000A68D3" w:rsidP="000A68D3">
            <w:pPr>
              <w:widowControl/>
              <w:autoSpaceDE/>
              <w:autoSpaceDN/>
              <w:adjustRightInd/>
              <w:jc w:val="center"/>
              <w:rPr>
                <w:b/>
                <w:bCs/>
                <w:sz w:val="22"/>
                <w:szCs w:val="22"/>
              </w:rPr>
            </w:pPr>
            <w:ins w:id="4257" w:author="ERCOT" w:date="2021-11-01T10:52:00Z">
              <w:r>
                <w:rPr>
                  <w:rFonts w:ascii="Calibri" w:hAnsi="Calibri" w:cs="Calibri"/>
                  <w:color w:val="000000"/>
                  <w:sz w:val="22"/>
                  <w:szCs w:val="22"/>
                </w:rPr>
                <w:t>22</w:t>
              </w:r>
            </w:ins>
            <w:del w:id="4258"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5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642E3F" w14:textId="6C50F8C7" w:rsidR="000A68D3" w:rsidRPr="00E66AD4" w:rsidRDefault="000A68D3" w:rsidP="000A68D3">
            <w:pPr>
              <w:widowControl/>
              <w:autoSpaceDE/>
              <w:autoSpaceDN/>
              <w:adjustRightInd/>
              <w:jc w:val="center"/>
              <w:rPr>
                <w:b/>
                <w:bCs/>
                <w:sz w:val="22"/>
                <w:szCs w:val="22"/>
              </w:rPr>
            </w:pPr>
            <w:ins w:id="4260" w:author="ERCOT" w:date="2021-11-01T10:52:00Z">
              <w:r>
                <w:rPr>
                  <w:rFonts w:ascii="Calibri" w:hAnsi="Calibri" w:cs="Calibri"/>
                  <w:color w:val="000000"/>
                  <w:sz w:val="22"/>
                  <w:szCs w:val="22"/>
                </w:rPr>
                <w:t>22</w:t>
              </w:r>
            </w:ins>
            <w:del w:id="4261"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262"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44F16D5" w14:textId="7964EB64" w:rsidR="000A68D3" w:rsidRPr="00E66AD4" w:rsidRDefault="000A68D3" w:rsidP="000A68D3">
            <w:pPr>
              <w:widowControl/>
              <w:autoSpaceDE/>
              <w:autoSpaceDN/>
              <w:adjustRightInd/>
              <w:jc w:val="center"/>
              <w:rPr>
                <w:b/>
                <w:bCs/>
                <w:sz w:val="22"/>
                <w:szCs w:val="22"/>
              </w:rPr>
            </w:pPr>
            <w:ins w:id="4263" w:author="ERCOT" w:date="2021-11-01T10:52:00Z">
              <w:r>
                <w:rPr>
                  <w:rFonts w:ascii="Calibri" w:hAnsi="Calibri" w:cs="Calibri"/>
                  <w:color w:val="000000"/>
                  <w:sz w:val="22"/>
                  <w:szCs w:val="22"/>
                </w:rPr>
                <w:t>22</w:t>
              </w:r>
            </w:ins>
            <w:del w:id="4264"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265"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92BAB3E" w14:textId="2FA75A55" w:rsidR="000A68D3" w:rsidRPr="00E66AD4" w:rsidRDefault="000A68D3" w:rsidP="000A68D3">
            <w:pPr>
              <w:widowControl/>
              <w:autoSpaceDE/>
              <w:autoSpaceDN/>
              <w:adjustRightInd/>
              <w:jc w:val="center"/>
              <w:rPr>
                <w:b/>
                <w:bCs/>
                <w:sz w:val="22"/>
                <w:szCs w:val="22"/>
              </w:rPr>
            </w:pPr>
            <w:ins w:id="4266" w:author="ERCOT" w:date="2021-11-01T10:52:00Z">
              <w:r>
                <w:rPr>
                  <w:rFonts w:ascii="Calibri" w:hAnsi="Calibri" w:cs="Calibri"/>
                  <w:color w:val="000000"/>
                  <w:sz w:val="22"/>
                  <w:szCs w:val="22"/>
                </w:rPr>
                <w:t>31</w:t>
              </w:r>
            </w:ins>
            <w:del w:id="4267"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268"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53666" w14:textId="42414439" w:rsidR="000A68D3" w:rsidRPr="00E66AD4" w:rsidRDefault="000A68D3" w:rsidP="000A68D3">
            <w:pPr>
              <w:widowControl/>
              <w:autoSpaceDE/>
              <w:autoSpaceDN/>
              <w:adjustRightInd/>
              <w:jc w:val="center"/>
              <w:rPr>
                <w:b/>
                <w:bCs/>
                <w:sz w:val="22"/>
                <w:szCs w:val="22"/>
              </w:rPr>
            </w:pPr>
            <w:ins w:id="4269" w:author="ERCOT" w:date="2021-11-01T10:52:00Z">
              <w:r>
                <w:rPr>
                  <w:rFonts w:ascii="Calibri" w:hAnsi="Calibri" w:cs="Calibri"/>
                  <w:color w:val="000000"/>
                  <w:sz w:val="22"/>
                  <w:szCs w:val="22"/>
                </w:rPr>
                <w:t>31</w:t>
              </w:r>
            </w:ins>
            <w:del w:id="4270"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271"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4CED4" w14:textId="5CE31446" w:rsidR="000A68D3" w:rsidRPr="00E66AD4" w:rsidRDefault="000A68D3" w:rsidP="000A68D3">
            <w:pPr>
              <w:widowControl/>
              <w:autoSpaceDE/>
              <w:autoSpaceDN/>
              <w:adjustRightInd/>
              <w:jc w:val="center"/>
              <w:rPr>
                <w:b/>
                <w:bCs/>
                <w:sz w:val="22"/>
                <w:szCs w:val="22"/>
              </w:rPr>
            </w:pPr>
            <w:ins w:id="4272" w:author="ERCOT" w:date="2021-11-01T10:52:00Z">
              <w:r>
                <w:rPr>
                  <w:rFonts w:ascii="Calibri" w:hAnsi="Calibri" w:cs="Calibri"/>
                  <w:color w:val="000000"/>
                  <w:sz w:val="22"/>
                  <w:szCs w:val="22"/>
                </w:rPr>
                <w:t>31</w:t>
              </w:r>
            </w:ins>
            <w:del w:id="4273"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274"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F8AD0" w14:textId="0E8DABE8" w:rsidR="000A68D3" w:rsidRPr="00E66AD4" w:rsidRDefault="000A68D3" w:rsidP="000A68D3">
            <w:pPr>
              <w:widowControl/>
              <w:autoSpaceDE/>
              <w:autoSpaceDN/>
              <w:adjustRightInd/>
              <w:jc w:val="center"/>
              <w:rPr>
                <w:b/>
                <w:bCs/>
                <w:sz w:val="22"/>
                <w:szCs w:val="22"/>
              </w:rPr>
            </w:pPr>
            <w:ins w:id="4275" w:author="ERCOT" w:date="2021-11-01T10:52:00Z">
              <w:r>
                <w:rPr>
                  <w:rFonts w:ascii="Calibri" w:hAnsi="Calibri" w:cs="Calibri"/>
                  <w:color w:val="000000"/>
                  <w:sz w:val="22"/>
                  <w:szCs w:val="22"/>
                </w:rPr>
                <w:t>31</w:t>
              </w:r>
            </w:ins>
            <w:del w:id="4276"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277"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D0156" w14:textId="6C089B07" w:rsidR="000A68D3" w:rsidRPr="00E66AD4" w:rsidRDefault="000A68D3" w:rsidP="000A68D3">
            <w:pPr>
              <w:widowControl/>
              <w:autoSpaceDE/>
              <w:autoSpaceDN/>
              <w:adjustRightInd/>
              <w:jc w:val="center"/>
              <w:rPr>
                <w:b/>
                <w:bCs/>
                <w:sz w:val="22"/>
                <w:szCs w:val="22"/>
              </w:rPr>
            </w:pPr>
            <w:ins w:id="4278" w:author="ERCOT" w:date="2021-11-01T10:52:00Z">
              <w:r>
                <w:rPr>
                  <w:rFonts w:ascii="Calibri" w:hAnsi="Calibri" w:cs="Calibri"/>
                  <w:color w:val="000000"/>
                  <w:sz w:val="22"/>
                  <w:szCs w:val="22"/>
                </w:rPr>
                <w:t>36</w:t>
              </w:r>
            </w:ins>
            <w:del w:id="4279"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280"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6792DC9" w14:textId="21303AC7" w:rsidR="000A68D3" w:rsidRPr="00E66AD4" w:rsidRDefault="000A68D3" w:rsidP="000A68D3">
            <w:pPr>
              <w:widowControl/>
              <w:autoSpaceDE/>
              <w:autoSpaceDN/>
              <w:adjustRightInd/>
              <w:jc w:val="center"/>
              <w:rPr>
                <w:b/>
                <w:bCs/>
                <w:sz w:val="22"/>
                <w:szCs w:val="22"/>
              </w:rPr>
            </w:pPr>
            <w:ins w:id="4281" w:author="ERCOT" w:date="2021-11-01T10:52:00Z">
              <w:r>
                <w:rPr>
                  <w:rFonts w:ascii="Calibri" w:hAnsi="Calibri" w:cs="Calibri"/>
                  <w:color w:val="000000"/>
                  <w:sz w:val="22"/>
                  <w:szCs w:val="22"/>
                </w:rPr>
                <w:t>36</w:t>
              </w:r>
            </w:ins>
            <w:del w:id="4282" w:author="ERCOT" w:date="2021-11-01T10:49:00Z">
              <w:r w:rsidRPr="00E66AD4" w:rsidDel="000A68D3">
                <w:rPr>
                  <w:sz w:val="22"/>
                  <w:szCs w:val="22"/>
                </w:rPr>
                <w:delText>40</w:delText>
              </w:r>
            </w:del>
          </w:p>
        </w:tc>
      </w:tr>
      <w:tr w:rsidR="000A68D3" w:rsidRPr="00CC576E" w14:paraId="2CC3FF6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8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8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28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42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A08B58" w14:textId="524BB909" w:rsidR="000A68D3" w:rsidRPr="00E66AD4" w:rsidRDefault="000A68D3" w:rsidP="000A68D3">
            <w:pPr>
              <w:widowControl/>
              <w:autoSpaceDE/>
              <w:autoSpaceDN/>
              <w:adjustRightInd/>
              <w:jc w:val="center"/>
              <w:rPr>
                <w:b/>
                <w:bCs/>
                <w:sz w:val="22"/>
                <w:szCs w:val="22"/>
              </w:rPr>
            </w:pPr>
            <w:ins w:id="4287" w:author="ERCOT" w:date="2021-11-01T10:52:00Z">
              <w:r>
                <w:rPr>
                  <w:rFonts w:ascii="Calibri" w:hAnsi="Calibri" w:cs="Calibri"/>
                  <w:color w:val="000000"/>
                  <w:sz w:val="22"/>
                  <w:szCs w:val="22"/>
                </w:rPr>
                <w:t>29</w:t>
              </w:r>
            </w:ins>
            <w:del w:id="4288"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E65E5" w14:textId="3E0678D1" w:rsidR="000A68D3" w:rsidRPr="00E66AD4" w:rsidRDefault="000A68D3" w:rsidP="000A68D3">
            <w:pPr>
              <w:widowControl/>
              <w:autoSpaceDE/>
              <w:autoSpaceDN/>
              <w:adjustRightInd/>
              <w:jc w:val="center"/>
              <w:rPr>
                <w:b/>
                <w:bCs/>
                <w:sz w:val="22"/>
                <w:szCs w:val="22"/>
              </w:rPr>
            </w:pPr>
            <w:ins w:id="4290" w:author="ERCOT" w:date="2021-11-01T10:52:00Z">
              <w:r>
                <w:rPr>
                  <w:rFonts w:ascii="Calibri" w:hAnsi="Calibri" w:cs="Calibri"/>
                  <w:color w:val="000000"/>
                  <w:sz w:val="22"/>
                  <w:szCs w:val="22"/>
                </w:rPr>
                <w:t>29</w:t>
              </w:r>
            </w:ins>
            <w:del w:id="4291"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7BB23" w14:textId="1955CF02" w:rsidR="000A68D3" w:rsidRPr="00E66AD4" w:rsidRDefault="000A68D3" w:rsidP="000A68D3">
            <w:pPr>
              <w:widowControl/>
              <w:autoSpaceDE/>
              <w:autoSpaceDN/>
              <w:adjustRightInd/>
              <w:jc w:val="center"/>
              <w:rPr>
                <w:b/>
                <w:bCs/>
                <w:sz w:val="22"/>
                <w:szCs w:val="22"/>
              </w:rPr>
            </w:pPr>
            <w:ins w:id="4293" w:author="ERCOT" w:date="2021-11-01T10:52:00Z">
              <w:r>
                <w:rPr>
                  <w:rFonts w:ascii="Calibri" w:hAnsi="Calibri" w:cs="Calibri"/>
                  <w:color w:val="000000"/>
                  <w:sz w:val="22"/>
                  <w:szCs w:val="22"/>
                </w:rPr>
                <w:t>29</w:t>
              </w:r>
            </w:ins>
            <w:del w:id="4294"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9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14DA" w14:textId="0BF3347B" w:rsidR="000A68D3" w:rsidRPr="00E66AD4" w:rsidRDefault="000A68D3" w:rsidP="000A68D3">
            <w:pPr>
              <w:widowControl/>
              <w:autoSpaceDE/>
              <w:autoSpaceDN/>
              <w:adjustRightInd/>
              <w:jc w:val="center"/>
              <w:rPr>
                <w:b/>
                <w:bCs/>
                <w:sz w:val="22"/>
                <w:szCs w:val="22"/>
              </w:rPr>
            </w:pPr>
            <w:ins w:id="4296" w:author="ERCOT" w:date="2021-11-01T10:52:00Z">
              <w:r>
                <w:rPr>
                  <w:rFonts w:ascii="Calibri" w:hAnsi="Calibri" w:cs="Calibri"/>
                  <w:color w:val="000000"/>
                  <w:sz w:val="22"/>
                  <w:szCs w:val="22"/>
                </w:rPr>
                <w:t>29</w:t>
              </w:r>
            </w:ins>
            <w:del w:id="4297"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9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3DD57" w14:textId="0C31015E" w:rsidR="000A68D3" w:rsidRPr="00E66AD4" w:rsidRDefault="000A68D3" w:rsidP="000A68D3">
            <w:pPr>
              <w:widowControl/>
              <w:autoSpaceDE/>
              <w:autoSpaceDN/>
              <w:adjustRightInd/>
              <w:jc w:val="center"/>
              <w:rPr>
                <w:b/>
                <w:bCs/>
                <w:sz w:val="22"/>
                <w:szCs w:val="22"/>
              </w:rPr>
            </w:pPr>
            <w:ins w:id="4299" w:author="ERCOT" w:date="2021-11-01T10:52:00Z">
              <w:r>
                <w:rPr>
                  <w:rFonts w:ascii="Calibri" w:hAnsi="Calibri" w:cs="Calibri"/>
                  <w:color w:val="000000"/>
                  <w:sz w:val="22"/>
                  <w:szCs w:val="22"/>
                </w:rPr>
                <w:t>29</w:t>
              </w:r>
            </w:ins>
            <w:del w:id="4300"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0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0F2D0C" w14:textId="4F0E2CD8" w:rsidR="000A68D3" w:rsidRPr="00E66AD4" w:rsidRDefault="000A68D3" w:rsidP="000A68D3">
            <w:pPr>
              <w:widowControl/>
              <w:autoSpaceDE/>
              <w:autoSpaceDN/>
              <w:adjustRightInd/>
              <w:jc w:val="center"/>
              <w:rPr>
                <w:b/>
                <w:bCs/>
                <w:sz w:val="22"/>
                <w:szCs w:val="22"/>
              </w:rPr>
            </w:pPr>
            <w:ins w:id="4302" w:author="ERCOT" w:date="2021-11-01T10:52:00Z">
              <w:r>
                <w:rPr>
                  <w:rFonts w:ascii="Calibri" w:hAnsi="Calibri" w:cs="Calibri"/>
                  <w:color w:val="000000"/>
                  <w:sz w:val="22"/>
                  <w:szCs w:val="22"/>
                </w:rPr>
                <w:t>29</w:t>
              </w:r>
            </w:ins>
            <w:del w:id="4303"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0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FE20D" w14:textId="6DDB2F0F" w:rsidR="000A68D3" w:rsidRPr="00E66AD4" w:rsidRDefault="000A68D3" w:rsidP="000A68D3">
            <w:pPr>
              <w:widowControl/>
              <w:autoSpaceDE/>
              <w:autoSpaceDN/>
              <w:adjustRightInd/>
              <w:jc w:val="center"/>
              <w:rPr>
                <w:b/>
                <w:bCs/>
                <w:sz w:val="22"/>
                <w:szCs w:val="22"/>
              </w:rPr>
            </w:pPr>
            <w:ins w:id="4305" w:author="ERCOT" w:date="2021-11-01T10:52:00Z">
              <w:r>
                <w:rPr>
                  <w:rFonts w:ascii="Calibri" w:hAnsi="Calibri" w:cs="Calibri"/>
                  <w:color w:val="000000"/>
                  <w:sz w:val="22"/>
                  <w:szCs w:val="22"/>
                </w:rPr>
                <w:t>29</w:t>
              </w:r>
            </w:ins>
            <w:del w:id="4306"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0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CFEB82" w14:textId="0CA9556D" w:rsidR="000A68D3" w:rsidRPr="00E66AD4" w:rsidRDefault="000A68D3" w:rsidP="000A68D3">
            <w:pPr>
              <w:widowControl/>
              <w:autoSpaceDE/>
              <w:autoSpaceDN/>
              <w:adjustRightInd/>
              <w:jc w:val="center"/>
              <w:rPr>
                <w:b/>
                <w:bCs/>
                <w:sz w:val="22"/>
                <w:szCs w:val="22"/>
              </w:rPr>
            </w:pPr>
            <w:ins w:id="4308" w:author="ERCOT" w:date="2021-11-01T10:52:00Z">
              <w:r>
                <w:rPr>
                  <w:rFonts w:ascii="Calibri" w:hAnsi="Calibri" w:cs="Calibri"/>
                  <w:color w:val="000000"/>
                  <w:sz w:val="22"/>
                  <w:szCs w:val="22"/>
                </w:rPr>
                <w:t>29</w:t>
              </w:r>
            </w:ins>
            <w:del w:id="4309"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31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AAB73" w14:textId="573EFD8E" w:rsidR="000A68D3" w:rsidRPr="00E66AD4" w:rsidRDefault="000A68D3" w:rsidP="000A68D3">
            <w:pPr>
              <w:widowControl/>
              <w:autoSpaceDE/>
              <w:autoSpaceDN/>
              <w:adjustRightInd/>
              <w:jc w:val="center"/>
              <w:rPr>
                <w:b/>
                <w:bCs/>
                <w:sz w:val="22"/>
                <w:szCs w:val="22"/>
              </w:rPr>
            </w:pPr>
            <w:ins w:id="4311" w:author="ERCOT" w:date="2021-11-01T10:52:00Z">
              <w:r>
                <w:rPr>
                  <w:rFonts w:ascii="Calibri" w:hAnsi="Calibri" w:cs="Calibri"/>
                  <w:color w:val="000000"/>
                  <w:sz w:val="22"/>
                  <w:szCs w:val="22"/>
                </w:rPr>
                <w:t>29</w:t>
              </w:r>
            </w:ins>
            <w:del w:id="4312"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31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030B8" w14:textId="26920AF4" w:rsidR="000A68D3" w:rsidRPr="00E66AD4" w:rsidRDefault="000A68D3" w:rsidP="000A68D3">
            <w:pPr>
              <w:widowControl/>
              <w:autoSpaceDE/>
              <w:autoSpaceDN/>
              <w:adjustRightInd/>
              <w:jc w:val="center"/>
              <w:rPr>
                <w:b/>
                <w:bCs/>
                <w:sz w:val="22"/>
                <w:szCs w:val="22"/>
              </w:rPr>
            </w:pPr>
            <w:ins w:id="4314" w:author="ERCOT" w:date="2021-11-01T10:52:00Z">
              <w:r>
                <w:rPr>
                  <w:rFonts w:ascii="Calibri" w:hAnsi="Calibri" w:cs="Calibri"/>
                  <w:color w:val="000000"/>
                  <w:sz w:val="22"/>
                  <w:szCs w:val="22"/>
                </w:rPr>
                <w:t>29</w:t>
              </w:r>
            </w:ins>
            <w:del w:id="4315"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1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B9E9CC" w14:textId="4BBAE85D" w:rsidR="000A68D3" w:rsidRPr="00E66AD4" w:rsidRDefault="000A68D3" w:rsidP="000A68D3">
            <w:pPr>
              <w:widowControl/>
              <w:autoSpaceDE/>
              <w:autoSpaceDN/>
              <w:adjustRightInd/>
              <w:jc w:val="center"/>
              <w:rPr>
                <w:b/>
                <w:bCs/>
                <w:sz w:val="22"/>
                <w:szCs w:val="22"/>
              </w:rPr>
            </w:pPr>
            <w:ins w:id="4317" w:author="ERCOT" w:date="2021-11-01T10:52:00Z">
              <w:r>
                <w:rPr>
                  <w:rFonts w:ascii="Calibri" w:hAnsi="Calibri" w:cs="Calibri"/>
                  <w:color w:val="000000"/>
                  <w:sz w:val="22"/>
                  <w:szCs w:val="22"/>
                </w:rPr>
                <w:t>23</w:t>
              </w:r>
            </w:ins>
            <w:del w:id="4318"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1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B009D" w14:textId="5C711AB0" w:rsidR="000A68D3" w:rsidRPr="00E66AD4" w:rsidRDefault="000A68D3" w:rsidP="000A68D3">
            <w:pPr>
              <w:widowControl/>
              <w:autoSpaceDE/>
              <w:autoSpaceDN/>
              <w:adjustRightInd/>
              <w:jc w:val="center"/>
              <w:rPr>
                <w:b/>
                <w:bCs/>
                <w:sz w:val="22"/>
                <w:szCs w:val="22"/>
              </w:rPr>
            </w:pPr>
            <w:ins w:id="4320" w:author="ERCOT" w:date="2021-11-01T10:52:00Z">
              <w:r>
                <w:rPr>
                  <w:rFonts w:ascii="Calibri" w:hAnsi="Calibri" w:cs="Calibri"/>
                  <w:color w:val="000000"/>
                  <w:sz w:val="22"/>
                  <w:szCs w:val="22"/>
                </w:rPr>
                <w:t>23</w:t>
              </w:r>
            </w:ins>
            <w:del w:id="4321"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2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636825" w14:textId="7A19C925" w:rsidR="000A68D3" w:rsidRPr="00E66AD4" w:rsidRDefault="000A68D3" w:rsidP="000A68D3">
            <w:pPr>
              <w:widowControl/>
              <w:autoSpaceDE/>
              <w:autoSpaceDN/>
              <w:adjustRightInd/>
              <w:jc w:val="center"/>
              <w:rPr>
                <w:b/>
                <w:bCs/>
                <w:sz w:val="22"/>
                <w:szCs w:val="22"/>
              </w:rPr>
            </w:pPr>
            <w:ins w:id="4323" w:author="ERCOT" w:date="2021-11-01T10:52:00Z">
              <w:r>
                <w:rPr>
                  <w:rFonts w:ascii="Calibri" w:hAnsi="Calibri" w:cs="Calibri"/>
                  <w:color w:val="000000"/>
                  <w:sz w:val="22"/>
                  <w:szCs w:val="22"/>
                </w:rPr>
                <w:t>23</w:t>
              </w:r>
            </w:ins>
            <w:del w:id="4324"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2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9F1680" w14:textId="4A469045" w:rsidR="000A68D3" w:rsidRPr="00E66AD4" w:rsidRDefault="000A68D3" w:rsidP="000A68D3">
            <w:pPr>
              <w:widowControl/>
              <w:autoSpaceDE/>
              <w:autoSpaceDN/>
              <w:adjustRightInd/>
              <w:jc w:val="center"/>
              <w:rPr>
                <w:b/>
                <w:bCs/>
                <w:sz w:val="22"/>
                <w:szCs w:val="22"/>
              </w:rPr>
            </w:pPr>
            <w:ins w:id="4326" w:author="ERCOT" w:date="2021-11-01T10:52:00Z">
              <w:r>
                <w:rPr>
                  <w:rFonts w:ascii="Calibri" w:hAnsi="Calibri" w:cs="Calibri"/>
                  <w:color w:val="000000"/>
                  <w:sz w:val="22"/>
                  <w:szCs w:val="22"/>
                </w:rPr>
                <w:t>23</w:t>
              </w:r>
            </w:ins>
            <w:del w:id="4327"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2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2F1C24" w14:textId="10197C6A" w:rsidR="000A68D3" w:rsidRPr="00E66AD4" w:rsidRDefault="000A68D3" w:rsidP="000A68D3">
            <w:pPr>
              <w:widowControl/>
              <w:autoSpaceDE/>
              <w:autoSpaceDN/>
              <w:adjustRightInd/>
              <w:jc w:val="center"/>
              <w:rPr>
                <w:b/>
                <w:bCs/>
                <w:sz w:val="22"/>
                <w:szCs w:val="22"/>
              </w:rPr>
            </w:pPr>
            <w:ins w:id="4329" w:author="ERCOT" w:date="2021-11-01T10:52:00Z">
              <w:r>
                <w:rPr>
                  <w:rFonts w:ascii="Calibri" w:hAnsi="Calibri" w:cs="Calibri"/>
                  <w:color w:val="000000"/>
                  <w:sz w:val="22"/>
                  <w:szCs w:val="22"/>
                </w:rPr>
                <w:t>23</w:t>
              </w:r>
            </w:ins>
            <w:del w:id="4330"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3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783CB" w14:textId="3CC69DB7" w:rsidR="000A68D3" w:rsidRPr="00E66AD4" w:rsidRDefault="000A68D3" w:rsidP="000A68D3">
            <w:pPr>
              <w:widowControl/>
              <w:autoSpaceDE/>
              <w:autoSpaceDN/>
              <w:adjustRightInd/>
              <w:jc w:val="center"/>
              <w:rPr>
                <w:b/>
                <w:bCs/>
                <w:sz w:val="22"/>
                <w:szCs w:val="22"/>
              </w:rPr>
            </w:pPr>
            <w:ins w:id="4332" w:author="ERCOT" w:date="2021-11-01T10:52:00Z">
              <w:r>
                <w:rPr>
                  <w:rFonts w:ascii="Calibri" w:hAnsi="Calibri" w:cs="Calibri"/>
                  <w:color w:val="000000"/>
                  <w:sz w:val="22"/>
                  <w:szCs w:val="22"/>
                </w:rPr>
                <w:t>23</w:t>
              </w:r>
            </w:ins>
            <w:del w:id="4333"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3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67E01B" w14:textId="2A9D3998" w:rsidR="000A68D3" w:rsidRPr="00E66AD4" w:rsidRDefault="000A68D3" w:rsidP="000A68D3">
            <w:pPr>
              <w:widowControl/>
              <w:autoSpaceDE/>
              <w:autoSpaceDN/>
              <w:adjustRightInd/>
              <w:jc w:val="center"/>
              <w:rPr>
                <w:b/>
                <w:bCs/>
                <w:sz w:val="22"/>
                <w:szCs w:val="22"/>
              </w:rPr>
            </w:pPr>
            <w:ins w:id="4335" w:author="ERCOT" w:date="2021-11-01T10:52:00Z">
              <w:r>
                <w:rPr>
                  <w:rFonts w:ascii="Calibri" w:hAnsi="Calibri" w:cs="Calibri"/>
                  <w:color w:val="000000"/>
                  <w:sz w:val="22"/>
                  <w:szCs w:val="22"/>
                </w:rPr>
                <w:t>23</w:t>
              </w:r>
            </w:ins>
            <w:del w:id="4336"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33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50D5216" w14:textId="6CB733F7" w:rsidR="000A68D3" w:rsidRPr="00E66AD4" w:rsidRDefault="000A68D3" w:rsidP="000A68D3">
            <w:pPr>
              <w:widowControl/>
              <w:autoSpaceDE/>
              <w:autoSpaceDN/>
              <w:adjustRightInd/>
              <w:jc w:val="center"/>
              <w:rPr>
                <w:b/>
                <w:bCs/>
                <w:sz w:val="22"/>
                <w:szCs w:val="22"/>
              </w:rPr>
            </w:pPr>
            <w:ins w:id="4338" w:author="ERCOT" w:date="2021-11-01T10:52:00Z">
              <w:r>
                <w:rPr>
                  <w:rFonts w:ascii="Calibri" w:hAnsi="Calibri" w:cs="Calibri"/>
                  <w:color w:val="000000"/>
                  <w:sz w:val="22"/>
                  <w:szCs w:val="22"/>
                </w:rPr>
                <w:t>23</w:t>
              </w:r>
            </w:ins>
            <w:del w:id="4339"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34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12ED96" w14:textId="4B5169F7" w:rsidR="000A68D3" w:rsidRPr="00E66AD4" w:rsidRDefault="000A68D3" w:rsidP="000A68D3">
            <w:pPr>
              <w:widowControl/>
              <w:autoSpaceDE/>
              <w:autoSpaceDN/>
              <w:adjustRightInd/>
              <w:jc w:val="center"/>
              <w:rPr>
                <w:b/>
                <w:bCs/>
                <w:sz w:val="22"/>
                <w:szCs w:val="22"/>
              </w:rPr>
            </w:pPr>
            <w:ins w:id="4341" w:author="ERCOT" w:date="2021-11-01T10:52:00Z">
              <w:r>
                <w:rPr>
                  <w:rFonts w:ascii="Calibri" w:hAnsi="Calibri" w:cs="Calibri"/>
                  <w:color w:val="000000"/>
                  <w:sz w:val="22"/>
                  <w:szCs w:val="22"/>
                </w:rPr>
                <w:t>28</w:t>
              </w:r>
            </w:ins>
            <w:del w:id="4342"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34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153EF" w14:textId="0D5AFD7A" w:rsidR="000A68D3" w:rsidRPr="00E66AD4" w:rsidRDefault="000A68D3" w:rsidP="000A68D3">
            <w:pPr>
              <w:widowControl/>
              <w:autoSpaceDE/>
              <w:autoSpaceDN/>
              <w:adjustRightInd/>
              <w:jc w:val="center"/>
              <w:rPr>
                <w:b/>
                <w:bCs/>
                <w:sz w:val="22"/>
                <w:szCs w:val="22"/>
              </w:rPr>
            </w:pPr>
            <w:ins w:id="4344" w:author="ERCOT" w:date="2021-11-01T10:52:00Z">
              <w:r>
                <w:rPr>
                  <w:rFonts w:ascii="Calibri" w:hAnsi="Calibri" w:cs="Calibri"/>
                  <w:color w:val="000000"/>
                  <w:sz w:val="22"/>
                  <w:szCs w:val="22"/>
                </w:rPr>
                <w:t>28</w:t>
              </w:r>
            </w:ins>
            <w:del w:id="4345"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34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F6DB364" w14:textId="76BAF581" w:rsidR="000A68D3" w:rsidRPr="00E66AD4" w:rsidRDefault="000A68D3" w:rsidP="000A68D3">
            <w:pPr>
              <w:widowControl/>
              <w:autoSpaceDE/>
              <w:autoSpaceDN/>
              <w:adjustRightInd/>
              <w:jc w:val="center"/>
              <w:rPr>
                <w:b/>
                <w:bCs/>
                <w:sz w:val="22"/>
                <w:szCs w:val="22"/>
              </w:rPr>
            </w:pPr>
            <w:ins w:id="4347" w:author="ERCOT" w:date="2021-11-01T10:52:00Z">
              <w:r>
                <w:rPr>
                  <w:rFonts w:ascii="Calibri" w:hAnsi="Calibri" w:cs="Calibri"/>
                  <w:color w:val="000000"/>
                  <w:sz w:val="22"/>
                  <w:szCs w:val="22"/>
                </w:rPr>
                <w:t>28</w:t>
              </w:r>
            </w:ins>
            <w:del w:id="4348"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34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E87ECAD" w14:textId="7D693AF0" w:rsidR="000A68D3" w:rsidRPr="00E66AD4" w:rsidRDefault="000A68D3" w:rsidP="000A68D3">
            <w:pPr>
              <w:widowControl/>
              <w:autoSpaceDE/>
              <w:autoSpaceDN/>
              <w:adjustRightInd/>
              <w:jc w:val="center"/>
              <w:rPr>
                <w:b/>
                <w:bCs/>
                <w:sz w:val="22"/>
                <w:szCs w:val="22"/>
              </w:rPr>
            </w:pPr>
            <w:ins w:id="4350" w:author="ERCOT" w:date="2021-11-01T10:52:00Z">
              <w:r>
                <w:rPr>
                  <w:rFonts w:ascii="Calibri" w:hAnsi="Calibri" w:cs="Calibri"/>
                  <w:color w:val="000000"/>
                  <w:sz w:val="22"/>
                  <w:szCs w:val="22"/>
                </w:rPr>
                <w:t>28</w:t>
              </w:r>
            </w:ins>
            <w:del w:id="4351"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35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F9185" w14:textId="49070ABD" w:rsidR="000A68D3" w:rsidRPr="00E66AD4" w:rsidRDefault="000A68D3" w:rsidP="000A68D3">
            <w:pPr>
              <w:widowControl/>
              <w:autoSpaceDE/>
              <w:autoSpaceDN/>
              <w:adjustRightInd/>
              <w:jc w:val="center"/>
              <w:rPr>
                <w:b/>
                <w:bCs/>
                <w:sz w:val="22"/>
                <w:szCs w:val="22"/>
              </w:rPr>
            </w:pPr>
            <w:ins w:id="4353" w:author="ERCOT" w:date="2021-11-01T10:52:00Z">
              <w:r>
                <w:rPr>
                  <w:rFonts w:ascii="Calibri" w:hAnsi="Calibri" w:cs="Calibri"/>
                  <w:color w:val="000000"/>
                  <w:sz w:val="22"/>
                  <w:szCs w:val="22"/>
                </w:rPr>
                <w:t>29</w:t>
              </w:r>
            </w:ins>
            <w:del w:id="4354"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35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1CE9201" w14:textId="2E33D0C0" w:rsidR="000A68D3" w:rsidRPr="00E66AD4" w:rsidRDefault="000A68D3" w:rsidP="000A68D3">
            <w:pPr>
              <w:widowControl/>
              <w:autoSpaceDE/>
              <w:autoSpaceDN/>
              <w:adjustRightInd/>
              <w:jc w:val="center"/>
              <w:rPr>
                <w:b/>
                <w:bCs/>
                <w:sz w:val="22"/>
                <w:szCs w:val="22"/>
              </w:rPr>
            </w:pPr>
            <w:ins w:id="4356" w:author="ERCOT" w:date="2021-11-01T10:52:00Z">
              <w:r>
                <w:rPr>
                  <w:rFonts w:ascii="Calibri" w:hAnsi="Calibri" w:cs="Calibri"/>
                  <w:color w:val="000000"/>
                  <w:sz w:val="22"/>
                  <w:szCs w:val="22"/>
                </w:rPr>
                <w:t>29</w:t>
              </w:r>
            </w:ins>
            <w:del w:id="4357" w:author="ERCOT" w:date="2021-11-01T10:49:00Z">
              <w:r w:rsidRPr="00E66AD4" w:rsidDel="000A68D3">
                <w:rPr>
                  <w:sz w:val="22"/>
                  <w:szCs w:val="22"/>
                </w:rPr>
                <w:delText>32</w:delText>
              </w:r>
            </w:del>
          </w:p>
        </w:tc>
      </w:tr>
      <w:tr w:rsidR="000A68D3" w:rsidRPr="00CC576E" w14:paraId="176DAD3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5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5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360"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436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0796372" w14:textId="14DC124C" w:rsidR="000A68D3" w:rsidRPr="00E66AD4" w:rsidRDefault="000A68D3" w:rsidP="000A68D3">
            <w:pPr>
              <w:widowControl/>
              <w:autoSpaceDE/>
              <w:autoSpaceDN/>
              <w:adjustRightInd/>
              <w:jc w:val="center"/>
              <w:rPr>
                <w:b/>
                <w:bCs/>
                <w:sz w:val="22"/>
                <w:szCs w:val="22"/>
              </w:rPr>
            </w:pPr>
            <w:ins w:id="4362" w:author="ERCOT" w:date="2021-11-01T10:52:00Z">
              <w:r>
                <w:rPr>
                  <w:rFonts w:ascii="Calibri" w:hAnsi="Calibri" w:cs="Calibri"/>
                  <w:color w:val="000000"/>
                  <w:sz w:val="22"/>
                  <w:szCs w:val="22"/>
                </w:rPr>
                <w:t>29</w:t>
              </w:r>
            </w:ins>
            <w:del w:id="4363"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6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F17E" w14:textId="59B69818" w:rsidR="000A68D3" w:rsidRPr="00E66AD4" w:rsidRDefault="000A68D3" w:rsidP="000A68D3">
            <w:pPr>
              <w:widowControl/>
              <w:autoSpaceDE/>
              <w:autoSpaceDN/>
              <w:adjustRightInd/>
              <w:jc w:val="center"/>
              <w:rPr>
                <w:b/>
                <w:bCs/>
                <w:sz w:val="22"/>
                <w:szCs w:val="22"/>
              </w:rPr>
            </w:pPr>
            <w:ins w:id="4365" w:author="ERCOT" w:date="2021-11-01T10:52:00Z">
              <w:r>
                <w:rPr>
                  <w:rFonts w:ascii="Calibri" w:hAnsi="Calibri" w:cs="Calibri"/>
                  <w:color w:val="000000"/>
                  <w:sz w:val="22"/>
                  <w:szCs w:val="22"/>
                </w:rPr>
                <w:t>29</w:t>
              </w:r>
            </w:ins>
            <w:del w:id="4366"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6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8549E4" w14:textId="4CF5AA2F" w:rsidR="000A68D3" w:rsidRPr="00E66AD4" w:rsidRDefault="000A68D3" w:rsidP="000A68D3">
            <w:pPr>
              <w:widowControl/>
              <w:autoSpaceDE/>
              <w:autoSpaceDN/>
              <w:adjustRightInd/>
              <w:jc w:val="center"/>
              <w:rPr>
                <w:b/>
                <w:bCs/>
                <w:sz w:val="22"/>
                <w:szCs w:val="22"/>
              </w:rPr>
            </w:pPr>
            <w:ins w:id="4368" w:author="ERCOT" w:date="2021-11-01T10:52:00Z">
              <w:r>
                <w:rPr>
                  <w:rFonts w:ascii="Calibri" w:hAnsi="Calibri" w:cs="Calibri"/>
                  <w:color w:val="000000"/>
                  <w:sz w:val="22"/>
                  <w:szCs w:val="22"/>
                </w:rPr>
                <w:t>29</w:t>
              </w:r>
            </w:ins>
            <w:del w:id="4369"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7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705E83" w14:textId="078EA245" w:rsidR="000A68D3" w:rsidRPr="00E66AD4" w:rsidRDefault="000A68D3" w:rsidP="000A68D3">
            <w:pPr>
              <w:widowControl/>
              <w:autoSpaceDE/>
              <w:autoSpaceDN/>
              <w:adjustRightInd/>
              <w:jc w:val="center"/>
              <w:rPr>
                <w:b/>
                <w:bCs/>
                <w:sz w:val="22"/>
                <w:szCs w:val="22"/>
              </w:rPr>
            </w:pPr>
            <w:ins w:id="4371" w:author="ERCOT" w:date="2021-11-01T10:52:00Z">
              <w:r>
                <w:rPr>
                  <w:rFonts w:ascii="Calibri" w:hAnsi="Calibri" w:cs="Calibri"/>
                  <w:color w:val="000000"/>
                  <w:sz w:val="22"/>
                  <w:szCs w:val="22"/>
                </w:rPr>
                <w:t>29</w:t>
              </w:r>
            </w:ins>
            <w:del w:id="4372"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7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E68149" w14:textId="05F3F8B4" w:rsidR="000A68D3" w:rsidRPr="00E66AD4" w:rsidRDefault="000A68D3" w:rsidP="000A68D3">
            <w:pPr>
              <w:widowControl/>
              <w:autoSpaceDE/>
              <w:autoSpaceDN/>
              <w:adjustRightInd/>
              <w:jc w:val="center"/>
              <w:rPr>
                <w:b/>
                <w:bCs/>
                <w:sz w:val="22"/>
                <w:szCs w:val="22"/>
              </w:rPr>
            </w:pPr>
            <w:ins w:id="4374" w:author="ERCOT" w:date="2021-11-01T10:52:00Z">
              <w:r>
                <w:rPr>
                  <w:rFonts w:ascii="Calibri" w:hAnsi="Calibri" w:cs="Calibri"/>
                  <w:color w:val="000000"/>
                  <w:sz w:val="22"/>
                  <w:szCs w:val="22"/>
                </w:rPr>
                <w:t>29</w:t>
              </w:r>
            </w:ins>
            <w:del w:id="4375"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7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FAA21D" w14:textId="7B98B760" w:rsidR="000A68D3" w:rsidRPr="00E66AD4" w:rsidRDefault="000A68D3" w:rsidP="000A68D3">
            <w:pPr>
              <w:widowControl/>
              <w:autoSpaceDE/>
              <w:autoSpaceDN/>
              <w:adjustRightInd/>
              <w:jc w:val="center"/>
              <w:rPr>
                <w:b/>
                <w:bCs/>
                <w:sz w:val="22"/>
                <w:szCs w:val="22"/>
              </w:rPr>
            </w:pPr>
            <w:ins w:id="4377" w:author="ERCOT" w:date="2021-11-01T10:52:00Z">
              <w:r>
                <w:rPr>
                  <w:rFonts w:ascii="Calibri" w:hAnsi="Calibri" w:cs="Calibri"/>
                  <w:color w:val="000000"/>
                  <w:sz w:val="22"/>
                  <w:szCs w:val="22"/>
                </w:rPr>
                <w:t>29</w:t>
              </w:r>
            </w:ins>
            <w:del w:id="4378"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7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2A0F25" w14:textId="2CBFE19A" w:rsidR="000A68D3" w:rsidRPr="00E66AD4" w:rsidRDefault="000A68D3" w:rsidP="000A68D3">
            <w:pPr>
              <w:widowControl/>
              <w:autoSpaceDE/>
              <w:autoSpaceDN/>
              <w:adjustRightInd/>
              <w:jc w:val="center"/>
              <w:rPr>
                <w:b/>
                <w:bCs/>
                <w:sz w:val="22"/>
                <w:szCs w:val="22"/>
              </w:rPr>
            </w:pPr>
            <w:ins w:id="4380" w:author="ERCOT" w:date="2021-11-01T10:52:00Z">
              <w:r>
                <w:rPr>
                  <w:rFonts w:ascii="Calibri" w:hAnsi="Calibri" w:cs="Calibri"/>
                  <w:color w:val="000000"/>
                  <w:sz w:val="22"/>
                  <w:szCs w:val="22"/>
                </w:rPr>
                <w:t>29</w:t>
              </w:r>
            </w:ins>
            <w:del w:id="4381"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8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3EBC2" w14:textId="583E9102" w:rsidR="000A68D3" w:rsidRPr="00E66AD4" w:rsidRDefault="000A68D3" w:rsidP="000A68D3">
            <w:pPr>
              <w:widowControl/>
              <w:autoSpaceDE/>
              <w:autoSpaceDN/>
              <w:adjustRightInd/>
              <w:jc w:val="center"/>
              <w:rPr>
                <w:b/>
                <w:bCs/>
                <w:sz w:val="22"/>
                <w:szCs w:val="22"/>
              </w:rPr>
            </w:pPr>
            <w:ins w:id="4383" w:author="ERCOT" w:date="2021-11-01T10:52:00Z">
              <w:r>
                <w:rPr>
                  <w:rFonts w:ascii="Calibri" w:hAnsi="Calibri" w:cs="Calibri"/>
                  <w:color w:val="000000"/>
                  <w:sz w:val="22"/>
                  <w:szCs w:val="22"/>
                </w:rPr>
                <w:t>29</w:t>
              </w:r>
            </w:ins>
            <w:del w:id="4384"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385"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C87234" w14:textId="734DDF2D" w:rsidR="000A68D3" w:rsidRPr="00E66AD4" w:rsidRDefault="000A68D3" w:rsidP="000A68D3">
            <w:pPr>
              <w:widowControl/>
              <w:autoSpaceDE/>
              <w:autoSpaceDN/>
              <w:adjustRightInd/>
              <w:jc w:val="center"/>
              <w:rPr>
                <w:b/>
                <w:bCs/>
                <w:sz w:val="22"/>
                <w:szCs w:val="22"/>
              </w:rPr>
            </w:pPr>
            <w:ins w:id="4386" w:author="ERCOT" w:date="2021-11-01T10:52:00Z">
              <w:r>
                <w:rPr>
                  <w:rFonts w:ascii="Calibri" w:hAnsi="Calibri" w:cs="Calibri"/>
                  <w:color w:val="000000"/>
                  <w:sz w:val="22"/>
                  <w:szCs w:val="22"/>
                </w:rPr>
                <w:t>29</w:t>
              </w:r>
            </w:ins>
            <w:del w:id="4387"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388"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10FA" w14:textId="0D77BF4E" w:rsidR="000A68D3" w:rsidRPr="00E66AD4" w:rsidRDefault="000A68D3" w:rsidP="000A68D3">
            <w:pPr>
              <w:widowControl/>
              <w:autoSpaceDE/>
              <w:autoSpaceDN/>
              <w:adjustRightInd/>
              <w:jc w:val="center"/>
              <w:rPr>
                <w:b/>
                <w:bCs/>
                <w:sz w:val="22"/>
                <w:szCs w:val="22"/>
              </w:rPr>
            </w:pPr>
            <w:ins w:id="4389" w:author="ERCOT" w:date="2021-11-01T10:52:00Z">
              <w:r>
                <w:rPr>
                  <w:rFonts w:ascii="Calibri" w:hAnsi="Calibri" w:cs="Calibri"/>
                  <w:color w:val="000000"/>
                  <w:sz w:val="22"/>
                  <w:szCs w:val="22"/>
                </w:rPr>
                <w:t>29</w:t>
              </w:r>
            </w:ins>
            <w:del w:id="4390"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9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E229B9" w14:textId="45F2D3D9" w:rsidR="000A68D3" w:rsidRPr="00E66AD4" w:rsidRDefault="000A68D3" w:rsidP="000A68D3">
            <w:pPr>
              <w:widowControl/>
              <w:autoSpaceDE/>
              <w:autoSpaceDN/>
              <w:adjustRightInd/>
              <w:jc w:val="center"/>
              <w:rPr>
                <w:b/>
                <w:bCs/>
                <w:sz w:val="22"/>
                <w:szCs w:val="22"/>
              </w:rPr>
            </w:pPr>
            <w:ins w:id="4392" w:author="ERCOT" w:date="2021-11-01T10:52:00Z">
              <w:r>
                <w:rPr>
                  <w:rFonts w:ascii="Calibri" w:hAnsi="Calibri" w:cs="Calibri"/>
                  <w:color w:val="000000"/>
                  <w:sz w:val="22"/>
                  <w:szCs w:val="22"/>
                </w:rPr>
                <w:t>23</w:t>
              </w:r>
            </w:ins>
            <w:del w:id="4393"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9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67956B" w14:textId="0FB614BC" w:rsidR="000A68D3" w:rsidRPr="00E66AD4" w:rsidRDefault="000A68D3" w:rsidP="000A68D3">
            <w:pPr>
              <w:widowControl/>
              <w:autoSpaceDE/>
              <w:autoSpaceDN/>
              <w:adjustRightInd/>
              <w:jc w:val="center"/>
              <w:rPr>
                <w:b/>
                <w:bCs/>
                <w:sz w:val="22"/>
                <w:szCs w:val="22"/>
              </w:rPr>
            </w:pPr>
            <w:ins w:id="4395" w:author="ERCOT" w:date="2021-11-01T10:52:00Z">
              <w:r>
                <w:rPr>
                  <w:rFonts w:ascii="Calibri" w:hAnsi="Calibri" w:cs="Calibri"/>
                  <w:color w:val="000000"/>
                  <w:sz w:val="22"/>
                  <w:szCs w:val="22"/>
                </w:rPr>
                <w:t>23</w:t>
              </w:r>
            </w:ins>
            <w:del w:id="4396"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97"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DC0355" w14:textId="57462F29" w:rsidR="000A68D3" w:rsidRPr="00E66AD4" w:rsidRDefault="000A68D3" w:rsidP="000A68D3">
            <w:pPr>
              <w:widowControl/>
              <w:autoSpaceDE/>
              <w:autoSpaceDN/>
              <w:adjustRightInd/>
              <w:jc w:val="center"/>
              <w:rPr>
                <w:b/>
                <w:bCs/>
                <w:sz w:val="22"/>
                <w:szCs w:val="22"/>
              </w:rPr>
            </w:pPr>
            <w:ins w:id="4398" w:author="ERCOT" w:date="2021-11-01T10:52:00Z">
              <w:r>
                <w:rPr>
                  <w:rFonts w:ascii="Calibri" w:hAnsi="Calibri" w:cs="Calibri"/>
                  <w:color w:val="000000"/>
                  <w:sz w:val="22"/>
                  <w:szCs w:val="22"/>
                </w:rPr>
                <w:t>23</w:t>
              </w:r>
            </w:ins>
            <w:del w:id="4399"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0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78CF6F" w14:textId="3A8C20F2" w:rsidR="000A68D3" w:rsidRPr="00E66AD4" w:rsidRDefault="000A68D3" w:rsidP="000A68D3">
            <w:pPr>
              <w:widowControl/>
              <w:autoSpaceDE/>
              <w:autoSpaceDN/>
              <w:adjustRightInd/>
              <w:jc w:val="center"/>
              <w:rPr>
                <w:b/>
                <w:bCs/>
                <w:sz w:val="22"/>
                <w:szCs w:val="22"/>
              </w:rPr>
            </w:pPr>
            <w:ins w:id="4401" w:author="ERCOT" w:date="2021-11-01T10:52:00Z">
              <w:r>
                <w:rPr>
                  <w:rFonts w:ascii="Calibri" w:hAnsi="Calibri" w:cs="Calibri"/>
                  <w:color w:val="000000"/>
                  <w:sz w:val="22"/>
                  <w:szCs w:val="22"/>
                </w:rPr>
                <w:t>23</w:t>
              </w:r>
            </w:ins>
            <w:del w:id="4402"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0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BAC365" w14:textId="2CD8B0B8" w:rsidR="000A68D3" w:rsidRPr="00E66AD4" w:rsidRDefault="000A68D3" w:rsidP="000A68D3">
            <w:pPr>
              <w:widowControl/>
              <w:autoSpaceDE/>
              <w:autoSpaceDN/>
              <w:adjustRightInd/>
              <w:jc w:val="center"/>
              <w:rPr>
                <w:b/>
                <w:bCs/>
                <w:sz w:val="22"/>
                <w:szCs w:val="22"/>
              </w:rPr>
            </w:pPr>
            <w:ins w:id="4404" w:author="ERCOT" w:date="2021-11-01T10:52:00Z">
              <w:r>
                <w:rPr>
                  <w:rFonts w:ascii="Calibri" w:hAnsi="Calibri" w:cs="Calibri"/>
                  <w:color w:val="000000"/>
                  <w:sz w:val="22"/>
                  <w:szCs w:val="22"/>
                </w:rPr>
                <w:t>23</w:t>
              </w:r>
            </w:ins>
            <w:del w:id="4405"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E6CD16" w14:textId="10003D4B" w:rsidR="000A68D3" w:rsidRPr="00E66AD4" w:rsidRDefault="000A68D3" w:rsidP="000A68D3">
            <w:pPr>
              <w:widowControl/>
              <w:autoSpaceDE/>
              <w:autoSpaceDN/>
              <w:adjustRightInd/>
              <w:jc w:val="center"/>
              <w:rPr>
                <w:b/>
                <w:bCs/>
                <w:sz w:val="22"/>
                <w:szCs w:val="22"/>
              </w:rPr>
            </w:pPr>
            <w:ins w:id="4407" w:author="ERCOT" w:date="2021-11-01T10:52:00Z">
              <w:r>
                <w:rPr>
                  <w:rFonts w:ascii="Calibri" w:hAnsi="Calibri" w:cs="Calibri"/>
                  <w:color w:val="000000"/>
                  <w:sz w:val="22"/>
                  <w:szCs w:val="22"/>
                </w:rPr>
                <w:t>23</w:t>
              </w:r>
            </w:ins>
            <w:del w:id="4408"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0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56A533" w14:textId="743C0D6E" w:rsidR="000A68D3" w:rsidRPr="00E66AD4" w:rsidRDefault="000A68D3" w:rsidP="000A68D3">
            <w:pPr>
              <w:widowControl/>
              <w:autoSpaceDE/>
              <w:autoSpaceDN/>
              <w:adjustRightInd/>
              <w:jc w:val="center"/>
              <w:rPr>
                <w:b/>
                <w:bCs/>
                <w:sz w:val="22"/>
                <w:szCs w:val="22"/>
              </w:rPr>
            </w:pPr>
            <w:ins w:id="4410" w:author="ERCOT" w:date="2021-11-01T10:52:00Z">
              <w:r>
                <w:rPr>
                  <w:rFonts w:ascii="Calibri" w:hAnsi="Calibri" w:cs="Calibri"/>
                  <w:color w:val="000000"/>
                  <w:sz w:val="22"/>
                  <w:szCs w:val="22"/>
                </w:rPr>
                <w:t>23</w:t>
              </w:r>
            </w:ins>
            <w:del w:id="4411"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412"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C7810" w14:textId="3EDC3517" w:rsidR="000A68D3" w:rsidRPr="00E66AD4" w:rsidRDefault="000A68D3" w:rsidP="000A68D3">
            <w:pPr>
              <w:widowControl/>
              <w:autoSpaceDE/>
              <w:autoSpaceDN/>
              <w:adjustRightInd/>
              <w:jc w:val="center"/>
              <w:rPr>
                <w:b/>
                <w:bCs/>
                <w:sz w:val="22"/>
                <w:szCs w:val="22"/>
              </w:rPr>
            </w:pPr>
            <w:ins w:id="4413" w:author="ERCOT" w:date="2021-11-01T10:52:00Z">
              <w:r>
                <w:rPr>
                  <w:rFonts w:ascii="Calibri" w:hAnsi="Calibri" w:cs="Calibri"/>
                  <w:color w:val="000000"/>
                  <w:sz w:val="22"/>
                  <w:szCs w:val="22"/>
                </w:rPr>
                <w:t>23</w:t>
              </w:r>
            </w:ins>
            <w:del w:id="4414"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415"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6ABD2" w14:textId="20ED7E36" w:rsidR="000A68D3" w:rsidRPr="00E66AD4" w:rsidRDefault="000A68D3" w:rsidP="000A68D3">
            <w:pPr>
              <w:widowControl/>
              <w:autoSpaceDE/>
              <w:autoSpaceDN/>
              <w:adjustRightInd/>
              <w:jc w:val="center"/>
              <w:rPr>
                <w:b/>
                <w:bCs/>
                <w:sz w:val="22"/>
                <w:szCs w:val="22"/>
              </w:rPr>
            </w:pPr>
            <w:ins w:id="4416" w:author="ERCOT" w:date="2021-11-01T10:52:00Z">
              <w:r>
                <w:rPr>
                  <w:rFonts w:ascii="Calibri" w:hAnsi="Calibri" w:cs="Calibri"/>
                  <w:color w:val="000000"/>
                  <w:sz w:val="22"/>
                  <w:szCs w:val="22"/>
                </w:rPr>
                <w:t>28</w:t>
              </w:r>
            </w:ins>
            <w:del w:id="4417"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418"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0DA5EFE" w14:textId="520FA2B3" w:rsidR="000A68D3" w:rsidRPr="00E66AD4" w:rsidRDefault="000A68D3" w:rsidP="000A68D3">
            <w:pPr>
              <w:widowControl/>
              <w:autoSpaceDE/>
              <w:autoSpaceDN/>
              <w:adjustRightInd/>
              <w:jc w:val="center"/>
              <w:rPr>
                <w:b/>
                <w:bCs/>
                <w:sz w:val="22"/>
                <w:szCs w:val="22"/>
              </w:rPr>
            </w:pPr>
            <w:ins w:id="4419" w:author="ERCOT" w:date="2021-11-01T10:52:00Z">
              <w:r>
                <w:rPr>
                  <w:rFonts w:ascii="Calibri" w:hAnsi="Calibri" w:cs="Calibri"/>
                  <w:color w:val="000000"/>
                  <w:sz w:val="22"/>
                  <w:szCs w:val="22"/>
                </w:rPr>
                <w:t>28</w:t>
              </w:r>
            </w:ins>
            <w:del w:id="4420"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421"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47B2FF6" w14:textId="3CE19900" w:rsidR="000A68D3" w:rsidRPr="00E66AD4" w:rsidRDefault="000A68D3" w:rsidP="000A68D3">
            <w:pPr>
              <w:widowControl/>
              <w:autoSpaceDE/>
              <w:autoSpaceDN/>
              <w:adjustRightInd/>
              <w:jc w:val="center"/>
              <w:rPr>
                <w:b/>
                <w:bCs/>
                <w:sz w:val="22"/>
                <w:szCs w:val="22"/>
              </w:rPr>
            </w:pPr>
            <w:ins w:id="4422" w:author="ERCOT" w:date="2021-11-01T10:52:00Z">
              <w:r>
                <w:rPr>
                  <w:rFonts w:ascii="Calibri" w:hAnsi="Calibri" w:cs="Calibri"/>
                  <w:color w:val="000000"/>
                  <w:sz w:val="22"/>
                  <w:szCs w:val="22"/>
                </w:rPr>
                <w:t>28</w:t>
              </w:r>
            </w:ins>
            <w:del w:id="4423"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424"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EBA33F" w14:textId="35B76506" w:rsidR="000A68D3" w:rsidRPr="00E66AD4" w:rsidRDefault="000A68D3" w:rsidP="000A68D3">
            <w:pPr>
              <w:widowControl/>
              <w:autoSpaceDE/>
              <w:autoSpaceDN/>
              <w:adjustRightInd/>
              <w:jc w:val="center"/>
              <w:rPr>
                <w:b/>
                <w:bCs/>
                <w:sz w:val="22"/>
                <w:szCs w:val="22"/>
              </w:rPr>
            </w:pPr>
            <w:ins w:id="4425" w:author="ERCOT" w:date="2021-11-01T10:52:00Z">
              <w:r>
                <w:rPr>
                  <w:rFonts w:ascii="Calibri" w:hAnsi="Calibri" w:cs="Calibri"/>
                  <w:color w:val="000000"/>
                  <w:sz w:val="22"/>
                  <w:szCs w:val="22"/>
                </w:rPr>
                <w:t>28</w:t>
              </w:r>
            </w:ins>
            <w:del w:id="4426"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427"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EE2682C" w14:textId="57AB70B8" w:rsidR="000A68D3" w:rsidRPr="00E66AD4" w:rsidRDefault="000A68D3" w:rsidP="000A68D3">
            <w:pPr>
              <w:widowControl/>
              <w:autoSpaceDE/>
              <w:autoSpaceDN/>
              <w:adjustRightInd/>
              <w:jc w:val="center"/>
              <w:rPr>
                <w:b/>
                <w:bCs/>
                <w:sz w:val="22"/>
                <w:szCs w:val="22"/>
              </w:rPr>
            </w:pPr>
            <w:ins w:id="4428" w:author="ERCOT" w:date="2021-11-01T10:52:00Z">
              <w:r>
                <w:rPr>
                  <w:rFonts w:ascii="Calibri" w:hAnsi="Calibri" w:cs="Calibri"/>
                  <w:color w:val="000000"/>
                  <w:sz w:val="22"/>
                  <w:szCs w:val="22"/>
                </w:rPr>
                <w:t>29</w:t>
              </w:r>
            </w:ins>
            <w:del w:id="4429"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430"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EC35A58" w14:textId="67101F01" w:rsidR="000A68D3" w:rsidRPr="00E66AD4" w:rsidRDefault="000A68D3" w:rsidP="000A68D3">
            <w:pPr>
              <w:widowControl/>
              <w:autoSpaceDE/>
              <w:autoSpaceDN/>
              <w:adjustRightInd/>
              <w:jc w:val="center"/>
              <w:rPr>
                <w:b/>
                <w:bCs/>
                <w:sz w:val="22"/>
                <w:szCs w:val="22"/>
              </w:rPr>
            </w:pPr>
            <w:ins w:id="4431" w:author="ERCOT" w:date="2021-11-01T10:52:00Z">
              <w:r>
                <w:rPr>
                  <w:rFonts w:ascii="Calibri" w:hAnsi="Calibri" w:cs="Calibri"/>
                  <w:color w:val="000000"/>
                  <w:sz w:val="22"/>
                  <w:szCs w:val="22"/>
                </w:rPr>
                <w:t>29</w:t>
              </w:r>
            </w:ins>
            <w:del w:id="4432" w:author="ERCOT" w:date="2021-11-01T10:49:00Z">
              <w:r w:rsidRPr="00E66AD4" w:rsidDel="000A68D3">
                <w:rPr>
                  <w:sz w:val="22"/>
                  <w:szCs w:val="22"/>
                </w:rPr>
                <w:delText>32</w:delText>
              </w:r>
            </w:del>
          </w:p>
        </w:tc>
      </w:tr>
      <w:tr w:rsidR="000A68D3" w:rsidRPr="00CC576E" w14:paraId="089A211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33"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34"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435"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44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32CB8" w14:textId="7082533C" w:rsidR="000A68D3" w:rsidRPr="00E66AD4" w:rsidRDefault="000A68D3" w:rsidP="000A68D3">
            <w:pPr>
              <w:widowControl/>
              <w:autoSpaceDE/>
              <w:autoSpaceDN/>
              <w:adjustRightInd/>
              <w:jc w:val="center"/>
              <w:rPr>
                <w:b/>
                <w:bCs/>
                <w:sz w:val="22"/>
                <w:szCs w:val="22"/>
              </w:rPr>
            </w:pPr>
            <w:ins w:id="4437" w:author="ERCOT" w:date="2021-11-01T10:52:00Z">
              <w:r>
                <w:rPr>
                  <w:rFonts w:ascii="Calibri" w:hAnsi="Calibri" w:cs="Calibri"/>
                  <w:color w:val="000000"/>
                  <w:sz w:val="22"/>
                  <w:szCs w:val="22"/>
                </w:rPr>
                <w:t>29</w:t>
              </w:r>
            </w:ins>
            <w:del w:id="4438"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87871C" w14:textId="52C017E3" w:rsidR="000A68D3" w:rsidRPr="00E66AD4" w:rsidRDefault="000A68D3" w:rsidP="000A68D3">
            <w:pPr>
              <w:widowControl/>
              <w:autoSpaceDE/>
              <w:autoSpaceDN/>
              <w:adjustRightInd/>
              <w:jc w:val="center"/>
              <w:rPr>
                <w:b/>
                <w:bCs/>
                <w:sz w:val="22"/>
                <w:szCs w:val="22"/>
              </w:rPr>
            </w:pPr>
            <w:ins w:id="4440" w:author="ERCOT" w:date="2021-11-01T10:52:00Z">
              <w:r>
                <w:rPr>
                  <w:rFonts w:ascii="Calibri" w:hAnsi="Calibri" w:cs="Calibri"/>
                  <w:color w:val="000000"/>
                  <w:sz w:val="22"/>
                  <w:szCs w:val="22"/>
                </w:rPr>
                <w:t>29</w:t>
              </w:r>
            </w:ins>
            <w:del w:id="4441"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56DEBE" w14:textId="2E61394E" w:rsidR="000A68D3" w:rsidRPr="00E66AD4" w:rsidRDefault="000A68D3" w:rsidP="000A68D3">
            <w:pPr>
              <w:widowControl/>
              <w:autoSpaceDE/>
              <w:autoSpaceDN/>
              <w:adjustRightInd/>
              <w:jc w:val="center"/>
              <w:rPr>
                <w:b/>
                <w:bCs/>
                <w:sz w:val="22"/>
                <w:szCs w:val="22"/>
              </w:rPr>
            </w:pPr>
            <w:ins w:id="4443" w:author="ERCOT" w:date="2021-11-01T10:52:00Z">
              <w:r>
                <w:rPr>
                  <w:rFonts w:ascii="Calibri" w:hAnsi="Calibri" w:cs="Calibri"/>
                  <w:color w:val="000000"/>
                  <w:sz w:val="22"/>
                  <w:szCs w:val="22"/>
                </w:rPr>
                <w:t>29</w:t>
              </w:r>
            </w:ins>
            <w:del w:id="4444"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4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BE0E4" w14:textId="62E03702" w:rsidR="000A68D3" w:rsidRPr="00E66AD4" w:rsidRDefault="000A68D3" w:rsidP="000A68D3">
            <w:pPr>
              <w:widowControl/>
              <w:autoSpaceDE/>
              <w:autoSpaceDN/>
              <w:adjustRightInd/>
              <w:jc w:val="center"/>
              <w:rPr>
                <w:b/>
                <w:bCs/>
                <w:sz w:val="22"/>
                <w:szCs w:val="22"/>
              </w:rPr>
            </w:pPr>
            <w:ins w:id="4446" w:author="ERCOT" w:date="2021-11-01T10:52:00Z">
              <w:r>
                <w:rPr>
                  <w:rFonts w:ascii="Calibri" w:hAnsi="Calibri" w:cs="Calibri"/>
                  <w:color w:val="000000"/>
                  <w:sz w:val="22"/>
                  <w:szCs w:val="22"/>
                </w:rPr>
                <w:t>29</w:t>
              </w:r>
            </w:ins>
            <w:del w:id="4447"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4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DF4858" w14:textId="4EAB211E" w:rsidR="000A68D3" w:rsidRPr="00E66AD4" w:rsidRDefault="000A68D3" w:rsidP="000A68D3">
            <w:pPr>
              <w:widowControl/>
              <w:autoSpaceDE/>
              <w:autoSpaceDN/>
              <w:adjustRightInd/>
              <w:jc w:val="center"/>
              <w:rPr>
                <w:b/>
                <w:bCs/>
                <w:sz w:val="22"/>
                <w:szCs w:val="22"/>
              </w:rPr>
            </w:pPr>
            <w:ins w:id="4449" w:author="ERCOT" w:date="2021-11-01T10:52:00Z">
              <w:r>
                <w:rPr>
                  <w:rFonts w:ascii="Calibri" w:hAnsi="Calibri" w:cs="Calibri"/>
                  <w:color w:val="000000"/>
                  <w:sz w:val="22"/>
                  <w:szCs w:val="22"/>
                </w:rPr>
                <w:t>29</w:t>
              </w:r>
            </w:ins>
            <w:del w:id="4450"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5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E736AF" w14:textId="16224A20" w:rsidR="000A68D3" w:rsidRPr="00E66AD4" w:rsidRDefault="000A68D3" w:rsidP="000A68D3">
            <w:pPr>
              <w:widowControl/>
              <w:autoSpaceDE/>
              <w:autoSpaceDN/>
              <w:adjustRightInd/>
              <w:jc w:val="center"/>
              <w:rPr>
                <w:b/>
                <w:bCs/>
                <w:sz w:val="22"/>
                <w:szCs w:val="22"/>
              </w:rPr>
            </w:pPr>
            <w:ins w:id="4452" w:author="ERCOT" w:date="2021-11-01T10:52:00Z">
              <w:r>
                <w:rPr>
                  <w:rFonts w:ascii="Calibri" w:hAnsi="Calibri" w:cs="Calibri"/>
                  <w:color w:val="000000"/>
                  <w:sz w:val="22"/>
                  <w:szCs w:val="22"/>
                </w:rPr>
                <w:t>29</w:t>
              </w:r>
            </w:ins>
            <w:del w:id="4453"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5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297B77" w14:textId="3C827961" w:rsidR="000A68D3" w:rsidRPr="00E66AD4" w:rsidRDefault="000A68D3" w:rsidP="000A68D3">
            <w:pPr>
              <w:widowControl/>
              <w:autoSpaceDE/>
              <w:autoSpaceDN/>
              <w:adjustRightInd/>
              <w:jc w:val="center"/>
              <w:rPr>
                <w:b/>
                <w:bCs/>
                <w:sz w:val="22"/>
                <w:szCs w:val="22"/>
              </w:rPr>
            </w:pPr>
            <w:ins w:id="4455" w:author="ERCOT" w:date="2021-11-01T10:52:00Z">
              <w:r>
                <w:rPr>
                  <w:rFonts w:ascii="Calibri" w:hAnsi="Calibri" w:cs="Calibri"/>
                  <w:color w:val="000000"/>
                  <w:sz w:val="22"/>
                  <w:szCs w:val="22"/>
                </w:rPr>
                <w:t>29</w:t>
              </w:r>
            </w:ins>
            <w:del w:id="4456"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5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25E4B" w14:textId="74774A36" w:rsidR="000A68D3" w:rsidRPr="00E66AD4" w:rsidRDefault="000A68D3" w:rsidP="000A68D3">
            <w:pPr>
              <w:widowControl/>
              <w:autoSpaceDE/>
              <w:autoSpaceDN/>
              <w:adjustRightInd/>
              <w:jc w:val="center"/>
              <w:rPr>
                <w:b/>
                <w:bCs/>
                <w:sz w:val="22"/>
                <w:szCs w:val="22"/>
              </w:rPr>
            </w:pPr>
            <w:ins w:id="4458" w:author="ERCOT" w:date="2021-11-01T10:52:00Z">
              <w:r>
                <w:rPr>
                  <w:rFonts w:ascii="Calibri" w:hAnsi="Calibri" w:cs="Calibri"/>
                  <w:color w:val="000000"/>
                  <w:sz w:val="22"/>
                  <w:szCs w:val="22"/>
                </w:rPr>
                <w:t>29</w:t>
              </w:r>
            </w:ins>
            <w:del w:id="4459"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460"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849D3" w14:textId="1F6700DD" w:rsidR="000A68D3" w:rsidRPr="00E66AD4" w:rsidRDefault="000A68D3" w:rsidP="000A68D3">
            <w:pPr>
              <w:widowControl/>
              <w:autoSpaceDE/>
              <w:autoSpaceDN/>
              <w:adjustRightInd/>
              <w:jc w:val="center"/>
              <w:rPr>
                <w:b/>
                <w:bCs/>
                <w:sz w:val="22"/>
                <w:szCs w:val="22"/>
              </w:rPr>
            </w:pPr>
            <w:ins w:id="4461" w:author="ERCOT" w:date="2021-11-01T10:52:00Z">
              <w:r>
                <w:rPr>
                  <w:rFonts w:ascii="Calibri" w:hAnsi="Calibri" w:cs="Calibri"/>
                  <w:color w:val="000000"/>
                  <w:sz w:val="22"/>
                  <w:szCs w:val="22"/>
                </w:rPr>
                <w:t>29</w:t>
              </w:r>
            </w:ins>
            <w:del w:id="4462"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463"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54F0C1" w14:textId="4D98F2E1" w:rsidR="000A68D3" w:rsidRPr="00E66AD4" w:rsidRDefault="000A68D3" w:rsidP="000A68D3">
            <w:pPr>
              <w:widowControl/>
              <w:autoSpaceDE/>
              <w:autoSpaceDN/>
              <w:adjustRightInd/>
              <w:jc w:val="center"/>
              <w:rPr>
                <w:b/>
                <w:bCs/>
                <w:sz w:val="22"/>
                <w:szCs w:val="22"/>
              </w:rPr>
            </w:pPr>
            <w:ins w:id="4464" w:author="ERCOT" w:date="2021-11-01T10:52:00Z">
              <w:r>
                <w:rPr>
                  <w:rFonts w:ascii="Calibri" w:hAnsi="Calibri" w:cs="Calibri"/>
                  <w:color w:val="000000"/>
                  <w:sz w:val="22"/>
                  <w:szCs w:val="22"/>
                </w:rPr>
                <w:t>29</w:t>
              </w:r>
            </w:ins>
            <w:del w:id="4465"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6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A4F26E" w14:textId="7FAA7E59" w:rsidR="000A68D3" w:rsidRPr="00E66AD4" w:rsidRDefault="000A68D3" w:rsidP="000A68D3">
            <w:pPr>
              <w:widowControl/>
              <w:autoSpaceDE/>
              <w:autoSpaceDN/>
              <w:adjustRightInd/>
              <w:jc w:val="center"/>
              <w:rPr>
                <w:b/>
                <w:bCs/>
                <w:sz w:val="22"/>
                <w:szCs w:val="22"/>
              </w:rPr>
            </w:pPr>
            <w:ins w:id="4467" w:author="ERCOT" w:date="2021-11-01T10:52:00Z">
              <w:r>
                <w:rPr>
                  <w:rFonts w:ascii="Calibri" w:hAnsi="Calibri" w:cs="Calibri"/>
                  <w:color w:val="000000"/>
                  <w:sz w:val="22"/>
                  <w:szCs w:val="22"/>
                </w:rPr>
                <w:t>23</w:t>
              </w:r>
            </w:ins>
            <w:del w:id="4468"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6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F54964" w14:textId="4ABE09A7" w:rsidR="000A68D3" w:rsidRPr="00E66AD4" w:rsidRDefault="000A68D3" w:rsidP="000A68D3">
            <w:pPr>
              <w:widowControl/>
              <w:autoSpaceDE/>
              <w:autoSpaceDN/>
              <w:adjustRightInd/>
              <w:jc w:val="center"/>
              <w:rPr>
                <w:b/>
                <w:bCs/>
                <w:sz w:val="22"/>
                <w:szCs w:val="22"/>
              </w:rPr>
            </w:pPr>
            <w:ins w:id="4470" w:author="ERCOT" w:date="2021-11-01T10:52:00Z">
              <w:r>
                <w:rPr>
                  <w:rFonts w:ascii="Calibri" w:hAnsi="Calibri" w:cs="Calibri"/>
                  <w:color w:val="000000"/>
                  <w:sz w:val="22"/>
                  <w:szCs w:val="22"/>
                </w:rPr>
                <w:t>23</w:t>
              </w:r>
            </w:ins>
            <w:del w:id="4471"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72"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0D5C96" w14:textId="7785261A" w:rsidR="000A68D3" w:rsidRPr="00E66AD4" w:rsidRDefault="000A68D3" w:rsidP="000A68D3">
            <w:pPr>
              <w:widowControl/>
              <w:autoSpaceDE/>
              <w:autoSpaceDN/>
              <w:adjustRightInd/>
              <w:jc w:val="center"/>
              <w:rPr>
                <w:b/>
                <w:bCs/>
                <w:sz w:val="22"/>
                <w:szCs w:val="22"/>
              </w:rPr>
            </w:pPr>
            <w:ins w:id="4473" w:author="ERCOT" w:date="2021-11-01T10:52:00Z">
              <w:r>
                <w:rPr>
                  <w:rFonts w:ascii="Calibri" w:hAnsi="Calibri" w:cs="Calibri"/>
                  <w:color w:val="000000"/>
                  <w:sz w:val="22"/>
                  <w:szCs w:val="22"/>
                </w:rPr>
                <w:t>23</w:t>
              </w:r>
            </w:ins>
            <w:del w:id="4474"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7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5EFD7" w14:textId="4A13BCDD" w:rsidR="000A68D3" w:rsidRPr="00E66AD4" w:rsidRDefault="000A68D3" w:rsidP="000A68D3">
            <w:pPr>
              <w:widowControl/>
              <w:autoSpaceDE/>
              <w:autoSpaceDN/>
              <w:adjustRightInd/>
              <w:jc w:val="center"/>
              <w:rPr>
                <w:b/>
                <w:bCs/>
                <w:sz w:val="22"/>
                <w:szCs w:val="22"/>
              </w:rPr>
            </w:pPr>
            <w:ins w:id="4476" w:author="ERCOT" w:date="2021-11-01T10:52:00Z">
              <w:r>
                <w:rPr>
                  <w:rFonts w:ascii="Calibri" w:hAnsi="Calibri" w:cs="Calibri"/>
                  <w:color w:val="000000"/>
                  <w:sz w:val="22"/>
                  <w:szCs w:val="22"/>
                </w:rPr>
                <w:t>23</w:t>
              </w:r>
            </w:ins>
            <w:del w:id="4477"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7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8EEBCA2" w14:textId="72414937" w:rsidR="000A68D3" w:rsidRPr="00E66AD4" w:rsidRDefault="000A68D3" w:rsidP="000A68D3">
            <w:pPr>
              <w:widowControl/>
              <w:autoSpaceDE/>
              <w:autoSpaceDN/>
              <w:adjustRightInd/>
              <w:jc w:val="center"/>
              <w:rPr>
                <w:b/>
                <w:bCs/>
                <w:sz w:val="22"/>
                <w:szCs w:val="22"/>
              </w:rPr>
            </w:pPr>
            <w:ins w:id="4479" w:author="ERCOT" w:date="2021-11-01T10:52:00Z">
              <w:r>
                <w:rPr>
                  <w:rFonts w:ascii="Calibri" w:hAnsi="Calibri" w:cs="Calibri"/>
                  <w:color w:val="000000"/>
                  <w:sz w:val="22"/>
                  <w:szCs w:val="22"/>
                </w:rPr>
                <w:t>23</w:t>
              </w:r>
            </w:ins>
            <w:del w:id="4480"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76F2B" w14:textId="4DA2C881" w:rsidR="000A68D3" w:rsidRPr="00E66AD4" w:rsidRDefault="000A68D3" w:rsidP="000A68D3">
            <w:pPr>
              <w:widowControl/>
              <w:autoSpaceDE/>
              <w:autoSpaceDN/>
              <w:adjustRightInd/>
              <w:jc w:val="center"/>
              <w:rPr>
                <w:b/>
                <w:bCs/>
                <w:sz w:val="22"/>
                <w:szCs w:val="22"/>
              </w:rPr>
            </w:pPr>
            <w:ins w:id="4482" w:author="ERCOT" w:date="2021-11-01T10:52:00Z">
              <w:r>
                <w:rPr>
                  <w:rFonts w:ascii="Calibri" w:hAnsi="Calibri" w:cs="Calibri"/>
                  <w:color w:val="000000"/>
                  <w:sz w:val="22"/>
                  <w:szCs w:val="22"/>
                </w:rPr>
                <w:t>23</w:t>
              </w:r>
            </w:ins>
            <w:del w:id="4483"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8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006FB4" w14:textId="78F2CAB6" w:rsidR="000A68D3" w:rsidRPr="00E66AD4" w:rsidRDefault="000A68D3" w:rsidP="000A68D3">
            <w:pPr>
              <w:widowControl/>
              <w:autoSpaceDE/>
              <w:autoSpaceDN/>
              <w:adjustRightInd/>
              <w:jc w:val="center"/>
              <w:rPr>
                <w:b/>
                <w:bCs/>
                <w:sz w:val="22"/>
                <w:szCs w:val="22"/>
              </w:rPr>
            </w:pPr>
            <w:ins w:id="4485" w:author="ERCOT" w:date="2021-11-01T10:52:00Z">
              <w:r>
                <w:rPr>
                  <w:rFonts w:ascii="Calibri" w:hAnsi="Calibri" w:cs="Calibri"/>
                  <w:color w:val="000000"/>
                  <w:sz w:val="22"/>
                  <w:szCs w:val="22"/>
                </w:rPr>
                <w:t>23</w:t>
              </w:r>
            </w:ins>
            <w:del w:id="4486"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487"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A373E" w14:textId="15579DC2" w:rsidR="000A68D3" w:rsidRPr="00E66AD4" w:rsidRDefault="000A68D3" w:rsidP="000A68D3">
            <w:pPr>
              <w:widowControl/>
              <w:autoSpaceDE/>
              <w:autoSpaceDN/>
              <w:adjustRightInd/>
              <w:jc w:val="center"/>
              <w:rPr>
                <w:b/>
                <w:bCs/>
                <w:sz w:val="22"/>
                <w:szCs w:val="22"/>
              </w:rPr>
            </w:pPr>
            <w:ins w:id="4488" w:author="ERCOT" w:date="2021-11-01T10:52:00Z">
              <w:r>
                <w:rPr>
                  <w:rFonts w:ascii="Calibri" w:hAnsi="Calibri" w:cs="Calibri"/>
                  <w:color w:val="000000"/>
                  <w:sz w:val="22"/>
                  <w:szCs w:val="22"/>
                </w:rPr>
                <w:t>23</w:t>
              </w:r>
            </w:ins>
            <w:del w:id="4489"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490"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2B5F9C0" w14:textId="5D4BD5D8" w:rsidR="000A68D3" w:rsidRPr="00E66AD4" w:rsidRDefault="000A68D3" w:rsidP="000A68D3">
            <w:pPr>
              <w:widowControl/>
              <w:autoSpaceDE/>
              <w:autoSpaceDN/>
              <w:adjustRightInd/>
              <w:jc w:val="center"/>
              <w:rPr>
                <w:b/>
                <w:bCs/>
                <w:sz w:val="22"/>
                <w:szCs w:val="22"/>
              </w:rPr>
            </w:pPr>
            <w:ins w:id="4491" w:author="ERCOT" w:date="2021-11-01T10:52:00Z">
              <w:r>
                <w:rPr>
                  <w:rFonts w:ascii="Calibri" w:hAnsi="Calibri" w:cs="Calibri"/>
                  <w:color w:val="000000"/>
                  <w:sz w:val="22"/>
                  <w:szCs w:val="22"/>
                </w:rPr>
                <w:t>28</w:t>
              </w:r>
            </w:ins>
            <w:del w:id="4492"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493"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A3B0562" w14:textId="4157AC6A" w:rsidR="000A68D3" w:rsidRPr="00E66AD4" w:rsidRDefault="000A68D3" w:rsidP="000A68D3">
            <w:pPr>
              <w:widowControl/>
              <w:autoSpaceDE/>
              <w:autoSpaceDN/>
              <w:adjustRightInd/>
              <w:jc w:val="center"/>
              <w:rPr>
                <w:b/>
                <w:bCs/>
                <w:sz w:val="22"/>
                <w:szCs w:val="22"/>
              </w:rPr>
            </w:pPr>
            <w:ins w:id="4494" w:author="ERCOT" w:date="2021-11-01T10:52:00Z">
              <w:r>
                <w:rPr>
                  <w:rFonts w:ascii="Calibri" w:hAnsi="Calibri" w:cs="Calibri"/>
                  <w:color w:val="000000"/>
                  <w:sz w:val="22"/>
                  <w:szCs w:val="22"/>
                </w:rPr>
                <w:t>28</w:t>
              </w:r>
            </w:ins>
            <w:del w:id="4495"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496"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4A47CA" w14:textId="5B7E3C64" w:rsidR="000A68D3" w:rsidRPr="00E66AD4" w:rsidRDefault="000A68D3" w:rsidP="000A68D3">
            <w:pPr>
              <w:widowControl/>
              <w:autoSpaceDE/>
              <w:autoSpaceDN/>
              <w:adjustRightInd/>
              <w:jc w:val="center"/>
              <w:rPr>
                <w:b/>
                <w:bCs/>
                <w:sz w:val="22"/>
                <w:szCs w:val="22"/>
              </w:rPr>
            </w:pPr>
            <w:ins w:id="4497" w:author="ERCOT" w:date="2021-11-01T10:52:00Z">
              <w:r>
                <w:rPr>
                  <w:rFonts w:ascii="Calibri" w:hAnsi="Calibri" w:cs="Calibri"/>
                  <w:color w:val="000000"/>
                  <w:sz w:val="22"/>
                  <w:szCs w:val="22"/>
                </w:rPr>
                <w:t>28</w:t>
              </w:r>
            </w:ins>
            <w:del w:id="4498"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499"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DB0B2EE" w14:textId="14DFB906" w:rsidR="000A68D3" w:rsidRPr="00E66AD4" w:rsidRDefault="000A68D3" w:rsidP="000A68D3">
            <w:pPr>
              <w:widowControl/>
              <w:autoSpaceDE/>
              <w:autoSpaceDN/>
              <w:adjustRightInd/>
              <w:jc w:val="center"/>
              <w:rPr>
                <w:b/>
                <w:bCs/>
                <w:sz w:val="22"/>
                <w:szCs w:val="22"/>
              </w:rPr>
            </w:pPr>
            <w:ins w:id="4500" w:author="ERCOT" w:date="2021-11-01T10:52:00Z">
              <w:r>
                <w:rPr>
                  <w:rFonts w:ascii="Calibri" w:hAnsi="Calibri" w:cs="Calibri"/>
                  <w:color w:val="000000"/>
                  <w:sz w:val="22"/>
                  <w:szCs w:val="22"/>
                </w:rPr>
                <w:t>28</w:t>
              </w:r>
            </w:ins>
            <w:del w:id="4501"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502"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ECCFDD2" w14:textId="65C9D5D9" w:rsidR="000A68D3" w:rsidRPr="00E66AD4" w:rsidRDefault="000A68D3" w:rsidP="000A68D3">
            <w:pPr>
              <w:widowControl/>
              <w:autoSpaceDE/>
              <w:autoSpaceDN/>
              <w:adjustRightInd/>
              <w:jc w:val="center"/>
              <w:rPr>
                <w:b/>
                <w:bCs/>
                <w:sz w:val="22"/>
                <w:szCs w:val="22"/>
              </w:rPr>
            </w:pPr>
            <w:ins w:id="4503" w:author="ERCOT" w:date="2021-11-01T10:52:00Z">
              <w:r>
                <w:rPr>
                  <w:rFonts w:ascii="Calibri" w:hAnsi="Calibri" w:cs="Calibri"/>
                  <w:color w:val="000000"/>
                  <w:sz w:val="22"/>
                  <w:szCs w:val="22"/>
                </w:rPr>
                <w:t>29</w:t>
              </w:r>
            </w:ins>
            <w:del w:id="4504"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505"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9324552" w14:textId="0B1DC84B" w:rsidR="000A68D3" w:rsidRPr="00E66AD4" w:rsidRDefault="000A68D3" w:rsidP="000A68D3">
            <w:pPr>
              <w:widowControl/>
              <w:autoSpaceDE/>
              <w:autoSpaceDN/>
              <w:adjustRightInd/>
              <w:jc w:val="center"/>
              <w:rPr>
                <w:b/>
                <w:bCs/>
                <w:sz w:val="22"/>
                <w:szCs w:val="22"/>
              </w:rPr>
            </w:pPr>
            <w:ins w:id="4506" w:author="ERCOT" w:date="2021-11-01T10:52:00Z">
              <w:r>
                <w:rPr>
                  <w:rFonts w:ascii="Calibri" w:hAnsi="Calibri" w:cs="Calibri"/>
                  <w:color w:val="000000"/>
                  <w:sz w:val="22"/>
                  <w:szCs w:val="22"/>
                </w:rPr>
                <w:t>29</w:t>
              </w:r>
            </w:ins>
            <w:del w:id="4507" w:author="ERCOT" w:date="2021-11-01T10:49:00Z">
              <w:r w:rsidRPr="00E66AD4" w:rsidDel="000A68D3">
                <w:rPr>
                  <w:sz w:val="22"/>
                  <w:szCs w:val="22"/>
                </w:rPr>
                <w:delText>32</w:delText>
              </w:r>
            </w:del>
          </w:p>
        </w:tc>
      </w:tr>
      <w:tr w:rsidR="000A68D3" w:rsidRPr="00CC576E" w14:paraId="131E25D6"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08"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09" w:author="ERCOT" w:date="2021-11-01T10:52: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4510" w:author="ERCOT" w:date="2021-11-01T10:52: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4511"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B17C6D2" w14:textId="10998C49" w:rsidR="000A68D3" w:rsidRPr="00E66AD4" w:rsidRDefault="000A68D3" w:rsidP="000A68D3">
            <w:pPr>
              <w:widowControl/>
              <w:autoSpaceDE/>
              <w:autoSpaceDN/>
              <w:adjustRightInd/>
              <w:jc w:val="center"/>
              <w:rPr>
                <w:b/>
                <w:bCs/>
                <w:sz w:val="22"/>
                <w:szCs w:val="22"/>
              </w:rPr>
            </w:pPr>
            <w:ins w:id="4512" w:author="ERCOT" w:date="2021-11-01T10:52:00Z">
              <w:r>
                <w:rPr>
                  <w:rFonts w:ascii="Calibri" w:hAnsi="Calibri" w:cs="Calibri"/>
                  <w:color w:val="000000"/>
                  <w:sz w:val="22"/>
                  <w:szCs w:val="22"/>
                </w:rPr>
                <w:t>33</w:t>
              </w:r>
            </w:ins>
            <w:del w:id="4513"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514"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A3345D4" w14:textId="6DA79858" w:rsidR="000A68D3" w:rsidRPr="00E66AD4" w:rsidRDefault="000A68D3" w:rsidP="000A68D3">
            <w:pPr>
              <w:widowControl/>
              <w:autoSpaceDE/>
              <w:autoSpaceDN/>
              <w:adjustRightInd/>
              <w:jc w:val="center"/>
              <w:rPr>
                <w:b/>
                <w:bCs/>
                <w:sz w:val="22"/>
                <w:szCs w:val="22"/>
              </w:rPr>
            </w:pPr>
            <w:ins w:id="4515" w:author="ERCOT" w:date="2021-11-01T10:52:00Z">
              <w:r>
                <w:rPr>
                  <w:rFonts w:ascii="Calibri" w:hAnsi="Calibri" w:cs="Calibri"/>
                  <w:color w:val="000000"/>
                  <w:sz w:val="22"/>
                  <w:szCs w:val="22"/>
                </w:rPr>
                <w:t>33</w:t>
              </w:r>
            </w:ins>
            <w:del w:id="4516"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17"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C0A79E7" w14:textId="518C6147" w:rsidR="000A68D3" w:rsidRPr="00E66AD4" w:rsidRDefault="000A68D3" w:rsidP="000A68D3">
            <w:pPr>
              <w:widowControl/>
              <w:autoSpaceDE/>
              <w:autoSpaceDN/>
              <w:adjustRightInd/>
              <w:jc w:val="center"/>
              <w:rPr>
                <w:b/>
                <w:bCs/>
                <w:sz w:val="22"/>
                <w:szCs w:val="22"/>
              </w:rPr>
            </w:pPr>
            <w:ins w:id="4518" w:author="ERCOT" w:date="2021-11-01T10:52:00Z">
              <w:r>
                <w:rPr>
                  <w:rFonts w:ascii="Calibri" w:hAnsi="Calibri" w:cs="Calibri"/>
                  <w:color w:val="000000"/>
                  <w:sz w:val="22"/>
                  <w:szCs w:val="22"/>
                </w:rPr>
                <w:t>33</w:t>
              </w:r>
            </w:ins>
            <w:del w:id="4519"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20"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8F39358" w14:textId="117CBDA2" w:rsidR="000A68D3" w:rsidRPr="00E66AD4" w:rsidRDefault="000A68D3" w:rsidP="000A68D3">
            <w:pPr>
              <w:widowControl/>
              <w:autoSpaceDE/>
              <w:autoSpaceDN/>
              <w:adjustRightInd/>
              <w:jc w:val="center"/>
              <w:rPr>
                <w:b/>
                <w:bCs/>
                <w:sz w:val="22"/>
                <w:szCs w:val="22"/>
              </w:rPr>
            </w:pPr>
            <w:ins w:id="4521" w:author="ERCOT" w:date="2021-11-01T10:52:00Z">
              <w:r>
                <w:rPr>
                  <w:rFonts w:ascii="Calibri" w:hAnsi="Calibri" w:cs="Calibri"/>
                  <w:color w:val="000000"/>
                  <w:sz w:val="22"/>
                  <w:szCs w:val="22"/>
                </w:rPr>
                <w:t>33</w:t>
              </w:r>
            </w:ins>
            <w:del w:id="4522"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23"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3687DB2" w14:textId="7983A559" w:rsidR="000A68D3" w:rsidRPr="00E66AD4" w:rsidRDefault="000A68D3" w:rsidP="000A68D3">
            <w:pPr>
              <w:widowControl/>
              <w:autoSpaceDE/>
              <w:autoSpaceDN/>
              <w:adjustRightInd/>
              <w:jc w:val="center"/>
              <w:rPr>
                <w:b/>
                <w:bCs/>
                <w:sz w:val="22"/>
                <w:szCs w:val="22"/>
              </w:rPr>
            </w:pPr>
            <w:ins w:id="4524" w:author="ERCOT" w:date="2021-11-01T10:52:00Z">
              <w:r>
                <w:rPr>
                  <w:rFonts w:ascii="Calibri" w:hAnsi="Calibri" w:cs="Calibri"/>
                  <w:color w:val="000000"/>
                  <w:sz w:val="22"/>
                  <w:szCs w:val="22"/>
                </w:rPr>
                <w:t>33</w:t>
              </w:r>
            </w:ins>
            <w:del w:id="4525"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26"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AAF0A1" w14:textId="4A6B3BB2" w:rsidR="000A68D3" w:rsidRPr="00E66AD4" w:rsidRDefault="000A68D3" w:rsidP="000A68D3">
            <w:pPr>
              <w:widowControl/>
              <w:autoSpaceDE/>
              <w:autoSpaceDN/>
              <w:adjustRightInd/>
              <w:jc w:val="center"/>
              <w:rPr>
                <w:b/>
                <w:bCs/>
                <w:sz w:val="22"/>
                <w:szCs w:val="22"/>
              </w:rPr>
            </w:pPr>
            <w:ins w:id="4527" w:author="ERCOT" w:date="2021-11-01T10:52:00Z">
              <w:r>
                <w:rPr>
                  <w:rFonts w:ascii="Calibri" w:hAnsi="Calibri" w:cs="Calibri"/>
                  <w:color w:val="000000"/>
                  <w:sz w:val="22"/>
                  <w:szCs w:val="22"/>
                </w:rPr>
                <w:t>33</w:t>
              </w:r>
            </w:ins>
            <w:del w:id="4528"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29"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ADE1798" w14:textId="0EDDF8F4" w:rsidR="000A68D3" w:rsidRPr="00E66AD4" w:rsidRDefault="000A68D3" w:rsidP="000A68D3">
            <w:pPr>
              <w:widowControl/>
              <w:autoSpaceDE/>
              <w:autoSpaceDN/>
              <w:adjustRightInd/>
              <w:jc w:val="center"/>
              <w:rPr>
                <w:b/>
                <w:bCs/>
                <w:sz w:val="22"/>
                <w:szCs w:val="22"/>
              </w:rPr>
            </w:pPr>
            <w:ins w:id="4530" w:author="ERCOT" w:date="2021-11-01T10:52:00Z">
              <w:r>
                <w:rPr>
                  <w:rFonts w:ascii="Calibri" w:hAnsi="Calibri" w:cs="Calibri"/>
                  <w:color w:val="000000"/>
                  <w:sz w:val="22"/>
                  <w:szCs w:val="22"/>
                </w:rPr>
                <w:t>34</w:t>
              </w:r>
            </w:ins>
            <w:del w:id="4531"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32"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3C0A85" w14:textId="74A46195" w:rsidR="000A68D3" w:rsidRPr="00E66AD4" w:rsidRDefault="000A68D3" w:rsidP="000A68D3">
            <w:pPr>
              <w:widowControl/>
              <w:autoSpaceDE/>
              <w:autoSpaceDN/>
              <w:adjustRightInd/>
              <w:jc w:val="center"/>
              <w:rPr>
                <w:b/>
                <w:bCs/>
                <w:sz w:val="22"/>
                <w:szCs w:val="22"/>
              </w:rPr>
            </w:pPr>
            <w:ins w:id="4533" w:author="ERCOT" w:date="2021-11-01T10:52:00Z">
              <w:r>
                <w:rPr>
                  <w:rFonts w:ascii="Calibri" w:hAnsi="Calibri" w:cs="Calibri"/>
                  <w:color w:val="000000"/>
                  <w:sz w:val="22"/>
                  <w:szCs w:val="22"/>
                </w:rPr>
                <w:t>34</w:t>
              </w:r>
            </w:ins>
            <w:del w:id="4534"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4535" w:author="ERCOT" w:date="2021-11-01T10:52: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2B6C642A" w14:textId="61409321" w:rsidR="000A68D3" w:rsidRPr="00E66AD4" w:rsidRDefault="000A68D3" w:rsidP="000A68D3">
            <w:pPr>
              <w:widowControl/>
              <w:autoSpaceDE/>
              <w:autoSpaceDN/>
              <w:adjustRightInd/>
              <w:jc w:val="center"/>
              <w:rPr>
                <w:b/>
                <w:bCs/>
                <w:sz w:val="22"/>
                <w:szCs w:val="22"/>
              </w:rPr>
            </w:pPr>
            <w:ins w:id="4536" w:author="ERCOT" w:date="2021-11-01T10:52:00Z">
              <w:r>
                <w:rPr>
                  <w:rFonts w:ascii="Calibri" w:hAnsi="Calibri" w:cs="Calibri"/>
                  <w:color w:val="000000"/>
                  <w:sz w:val="22"/>
                  <w:szCs w:val="22"/>
                </w:rPr>
                <w:t>34</w:t>
              </w:r>
            </w:ins>
            <w:del w:id="4537"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4538" w:author="ERCOT" w:date="2021-11-01T10:52: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84B5C8C" w14:textId="05593887" w:rsidR="000A68D3" w:rsidRPr="00E66AD4" w:rsidRDefault="000A68D3" w:rsidP="000A68D3">
            <w:pPr>
              <w:widowControl/>
              <w:autoSpaceDE/>
              <w:autoSpaceDN/>
              <w:adjustRightInd/>
              <w:jc w:val="center"/>
              <w:rPr>
                <w:b/>
                <w:bCs/>
                <w:sz w:val="22"/>
                <w:szCs w:val="22"/>
              </w:rPr>
            </w:pPr>
            <w:ins w:id="4539" w:author="ERCOT" w:date="2021-11-01T10:52:00Z">
              <w:r>
                <w:rPr>
                  <w:rFonts w:ascii="Calibri" w:hAnsi="Calibri" w:cs="Calibri"/>
                  <w:color w:val="000000"/>
                  <w:sz w:val="22"/>
                  <w:szCs w:val="22"/>
                </w:rPr>
                <w:t>34</w:t>
              </w:r>
            </w:ins>
            <w:del w:id="4540"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41"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2A5706" w14:textId="4ADA36DC" w:rsidR="000A68D3" w:rsidRPr="00E66AD4" w:rsidRDefault="000A68D3" w:rsidP="000A68D3">
            <w:pPr>
              <w:widowControl/>
              <w:autoSpaceDE/>
              <w:autoSpaceDN/>
              <w:adjustRightInd/>
              <w:jc w:val="center"/>
              <w:rPr>
                <w:b/>
                <w:bCs/>
                <w:sz w:val="22"/>
                <w:szCs w:val="22"/>
              </w:rPr>
            </w:pPr>
            <w:ins w:id="4542" w:author="ERCOT" w:date="2021-11-01T10:52:00Z">
              <w:r>
                <w:rPr>
                  <w:rFonts w:ascii="Calibri" w:hAnsi="Calibri" w:cs="Calibri"/>
                  <w:color w:val="000000"/>
                  <w:sz w:val="22"/>
                  <w:szCs w:val="22"/>
                </w:rPr>
                <w:t>28</w:t>
              </w:r>
            </w:ins>
            <w:del w:id="4543"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44"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9597E3C" w14:textId="30776905" w:rsidR="000A68D3" w:rsidRPr="00E66AD4" w:rsidRDefault="000A68D3" w:rsidP="000A68D3">
            <w:pPr>
              <w:widowControl/>
              <w:autoSpaceDE/>
              <w:autoSpaceDN/>
              <w:adjustRightInd/>
              <w:jc w:val="center"/>
              <w:rPr>
                <w:b/>
                <w:bCs/>
                <w:sz w:val="22"/>
                <w:szCs w:val="22"/>
              </w:rPr>
            </w:pPr>
            <w:ins w:id="4545" w:author="ERCOT" w:date="2021-11-01T10:52:00Z">
              <w:r>
                <w:rPr>
                  <w:rFonts w:ascii="Calibri" w:hAnsi="Calibri" w:cs="Calibri"/>
                  <w:color w:val="000000"/>
                  <w:sz w:val="22"/>
                  <w:szCs w:val="22"/>
                </w:rPr>
                <w:t>28</w:t>
              </w:r>
            </w:ins>
            <w:del w:id="4546"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547"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94CA3C8" w14:textId="7004A926" w:rsidR="000A68D3" w:rsidRPr="00E66AD4" w:rsidRDefault="000A68D3" w:rsidP="000A68D3">
            <w:pPr>
              <w:widowControl/>
              <w:autoSpaceDE/>
              <w:autoSpaceDN/>
              <w:adjustRightInd/>
              <w:jc w:val="center"/>
              <w:rPr>
                <w:b/>
                <w:bCs/>
                <w:sz w:val="22"/>
                <w:szCs w:val="22"/>
              </w:rPr>
            </w:pPr>
            <w:ins w:id="4548" w:author="ERCOT" w:date="2021-11-01T10:52:00Z">
              <w:r>
                <w:rPr>
                  <w:rFonts w:ascii="Calibri" w:hAnsi="Calibri" w:cs="Calibri"/>
                  <w:color w:val="000000"/>
                  <w:sz w:val="22"/>
                  <w:szCs w:val="22"/>
                </w:rPr>
                <w:t>28</w:t>
              </w:r>
            </w:ins>
            <w:del w:id="4549"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550"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C33FD48" w14:textId="7DDA09D1" w:rsidR="000A68D3" w:rsidRPr="00E66AD4" w:rsidRDefault="000A68D3" w:rsidP="000A68D3">
            <w:pPr>
              <w:widowControl/>
              <w:autoSpaceDE/>
              <w:autoSpaceDN/>
              <w:adjustRightInd/>
              <w:jc w:val="center"/>
              <w:rPr>
                <w:b/>
                <w:bCs/>
                <w:sz w:val="22"/>
                <w:szCs w:val="22"/>
              </w:rPr>
            </w:pPr>
            <w:ins w:id="4551" w:author="ERCOT" w:date="2021-11-01T10:52:00Z">
              <w:r>
                <w:rPr>
                  <w:rFonts w:ascii="Calibri" w:hAnsi="Calibri" w:cs="Calibri"/>
                  <w:color w:val="000000"/>
                  <w:sz w:val="22"/>
                  <w:szCs w:val="22"/>
                </w:rPr>
                <w:t>28</w:t>
              </w:r>
            </w:ins>
            <w:del w:id="4552"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553"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8893E5" w14:textId="30B7903C" w:rsidR="000A68D3" w:rsidRPr="00E66AD4" w:rsidRDefault="000A68D3" w:rsidP="000A68D3">
            <w:pPr>
              <w:widowControl/>
              <w:autoSpaceDE/>
              <w:autoSpaceDN/>
              <w:adjustRightInd/>
              <w:jc w:val="center"/>
              <w:rPr>
                <w:b/>
                <w:bCs/>
                <w:sz w:val="22"/>
                <w:szCs w:val="22"/>
              </w:rPr>
            </w:pPr>
            <w:ins w:id="4554" w:author="ERCOT" w:date="2021-11-01T10:52:00Z">
              <w:r>
                <w:rPr>
                  <w:rFonts w:ascii="Calibri" w:hAnsi="Calibri" w:cs="Calibri"/>
                  <w:color w:val="000000"/>
                  <w:sz w:val="22"/>
                  <w:szCs w:val="22"/>
                </w:rPr>
                <w:t>28</w:t>
              </w:r>
            </w:ins>
            <w:del w:id="455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556"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E5868" w14:textId="0D252AA3" w:rsidR="000A68D3" w:rsidRPr="00E66AD4" w:rsidRDefault="000A68D3" w:rsidP="000A68D3">
            <w:pPr>
              <w:widowControl/>
              <w:autoSpaceDE/>
              <w:autoSpaceDN/>
              <w:adjustRightInd/>
              <w:jc w:val="center"/>
              <w:rPr>
                <w:b/>
                <w:bCs/>
                <w:sz w:val="22"/>
                <w:szCs w:val="22"/>
              </w:rPr>
            </w:pPr>
            <w:ins w:id="4557" w:author="ERCOT" w:date="2021-11-01T10:52:00Z">
              <w:r>
                <w:rPr>
                  <w:rFonts w:ascii="Calibri" w:hAnsi="Calibri" w:cs="Calibri"/>
                  <w:color w:val="000000"/>
                  <w:sz w:val="22"/>
                  <w:szCs w:val="22"/>
                </w:rPr>
                <w:t>28</w:t>
              </w:r>
            </w:ins>
            <w:del w:id="455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559"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8B29208" w14:textId="65E164B6" w:rsidR="000A68D3" w:rsidRPr="00E66AD4" w:rsidRDefault="000A68D3" w:rsidP="000A68D3">
            <w:pPr>
              <w:widowControl/>
              <w:autoSpaceDE/>
              <w:autoSpaceDN/>
              <w:adjustRightInd/>
              <w:jc w:val="center"/>
              <w:rPr>
                <w:b/>
                <w:bCs/>
                <w:sz w:val="22"/>
                <w:szCs w:val="22"/>
              </w:rPr>
            </w:pPr>
            <w:ins w:id="4560" w:author="ERCOT" w:date="2021-11-01T10:52:00Z">
              <w:r>
                <w:rPr>
                  <w:rFonts w:ascii="Calibri" w:hAnsi="Calibri" w:cs="Calibri"/>
                  <w:color w:val="000000"/>
                  <w:sz w:val="22"/>
                  <w:szCs w:val="22"/>
                </w:rPr>
                <w:t>28</w:t>
              </w:r>
            </w:ins>
            <w:del w:id="4561"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4562" w:author="ERCOT" w:date="2021-11-01T10:52: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59912D9" w14:textId="12E18E7C" w:rsidR="000A68D3" w:rsidRPr="00E66AD4" w:rsidRDefault="000A68D3" w:rsidP="000A68D3">
            <w:pPr>
              <w:widowControl/>
              <w:autoSpaceDE/>
              <w:autoSpaceDN/>
              <w:adjustRightInd/>
              <w:jc w:val="center"/>
              <w:rPr>
                <w:b/>
                <w:bCs/>
                <w:sz w:val="22"/>
                <w:szCs w:val="22"/>
              </w:rPr>
            </w:pPr>
            <w:ins w:id="4563" w:author="ERCOT" w:date="2021-11-01T10:52:00Z">
              <w:r>
                <w:rPr>
                  <w:rFonts w:ascii="Calibri" w:hAnsi="Calibri" w:cs="Calibri"/>
                  <w:color w:val="000000"/>
                  <w:sz w:val="22"/>
                  <w:szCs w:val="22"/>
                </w:rPr>
                <w:t>28</w:t>
              </w:r>
            </w:ins>
            <w:del w:id="4564"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4565" w:author="ERCOT" w:date="2021-11-01T10:52: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4F5C9" w14:textId="7223E1E4" w:rsidR="000A68D3" w:rsidRPr="00E66AD4" w:rsidRDefault="000A68D3" w:rsidP="000A68D3">
            <w:pPr>
              <w:widowControl/>
              <w:autoSpaceDE/>
              <w:autoSpaceDN/>
              <w:adjustRightInd/>
              <w:jc w:val="center"/>
              <w:rPr>
                <w:b/>
                <w:bCs/>
                <w:sz w:val="22"/>
                <w:szCs w:val="22"/>
              </w:rPr>
            </w:pPr>
            <w:ins w:id="4566" w:author="ERCOT" w:date="2021-11-01T10:52:00Z">
              <w:r>
                <w:rPr>
                  <w:rFonts w:ascii="Calibri" w:hAnsi="Calibri" w:cs="Calibri"/>
                  <w:color w:val="000000"/>
                  <w:sz w:val="22"/>
                  <w:szCs w:val="22"/>
                </w:rPr>
                <w:t>37</w:t>
              </w:r>
            </w:ins>
            <w:del w:id="4567"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4568" w:author="ERCOT" w:date="2021-11-01T10:52: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E05E986" w14:textId="659DE688" w:rsidR="000A68D3" w:rsidRPr="00E66AD4" w:rsidRDefault="000A68D3" w:rsidP="000A68D3">
            <w:pPr>
              <w:widowControl/>
              <w:autoSpaceDE/>
              <w:autoSpaceDN/>
              <w:adjustRightInd/>
              <w:jc w:val="center"/>
              <w:rPr>
                <w:b/>
                <w:bCs/>
                <w:sz w:val="22"/>
                <w:szCs w:val="22"/>
              </w:rPr>
            </w:pPr>
            <w:ins w:id="4569" w:author="ERCOT" w:date="2021-11-01T10:52:00Z">
              <w:r>
                <w:rPr>
                  <w:rFonts w:ascii="Calibri" w:hAnsi="Calibri" w:cs="Calibri"/>
                  <w:color w:val="000000"/>
                  <w:sz w:val="22"/>
                  <w:szCs w:val="22"/>
                </w:rPr>
                <w:t>37</w:t>
              </w:r>
            </w:ins>
            <w:del w:id="4570"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4571" w:author="ERCOT" w:date="2021-11-01T10:52: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3DC9AC9" w14:textId="75A1CF3D" w:rsidR="000A68D3" w:rsidRPr="00E66AD4" w:rsidRDefault="000A68D3" w:rsidP="000A68D3">
            <w:pPr>
              <w:widowControl/>
              <w:autoSpaceDE/>
              <w:autoSpaceDN/>
              <w:adjustRightInd/>
              <w:jc w:val="center"/>
              <w:rPr>
                <w:b/>
                <w:bCs/>
                <w:sz w:val="22"/>
                <w:szCs w:val="22"/>
              </w:rPr>
            </w:pPr>
            <w:ins w:id="4572" w:author="ERCOT" w:date="2021-11-01T10:52:00Z">
              <w:r>
                <w:rPr>
                  <w:rFonts w:ascii="Calibri" w:hAnsi="Calibri" w:cs="Calibri"/>
                  <w:color w:val="000000"/>
                  <w:sz w:val="22"/>
                  <w:szCs w:val="22"/>
                </w:rPr>
                <w:t>37</w:t>
              </w:r>
            </w:ins>
            <w:del w:id="4573"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4574" w:author="ERCOT" w:date="2021-11-01T10:52: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12AFA71" w14:textId="5B983D36" w:rsidR="000A68D3" w:rsidRPr="00E66AD4" w:rsidRDefault="000A68D3" w:rsidP="000A68D3">
            <w:pPr>
              <w:widowControl/>
              <w:autoSpaceDE/>
              <w:autoSpaceDN/>
              <w:adjustRightInd/>
              <w:jc w:val="center"/>
              <w:rPr>
                <w:b/>
                <w:bCs/>
                <w:sz w:val="22"/>
                <w:szCs w:val="22"/>
              </w:rPr>
            </w:pPr>
            <w:ins w:id="4575" w:author="ERCOT" w:date="2021-11-01T10:52:00Z">
              <w:r>
                <w:rPr>
                  <w:rFonts w:ascii="Calibri" w:hAnsi="Calibri" w:cs="Calibri"/>
                  <w:color w:val="000000"/>
                  <w:sz w:val="22"/>
                  <w:szCs w:val="22"/>
                </w:rPr>
                <w:t>37</w:t>
              </w:r>
            </w:ins>
            <w:del w:id="4576"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4577" w:author="ERCOT" w:date="2021-11-01T10:52: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18D6B0C6" w14:textId="7A7129BD" w:rsidR="000A68D3" w:rsidRPr="00E66AD4" w:rsidRDefault="000A68D3" w:rsidP="000A68D3">
            <w:pPr>
              <w:widowControl/>
              <w:autoSpaceDE/>
              <w:autoSpaceDN/>
              <w:adjustRightInd/>
              <w:jc w:val="center"/>
              <w:rPr>
                <w:b/>
                <w:bCs/>
                <w:sz w:val="22"/>
                <w:szCs w:val="22"/>
              </w:rPr>
            </w:pPr>
            <w:ins w:id="4578" w:author="ERCOT" w:date="2021-11-01T10:52:00Z">
              <w:r>
                <w:rPr>
                  <w:rFonts w:ascii="Calibri" w:hAnsi="Calibri" w:cs="Calibri"/>
                  <w:color w:val="000000"/>
                  <w:sz w:val="22"/>
                  <w:szCs w:val="22"/>
                </w:rPr>
                <w:t>33</w:t>
              </w:r>
            </w:ins>
            <w:del w:id="4579"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4580" w:author="ERCOT" w:date="2021-11-01T10:52: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7F4848CF" w14:textId="625B31CB" w:rsidR="000A68D3" w:rsidRPr="00E66AD4" w:rsidRDefault="000A68D3" w:rsidP="000A68D3">
            <w:pPr>
              <w:widowControl/>
              <w:autoSpaceDE/>
              <w:autoSpaceDN/>
              <w:adjustRightInd/>
              <w:jc w:val="center"/>
              <w:rPr>
                <w:b/>
                <w:bCs/>
                <w:sz w:val="22"/>
                <w:szCs w:val="22"/>
              </w:rPr>
            </w:pPr>
            <w:ins w:id="4581" w:author="ERCOT" w:date="2021-11-01T10:52:00Z">
              <w:r>
                <w:rPr>
                  <w:rFonts w:ascii="Calibri" w:hAnsi="Calibri" w:cs="Calibri"/>
                  <w:color w:val="000000"/>
                  <w:sz w:val="22"/>
                  <w:szCs w:val="22"/>
                </w:rPr>
                <w:t>33</w:t>
              </w:r>
            </w:ins>
            <w:del w:id="4582" w:author="ERCOT" w:date="2021-11-01T10:49:00Z">
              <w:r w:rsidRPr="00E66AD4" w:rsidDel="000A68D3">
                <w:rPr>
                  <w:sz w:val="22"/>
                  <w:szCs w:val="22"/>
                </w:rPr>
                <w:delText>37</w:delText>
              </w:r>
            </w:del>
          </w:p>
        </w:tc>
      </w:tr>
      <w:tr w:rsidR="00E65EA9" w:rsidRPr="00EC4D96" w14:paraId="01223689"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8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8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58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45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0A293D" w14:textId="5D2E763D" w:rsidR="000A68D3" w:rsidRPr="00E66AD4" w:rsidRDefault="000A68D3" w:rsidP="000A68D3">
            <w:pPr>
              <w:widowControl/>
              <w:autoSpaceDE/>
              <w:autoSpaceDN/>
              <w:adjustRightInd/>
              <w:jc w:val="center"/>
              <w:rPr>
                <w:b/>
                <w:bCs/>
                <w:sz w:val="22"/>
                <w:szCs w:val="22"/>
              </w:rPr>
            </w:pPr>
            <w:ins w:id="4587" w:author="ERCOT" w:date="2021-11-01T10:53:00Z">
              <w:r>
                <w:rPr>
                  <w:rFonts w:ascii="Calibri" w:hAnsi="Calibri" w:cs="Calibri"/>
                  <w:color w:val="000000"/>
                  <w:sz w:val="22"/>
                  <w:szCs w:val="22"/>
                </w:rPr>
                <w:t>0</w:t>
              </w:r>
            </w:ins>
            <w:del w:id="458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4DCC015" w14:textId="5A7AF0FA" w:rsidR="000A68D3" w:rsidRPr="00E66AD4" w:rsidRDefault="000A68D3" w:rsidP="000A68D3">
            <w:pPr>
              <w:widowControl/>
              <w:autoSpaceDE/>
              <w:autoSpaceDN/>
              <w:adjustRightInd/>
              <w:jc w:val="center"/>
              <w:rPr>
                <w:b/>
                <w:bCs/>
                <w:sz w:val="22"/>
                <w:szCs w:val="22"/>
              </w:rPr>
            </w:pPr>
            <w:ins w:id="4590" w:author="ERCOT" w:date="2021-11-01T10:53:00Z">
              <w:r>
                <w:rPr>
                  <w:rFonts w:ascii="Calibri" w:hAnsi="Calibri" w:cs="Calibri"/>
                  <w:color w:val="000000"/>
                  <w:sz w:val="22"/>
                  <w:szCs w:val="22"/>
                </w:rPr>
                <w:t>0</w:t>
              </w:r>
            </w:ins>
            <w:del w:id="459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C1C4F1" w14:textId="397B9976" w:rsidR="000A68D3" w:rsidRPr="00E66AD4" w:rsidRDefault="000A68D3" w:rsidP="000A68D3">
            <w:pPr>
              <w:widowControl/>
              <w:autoSpaceDE/>
              <w:autoSpaceDN/>
              <w:adjustRightInd/>
              <w:jc w:val="center"/>
              <w:rPr>
                <w:b/>
                <w:bCs/>
                <w:sz w:val="22"/>
                <w:szCs w:val="22"/>
              </w:rPr>
            </w:pPr>
            <w:ins w:id="4593" w:author="ERCOT" w:date="2021-11-01T10:53:00Z">
              <w:r>
                <w:rPr>
                  <w:rFonts w:ascii="Calibri" w:hAnsi="Calibri" w:cs="Calibri"/>
                  <w:color w:val="000000"/>
                  <w:sz w:val="22"/>
                  <w:szCs w:val="22"/>
                </w:rPr>
                <w:t>0</w:t>
              </w:r>
            </w:ins>
            <w:del w:id="459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9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D06D3" w14:textId="55BB1A42" w:rsidR="000A68D3" w:rsidRPr="00E66AD4" w:rsidRDefault="000A68D3" w:rsidP="000A68D3">
            <w:pPr>
              <w:widowControl/>
              <w:autoSpaceDE/>
              <w:autoSpaceDN/>
              <w:adjustRightInd/>
              <w:jc w:val="center"/>
              <w:rPr>
                <w:b/>
                <w:bCs/>
                <w:sz w:val="22"/>
                <w:szCs w:val="22"/>
              </w:rPr>
            </w:pPr>
            <w:ins w:id="4596" w:author="ERCOT" w:date="2021-11-01T10:53:00Z">
              <w:r>
                <w:rPr>
                  <w:rFonts w:ascii="Calibri" w:hAnsi="Calibri" w:cs="Calibri"/>
                  <w:color w:val="000000"/>
                  <w:sz w:val="22"/>
                  <w:szCs w:val="22"/>
                </w:rPr>
                <w:t>0</w:t>
              </w:r>
            </w:ins>
            <w:del w:id="459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9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BAC1C" w14:textId="05EB4061" w:rsidR="000A68D3" w:rsidRPr="00E66AD4" w:rsidRDefault="000A68D3" w:rsidP="000A68D3">
            <w:pPr>
              <w:widowControl/>
              <w:autoSpaceDE/>
              <w:autoSpaceDN/>
              <w:adjustRightInd/>
              <w:jc w:val="center"/>
              <w:rPr>
                <w:b/>
                <w:bCs/>
                <w:sz w:val="22"/>
                <w:szCs w:val="22"/>
              </w:rPr>
            </w:pPr>
            <w:ins w:id="4599" w:author="ERCOT" w:date="2021-11-01T10:53:00Z">
              <w:r>
                <w:rPr>
                  <w:rFonts w:ascii="Calibri" w:hAnsi="Calibri" w:cs="Calibri"/>
                  <w:color w:val="000000"/>
                  <w:sz w:val="22"/>
                  <w:szCs w:val="22"/>
                </w:rPr>
                <w:t>0</w:t>
              </w:r>
            </w:ins>
            <w:del w:id="460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0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697BF" w14:textId="2D117A05" w:rsidR="000A68D3" w:rsidRPr="00E66AD4" w:rsidRDefault="000A68D3" w:rsidP="000A68D3">
            <w:pPr>
              <w:widowControl/>
              <w:autoSpaceDE/>
              <w:autoSpaceDN/>
              <w:adjustRightInd/>
              <w:jc w:val="center"/>
              <w:rPr>
                <w:b/>
                <w:bCs/>
                <w:sz w:val="22"/>
                <w:szCs w:val="22"/>
              </w:rPr>
            </w:pPr>
            <w:ins w:id="4602" w:author="ERCOT" w:date="2021-11-01T10:53:00Z">
              <w:r>
                <w:rPr>
                  <w:rFonts w:ascii="Calibri" w:hAnsi="Calibri" w:cs="Calibri"/>
                  <w:color w:val="000000"/>
                  <w:sz w:val="22"/>
                  <w:szCs w:val="22"/>
                </w:rPr>
                <w:t>0</w:t>
              </w:r>
            </w:ins>
            <w:del w:id="460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0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6851AD" w14:textId="1282CED0" w:rsidR="000A68D3" w:rsidRPr="00E66AD4" w:rsidRDefault="000A68D3" w:rsidP="000A68D3">
            <w:pPr>
              <w:widowControl/>
              <w:autoSpaceDE/>
              <w:autoSpaceDN/>
              <w:adjustRightInd/>
              <w:jc w:val="center"/>
              <w:rPr>
                <w:b/>
                <w:bCs/>
                <w:sz w:val="22"/>
                <w:szCs w:val="22"/>
              </w:rPr>
            </w:pPr>
            <w:ins w:id="4605" w:author="ERCOT" w:date="2021-11-01T10:53:00Z">
              <w:r>
                <w:rPr>
                  <w:rFonts w:ascii="Calibri" w:hAnsi="Calibri" w:cs="Calibri"/>
                  <w:color w:val="000000"/>
                  <w:sz w:val="22"/>
                  <w:szCs w:val="22"/>
                </w:rPr>
                <w:t>1</w:t>
              </w:r>
            </w:ins>
            <w:del w:id="4606"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0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24B23" w14:textId="3F44AF7E" w:rsidR="000A68D3" w:rsidRPr="00E66AD4" w:rsidRDefault="000A68D3" w:rsidP="000A68D3">
            <w:pPr>
              <w:widowControl/>
              <w:autoSpaceDE/>
              <w:autoSpaceDN/>
              <w:adjustRightInd/>
              <w:jc w:val="center"/>
              <w:rPr>
                <w:b/>
                <w:bCs/>
                <w:sz w:val="22"/>
                <w:szCs w:val="22"/>
              </w:rPr>
            </w:pPr>
            <w:ins w:id="4608" w:author="ERCOT" w:date="2021-11-01T10:53:00Z">
              <w:r>
                <w:rPr>
                  <w:rFonts w:ascii="Calibri" w:hAnsi="Calibri" w:cs="Calibri"/>
                  <w:color w:val="000000"/>
                  <w:sz w:val="22"/>
                  <w:szCs w:val="22"/>
                </w:rPr>
                <w:t>1</w:t>
              </w:r>
            </w:ins>
            <w:del w:id="4609"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61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97022" w14:textId="490D5BE0" w:rsidR="000A68D3" w:rsidRPr="00E66AD4" w:rsidRDefault="000A68D3" w:rsidP="000A68D3">
            <w:pPr>
              <w:widowControl/>
              <w:autoSpaceDE/>
              <w:autoSpaceDN/>
              <w:adjustRightInd/>
              <w:jc w:val="center"/>
              <w:rPr>
                <w:b/>
                <w:bCs/>
                <w:sz w:val="22"/>
                <w:szCs w:val="22"/>
              </w:rPr>
            </w:pPr>
            <w:ins w:id="4611" w:author="ERCOT" w:date="2021-11-01T10:53:00Z">
              <w:r>
                <w:rPr>
                  <w:rFonts w:ascii="Calibri" w:hAnsi="Calibri" w:cs="Calibri"/>
                  <w:color w:val="000000"/>
                  <w:sz w:val="22"/>
                  <w:szCs w:val="22"/>
                </w:rPr>
                <w:t>1</w:t>
              </w:r>
            </w:ins>
            <w:del w:id="4612"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61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AF89D7" w14:textId="208A77D2" w:rsidR="000A68D3" w:rsidRPr="00E66AD4" w:rsidRDefault="000A68D3" w:rsidP="000A68D3">
            <w:pPr>
              <w:widowControl/>
              <w:autoSpaceDE/>
              <w:autoSpaceDN/>
              <w:adjustRightInd/>
              <w:jc w:val="center"/>
              <w:rPr>
                <w:b/>
                <w:bCs/>
                <w:sz w:val="22"/>
                <w:szCs w:val="22"/>
              </w:rPr>
            </w:pPr>
            <w:ins w:id="4614" w:author="ERCOT" w:date="2021-11-01T10:53:00Z">
              <w:r>
                <w:rPr>
                  <w:rFonts w:ascii="Calibri" w:hAnsi="Calibri" w:cs="Calibri"/>
                  <w:color w:val="000000"/>
                  <w:sz w:val="22"/>
                  <w:szCs w:val="22"/>
                </w:rPr>
                <w:t>1</w:t>
              </w:r>
            </w:ins>
            <w:del w:id="4615"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1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47CD81" w14:textId="7B2365CA" w:rsidR="000A68D3" w:rsidRPr="00E66AD4" w:rsidRDefault="000A68D3" w:rsidP="000A68D3">
            <w:pPr>
              <w:widowControl/>
              <w:autoSpaceDE/>
              <w:autoSpaceDN/>
              <w:adjustRightInd/>
              <w:jc w:val="center"/>
              <w:rPr>
                <w:b/>
                <w:bCs/>
                <w:sz w:val="22"/>
                <w:szCs w:val="22"/>
              </w:rPr>
            </w:pPr>
            <w:ins w:id="4617" w:author="ERCOT" w:date="2021-11-01T10:53:00Z">
              <w:r>
                <w:rPr>
                  <w:rFonts w:ascii="Calibri" w:hAnsi="Calibri" w:cs="Calibri"/>
                  <w:color w:val="000000"/>
                  <w:sz w:val="22"/>
                  <w:szCs w:val="22"/>
                </w:rPr>
                <w:t>28</w:t>
              </w:r>
            </w:ins>
            <w:del w:id="4618"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1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A3A3E2" w14:textId="1804E08F" w:rsidR="000A68D3" w:rsidRPr="00E66AD4" w:rsidRDefault="000A68D3" w:rsidP="000A68D3">
            <w:pPr>
              <w:widowControl/>
              <w:autoSpaceDE/>
              <w:autoSpaceDN/>
              <w:adjustRightInd/>
              <w:jc w:val="center"/>
              <w:rPr>
                <w:b/>
                <w:bCs/>
                <w:sz w:val="22"/>
                <w:szCs w:val="22"/>
              </w:rPr>
            </w:pPr>
            <w:ins w:id="4620" w:author="ERCOT" w:date="2021-11-01T10:53:00Z">
              <w:r>
                <w:rPr>
                  <w:rFonts w:ascii="Calibri" w:hAnsi="Calibri" w:cs="Calibri"/>
                  <w:color w:val="000000"/>
                  <w:sz w:val="22"/>
                  <w:szCs w:val="22"/>
                </w:rPr>
                <w:t>28</w:t>
              </w:r>
            </w:ins>
            <w:del w:id="4621"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2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DCA8" w14:textId="0E279044" w:rsidR="000A68D3" w:rsidRPr="00E66AD4" w:rsidRDefault="000A68D3" w:rsidP="000A68D3">
            <w:pPr>
              <w:widowControl/>
              <w:autoSpaceDE/>
              <w:autoSpaceDN/>
              <w:adjustRightInd/>
              <w:jc w:val="center"/>
              <w:rPr>
                <w:b/>
                <w:bCs/>
                <w:sz w:val="22"/>
                <w:szCs w:val="22"/>
              </w:rPr>
            </w:pPr>
            <w:ins w:id="4623" w:author="ERCOT" w:date="2021-11-01T10:53:00Z">
              <w:r>
                <w:rPr>
                  <w:rFonts w:ascii="Calibri" w:hAnsi="Calibri" w:cs="Calibri"/>
                  <w:color w:val="000000"/>
                  <w:sz w:val="22"/>
                  <w:szCs w:val="22"/>
                </w:rPr>
                <w:t>28</w:t>
              </w:r>
            </w:ins>
            <w:del w:id="4624"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2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6804C8" w14:textId="1ED62AAA" w:rsidR="000A68D3" w:rsidRPr="00E66AD4" w:rsidRDefault="000A68D3" w:rsidP="000A68D3">
            <w:pPr>
              <w:widowControl/>
              <w:autoSpaceDE/>
              <w:autoSpaceDN/>
              <w:adjustRightInd/>
              <w:jc w:val="center"/>
              <w:rPr>
                <w:b/>
                <w:bCs/>
                <w:sz w:val="22"/>
                <w:szCs w:val="22"/>
              </w:rPr>
            </w:pPr>
            <w:ins w:id="4626" w:author="ERCOT" w:date="2021-11-01T10:53:00Z">
              <w:r>
                <w:rPr>
                  <w:rFonts w:ascii="Calibri" w:hAnsi="Calibri" w:cs="Calibri"/>
                  <w:color w:val="000000"/>
                  <w:sz w:val="22"/>
                  <w:szCs w:val="22"/>
                </w:rPr>
                <w:t>28</w:t>
              </w:r>
            </w:ins>
            <w:del w:id="4627"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2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C27ED" w14:textId="192F8ACF" w:rsidR="000A68D3" w:rsidRPr="00E66AD4" w:rsidRDefault="000A68D3" w:rsidP="000A68D3">
            <w:pPr>
              <w:widowControl/>
              <w:autoSpaceDE/>
              <w:autoSpaceDN/>
              <w:adjustRightInd/>
              <w:jc w:val="center"/>
              <w:rPr>
                <w:b/>
                <w:bCs/>
                <w:sz w:val="22"/>
                <w:szCs w:val="22"/>
              </w:rPr>
            </w:pPr>
            <w:ins w:id="4629" w:author="ERCOT" w:date="2021-11-01T10:53:00Z">
              <w:r>
                <w:rPr>
                  <w:rFonts w:ascii="Calibri" w:hAnsi="Calibri" w:cs="Calibri"/>
                  <w:color w:val="000000"/>
                  <w:sz w:val="22"/>
                  <w:szCs w:val="22"/>
                </w:rPr>
                <w:t>26</w:t>
              </w:r>
            </w:ins>
            <w:del w:id="4630"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3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47C92" w14:textId="4FECF2E0" w:rsidR="000A68D3" w:rsidRPr="00E66AD4" w:rsidRDefault="000A68D3" w:rsidP="000A68D3">
            <w:pPr>
              <w:widowControl/>
              <w:autoSpaceDE/>
              <w:autoSpaceDN/>
              <w:adjustRightInd/>
              <w:jc w:val="center"/>
              <w:rPr>
                <w:b/>
                <w:bCs/>
                <w:sz w:val="22"/>
                <w:szCs w:val="22"/>
              </w:rPr>
            </w:pPr>
            <w:ins w:id="4632" w:author="ERCOT" w:date="2021-11-01T10:53:00Z">
              <w:r>
                <w:rPr>
                  <w:rFonts w:ascii="Calibri" w:hAnsi="Calibri" w:cs="Calibri"/>
                  <w:color w:val="000000"/>
                  <w:sz w:val="22"/>
                  <w:szCs w:val="22"/>
                </w:rPr>
                <w:t>26</w:t>
              </w:r>
            </w:ins>
            <w:del w:id="4633"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3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BE633" w14:textId="502E66BF" w:rsidR="000A68D3" w:rsidRPr="00E66AD4" w:rsidRDefault="000A68D3" w:rsidP="000A68D3">
            <w:pPr>
              <w:widowControl/>
              <w:autoSpaceDE/>
              <w:autoSpaceDN/>
              <w:adjustRightInd/>
              <w:jc w:val="center"/>
              <w:rPr>
                <w:b/>
                <w:bCs/>
                <w:sz w:val="22"/>
                <w:szCs w:val="22"/>
              </w:rPr>
            </w:pPr>
            <w:ins w:id="4635" w:author="ERCOT" w:date="2021-11-01T10:53:00Z">
              <w:r>
                <w:rPr>
                  <w:rFonts w:ascii="Calibri" w:hAnsi="Calibri" w:cs="Calibri"/>
                  <w:color w:val="000000"/>
                  <w:sz w:val="22"/>
                  <w:szCs w:val="22"/>
                </w:rPr>
                <w:t>26</w:t>
              </w:r>
            </w:ins>
            <w:del w:id="4636"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63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90B015A" w14:textId="1F289264" w:rsidR="000A68D3" w:rsidRPr="00E66AD4" w:rsidRDefault="000A68D3" w:rsidP="000A68D3">
            <w:pPr>
              <w:widowControl/>
              <w:autoSpaceDE/>
              <w:autoSpaceDN/>
              <w:adjustRightInd/>
              <w:jc w:val="center"/>
              <w:rPr>
                <w:b/>
                <w:bCs/>
                <w:sz w:val="22"/>
                <w:szCs w:val="22"/>
              </w:rPr>
            </w:pPr>
            <w:ins w:id="4638" w:author="ERCOT" w:date="2021-11-01T10:53:00Z">
              <w:r>
                <w:rPr>
                  <w:rFonts w:ascii="Calibri" w:hAnsi="Calibri" w:cs="Calibri"/>
                  <w:color w:val="000000"/>
                  <w:sz w:val="22"/>
                  <w:szCs w:val="22"/>
                </w:rPr>
                <w:t>26</w:t>
              </w:r>
            </w:ins>
            <w:del w:id="4639"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64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FB6D4" w14:textId="7284DA78" w:rsidR="000A68D3" w:rsidRPr="00E66AD4" w:rsidRDefault="000A68D3" w:rsidP="000A68D3">
            <w:pPr>
              <w:widowControl/>
              <w:autoSpaceDE/>
              <w:autoSpaceDN/>
              <w:adjustRightInd/>
              <w:jc w:val="center"/>
              <w:rPr>
                <w:b/>
                <w:bCs/>
                <w:sz w:val="22"/>
                <w:szCs w:val="22"/>
              </w:rPr>
            </w:pPr>
            <w:ins w:id="4641" w:author="ERCOT" w:date="2021-11-01T10:53:00Z">
              <w:r>
                <w:rPr>
                  <w:rFonts w:ascii="Calibri" w:hAnsi="Calibri" w:cs="Calibri"/>
                  <w:color w:val="000000"/>
                  <w:sz w:val="22"/>
                  <w:szCs w:val="22"/>
                </w:rPr>
                <w:t>0</w:t>
              </w:r>
            </w:ins>
            <w:del w:id="4642"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64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555DAC1" w14:textId="6DBE2D1F" w:rsidR="000A68D3" w:rsidRPr="00E66AD4" w:rsidRDefault="000A68D3" w:rsidP="000A68D3">
            <w:pPr>
              <w:widowControl/>
              <w:autoSpaceDE/>
              <w:autoSpaceDN/>
              <w:adjustRightInd/>
              <w:jc w:val="center"/>
              <w:rPr>
                <w:b/>
                <w:bCs/>
                <w:sz w:val="22"/>
                <w:szCs w:val="22"/>
              </w:rPr>
            </w:pPr>
            <w:ins w:id="4644" w:author="ERCOT" w:date="2021-11-01T10:53:00Z">
              <w:r>
                <w:rPr>
                  <w:rFonts w:ascii="Calibri" w:hAnsi="Calibri" w:cs="Calibri"/>
                  <w:color w:val="000000"/>
                  <w:sz w:val="22"/>
                  <w:szCs w:val="22"/>
                </w:rPr>
                <w:t>0</w:t>
              </w:r>
            </w:ins>
            <w:del w:id="4645"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64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9B5DBA1" w14:textId="33D5DE19" w:rsidR="000A68D3" w:rsidRPr="00E66AD4" w:rsidRDefault="000A68D3" w:rsidP="000A68D3">
            <w:pPr>
              <w:widowControl/>
              <w:autoSpaceDE/>
              <w:autoSpaceDN/>
              <w:adjustRightInd/>
              <w:jc w:val="center"/>
              <w:rPr>
                <w:b/>
                <w:bCs/>
                <w:sz w:val="22"/>
                <w:szCs w:val="22"/>
              </w:rPr>
            </w:pPr>
            <w:ins w:id="4647" w:author="ERCOT" w:date="2021-11-01T10:53:00Z">
              <w:r>
                <w:rPr>
                  <w:rFonts w:ascii="Calibri" w:hAnsi="Calibri" w:cs="Calibri"/>
                  <w:color w:val="000000"/>
                  <w:sz w:val="22"/>
                  <w:szCs w:val="22"/>
                </w:rPr>
                <w:t>0</w:t>
              </w:r>
            </w:ins>
            <w:del w:id="4648"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64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B78E33" w14:textId="2EB624D9" w:rsidR="000A68D3" w:rsidRPr="00E66AD4" w:rsidRDefault="000A68D3" w:rsidP="000A68D3">
            <w:pPr>
              <w:widowControl/>
              <w:autoSpaceDE/>
              <w:autoSpaceDN/>
              <w:adjustRightInd/>
              <w:jc w:val="center"/>
              <w:rPr>
                <w:b/>
                <w:bCs/>
                <w:sz w:val="22"/>
                <w:szCs w:val="22"/>
              </w:rPr>
            </w:pPr>
            <w:ins w:id="4650" w:author="ERCOT" w:date="2021-11-01T10:53:00Z">
              <w:r>
                <w:rPr>
                  <w:rFonts w:ascii="Calibri" w:hAnsi="Calibri" w:cs="Calibri"/>
                  <w:color w:val="000000"/>
                  <w:sz w:val="22"/>
                  <w:szCs w:val="22"/>
                </w:rPr>
                <w:t>0</w:t>
              </w:r>
            </w:ins>
            <w:del w:id="4651"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65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CD704C7" w14:textId="1CB0626A" w:rsidR="000A68D3" w:rsidRPr="00E66AD4" w:rsidRDefault="000A68D3" w:rsidP="000A68D3">
            <w:pPr>
              <w:widowControl/>
              <w:autoSpaceDE/>
              <w:autoSpaceDN/>
              <w:adjustRightInd/>
              <w:jc w:val="center"/>
              <w:rPr>
                <w:b/>
                <w:bCs/>
                <w:sz w:val="22"/>
                <w:szCs w:val="22"/>
              </w:rPr>
            </w:pPr>
            <w:ins w:id="4653" w:author="ERCOT" w:date="2021-11-01T10:53:00Z">
              <w:r>
                <w:rPr>
                  <w:rFonts w:ascii="Calibri" w:hAnsi="Calibri" w:cs="Calibri"/>
                  <w:color w:val="000000"/>
                  <w:sz w:val="22"/>
                  <w:szCs w:val="22"/>
                </w:rPr>
                <w:t>0</w:t>
              </w:r>
            </w:ins>
            <w:del w:id="465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65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DF46B9" w14:textId="35BC3E39" w:rsidR="000A68D3" w:rsidRPr="00E66AD4" w:rsidRDefault="000A68D3" w:rsidP="000A68D3">
            <w:pPr>
              <w:widowControl/>
              <w:autoSpaceDE/>
              <w:autoSpaceDN/>
              <w:adjustRightInd/>
              <w:jc w:val="center"/>
              <w:rPr>
                <w:b/>
                <w:bCs/>
                <w:sz w:val="22"/>
                <w:szCs w:val="22"/>
              </w:rPr>
            </w:pPr>
            <w:ins w:id="4656" w:author="ERCOT" w:date="2021-11-01T10:53:00Z">
              <w:r>
                <w:rPr>
                  <w:rFonts w:ascii="Calibri" w:hAnsi="Calibri" w:cs="Calibri"/>
                  <w:color w:val="000000"/>
                  <w:sz w:val="22"/>
                  <w:szCs w:val="22"/>
                </w:rPr>
                <w:t>0</w:t>
              </w:r>
            </w:ins>
            <w:del w:id="4657" w:author="ERCOT" w:date="2021-11-01T10:49:00Z">
              <w:r w:rsidRPr="00E66AD4" w:rsidDel="000A68D3">
                <w:rPr>
                  <w:sz w:val="22"/>
                  <w:szCs w:val="22"/>
                </w:rPr>
                <w:delText>0</w:delText>
              </w:r>
            </w:del>
          </w:p>
        </w:tc>
      </w:tr>
      <w:tr w:rsidR="000A68D3" w:rsidRPr="00AA6A8E" w14:paraId="1515B76C"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58"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59"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660"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466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B9879" w14:textId="11ABCFA6" w:rsidR="000A68D3" w:rsidRPr="00E66AD4" w:rsidRDefault="000A68D3" w:rsidP="000A68D3">
            <w:pPr>
              <w:widowControl/>
              <w:autoSpaceDE/>
              <w:autoSpaceDN/>
              <w:adjustRightInd/>
              <w:jc w:val="center"/>
              <w:rPr>
                <w:b/>
                <w:bCs/>
                <w:sz w:val="22"/>
                <w:szCs w:val="22"/>
              </w:rPr>
            </w:pPr>
            <w:ins w:id="4662" w:author="ERCOT" w:date="2021-11-01T10:53:00Z">
              <w:r>
                <w:rPr>
                  <w:rFonts w:ascii="Calibri" w:hAnsi="Calibri" w:cs="Calibri"/>
                  <w:color w:val="000000"/>
                  <w:sz w:val="22"/>
                  <w:szCs w:val="22"/>
                </w:rPr>
                <w:t>0</w:t>
              </w:r>
            </w:ins>
            <w:del w:id="466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6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51BE5" w14:textId="0749DCF7" w:rsidR="000A68D3" w:rsidRPr="00E66AD4" w:rsidRDefault="000A68D3" w:rsidP="000A68D3">
            <w:pPr>
              <w:widowControl/>
              <w:autoSpaceDE/>
              <w:autoSpaceDN/>
              <w:adjustRightInd/>
              <w:jc w:val="center"/>
              <w:rPr>
                <w:b/>
                <w:bCs/>
                <w:sz w:val="22"/>
                <w:szCs w:val="22"/>
              </w:rPr>
            </w:pPr>
            <w:ins w:id="4665" w:author="ERCOT" w:date="2021-11-01T10:53:00Z">
              <w:r>
                <w:rPr>
                  <w:rFonts w:ascii="Calibri" w:hAnsi="Calibri" w:cs="Calibri"/>
                  <w:color w:val="000000"/>
                  <w:sz w:val="22"/>
                  <w:szCs w:val="22"/>
                </w:rPr>
                <w:t>0</w:t>
              </w:r>
            </w:ins>
            <w:del w:id="466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6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9C0B08" w14:textId="37AE920C" w:rsidR="000A68D3" w:rsidRPr="00E66AD4" w:rsidRDefault="000A68D3" w:rsidP="000A68D3">
            <w:pPr>
              <w:widowControl/>
              <w:autoSpaceDE/>
              <w:autoSpaceDN/>
              <w:adjustRightInd/>
              <w:jc w:val="center"/>
              <w:rPr>
                <w:b/>
                <w:bCs/>
                <w:sz w:val="22"/>
                <w:szCs w:val="22"/>
              </w:rPr>
            </w:pPr>
            <w:ins w:id="4668" w:author="ERCOT" w:date="2021-11-01T10:53:00Z">
              <w:r>
                <w:rPr>
                  <w:rFonts w:ascii="Calibri" w:hAnsi="Calibri" w:cs="Calibri"/>
                  <w:color w:val="000000"/>
                  <w:sz w:val="22"/>
                  <w:szCs w:val="22"/>
                </w:rPr>
                <w:t>0</w:t>
              </w:r>
            </w:ins>
            <w:del w:id="466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7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FFD5B" w14:textId="3F25B78B" w:rsidR="000A68D3" w:rsidRPr="00E66AD4" w:rsidRDefault="000A68D3" w:rsidP="000A68D3">
            <w:pPr>
              <w:widowControl/>
              <w:autoSpaceDE/>
              <w:autoSpaceDN/>
              <w:adjustRightInd/>
              <w:jc w:val="center"/>
              <w:rPr>
                <w:b/>
                <w:bCs/>
                <w:sz w:val="22"/>
                <w:szCs w:val="22"/>
              </w:rPr>
            </w:pPr>
            <w:ins w:id="4671" w:author="ERCOT" w:date="2021-11-01T10:53:00Z">
              <w:r>
                <w:rPr>
                  <w:rFonts w:ascii="Calibri" w:hAnsi="Calibri" w:cs="Calibri"/>
                  <w:color w:val="000000"/>
                  <w:sz w:val="22"/>
                  <w:szCs w:val="22"/>
                </w:rPr>
                <w:t>0</w:t>
              </w:r>
            </w:ins>
            <w:del w:id="467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7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8788E4" w14:textId="24FF1987" w:rsidR="000A68D3" w:rsidRPr="00E66AD4" w:rsidRDefault="000A68D3" w:rsidP="000A68D3">
            <w:pPr>
              <w:widowControl/>
              <w:autoSpaceDE/>
              <w:autoSpaceDN/>
              <w:adjustRightInd/>
              <w:jc w:val="center"/>
              <w:rPr>
                <w:b/>
                <w:bCs/>
                <w:sz w:val="22"/>
                <w:szCs w:val="22"/>
              </w:rPr>
            </w:pPr>
            <w:ins w:id="4674" w:author="ERCOT" w:date="2021-11-01T10:53:00Z">
              <w:r>
                <w:rPr>
                  <w:rFonts w:ascii="Calibri" w:hAnsi="Calibri" w:cs="Calibri"/>
                  <w:color w:val="000000"/>
                  <w:sz w:val="22"/>
                  <w:szCs w:val="22"/>
                </w:rPr>
                <w:t>0</w:t>
              </w:r>
            </w:ins>
            <w:del w:id="467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7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B5DFB" w14:textId="69831533" w:rsidR="000A68D3" w:rsidRPr="00E66AD4" w:rsidRDefault="000A68D3" w:rsidP="000A68D3">
            <w:pPr>
              <w:widowControl/>
              <w:autoSpaceDE/>
              <w:autoSpaceDN/>
              <w:adjustRightInd/>
              <w:jc w:val="center"/>
              <w:rPr>
                <w:b/>
                <w:bCs/>
                <w:sz w:val="22"/>
                <w:szCs w:val="22"/>
              </w:rPr>
            </w:pPr>
            <w:ins w:id="4677" w:author="ERCOT" w:date="2021-11-01T10:53:00Z">
              <w:r>
                <w:rPr>
                  <w:rFonts w:ascii="Calibri" w:hAnsi="Calibri" w:cs="Calibri"/>
                  <w:color w:val="000000"/>
                  <w:sz w:val="22"/>
                  <w:szCs w:val="22"/>
                </w:rPr>
                <w:t>0</w:t>
              </w:r>
            </w:ins>
            <w:del w:id="467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7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14723" w14:textId="64D13877" w:rsidR="000A68D3" w:rsidRPr="00E66AD4" w:rsidRDefault="000A68D3" w:rsidP="000A68D3">
            <w:pPr>
              <w:widowControl/>
              <w:autoSpaceDE/>
              <w:autoSpaceDN/>
              <w:adjustRightInd/>
              <w:jc w:val="center"/>
              <w:rPr>
                <w:b/>
                <w:bCs/>
                <w:sz w:val="22"/>
                <w:szCs w:val="22"/>
              </w:rPr>
            </w:pPr>
            <w:ins w:id="4680" w:author="ERCOT" w:date="2021-11-01T10:53:00Z">
              <w:r>
                <w:rPr>
                  <w:rFonts w:ascii="Calibri" w:hAnsi="Calibri" w:cs="Calibri"/>
                  <w:color w:val="000000"/>
                  <w:sz w:val="22"/>
                  <w:szCs w:val="22"/>
                </w:rPr>
                <w:t>1</w:t>
              </w:r>
            </w:ins>
            <w:del w:id="4681"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8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C30B91" w14:textId="49701F7F" w:rsidR="000A68D3" w:rsidRPr="00E66AD4" w:rsidRDefault="000A68D3" w:rsidP="000A68D3">
            <w:pPr>
              <w:widowControl/>
              <w:autoSpaceDE/>
              <w:autoSpaceDN/>
              <w:adjustRightInd/>
              <w:jc w:val="center"/>
              <w:rPr>
                <w:b/>
                <w:bCs/>
                <w:sz w:val="22"/>
                <w:szCs w:val="22"/>
              </w:rPr>
            </w:pPr>
            <w:ins w:id="4683" w:author="ERCOT" w:date="2021-11-01T10:53:00Z">
              <w:r>
                <w:rPr>
                  <w:rFonts w:ascii="Calibri" w:hAnsi="Calibri" w:cs="Calibri"/>
                  <w:color w:val="000000"/>
                  <w:sz w:val="22"/>
                  <w:szCs w:val="22"/>
                </w:rPr>
                <w:t>1</w:t>
              </w:r>
            </w:ins>
            <w:del w:id="4684"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685"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F8B46" w14:textId="6D75250C" w:rsidR="000A68D3" w:rsidRPr="00E66AD4" w:rsidRDefault="000A68D3" w:rsidP="000A68D3">
            <w:pPr>
              <w:widowControl/>
              <w:autoSpaceDE/>
              <w:autoSpaceDN/>
              <w:adjustRightInd/>
              <w:jc w:val="center"/>
              <w:rPr>
                <w:b/>
                <w:bCs/>
                <w:sz w:val="22"/>
                <w:szCs w:val="22"/>
              </w:rPr>
            </w:pPr>
            <w:ins w:id="4686" w:author="ERCOT" w:date="2021-11-01T10:53:00Z">
              <w:r>
                <w:rPr>
                  <w:rFonts w:ascii="Calibri" w:hAnsi="Calibri" w:cs="Calibri"/>
                  <w:color w:val="000000"/>
                  <w:sz w:val="22"/>
                  <w:szCs w:val="22"/>
                </w:rPr>
                <w:t>1</w:t>
              </w:r>
            </w:ins>
            <w:del w:id="4687"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688"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AECEDA" w14:textId="421B3C5D" w:rsidR="000A68D3" w:rsidRPr="00E66AD4" w:rsidRDefault="000A68D3" w:rsidP="000A68D3">
            <w:pPr>
              <w:widowControl/>
              <w:autoSpaceDE/>
              <w:autoSpaceDN/>
              <w:adjustRightInd/>
              <w:jc w:val="center"/>
              <w:rPr>
                <w:b/>
                <w:bCs/>
                <w:sz w:val="22"/>
                <w:szCs w:val="22"/>
              </w:rPr>
            </w:pPr>
            <w:ins w:id="4689" w:author="ERCOT" w:date="2021-11-01T10:53:00Z">
              <w:r>
                <w:rPr>
                  <w:rFonts w:ascii="Calibri" w:hAnsi="Calibri" w:cs="Calibri"/>
                  <w:color w:val="000000"/>
                  <w:sz w:val="22"/>
                  <w:szCs w:val="22"/>
                </w:rPr>
                <w:t>1</w:t>
              </w:r>
            </w:ins>
            <w:del w:id="4690"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9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2538B" w14:textId="29E79121" w:rsidR="000A68D3" w:rsidRPr="00E66AD4" w:rsidRDefault="000A68D3" w:rsidP="000A68D3">
            <w:pPr>
              <w:widowControl/>
              <w:autoSpaceDE/>
              <w:autoSpaceDN/>
              <w:adjustRightInd/>
              <w:jc w:val="center"/>
              <w:rPr>
                <w:b/>
                <w:bCs/>
                <w:sz w:val="22"/>
                <w:szCs w:val="22"/>
              </w:rPr>
            </w:pPr>
            <w:ins w:id="4692" w:author="ERCOT" w:date="2021-11-01T10:53:00Z">
              <w:r>
                <w:rPr>
                  <w:rFonts w:ascii="Calibri" w:hAnsi="Calibri" w:cs="Calibri"/>
                  <w:color w:val="000000"/>
                  <w:sz w:val="22"/>
                  <w:szCs w:val="22"/>
                </w:rPr>
                <w:t>28</w:t>
              </w:r>
            </w:ins>
            <w:del w:id="4693"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69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BC6DF" w14:textId="33B7748F" w:rsidR="000A68D3" w:rsidRPr="00E66AD4" w:rsidRDefault="000A68D3" w:rsidP="000A68D3">
            <w:pPr>
              <w:widowControl/>
              <w:autoSpaceDE/>
              <w:autoSpaceDN/>
              <w:adjustRightInd/>
              <w:jc w:val="center"/>
              <w:rPr>
                <w:b/>
                <w:bCs/>
                <w:sz w:val="22"/>
                <w:szCs w:val="22"/>
              </w:rPr>
            </w:pPr>
            <w:ins w:id="4695" w:author="ERCOT" w:date="2021-11-01T10:53:00Z">
              <w:r>
                <w:rPr>
                  <w:rFonts w:ascii="Calibri" w:hAnsi="Calibri" w:cs="Calibri"/>
                  <w:color w:val="000000"/>
                  <w:sz w:val="22"/>
                  <w:szCs w:val="22"/>
                </w:rPr>
                <w:t>28</w:t>
              </w:r>
            </w:ins>
            <w:del w:id="4696"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97"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594EE1" w14:textId="1FFF5610" w:rsidR="000A68D3" w:rsidRPr="00E66AD4" w:rsidRDefault="000A68D3" w:rsidP="000A68D3">
            <w:pPr>
              <w:widowControl/>
              <w:autoSpaceDE/>
              <w:autoSpaceDN/>
              <w:adjustRightInd/>
              <w:jc w:val="center"/>
              <w:rPr>
                <w:b/>
                <w:bCs/>
                <w:sz w:val="22"/>
                <w:szCs w:val="22"/>
              </w:rPr>
            </w:pPr>
            <w:ins w:id="4698" w:author="ERCOT" w:date="2021-11-01T10:53:00Z">
              <w:r>
                <w:rPr>
                  <w:rFonts w:ascii="Calibri" w:hAnsi="Calibri" w:cs="Calibri"/>
                  <w:color w:val="000000"/>
                  <w:sz w:val="22"/>
                  <w:szCs w:val="22"/>
                </w:rPr>
                <w:t>28</w:t>
              </w:r>
            </w:ins>
            <w:del w:id="4699"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0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33B693" w14:textId="21955B90" w:rsidR="000A68D3" w:rsidRPr="00E66AD4" w:rsidRDefault="000A68D3" w:rsidP="000A68D3">
            <w:pPr>
              <w:widowControl/>
              <w:autoSpaceDE/>
              <w:autoSpaceDN/>
              <w:adjustRightInd/>
              <w:jc w:val="center"/>
              <w:rPr>
                <w:b/>
                <w:bCs/>
                <w:sz w:val="22"/>
                <w:szCs w:val="22"/>
              </w:rPr>
            </w:pPr>
            <w:ins w:id="4701" w:author="ERCOT" w:date="2021-11-01T10:53:00Z">
              <w:r>
                <w:rPr>
                  <w:rFonts w:ascii="Calibri" w:hAnsi="Calibri" w:cs="Calibri"/>
                  <w:color w:val="000000"/>
                  <w:sz w:val="22"/>
                  <w:szCs w:val="22"/>
                </w:rPr>
                <w:t>28</w:t>
              </w:r>
            </w:ins>
            <w:del w:id="4702"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0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FFF05" w14:textId="79E65C2E" w:rsidR="000A68D3" w:rsidRPr="00E66AD4" w:rsidRDefault="000A68D3" w:rsidP="000A68D3">
            <w:pPr>
              <w:widowControl/>
              <w:autoSpaceDE/>
              <w:autoSpaceDN/>
              <w:adjustRightInd/>
              <w:jc w:val="center"/>
              <w:rPr>
                <w:b/>
                <w:bCs/>
                <w:sz w:val="22"/>
                <w:szCs w:val="22"/>
              </w:rPr>
            </w:pPr>
            <w:ins w:id="4704" w:author="ERCOT" w:date="2021-11-01T10:53:00Z">
              <w:r>
                <w:rPr>
                  <w:rFonts w:ascii="Calibri" w:hAnsi="Calibri" w:cs="Calibri"/>
                  <w:color w:val="000000"/>
                  <w:sz w:val="22"/>
                  <w:szCs w:val="22"/>
                </w:rPr>
                <w:t>26</w:t>
              </w:r>
            </w:ins>
            <w:del w:id="4705"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173695" w14:textId="156B4BBF" w:rsidR="000A68D3" w:rsidRPr="00E66AD4" w:rsidRDefault="000A68D3" w:rsidP="000A68D3">
            <w:pPr>
              <w:widowControl/>
              <w:autoSpaceDE/>
              <w:autoSpaceDN/>
              <w:adjustRightInd/>
              <w:jc w:val="center"/>
              <w:rPr>
                <w:b/>
                <w:bCs/>
                <w:sz w:val="22"/>
                <w:szCs w:val="22"/>
              </w:rPr>
            </w:pPr>
            <w:ins w:id="4707" w:author="ERCOT" w:date="2021-11-01T10:53:00Z">
              <w:r>
                <w:rPr>
                  <w:rFonts w:ascii="Calibri" w:hAnsi="Calibri" w:cs="Calibri"/>
                  <w:color w:val="000000"/>
                  <w:sz w:val="22"/>
                  <w:szCs w:val="22"/>
                </w:rPr>
                <w:t>26</w:t>
              </w:r>
            </w:ins>
            <w:del w:id="4708"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0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5F52D" w14:textId="50459BC1" w:rsidR="000A68D3" w:rsidRPr="00E66AD4" w:rsidRDefault="000A68D3" w:rsidP="000A68D3">
            <w:pPr>
              <w:widowControl/>
              <w:autoSpaceDE/>
              <w:autoSpaceDN/>
              <w:adjustRightInd/>
              <w:jc w:val="center"/>
              <w:rPr>
                <w:b/>
                <w:bCs/>
                <w:sz w:val="22"/>
                <w:szCs w:val="22"/>
              </w:rPr>
            </w:pPr>
            <w:ins w:id="4710" w:author="ERCOT" w:date="2021-11-01T10:53:00Z">
              <w:r>
                <w:rPr>
                  <w:rFonts w:ascii="Calibri" w:hAnsi="Calibri" w:cs="Calibri"/>
                  <w:color w:val="000000"/>
                  <w:sz w:val="22"/>
                  <w:szCs w:val="22"/>
                </w:rPr>
                <w:t>26</w:t>
              </w:r>
            </w:ins>
            <w:del w:id="4711"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712"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FEBB3B5" w14:textId="19750BE3" w:rsidR="000A68D3" w:rsidRPr="00E66AD4" w:rsidRDefault="000A68D3" w:rsidP="000A68D3">
            <w:pPr>
              <w:widowControl/>
              <w:autoSpaceDE/>
              <w:autoSpaceDN/>
              <w:adjustRightInd/>
              <w:jc w:val="center"/>
              <w:rPr>
                <w:b/>
                <w:bCs/>
                <w:sz w:val="22"/>
                <w:szCs w:val="22"/>
              </w:rPr>
            </w:pPr>
            <w:ins w:id="4713" w:author="ERCOT" w:date="2021-11-01T10:53:00Z">
              <w:r>
                <w:rPr>
                  <w:rFonts w:ascii="Calibri" w:hAnsi="Calibri" w:cs="Calibri"/>
                  <w:color w:val="000000"/>
                  <w:sz w:val="22"/>
                  <w:szCs w:val="22"/>
                </w:rPr>
                <w:t>26</w:t>
              </w:r>
            </w:ins>
            <w:del w:id="4714"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715"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5A2A55" w14:textId="3A55D5F6" w:rsidR="000A68D3" w:rsidRPr="00E66AD4" w:rsidRDefault="000A68D3" w:rsidP="000A68D3">
            <w:pPr>
              <w:widowControl/>
              <w:autoSpaceDE/>
              <w:autoSpaceDN/>
              <w:adjustRightInd/>
              <w:jc w:val="center"/>
              <w:rPr>
                <w:b/>
                <w:bCs/>
                <w:sz w:val="22"/>
                <w:szCs w:val="22"/>
              </w:rPr>
            </w:pPr>
            <w:ins w:id="4716" w:author="ERCOT" w:date="2021-11-01T10:53:00Z">
              <w:r>
                <w:rPr>
                  <w:rFonts w:ascii="Calibri" w:hAnsi="Calibri" w:cs="Calibri"/>
                  <w:color w:val="000000"/>
                  <w:sz w:val="22"/>
                  <w:szCs w:val="22"/>
                </w:rPr>
                <w:t>0</w:t>
              </w:r>
            </w:ins>
            <w:del w:id="4717"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718"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E16B0DB" w14:textId="09FE17AF" w:rsidR="000A68D3" w:rsidRPr="00E66AD4" w:rsidRDefault="000A68D3" w:rsidP="000A68D3">
            <w:pPr>
              <w:widowControl/>
              <w:autoSpaceDE/>
              <w:autoSpaceDN/>
              <w:adjustRightInd/>
              <w:jc w:val="center"/>
              <w:rPr>
                <w:b/>
                <w:bCs/>
                <w:sz w:val="22"/>
                <w:szCs w:val="22"/>
              </w:rPr>
            </w:pPr>
            <w:ins w:id="4719" w:author="ERCOT" w:date="2021-11-01T10:53:00Z">
              <w:r>
                <w:rPr>
                  <w:rFonts w:ascii="Calibri" w:hAnsi="Calibri" w:cs="Calibri"/>
                  <w:color w:val="000000"/>
                  <w:sz w:val="22"/>
                  <w:szCs w:val="22"/>
                </w:rPr>
                <w:t>0</w:t>
              </w:r>
            </w:ins>
            <w:del w:id="4720"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721"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8BA150" w14:textId="73DF5BD4" w:rsidR="000A68D3" w:rsidRPr="00E66AD4" w:rsidRDefault="000A68D3" w:rsidP="000A68D3">
            <w:pPr>
              <w:widowControl/>
              <w:autoSpaceDE/>
              <w:autoSpaceDN/>
              <w:adjustRightInd/>
              <w:jc w:val="center"/>
              <w:rPr>
                <w:b/>
                <w:bCs/>
                <w:sz w:val="22"/>
                <w:szCs w:val="22"/>
              </w:rPr>
            </w:pPr>
            <w:ins w:id="4722" w:author="ERCOT" w:date="2021-11-01T10:53:00Z">
              <w:r>
                <w:rPr>
                  <w:rFonts w:ascii="Calibri" w:hAnsi="Calibri" w:cs="Calibri"/>
                  <w:color w:val="000000"/>
                  <w:sz w:val="22"/>
                  <w:szCs w:val="22"/>
                </w:rPr>
                <w:t>0</w:t>
              </w:r>
            </w:ins>
            <w:del w:id="4723"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724"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2B87FA9" w14:textId="5AD2CA40" w:rsidR="000A68D3" w:rsidRPr="00E66AD4" w:rsidRDefault="000A68D3" w:rsidP="000A68D3">
            <w:pPr>
              <w:widowControl/>
              <w:autoSpaceDE/>
              <w:autoSpaceDN/>
              <w:adjustRightInd/>
              <w:jc w:val="center"/>
              <w:rPr>
                <w:b/>
                <w:bCs/>
                <w:sz w:val="22"/>
                <w:szCs w:val="22"/>
              </w:rPr>
            </w:pPr>
            <w:ins w:id="4725" w:author="ERCOT" w:date="2021-11-01T10:53:00Z">
              <w:r>
                <w:rPr>
                  <w:rFonts w:ascii="Calibri" w:hAnsi="Calibri" w:cs="Calibri"/>
                  <w:color w:val="000000"/>
                  <w:sz w:val="22"/>
                  <w:szCs w:val="22"/>
                </w:rPr>
                <w:t>0</w:t>
              </w:r>
            </w:ins>
            <w:del w:id="4726"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727"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64B24" w14:textId="63A5EB5D" w:rsidR="000A68D3" w:rsidRPr="00E66AD4" w:rsidRDefault="000A68D3" w:rsidP="000A68D3">
            <w:pPr>
              <w:widowControl/>
              <w:autoSpaceDE/>
              <w:autoSpaceDN/>
              <w:adjustRightInd/>
              <w:jc w:val="center"/>
              <w:rPr>
                <w:b/>
                <w:bCs/>
                <w:sz w:val="22"/>
                <w:szCs w:val="22"/>
              </w:rPr>
            </w:pPr>
            <w:ins w:id="4728" w:author="ERCOT" w:date="2021-11-01T10:53:00Z">
              <w:r>
                <w:rPr>
                  <w:rFonts w:ascii="Calibri" w:hAnsi="Calibri" w:cs="Calibri"/>
                  <w:color w:val="000000"/>
                  <w:sz w:val="22"/>
                  <w:szCs w:val="22"/>
                </w:rPr>
                <w:t>0</w:t>
              </w:r>
            </w:ins>
            <w:del w:id="472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730"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B7D6842" w14:textId="6F434120" w:rsidR="000A68D3" w:rsidRPr="00E66AD4" w:rsidRDefault="000A68D3" w:rsidP="000A68D3">
            <w:pPr>
              <w:widowControl/>
              <w:autoSpaceDE/>
              <w:autoSpaceDN/>
              <w:adjustRightInd/>
              <w:jc w:val="center"/>
              <w:rPr>
                <w:b/>
                <w:bCs/>
                <w:sz w:val="22"/>
                <w:szCs w:val="22"/>
              </w:rPr>
            </w:pPr>
            <w:ins w:id="4731" w:author="ERCOT" w:date="2021-11-01T10:53:00Z">
              <w:r>
                <w:rPr>
                  <w:rFonts w:ascii="Calibri" w:hAnsi="Calibri" w:cs="Calibri"/>
                  <w:color w:val="000000"/>
                  <w:sz w:val="22"/>
                  <w:szCs w:val="22"/>
                </w:rPr>
                <w:t>0</w:t>
              </w:r>
            </w:ins>
            <w:del w:id="4732" w:author="ERCOT" w:date="2021-11-01T10:49:00Z">
              <w:r w:rsidRPr="00E66AD4" w:rsidDel="000A68D3">
                <w:rPr>
                  <w:sz w:val="22"/>
                  <w:szCs w:val="22"/>
                </w:rPr>
                <w:delText>0</w:delText>
              </w:r>
            </w:del>
          </w:p>
        </w:tc>
      </w:tr>
      <w:tr w:rsidR="000A68D3" w:rsidRPr="00AA6A8E" w14:paraId="15962FE9"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73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73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73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47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8D9E76" w14:textId="02264983" w:rsidR="000A68D3" w:rsidRPr="00E66AD4" w:rsidRDefault="000A68D3" w:rsidP="000A68D3">
            <w:pPr>
              <w:widowControl/>
              <w:autoSpaceDE/>
              <w:autoSpaceDN/>
              <w:adjustRightInd/>
              <w:jc w:val="center"/>
              <w:rPr>
                <w:b/>
                <w:bCs/>
                <w:sz w:val="22"/>
                <w:szCs w:val="22"/>
              </w:rPr>
            </w:pPr>
            <w:ins w:id="4737" w:author="ERCOT" w:date="2021-11-01T10:53:00Z">
              <w:r>
                <w:rPr>
                  <w:rFonts w:ascii="Calibri" w:hAnsi="Calibri" w:cs="Calibri"/>
                  <w:color w:val="000000"/>
                  <w:sz w:val="22"/>
                  <w:szCs w:val="22"/>
                </w:rPr>
                <w:t>0</w:t>
              </w:r>
            </w:ins>
            <w:del w:id="473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04F0CF" w14:textId="11DED4D3" w:rsidR="000A68D3" w:rsidRPr="00E66AD4" w:rsidRDefault="000A68D3" w:rsidP="000A68D3">
            <w:pPr>
              <w:widowControl/>
              <w:autoSpaceDE/>
              <w:autoSpaceDN/>
              <w:adjustRightInd/>
              <w:jc w:val="center"/>
              <w:rPr>
                <w:b/>
                <w:bCs/>
                <w:sz w:val="22"/>
                <w:szCs w:val="22"/>
              </w:rPr>
            </w:pPr>
            <w:ins w:id="4740" w:author="ERCOT" w:date="2021-11-01T10:53:00Z">
              <w:r>
                <w:rPr>
                  <w:rFonts w:ascii="Calibri" w:hAnsi="Calibri" w:cs="Calibri"/>
                  <w:color w:val="000000"/>
                  <w:sz w:val="22"/>
                  <w:szCs w:val="22"/>
                </w:rPr>
                <w:t>0</w:t>
              </w:r>
            </w:ins>
            <w:del w:id="474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96E3CE" w14:textId="2C9758E7" w:rsidR="000A68D3" w:rsidRPr="00E66AD4" w:rsidRDefault="000A68D3" w:rsidP="000A68D3">
            <w:pPr>
              <w:widowControl/>
              <w:autoSpaceDE/>
              <w:autoSpaceDN/>
              <w:adjustRightInd/>
              <w:jc w:val="center"/>
              <w:rPr>
                <w:b/>
                <w:bCs/>
                <w:sz w:val="22"/>
                <w:szCs w:val="22"/>
              </w:rPr>
            </w:pPr>
            <w:ins w:id="4743" w:author="ERCOT" w:date="2021-11-01T10:53:00Z">
              <w:r>
                <w:rPr>
                  <w:rFonts w:ascii="Calibri" w:hAnsi="Calibri" w:cs="Calibri"/>
                  <w:color w:val="000000"/>
                  <w:sz w:val="22"/>
                  <w:szCs w:val="22"/>
                </w:rPr>
                <w:t>0</w:t>
              </w:r>
            </w:ins>
            <w:del w:id="474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4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E2EEC" w14:textId="453A73E1" w:rsidR="000A68D3" w:rsidRPr="00E66AD4" w:rsidRDefault="000A68D3" w:rsidP="000A68D3">
            <w:pPr>
              <w:widowControl/>
              <w:autoSpaceDE/>
              <w:autoSpaceDN/>
              <w:adjustRightInd/>
              <w:jc w:val="center"/>
              <w:rPr>
                <w:b/>
                <w:bCs/>
                <w:sz w:val="22"/>
                <w:szCs w:val="22"/>
              </w:rPr>
            </w:pPr>
            <w:ins w:id="4746" w:author="ERCOT" w:date="2021-11-01T10:53:00Z">
              <w:r>
                <w:rPr>
                  <w:rFonts w:ascii="Calibri" w:hAnsi="Calibri" w:cs="Calibri"/>
                  <w:color w:val="000000"/>
                  <w:sz w:val="22"/>
                  <w:szCs w:val="22"/>
                </w:rPr>
                <w:t>0</w:t>
              </w:r>
            </w:ins>
            <w:del w:id="474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4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B12D0" w14:textId="6E7C5008" w:rsidR="000A68D3" w:rsidRPr="00E66AD4" w:rsidRDefault="000A68D3" w:rsidP="000A68D3">
            <w:pPr>
              <w:widowControl/>
              <w:autoSpaceDE/>
              <w:autoSpaceDN/>
              <w:adjustRightInd/>
              <w:jc w:val="center"/>
              <w:rPr>
                <w:b/>
                <w:bCs/>
                <w:sz w:val="22"/>
                <w:szCs w:val="22"/>
              </w:rPr>
            </w:pPr>
            <w:ins w:id="4749" w:author="ERCOT" w:date="2021-11-01T10:53:00Z">
              <w:r>
                <w:rPr>
                  <w:rFonts w:ascii="Calibri" w:hAnsi="Calibri" w:cs="Calibri"/>
                  <w:color w:val="000000"/>
                  <w:sz w:val="22"/>
                  <w:szCs w:val="22"/>
                </w:rPr>
                <w:t>0</w:t>
              </w:r>
            </w:ins>
            <w:del w:id="475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5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D91CD" w14:textId="3217462F" w:rsidR="000A68D3" w:rsidRPr="00E66AD4" w:rsidRDefault="000A68D3" w:rsidP="000A68D3">
            <w:pPr>
              <w:widowControl/>
              <w:autoSpaceDE/>
              <w:autoSpaceDN/>
              <w:adjustRightInd/>
              <w:jc w:val="center"/>
              <w:rPr>
                <w:b/>
                <w:bCs/>
                <w:sz w:val="22"/>
                <w:szCs w:val="22"/>
              </w:rPr>
            </w:pPr>
            <w:ins w:id="4752" w:author="ERCOT" w:date="2021-11-01T10:53:00Z">
              <w:r>
                <w:rPr>
                  <w:rFonts w:ascii="Calibri" w:hAnsi="Calibri" w:cs="Calibri"/>
                  <w:color w:val="000000"/>
                  <w:sz w:val="22"/>
                  <w:szCs w:val="22"/>
                </w:rPr>
                <w:t>0</w:t>
              </w:r>
            </w:ins>
            <w:del w:id="475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5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F2FF3" w14:textId="41EC358B" w:rsidR="000A68D3" w:rsidRPr="00E66AD4" w:rsidRDefault="000A68D3" w:rsidP="000A68D3">
            <w:pPr>
              <w:widowControl/>
              <w:autoSpaceDE/>
              <w:autoSpaceDN/>
              <w:adjustRightInd/>
              <w:jc w:val="center"/>
              <w:rPr>
                <w:b/>
                <w:bCs/>
                <w:sz w:val="22"/>
                <w:szCs w:val="22"/>
              </w:rPr>
            </w:pPr>
            <w:ins w:id="4755" w:author="ERCOT" w:date="2021-11-01T10:53:00Z">
              <w:r>
                <w:rPr>
                  <w:rFonts w:ascii="Calibri" w:hAnsi="Calibri" w:cs="Calibri"/>
                  <w:color w:val="000000"/>
                  <w:sz w:val="22"/>
                  <w:szCs w:val="22"/>
                </w:rPr>
                <w:t>29</w:t>
              </w:r>
            </w:ins>
            <w:del w:id="4756"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5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8F6C3F" w14:textId="1DCEDF61" w:rsidR="000A68D3" w:rsidRPr="00E66AD4" w:rsidRDefault="000A68D3" w:rsidP="000A68D3">
            <w:pPr>
              <w:widowControl/>
              <w:autoSpaceDE/>
              <w:autoSpaceDN/>
              <w:adjustRightInd/>
              <w:jc w:val="center"/>
              <w:rPr>
                <w:b/>
                <w:bCs/>
                <w:sz w:val="22"/>
                <w:szCs w:val="22"/>
              </w:rPr>
            </w:pPr>
            <w:ins w:id="4758" w:author="ERCOT" w:date="2021-11-01T10:53:00Z">
              <w:r>
                <w:rPr>
                  <w:rFonts w:ascii="Calibri" w:hAnsi="Calibri" w:cs="Calibri"/>
                  <w:color w:val="000000"/>
                  <w:sz w:val="22"/>
                  <w:szCs w:val="22"/>
                </w:rPr>
                <w:t>29</w:t>
              </w:r>
            </w:ins>
            <w:del w:id="4759"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76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E38872D" w14:textId="245C4376" w:rsidR="000A68D3" w:rsidRPr="00E66AD4" w:rsidRDefault="000A68D3" w:rsidP="000A68D3">
            <w:pPr>
              <w:widowControl/>
              <w:autoSpaceDE/>
              <w:autoSpaceDN/>
              <w:adjustRightInd/>
              <w:jc w:val="center"/>
              <w:rPr>
                <w:b/>
                <w:bCs/>
                <w:sz w:val="22"/>
                <w:szCs w:val="22"/>
              </w:rPr>
            </w:pPr>
            <w:ins w:id="4761" w:author="ERCOT" w:date="2021-11-01T10:53:00Z">
              <w:r>
                <w:rPr>
                  <w:rFonts w:ascii="Calibri" w:hAnsi="Calibri" w:cs="Calibri"/>
                  <w:color w:val="000000"/>
                  <w:sz w:val="22"/>
                  <w:szCs w:val="22"/>
                </w:rPr>
                <w:t>29</w:t>
              </w:r>
            </w:ins>
            <w:del w:id="4762"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76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69E77" w14:textId="0294DAB1" w:rsidR="000A68D3" w:rsidRPr="00E66AD4" w:rsidRDefault="000A68D3" w:rsidP="000A68D3">
            <w:pPr>
              <w:widowControl/>
              <w:autoSpaceDE/>
              <w:autoSpaceDN/>
              <w:adjustRightInd/>
              <w:jc w:val="center"/>
              <w:rPr>
                <w:b/>
                <w:bCs/>
                <w:sz w:val="22"/>
                <w:szCs w:val="22"/>
              </w:rPr>
            </w:pPr>
            <w:ins w:id="4764" w:author="ERCOT" w:date="2021-11-01T10:53:00Z">
              <w:r>
                <w:rPr>
                  <w:rFonts w:ascii="Calibri" w:hAnsi="Calibri" w:cs="Calibri"/>
                  <w:color w:val="000000"/>
                  <w:sz w:val="22"/>
                  <w:szCs w:val="22"/>
                </w:rPr>
                <w:t>29</w:t>
              </w:r>
            </w:ins>
            <w:del w:id="4765"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6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1A2242" w14:textId="23965D18" w:rsidR="000A68D3" w:rsidRPr="00E66AD4" w:rsidRDefault="000A68D3" w:rsidP="000A68D3">
            <w:pPr>
              <w:widowControl/>
              <w:autoSpaceDE/>
              <w:autoSpaceDN/>
              <w:adjustRightInd/>
              <w:jc w:val="center"/>
              <w:rPr>
                <w:b/>
                <w:bCs/>
                <w:sz w:val="22"/>
                <w:szCs w:val="22"/>
              </w:rPr>
            </w:pPr>
            <w:ins w:id="4767" w:author="ERCOT" w:date="2021-11-01T10:53:00Z">
              <w:r>
                <w:rPr>
                  <w:rFonts w:ascii="Calibri" w:hAnsi="Calibri" w:cs="Calibri"/>
                  <w:color w:val="000000"/>
                  <w:sz w:val="22"/>
                  <w:szCs w:val="22"/>
                </w:rPr>
                <w:t>51</w:t>
              </w:r>
            </w:ins>
            <w:del w:id="4768"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6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10E73" w14:textId="5A7E1C50" w:rsidR="000A68D3" w:rsidRPr="00E66AD4" w:rsidRDefault="000A68D3" w:rsidP="000A68D3">
            <w:pPr>
              <w:widowControl/>
              <w:autoSpaceDE/>
              <w:autoSpaceDN/>
              <w:adjustRightInd/>
              <w:jc w:val="center"/>
              <w:rPr>
                <w:b/>
                <w:bCs/>
                <w:sz w:val="22"/>
                <w:szCs w:val="22"/>
              </w:rPr>
            </w:pPr>
            <w:ins w:id="4770" w:author="ERCOT" w:date="2021-11-01T10:53:00Z">
              <w:r>
                <w:rPr>
                  <w:rFonts w:ascii="Calibri" w:hAnsi="Calibri" w:cs="Calibri"/>
                  <w:color w:val="000000"/>
                  <w:sz w:val="22"/>
                  <w:szCs w:val="22"/>
                </w:rPr>
                <w:t>51</w:t>
              </w:r>
            </w:ins>
            <w:del w:id="4771"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7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42EC4" w14:textId="33111B8E" w:rsidR="000A68D3" w:rsidRPr="00E66AD4" w:rsidRDefault="000A68D3" w:rsidP="000A68D3">
            <w:pPr>
              <w:widowControl/>
              <w:autoSpaceDE/>
              <w:autoSpaceDN/>
              <w:adjustRightInd/>
              <w:jc w:val="center"/>
              <w:rPr>
                <w:b/>
                <w:bCs/>
                <w:sz w:val="22"/>
                <w:szCs w:val="22"/>
              </w:rPr>
            </w:pPr>
            <w:ins w:id="4773" w:author="ERCOT" w:date="2021-11-01T10:53:00Z">
              <w:r>
                <w:rPr>
                  <w:rFonts w:ascii="Calibri" w:hAnsi="Calibri" w:cs="Calibri"/>
                  <w:color w:val="000000"/>
                  <w:sz w:val="22"/>
                  <w:szCs w:val="22"/>
                </w:rPr>
                <w:t>51</w:t>
              </w:r>
            </w:ins>
            <w:del w:id="4774"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7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72D8A3" w14:textId="325ADF0B" w:rsidR="000A68D3" w:rsidRPr="00E66AD4" w:rsidRDefault="000A68D3" w:rsidP="000A68D3">
            <w:pPr>
              <w:widowControl/>
              <w:autoSpaceDE/>
              <w:autoSpaceDN/>
              <w:adjustRightInd/>
              <w:jc w:val="center"/>
              <w:rPr>
                <w:b/>
                <w:bCs/>
                <w:sz w:val="22"/>
                <w:szCs w:val="22"/>
              </w:rPr>
            </w:pPr>
            <w:ins w:id="4776" w:author="ERCOT" w:date="2021-11-01T10:53:00Z">
              <w:r>
                <w:rPr>
                  <w:rFonts w:ascii="Calibri" w:hAnsi="Calibri" w:cs="Calibri"/>
                  <w:color w:val="000000"/>
                  <w:sz w:val="22"/>
                  <w:szCs w:val="22"/>
                </w:rPr>
                <w:t>51</w:t>
              </w:r>
            </w:ins>
            <w:del w:id="4777"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7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DD156" w14:textId="632B7545" w:rsidR="000A68D3" w:rsidRPr="00E66AD4" w:rsidRDefault="000A68D3" w:rsidP="000A68D3">
            <w:pPr>
              <w:widowControl/>
              <w:autoSpaceDE/>
              <w:autoSpaceDN/>
              <w:adjustRightInd/>
              <w:jc w:val="center"/>
              <w:rPr>
                <w:b/>
                <w:bCs/>
                <w:sz w:val="22"/>
                <w:szCs w:val="22"/>
              </w:rPr>
            </w:pPr>
            <w:ins w:id="4779" w:author="ERCOT" w:date="2021-11-01T10:53:00Z">
              <w:r>
                <w:rPr>
                  <w:rFonts w:ascii="Calibri" w:hAnsi="Calibri" w:cs="Calibri"/>
                  <w:color w:val="000000"/>
                  <w:sz w:val="22"/>
                  <w:szCs w:val="22"/>
                </w:rPr>
                <w:t>56</w:t>
              </w:r>
            </w:ins>
            <w:del w:id="4780"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4AE34" w14:textId="153ED4D3" w:rsidR="000A68D3" w:rsidRPr="00E66AD4" w:rsidRDefault="000A68D3" w:rsidP="000A68D3">
            <w:pPr>
              <w:widowControl/>
              <w:autoSpaceDE/>
              <w:autoSpaceDN/>
              <w:adjustRightInd/>
              <w:jc w:val="center"/>
              <w:rPr>
                <w:b/>
                <w:bCs/>
                <w:sz w:val="22"/>
                <w:szCs w:val="22"/>
              </w:rPr>
            </w:pPr>
            <w:ins w:id="4782" w:author="ERCOT" w:date="2021-11-01T10:53:00Z">
              <w:r>
                <w:rPr>
                  <w:rFonts w:ascii="Calibri" w:hAnsi="Calibri" w:cs="Calibri"/>
                  <w:color w:val="000000"/>
                  <w:sz w:val="22"/>
                  <w:szCs w:val="22"/>
                </w:rPr>
                <w:t>56</w:t>
              </w:r>
            </w:ins>
            <w:del w:id="4783"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8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1BD230" w14:textId="267766B0" w:rsidR="000A68D3" w:rsidRPr="00E66AD4" w:rsidRDefault="000A68D3" w:rsidP="000A68D3">
            <w:pPr>
              <w:widowControl/>
              <w:autoSpaceDE/>
              <w:autoSpaceDN/>
              <w:adjustRightInd/>
              <w:jc w:val="center"/>
              <w:rPr>
                <w:b/>
                <w:bCs/>
                <w:sz w:val="22"/>
                <w:szCs w:val="22"/>
              </w:rPr>
            </w:pPr>
            <w:ins w:id="4785" w:author="ERCOT" w:date="2021-11-01T10:53:00Z">
              <w:r>
                <w:rPr>
                  <w:rFonts w:ascii="Calibri" w:hAnsi="Calibri" w:cs="Calibri"/>
                  <w:color w:val="000000"/>
                  <w:sz w:val="22"/>
                  <w:szCs w:val="22"/>
                </w:rPr>
                <w:t>56</w:t>
              </w:r>
            </w:ins>
            <w:del w:id="4786"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78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B585A" w14:textId="4DAB4514" w:rsidR="000A68D3" w:rsidRPr="00E66AD4" w:rsidRDefault="000A68D3" w:rsidP="000A68D3">
            <w:pPr>
              <w:widowControl/>
              <w:autoSpaceDE/>
              <w:autoSpaceDN/>
              <w:adjustRightInd/>
              <w:jc w:val="center"/>
              <w:rPr>
                <w:b/>
                <w:bCs/>
                <w:sz w:val="22"/>
                <w:szCs w:val="22"/>
              </w:rPr>
            </w:pPr>
            <w:ins w:id="4788" w:author="ERCOT" w:date="2021-11-01T10:53:00Z">
              <w:r>
                <w:rPr>
                  <w:rFonts w:ascii="Calibri" w:hAnsi="Calibri" w:cs="Calibri"/>
                  <w:color w:val="000000"/>
                  <w:sz w:val="22"/>
                  <w:szCs w:val="22"/>
                </w:rPr>
                <w:t>56</w:t>
              </w:r>
            </w:ins>
            <w:del w:id="4789"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79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93129" w14:textId="3E85F39F" w:rsidR="000A68D3" w:rsidRPr="00E66AD4" w:rsidRDefault="000A68D3" w:rsidP="000A68D3">
            <w:pPr>
              <w:widowControl/>
              <w:autoSpaceDE/>
              <w:autoSpaceDN/>
              <w:adjustRightInd/>
              <w:jc w:val="center"/>
              <w:rPr>
                <w:b/>
                <w:bCs/>
                <w:sz w:val="22"/>
                <w:szCs w:val="22"/>
              </w:rPr>
            </w:pPr>
            <w:ins w:id="4791" w:author="ERCOT" w:date="2021-11-01T10:53:00Z">
              <w:r>
                <w:rPr>
                  <w:rFonts w:ascii="Calibri" w:hAnsi="Calibri" w:cs="Calibri"/>
                  <w:color w:val="000000"/>
                  <w:sz w:val="22"/>
                  <w:szCs w:val="22"/>
                </w:rPr>
                <w:t>1</w:t>
              </w:r>
            </w:ins>
            <w:del w:id="4792"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79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BFE222" w14:textId="33DFEF0F" w:rsidR="000A68D3" w:rsidRPr="00E66AD4" w:rsidRDefault="000A68D3" w:rsidP="000A68D3">
            <w:pPr>
              <w:widowControl/>
              <w:autoSpaceDE/>
              <w:autoSpaceDN/>
              <w:adjustRightInd/>
              <w:jc w:val="center"/>
              <w:rPr>
                <w:b/>
                <w:bCs/>
                <w:sz w:val="22"/>
                <w:szCs w:val="22"/>
              </w:rPr>
            </w:pPr>
            <w:ins w:id="4794" w:author="ERCOT" w:date="2021-11-01T10:53:00Z">
              <w:r>
                <w:rPr>
                  <w:rFonts w:ascii="Calibri" w:hAnsi="Calibri" w:cs="Calibri"/>
                  <w:color w:val="000000"/>
                  <w:sz w:val="22"/>
                  <w:szCs w:val="22"/>
                </w:rPr>
                <w:t>1</w:t>
              </w:r>
            </w:ins>
            <w:del w:id="4795"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79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33672" w14:textId="30E2D330" w:rsidR="000A68D3" w:rsidRPr="00E66AD4" w:rsidRDefault="000A68D3" w:rsidP="000A68D3">
            <w:pPr>
              <w:widowControl/>
              <w:autoSpaceDE/>
              <w:autoSpaceDN/>
              <w:adjustRightInd/>
              <w:jc w:val="center"/>
              <w:rPr>
                <w:b/>
                <w:bCs/>
                <w:sz w:val="22"/>
                <w:szCs w:val="22"/>
              </w:rPr>
            </w:pPr>
            <w:ins w:id="4797" w:author="ERCOT" w:date="2021-11-01T10:53:00Z">
              <w:r>
                <w:rPr>
                  <w:rFonts w:ascii="Calibri" w:hAnsi="Calibri" w:cs="Calibri"/>
                  <w:color w:val="000000"/>
                  <w:sz w:val="22"/>
                  <w:szCs w:val="22"/>
                </w:rPr>
                <w:t>1</w:t>
              </w:r>
            </w:ins>
            <w:del w:id="4798"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79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5CBC9C" w14:textId="08CCAFE2" w:rsidR="000A68D3" w:rsidRPr="00E66AD4" w:rsidRDefault="000A68D3" w:rsidP="000A68D3">
            <w:pPr>
              <w:widowControl/>
              <w:autoSpaceDE/>
              <w:autoSpaceDN/>
              <w:adjustRightInd/>
              <w:jc w:val="center"/>
              <w:rPr>
                <w:b/>
                <w:bCs/>
                <w:sz w:val="22"/>
                <w:szCs w:val="22"/>
              </w:rPr>
            </w:pPr>
            <w:ins w:id="4800" w:author="ERCOT" w:date="2021-11-01T10:53:00Z">
              <w:r>
                <w:rPr>
                  <w:rFonts w:ascii="Calibri" w:hAnsi="Calibri" w:cs="Calibri"/>
                  <w:color w:val="000000"/>
                  <w:sz w:val="22"/>
                  <w:szCs w:val="22"/>
                </w:rPr>
                <w:t>1</w:t>
              </w:r>
            </w:ins>
            <w:del w:id="4801"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80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C76A0" w14:textId="2F84239B" w:rsidR="000A68D3" w:rsidRPr="00E66AD4" w:rsidRDefault="000A68D3" w:rsidP="000A68D3">
            <w:pPr>
              <w:widowControl/>
              <w:autoSpaceDE/>
              <w:autoSpaceDN/>
              <w:adjustRightInd/>
              <w:jc w:val="center"/>
              <w:rPr>
                <w:b/>
                <w:bCs/>
                <w:sz w:val="22"/>
                <w:szCs w:val="22"/>
              </w:rPr>
            </w:pPr>
            <w:ins w:id="4803" w:author="ERCOT" w:date="2021-11-01T10:53:00Z">
              <w:r>
                <w:rPr>
                  <w:rFonts w:ascii="Calibri" w:hAnsi="Calibri" w:cs="Calibri"/>
                  <w:color w:val="000000"/>
                  <w:sz w:val="22"/>
                  <w:szCs w:val="22"/>
                </w:rPr>
                <w:t>0</w:t>
              </w:r>
            </w:ins>
            <w:del w:id="480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80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D1FBCAF" w14:textId="7B56B51E" w:rsidR="000A68D3" w:rsidRPr="00E66AD4" w:rsidRDefault="000A68D3" w:rsidP="000A68D3">
            <w:pPr>
              <w:widowControl/>
              <w:autoSpaceDE/>
              <w:autoSpaceDN/>
              <w:adjustRightInd/>
              <w:jc w:val="center"/>
              <w:rPr>
                <w:b/>
                <w:bCs/>
                <w:sz w:val="22"/>
                <w:szCs w:val="22"/>
              </w:rPr>
            </w:pPr>
            <w:ins w:id="4806" w:author="ERCOT" w:date="2021-11-01T10:53:00Z">
              <w:r>
                <w:rPr>
                  <w:rFonts w:ascii="Calibri" w:hAnsi="Calibri" w:cs="Calibri"/>
                  <w:color w:val="000000"/>
                  <w:sz w:val="22"/>
                  <w:szCs w:val="22"/>
                </w:rPr>
                <w:t>0</w:t>
              </w:r>
            </w:ins>
            <w:del w:id="4807" w:author="ERCOT" w:date="2021-11-01T10:49:00Z">
              <w:r w:rsidRPr="00E66AD4" w:rsidDel="000A68D3">
                <w:rPr>
                  <w:sz w:val="22"/>
                  <w:szCs w:val="22"/>
                </w:rPr>
                <w:delText>0</w:delText>
              </w:r>
            </w:del>
          </w:p>
        </w:tc>
      </w:tr>
      <w:tr w:rsidR="000A68D3" w:rsidRPr="00AA6A8E" w14:paraId="3D4D2C8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808"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809"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810"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481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0A7A6B" w14:textId="486F2880" w:rsidR="000A68D3" w:rsidRPr="00E66AD4" w:rsidRDefault="000A68D3" w:rsidP="000A68D3">
            <w:pPr>
              <w:widowControl/>
              <w:autoSpaceDE/>
              <w:autoSpaceDN/>
              <w:adjustRightInd/>
              <w:jc w:val="center"/>
              <w:rPr>
                <w:b/>
                <w:bCs/>
                <w:sz w:val="22"/>
                <w:szCs w:val="22"/>
              </w:rPr>
            </w:pPr>
            <w:ins w:id="4812" w:author="ERCOT" w:date="2021-11-01T10:53:00Z">
              <w:r>
                <w:rPr>
                  <w:rFonts w:ascii="Calibri" w:hAnsi="Calibri" w:cs="Calibri"/>
                  <w:color w:val="000000"/>
                  <w:sz w:val="22"/>
                  <w:szCs w:val="22"/>
                </w:rPr>
                <w:t>0</w:t>
              </w:r>
            </w:ins>
            <w:del w:id="481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1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E07481E" w14:textId="6B717FDA" w:rsidR="000A68D3" w:rsidRPr="00E66AD4" w:rsidRDefault="000A68D3" w:rsidP="000A68D3">
            <w:pPr>
              <w:widowControl/>
              <w:autoSpaceDE/>
              <w:autoSpaceDN/>
              <w:adjustRightInd/>
              <w:jc w:val="center"/>
              <w:rPr>
                <w:b/>
                <w:bCs/>
                <w:sz w:val="22"/>
                <w:szCs w:val="22"/>
              </w:rPr>
            </w:pPr>
            <w:ins w:id="4815" w:author="ERCOT" w:date="2021-11-01T10:53:00Z">
              <w:r>
                <w:rPr>
                  <w:rFonts w:ascii="Calibri" w:hAnsi="Calibri" w:cs="Calibri"/>
                  <w:color w:val="000000"/>
                  <w:sz w:val="22"/>
                  <w:szCs w:val="22"/>
                </w:rPr>
                <w:t>0</w:t>
              </w:r>
            </w:ins>
            <w:del w:id="481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1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667A71" w14:textId="7C42C7BA" w:rsidR="000A68D3" w:rsidRPr="00E66AD4" w:rsidRDefault="000A68D3" w:rsidP="000A68D3">
            <w:pPr>
              <w:widowControl/>
              <w:autoSpaceDE/>
              <w:autoSpaceDN/>
              <w:adjustRightInd/>
              <w:jc w:val="center"/>
              <w:rPr>
                <w:b/>
                <w:bCs/>
                <w:sz w:val="22"/>
                <w:szCs w:val="22"/>
              </w:rPr>
            </w:pPr>
            <w:ins w:id="4818" w:author="ERCOT" w:date="2021-11-01T10:53:00Z">
              <w:r>
                <w:rPr>
                  <w:rFonts w:ascii="Calibri" w:hAnsi="Calibri" w:cs="Calibri"/>
                  <w:color w:val="000000"/>
                  <w:sz w:val="22"/>
                  <w:szCs w:val="22"/>
                </w:rPr>
                <w:t>0</w:t>
              </w:r>
            </w:ins>
            <w:del w:id="481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2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742F32" w14:textId="28F51C63" w:rsidR="000A68D3" w:rsidRPr="00E66AD4" w:rsidRDefault="000A68D3" w:rsidP="000A68D3">
            <w:pPr>
              <w:widowControl/>
              <w:autoSpaceDE/>
              <w:autoSpaceDN/>
              <w:adjustRightInd/>
              <w:jc w:val="center"/>
              <w:rPr>
                <w:b/>
                <w:bCs/>
                <w:sz w:val="22"/>
                <w:szCs w:val="22"/>
              </w:rPr>
            </w:pPr>
            <w:ins w:id="4821" w:author="ERCOT" w:date="2021-11-01T10:53:00Z">
              <w:r>
                <w:rPr>
                  <w:rFonts w:ascii="Calibri" w:hAnsi="Calibri" w:cs="Calibri"/>
                  <w:color w:val="000000"/>
                  <w:sz w:val="22"/>
                  <w:szCs w:val="22"/>
                </w:rPr>
                <w:t>0</w:t>
              </w:r>
            </w:ins>
            <w:del w:id="482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2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436B75" w14:textId="5E4ED881" w:rsidR="000A68D3" w:rsidRPr="00E66AD4" w:rsidRDefault="000A68D3" w:rsidP="000A68D3">
            <w:pPr>
              <w:widowControl/>
              <w:autoSpaceDE/>
              <w:autoSpaceDN/>
              <w:adjustRightInd/>
              <w:jc w:val="center"/>
              <w:rPr>
                <w:b/>
                <w:bCs/>
                <w:sz w:val="22"/>
                <w:szCs w:val="22"/>
              </w:rPr>
            </w:pPr>
            <w:ins w:id="4824" w:author="ERCOT" w:date="2021-11-01T10:53:00Z">
              <w:r>
                <w:rPr>
                  <w:rFonts w:ascii="Calibri" w:hAnsi="Calibri" w:cs="Calibri"/>
                  <w:color w:val="000000"/>
                  <w:sz w:val="22"/>
                  <w:szCs w:val="22"/>
                </w:rPr>
                <w:t>0</w:t>
              </w:r>
            </w:ins>
            <w:del w:id="482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2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E1642" w14:textId="11D4C534" w:rsidR="000A68D3" w:rsidRPr="00E66AD4" w:rsidRDefault="000A68D3" w:rsidP="000A68D3">
            <w:pPr>
              <w:widowControl/>
              <w:autoSpaceDE/>
              <w:autoSpaceDN/>
              <w:adjustRightInd/>
              <w:jc w:val="center"/>
              <w:rPr>
                <w:b/>
                <w:bCs/>
                <w:sz w:val="22"/>
                <w:szCs w:val="22"/>
              </w:rPr>
            </w:pPr>
            <w:ins w:id="4827" w:author="ERCOT" w:date="2021-11-01T10:53:00Z">
              <w:r>
                <w:rPr>
                  <w:rFonts w:ascii="Calibri" w:hAnsi="Calibri" w:cs="Calibri"/>
                  <w:color w:val="000000"/>
                  <w:sz w:val="22"/>
                  <w:szCs w:val="22"/>
                </w:rPr>
                <w:t>0</w:t>
              </w:r>
            </w:ins>
            <w:del w:id="482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2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28C901" w14:textId="2A9E046E" w:rsidR="000A68D3" w:rsidRPr="00E66AD4" w:rsidRDefault="000A68D3" w:rsidP="000A68D3">
            <w:pPr>
              <w:widowControl/>
              <w:autoSpaceDE/>
              <w:autoSpaceDN/>
              <w:adjustRightInd/>
              <w:jc w:val="center"/>
              <w:rPr>
                <w:b/>
                <w:bCs/>
                <w:sz w:val="22"/>
                <w:szCs w:val="22"/>
              </w:rPr>
            </w:pPr>
            <w:ins w:id="4830" w:author="ERCOT" w:date="2021-11-01T10:53:00Z">
              <w:r>
                <w:rPr>
                  <w:rFonts w:ascii="Calibri" w:hAnsi="Calibri" w:cs="Calibri"/>
                  <w:color w:val="000000"/>
                  <w:sz w:val="22"/>
                  <w:szCs w:val="22"/>
                </w:rPr>
                <w:t>29</w:t>
              </w:r>
            </w:ins>
            <w:del w:id="4831"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3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3FBD7" w14:textId="0B1CADB5" w:rsidR="000A68D3" w:rsidRPr="00E66AD4" w:rsidRDefault="000A68D3" w:rsidP="000A68D3">
            <w:pPr>
              <w:widowControl/>
              <w:autoSpaceDE/>
              <w:autoSpaceDN/>
              <w:adjustRightInd/>
              <w:jc w:val="center"/>
              <w:rPr>
                <w:b/>
                <w:bCs/>
                <w:sz w:val="22"/>
                <w:szCs w:val="22"/>
              </w:rPr>
            </w:pPr>
            <w:ins w:id="4833" w:author="ERCOT" w:date="2021-11-01T10:53:00Z">
              <w:r>
                <w:rPr>
                  <w:rFonts w:ascii="Calibri" w:hAnsi="Calibri" w:cs="Calibri"/>
                  <w:color w:val="000000"/>
                  <w:sz w:val="22"/>
                  <w:szCs w:val="22"/>
                </w:rPr>
                <w:t>29</w:t>
              </w:r>
            </w:ins>
            <w:del w:id="4834"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835"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1D11DBA" w14:textId="66409FA4" w:rsidR="000A68D3" w:rsidRPr="00E66AD4" w:rsidRDefault="000A68D3" w:rsidP="000A68D3">
            <w:pPr>
              <w:widowControl/>
              <w:autoSpaceDE/>
              <w:autoSpaceDN/>
              <w:adjustRightInd/>
              <w:jc w:val="center"/>
              <w:rPr>
                <w:b/>
                <w:bCs/>
                <w:sz w:val="22"/>
                <w:szCs w:val="22"/>
              </w:rPr>
            </w:pPr>
            <w:ins w:id="4836" w:author="ERCOT" w:date="2021-11-01T10:53:00Z">
              <w:r>
                <w:rPr>
                  <w:rFonts w:ascii="Calibri" w:hAnsi="Calibri" w:cs="Calibri"/>
                  <w:color w:val="000000"/>
                  <w:sz w:val="22"/>
                  <w:szCs w:val="22"/>
                </w:rPr>
                <w:t>29</w:t>
              </w:r>
            </w:ins>
            <w:del w:id="4837"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838"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6E525F" w14:textId="58393AD5" w:rsidR="000A68D3" w:rsidRPr="00E66AD4" w:rsidRDefault="000A68D3" w:rsidP="000A68D3">
            <w:pPr>
              <w:widowControl/>
              <w:autoSpaceDE/>
              <w:autoSpaceDN/>
              <w:adjustRightInd/>
              <w:jc w:val="center"/>
              <w:rPr>
                <w:b/>
                <w:bCs/>
                <w:sz w:val="22"/>
                <w:szCs w:val="22"/>
              </w:rPr>
            </w:pPr>
            <w:ins w:id="4839" w:author="ERCOT" w:date="2021-11-01T10:53:00Z">
              <w:r>
                <w:rPr>
                  <w:rFonts w:ascii="Calibri" w:hAnsi="Calibri" w:cs="Calibri"/>
                  <w:color w:val="000000"/>
                  <w:sz w:val="22"/>
                  <w:szCs w:val="22"/>
                </w:rPr>
                <w:t>29</w:t>
              </w:r>
            </w:ins>
            <w:del w:id="4840"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4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ACC45" w14:textId="2692D892" w:rsidR="000A68D3" w:rsidRPr="00E66AD4" w:rsidRDefault="000A68D3" w:rsidP="000A68D3">
            <w:pPr>
              <w:widowControl/>
              <w:autoSpaceDE/>
              <w:autoSpaceDN/>
              <w:adjustRightInd/>
              <w:jc w:val="center"/>
              <w:rPr>
                <w:b/>
                <w:bCs/>
                <w:sz w:val="22"/>
                <w:szCs w:val="22"/>
              </w:rPr>
            </w:pPr>
            <w:ins w:id="4842" w:author="ERCOT" w:date="2021-11-01T10:53:00Z">
              <w:r>
                <w:rPr>
                  <w:rFonts w:ascii="Calibri" w:hAnsi="Calibri" w:cs="Calibri"/>
                  <w:color w:val="000000"/>
                  <w:sz w:val="22"/>
                  <w:szCs w:val="22"/>
                </w:rPr>
                <w:t>51</w:t>
              </w:r>
            </w:ins>
            <w:del w:id="4843"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4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5B5106" w14:textId="6A8B0EAF" w:rsidR="000A68D3" w:rsidRPr="00E66AD4" w:rsidRDefault="000A68D3" w:rsidP="000A68D3">
            <w:pPr>
              <w:widowControl/>
              <w:autoSpaceDE/>
              <w:autoSpaceDN/>
              <w:adjustRightInd/>
              <w:jc w:val="center"/>
              <w:rPr>
                <w:b/>
                <w:bCs/>
                <w:sz w:val="22"/>
                <w:szCs w:val="22"/>
              </w:rPr>
            </w:pPr>
            <w:ins w:id="4845" w:author="ERCOT" w:date="2021-11-01T10:53:00Z">
              <w:r>
                <w:rPr>
                  <w:rFonts w:ascii="Calibri" w:hAnsi="Calibri" w:cs="Calibri"/>
                  <w:color w:val="000000"/>
                  <w:sz w:val="22"/>
                  <w:szCs w:val="22"/>
                </w:rPr>
                <w:t>51</w:t>
              </w:r>
            </w:ins>
            <w:del w:id="4846"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47"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04AD8" w14:textId="73BF51DF" w:rsidR="000A68D3" w:rsidRPr="00E66AD4" w:rsidRDefault="000A68D3" w:rsidP="000A68D3">
            <w:pPr>
              <w:widowControl/>
              <w:autoSpaceDE/>
              <w:autoSpaceDN/>
              <w:adjustRightInd/>
              <w:jc w:val="center"/>
              <w:rPr>
                <w:b/>
                <w:bCs/>
                <w:sz w:val="22"/>
                <w:szCs w:val="22"/>
              </w:rPr>
            </w:pPr>
            <w:ins w:id="4848" w:author="ERCOT" w:date="2021-11-01T10:53:00Z">
              <w:r>
                <w:rPr>
                  <w:rFonts w:ascii="Calibri" w:hAnsi="Calibri" w:cs="Calibri"/>
                  <w:color w:val="000000"/>
                  <w:sz w:val="22"/>
                  <w:szCs w:val="22"/>
                </w:rPr>
                <w:t>51</w:t>
              </w:r>
            </w:ins>
            <w:del w:id="4849"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5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283F718" w14:textId="0DB4D359" w:rsidR="000A68D3" w:rsidRPr="00E66AD4" w:rsidRDefault="000A68D3" w:rsidP="000A68D3">
            <w:pPr>
              <w:widowControl/>
              <w:autoSpaceDE/>
              <w:autoSpaceDN/>
              <w:adjustRightInd/>
              <w:jc w:val="center"/>
              <w:rPr>
                <w:b/>
                <w:bCs/>
                <w:sz w:val="22"/>
                <w:szCs w:val="22"/>
              </w:rPr>
            </w:pPr>
            <w:ins w:id="4851" w:author="ERCOT" w:date="2021-11-01T10:53:00Z">
              <w:r>
                <w:rPr>
                  <w:rFonts w:ascii="Calibri" w:hAnsi="Calibri" w:cs="Calibri"/>
                  <w:color w:val="000000"/>
                  <w:sz w:val="22"/>
                  <w:szCs w:val="22"/>
                </w:rPr>
                <w:t>51</w:t>
              </w:r>
            </w:ins>
            <w:del w:id="4852"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5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B1728" w14:textId="6D1CB035" w:rsidR="000A68D3" w:rsidRPr="00E66AD4" w:rsidRDefault="000A68D3" w:rsidP="000A68D3">
            <w:pPr>
              <w:widowControl/>
              <w:autoSpaceDE/>
              <w:autoSpaceDN/>
              <w:adjustRightInd/>
              <w:jc w:val="center"/>
              <w:rPr>
                <w:b/>
                <w:bCs/>
                <w:sz w:val="22"/>
                <w:szCs w:val="22"/>
              </w:rPr>
            </w:pPr>
            <w:ins w:id="4854" w:author="ERCOT" w:date="2021-11-01T10:53:00Z">
              <w:r>
                <w:rPr>
                  <w:rFonts w:ascii="Calibri" w:hAnsi="Calibri" w:cs="Calibri"/>
                  <w:color w:val="000000"/>
                  <w:sz w:val="22"/>
                  <w:szCs w:val="22"/>
                </w:rPr>
                <w:t>56</w:t>
              </w:r>
            </w:ins>
            <w:del w:id="4855"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5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A41F4A" w14:textId="00A0C7E9" w:rsidR="000A68D3" w:rsidRPr="00E66AD4" w:rsidRDefault="000A68D3" w:rsidP="000A68D3">
            <w:pPr>
              <w:widowControl/>
              <w:autoSpaceDE/>
              <w:autoSpaceDN/>
              <w:adjustRightInd/>
              <w:jc w:val="center"/>
              <w:rPr>
                <w:b/>
                <w:bCs/>
                <w:sz w:val="22"/>
                <w:szCs w:val="22"/>
              </w:rPr>
            </w:pPr>
            <w:ins w:id="4857" w:author="ERCOT" w:date="2021-11-01T10:53:00Z">
              <w:r>
                <w:rPr>
                  <w:rFonts w:ascii="Calibri" w:hAnsi="Calibri" w:cs="Calibri"/>
                  <w:color w:val="000000"/>
                  <w:sz w:val="22"/>
                  <w:szCs w:val="22"/>
                </w:rPr>
                <w:t>56</w:t>
              </w:r>
            </w:ins>
            <w:del w:id="4858"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5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137D9" w14:textId="3321E36D" w:rsidR="000A68D3" w:rsidRPr="00E66AD4" w:rsidRDefault="000A68D3" w:rsidP="000A68D3">
            <w:pPr>
              <w:widowControl/>
              <w:autoSpaceDE/>
              <w:autoSpaceDN/>
              <w:adjustRightInd/>
              <w:jc w:val="center"/>
              <w:rPr>
                <w:b/>
                <w:bCs/>
                <w:sz w:val="22"/>
                <w:szCs w:val="22"/>
              </w:rPr>
            </w:pPr>
            <w:ins w:id="4860" w:author="ERCOT" w:date="2021-11-01T10:53:00Z">
              <w:r>
                <w:rPr>
                  <w:rFonts w:ascii="Calibri" w:hAnsi="Calibri" w:cs="Calibri"/>
                  <w:color w:val="000000"/>
                  <w:sz w:val="22"/>
                  <w:szCs w:val="22"/>
                </w:rPr>
                <w:t>56</w:t>
              </w:r>
            </w:ins>
            <w:del w:id="4861"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862"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82AC5" w14:textId="361EA5C4" w:rsidR="000A68D3" w:rsidRPr="00E66AD4" w:rsidRDefault="000A68D3" w:rsidP="000A68D3">
            <w:pPr>
              <w:widowControl/>
              <w:autoSpaceDE/>
              <w:autoSpaceDN/>
              <w:adjustRightInd/>
              <w:jc w:val="center"/>
              <w:rPr>
                <w:b/>
                <w:bCs/>
                <w:sz w:val="22"/>
                <w:szCs w:val="22"/>
              </w:rPr>
            </w:pPr>
            <w:ins w:id="4863" w:author="ERCOT" w:date="2021-11-01T10:53:00Z">
              <w:r>
                <w:rPr>
                  <w:rFonts w:ascii="Calibri" w:hAnsi="Calibri" w:cs="Calibri"/>
                  <w:color w:val="000000"/>
                  <w:sz w:val="22"/>
                  <w:szCs w:val="22"/>
                </w:rPr>
                <w:t>56</w:t>
              </w:r>
            </w:ins>
            <w:del w:id="4864"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865"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9ED7E1D" w14:textId="50CA1506" w:rsidR="000A68D3" w:rsidRPr="00E66AD4" w:rsidRDefault="000A68D3" w:rsidP="000A68D3">
            <w:pPr>
              <w:widowControl/>
              <w:autoSpaceDE/>
              <w:autoSpaceDN/>
              <w:adjustRightInd/>
              <w:jc w:val="center"/>
              <w:rPr>
                <w:b/>
                <w:bCs/>
                <w:sz w:val="22"/>
                <w:szCs w:val="22"/>
              </w:rPr>
            </w:pPr>
            <w:ins w:id="4866" w:author="ERCOT" w:date="2021-11-01T10:53:00Z">
              <w:r>
                <w:rPr>
                  <w:rFonts w:ascii="Calibri" w:hAnsi="Calibri" w:cs="Calibri"/>
                  <w:color w:val="000000"/>
                  <w:sz w:val="22"/>
                  <w:szCs w:val="22"/>
                </w:rPr>
                <w:t>1</w:t>
              </w:r>
            </w:ins>
            <w:del w:id="4867"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868"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C015F" w14:textId="73956DFA" w:rsidR="000A68D3" w:rsidRPr="00E66AD4" w:rsidRDefault="000A68D3" w:rsidP="000A68D3">
            <w:pPr>
              <w:widowControl/>
              <w:autoSpaceDE/>
              <w:autoSpaceDN/>
              <w:adjustRightInd/>
              <w:jc w:val="center"/>
              <w:rPr>
                <w:b/>
                <w:bCs/>
                <w:sz w:val="22"/>
                <w:szCs w:val="22"/>
              </w:rPr>
            </w:pPr>
            <w:ins w:id="4869" w:author="ERCOT" w:date="2021-11-01T10:53:00Z">
              <w:r>
                <w:rPr>
                  <w:rFonts w:ascii="Calibri" w:hAnsi="Calibri" w:cs="Calibri"/>
                  <w:color w:val="000000"/>
                  <w:sz w:val="22"/>
                  <w:szCs w:val="22"/>
                </w:rPr>
                <w:t>1</w:t>
              </w:r>
            </w:ins>
            <w:del w:id="4870"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871"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D3D06" w14:textId="46A9181D" w:rsidR="000A68D3" w:rsidRPr="00E66AD4" w:rsidRDefault="000A68D3" w:rsidP="000A68D3">
            <w:pPr>
              <w:widowControl/>
              <w:autoSpaceDE/>
              <w:autoSpaceDN/>
              <w:adjustRightInd/>
              <w:jc w:val="center"/>
              <w:rPr>
                <w:b/>
                <w:bCs/>
                <w:sz w:val="22"/>
                <w:szCs w:val="22"/>
              </w:rPr>
            </w:pPr>
            <w:ins w:id="4872" w:author="ERCOT" w:date="2021-11-01T10:53:00Z">
              <w:r>
                <w:rPr>
                  <w:rFonts w:ascii="Calibri" w:hAnsi="Calibri" w:cs="Calibri"/>
                  <w:color w:val="000000"/>
                  <w:sz w:val="22"/>
                  <w:szCs w:val="22"/>
                </w:rPr>
                <w:t>1</w:t>
              </w:r>
            </w:ins>
            <w:del w:id="4873"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874"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3B1322" w14:textId="600EF9F5" w:rsidR="000A68D3" w:rsidRPr="00E66AD4" w:rsidRDefault="000A68D3" w:rsidP="000A68D3">
            <w:pPr>
              <w:widowControl/>
              <w:autoSpaceDE/>
              <w:autoSpaceDN/>
              <w:adjustRightInd/>
              <w:jc w:val="center"/>
              <w:rPr>
                <w:b/>
                <w:bCs/>
                <w:sz w:val="22"/>
                <w:szCs w:val="22"/>
              </w:rPr>
            </w:pPr>
            <w:ins w:id="4875" w:author="ERCOT" w:date="2021-11-01T10:53:00Z">
              <w:r>
                <w:rPr>
                  <w:rFonts w:ascii="Calibri" w:hAnsi="Calibri" w:cs="Calibri"/>
                  <w:color w:val="000000"/>
                  <w:sz w:val="22"/>
                  <w:szCs w:val="22"/>
                </w:rPr>
                <w:t>1</w:t>
              </w:r>
            </w:ins>
            <w:del w:id="4876"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877"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9ADE3" w14:textId="39981BA6" w:rsidR="000A68D3" w:rsidRPr="00E66AD4" w:rsidRDefault="000A68D3" w:rsidP="000A68D3">
            <w:pPr>
              <w:widowControl/>
              <w:autoSpaceDE/>
              <w:autoSpaceDN/>
              <w:adjustRightInd/>
              <w:jc w:val="center"/>
              <w:rPr>
                <w:b/>
                <w:bCs/>
                <w:sz w:val="22"/>
                <w:szCs w:val="22"/>
              </w:rPr>
            </w:pPr>
            <w:ins w:id="4878" w:author="ERCOT" w:date="2021-11-01T10:53:00Z">
              <w:r>
                <w:rPr>
                  <w:rFonts w:ascii="Calibri" w:hAnsi="Calibri" w:cs="Calibri"/>
                  <w:color w:val="000000"/>
                  <w:sz w:val="22"/>
                  <w:szCs w:val="22"/>
                </w:rPr>
                <w:t>0</w:t>
              </w:r>
            </w:ins>
            <w:del w:id="487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880"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970893A" w14:textId="1B697B82" w:rsidR="000A68D3" w:rsidRPr="00E66AD4" w:rsidRDefault="000A68D3" w:rsidP="000A68D3">
            <w:pPr>
              <w:widowControl/>
              <w:autoSpaceDE/>
              <w:autoSpaceDN/>
              <w:adjustRightInd/>
              <w:jc w:val="center"/>
              <w:rPr>
                <w:b/>
                <w:bCs/>
                <w:sz w:val="22"/>
                <w:szCs w:val="22"/>
              </w:rPr>
            </w:pPr>
            <w:ins w:id="4881" w:author="ERCOT" w:date="2021-11-01T10:53:00Z">
              <w:r>
                <w:rPr>
                  <w:rFonts w:ascii="Calibri" w:hAnsi="Calibri" w:cs="Calibri"/>
                  <w:color w:val="000000"/>
                  <w:sz w:val="22"/>
                  <w:szCs w:val="22"/>
                </w:rPr>
                <w:t>0</w:t>
              </w:r>
            </w:ins>
            <w:del w:id="4882" w:author="ERCOT" w:date="2021-11-01T10:49:00Z">
              <w:r w:rsidRPr="00E66AD4" w:rsidDel="000A68D3">
                <w:rPr>
                  <w:sz w:val="22"/>
                  <w:szCs w:val="22"/>
                </w:rPr>
                <w:delText>0</w:delText>
              </w:r>
            </w:del>
          </w:p>
        </w:tc>
      </w:tr>
      <w:tr w:rsidR="000A68D3" w:rsidRPr="00AA6A8E" w14:paraId="26726B8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88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88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88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48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8B136C" w14:textId="38B3F9A7" w:rsidR="000A68D3" w:rsidRPr="00E66AD4" w:rsidRDefault="000A68D3" w:rsidP="000A68D3">
            <w:pPr>
              <w:widowControl/>
              <w:autoSpaceDE/>
              <w:autoSpaceDN/>
              <w:adjustRightInd/>
              <w:jc w:val="center"/>
              <w:rPr>
                <w:b/>
                <w:bCs/>
                <w:sz w:val="22"/>
                <w:szCs w:val="22"/>
              </w:rPr>
            </w:pPr>
            <w:ins w:id="4887" w:author="ERCOT" w:date="2021-11-01T10:53:00Z">
              <w:r>
                <w:rPr>
                  <w:rFonts w:ascii="Calibri" w:hAnsi="Calibri" w:cs="Calibri"/>
                  <w:color w:val="000000"/>
                  <w:sz w:val="22"/>
                  <w:szCs w:val="22"/>
                </w:rPr>
                <w:t>0</w:t>
              </w:r>
            </w:ins>
            <w:del w:id="488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374F372" w14:textId="6B7D43D2" w:rsidR="000A68D3" w:rsidRPr="00E66AD4" w:rsidRDefault="000A68D3" w:rsidP="000A68D3">
            <w:pPr>
              <w:widowControl/>
              <w:autoSpaceDE/>
              <w:autoSpaceDN/>
              <w:adjustRightInd/>
              <w:jc w:val="center"/>
              <w:rPr>
                <w:b/>
                <w:bCs/>
                <w:sz w:val="22"/>
                <w:szCs w:val="22"/>
              </w:rPr>
            </w:pPr>
            <w:ins w:id="4890" w:author="ERCOT" w:date="2021-11-01T10:53:00Z">
              <w:r>
                <w:rPr>
                  <w:rFonts w:ascii="Calibri" w:hAnsi="Calibri" w:cs="Calibri"/>
                  <w:color w:val="000000"/>
                  <w:sz w:val="22"/>
                  <w:szCs w:val="22"/>
                </w:rPr>
                <w:t>0</w:t>
              </w:r>
            </w:ins>
            <w:del w:id="489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AC34C1" w14:textId="3F9FCC6B" w:rsidR="000A68D3" w:rsidRPr="00E66AD4" w:rsidRDefault="000A68D3" w:rsidP="000A68D3">
            <w:pPr>
              <w:widowControl/>
              <w:autoSpaceDE/>
              <w:autoSpaceDN/>
              <w:adjustRightInd/>
              <w:jc w:val="center"/>
              <w:rPr>
                <w:b/>
                <w:bCs/>
                <w:sz w:val="22"/>
                <w:szCs w:val="22"/>
              </w:rPr>
            </w:pPr>
            <w:ins w:id="4893" w:author="ERCOT" w:date="2021-11-01T10:53:00Z">
              <w:r>
                <w:rPr>
                  <w:rFonts w:ascii="Calibri" w:hAnsi="Calibri" w:cs="Calibri"/>
                  <w:color w:val="000000"/>
                  <w:sz w:val="22"/>
                  <w:szCs w:val="22"/>
                </w:rPr>
                <w:t>0</w:t>
              </w:r>
            </w:ins>
            <w:del w:id="489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9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70AFDF" w14:textId="70720BE5" w:rsidR="000A68D3" w:rsidRPr="00E66AD4" w:rsidRDefault="000A68D3" w:rsidP="000A68D3">
            <w:pPr>
              <w:widowControl/>
              <w:autoSpaceDE/>
              <w:autoSpaceDN/>
              <w:adjustRightInd/>
              <w:jc w:val="center"/>
              <w:rPr>
                <w:b/>
                <w:bCs/>
                <w:sz w:val="22"/>
                <w:szCs w:val="22"/>
              </w:rPr>
            </w:pPr>
            <w:ins w:id="4896" w:author="ERCOT" w:date="2021-11-01T10:53:00Z">
              <w:r>
                <w:rPr>
                  <w:rFonts w:ascii="Calibri" w:hAnsi="Calibri" w:cs="Calibri"/>
                  <w:color w:val="000000"/>
                  <w:sz w:val="22"/>
                  <w:szCs w:val="22"/>
                </w:rPr>
                <w:t>0</w:t>
              </w:r>
            </w:ins>
            <w:del w:id="489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9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DD19" w14:textId="623F4707" w:rsidR="000A68D3" w:rsidRPr="00E66AD4" w:rsidRDefault="000A68D3" w:rsidP="000A68D3">
            <w:pPr>
              <w:widowControl/>
              <w:autoSpaceDE/>
              <w:autoSpaceDN/>
              <w:adjustRightInd/>
              <w:jc w:val="center"/>
              <w:rPr>
                <w:b/>
                <w:bCs/>
                <w:sz w:val="22"/>
                <w:szCs w:val="22"/>
              </w:rPr>
            </w:pPr>
            <w:ins w:id="4899" w:author="ERCOT" w:date="2021-11-01T10:53:00Z">
              <w:r>
                <w:rPr>
                  <w:rFonts w:ascii="Calibri" w:hAnsi="Calibri" w:cs="Calibri"/>
                  <w:color w:val="000000"/>
                  <w:sz w:val="22"/>
                  <w:szCs w:val="22"/>
                </w:rPr>
                <w:t>0</w:t>
              </w:r>
            </w:ins>
            <w:del w:id="490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0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89CED1" w14:textId="3094B4AE" w:rsidR="000A68D3" w:rsidRPr="00E66AD4" w:rsidRDefault="000A68D3" w:rsidP="000A68D3">
            <w:pPr>
              <w:widowControl/>
              <w:autoSpaceDE/>
              <w:autoSpaceDN/>
              <w:adjustRightInd/>
              <w:jc w:val="center"/>
              <w:rPr>
                <w:b/>
                <w:bCs/>
                <w:sz w:val="22"/>
                <w:szCs w:val="22"/>
              </w:rPr>
            </w:pPr>
            <w:ins w:id="4902" w:author="ERCOT" w:date="2021-11-01T10:53:00Z">
              <w:r>
                <w:rPr>
                  <w:rFonts w:ascii="Calibri" w:hAnsi="Calibri" w:cs="Calibri"/>
                  <w:color w:val="000000"/>
                  <w:sz w:val="22"/>
                  <w:szCs w:val="22"/>
                </w:rPr>
                <w:t>0</w:t>
              </w:r>
            </w:ins>
            <w:del w:id="490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0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CFED62" w14:textId="53E44895" w:rsidR="000A68D3" w:rsidRPr="00E66AD4" w:rsidRDefault="000A68D3" w:rsidP="000A68D3">
            <w:pPr>
              <w:widowControl/>
              <w:autoSpaceDE/>
              <w:autoSpaceDN/>
              <w:adjustRightInd/>
              <w:jc w:val="center"/>
              <w:rPr>
                <w:b/>
                <w:bCs/>
                <w:sz w:val="22"/>
                <w:szCs w:val="22"/>
              </w:rPr>
            </w:pPr>
            <w:ins w:id="4905" w:author="ERCOT" w:date="2021-11-01T10:53:00Z">
              <w:r>
                <w:rPr>
                  <w:rFonts w:ascii="Calibri" w:hAnsi="Calibri" w:cs="Calibri"/>
                  <w:color w:val="000000"/>
                  <w:sz w:val="22"/>
                  <w:szCs w:val="22"/>
                </w:rPr>
                <w:t>29</w:t>
              </w:r>
            </w:ins>
            <w:del w:id="4906"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0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D2B10E" w14:textId="77C16001" w:rsidR="000A68D3" w:rsidRPr="00E66AD4" w:rsidRDefault="000A68D3" w:rsidP="000A68D3">
            <w:pPr>
              <w:widowControl/>
              <w:autoSpaceDE/>
              <w:autoSpaceDN/>
              <w:adjustRightInd/>
              <w:jc w:val="center"/>
              <w:rPr>
                <w:b/>
                <w:bCs/>
                <w:sz w:val="22"/>
                <w:szCs w:val="22"/>
              </w:rPr>
            </w:pPr>
            <w:ins w:id="4908" w:author="ERCOT" w:date="2021-11-01T10:53:00Z">
              <w:r>
                <w:rPr>
                  <w:rFonts w:ascii="Calibri" w:hAnsi="Calibri" w:cs="Calibri"/>
                  <w:color w:val="000000"/>
                  <w:sz w:val="22"/>
                  <w:szCs w:val="22"/>
                </w:rPr>
                <w:t>29</w:t>
              </w:r>
            </w:ins>
            <w:del w:id="4909"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91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DF2182" w14:textId="508D0B6F" w:rsidR="000A68D3" w:rsidRPr="00E66AD4" w:rsidRDefault="000A68D3" w:rsidP="000A68D3">
            <w:pPr>
              <w:widowControl/>
              <w:autoSpaceDE/>
              <w:autoSpaceDN/>
              <w:adjustRightInd/>
              <w:jc w:val="center"/>
              <w:rPr>
                <w:b/>
                <w:bCs/>
                <w:sz w:val="22"/>
                <w:szCs w:val="22"/>
              </w:rPr>
            </w:pPr>
            <w:ins w:id="4911" w:author="ERCOT" w:date="2021-11-01T10:53:00Z">
              <w:r>
                <w:rPr>
                  <w:rFonts w:ascii="Calibri" w:hAnsi="Calibri" w:cs="Calibri"/>
                  <w:color w:val="000000"/>
                  <w:sz w:val="22"/>
                  <w:szCs w:val="22"/>
                </w:rPr>
                <w:t>29</w:t>
              </w:r>
            </w:ins>
            <w:del w:id="4912"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91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2D46" w14:textId="4DFC91F1" w:rsidR="000A68D3" w:rsidRPr="00E66AD4" w:rsidRDefault="000A68D3" w:rsidP="000A68D3">
            <w:pPr>
              <w:widowControl/>
              <w:autoSpaceDE/>
              <w:autoSpaceDN/>
              <w:adjustRightInd/>
              <w:jc w:val="center"/>
              <w:rPr>
                <w:b/>
                <w:bCs/>
                <w:sz w:val="22"/>
                <w:szCs w:val="22"/>
              </w:rPr>
            </w:pPr>
            <w:ins w:id="4914" w:author="ERCOT" w:date="2021-11-01T10:53:00Z">
              <w:r>
                <w:rPr>
                  <w:rFonts w:ascii="Calibri" w:hAnsi="Calibri" w:cs="Calibri"/>
                  <w:color w:val="000000"/>
                  <w:sz w:val="22"/>
                  <w:szCs w:val="22"/>
                </w:rPr>
                <w:t>29</w:t>
              </w:r>
            </w:ins>
            <w:del w:id="4915"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1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76C759" w14:textId="6D77A49D" w:rsidR="000A68D3" w:rsidRPr="00E66AD4" w:rsidRDefault="000A68D3" w:rsidP="000A68D3">
            <w:pPr>
              <w:widowControl/>
              <w:autoSpaceDE/>
              <w:autoSpaceDN/>
              <w:adjustRightInd/>
              <w:jc w:val="center"/>
              <w:rPr>
                <w:b/>
                <w:bCs/>
                <w:sz w:val="22"/>
                <w:szCs w:val="22"/>
              </w:rPr>
            </w:pPr>
            <w:ins w:id="4917" w:author="ERCOT" w:date="2021-11-01T10:53:00Z">
              <w:r>
                <w:rPr>
                  <w:rFonts w:ascii="Calibri" w:hAnsi="Calibri" w:cs="Calibri"/>
                  <w:color w:val="000000"/>
                  <w:sz w:val="22"/>
                  <w:szCs w:val="22"/>
                </w:rPr>
                <w:t>51</w:t>
              </w:r>
            </w:ins>
            <w:del w:id="4918"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1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CA70FA" w14:textId="21F3019D" w:rsidR="000A68D3" w:rsidRPr="00E66AD4" w:rsidRDefault="000A68D3" w:rsidP="000A68D3">
            <w:pPr>
              <w:widowControl/>
              <w:autoSpaceDE/>
              <w:autoSpaceDN/>
              <w:adjustRightInd/>
              <w:jc w:val="center"/>
              <w:rPr>
                <w:b/>
                <w:bCs/>
                <w:sz w:val="22"/>
                <w:szCs w:val="22"/>
              </w:rPr>
            </w:pPr>
            <w:ins w:id="4920" w:author="ERCOT" w:date="2021-11-01T10:53:00Z">
              <w:r>
                <w:rPr>
                  <w:rFonts w:ascii="Calibri" w:hAnsi="Calibri" w:cs="Calibri"/>
                  <w:color w:val="000000"/>
                  <w:sz w:val="22"/>
                  <w:szCs w:val="22"/>
                </w:rPr>
                <w:t>51</w:t>
              </w:r>
            </w:ins>
            <w:del w:id="4921"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2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5D2A3E" w14:textId="0291B124" w:rsidR="000A68D3" w:rsidRPr="00E66AD4" w:rsidRDefault="000A68D3" w:rsidP="000A68D3">
            <w:pPr>
              <w:widowControl/>
              <w:autoSpaceDE/>
              <w:autoSpaceDN/>
              <w:adjustRightInd/>
              <w:jc w:val="center"/>
              <w:rPr>
                <w:b/>
                <w:bCs/>
                <w:sz w:val="22"/>
                <w:szCs w:val="22"/>
              </w:rPr>
            </w:pPr>
            <w:ins w:id="4923" w:author="ERCOT" w:date="2021-11-01T10:53:00Z">
              <w:r>
                <w:rPr>
                  <w:rFonts w:ascii="Calibri" w:hAnsi="Calibri" w:cs="Calibri"/>
                  <w:color w:val="000000"/>
                  <w:sz w:val="22"/>
                  <w:szCs w:val="22"/>
                </w:rPr>
                <w:t>51</w:t>
              </w:r>
            </w:ins>
            <w:del w:id="4924"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2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A7D71" w14:textId="2A456209" w:rsidR="000A68D3" w:rsidRPr="00E66AD4" w:rsidRDefault="000A68D3" w:rsidP="000A68D3">
            <w:pPr>
              <w:widowControl/>
              <w:autoSpaceDE/>
              <w:autoSpaceDN/>
              <w:adjustRightInd/>
              <w:jc w:val="center"/>
              <w:rPr>
                <w:b/>
                <w:bCs/>
                <w:sz w:val="22"/>
                <w:szCs w:val="22"/>
              </w:rPr>
            </w:pPr>
            <w:ins w:id="4926" w:author="ERCOT" w:date="2021-11-01T10:53:00Z">
              <w:r>
                <w:rPr>
                  <w:rFonts w:ascii="Calibri" w:hAnsi="Calibri" w:cs="Calibri"/>
                  <w:color w:val="000000"/>
                  <w:sz w:val="22"/>
                  <w:szCs w:val="22"/>
                </w:rPr>
                <w:t>51</w:t>
              </w:r>
            </w:ins>
            <w:del w:id="4927"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2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61B279F" w14:textId="42CEB057" w:rsidR="000A68D3" w:rsidRPr="00E66AD4" w:rsidRDefault="000A68D3" w:rsidP="000A68D3">
            <w:pPr>
              <w:widowControl/>
              <w:autoSpaceDE/>
              <w:autoSpaceDN/>
              <w:adjustRightInd/>
              <w:jc w:val="center"/>
              <w:rPr>
                <w:b/>
                <w:bCs/>
                <w:sz w:val="22"/>
                <w:szCs w:val="22"/>
              </w:rPr>
            </w:pPr>
            <w:ins w:id="4929" w:author="ERCOT" w:date="2021-11-01T10:53:00Z">
              <w:r>
                <w:rPr>
                  <w:rFonts w:ascii="Calibri" w:hAnsi="Calibri" w:cs="Calibri"/>
                  <w:color w:val="000000"/>
                  <w:sz w:val="22"/>
                  <w:szCs w:val="22"/>
                </w:rPr>
                <w:t>56</w:t>
              </w:r>
            </w:ins>
            <w:del w:id="4930"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3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BFB39" w14:textId="0E4FC583" w:rsidR="000A68D3" w:rsidRPr="00E66AD4" w:rsidRDefault="000A68D3" w:rsidP="000A68D3">
            <w:pPr>
              <w:widowControl/>
              <w:autoSpaceDE/>
              <w:autoSpaceDN/>
              <w:adjustRightInd/>
              <w:jc w:val="center"/>
              <w:rPr>
                <w:b/>
                <w:bCs/>
                <w:sz w:val="22"/>
                <w:szCs w:val="22"/>
              </w:rPr>
            </w:pPr>
            <w:ins w:id="4932" w:author="ERCOT" w:date="2021-11-01T10:53:00Z">
              <w:r>
                <w:rPr>
                  <w:rFonts w:ascii="Calibri" w:hAnsi="Calibri" w:cs="Calibri"/>
                  <w:color w:val="000000"/>
                  <w:sz w:val="22"/>
                  <w:szCs w:val="22"/>
                </w:rPr>
                <w:t>56</w:t>
              </w:r>
            </w:ins>
            <w:del w:id="4933"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3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E7161F1" w14:textId="2558E624" w:rsidR="000A68D3" w:rsidRPr="00E66AD4" w:rsidRDefault="000A68D3" w:rsidP="000A68D3">
            <w:pPr>
              <w:widowControl/>
              <w:autoSpaceDE/>
              <w:autoSpaceDN/>
              <w:adjustRightInd/>
              <w:jc w:val="center"/>
              <w:rPr>
                <w:b/>
                <w:bCs/>
                <w:sz w:val="22"/>
                <w:szCs w:val="22"/>
              </w:rPr>
            </w:pPr>
            <w:ins w:id="4935" w:author="ERCOT" w:date="2021-11-01T10:53:00Z">
              <w:r>
                <w:rPr>
                  <w:rFonts w:ascii="Calibri" w:hAnsi="Calibri" w:cs="Calibri"/>
                  <w:color w:val="000000"/>
                  <w:sz w:val="22"/>
                  <w:szCs w:val="22"/>
                </w:rPr>
                <w:t>56</w:t>
              </w:r>
            </w:ins>
            <w:del w:id="4936"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93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C74924" w14:textId="5E81CBB7" w:rsidR="000A68D3" w:rsidRPr="00E66AD4" w:rsidRDefault="000A68D3" w:rsidP="000A68D3">
            <w:pPr>
              <w:widowControl/>
              <w:autoSpaceDE/>
              <w:autoSpaceDN/>
              <w:adjustRightInd/>
              <w:jc w:val="center"/>
              <w:rPr>
                <w:b/>
                <w:bCs/>
                <w:sz w:val="22"/>
                <w:szCs w:val="22"/>
              </w:rPr>
            </w:pPr>
            <w:ins w:id="4938" w:author="ERCOT" w:date="2021-11-01T10:53:00Z">
              <w:r>
                <w:rPr>
                  <w:rFonts w:ascii="Calibri" w:hAnsi="Calibri" w:cs="Calibri"/>
                  <w:color w:val="000000"/>
                  <w:sz w:val="22"/>
                  <w:szCs w:val="22"/>
                </w:rPr>
                <w:t>56</w:t>
              </w:r>
            </w:ins>
            <w:del w:id="4939"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94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4DEE2D" w14:textId="3471271D" w:rsidR="000A68D3" w:rsidRPr="00E66AD4" w:rsidRDefault="000A68D3" w:rsidP="000A68D3">
            <w:pPr>
              <w:widowControl/>
              <w:autoSpaceDE/>
              <w:autoSpaceDN/>
              <w:adjustRightInd/>
              <w:jc w:val="center"/>
              <w:rPr>
                <w:b/>
                <w:bCs/>
                <w:sz w:val="22"/>
                <w:szCs w:val="22"/>
              </w:rPr>
            </w:pPr>
            <w:ins w:id="4941" w:author="ERCOT" w:date="2021-11-01T10:53:00Z">
              <w:r>
                <w:rPr>
                  <w:rFonts w:ascii="Calibri" w:hAnsi="Calibri" w:cs="Calibri"/>
                  <w:color w:val="000000"/>
                  <w:sz w:val="22"/>
                  <w:szCs w:val="22"/>
                </w:rPr>
                <w:t>1</w:t>
              </w:r>
            </w:ins>
            <w:del w:id="4942"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94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EB7172E" w14:textId="73F65222" w:rsidR="000A68D3" w:rsidRPr="00E66AD4" w:rsidRDefault="000A68D3" w:rsidP="000A68D3">
            <w:pPr>
              <w:widowControl/>
              <w:autoSpaceDE/>
              <w:autoSpaceDN/>
              <w:adjustRightInd/>
              <w:jc w:val="center"/>
              <w:rPr>
                <w:b/>
                <w:bCs/>
                <w:sz w:val="22"/>
                <w:szCs w:val="22"/>
              </w:rPr>
            </w:pPr>
            <w:ins w:id="4944" w:author="ERCOT" w:date="2021-11-01T10:53:00Z">
              <w:r>
                <w:rPr>
                  <w:rFonts w:ascii="Calibri" w:hAnsi="Calibri" w:cs="Calibri"/>
                  <w:color w:val="000000"/>
                  <w:sz w:val="22"/>
                  <w:szCs w:val="22"/>
                </w:rPr>
                <w:t>1</w:t>
              </w:r>
            </w:ins>
            <w:del w:id="4945"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94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0109AB" w14:textId="4BB9D0F2" w:rsidR="000A68D3" w:rsidRPr="00E66AD4" w:rsidRDefault="000A68D3" w:rsidP="000A68D3">
            <w:pPr>
              <w:widowControl/>
              <w:autoSpaceDE/>
              <w:autoSpaceDN/>
              <w:adjustRightInd/>
              <w:jc w:val="center"/>
              <w:rPr>
                <w:b/>
                <w:bCs/>
                <w:sz w:val="22"/>
                <w:szCs w:val="22"/>
              </w:rPr>
            </w:pPr>
            <w:ins w:id="4947" w:author="ERCOT" w:date="2021-11-01T10:53:00Z">
              <w:r>
                <w:rPr>
                  <w:rFonts w:ascii="Calibri" w:hAnsi="Calibri" w:cs="Calibri"/>
                  <w:color w:val="000000"/>
                  <w:sz w:val="22"/>
                  <w:szCs w:val="22"/>
                </w:rPr>
                <w:t>1</w:t>
              </w:r>
            </w:ins>
            <w:del w:id="4948"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94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CA34F" w14:textId="3291B1A7" w:rsidR="000A68D3" w:rsidRPr="00E66AD4" w:rsidRDefault="000A68D3" w:rsidP="000A68D3">
            <w:pPr>
              <w:widowControl/>
              <w:autoSpaceDE/>
              <w:autoSpaceDN/>
              <w:adjustRightInd/>
              <w:jc w:val="center"/>
              <w:rPr>
                <w:b/>
                <w:bCs/>
                <w:sz w:val="22"/>
                <w:szCs w:val="22"/>
              </w:rPr>
            </w:pPr>
            <w:ins w:id="4950" w:author="ERCOT" w:date="2021-11-01T10:53:00Z">
              <w:r>
                <w:rPr>
                  <w:rFonts w:ascii="Calibri" w:hAnsi="Calibri" w:cs="Calibri"/>
                  <w:color w:val="000000"/>
                  <w:sz w:val="22"/>
                  <w:szCs w:val="22"/>
                </w:rPr>
                <w:t>1</w:t>
              </w:r>
            </w:ins>
            <w:del w:id="4951"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95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E7204C2" w14:textId="1A591010" w:rsidR="000A68D3" w:rsidRPr="00E66AD4" w:rsidRDefault="000A68D3" w:rsidP="000A68D3">
            <w:pPr>
              <w:widowControl/>
              <w:autoSpaceDE/>
              <w:autoSpaceDN/>
              <w:adjustRightInd/>
              <w:jc w:val="center"/>
              <w:rPr>
                <w:b/>
                <w:bCs/>
                <w:sz w:val="22"/>
                <w:szCs w:val="22"/>
              </w:rPr>
            </w:pPr>
            <w:ins w:id="4953" w:author="ERCOT" w:date="2021-11-01T10:53:00Z">
              <w:r>
                <w:rPr>
                  <w:rFonts w:ascii="Calibri" w:hAnsi="Calibri" w:cs="Calibri"/>
                  <w:color w:val="000000"/>
                  <w:sz w:val="22"/>
                  <w:szCs w:val="22"/>
                </w:rPr>
                <w:t>0</w:t>
              </w:r>
            </w:ins>
            <w:del w:id="495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95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2D7871" w14:textId="65C9F8B9" w:rsidR="000A68D3" w:rsidRPr="00E66AD4" w:rsidRDefault="000A68D3" w:rsidP="000A68D3">
            <w:pPr>
              <w:widowControl/>
              <w:autoSpaceDE/>
              <w:autoSpaceDN/>
              <w:adjustRightInd/>
              <w:jc w:val="center"/>
              <w:rPr>
                <w:b/>
                <w:bCs/>
                <w:sz w:val="22"/>
                <w:szCs w:val="22"/>
              </w:rPr>
            </w:pPr>
            <w:ins w:id="4956" w:author="ERCOT" w:date="2021-11-01T10:53:00Z">
              <w:r>
                <w:rPr>
                  <w:rFonts w:ascii="Calibri" w:hAnsi="Calibri" w:cs="Calibri"/>
                  <w:color w:val="000000"/>
                  <w:sz w:val="22"/>
                  <w:szCs w:val="22"/>
                </w:rPr>
                <w:t>0</w:t>
              </w:r>
            </w:ins>
            <w:del w:id="4957" w:author="ERCOT" w:date="2021-11-01T10:49:00Z">
              <w:r w:rsidRPr="00E66AD4" w:rsidDel="000A68D3">
                <w:rPr>
                  <w:sz w:val="22"/>
                  <w:szCs w:val="22"/>
                </w:rPr>
                <w:delText>0</w:delText>
              </w:r>
            </w:del>
          </w:p>
        </w:tc>
      </w:tr>
      <w:tr w:rsidR="000A68D3" w:rsidRPr="00AA6A8E" w14:paraId="1EDC6780"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58"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59"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960"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496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58903C" w14:textId="1057B2EB" w:rsidR="000A68D3" w:rsidRPr="00E66AD4" w:rsidRDefault="000A68D3" w:rsidP="000A68D3">
            <w:pPr>
              <w:widowControl/>
              <w:autoSpaceDE/>
              <w:autoSpaceDN/>
              <w:adjustRightInd/>
              <w:jc w:val="center"/>
              <w:rPr>
                <w:b/>
                <w:bCs/>
                <w:sz w:val="22"/>
                <w:szCs w:val="22"/>
              </w:rPr>
            </w:pPr>
            <w:ins w:id="4962" w:author="ERCOT" w:date="2021-11-01T10:53:00Z">
              <w:r>
                <w:rPr>
                  <w:rFonts w:ascii="Calibri" w:hAnsi="Calibri" w:cs="Calibri"/>
                  <w:color w:val="000000"/>
                  <w:sz w:val="22"/>
                  <w:szCs w:val="22"/>
                </w:rPr>
                <w:t>0</w:t>
              </w:r>
            </w:ins>
            <w:del w:id="496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6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A226BD" w14:textId="0F778F75" w:rsidR="000A68D3" w:rsidRPr="00E66AD4" w:rsidRDefault="000A68D3" w:rsidP="000A68D3">
            <w:pPr>
              <w:widowControl/>
              <w:autoSpaceDE/>
              <w:autoSpaceDN/>
              <w:adjustRightInd/>
              <w:jc w:val="center"/>
              <w:rPr>
                <w:b/>
                <w:bCs/>
                <w:sz w:val="22"/>
                <w:szCs w:val="22"/>
              </w:rPr>
            </w:pPr>
            <w:ins w:id="4965" w:author="ERCOT" w:date="2021-11-01T10:53:00Z">
              <w:r>
                <w:rPr>
                  <w:rFonts w:ascii="Calibri" w:hAnsi="Calibri" w:cs="Calibri"/>
                  <w:color w:val="000000"/>
                  <w:sz w:val="22"/>
                  <w:szCs w:val="22"/>
                </w:rPr>
                <w:t>0</w:t>
              </w:r>
            </w:ins>
            <w:del w:id="496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6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B4EB71" w14:textId="78C723D0" w:rsidR="000A68D3" w:rsidRPr="00E66AD4" w:rsidRDefault="000A68D3" w:rsidP="000A68D3">
            <w:pPr>
              <w:widowControl/>
              <w:autoSpaceDE/>
              <w:autoSpaceDN/>
              <w:adjustRightInd/>
              <w:jc w:val="center"/>
              <w:rPr>
                <w:b/>
                <w:bCs/>
                <w:sz w:val="22"/>
                <w:szCs w:val="22"/>
              </w:rPr>
            </w:pPr>
            <w:ins w:id="4968" w:author="ERCOT" w:date="2021-11-01T10:53:00Z">
              <w:r>
                <w:rPr>
                  <w:rFonts w:ascii="Calibri" w:hAnsi="Calibri" w:cs="Calibri"/>
                  <w:color w:val="000000"/>
                  <w:sz w:val="22"/>
                  <w:szCs w:val="22"/>
                </w:rPr>
                <w:t>0</w:t>
              </w:r>
            </w:ins>
            <w:del w:id="496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7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90C2A" w14:textId="0AB5D821" w:rsidR="000A68D3" w:rsidRPr="00E66AD4" w:rsidRDefault="000A68D3" w:rsidP="000A68D3">
            <w:pPr>
              <w:widowControl/>
              <w:autoSpaceDE/>
              <w:autoSpaceDN/>
              <w:adjustRightInd/>
              <w:jc w:val="center"/>
              <w:rPr>
                <w:b/>
                <w:bCs/>
                <w:sz w:val="22"/>
                <w:szCs w:val="22"/>
              </w:rPr>
            </w:pPr>
            <w:ins w:id="4971" w:author="ERCOT" w:date="2021-11-01T10:53:00Z">
              <w:r>
                <w:rPr>
                  <w:rFonts w:ascii="Calibri" w:hAnsi="Calibri" w:cs="Calibri"/>
                  <w:color w:val="000000"/>
                  <w:sz w:val="22"/>
                  <w:szCs w:val="22"/>
                </w:rPr>
                <w:t>0</w:t>
              </w:r>
            </w:ins>
            <w:del w:id="497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7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149759" w14:textId="7D311D50" w:rsidR="000A68D3" w:rsidRPr="00E66AD4" w:rsidRDefault="000A68D3" w:rsidP="000A68D3">
            <w:pPr>
              <w:widowControl/>
              <w:autoSpaceDE/>
              <w:autoSpaceDN/>
              <w:adjustRightInd/>
              <w:jc w:val="center"/>
              <w:rPr>
                <w:b/>
                <w:bCs/>
                <w:sz w:val="22"/>
                <w:szCs w:val="22"/>
              </w:rPr>
            </w:pPr>
            <w:ins w:id="4974" w:author="ERCOT" w:date="2021-11-01T10:53:00Z">
              <w:r>
                <w:rPr>
                  <w:rFonts w:ascii="Calibri" w:hAnsi="Calibri" w:cs="Calibri"/>
                  <w:color w:val="000000"/>
                  <w:sz w:val="22"/>
                  <w:szCs w:val="22"/>
                </w:rPr>
                <w:t>0</w:t>
              </w:r>
            </w:ins>
            <w:del w:id="497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7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FF2758" w14:textId="603E7029" w:rsidR="000A68D3" w:rsidRPr="00E66AD4" w:rsidRDefault="000A68D3" w:rsidP="000A68D3">
            <w:pPr>
              <w:widowControl/>
              <w:autoSpaceDE/>
              <w:autoSpaceDN/>
              <w:adjustRightInd/>
              <w:jc w:val="center"/>
              <w:rPr>
                <w:b/>
                <w:bCs/>
                <w:sz w:val="22"/>
                <w:szCs w:val="22"/>
              </w:rPr>
            </w:pPr>
            <w:ins w:id="4977" w:author="ERCOT" w:date="2021-11-01T10:53:00Z">
              <w:r>
                <w:rPr>
                  <w:rFonts w:ascii="Calibri" w:hAnsi="Calibri" w:cs="Calibri"/>
                  <w:color w:val="000000"/>
                  <w:sz w:val="22"/>
                  <w:szCs w:val="22"/>
                </w:rPr>
                <w:t>0</w:t>
              </w:r>
            </w:ins>
            <w:del w:id="497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7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95381B" w14:textId="5661B686" w:rsidR="000A68D3" w:rsidRPr="00E66AD4" w:rsidRDefault="000A68D3" w:rsidP="000A68D3">
            <w:pPr>
              <w:widowControl/>
              <w:autoSpaceDE/>
              <w:autoSpaceDN/>
              <w:adjustRightInd/>
              <w:jc w:val="center"/>
              <w:rPr>
                <w:b/>
                <w:bCs/>
                <w:sz w:val="22"/>
                <w:szCs w:val="22"/>
              </w:rPr>
            </w:pPr>
            <w:ins w:id="4980" w:author="ERCOT" w:date="2021-11-01T10:53:00Z">
              <w:r>
                <w:rPr>
                  <w:rFonts w:ascii="Calibri" w:hAnsi="Calibri" w:cs="Calibri"/>
                  <w:color w:val="000000"/>
                  <w:sz w:val="22"/>
                  <w:szCs w:val="22"/>
                </w:rPr>
                <w:t>17</w:t>
              </w:r>
            </w:ins>
            <w:del w:id="4981"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8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6352E" w14:textId="7DA42684" w:rsidR="000A68D3" w:rsidRPr="00E66AD4" w:rsidRDefault="000A68D3" w:rsidP="000A68D3">
            <w:pPr>
              <w:widowControl/>
              <w:autoSpaceDE/>
              <w:autoSpaceDN/>
              <w:adjustRightInd/>
              <w:jc w:val="center"/>
              <w:rPr>
                <w:b/>
                <w:bCs/>
                <w:sz w:val="22"/>
                <w:szCs w:val="22"/>
              </w:rPr>
            </w:pPr>
            <w:ins w:id="4983" w:author="ERCOT" w:date="2021-11-01T10:53:00Z">
              <w:r>
                <w:rPr>
                  <w:rFonts w:ascii="Calibri" w:hAnsi="Calibri" w:cs="Calibri"/>
                  <w:color w:val="000000"/>
                  <w:sz w:val="22"/>
                  <w:szCs w:val="22"/>
                </w:rPr>
                <w:t>17</w:t>
              </w:r>
            </w:ins>
            <w:del w:id="4984"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985"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7830998" w14:textId="1D668F1D" w:rsidR="000A68D3" w:rsidRPr="00E66AD4" w:rsidRDefault="000A68D3" w:rsidP="000A68D3">
            <w:pPr>
              <w:widowControl/>
              <w:autoSpaceDE/>
              <w:autoSpaceDN/>
              <w:adjustRightInd/>
              <w:jc w:val="center"/>
              <w:rPr>
                <w:b/>
                <w:bCs/>
                <w:sz w:val="22"/>
                <w:szCs w:val="22"/>
              </w:rPr>
            </w:pPr>
            <w:ins w:id="4986" w:author="ERCOT" w:date="2021-11-01T10:53:00Z">
              <w:r>
                <w:rPr>
                  <w:rFonts w:ascii="Calibri" w:hAnsi="Calibri" w:cs="Calibri"/>
                  <w:color w:val="000000"/>
                  <w:sz w:val="22"/>
                  <w:szCs w:val="22"/>
                </w:rPr>
                <w:t>17</w:t>
              </w:r>
            </w:ins>
            <w:del w:id="4987"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988"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3C4A4" w14:textId="028D1A70" w:rsidR="000A68D3" w:rsidRPr="00E66AD4" w:rsidRDefault="000A68D3" w:rsidP="000A68D3">
            <w:pPr>
              <w:widowControl/>
              <w:autoSpaceDE/>
              <w:autoSpaceDN/>
              <w:adjustRightInd/>
              <w:jc w:val="center"/>
              <w:rPr>
                <w:b/>
                <w:bCs/>
                <w:sz w:val="22"/>
                <w:szCs w:val="22"/>
              </w:rPr>
            </w:pPr>
            <w:ins w:id="4989" w:author="ERCOT" w:date="2021-11-01T10:53:00Z">
              <w:r>
                <w:rPr>
                  <w:rFonts w:ascii="Calibri" w:hAnsi="Calibri" w:cs="Calibri"/>
                  <w:color w:val="000000"/>
                  <w:sz w:val="22"/>
                  <w:szCs w:val="22"/>
                </w:rPr>
                <w:t>17</w:t>
              </w:r>
            </w:ins>
            <w:del w:id="4990"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9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6B98CE" w14:textId="7A3BF86D" w:rsidR="000A68D3" w:rsidRPr="00E66AD4" w:rsidRDefault="000A68D3" w:rsidP="000A68D3">
            <w:pPr>
              <w:widowControl/>
              <w:autoSpaceDE/>
              <w:autoSpaceDN/>
              <w:adjustRightInd/>
              <w:jc w:val="center"/>
              <w:rPr>
                <w:b/>
                <w:bCs/>
                <w:sz w:val="22"/>
                <w:szCs w:val="22"/>
              </w:rPr>
            </w:pPr>
            <w:ins w:id="4992" w:author="ERCOT" w:date="2021-11-01T10:53:00Z">
              <w:r>
                <w:rPr>
                  <w:rFonts w:ascii="Calibri" w:hAnsi="Calibri" w:cs="Calibri"/>
                  <w:color w:val="000000"/>
                  <w:sz w:val="22"/>
                  <w:szCs w:val="22"/>
                </w:rPr>
                <w:t>20</w:t>
              </w:r>
            </w:ins>
            <w:del w:id="4993"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9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D1C66B" w14:textId="69B66136" w:rsidR="000A68D3" w:rsidRPr="00E66AD4" w:rsidRDefault="000A68D3" w:rsidP="000A68D3">
            <w:pPr>
              <w:widowControl/>
              <w:autoSpaceDE/>
              <w:autoSpaceDN/>
              <w:adjustRightInd/>
              <w:jc w:val="center"/>
              <w:rPr>
                <w:b/>
                <w:bCs/>
                <w:sz w:val="22"/>
                <w:szCs w:val="22"/>
              </w:rPr>
            </w:pPr>
            <w:ins w:id="4995" w:author="ERCOT" w:date="2021-11-01T10:53:00Z">
              <w:r>
                <w:rPr>
                  <w:rFonts w:ascii="Calibri" w:hAnsi="Calibri" w:cs="Calibri"/>
                  <w:color w:val="000000"/>
                  <w:sz w:val="22"/>
                  <w:szCs w:val="22"/>
                </w:rPr>
                <w:t>20</w:t>
              </w:r>
            </w:ins>
            <w:del w:id="4996"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97"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5B775" w14:textId="14BC4FE1" w:rsidR="000A68D3" w:rsidRPr="00E66AD4" w:rsidRDefault="000A68D3" w:rsidP="000A68D3">
            <w:pPr>
              <w:widowControl/>
              <w:autoSpaceDE/>
              <w:autoSpaceDN/>
              <w:adjustRightInd/>
              <w:jc w:val="center"/>
              <w:rPr>
                <w:b/>
                <w:bCs/>
                <w:sz w:val="22"/>
                <w:szCs w:val="22"/>
              </w:rPr>
            </w:pPr>
            <w:ins w:id="4998" w:author="ERCOT" w:date="2021-11-01T10:53:00Z">
              <w:r>
                <w:rPr>
                  <w:rFonts w:ascii="Calibri" w:hAnsi="Calibri" w:cs="Calibri"/>
                  <w:color w:val="000000"/>
                  <w:sz w:val="22"/>
                  <w:szCs w:val="22"/>
                </w:rPr>
                <w:t>20</w:t>
              </w:r>
            </w:ins>
            <w:del w:id="4999"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0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BF35F" w14:textId="17511680" w:rsidR="000A68D3" w:rsidRPr="00E66AD4" w:rsidRDefault="000A68D3" w:rsidP="000A68D3">
            <w:pPr>
              <w:widowControl/>
              <w:autoSpaceDE/>
              <w:autoSpaceDN/>
              <w:adjustRightInd/>
              <w:jc w:val="center"/>
              <w:rPr>
                <w:b/>
                <w:bCs/>
                <w:sz w:val="22"/>
                <w:szCs w:val="22"/>
              </w:rPr>
            </w:pPr>
            <w:ins w:id="5001" w:author="ERCOT" w:date="2021-11-01T10:53:00Z">
              <w:r>
                <w:rPr>
                  <w:rFonts w:ascii="Calibri" w:hAnsi="Calibri" w:cs="Calibri"/>
                  <w:color w:val="000000"/>
                  <w:sz w:val="22"/>
                  <w:szCs w:val="22"/>
                </w:rPr>
                <w:t>20</w:t>
              </w:r>
            </w:ins>
            <w:del w:id="5002"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0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C4649F" w14:textId="1CD8E2FA" w:rsidR="000A68D3" w:rsidRPr="00E66AD4" w:rsidRDefault="000A68D3" w:rsidP="000A68D3">
            <w:pPr>
              <w:widowControl/>
              <w:autoSpaceDE/>
              <w:autoSpaceDN/>
              <w:adjustRightInd/>
              <w:jc w:val="center"/>
              <w:rPr>
                <w:b/>
                <w:bCs/>
                <w:sz w:val="22"/>
                <w:szCs w:val="22"/>
              </w:rPr>
            </w:pPr>
            <w:ins w:id="5004" w:author="ERCOT" w:date="2021-11-01T10:53:00Z">
              <w:r>
                <w:rPr>
                  <w:rFonts w:ascii="Calibri" w:hAnsi="Calibri" w:cs="Calibri"/>
                  <w:color w:val="000000"/>
                  <w:sz w:val="22"/>
                  <w:szCs w:val="22"/>
                </w:rPr>
                <w:t>28</w:t>
              </w:r>
            </w:ins>
            <w:del w:id="5005"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54EAD4" w14:textId="47884652" w:rsidR="000A68D3" w:rsidRPr="00E66AD4" w:rsidRDefault="000A68D3" w:rsidP="000A68D3">
            <w:pPr>
              <w:widowControl/>
              <w:autoSpaceDE/>
              <w:autoSpaceDN/>
              <w:adjustRightInd/>
              <w:jc w:val="center"/>
              <w:rPr>
                <w:b/>
                <w:bCs/>
                <w:sz w:val="22"/>
                <w:szCs w:val="22"/>
              </w:rPr>
            </w:pPr>
            <w:ins w:id="5007" w:author="ERCOT" w:date="2021-11-01T10:53:00Z">
              <w:r>
                <w:rPr>
                  <w:rFonts w:ascii="Calibri" w:hAnsi="Calibri" w:cs="Calibri"/>
                  <w:color w:val="000000"/>
                  <w:sz w:val="22"/>
                  <w:szCs w:val="22"/>
                </w:rPr>
                <w:t>28</w:t>
              </w:r>
            </w:ins>
            <w:del w:id="5008"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0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5C169EF" w14:textId="51FE85CA" w:rsidR="000A68D3" w:rsidRPr="00E66AD4" w:rsidRDefault="000A68D3" w:rsidP="000A68D3">
            <w:pPr>
              <w:widowControl/>
              <w:autoSpaceDE/>
              <w:autoSpaceDN/>
              <w:adjustRightInd/>
              <w:jc w:val="center"/>
              <w:rPr>
                <w:b/>
                <w:bCs/>
                <w:sz w:val="22"/>
                <w:szCs w:val="22"/>
              </w:rPr>
            </w:pPr>
            <w:ins w:id="5010" w:author="ERCOT" w:date="2021-11-01T10:53:00Z">
              <w:r>
                <w:rPr>
                  <w:rFonts w:ascii="Calibri" w:hAnsi="Calibri" w:cs="Calibri"/>
                  <w:color w:val="000000"/>
                  <w:sz w:val="22"/>
                  <w:szCs w:val="22"/>
                </w:rPr>
                <w:t>28</w:t>
              </w:r>
            </w:ins>
            <w:del w:id="5011"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012"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809C208" w14:textId="2C5F7398" w:rsidR="000A68D3" w:rsidRPr="00E66AD4" w:rsidRDefault="000A68D3" w:rsidP="000A68D3">
            <w:pPr>
              <w:widowControl/>
              <w:autoSpaceDE/>
              <w:autoSpaceDN/>
              <w:adjustRightInd/>
              <w:jc w:val="center"/>
              <w:rPr>
                <w:b/>
                <w:bCs/>
                <w:sz w:val="22"/>
                <w:szCs w:val="22"/>
              </w:rPr>
            </w:pPr>
            <w:ins w:id="5013" w:author="ERCOT" w:date="2021-11-01T10:53:00Z">
              <w:r>
                <w:rPr>
                  <w:rFonts w:ascii="Calibri" w:hAnsi="Calibri" w:cs="Calibri"/>
                  <w:color w:val="000000"/>
                  <w:sz w:val="22"/>
                  <w:szCs w:val="22"/>
                </w:rPr>
                <w:t>28</w:t>
              </w:r>
            </w:ins>
            <w:del w:id="5014"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015"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555F7" w14:textId="64E2668F" w:rsidR="000A68D3" w:rsidRPr="00E66AD4" w:rsidRDefault="000A68D3" w:rsidP="000A68D3">
            <w:pPr>
              <w:widowControl/>
              <w:autoSpaceDE/>
              <w:autoSpaceDN/>
              <w:adjustRightInd/>
              <w:jc w:val="center"/>
              <w:rPr>
                <w:b/>
                <w:bCs/>
                <w:sz w:val="22"/>
                <w:szCs w:val="22"/>
              </w:rPr>
            </w:pPr>
            <w:ins w:id="5016" w:author="ERCOT" w:date="2021-11-01T10:53:00Z">
              <w:r>
                <w:rPr>
                  <w:rFonts w:ascii="Calibri" w:hAnsi="Calibri" w:cs="Calibri"/>
                  <w:color w:val="000000"/>
                  <w:sz w:val="22"/>
                  <w:szCs w:val="22"/>
                </w:rPr>
                <w:t>4</w:t>
              </w:r>
            </w:ins>
            <w:del w:id="5017"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018"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F9FD340" w14:textId="5C855BB5" w:rsidR="000A68D3" w:rsidRPr="00E66AD4" w:rsidRDefault="000A68D3" w:rsidP="000A68D3">
            <w:pPr>
              <w:widowControl/>
              <w:autoSpaceDE/>
              <w:autoSpaceDN/>
              <w:adjustRightInd/>
              <w:jc w:val="center"/>
              <w:rPr>
                <w:b/>
                <w:bCs/>
                <w:sz w:val="22"/>
                <w:szCs w:val="22"/>
              </w:rPr>
            </w:pPr>
            <w:ins w:id="5019" w:author="ERCOT" w:date="2021-11-01T10:53:00Z">
              <w:r>
                <w:rPr>
                  <w:rFonts w:ascii="Calibri" w:hAnsi="Calibri" w:cs="Calibri"/>
                  <w:color w:val="000000"/>
                  <w:sz w:val="22"/>
                  <w:szCs w:val="22"/>
                </w:rPr>
                <w:t>4</w:t>
              </w:r>
            </w:ins>
            <w:del w:id="5020"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021"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81517" w14:textId="031C0DD8" w:rsidR="000A68D3" w:rsidRPr="00E66AD4" w:rsidRDefault="000A68D3" w:rsidP="000A68D3">
            <w:pPr>
              <w:widowControl/>
              <w:autoSpaceDE/>
              <w:autoSpaceDN/>
              <w:adjustRightInd/>
              <w:jc w:val="center"/>
              <w:rPr>
                <w:b/>
                <w:bCs/>
                <w:sz w:val="22"/>
                <w:szCs w:val="22"/>
              </w:rPr>
            </w:pPr>
            <w:ins w:id="5022" w:author="ERCOT" w:date="2021-11-01T10:53:00Z">
              <w:r>
                <w:rPr>
                  <w:rFonts w:ascii="Calibri" w:hAnsi="Calibri" w:cs="Calibri"/>
                  <w:color w:val="000000"/>
                  <w:sz w:val="22"/>
                  <w:szCs w:val="22"/>
                </w:rPr>
                <w:t>4</w:t>
              </w:r>
            </w:ins>
            <w:del w:id="5023"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024"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6CE0134" w14:textId="664BB7D6" w:rsidR="000A68D3" w:rsidRPr="00E66AD4" w:rsidRDefault="000A68D3" w:rsidP="000A68D3">
            <w:pPr>
              <w:widowControl/>
              <w:autoSpaceDE/>
              <w:autoSpaceDN/>
              <w:adjustRightInd/>
              <w:jc w:val="center"/>
              <w:rPr>
                <w:b/>
                <w:bCs/>
                <w:sz w:val="22"/>
                <w:szCs w:val="22"/>
              </w:rPr>
            </w:pPr>
            <w:ins w:id="5025" w:author="ERCOT" w:date="2021-11-01T10:53:00Z">
              <w:r>
                <w:rPr>
                  <w:rFonts w:ascii="Calibri" w:hAnsi="Calibri" w:cs="Calibri"/>
                  <w:color w:val="000000"/>
                  <w:sz w:val="22"/>
                  <w:szCs w:val="22"/>
                </w:rPr>
                <w:t>4</w:t>
              </w:r>
            </w:ins>
            <w:del w:id="5026"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027"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0E675" w14:textId="01D87892" w:rsidR="000A68D3" w:rsidRPr="00E66AD4" w:rsidRDefault="000A68D3" w:rsidP="000A68D3">
            <w:pPr>
              <w:widowControl/>
              <w:autoSpaceDE/>
              <w:autoSpaceDN/>
              <w:adjustRightInd/>
              <w:jc w:val="center"/>
              <w:rPr>
                <w:b/>
                <w:bCs/>
                <w:sz w:val="22"/>
                <w:szCs w:val="22"/>
              </w:rPr>
            </w:pPr>
            <w:ins w:id="5028" w:author="ERCOT" w:date="2021-11-01T10:53:00Z">
              <w:r>
                <w:rPr>
                  <w:rFonts w:ascii="Calibri" w:hAnsi="Calibri" w:cs="Calibri"/>
                  <w:color w:val="000000"/>
                  <w:sz w:val="22"/>
                  <w:szCs w:val="22"/>
                </w:rPr>
                <w:t>0</w:t>
              </w:r>
            </w:ins>
            <w:del w:id="502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030"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B65E3AE" w14:textId="68962BC3" w:rsidR="000A68D3" w:rsidRPr="00E66AD4" w:rsidRDefault="000A68D3" w:rsidP="000A68D3">
            <w:pPr>
              <w:widowControl/>
              <w:autoSpaceDE/>
              <w:autoSpaceDN/>
              <w:adjustRightInd/>
              <w:jc w:val="center"/>
              <w:rPr>
                <w:b/>
                <w:bCs/>
                <w:sz w:val="22"/>
                <w:szCs w:val="22"/>
              </w:rPr>
            </w:pPr>
            <w:ins w:id="5031" w:author="ERCOT" w:date="2021-11-01T10:53:00Z">
              <w:r>
                <w:rPr>
                  <w:rFonts w:ascii="Calibri" w:hAnsi="Calibri" w:cs="Calibri"/>
                  <w:color w:val="000000"/>
                  <w:sz w:val="22"/>
                  <w:szCs w:val="22"/>
                </w:rPr>
                <w:t>0</w:t>
              </w:r>
            </w:ins>
            <w:del w:id="5032" w:author="ERCOT" w:date="2021-11-01T10:49:00Z">
              <w:r w:rsidRPr="00E66AD4" w:rsidDel="000A68D3">
                <w:rPr>
                  <w:sz w:val="22"/>
                  <w:szCs w:val="22"/>
                </w:rPr>
                <w:delText>0</w:delText>
              </w:r>
            </w:del>
          </w:p>
        </w:tc>
      </w:tr>
      <w:tr w:rsidR="000A68D3" w:rsidRPr="00AA6A8E" w14:paraId="10591451"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03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03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03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50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BB0C" w14:textId="6419D6EB" w:rsidR="000A68D3" w:rsidRPr="00E66AD4" w:rsidRDefault="000A68D3" w:rsidP="000A68D3">
            <w:pPr>
              <w:widowControl/>
              <w:autoSpaceDE/>
              <w:autoSpaceDN/>
              <w:adjustRightInd/>
              <w:jc w:val="center"/>
              <w:rPr>
                <w:b/>
                <w:bCs/>
                <w:sz w:val="22"/>
                <w:szCs w:val="22"/>
              </w:rPr>
            </w:pPr>
            <w:ins w:id="5037" w:author="ERCOT" w:date="2021-11-01T10:53:00Z">
              <w:r>
                <w:rPr>
                  <w:rFonts w:ascii="Calibri" w:hAnsi="Calibri" w:cs="Calibri"/>
                  <w:color w:val="000000"/>
                  <w:sz w:val="22"/>
                  <w:szCs w:val="22"/>
                </w:rPr>
                <w:t>0</w:t>
              </w:r>
            </w:ins>
            <w:del w:id="503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2C12E" w14:textId="4E56E89C" w:rsidR="000A68D3" w:rsidRPr="00E66AD4" w:rsidRDefault="000A68D3" w:rsidP="000A68D3">
            <w:pPr>
              <w:widowControl/>
              <w:autoSpaceDE/>
              <w:autoSpaceDN/>
              <w:adjustRightInd/>
              <w:jc w:val="center"/>
              <w:rPr>
                <w:b/>
                <w:bCs/>
                <w:sz w:val="22"/>
                <w:szCs w:val="22"/>
              </w:rPr>
            </w:pPr>
            <w:ins w:id="5040" w:author="ERCOT" w:date="2021-11-01T10:53:00Z">
              <w:r>
                <w:rPr>
                  <w:rFonts w:ascii="Calibri" w:hAnsi="Calibri" w:cs="Calibri"/>
                  <w:color w:val="000000"/>
                  <w:sz w:val="22"/>
                  <w:szCs w:val="22"/>
                </w:rPr>
                <w:t>0</w:t>
              </w:r>
            </w:ins>
            <w:del w:id="504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9EB6F" w14:textId="77269072" w:rsidR="000A68D3" w:rsidRPr="00E66AD4" w:rsidRDefault="000A68D3" w:rsidP="000A68D3">
            <w:pPr>
              <w:widowControl/>
              <w:autoSpaceDE/>
              <w:autoSpaceDN/>
              <w:adjustRightInd/>
              <w:jc w:val="center"/>
              <w:rPr>
                <w:b/>
                <w:bCs/>
                <w:sz w:val="22"/>
                <w:szCs w:val="22"/>
              </w:rPr>
            </w:pPr>
            <w:ins w:id="5043" w:author="ERCOT" w:date="2021-11-01T10:53:00Z">
              <w:r>
                <w:rPr>
                  <w:rFonts w:ascii="Calibri" w:hAnsi="Calibri" w:cs="Calibri"/>
                  <w:color w:val="000000"/>
                  <w:sz w:val="22"/>
                  <w:szCs w:val="22"/>
                </w:rPr>
                <w:t>0</w:t>
              </w:r>
            </w:ins>
            <w:del w:id="504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4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19E67B" w14:textId="1D805536" w:rsidR="000A68D3" w:rsidRPr="00E66AD4" w:rsidRDefault="000A68D3" w:rsidP="000A68D3">
            <w:pPr>
              <w:widowControl/>
              <w:autoSpaceDE/>
              <w:autoSpaceDN/>
              <w:adjustRightInd/>
              <w:jc w:val="center"/>
              <w:rPr>
                <w:b/>
                <w:bCs/>
                <w:sz w:val="22"/>
                <w:szCs w:val="22"/>
              </w:rPr>
            </w:pPr>
            <w:ins w:id="5046" w:author="ERCOT" w:date="2021-11-01T10:53:00Z">
              <w:r>
                <w:rPr>
                  <w:rFonts w:ascii="Calibri" w:hAnsi="Calibri" w:cs="Calibri"/>
                  <w:color w:val="000000"/>
                  <w:sz w:val="22"/>
                  <w:szCs w:val="22"/>
                </w:rPr>
                <w:t>0</w:t>
              </w:r>
            </w:ins>
            <w:del w:id="504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4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BB88E" w14:textId="5F51AC64" w:rsidR="000A68D3" w:rsidRPr="00E66AD4" w:rsidRDefault="000A68D3" w:rsidP="000A68D3">
            <w:pPr>
              <w:widowControl/>
              <w:autoSpaceDE/>
              <w:autoSpaceDN/>
              <w:adjustRightInd/>
              <w:jc w:val="center"/>
              <w:rPr>
                <w:b/>
                <w:bCs/>
                <w:sz w:val="22"/>
                <w:szCs w:val="22"/>
              </w:rPr>
            </w:pPr>
            <w:ins w:id="5049" w:author="ERCOT" w:date="2021-11-01T10:53:00Z">
              <w:r>
                <w:rPr>
                  <w:rFonts w:ascii="Calibri" w:hAnsi="Calibri" w:cs="Calibri"/>
                  <w:color w:val="000000"/>
                  <w:sz w:val="22"/>
                  <w:szCs w:val="22"/>
                </w:rPr>
                <w:t>0</w:t>
              </w:r>
            </w:ins>
            <w:del w:id="505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5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3D816" w14:textId="5B4F65DF" w:rsidR="000A68D3" w:rsidRPr="00E66AD4" w:rsidRDefault="000A68D3" w:rsidP="000A68D3">
            <w:pPr>
              <w:widowControl/>
              <w:autoSpaceDE/>
              <w:autoSpaceDN/>
              <w:adjustRightInd/>
              <w:jc w:val="center"/>
              <w:rPr>
                <w:b/>
                <w:bCs/>
                <w:sz w:val="22"/>
                <w:szCs w:val="22"/>
              </w:rPr>
            </w:pPr>
            <w:ins w:id="5052" w:author="ERCOT" w:date="2021-11-01T10:53:00Z">
              <w:r>
                <w:rPr>
                  <w:rFonts w:ascii="Calibri" w:hAnsi="Calibri" w:cs="Calibri"/>
                  <w:color w:val="000000"/>
                  <w:sz w:val="22"/>
                  <w:szCs w:val="22"/>
                </w:rPr>
                <w:t>0</w:t>
              </w:r>
            </w:ins>
            <w:del w:id="505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5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75D1" w14:textId="10040B49" w:rsidR="000A68D3" w:rsidRPr="00E66AD4" w:rsidRDefault="000A68D3" w:rsidP="000A68D3">
            <w:pPr>
              <w:widowControl/>
              <w:autoSpaceDE/>
              <w:autoSpaceDN/>
              <w:adjustRightInd/>
              <w:jc w:val="center"/>
              <w:rPr>
                <w:b/>
                <w:bCs/>
                <w:sz w:val="22"/>
                <w:szCs w:val="22"/>
              </w:rPr>
            </w:pPr>
            <w:ins w:id="5055" w:author="ERCOT" w:date="2021-11-01T10:53:00Z">
              <w:r>
                <w:rPr>
                  <w:rFonts w:ascii="Calibri" w:hAnsi="Calibri" w:cs="Calibri"/>
                  <w:color w:val="000000"/>
                  <w:sz w:val="22"/>
                  <w:szCs w:val="22"/>
                </w:rPr>
                <w:t>17</w:t>
              </w:r>
            </w:ins>
            <w:del w:id="5056"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5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5CB1C" w14:textId="063198E2" w:rsidR="000A68D3" w:rsidRPr="00E66AD4" w:rsidRDefault="000A68D3" w:rsidP="000A68D3">
            <w:pPr>
              <w:widowControl/>
              <w:autoSpaceDE/>
              <w:autoSpaceDN/>
              <w:adjustRightInd/>
              <w:jc w:val="center"/>
              <w:rPr>
                <w:b/>
                <w:bCs/>
                <w:sz w:val="22"/>
                <w:szCs w:val="22"/>
              </w:rPr>
            </w:pPr>
            <w:ins w:id="5058" w:author="ERCOT" w:date="2021-11-01T10:53:00Z">
              <w:r>
                <w:rPr>
                  <w:rFonts w:ascii="Calibri" w:hAnsi="Calibri" w:cs="Calibri"/>
                  <w:color w:val="000000"/>
                  <w:sz w:val="22"/>
                  <w:szCs w:val="22"/>
                </w:rPr>
                <w:t>17</w:t>
              </w:r>
            </w:ins>
            <w:del w:id="5059"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06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DD87F" w14:textId="37C2D3C5" w:rsidR="000A68D3" w:rsidRPr="00E66AD4" w:rsidRDefault="000A68D3" w:rsidP="000A68D3">
            <w:pPr>
              <w:widowControl/>
              <w:autoSpaceDE/>
              <w:autoSpaceDN/>
              <w:adjustRightInd/>
              <w:jc w:val="center"/>
              <w:rPr>
                <w:b/>
                <w:bCs/>
                <w:sz w:val="22"/>
                <w:szCs w:val="22"/>
              </w:rPr>
            </w:pPr>
            <w:ins w:id="5061" w:author="ERCOT" w:date="2021-11-01T10:53:00Z">
              <w:r>
                <w:rPr>
                  <w:rFonts w:ascii="Calibri" w:hAnsi="Calibri" w:cs="Calibri"/>
                  <w:color w:val="000000"/>
                  <w:sz w:val="22"/>
                  <w:szCs w:val="22"/>
                </w:rPr>
                <w:t>17</w:t>
              </w:r>
            </w:ins>
            <w:del w:id="5062"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06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476C7C" w14:textId="4842F2D9" w:rsidR="000A68D3" w:rsidRPr="00E66AD4" w:rsidRDefault="000A68D3" w:rsidP="000A68D3">
            <w:pPr>
              <w:widowControl/>
              <w:autoSpaceDE/>
              <w:autoSpaceDN/>
              <w:adjustRightInd/>
              <w:jc w:val="center"/>
              <w:rPr>
                <w:b/>
                <w:bCs/>
                <w:sz w:val="22"/>
                <w:szCs w:val="22"/>
              </w:rPr>
            </w:pPr>
            <w:ins w:id="5064" w:author="ERCOT" w:date="2021-11-01T10:53:00Z">
              <w:r>
                <w:rPr>
                  <w:rFonts w:ascii="Calibri" w:hAnsi="Calibri" w:cs="Calibri"/>
                  <w:color w:val="000000"/>
                  <w:sz w:val="22"/>
                  <w:szCs w:val="22"/>
                </w:rPr>
                <w:t>17</w:t>
              </w:r>
            </w:ins>
            <w:del w:id="5065"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6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99DB2" w14:textId="4B6B5735" w:rsidR="000A68D3" w:rsidRPr="00E66AD4" w:rsidRDefault="000A68D3" w:rsidP="000A68D3">
            <w:pPr>
              <w:widowControl/>
              <w:autoSpaceDE/>
              <w:autoSpaceDN/>
              <w:adjustRightInd/>
              <w:jc w:val="center"/>
              <w:rPr>
                <w:b/>
                <w:bCs/>
                <w:sz w:val="22"/>
                <w:szCs w:val="22"/>
              </w:rPr>
            </w:pPr>
            <w:ins w:id="5067" w:author="ERCOT" w:date="2021-11-01T10:53:00Z">
              <w:r>
                <w:rPr>
                  <w:rFonts w:ascii="Calibri" w:hAnsi="Calibri" w:cs="Calibri"/>
                  <w:color w:val="000000"/>
                  <w:sz w:val="22"/>
                  <w:szCs w:val="22"/>
                </w:rPr>
                <w:t>20</w:t>
              </w:r>
            </w:ins>
            <w:del w:id="5068"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6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C3AEE6" w14:textId="6FFD6710" w:rsidR="000A68D3" w:rsidRPr="00E66AD4" w:rsidRDefault="000A68D3" w:rsidP="000A68D3">
            <w:pPr>
              <w:widowControl/>
              <w:autoSpaceDE/>
              <w:autoSpaceDN/>
              <w:adjustRightInd/>
              <w:jc w:val="center"/>
              <w:rPr>
                <w:b/>
                <w:bCs/>
                <w:sz w:val="22"/>
                <w:szCs w:val="22"/>
              </w:rPr>
            </w:pPr>
            <w:ins w:id="5070" w:author="ERCOT" w:date="2021-11-01T10:53:00Z">
              <w:r>
                <w:rPr>
                  <w:rFonts w:ascii="Calibri" w:hAnsi="Calibri" w:cs="Calibri"/>
                  <w:color w:val="000000"/>
                  <w:sz w:val="22"/>
                  <w:szCs w:val="22"/>
                </w:rPr>
                <w:t>20</w:t>
              </w:r>
            </w:ins>
            <w:del w:id="5071"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7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198380" w14:textId="6767D6B5" w:rsidR="000A68D3" w:rsidRPr="00E66AD4" w:rsidRDefault="000A68D3" w:rsidP="000A68D3">
            <w:pPr>
              <w:widowControl/>
              <w:autoSpaceDE/>
              <w:autoSpaceDN/>
              <w:adjustRightInd/>
              <w:jc w:val="center"/>
              <w:rPr>
                <w:b/>
                <w:bCs/>
                <w:sz w:val="22"/>
                <w:szCs w:val="22"/>
              </w:rPr>
            </w:pPr>
            <w:ins w:id="5073" w:author="ERCOT" w:date="2021-11-01T10:53:00Z">
              <w:r>
                <w:rPr>
                  <w:rFonts w:ascii="Calibri" w:hAnsi="Calibri" w:cs="Calibri"/>
                  <w:color w:val="000000"/>
                  <w:sz w:val="22"/>
                  <w:szCs w:val="22"/>
                </w:rPr>
                <w:t>20</w:t>
              </w:r>
            </w:ins>
            <w:del w:id="5074"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7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D68617" w14:textId="15A4CE60" w:rsidR="000A68D3" w:rsidRPr="00E66AD4" w:rsidRDefault="000A68D3" w:rsidP="000A68D3">
            <w:pPr>
              <w:widowControl/>
              <w:autoSpaceDE/>
              <w:autoSpaceDN/>
              <w:adjustRightInd/>
              <w:jc w:val="center"/>
              <w:rPr>
                <w:b/>
                <w:bCs/>
                <w:sz w:val="22"/>
                <w:szCs w:val="22"/>
              </w:rPr>
            </w:pPr>
            <w:ins w:id="5076" w:author="ERCOT" w:date="2021-11-01T10:53:00Z">
              <w:r>
                <w:rPr>
                  <w:rFonts w:ascii="Calibri" w:hAnsi="Calibri" w:cs="Calibri"/>
                  <w:color w:val="000000"/>
                  <w:sz w:val="22"/>
                  <w:szCs w:val="22"/>
                </w:rPr>
                <w:t>20</w:t>
              </w:r>
            </w:ins>
            <w:del w:id="5077"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7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2E9DD" w14:textId="6E8DEC93" w:rsidR="000A68D3" w:rsidRPr="00E66AD4" w:rsidRDefault="000A68D3" w:rsidP="000A68D3">
            <w:pPr>
              <w:widowControl/>
              <w:autoSpaceDE/>
              <w:autoSpaceDN/>
              <w:adjustRightInd/>
              <w:jc w:val="center"/>
              <w:rPr>
                <w:b/>
                <w:bCs/>
                <w:sz w:val="22"/>
                <w:szCs w:val="22"/>
              </w:rPr>
            </w:pPr>
            <w:ins w:id="5079" w:author="ERCOT" w:date="2021-11-01T10:53:00Z">
              <w:r>
                <w:rPr>
                  <w:rFonts w:ascii="Calibri" w:hAnsi="Calibri" w:cs="Calibri"/>
                  <w:color w:val="000000"/>
                  <w:sz w:val="22"/>
                  <w:szCs w:val="22"/>
                </w:rPr>
                <w:t>28</w:t>
              </w:r>
            </w:ins>
            <w:del w:id="5080"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327E08" w14:textId="55B9A9FA" w:rsidR="000A68D3" w:rsidRPr="00E66AD4" w:rsidRDefault="000A68D3" w:rsidP="000A68D3">
            <w:pPr>
              <w:widowControl/>
              <w:autoSpaceDE/>
              <w:autoSpaceDN/>
              <w:adjustRightInd/>
              <w:jc w:val="center"/>
              <w:rPr>
                <w:b/>
                <w:bCs/>
                <w:sz w:val="22"/>
                <w:szCs w:val="22"/>
              </w:rPr>
            </w:pPr>
            <w:ins w:id="5082" w:author="ERCOT" w:date="2021-11-01T10:53:00Z">
              <w:r>
                <w:rPr>
                  <w:rFonts w:ascii="Calibri" w:hAnsi="Calibri" w:cs="Calibri"/>
                  <w:color w:val="000000"/>
                  <w:sz w:val="22"/>
                  <w:szCs w:val="22"/>
                </w:rPr>
                <w:t>28</w:t>
              </w:r>
            </w:ins>
            <w:del w:id="5083"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8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19BBF7" w14:textId="4EBACF49" w:rsidR="000A68D3" w:rsidRPr="00E66AD4" w:rsidRDefault="000A68D3" w:rsidP="000A68D3">
            <w:pPr>
              <w:widowControl/>
              <w:autoSpaceDE/>
              <w:autoSpaceDN/>
              <w:adjustRightInd/>
              <w:jc w:val="center"/>
              <w:rPr>
                <w:b/>
                <w:bCs/>
                <w:sz w:val="22"/>
                <w:szCs w:val="22"/>
              </w:rPr>
            </w:pPr>
            <w:ins w:id="5085" w:author="ERCOT" w:date="2021-11-01T10:53:00Z">
              <w:r>
                <w:rPr>
                  <w:rFonts w:ascii="Calibri" w:hAnsi="Calibri" w:cs="Calibri"/>
                  <w:color w:val="000000"/>
                  <w:sz w:val="22"/>
                  <w:szCs w:val="22"/>
                </w:rPr>
                <w:t>28</w:t>
              </w:r>
            </w:ins>
            <w:del w:id="5086"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08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54CE260" w14:textId="6FAEF9D6" w:rsidR="000A68D3" w:rsidRPr="00E66AD4" w:rsidRDefault="000A68D3" w:rsidP="000A68D3">
            <w:pPr>
              <w:widowControl/>
              <w:autoSpaceDE/>
              <w:autoSpaceDN/>
              <w:adjustRightInd/>
              <w:jc w:val="center"/>
              <w:rPr>
                <w:b/>
                <w:bCs/>
                <w:sz w:val="22"/>
                <w:szCs w:val="22"/>
              </w:rPr>
            </w:pPr>
            <w:ins w:id="5088" w:author="ERCOT" w:date="2021-11-01T10:53:00Z">
              <w:r>
                <w:rPr>
                  <w:rFonts w:ascii="Calibri" w:hAnsi="Calibri" w:cs="Calibri"/>
                  <w:color w:val="000000"/>
                  <w:sz w:val="22"/>
                  <w:szCs w:val="22"/>
                </w:rPr>
                <w:t>28</w:t>
              </w:r>
            </w:ins>
            <w:del w:id="5089"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09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195493B" w14:textId="26B36A2D" w:rsidR="000A68D3" w:rsidRPr="00E66AD4" w:rsidRDefault="000A68D3" w:rsidP="000A68D3">
            <w:pPr>
              <w:widowControl/>
              <w:autoSpaceDE/>
              <w:autoSpaceDN/>
              <w:adjustRightInd/>
              <w:jc w:val="center"/>
              <w:rPr>
                <w:b/>
                <w:bCs/>
                <w:sz w:val="22"/>
                <w:szCs w:val="22"/>
              </w:rPr>
            </w:pPr>
            <w:ins w:id="5091" w:author="ERCOT" w:date="2021-11-01T10:53:00Z">
              <w:r>
                <w:rPr>
                  <w:rFonts w:ascii="Calibri" w:hAnsi="Calibri" w:cs="Calibri"/>
                  <w:color w:val="000000"/>
                  <w:sz w:val="22"/>
                  <w:szCs w:val="22"/>
                </w:rPr>
                <w:t>4</w:t>
              </w:r>
            </w:ins>
            <w:del w:id="5092"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09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727136F" w14:textId="4BFCF552" w:rsidR="000A68D3" w:rsidRPr="00E66AD4" w:rsidRDefault="000A68D3" w:rsidP="000A68D3">
            <w:pPr>
              <w:widowControl/>
              <w:autoSpaceDE/>
              <w:autoSpaceDN/>
              <w:adjustRightInd/>
              <w:jc w:val="center"/>
              <w:rPr>
                <w:b/>
                <w:bCs/>
                <w:sz w:val="22"/>
                <w:szCs w:val="22"/>
              </w:rPr>
            </w:pPr>
            <w:ins w:id="5094" w:author="ERCOT" w:date="2021-11-01T10:53:00Z">
              <w:r>
                <w:rPr>
                  <w:rFonts w:ascii="Calibri" w:hAnsi="Calibri" w:cs="Calibri"/>
                  <w:color w:val="000000"/>
                  <w:sz w:val="22"/>
                  <w:szCs w:val="22"/>
                </w:rPr>
                <w:t>4</w:t>
              </w:r>
            </w:ins>
            <w:del w:id="5095"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09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1493E" w14:textId="425C34BD" w:rsidR="000A68D3" w:rsidRPr="00E66AD4" w:rsidRDefault="000A68D3" w:rsidP="000A68D3">
            <w:pPr>
              <w:widowControl/>
              <w:autoSpaceDE/>
              <w:autoSpaceDN/>
              <w:adjustRightInd/>
              <w:jc w:val="center"/>
              <w:rPr>
                <w:b/>
                <w:bCs/>
                <w:sz w:val="22"/>
                <w:szCs w:val="22"/>
              </w:rPr>
            </w:pPr>
            <w:ins w:id="5097" w:author="ERCOT" w:date="2021-11-01T10:53:00Z">
              <w:r>
                <w:rPr>
                  <w:rFonts w:ascii="Calibri" w:hAnsi="Calibri" w:cs="Calibri"/>
                  <w:color w:val="000000"/>
                  <w:sz w:val="22"/>
                  <w:szCs w:val="22"/>
                </w:rPr>
                <w:t>4</w:t>
              </w:r>
            </w:ins>
            <w:del w:id="5098"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09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380AE" w14:textId="66600A5A" w:rsidR="000A68D3" w:rsidRPr="00E66AD4" w:rsidRDefault="000A68D3" w:rsidP="000A68D3">
            <w:pPr>
              <w:widowControl/>
              <w:autoSpaceDE/>
              <w:autoSpaceDN/>
              <w:adjustRightInd/>
              <w:jc w:val="center"/>
              <w:rPr>
                <w:b/>
                <w:bCs/>
                <w:sz w:val="22"/>
                <w:szCs w:val="22"/>
              </w:rPr>
            </w:pPr>
            <w:ins w:id="5100" w:author="ERCOT" w:date="2021-11-01T10:53:00Z">
              <w:r>
                <w:rPr>
                  <w:rFonts w:ascii="Calibri" w:hAnsi="Calibri" w:cs="Calibri"/>
                  <w:color w:val="000000"/>
                  <w:sz w:val="22"/>
                  <w:szCs w:val="22"/>
                </w:rPr>
                <w:t>4</w:t>
              </w:r>
            </w:ins>
            <w:del w:id="5101"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10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C4CAE" w14:textId="0D7A1AC8" w:rsidR="000A68D3" w:rsidRPr="00E66AD4" w:rsidRDefault="000A68D3" w:rsidP="000A68D3">
            <w:pPr>
              <w:widowControl/>
              <w:autoSpaceDE/>
              <w:autoSpaceDN/>
              <w:adjustRightInd/>
              <w:jc w:val="center"/>
              <w:rPr>
                <w:b/>
                <w:bCs/>
                <w:sz w:val="22"/>
                <w:szCs w:val="22"/>
              </w:rPr>
            </w:pPr>
            <w:ins w:id="5103" w:author="ERCOT" w:date="2021-11-01T10:53:00Z">
              <w:r>
                <w:rPr>
                  <w:rFonts w:ascii="Calibri" w:hAnsi="Calibri" w:cs="Calibri"/>
                  <w:color w:val="000000"/>
                  <w:sz w:val="22"/>
                  <w:szCs w:val="22"/>
                </w:rPr>
                <w:t>0</w:t>
              </w:r>
            </w:ins>
            <w:del w:id="510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10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FC69543" w14:textId="20621657" w:rsidR="000A68D3" w:rsidRPr="00E66AD4" w:rsidRDefault="000A68D3" w:rsidP="000A68D3">
            <w:pPr>
              <w:widowControl/>
              <w:autoSpaceDE/>
              <w:autoSpaceDN/>
              <w:adjustRightInd/>
              <w:jc w:val="center"/>
              <w:rPr>
                <w:b/>
                <w:bCs/>
                <w:sz w:val="22"/>
                <w:szCs w:val="22"/>
              </w:rPr>
            </w:pPr>
            <w:ins w:id="5106" w:author="ERCOT" w:date="2021-11-01T10:53:00Z">
              <w:r>
                <w:rPr>
                  <w:rFonts w:ascii="Calibri" w:hAnsi="Calibri" w:cs="Calibri"/>
                  <w:color w:val="000000"/>
                  <w:sz w:val="22"/>
                  <w:szCs w:val="22"/>
                </w:rPr>
                <w:t>0</w:t>
              </w:r>
            </w:ins>
            <w:del w:id="5107" w:author="ERCOT" w:date="2021-11-01T10:49:00Z">
              <w:r w:rsidRPr="00E66AD4" w:rsidDel="000A68D3">
                <w:rPr>
                  <w:sz w:val="22"/>
                  <w:szCs w:val="22"/>
                </w:rPr>
                <w:delText>0</w:delText>
              </w:r>
            </w:del>
          </w:p>
        </w:tc>
      </w:tr>
      <w:tr w:rsidR="000A68D3" w:rsidRPr="00AA6A8E" w14:paraId="7C4B1DC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108"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109"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110"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511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E21E8" w14:textId="6DFFDD79" w:rsidR="000A68D3" w:rsidRPr="00E66AD4" w:rsidRDefault="000A68D3" w:rsidP="000A68D3">
            <w:pPr>
              <w:widowControl/>
              <w:autoSpaceDE/>
              <w:autoSpaceDN/>
              <w:adjustRightInd/>
              <w:jc w:val="center"/>
              <w:rPr>
                <w:b/>
                <w:bCs/>
                <w:sz w:val="22"/>
                <w:szCs w:val="22"/>
              </w:rPr>
            </w:pPr>
            <w:ins w:id="5112" w:author="ERCOT" w:date="2021-11-01T10:53:00Z">
              <w:r>
                <w:rPr>
                  <w:rFonts w:ascii="Calibri" w:hAnsi="Calibri" w:cs="Calibri"/>
                  <w:color w:val="000000"/>
                  <w:sz w:val="22"/>
                  <w:szCs w:val="22"/>
                </w:rPr>
                <w:t>0</w:t>
              </w:r>
            </w:ins>
            <w:del w:id="511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1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8E75" w14:textId="0BE04AF2" w:rsidR="000A68D3" w:rsidRPr="00E66AD4" w:rsidRDefault="000A68D3" w:rsidP="000A68D3">
            <w:pPr>
              <w:widowControl/>
              <w:autoSpaceDE/>
              <w:autoSpaceDN/>
              <w:adjustRightInd/>
              <w:jc w:val="center"/>
              <w:rPr>
                <w:b/>
                <w:bCs/>
                <w:sz w:val="22"/>
                <w:szCs w:val="22"/>
              </w:rPr>
            </w:pPr>
            <w:ins w:id="5115" w:author="ERCOT" w:date="2021-11-01T10:53:00Z">
              <w:r>
                <w:rPr>
                  <w:rFonts w:ascii="Calibri" w:hAnsi="Calibri" w:cs="Calibri"/>
                  <w:color w:val="000000"/>
                  <w:sz w:val="22"/>
                  <w:szCs w:val="22"/>
                </w:rPr>
                <w:t>0</w:t>
              </w:r>
            </w:ins>
            <w:del w:id="511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1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FBCB" w14:textId="36A7CD41" w:rsidR="000A68D3" w:rsidRPr="00E66AD4" w:rsidRDefault="000A68D3" w:rsidP="000A68D3">
            <w:pPr>
              <w:widowControl/>
              <w:autoSpaceDE/>
              <w:autoSpaceDN/>
              <w:adjustRightInd/>
              <w:jc w:val="center"/>
              <w:rPr>
                <w:b/>
                <w:bCs/>
                <w:sz w:val="22"/>
                <w:szCs w:val="22"/>
              </w:rPr>
            </w:pPr>
            <w:ins w:id="5118" w:author="ERCOT" w:date="2021-11-01T10:53:00Z">
              <w:r>
                <w:rPr>
                  <w:rFonts w:ascii="Calibri" w:hAnsi="Calibri" w:cs="Calibri"/>
                  <w:color w:val="000000"/>
                  <w:sz w:val="22"/>
                  <w:szCs w:val="22"/>
                </w:rPr>
                <w:t>0</w:t>
              </w:r>
            </w:ins>
            <w:del w:id="511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2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8853B1" w14:textId="5E79F7F3" w:rsidR="000A68D3" w:rsidRPr="00E66AD4" w:rsidRDefault="000A68D3" w:rsidP="000A68D3">
            <w:pPr>
              <w:widowControl/>
              <w:autoSpaceDE/>
              <w:autoSpaceDN/>
              <w:adjustRightInd/>
              <w:jc w:val="center"/>
              <w:rPr>
                <w:b/>
                <w:bCs/>
                <w:sz w:val="22"/>
                <w:szCs w:val="22"/>
              </w:rPr>
            </w:pPr>
            <w:ins w:id="5121" w:author="ERCOT" w:date="2021-11-01T10:53:00Z">
              <w:r>
                <w:rPr>
                  <w:rFonts w:ascii="Calibri" w:hAnsi="Calibri" w:cs="Calibri"/>
                  <w:color w:val="000000"/>
                  <w:sz w:val="22"/>
                  <w:szCs w:val="22"/>
                </w:rPr>
                <w:t>0</w:t>
              </w:r>
            </w:ins>
            <w:del w:id="512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2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FF88F1" w14:textId="082A0E1B" w:rsidR="000A68D3" w:rsidRPr="00E66AD4" w:rsidRDefault="000A68D3" w:rsidP="000A68D3">
            <w:pPr>
              <w:widowControl/>
              <w:autoSpaceDE/>
              <w:autoSpaceDN/>
              <w:adjustRightInd/>
              <w:jc w:val="center"/>
              <w:rPr>
                <w:b/>
                <w:bCs/>
                <w:sz w:val="22"/>
                <w:szCs w:val="22"/>
              </w:rPr>
            </w:pPr>
            <w:ins w:id="5124" w:author="ERCOT" w:date="2021-11-01T10:53:00Z">
              <w:r>
                <w:rPr>
                  <w:rFonts w:ascii="Calibri" w:hAnsi="Calibri" w:cs="Calibri"/>
                  <w:color w:val="000000"/>
                  <w:sz w:val="22"/>
                  <w:szCs w:val="22"/>
                </w:rPr>
                <w:t>0</w:t>
              </w:r>
            </w:ins>
            <w:del w:id="512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2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353EA5" w14:textId="506BD9B4" w:rsidR="000A68D3" w:rsidRPr="00E66AD4" w:rsidRDefault="000A68D3" w:rsidP="000A68D3">
            <w:pPr>
              <w:widowControl/>
              <w:autoSpaceDE/>
              <w:autoSpaceDN/>
              <w:adjustRightInd/>
              <w:jc w:val="center"/>
              <w:rPr>
                <w:b/>
                <w:bCs/>
                <w:sz w:val="22"/>
                <w:szCs w:val="22"/>
              </w:rPr>
            </w:pPr>
            <w:ins w:id="5127" w:author="ERCOT" w:date="2021-11-01T10:53:00Z">
              <w:r>
                <w:rPr>
                  <w:rFonts w:ascii="Calibri" w:hAnsi="Calibri" w:cs="Calibri"/>
                  <w:color w:val="000000"/>
                  <w:sz w:val="22"/>
                  <w:szCs w:val="22"/>
                </w:rPr>
                <w:t>0</w:t>
              </w:r>
            </w:ins>
            <w:del w:id="512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2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B12983" w14:textId="548BBB8F" w:rsidR="000A68D3" w:rsidRPr="00E66AD4" w:rsidRDefault="000A68D3" w:rsidP="000A68D3">
            <w:pPr>
              <w:widowControl/>
              <w:autoSpaceDE/>
              <w:autoSpaceDN/>
              <w:adjustRightInd/>
              <w:jc w:val="center"/>
              <w:rPr>
                <w:b/>
                <w:bCs/>
                <w:sz w:val="22"/>
                <w:szCs w:val="22"/>
              </w:rPr>
            </w:pPr>
            <w:ins w:id="5130" w:author="ERCOT" w:date="2021-11-01T10:53:00Z">
              <w:r>
                <w:rPr>
                  <w:rFonts w:ascii="Calibri" w:hAnsi="Calibri" w:cs="Calibri"/>
                  <w:color w:val="000000"/>
                  <w:sz w:val="22"/>
                  <w:szCs w:val="22"/>
                </w:rPr>
                <w:t>17</w:t>
              </w:r>
            </w:ins>
            <w:del w:id="5131"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3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92842C" w14:textId="0FA74FBE" w:rsidR="000A68D3" w:rsidRPr="00E66AD4" w:rsidRDefault="000A68D3" w:rsidP="000A68D3">
            <w:pPr>
              <w:widowControl/>
              <w:autoSpaceDE/>
              <w:autoSpaceDN/>
              <w:adjustRightInd/>
              <w:jc w:val="center"/>
              <w:rPr>
                <w:b/>
                <w:bCs/>
                <w:sz w:val="22"/>
                <w:szCs w:val="22"/>
              </w:rPr>
            </w:pPr>
            <w:ins w:id="5133" w:author="ERCOT" w:date="2021-11-01T10:53:00Z">
              <w:r>
                <w:rPr>
                  <w:rFonts w:ascii="Calibri" w:hAnsi="Calibri" w:cs="Calibri"/>
                  <w:color w:val="000000"/>
                  <w:sz w:val="22"/>
                  <w:szCs w:val="22"/>
                </w:rPr>
                <w:t>17</w:t>
              </w:r>
            </w:ins>
            <w:del w:id="5134"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135"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E54FF1" w14:textId="20AAE9FE" w:rsidR="000A68D3" w:rsidRPr="00E66AD4" w:rsidRDefault="000A68D3" w:rsidP="000A68D3">
            <w:pPr>
              <w:widowControl/>
              <w:autoSpaceDE/>
              <w:autoSpaceDN/>
              <w:adjustRightInd/>
              <w:jc w:val="center"/>
              <w:rPr>
                <w:b/>
                <w:bCs/>
                <w:sz w:val="22"/>
                <w:szCs w:val="22"/>
              </w:rPr>
            </w:pPr>
            <w:ins w:id="5136" w:author="ERCOT" w:date="2021-11-01T10:53:00Z">
              <w:r>
                <w:rPr>
                  <w:rFonts w:ascii="Calibri" w:hAnsi="Calibri" w:cs="Calibri"/>
                  <w:color w:val="000000"/>
                  <w:sz w:val="22"/>
                  <w:szCs w:val="22"/>
                </w:rPr>
                <w:t>17</w:t>
              </w:r>
            </w:ins>
            <w:del w:id="5137"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138"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8C717" w14:textId="57DF7111" w:rsidR="000A68D3" w:rsidRPr="00E66AD4" w:rsidRDefault="000A68D3" w:rsidP="000A68D3">
            <w:pPr>
              <w:widowControl/>
              <w:autoSpaceDE/>
              <w:autoSpaceDN/>
              <w:adjustRightInd/>
              <w:jc w:val="center"/>
              <w:rPr>
                <w:b/>
                <w:bCs/>
                <w:sz w:val="22"/>
                <w:szCs w:val="22"/>
              </w:rPr>
            </w:pPr>
            <w:ins w:id="5139" w:author="ERCOT" w:date="2021-11-01T10:53:00Z">
              <w:r>
                <w:rPr>
                  <w:rFonts w:ascii="Calibri" w:hAnsi="Calibri" w:cs="Calibri"/>
                  <w:color w:val="000000"/>
                  <w:sz w:val="22"/>
                  <w:szCs w:val="22"/>
                </w:rPr>
                <w:t>17</w:t>
              </w:r>
            </w:ins>
            <w:del w:id="5140"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4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A7E9E" w14:textId="32017111" w:rsidR="000A68D3" w:rsidRPr="00E66AD4" w:rsidRDefault="000A68D3" w:rsidP="000A68D3">
            <w:pPr>
              <w:widowControl/>
              <w:autoSpaceDE/>
              <w:autoSpaceDN/>
              <w:adjustRightInd/>
              <w:jc w:val="center"/>
              <w:rPr>
                <w:b/>
                <w:bCs/>
                <w:sz w:val="22"/>
                <w:szCs w:val="22"/>
              </w:rPr>
            </w:pPr>
            <w:ins w:id="5142" w:author="ERCOT" w:date="2021-11-01T10:53:00Z">
              <w:r>
                <w:rPr>
                  <w:rFonts w:ascii="Calibri" w:hAnsi="Calibri" w:cs="Calibri"/>
                  <w:color w:val="000000"/>
                  <w:sz w:val="22"/>
                  <w:szCs w:val="22"/>
                </w:rPr>
                <w:t>20</w:t>
              </w:r>
            </w:ins>
            <w:del w:id="5143"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4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185541" w14:textId="7C5B757C" w:rsidR="000A68D3" w:rsidRPr="00E66AD4" w:rsidRDefault="000A68D3" w:rsidP="000A68D3">
            <w:pPr>
              <w:widowControl/>
              <w:autoSpaceDE/>
              <w:autoSpaceDN/>
              <w:adjustRightInd/>
              <w:jc w:val="center"/>
              <w:rPr>
                <w:b/>
                <w:bCs/>
                <w:sz w:val="22"/>
                <w:szCs w:val="22"/>
              </w:rPr>
            </w:pPr>
            <w:ins w:id="5145" w:author="ERCOT" w:date="2021-11-01T10:53:00Z">
              <w:r>
                <w:rPr>
                  <w:rFonts w:ascii="Calibri" w:hAnsi="Calibri" w:cs="Calibri"/>
                  <w:color w:val="000000"/>
                  <w:sz w:val="22"/>
                  <w:szCs w:val="22"/>
                </w:rPr>
                <w:t>20</w:t>
              </w:r>
            </w:ins>
            <w:del w:id="5146"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47"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8B80FF" w14:textId="5BB70DDB" w:rsidR="000A68D3" w:rsidRPr="00E66AD4" w:rsidRDefault="000A68D3" w:rsidP="000A68D3">
            <w:pPr>
              <w:widowControl/>
              <w:autoSpaceDE/>
              <w:autoSpaceDN/>
              <w:adjustRightInd/>
              <w:jc w:val="center"/>
              <w:rPr>
                <w:b/>
                <w:bCs/>
                <w:sz w:val="22"/>
                <w:szCs w:val="22"/>
              </w:rPr>
            </w:pPr>
            <w:ins w:id="5148" w:author="ERCOT" w:date="2021-11-01T10:53:00Z">
              <w:r>
                <w:rPr>
                  <w:rFonts w:ascii="Calibri" w:hAnsi="Calibri" w:cs="Calibri"/>
                  <w:color w:val="000000"/>
                  <w:sz w:val="22"/>
                  <w:szCs w:val="22"/>
                </w:rPr>
                <w:t>20</w:t>
              </w:r>
            </w:ins>
            <w:del w:id="5149"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5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E07D12" w14:textId="189B757C" w:rsidR="000A68D3" w:rsidRPr="00E66AD4" w:rsidRDefault="000A68D3" w:rsidP="000A68D3">
            <w:pPr>
              <w:widowControl/>
              <w:autoSpaceDE/>
              <w:autoSpaceDN/>
              <w:adjustRightInd/>
              <w:jc w:val="center"/>
              <w:rPr>
                <w:b/>
                <w:bCs/>
                <w:sz w:val="22"/>
                <w:szCs w:val="22"/>
              </w:rPr>
            </w:pPr>
            <w:ins w:id="5151" w:author="ERCOT" w:date="2021-11-01T10:53:00Z">
              <w:r>
                <w:rPr>
                  <w:rFonts w:ascii="Calibri" w:hAnsi="Calibri" w:cs="Calibri"/>
                  <w:color w:val="000000"/>
                  <w:sz w:val="22"/>
                  <w:szCs w:val="22"/>
                </w:rPr>
                <w:t>20</w:t>
              </w:r>
            </w:ins>
            <w:del w:id="5152"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5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EB7D" w14:textId="1EF6D13E" w:rsidR="000A68D3" w:rsidRPr="00E66AD4" w:rsidRDefault="000A68D3" w:rsidP="000A68D3">
            <w:pPr>
              <w:widowControl/>
              <w:autoSpaceDE/>
              <w:autoSpaceDN/>
              <w:adjustRightInd/>
              <w:jc w:val="center"/>
              <w:rPr>
                <w:b/>
                <w:bCs/>
                <w:sz w:val="22"/>
                <w:szCs w:val="22"/>
              </w:rPr>
            </w:pPr>
            <w:ins w:id="5154" w:author="ERCOT" w:date="2021-11-01T10:53:00Z">
              <w:r>
                <w:rPr>
                  <w:rFonts w:ascii="Calibri" w:hAnsi="Calibri" w:cs="Calibri"/>
                  <w:color w:val="000000"/>
                  <w:sz w:val="22"/>
                  <w:szCs w:val="22"/>
                </w:rPr>
                <w:t>28</w:t>
              </w:r>
            </w:ins>
            <w:del w:id="5155"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5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98ECFB" w14:textId="7DC5FE07" w:rsidR="000A68D3" w:rsidRPr="00E66AD4" w:rsidRDefault="000A68D3" w:rsidP="000A68D3">
            <w:pPr>
              <w:widowControl/>
              <w:autoSpaceDE/>
              <w:autoSpaceDN/>
              <w:adjustRightInd/>
              <w:jc w:val="center"/>
              <w:rPr>
                <w:b/>
                <w:bCs/>
                <w:sz w:val="22"/>
                <w:szCs w:val="22"/>
              </w:rPr>
            </w:pPr>
            <w:ins w:id="5157" w:author="ERCOT" w:date="2021-11-01T10:53:00Z">
              <w:r>
                <w:rPr>
                  <w:rFonts w:ascii="Calibri" w:hAnsi="Calibri" w:cs="Calibri"/>
                  <w:color w:val="000000"/>
                  <w:sz w:val="22"/>
                  <w:szCs w:val="22"/>
                </w:rPr>
                <w:t>28</w:t>
              </w:r>
            </w:ins>
            <w:del w:id="5158"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5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C83978" w14:textId="2FAF4FD3" w:rsidR="000A68D3" w:rsidRPr="00E66AD4" w:rsidRDefault="000A68D3" w:rsidP="000A68D3">
            <w:pPr>
              <w:widowControl/>
              <w:autoSpaceDE/>
              <w:autoSpaceDN/>
              <w:adjustRightInd/>
              <w:jc w:val="center"/>
              <w:rPr>
                <w:b/>
                <w:bCs/>
                <w:sz w:val="22"/>
                <w:szCs w:val="22"/>
              </w:rPr>
            </w:pPr>
            <w:ins w:id="5160" w:author="ERCOT" w:date="2021-11-01T10:53:00Z">
              <w:r>
                <w:rPr>
                  <w:rFonts w:ascii="Calibri" w:hAnsi="Calibri" w:cs="Calibri"/>
                  <w:color w:val="000000"/>
                  <w:sz w:val="22"/>
                  <w:szCs w:val="22"/>
                </w:rPr>
                <w:t>28</w:t>
              </w:r>
            </w:ins>
            <w:del w:id="5161"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162"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173BA" w14:textId="73962019" w:rsidR="000A68D3" w:rsidRPr="00E66AD4" w:rsidRDefault="000A68D3" w:rsidP="000A68D3">
            <w:pPr>
              <w:widowControl/>
              <w:autoSpaceDE/>
              <w:autoSpaceDN/>
              <w:adjustRightInd/>
              <w:jc w:val="center"/>
              <w:rPr>
                <w:b/>
                <w:bCs/>
                <w:sz w:val="22"/>
                <w:szCs w:val="22"/>
              </w:rPr>
            </w:pPr>
            <w:ins w:id="5163" w:author="ERCOT" w:date="2021-11-01T10:53:00Z">
              <w:r>
                <w:rPr>
                  <w:rFonts w:ascii="Calibri" w:hAnsi="Calibri" w:cs="Calibri"/>
                  <w:color w:val="000000"/>
                  <w:sz w:val="22"/>
                  <w:szCs w:val="22"/>
                </w:rPr>
                <w:t>28</w:t>
              </w:r>
            </w:ins>
            <w:del w:id="5164"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165"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D19D2E" w14:textId="615A661A" w:rsidR="000A68D3" w:rsidRPr="00E66AD4" w:rsidRDefault="000A68D3" w:rsidP="000A68D3">
            <w:pPr>
              <w:widowControl/>
              <w:autoSpaceDE/>
              <w:autoSpaceDN/>
              <w:adjustRightInd/>
              <w:jc w:val="center"/>
              <w:rPr>
                <w:b/>
                <w:bCs/>
                <w:sz w:val="22"/>
                <w:szCs w:val="22"/>
              </w:rPr>
            </w:pPr>
            <w:ins w:id="5166" w:author="ERCOT" w:date="2021-11-01T10:53:00Z">
              <w:r>
                <w:rPr>
                  <w:rFonts w:ascii="Calibri" w:hAnsi="Calibri" w:cs="Calibri"/>
                  <w:color w:val="000000"/>
                  <w:sz w:val="22"/>
                  <w:szCs w:val="22"/>
                </w:rPr>
                <w:t>4</w:t>
              </w:r>
            </w:ins>
            <w:del w:id="5167"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168"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E87DC28" w14:textId="640BD992" w:rsidR="000A68D3" w:rsidRPr="00E66AD4" w:rsidRDefault="000A68D3" w:rsidP="000A68D3">
            <w:pPr>
              <w:widowControl/>
              <w:autoSpaceDE/>
              <w:autoSpaceDN/>
              <w:adjustRightInd/>
              <w:jc w:val="center"/>
              <w:rPr>
                <w:b/>
                <w:bCs/>
                <w:sz w:val="22"/>
                <w:szCs w:val="22"/>
              </w:rPr>
            </w:pPr>
            <w:ins w:id="5169" w:author="ERCOT" w:date="2021-11-01T10:53:00Z">
              <w:r>
                <w:rPr>
                  <w:rFonts w:ascii="Calibri" w:hAnsi="Calibri" w:cs="Calibri"/>
                  <w:color w:val="000000"/>
                  <w:sz w:val="22"/>
                  <w:szCs w:val="22"/>
                </w:rPr>
                <w:t>4</w:t>
              </w:r>
            </w:ins>
            <w:del w:id="5170"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171"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D15BA54" w14:textId="35A6A5FC" w:rsidR="000A68D3" w:rsidRPr="00E66AD4" w:rsidRDefault="000A68D3" w:rsidP="000A68D3">
            <w:pPr>
              <w:widowControl/>
              <w:autoSpaceDE/>
              <w:autoSpaceDN/>
              <w:adjustRightInd/>
              <w:jc w:val="center"/>
              <w:rPr>
                <w:b/>
                <w:bCs/>
                <w:sz w:val="22"/>
                <w:szCs w:val="22"/>
              </w:rPr>
            </w:pPr>
            <w:ins w:id="5172" w:author="ERCOT" w:date="2021-11-01T10:53:00Z">
              <w:r>
                <w:rPr>
                  <w:rFonts w:ascii="Calibri" w:hAnsi="Calibri" w:cs="Calibri"/>
                  <w:color w:val="000000"/>
                  <w:sz w:val="22"/>
                  <w:szCs w:val="22"/>
                </w:rPr>
                <w:t>4</w:t>
              </w:r>
            </w:ins>
            <w:del w:id="5173"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174"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59A1383" w14:textId="553A7642" w:rsidR="000A68D3" w:rsidRPr="00E66AD4" w:rsidRDefault="000A68D3" w:rsidP="000A68D3">
            <w:pPr>
              <w:widowControl/>
              <w:autoSpaceDE/>
              <w:autoSpaceDN/>
              <w:adjustRightInd/>
              <w:jc w:val="center"/>
              <w:rPr>
                <w:b/>
                <w:bCs/>
                <w:sz w:val="22"/>
                <w:szCs w:val="22"/>
              </w:rPr>
            </w:pPr>
            <w:ins w:id="5175" w:author="ERCOT" w:date="2021-11-01T10:53:00Z">
              <w:r>
                <w:rPr>
                  <w:rFonts w:ascii="Calibri" w:hAnsi="Calibri" w:cs="Calibri"/>
                  <w:color w:val="000000"/>
                  <w:sz w:val="22"/>
                  <w:szCs w:val="22"/>
                </w:rPr>
                <w:t>4</w:t>
              </w:r>
            </w:ins>
            <w:del w:id="5176"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177"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B711E" w14:textId="3ED7A748" w:rsidR="000A68D3" w:rsidRPr="00E66AD4" w:rsidRDefault="000A68D3" w:rsidP="000A68D3">
            <w:pPr>
              <w:widowControl/>
              <w:autoSpaceDE/>
              <w:autoSpaceDN/>
              <w:adjustRightInd/>
              <w:jc w:val="center"/>
              <w:rPr>
                <w:b/>
                <w:bCs/>
                <w:sz w:val="22"/>
                <w:szCs w:val="22"/>
              </w:rPr>
            </w:pPr>
            <w:ins w:id="5178" w:author="ERCOT" w:date="2021-11-01T10:53:00Z">
              <w:r>
                <w:rPr>
                  <w:rFonts w:ascii="Calibri" w:hAnsi="Calibri" w:cs="Calibri"/>
                  <w:color w:val="000000"/>
                  <w:sz w:val="22"/>
                  <w:szCs w:val="22"/>
                </w:rPr>
                <w:t>0</w:t>
              </w:r>
            </w:ins>
            <w:del w:id="517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180"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F4E48" w14:textId="72393ECF" w:rsidR="000A68D3" w:rsidRPr="00E66AD4" w:rsidRDefault="000A68D3" w:rsidP="000A68D3">
            <w:pPr>
              <w:widowControl/>
              <w:autoSpaceDE/>
              <w:autoSpaceDN/>
              <w:adjustRightInd/>
              <w:jc w:val="center"/>
              <w:rPr>
                <w:b/>
                <w:bCs/>
                <w:sz w:val="22"/>
                <w:szCs w:val="22"/>
              </w:rPr>
            </w:pPr>
            <w:ins w:id="5181" w:author="ERCOT" w:date="2021-11-01T10:53:00Z">
              <w:r>
                <w:rPr>
                  <w:rFonts w:ascii="Calibri" w:hAnsi="Calibri" w:cs="Calibri"/>
                  <w:color w:val="000000"/>
                  <w:sz w:val="22"/>
                  <w:szCs w:val="22"/>
                </w:rPr>
                <w:t>0</w:t>
              </w:r>
            </w:ins>
            <w:del w:id="5182" w:author="ERCOT" w:date="2021-11-01T10:49:00Z">
              <w:r w:rsidRPr="00E66AD4" w:rsidDel="000A68D3">
                <w:rPr>
                  <w:sz w:val="22"/>
                  <w:szCs w:val="22"/>
                </w:rPr>
                <w:delText>0</w:delText>
              </w:r>
            </w:del>
          </w:p>
        </w:tc>
      </w:tr>
      <w:tr w:rsidR="000A68D3" w:rsidRPr="00AA6A8E" w14:paraId="5F14C52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18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18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18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51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01B0C6" w14:textId="192B7A3F" w:rsidR="000A68D3" w:rsidRPr="00E66AD4" w:rsidRDefault="000A68D3" w:rsidP="000A68D3">
            <w:pPr>
              <w:widowControl/>
              <w:autoSpaceDE/>
              <w:autoSpaceDN/>
              <w:adjustRightInd/>
              <w:jc w:val="center"/>
              <w:rPr>
                <w:b/>
                <w:bCs/>
                <w:sz w:val="22"/>
                <w:szCs w:val="22"/>
              </w:rPr>
            </w:pPr>
            <w:ins w:id="5187" w:author="ERCOT" w:date="2021-11-01T10:53:00Z">
              <w:r>
                <w:rPr>
                  <w:rFonts w:ascii="Calibri" w:hAnsi="Calibri" w:cs="Calibri"/>
                  <w:color w:val="000000"/>
                  <w:sz w:val="22"/>
                  <w:szCs w:val="22"/>
                </w:rPr>
                <w:t>0</w:t>
              </w:r>
            </w:ins>
            <w:del w:id="518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E76043" w14:textId="33FD7DDB" w:rsidR="000A68D3" w:rsidRPr="00E66AD4" w:rsidRDefault="000A68D3" w:rsidP="000A68D3">
            <w:pPr>
              <w:widowControl/>
              <w:autoSpaceDE/>
              <w:autoSpaceDN/>
              <w:adjustRightInd/>
              <w:jc w:val="center"/>
              <w:rPr>
                <w:b/>
                <w:bCs/>
                <w:sz w:val="22"/>
                <w:szCs w:val="22"/>
              </w:rPr>
            </w:pPr>
            <w:ins w:id="5190" w:author="ERCOT" w:date="2021-11-01T10:53:00Z">
              <w:r>
                <w:rPr>
                  <w:rFonts w:ascii="Calibri" w:hAnsi="Calibri" w:cs="Calibri"/>
                  <w:color w:val="000000"/>
                  <w:sz w:val="22"/>
                  <w:szCs w:val="22"/>
                </w:rPr>
                <w:t>0</w:t>
              </w:r>
            </w:ins>
            <w:del w:id="519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DD5B" w14:textId="1ED21287" w:rsidR="000A68D3" w:rsidRPr="00E66AD4" w:rsidRDefault="000A68D3" w:rsidP="000A68D3">
            <w:pPr>
              <w:widowControl/>
              <w:autoSpaceDE/>
              <w:autoSpaceDN/>
              <w:adjustRightInd/>
              <w:jc w:val="center"/>
              <w:rPr>
                <w:b/>
                <w:bCs/>
                <w:sz w:val="22"/>
                <w:szCs w:val="22"/>
              </w:rPr>
            </w:pPr>
            <w:ins w:id="5193" w:author="ERCOT" w:date="2021-11-01T10:53:00Z">
              <w:r>
                <w:rPr>
                  <w:rFonts w:ascii="Calibri" w:hAnsi="Calibri" w:cs="Calibri"/>
                  <w:color w:val="000000"/>
                  <w:sz w:val="22"/>
                  <w:szCs w:val="22"/>
                </w:rPr>
                <w:t>0</w:t>
              </w:r>
            </w:ins>
            <w:del w:id="519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9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CBF01" w14:textId="7C1D81F5" w:rsidR="000A68D3" w:rsidRPr="00E66AD4" w:rsidRDefault="000A68D3" w:rsidP="000A68D3">
            <w:pPr>
              <w:widowControl/>
              <w:autoSpaceDE/>
              <w:autoSpaceDN/>
              <w:adjustRightInd/>
              <w:jc w:val="center"/>
              <w:rPr>
                <w:b/>
                <w:bCs/>
                <w:sz w:val="22"/>
                <w:szCs w:val="22"/>
              </w:rPr>
            </w:pPr>
            <w:ins w:id="5196" w:author="ERCOT" w:date="2021-11-01T10:53:00Z">
              <w:r>
                <w:rPr>
                  <w:rFonts w:ascii="Calibri" w:hAnsi="Calibri" w:cs="Calibri"/>
                  <w:color w:val="000000"/>
                  <w:sz w:val="22"/>
                  <w:szCs w:val="22"/>
                </w:rPr>
                <w:t>0</w:t>
              </w:r>
            </w:ins>
            <w:del w:id="519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9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8661F" w14:textId="130F87B2" w:rsidR="000A68D3" w:rsidRPr="00E66AD4" w:rsidRDefault="000A68D3" w:rsidP="000A68D3">
            <w:pPr>
              <w:widowControl/>
              <w:autoSpaceDE/>
              <w:autoSpaceDN/>
              <w:adjustRightInd/>
              <w:jc w:val="center"/>
              <w:rPr>
                <w:b/>
                <w:bCs/>
                <w:sz w:val="22"/>
                <w:szCs w:val="22"/>
              </w:rPr>
            </w:pPr>
            <w:ins w:id="5199" w:author="ERCOT" w:date="2021-11-01T10:53:00Z">
              <w:r>
                <w:rPr>
                  <w:rFonts w:ascii="Calibri" w:hAnsi="Calibri" w:cs="Calibri"/>
                  <w:color w:val="000000"/>
                  <w:sz w:val="22"/>
                  <w:szCs w:val="22"/>
                </w:rPr>
                <w:t>0</w:t>
              </w:r>
            </w:ins>
            <w:del w:id="520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0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2AE84" w14:textId="55D57C86" w:rsidR="000A68D3" w:rsidRPr="00E66AD4" w:rsidRDefault="000A68D3" w:rsidP="000A68D3">
            <w:pPr>
              <w:widowControl/>
              <w:autoSpaceDE/>
              <w:autoSpaceDN/>
              <w:adjustRightInd/>
              <w:jc w:val="center"/>
              <w:rPr>
                <w:b/>
                <w:bCs/>
                <w:sz w:val="22"/>
                <w:szCs w:val="22"/>
              </w:rPr>
            </w:pPr>
            <w:ins w:id="5202" w:author="ERCOT" w:date="2021-11-01T10:53:00Z">
              <w:r>
                <w:rPr>
                  <w:rFonts w:ascii="Calibri" w:hAnsi="Calibri" w:cs="Calibri"/>
                  <w:color w:val="000000"/>
                  <w:sz w:val="22"/>
                  <w:szCs w:val="22"/>
                </w:rPr>
                <w:t>0</w:t>
              </w:r>
            </w:ins>
            <w:del w:id="520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0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DF683" w14:textId="7A16F7BE" w:rsidR="000A68D3" w:rsidRPr="00E66AD4" w:rsidRDefault="000A68D3" w:rsidP="000A68D3">
            <w:pPr>
              <w:widowControl/>
              <w:autoSpaceDE/>
              <w:autoSpaceDN/>
              <w:adjustRightInd/>
              <w:jc w:val="center"/>
              <w:rPr>
                <w:b/>
                <w:bCs/>
                <w:sz w:val="22"/>
                <w:szCs w:val="22"/>
              </w:rPr>
            </w:pPr>
            <w:ins w:id="5205" w:author="ERCOT" w:date="2021-11-01T10:53:00Z">
              <w:r>
                <w:rPr>
                  <w:rFonts w:ascii="Calibri" w:hAnsi="Calibri" w:cs="Calibri"/>
                  <w:color w:val="000000"/>
                  <w:sz w:val="22"/>
                  <w:szCs w:val="22"/>
                </w:rPr>
                <w:t>4</w:t>
              </w:r>
            </w:ins>
            <w:del w:id="5206"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0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D6E365" w14:textId="5E2B36C6" w:rsidR="000A68D3" w:rsidRPr="00E66AD4" w:rsidRDefault="000A68D3" w:rsidP="000A68D3">
            <w:pPr>
              <w:widowControl/>
              <w:autoSpaceDE/>
              <w:autoSpaceDN/>
              <w:adjustRightInd/>
              <w:jc w:val="center"/>
              <w:rPr>
                <w:b/>
                <w:bCs/>
                <w:sz w:val="22"/>
                <w:szCs w:val="22"/>
              </w:rPr>
            </w:pPr>
            <w:ins w:id="5208" w:author="ERCOT" w:date="2021-11-01T10:53:00Z">
              <w:r>
                <w:rPr>
                  <w:rFonts w:ascii="Calibri" w:hAnsi="Calibri" w:cs="Calibri"/>
                  <w:color w:val="000000"/>
                  <w:sz w:val="22"/>
                  <w:szCs w:val="22"/>
                </w:rPr>
                <w:t>4</w:t>
              </w:r>
            </w:ins>
            <w:del w:id="5209"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21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FDE716E" w14:textId="3AE1226C" w:rsidR="000A68D3" w:rsidRPr="00E66AD4" w:rsidRDefault="000A68D3" w:rsidP="000A68D3">
            <w:pPr>
              <w:widowControl/>
              <w:autoSpaceDE/>
              <w:autoSpaceDN/>
              <w:adjustRightInd/>
              <w:jc w:val="center"/>
              <w:rPr>
                <w:b/>
                <w:bCs/>
                <w:sz w:val="22"/>
                <w:szCs w:val="22"/>
              </w:rPr>
            </w:pPr>
            <w:ins w:id="5211" w:author="ERCOT" w:date="2021-11-01T10:53:00Z">
              <w:r>
                <w:rPr>
                  <w:rFonts w:ascii="Calibri" w:hAnsi="Calibri" w:cs="Calibri"/>
                  <w:color w:val="000000"/>
                  <w:sz w:val="22"/>
                  <w:szCs w:val="22"/>
                </w:rPr>
                <w:t>4</w:t>
              </w:r>
            </w:ins>
            <w:del w:id="5212"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21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27DB2" w14:textId="69F25090" w:rsidR="000A68D3" w:rsidRPr="00E66AD4" w:rsidRDefault="000A68D3" w:rsidP="000A68D3">
            <w:pPr>
              <w:widowControl/>
              <w:autoSpaceDE/>
              <w:autoSpaceDN/>
              <w:adjustRightInd/>
              <w:jc w:val="center"/>
              <w:rPr>
                <w:b/>
                <w:bCs/>
                <w:sz w:val="22"/>
                <w:szCs w:val="22"/>
              </w:rPr>
            </w:pPr>
            <w:ins w:id="5214" w:author="ERCOT" w:date="2021-11-01T10:53:00Z">
              <w:r>
                <w:rPr>
                  <w:rFonts w:ascii="Calibri" w:hAnsi="Calibri" w:cs="Calibri"/>
                  <w:color w:val="000000"/>
                  <w:sz w:val="22"/>
                  <w:szCs w:val="22"/>
                </w:rPr>
                <w:t>4</w:t>
              </w:r>
            </w:ins>
            <w:del w:id="5215"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1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D15B8" w14:textId="1009A185" w:rsidR="000A68D3" w:rsidRPr="00E66AD4" w:rsidRDefault="000A68D3" w:rsidP="000A68D3">
            <w:pPr>
              <w:widowControl/>
              <w:autoSpaceDE/>
              <w:autoSpaceDN/>
              <w:adjustRightInd/>
              <w:jc w:val="center"/>
              <w:rPr>
                <w:b/>
                <w:bCs/>
                <w:sz w:val="22"/>
                <w:szCs w:val="22"/>
              </w:rPr>
            </w:pPr>
            <w:ins w:id="5217" w:author="ERCOT" w:date="2021-11-01T10:53:00Z">
              <w:r>
                <w:rPr>
                  <w:rFonts w:ascii="Calibri" w:hAnsi="Calibri" w:cs="Calibri"/>
                  <w:color w:val="000000"/>
                  <w:sz w:val="22"/>
                  <w:szCs w:val="22"/>
                </w:rPr>
                <w:t>19</w:t>
              </w:r>
            </w:ins>
            <w:del w:id="5218"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1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6F7A8" w14:textId="5C8632CC" w:rsidR="000A68D3" w:rsidRPr="00E66AD4" w:rsidRDefault="000A68D3" w:rsidP="000A68D3">
            <w:pPr>
              <w:widowControl/>
              <w:autoSpaceDE/>
              <w:autoSpaceDN/>
              <w:adjustRightInd/>
              <w:jc w:val="center"/>
              <w:rPr>
                <w:b/>
                <w:bCs/>
                <w:sz w:val="22"/>
                <w:szCs w:val="22"/>
              </w:rPr>
            </w:pPr>
            <w:ins w:id="5220" w:author="ERCOT" w:date="2021-11-01T10:53:00Z">
              <w:r>
                <w:rPr>
                  <w:rFonts w:ascii="Calibri" w:hAnsi="Calibri" w:cs="Calibri"/>
                  <w:color w:val="000000"/>
                  <w:sz w:val="22"/>
                  <w:szCs w:val="22"/>
                </w:rPr>
                <w:t>19</w:t>
              </w:r>
            </w:ins>
            <w:del w:id="5221"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2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0D7AA45" w14:textId="2357A0E4" w:rsidR="000A68D3" w:rsidRPr="00E66AD4" w:rsidRDefault="000A68D3" w:rsidP="000A68D3">
            <w:pPr>
              <w:widowControl/>
              <w:autoSpaceDE/>
              <w:autoSpaceDN/>
              <w:adjustRightInd/>
              <w:jc w:val="center"/>
              <w:rPr>
                <w:b/>
                <w:bCs/>
                <w:sz w:val="22"/>
                <w:szCs w:val="22"/>
              </w:rPr>
            </w:pPr>
            <w:ins w:id="5223" w:author="ERCOT" w:date="2021-11-01T10:53:00Z">
              <w:r>
                <w:rPr>
                  <w:rFonts w:ascii="Calibri" w:hAnsi="Calibri" w:cs="Calibri"/>
                  <w:color w:val="000000"/>
                  <w:sz w:val="22"/>
                  <w:szCs w:val="22"/>
                </w:rPr>
                <w:t>19</w:t>
              </w:r>
            </w:ins>
            <w:del w:id="5224"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2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ABE26D" w14:textId="73C40A11" w:rsidR="000A68D3" w:rsidRPr="00E66AD4" w:rsidRDefault="000A68D3" w:rsidP="000A68D3">
            <w:pPr>
              <w:widowControl/>
              <w:autoSpaceDE/>
              <w:autoSpaceDN/>
              <w:adjustRightInd/>
              <w:jc w:val="center"/>
              <w:rPr>
                <w:b/>
                <w:bCs/>
                <w:sz w:val="22"/>
                <w:szCs w:val="22"/>
              </w:rPr>
            </w:pPr>
            <w:ins w:id="5226" w:author="ERCOT" w:date="2021-11-01T10:53:00Z">
              <w:r>
                <w:rPr>
                  <w:rFonts w:ascii="Calibri" w:hAnsi="Calibri" w:cs="Calibri"/>
                  <w:color w:val="000000"/>
                  <w:sz w:val="22"/>
                  <w:szCs w:val="22"/>
                </w:rPr>
                <w:t>19</w:t>
              </w:r>
            </w:ins>
            <w:del w:id="5227"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2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A1C68" w14:textId="42C313B4" w:rsidR="000A68D3" w:rsidRPr="00E66AD4" w:rsidRDefault="000A68D3" w:rsidP="000A68D3">
            <w:pPr>
              <w:widowControl/>
              <w:autoSpaceDE/>
              <w:autoSpaceDN/>
              <w:adjustRightInd/>
              <w:jc w:val="center"/>
              <w:rPr>
                <w:b/>
                <w:bCs/>
                <w:sz w:val="22"/>
                <w:szCs w:val="22"/>
              </w:rPr>
            </w:pPr>
            <w:ins w:id="5229" w:author="ERCOT" w:date="2021-11-01T10:53:00Z">
              <w:r>
                <w:rPr>
                  <w:rFonts w:ascii="Calibri" w:hAnsi="Calibri" w:cs="Calibri"/>
                  <w:color w:val="000000"/>
                  <w:sz w:val="22"/>
                  <w:szCs w:val="22"/>
                </w:rPr>
                <w:t>17</w:t>
              </w:r>
            </w:ins>
            <w:del w:id="523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3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C08D16" w14:textId="50D7BF06" w:rsidR="000A68D3" w:rsidRPr="00E66AD4" w:rsidRDefault="000A68D3" w:rsidP="000A68D3">
            <w:pPr>
              <w:widowControl/>
              <w:autoSpaceDE/>
              <w:autoSpaceDN/>
              <w:adjustRightInd/>
              <w:jc w:val="center"/>
              <w:rPr>
                <w:b/>
                <w:bCs/>
                <w:sz w:val="22"/>
                <w:szCs w:val="22"/>
              </w:rPr>
            </w:pPr>
            <w:ins w:id="5232" w:author="ERCOT" w:date="2021-11-01T10:53:00Z">
              <w:r>
                <w:rPr>
                  <w:rFonts w:ascii="Calibri" w:hAnsi="Calibri" w:cs="Calibri"/>
                  <w:color w:val="000000"/>
                  <w:sz w:val="22"/>
                  <w:szCs w:val="22"/>
                </w:rPr>
                <w:t>17</w:t>
              </w:r>
            </w:ins>
            <w:del w:id="523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3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14D86" w14:textId="7FC832D3" w:rsidR="000A68D3" w:rsidRPr="00E66AD4" w:rsidRDefault="000A68D3" w:rsidP="000A68D3">
            <w:pPr>
              <w:widowControl/>
              <w:autoSpaceDE/>
              <w:autoSpaceDN/>
              <w:adjustRightInd/>
              <w:jc w:val="center"/>
              <w:rPr>
                <w:b/>
                <w:bCs/>
                <w:sz w:val="22"/>
                <w:szCs w:val="22"/>
              </w:rPr>
            </w:pPr>
            <w:ins w:id="5235" w:author="ERCOT" w:date="2021-11-01T10:53:00Z">
              <w:r>
                <w:rPr>
                  <w:rFonts w:ascii="Calibri" w:hAnsi="Calibri" w:cs="Calibri"/>
                  <w:color w:val="000000"/>
                  <w:sz w:val="22"/>
                  <w:szCs w:val="22"/>
                </w:rPr>
                <w:t>17</w:t>
              </w:r>
            </w:ins>
            <w:del w:id="5236"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23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37E0EE" w14:textId="3E52CD33" w:rsidR="000A68D3" w:rsidRPr="00E66AD4" w:rsidRDefault="000A68D3" w:rsidP="000A68D3">
            <w:pPr>
              <w:widowControl/>
              <w:autoSpaceDE/>
              <w:autoSpaceDN/>
              <w:adjustRightInd/>
              <w:jc w:val="center"/>
              <w:rPr>
                <w:b/>
                <w:bCs/>
                <w:sz w:val="22"/>
                <w:szCs w:val="22"/>
              </w:rPr>
            </w:pPr>
            <w:ins w:id="5238" w:author="ERCOT" w:date="2021-11-01T10:53:00Z">
              <w:r>
                <w:rPr>
                  <w:rFonts w:ascii="Calibri" w:hAnsi="Calibri" w:cs="Calibri"/>
                  <w:color w:val="000000"/>
                  <w:sz w:val="22"/>
                  <w:szCs w:val="22"/>
                </w:rPr>
                <w:t>17</w:t>
              </w:r>
            </w:ins>
            <w:del w:id="5239"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24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BCB65F" w14:textId="099703CF" w:rsidR="000A68D3" w:rsidRPr="00E66AD4" w:rsidRDefault="000A68D3" w:rsidP="000A68D3">
            <w:pPr>
              <w:widowControl/>
              <w:autoSpaceDE/>
              <w:autoSpaceDN/>
              <w:adjustRightInd/>
              <w:jc w:val="center"/>
              <w:rPr>
                <w:b/>
                <w:bCs/>
                <w:sz w:val="22"/>
                <w:szCs w:val="22"/>
              </w:rPr>
            </w:pPr>
            <w:ins w:id="5241" w:author="ERCOT" w:date="2021-11-01T10:53:00Z">
              <w:r>
                <w:rPr>
                  <w:rFonts w:ascii="Calibri" w:hAnsi="Calibri" w:cs="Calibri"/>
                  <w:color w:val="000000"/>
                  <w:sz w:val="22"/>
                  <w:szCs w:val="22"/>
                </w:rPr>
                <w:t>0</w:t>
              </w:r>
            </w:ins>
            <w:del w:id="5242"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24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AAD1EEB" w14:textId="0179CD5B" w:rsidR="000A68D3" w:rsidRPr="00E66AD4" w:rsidRDefault="000A68D3" w:rsidP="000A68D3">
            <w:pPr>
              <w:widowControl/>
              <w:autoSpaceDE/>
              <w:autoSpaceDN/>
              <w:adjustRightInd/>
              <w:jc w:val="center"/>
              <w:rPr>
                <w:b/>
                <w:bCs/>
                <w:sz w:val="22"/>
                <w:szCs w:val="22"/>
              </w:rPr>
            </w:pPr>
            <w:ins w:id="5244" w:author="ERCOT" w:date="2021-11-01T10:53:00Z">
              <w:r>
                <w:rPr>
                  <w:rFonts w:ascii="Calibri" w:hAnsi="Calibri" w:cs="Calibri"/>
                  <w:color w:val="000000"/>
                  <w:sz w:val="22"/>
                  <w:szCs w:val="22"/>
                </w:rPr>
                <w:t>0</w:t>
              </w:r>
            </w:ins>
            <w:del w:id="5245"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24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8175C" w14:textId="38C7D588" w:rsidR="000A68D3" w:rsidRPr="00E66AD4" w:rsidRDefault="000A68D3" w:rsidP="000A68D3">
            <w:pPr>
              <w:widowControl/>
              <w:autoSpaceDE/>
              <w:autoSpaceDN/>
              <w:adjustRightInd/>
              <w:jc w:val="center"/>
              <w:rPr>
                <w:b/>
                <w:bCs/>
                <w:sz w:val="22"/>
                <w:szCs w:val="22"/>
              </w:rPr>
            </w:pPr>
            <w:ins w:id="5247" w:author="ERCOT" w:date="2021-11-01T10:53:00Z">
              <w:r>
                <w:rPr>
                  <w:rFonts w:ascii="Calibri" w:hAnsi="Calibri" w:cs="Calibri"/>
                  <w:color w:val="000000"/>
                  <w:sz w:val="22"/>
                  <w:szCs w:val="22"/>
                </w:rPr>
                <w:t>0</w:t>
              </w:r>
            </w:ins>
            <w:del w:id="5248"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24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F4CCD0" w14:textId="65578218" w:rsidR="000A68D3" w:rsidRPr="00E66AD4" w:rsidRDefault="000A68D3" w:rsidP="000A68D3">
            <w:pPr>
              <w:widowControl/>
              <w:autoSpaceDE/>
              <w:autoSpaceDN/>
              <w:adjustRightInd/>
              <w:jc w:val="center"/>
              <w:rPr>
                <w:b/>
                <w:bCs/>
                <w:sz w:val="22"/>
                <w:szCs w:val="22"/>
              </w:rPr>
            </w:pPr>
            <w:ins w:id="5250" w:author="ERCOT" w:date="2021-11-01T10:53:00Z">
              <w:r>
                <w:rPr>
                  <w:rFonts w:ascii="Calibri" w:hAnsi="Calibri" w:cs="Calibri"/>
                  <w:color w:val="000000"/>
                  <w:sz w:val="22"/>
                  <w:szCs w:val="22"/>
                </w:rPr>
                <w:t>0</w:t>
              </w:r>
            </w:ins>
            <w:del w:id="5251"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25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B61F75D" w14:textId="6926C728" w:rsidR="000A68D3" w:rsidRPr="00E66AD4" w:rsidRDefault="000A68D3" w:rsidP="000A68D3">
            <w:pPr>
              <w:widowControl/>
              <w:autoSpaceDE/>
              <w:autoSpaceDN/>
              <w:adjustRightInd/>
              <w:jc w:val="center"/>
              <w:rPr>
                <w:b/>
                <w:bCs/>
                <w:sz w:val="22"/>
                <w:szCs w:val="22"/>
              </w:rPr>
            </w:pPr>
            <w:ins w:id="5253" w:author="ERCOT" w:date="2021-11-01T10:53:00Z">
              <w:r>
                <w:rPr>
                  <w:rFonts w:ascii="Calibri" w:hAnsi="Calibri" w:cs="Calibri"/>
                  <w:color w:val="000000"/>
                  <w:sz w:val="22"/>
                  <w:szCs w:val="22"/>
                </w:rPr>
                <w:t>0</w:t>
              </w:r>
            </w:ins>
            <w:del w:id="525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25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85BA6A5" w14:textId="0FB32DB7" w:rsidR="000A68D3" w:rsidRPr="00E66AD4" w:rsidRDefault="000A68D3" w:rsidP="000A68D3">
            <w:pPr>
              <w:widowControl/>
              <w:autoSpaceDE/>
              <w:autoSpaceDN/>
              <w:adjustRightInd/>
              <w:jc w:val="center"/>
              <w:rPr>
                <w:b/>
                <w:bCs/>
                <w:sz w:val="22"/>
                <w:szCs w:val="22"/>
              </w:rPr>
            </w:pPr>
            <w:ins w:id="5256" w:author="ERCOT" w:date="2021-11-01T10:53:00Z">
              <w:r>
                <w:rPr>
                  <w:rFonts w:ascii="Calibri" w:hAnsi="Calibri" w:cs="Calibri"/>
                  <w:color w:val="000000"/>
                  <w:sz w:val="22"/>
                  <w:szCs w:val="22"/>
                </w:rPr>
                <w:t>0</w:t>
              </w:r>
            </w:ins>
            <w:del w:id="5257" w:author="ERCOT" w:date="2021-11-01T10:49:00Z">
              <w:r w:rsidRPr="00E66AD4" w:rsidDel="000A68D3">
                <w:rPr>
                  <w:sz w:val="22"/>
                  <w:szCs w:val="22"/>
                </w:rPr>
                <w:delText>0</w:delText>
              </w:r>
            </w:del>
          </w:p>
        </w:tc>
      </w:tr>
      <w:tr w:rsidR="000A68D3" w:rsidRPr="00AA6A8E" w14:paraId="2A2DCA8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258"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259"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260"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526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078AC" w14:textId="67ED7356" w:rsidR="000A68D3" w:rsidRPr="00E66AD4" w:rsidRDefault="000A68D3" w:rsidP="000A68D3">
            <w:pPr>
              <w:widowControl/>
              <w:autoSpaceDE/>
              <w:autoSpaceDN/>
              <w:adjustRightInd/>
              <w:jc w:val="center"/>
              <w:rPr>
                <w:b/>
                <w:bCs/>
                <w:sz w:val="22"/>
                <w:szCs w:val="22"/>
              </w:rPr>
            </w:pPr>
            <w:ins w:id="5262" w:author="ERCOT" w:date="2021-11-01T10:53:00Z">
              <w:r>
                <w:rPr>
                  <w:rFonts w:ascii="Calibri" w:hAnsi="Calibri" w:cs="Calibri"/>
                  <w:color w:val="000000"/>
                  <w:sz w:val="22"/>
                  <w:szCs w:val="22"/>
                </w:rPr>
                <w:t>0</w:t>
              </w:r>
            </w:ins>
            <w:del w:id="526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6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2370E" w14:textId="1B6E8A61" w:rsidR="000A68D3" w:rsidRPr="00E66AD4" w:rsidRDefault="000A68D3" w:rsidP="000A68D3">
            <w:pPr>
              <w:widowControl/>
              <w:autoSpaceDE/>
              <w:autoSpaceDN/>
              <w:adjustRightInd/>
              <w:jc w:val="center"/>
              <w:rPr>
                <w:b/>
                <w:bCs/>
                <w:sz w:val="22"/>
                <w:szCs w:val="22"/>
              </w:rPr>
            </w:pPr>
            <w:ins w:id="5265" w:author="ERCOT" w:date="2021-11-01T10:53:00Z">
              <w:r>
                <w:rPr>
                  <w:rFonts w:ascii="Calibri" w:hAnsi="Calibri" w:cs="Calibri"/>
                  <w:color w:val="000000"/>
                  <w:sz w:val="22"/>
                  <w:szCs w:val="22"/>
                </w:rPr>
                <w:t>0</w:t>
              </w:r>
            </w:ins>
            <w:del w:id="526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6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6BC06" w14:textId="7ABF606F" w:rsidR="000A68D3" w:rsidRPr="00E66AD4" w:rsidRDefault="000A68D3" w:rsidP="000A68D3">
            <w:pPr>
              <w:widowControl/>
              <w:autoSpaceDE/>
              <w:autoSpaceDN/>
              <w:adjustRightInd/>
              <w:jc w:val="center"/>
              <w:rPr>
                <w:b/>
                <w:bCs/>
                <w:sz w:val="22"/>
                <w:szCs w:val="22"/>
              </w:rPr>
            </w:pPr>
            <w:ins w:id="5268" w:author="ERCOT" w:date="2021-11-01T10:53:00Z">
              <w:r>
                <w:rPr>
                  <w:rFonts w:ascii="Calibri" w:hAnsi="Calibri" w:cs="Calibri"/>
                  <w:color w:val="000000"/>
                  <w:sz w:val="22"/>
                  <w:szCs w:val="22"/>
                </w:rPr>
                <w:t>0</w:t>
              </w:r>
            </w:ins>
            <w:del w:id="526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7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D804E6" w14:textId="1AE3812E" w:rsidR="000A68D3" w:rsidRPr="00E66AD4" w:rsidRDefault="000A68D3" w:rsidP="000A68D3">
            <w:pPr>
              <w:widowControl/>
              <w:autoSpaceDE/>
              <w:autoSpaceDN/>
              <w:adjustRightInd/>
              <w:jc w:val="center"/>
              <w:rPr>
                <w:b/>
                <w:bCs/>
                <w:sz w:val="22"/>
                <w:szCs w:val="22"/>
              </w:rPr>
            </w:pPr>
            <w:ins w:id="5271" w:author="ERCOT" w:date="2021-11-01T10:53:00Z">
              <w:r>
                <w:rPr>
                  <w:rFonts w:ascii="Calibri" w:hAnsi="Calibri" w:cs="Calibri"/>
                  <w:color w:val="000000"/>
                  <w:sz w:val="22"/>
                  <w:szCs w:val="22"/>
                </w:rPr>
                <w:t>0</w:t>
              </w:r>
            </w:ins>
            <w:del w:id="527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7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0D9C6" w14:textId="24DF891F" w:rsidR="000A68D3" w:rsidRPr="00E66AD4" w:rsidRDefault="000A68D3" w:rsidP="000A68D3">
            <w:pPr>
              <w:widowControl/>
              <w:autoSpaceDE/>
              <w:autoSpaceDN/>
              <w:adjustRightInd/>
              <w:jc w:val="center"/>
              <w:rPr>
                <w:b/>
                <w:bCs/>
                <w:sz w:val="22"/>
                <w:szCs w:val="22"/>
              </w:rPr>
            </w:pPr>
            <w:ins w:id="5274" w:author="ERCOT" w:date="2021-11-01T10:53:00Z">
              <w:r>
                <w:rPr>
                  <w:rFonts w:ascii="Calibri" w:hAnsi="Calibri" w:cs="Calibri"/>
                  <w:color w:val="000000"/>
                  <w:sz w:val="22"/>
                  <w:szCs w:val="22"/>
                </w:rPr>
                <w:t>0</w:t>
              </w:r>
            </w:ins>
            <w:del w:id="527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7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EF6244" w14:textId="2E9C21B6" w:rsidR="000A68D3" w:rsidRPr="00E66AD4" w:rsidRDefault="000A68D3" w:rsidP="000A68D3">
            <w:pPr>
              <w:widowControl/>
              <w:autoSpaceDE/>
              <w:autoSpaceDN/>
              <w:adjustRightInd/>
              <w:jc w:val="center"/>
              <w:rPr>
                <w:b/>
                <w:bCs/>
                <w:sz w:val="22"/>
                <w:szCs w:val="22"/>
              </w:rPr>
            </w:pPr>
            <w:ins w:id="5277" w:author="ERCOT" w:date="2021-11-01T10:53:00Z">
              <w:r>
                <w:rPr>
                  <w:rFonts w:ascii="Calibri" w:hAnsi="Calibri" w:cs="Calibri"/>
                  <w:color w:val="000000"/>
                  <w:sz w:val="22"/>
                  <w:szCs w:val="22"/>
                </w:rPr>
                <w:t>0</w:t>
              </w:r>
            </w:ins>
            <w:del w:id="527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7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97C62" w14:textId="36C6067B" w:rsidR="000A68D3" w:rsidRPr="00E66AD4" w:rsidRDefault="000A68D3" w:rsidP="000A68D3">
            <w:pPr>
              <w:widowControl/>
              <w:autoSpaceDE/>
              <w:autoSpaceDN/>
              <w:adjustRightInd/>
              <w:jc w:val="center"/>
              <w:rPr>
                <w:b/>
                <w:bCs/>
                <w:sz w:val="22"/>
                <w:szCs w:val="22"/>
              </w:rPr>
            </w:pPr>
            <w:ins w:id="5280" w:author="ERCOT" w:date="2021-11-01T10:53:00Z">
              <w:r>
                <w:rPr>
                  <w:rFonts w:ascii="Calibri" w:hAnsi="Calibri" w:cs="Calibri"/>
                  <w:color w:val="000000"/>
                  <w:sz w:val="22"/>
                  <w:szCs w:val="22"/>
                </w:rPr>
                <w:t>4</w:t>
              </w:r>
            </w:ins>
            <w:del w:id="5281"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8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457F7C" w14:textId="65F35B79" w:rsidR="000A68D3" w:rsidRPr="00E66AD4" w:rsidRDefault="000A68D3" w:rsidP="000A68D3">
            <w:pPr>
              <w:widowControl/>
              <w:autoSpaceDE/>
              <w:autoSpaceDN/>
              <w:adjustRightInd/>
              <w:jc w:val="center"/>
              <w:rPr>
                <w:b/>
                <w:bCs/>
                <w:sz w:val="22"/>
                <w:szCs w:val="22"/>
              </w:rPr>
            </w:pPr>
            <w:ins w:id="5283" w:author="ERCOT" w:date="2021-11-01T10:53:00Z">
              <w:r>
                <w:rPr>
                  <w:rFonts w:ascii="Calibri" w:hAnsi="Calibri" w:cs="Calibri"/>
                  <w:color w:val="000000"/>
                  <w:sz w:val="22"/>
                  <w:szCs w:val="22"/>
                </w:rPr>
                <w:t>4</w:t>
              </w:r>
            </w:ins>
            <w:del w:id="5284"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285"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38BE9F" w14:textId="4409130A" w:rsidR="000A68D3" w:rsidRPr="00E66AD4" w:rsidRDefault="000A68D3" w:rsidP="000A68D3">
            <w:pPr>
              <w:widowControl/>
              <w:autoSpaceDE/>
              <w:autoSpaceDN/>
              <w:adjustRightInd/>
              <w:jc w:val="center"/>
              <w:rPr>
                <w:b/>
                <w:bCs/>
                <w:sz w:val="22"/>
                <w:szCs w:val="22"/>
              </w:rPr>
            </w:pPr>
            <w:ins w:id="5286" w:author="ERCOT" w:date="2021-11-01T10:53:00Z">
              <w:r>
                <w:rPr>
                  <w:rFonts w:ascii="Calibri" w:hAnsi="Calibri" w:cs="Calibri"/>
                  <w:color w:val="000000"/>
                  <w:sz w:val="22"/>
                  <w:szCs w:val="22"/>
                </w:rPr>
                <w:t>4</w:t>
              </w:r>
            </w:ins>
            <w:del w:id="5287"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288"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F595EE" w14:textId="2B2C378F" w:rsidR="000A68D3" w:rsidRPr="00E66AD4" w:rsidRDefault="000A68D3" w:rsidP="000A68D3">
            <w:pPr>
              <w:widowControl/>
              <w:autoSpaceDE/>
              <w:autoSpaceDN/>
              <w:adjustRightInd/>
              <w:jc w:val="center"/>
              <w:rPr>
                <w:b/>
                <w:bCs/>
                <w:sz w:val="22"/>
                <w:szCs w:val="22"/>
              </w:rPr>
            </w:pPr>
            <w:ins w:id="5289" w:author="ERCOT" w:date="2021-11-01T10:53:00Z">
              <w:r>
                <w:rPr>
                  <w:rFonts w:ascii="Calibri" w:hAnsi="Calibri" w:cs="Calibri"/>
                  <w:color w:val="000000"/>
                  <w:sz w:val="22"/>
                  <w:szCs w:val="22"/>
                </w:rPr>
                <w:t>4</w:t>
              </w:r>
            </w:ins>
            <w:del w:id="5290"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9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59FD5" w14:textId="5A5C2304" w:rsidR="000A68D3" w:rsidRPr="00E66AD4" w:rsidRDefault="000A68D3" w:rsidP="000A68D3">
            <w:pPr>
              <w:widowControl/>
              <w:autoSpaceDE/>
              <w:autoSpaceDN/>
              <w:adjustRightInd/>
              <w:jc w:val="center"/>
              <w:rPr>
                <w:b/>
                <w:bCs/>
                <w:sz w:val="22"/>
                <w:szCs w:val="22"/>
              </w:rPr>
            </w:pPr>
            <w:ins w:id="5292" w:author="ERCOT" w:date="2021-11-01T10:53:00Z">
              <w:r>
                <w:rPr>
                  <w:rFonts w:ascii="Calibri" w:hAnsi="Calibri" w:cs="Calibri"/>
                  <w:color w:val="000000"/>
                  <w:sz w:val="22"/>
                  <w:szCs w:val="22"/>
                </w:rPr>
                <w:t>19</w:t>
              </w:r>
            </w:ins>
            <w:del w:id="5293"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9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517615" w14:textId="1BB847E4" w:rsidR="000A68D3" w:rsidRPr="00E66AD4" w:rsidRDefault="000A68D3" w:rsidP="000A68D3">
            <w:pPr>
              <w:widowControl/>
              <w:autoSpaceDE/>
              <w:autoSpaceDN/>
              <w:adjustRightInd/>
              <w:jc w:val="center"/>
              <w:rPr>
                <w:b/>
                <w:bCs/>
                <w:sz w:val="22"/>
                <w:szCs w:val="22"/>
              </w:rPr>
            </w:pPr>
            <w:ins w:id="5295" w:author="ERCOT" w:date="2021-11-01T10:53:00Z">
              <w:r>
                <w:rPr>
                  <w:rFonts w:ascii="Calibri" w:hAnsi="Calibri" w:cs="Calibri"/>
                  <w:color w:val="000000"/>
                  <w:sz w:val="22"/>
                  <w:szCs w:val="22"/>
                </w:rPr>
                <w:t>19</w:t>
              </w:r>
            </w:ins>
            <w:del w:id="5296"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97"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2BFD51" w14:textId="07AABDD7" w:rsidR="000A68D3" w:rsidRPr="00E66AD4" w:rsidRDefault="000A68D3" w:rsidP="000A68D3">
            <w:pPr>
              <w:widowControl/>
              <w:autoSpaceDE/>
              <w:autoSpaceDN/>
              <w:adjustRightInd/>
              <w:jc w:val="center"/>
              <w:rPr>
                <w:b/>
                <w:bCs/>
                <w:sz w:val="22"/>
                <w:szCs w:val="22"/>
              </w:rPr>
            </w:pPr>
            <w:ins w:id="5298" w:author="ERCOT" w:date="2021-11-01T10:53:00Z">
              <w:r>
                <w:rPr>
                  <w:rFonts w:ascii="Calibri" w:hAnsi="Calibri" w:cs="Calibri"/>
                  <w:color w:val="000000"/>
                  <w:sz w:val="22"/>
                  <w:szCs w:val="22"/>
                </w:rPr>
                <w:t>19</w:t>
              </w:r>
            </w:ins>
            <w:del w:id="5299"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0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1BF4D" w14:textId="3C418393" w:rsidR="000A68D3" w:rsidRPr="00E66AD4" w:rsidRDefault="000A68D3" w:rsidP="000A68D3">
            <w:pPr>
              <w:widowControl/>
              <w:autoSpaceDE/>
              <w:autoSpaceDN/>
              <w:adjustRightInd/>
              <w:jc w:val="center"/>
              <w:rPr>
                <w:b/>
                <w:bCs/>
                <w:sz w:val="22"/>
                <w:szCs w:val="22"/>
              </w:rPr>
            </w:pPr>
            <w:ins w:id="5301" w:author="ERCOT" w:date="2021-11-01T10:53:00Z">
              <w:r>
                <w:rPr>
                  <w:rFonts w:ascii="Calibri" w:hAnsi="Calibri" w:cs="Calibri"/>
                  <w:color w:val="000000"/>
                  <w:sz w:val="22"/>
                  <w:szCs w:val="22"/>
                </w:rPr>
                <w:t>19</w:t>
              </w:r>
            </w:ins>
            <w:del w:id="5302"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0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34D3A0" w14:textId="38616729" w:rsidR="000A68D3" w:rsidRPr="00E66AD4" w:rsidRDefault="000A68D3" w:rsidP="000A68D3">
            <w:pPr>
              <w:widowControl/>
              <w:autoSpaceDE/>
              <w:autoSpaceDN/>
              <w:adjustRightInd/>
              <w:jc w:val="center"/>
              <w:rPr>
                <w:b/>
                <w:bCs/>
                <w:sz w:val="22"/>
                <w:szCs w:val="22"/>
              </w:rPr>
            </w:pPr>
            <w:ins w:id="5304" w:author="ERCOT" w:date="2021-11-01T10:53:00Z">
              <w:r>
                <w:rPr>
                  <w:rFonts w:ascii="Calibri" w:hAnsi="Calibri" w:cs="Calibri"/>
                  <w:color w:val="000000"/>
                  <w:sz w:val="22"/>
                  <w:szCs w:val="22"/>
                </w:rPr>
                <w:t>17</w:t>
              </w:r>
            </w:ins>
            <w:del w:id="530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7751E" w14:textId="0BBF51AF" w:rsidR="000A68D3" w:rsidRPr="00E66AD4" w:rsidRDefault="000A68D3" w:rsidP="000A68D3">
            <w:pPr>
              <w:widowControl/>
              <w:autoSpaceDE/>
              <w:autoSpaceDN/>
              <w:adjustRightInd/>
              <w:jc w:val="center"/>
              <w:rPr>
                <w:b/>
                <w:bCs/>
                <w:sz w:val="22"/>
                <w:szCs w:val="22"/>
              </w:rPr>
            </w:pPr>
            <w:ins w:id="5307" w:author="ERCOT" w:date="2021-11-01T10:53:00Z">
              <w:r>
                <w:rPr>
                  <w:rFonts w:ascii="Calibri" w:hAnsi="Calibri" w:cs="Calibri"/>
                  <w:color w:val="000000"/>
                  <w:sz w:val="22"/>
                  <w:szCs w:val="22"/>
                </w:rPr>
                <w:t>17</w:t>
              </w:r>
            </w:ins>
            <w:del w:id="530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0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44F17D" w14:textId="45AD6C7B" w:rsidR="000A68D3" w:rsidRPr="00E66AD4" w:rsidRDefault="000A68D3" w:rsidP="000A68D3">
            <w:pPr>
              <w:widowControl/>
              <w:autoSpaceDE/>
              <w:autoSpaceDN/>
              <w:adjustRightInd/>
              <w:jc w:val="center"/>
              <w:rPr>
                <w:b/>
                <w:bCs/>
                <w:sz w:val="22"/>
                <w:szCs w:val="22"/>
              </w:rPr>
            </w:pPr>
            <w:ins w:id="5310" w:author="ERCOT" w:date="2021-11-01T10:53:00Z">
              <w:r>
                <w:rPr>
                  <w:rFonts w:ascii="Calibri" w:hAnsi="Calibri" w:cs="Calibri"/>
                  <w:color w:val="000000"/>
                  <w:sz w:val="22"/>
                  <w:szCs w:val="22"/>
                </w:rPr>
                <w:t>17</w:t>
              </w:r>
            </w:ins>
            <w:del w:id="5311"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312"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1F13056" w14:textId="29279695" w:rsidR="000A68D3" w:rsidRPr="00E66AD4" w:rsidRDefault="000A68D3" w:rsidP="000A68D3">
            <w:pPr>
              <w:widowControl/>
              <w:autoSpaceDE/>
              <w:autoSpaceDN/>
              <w:adjustRightInd/>
              <w:jc w:val="center"/>
              <w:rPr>
                <w:b/>
                <w:bCs/>
                <w:sz w:val="22"/>
                <w:szCs w:val="22"/>
              </w:rPr>
            </w:pPr>
            <w:ins w:id="5313" w:author="ERCOT" w:date="2021-11-01T10:53:00Z">
              <w:r>
                <w:rPr>
                  <w:rFonts w:ascii="Calibri" w:hAnsi="Calibri" w:cs="Calibri"/>
                  <w:color w:val="000000"/>
                  <w:sz w:val="22"/>
                  <w:szCs w:val="22"/>
                </w:rPr>
                <w:t>17</w:t>
              </w:r>
            </w:ins>
            <w:del w:id="5314"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315"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CD82AAF" w14:textId="6EC89B2E" w:rsidR="000A68D3" w:rsidRPr="00E66AD4" w:rsidRDefault="000A68D3" w:rsidP="000A68D3">
            <w:pPr>
              <w:widowControl/>
              <w:autoSpaceDE/>
              <w:autoSpaceDN/>
              <w:adjustRightInd/>
              <w:jc w:val="center"/>
              <w:rPr>
                <w:b/>
                <w:bCs/>
                <w:sz w:val="22"/>
                <w:szCs w:val="22"/>
              </w:rPr>
            </w:pPr>
            <w:ins w:id="5316" w:author="ERCOT" w:date="2021-11-01T10:53:00Z">
              <w:r>
                <w:rPr>
                  <w:rFonts w:ascii="Calibri" w:hAnsi="Calibri" w:cs="Calibri"/>
                  <w:color w:val="000000"/>
                  <w:sz w:val="22"/>
                  <w:szCs w:val="22"/>
                </w:rPr>
                <w:t>0</w:t>
              </w:r>
            </w:ins>
            <w:del w:id="5317"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318"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BEA5470" w14:textId="20F637BD" w:rsidR="000A68D3" w:rsidRPr="00E66AD4" w:rsidRDefault="000A68D3" w:rsidP="000A68D3">
            <w:pPr>
              <w:widowControl/>
              <w:autoSpaceDE/>
              <w:autoSpaceDN/>
              <w:adjustRightInd/>
              <w:jc w:val="center"/>
              <w:rPr>
                <w:b/>
                <w:bCs/>
                <w:sz w:val="22"/>
                <w:szCs w:val="22"/>
              </w:rPr>
            </w:pPr>
            <w:ins w:id="5319" w:author="ERCOT" w:date="2021-11-01T10:53:00Z">
              <w:r>
                <w:rPr>
                  <w:rFonts w:ascii="Calibri" w:hAnsi="Calibri" w:cs="Calibri"/>
                  <w:color w:val="000000"/>
                  <w:sz w:val="22"/>
                  <w:szCs w:val="22"/>
                </w:rPr>
                <w:t>0</w:t>
              </w:r>
            </w:ins>
            <w:del w:id="5320"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321"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7B636DD" w14:textId="20C5033C" w:rsidR="000A68D3" w:rsidRPr="00E66AD4" w:rsidRDefault="000A68D3" w:rsidP="000A68D3">
            <w:pPr>
              <w:widowControl/>
              <w:autoSpaceDE/>
              <w:autoSpaceDN/>
              <w:adjustRightInd/>
              <w:jc w:val="center"/>
              <w:rPr>
                <w:b/>
                <w:bCs/>
                <w:sz w:val="22"/>
                <w:szCs w:val="22"/>
              </w:rPr>
            </w:pPr>
            <w:ins w:id="5322" w:author="ERCOT" w:date="2021-11-01T10:53:00Z">
              <w:r>
                <w:rPr>
                  <w:rFonts w:ascii="Calibri" w:hAnsi="Calibri" w:cs="Calibri"/>
                  <w:color w:val="000000"/>
                  <w:sz w:val="22"/>
                  <w:szCs w:val="22"/>
                </w:rPr>
                <w:t>0</w:t>
              </w:r>
            </w:ins>
            <w:del w:id="5323"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324"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4637E99" w14:textId="4119E9C4" w:rsidR="000A68D3" w:rsidRPr="00E66AD4" w:rsidRDefault="000A68D3" w:rsidP="000A68D3">
            <w:pPr>
              <w:widowControl/>
              <w:autoSpaceDE/>
              <w:autoSpaceDN/>
              <w:adjustRightInd/>
              <w:jc w:val="center"/>
              <w:rPr>
                <w:b/>
                <w:bCs/>
                <w:sz w:val="22"/>
                <w:szCs w:val="22"/>
              </w:rPr>
            </w:pPr>
            <w:ins w:id="5325" w:author="ERCOT" w:date="2021-11-01T10:53:00Z">
              <w:r>
                <w:rPr>
                  <w:rFonts w:ascii="Calibri" w:hAnsi="Calibri" w:cs="Calibri"/>
                  <w:color w:val="000000"/>
                  <w:sz w:val="22"/>
                  <w:szCs w:val="22"/>
                </w:rPr>
                <w:t>0</w:t>
              </w:r>
            </w:ins>
            <w:del w:id="5326"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327"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C83E8" w14:textId="1A29DD4C" w:rsidR="000A68D3" w:rsidRPr="00E66AD4" w:rsidRDefault="000A68D3" w:rsidP="000A68D3">
            <w:pPr>
              <w:widowControl/>
              <w:autoSpaceDE/>
              <w:autoSpaceDN/>
              <w:adjustRightInd/>
              <w:jc w:val="center"/>
              <w:rPr>
                <w:b/>
                <w:bCs/>
                <w:sz w:val="22"/>
                <w:szCs w:val="22"/>
              </w:rPr>
            </w:pPr>
            <w:ins w:id="5328" w:author="ERCOT" w:date="2021-11-01T10:53:00Z">
              <w:r>
                <w:rPr>
                  <w:rFonts w:ascii="Calibri" w:hAnsi="Calibri" w:cs="Calibri"/>
                  <w:color w:val="000000"/>
                  <w:sz w:val="22"/>
                  <w:szCs w:val="22"/>
                </w:rPr>
                <w:t>0</w:t>
              </w:r>
            </w:ins>
            <w:del w:id="532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330"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D2A54" w14:textId="531B5EF6" w:rsidR="000A68D3" w:rsidRPr="00E66AD4" w:rsidRDefault="000A68D3" w:rsidP="000A68D3">
            <w:pPr>
              <w:widowControl/>
              <w:autoSpaceDE/>
              <w:autoSpaceDN/>
              <w:adjustRightInd/>
              <w:jc w:val="center"/>
              <w:rPr>
                <w:b/>
                <w:bCs/>
                <w:sz w:val="22"/>
                <w:szCs w:val="22"/>
              </w:rPr>
            </w:pPr>
            <w:ins w:id="5331" w:author="ERCOT" w:date="2021-11-01T10:53:00Z">
              <w:r>
                <w:rPr>
                  <w:rFonts w:ascii="Calibri" w:hAnsi="Calibri" w:cs="Calibri"/>
                  <w:color w:val="000000"/>
                  <w:sz w:val="22"/>
                  <w:szCs w:val="22"/>
                </w:rPr>
                <w:t>0</w:t>
              </w:r>
            </w:ins>
            <w:del w:id="5332" w:author="ERCOT" w:date="2021-11-01T10:49:00Z">
              <w:r w:rsidRPr="00E66AD4" w:rsidDel="000A68D3">
                <w:rPr>
                  <w:sz w:val="22"/>
                  <w:szCs w:val="22"/>
                </w:rPr>
                <w:delText>0</w:delText>
              </w:r>
            </w:del>
          </w:p>
        </w:tc>
      </w:tr>
      <w:tr w:rsidR="000A68D3" w:rsidRPr="00AA6A8E" w14:paraId="7EEC84E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333"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334"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335"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53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1FC0" w14:textId="5C16DF9A" w:rsidR="000A68D3" w:rsidRPr="00E66AD4" w:rsidRDefault="000A68D3" w:rsidP="000A68D3">
            <w:pPr>
              <w:widowControl/>
              <w:autoSpaceDE/>
              <w:autoSpaceDN/>
              <w:adjustRightInd/>
              <w:jc w:val="center"/>
              <w:rPr>
                <w:b/>
                <w:bCs/>
                <w:sz w:val="22"/>
                <w:szCs w:val="22"/>
              </w:rPr>
            </w:pPr>
            <w:ins w:id="5337" w:author="ERCOT" w:date="2021-11-01T10:53:00Z">
              <w:r>
                <w:rPr>
                  <w:rFonts w:ascii="Calibri" w:hAnsi="Calibri" w:cs="Calibri"/>
                  <w:color w:val="000000"/>
                  <w:sz w:val="22"/>
                  <w:szCs w:val="22"/>
                </w:rPr>
                <w:t>0</w:t>
              </w:r>
            </w:ins>
            <w:del w:id="5338"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FD4A7" w14:textId="748D07C9" w:rsidR="000A68D3" w:rsidRPr="00E66AD4" w:rsidRDefault="000A68D3" w:rsidP="000A68D3">
            <w:pPr>
              <w:widowControl/>
              <w:autoSpaceDE/>
              <w:autoSpaceDN/>
              <w:adjustRightInd/>
              <w:jc w:val="center"/>
              <w:rPr>
                <w:b/>
                <w:bCs/>
                <w:sz w:val="22"/>
                <w:szCs w:val="22"/>
              </w:rPr>
            </w:pPr>
            <w:ins w:id="5340" w:author="ERCOT" w:date="2021-11-01T10:53:00Z">
              <w:r>
                <w:rPr>
                  <w:rFonts w:ascii="Calibri" w:hAnsi="Calibri" w:cs="Calibri"/>
                  <w:color w:val="000000"/>
                  <w:sz w:val="22"/>
                  <w:szCs w:val="22"/>
                </w:rPr>
                <w:t>0</w:t>
              </w:r>
            </w:ins>
            <w:del w:id="534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CDE495" w14:textId="617098FD" w:rsidR="000A68D3" w:rsidRPr="00E66AD4" w:rsidRDefault="000A68D3" w:rsidP="000A68D3">
            <w:pPr>
              <w:widowControl/>
              <w:autoSpaceDE/>
              <w:autoSpaceDN/>
              <w:adjustRightInd/>
              <w:jc w:val="center"/>
              <w:rPr>
                <w:b/>
                <w:bCs/>
                <w:sz w:val="22"/>
                <w:szCs w:val="22"/>
              </w:rPr>
            </w:pPr>
            <w:ins w:id="5343" w:author="ERCOT" w:date="2021-11-01T10:53:00Z">
              <w:r>
                <w:rPr>
                  <w:rFonts w:ascii="Calibri" w:hAnsi="Calibri" w:cs="Calibri"/>
                  <w:color w:val="000000"/>
                  <w:sz w:val="22"/>
                  <w:szCs w:val="22"/>
                </w:rPr>
                <w:t>0</w:t>
              </w:r>
            </w:ins>
            <w:del w:id="534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4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C700C5" w14:textId="37A9FC33" w:rsidR="000A68D3" w:rsidRPr="00E66AD4" w:rsidRDefault="000A68D3" w:rsidP="000A68D3">
            <w:pPr>
              <w:widowControl/>
              <w:autoSpaceDE/>
              <w:autoSpaceDN/>
              <w:adjustRightInd/>
              <w:jc w:val="center"/>
              <w:rPr>
                <w:b/>
                <w:bCs/>
                <w:sz w:val="22"/>
                <w:szCs w:val="22"/>
              </w:rPr>
            </w:pPr>
            <w:ins w:id="5346" w:author="ERCOT" w:date="2021-11-01T10:53:00Z">
              <w:r>
                <w:rPr>
                  <w:rFonts w:ascii="Calibri" w:hAnsi="Calibri" w:cs="Calibri"/>
                  <w:color w:val="000000"/>
                  <w:sz w:val="22"/>
                  <w:szCs w:val="22"/>
                </w:rPr>
                <w:t>0</w:t>
              </w:r>
            </w:ins>
            <w:del w:id="534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4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755AD5" w14:textId="0F3D05A6" w:rsidR="000A68D3" w:rsidRPr="00E66AD4" w:rsidRDefault="000A68D3" w:rsidP="000A68D3">
            <w:pPr>
              <w:widowControl/>
              <w:autoSpaceDE/>
              <w:autoSpaceDN/>
              <w:adjustRightInd/>
              <w:jc w:val="center"/>
              <w:rPr>
                <w:b/>
                <w:bCs/>
                <w:sz w:val="22"/>
                <w:szCs w:val="22"/>
              </w:rPr>
            </w:pPr>
            <w:ins w:id="5349" w:author="ERCOT" w:date="2021-11-01T10:53:00Z">
              <w:r>
                <w:rPr>
                  <w:rFonts w:ascii="Calibri" w:hAnsi="Calibri" w:cs="Calibri"/>
                  <w:color w:val="000000"/>
                  <w:sz w:val="22"/>
                  <w:szCs w:val="22"/>
                </w:rPr>
                <w:t>0</w:t>
              </w:r>
            </w:ins>
            <w:del w:id="535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5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9257" w14:textId="330E71F8" w:rsidR="000A68D3" w:rsidRPr="00E66AD4" w:rsidRDefault="000A68D3" w:rsidP="000A68D3">
            <w:pPr>
              <w:widowControl/>
              <w:autoSpaceDE/>
              <w:autoSpaceDN/>
              <w:adjustRightInd/>
              <w:jc w:val="center"/>
              <w:rPr>
                <w:b/>
                <w:bCs/>
                <w:sz w:val="22"/>
                <w:szCs w:val="22"/>
              </w:rPr>
            </w:pPr>
            <w:ins w:id="5352" w:author="ERCOT" w:date="2021-11-01T10:53:00Z">
              <w:r>
                <w:rPr>
                  <w:rFonts w:ascii="Calibri" w:hAnsi="Calibri" w:cs="Calibri"/>
                  <w:color w:val="000000"/>
                  <w:sz w:val="22"/>
                  <w:szCs w:val="22"/>
                </w:rPr>
                <w:t>0</w:t>
              </w:r>
            </w:ins>
            <w:del w:id="535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5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3D0246" w14:textId="4C370791" w:rsidR="000A68D3" w:rsidRPr="00E66AD4" w:rsidRDefault="000A68D3" w:rsidP="000A68D3">
            <w:pPr>
              <w:widowControl/>
              <w:autoSpaceDE/>
              <w:autoSpaceDN/>
              <w:adjustRightInd/>
              <w:jc w:val="center"/>
              <w:rPr>
                <w:b/>
                <w:bCs/>
                <w:sz w:val="22"/>
                <w:szCs w:val="22"/>
              </w:rPr>
            </w:pPr>
            <w:ins w:id="5355" w:author="ERCOT" w:date="2021-11-01T10:53:00Z">
              <w:r>
                <w:rPr>
                  <w:rFonts w:ascii="Calibri" w:hAnsi="Calibri" w:cs="Calibri"/>
                  <w:color w:val="000000"/>
                  <w:sz w:val="22"/>
                  <w:szCs w:val="22"/>
                </w:rPr>
                <w:t>4</w:t>
              </w:r>
            </w:ins>
            <w:del w:id="5356"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5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D1C23" w14:textId="762A22A9" w:rsidR="000A68D3" w:rsidRPr="00E66AD4" w:rsidRDefault="000A68D3" w:rsidP="000A68D3">
            <w:pPr>
              <w:widowControl/>
              <w:autoSpaceDE/>
              <w:autoSpaceDN/>
              <w:adjustRightInd/>
              <w:jc w:val="center"/>
              <w:rPr>
                <w:b/>
                <w:bCs/>
                <w:sz w:val="22"/>
                <w:szCs w:val="22"/>
              </w:rPr>
            </w:pPr>
            <w:ins w:id="5358" w:author="ERCOT" w:date="2021-11-01T10:53:00Z">
              <w:r>
                <w:rPr>
                  <w:rFonts w:ascii="Calibri" w:hAnsi="Calibri" w:cs="Calibri"/>
                  <w:color w:val="000000"/>
                  <w:sz w:val="22"/>
                  <w:szCs w:val="22"/>
                </w:rPr>
                <w:t>4</w:t>
              </w:r>
            </w:ins>
            <w:del w:id="5359"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360"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D22FD" w14:textId="49809731" w:rsidR="000A68D3" w:rsidRPr="00E66AD4" w:rsidRDefault="000A68D3" w:rsidP="000A68D3">
            <w:pPr>
              <w:widowControl/>
              <w:autoSpaceDE/>
              <w:autoSpaceDN/>
              <w:adjustRightInd/>
              <w:jc w:val="center"/>
              <w:rPr>
                <w:b/>
                <w:bCs/>
                <w:sz w:val="22"/>
                <w:szCs w:val="22"/>
              </w:rPr>
            </w:pPr>
            <w:ins w:id="5361" w:author="ERCOT" w:date="2021-11-01T10:53:00Z">
              <w:r>
                <w:rPr>
                  <w:rFonts w:ascii="Calibri" w:hAnsi="Calibri" w:cs="Calibri"/>
                  <w:color w:val="000000"/>
                  <w:sz w:val="22"/>
                  <w:szCs w:val="22"/>
                </w:rPr>
                <w:t>4</w:t>
              </w:r>
            </w:ins>
            <w:del w:id="5362"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363"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3B40732" w14:textId="65351EEC" w:rsidR="000A68D3" w:rsidRPr="00E66AD4" w:rsidRDefault="000A68D3" w:rsidP="000A68D3">
            <w:pPr>
              <w:widowControl/>
              <w:autoSpaceDE/>
              <w:autoSpaceDN/>
              <w:adjustRightInd/>
              <w:jc w:val="center"/>
              <w:rPr>
                <w:b/>
                <w:bCs/>
                <w:sz w:val="22"/>
                <w:szCs w:val="22"/>
              </w:rPr>
            </w:pPr>
            <w:ins w:id="5364" w:author="ERCOT" w:date="2021-11-01T10:53:00Z">
              <w:r>
                <w:rPr>
                  <w:rFonts w:ascii="Calibri" w:hAnsi="Calibri" w:cs="Calibri"/>
                  <w:color w:val="000000"/>
                  <w:sz w:val="22"/>
                  <w:szCs w:val="22"/>
                </w:rPr>
                <w:t>4</w:t>
              </w:r>
            </w:ins>
            <w:del w:id="5365"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6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84E75A" w14:textId="41F021B2" w:rsidR="000A68D3" w:rsidRPr="00E66AD4" w:rsidRDefault="000A68D3" w:rsidP="000A68D3">
            <w:pPr>
              <w:widowControl/>
              <w:autoSpaceDE/>
              <w:autoSpaceDN/>
              <w:adjustRightInd/>
              <w:jc w:val="center"/>
              <w:rPr>
                <w:b/>
                <w:bCs/>
                <w:sz w:val="22"/>
                <w:szCs w:val="22"/>
              </w:rPr>
            </w:pPr>
            <w:ins w:id="5367" w:author="ERCOT" w:date="2021-11-01T10:53:00Z">
              <w:r>
                <w:rPr>
                  <w:rFonts w:ascii="Calibri" w:hAnsi="Calibri" w:cs="Calibri"/>
                  <w:color w:val="000000"/>
                  <w:sz w:val="22"/>
                  <w:szCs w:val="22"/>
                </w:rPr>
                <w:t>19</w:t>
              </w:r>
            </w:ins>
            <w:del w:id="5368"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6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C2788" w14:textId="34497AF6" w:rsidR="000A68D3" w:rsidRPr="00E66AD4" w:rsidRDefault="000A68D3" w:rsidP="000A68D3">
            <w:pPr>
              <w:widowControl/>
              <w:autoSpaceDE/>
              <w:autoSpaceDN/>
              <w:adjustRightInd/>
              <w:jc w:val="center"/>
              <w:rPr>
                <w:b/>
                <w:bCs/>
                <w:sz w:val="22"/>
                <w:szCs w:val="22"/>
              </w:rPr>
            </w:pPr>
            <w:ins w:id="5370" w:author="ERCOT" w:date="2021-11-01T10:53:00Z">
              <w:r>
                <w:rPr>
                  <w:rFonts w:ascii="Calibri" w:hAnsi="Calibri" w:cs="Calibri"/>
                  <w:color w:val="000000"/>
                  <w:sz w:val="22"/>
                  <w:szCs w:val="22"/>
                </w:rPr>
                <w:t>19</w:t>
              </w:r>
            </w:ins>
            <w:del w:id="5371"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72"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758352" w14:textId="01FF0C48" w:rsidR="000A68D3" w:rsidRPr="00E66AD4" w:rsidRDefault="000A68D3" w:rsidP="000A68D3">
            <w:pPr>
              <w:widowControl/>
              <w:autoSpaceDE/>
              <w:autoSpaceDN/>
              <w:adjustRightInd/>
              <w:jc w:val="center"/>
              <w:rPr>
                <w:b/>
                <w:bCs/>
                <w:sz w:val="22"/>
                <w:szCs w:val="22"/>
              </w:rPr>
            </w:pPr>
            <w:ins w:id="5373" w:author="ERCOT" w:date="2021-11-01T10:53:00Z">
              <w:r>
                <w:rPr>
                  <w:rFonts w:ascii="Calibri" w:hAnsi="Calibri" w:cs="Calibri"/>
                  <w:color w:val="000000"/>
                  <w:sz w:val="22"/>
                  <w:szCs w:val="22"/>
                </w:rPr>
                <w:t>19</w:t>
              </w:r>
            </w:ins>
            <w:del w:id="5374"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7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3B9E61" w14:textId="3086E2A0" w:rsidR="000A68D3" w:rsidRPr="00E66AD4" w:rsidRDefault="000A68D3" w:rsidP="000A68D3">
            <w:pPr>
              <w:widowControl/>
              <w:autoSpaceDE/>
              <w:autoSpaceDN/>
              <w:adjustRightInd/>
              <w:jc w:val="center"/>
              <w:rPr>
                <w:b/>
                <w:bCs/>
                <w:sz w:val="22"/>
                <w:szCs w:val="22"/>
              </w:rPr>
            </w:pPr>
            <w:ins w:id="5376" w:author="ERCOT" w:date="2021-11-01T10:53:00Z">
              <w:r>
                <w:rPr>
                  <w:rFonts w:ascii="Calibri" w:hAnsi="Calibri" w:cs="Calibri"/>
                  <w:color w:val="000000"/>
                  <w:sz w:val="22"/>
                  <w:szCs w:val="22"/>
                </w:rPr>
                <w:t>19</w:t>
              </w:r>
            </w:ins>
            <w:del w:id="5377"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7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7D4EA" w14:textId="41B0DE02" w:rsidR="000A68D3" w:rsidRPr="00E66AD4" w:rsidRDefault="000A68D3" w:rsidP="000A68D3">
            <w:pPr>
              <w:widowControl/>
              <w:autoSpaceDE/>
              <w:autoSpaceDN/>
              <w:adjustRightInd/>
              <w:jc w:val="center"/>
              <w:rPr>
                <w:b/>
                <w:bCs/>
                <w:sz w:val="22"/>
                <w:szCs w:val="22"/>
              </w:rPr>
            </w:pPr>
            <w:ins w:id="5379" w:author="ERCOT" w:date="2021-11-01T10:53:00Z">
              <w:r>
                <w:rPr>
                  <w:rFonts w:ascii="Calibri" w:hAnsi="Calibri" w:cs="Calibri"/>
                  <w:color w:val="000000"/>
                  <w:sz w:val="22"/>
                  <w:szCs w:val="22"/>
                </w:rPr>
                <w:t>17</w:t>
              </w:r>
            </w:ins>
            <w:del w:id="538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F00180" w14:textId="3941C0F4" w:rsidR="000A68D3" w:rsidRPr="00E66AD4" w:rsidRDefault="000A68D3" w:rsidP="000A68D3">
            <w:pPr>
              <w:widowControl/>
              <w:autoSpaceDE/>
              <w:autoSpaceDN/>
              <w:adjustRightInd/>
              <w:jc w:val="center"/>
              <w:rPr>
                <w:b/>
                <w:bCs/>
                <w:sz w:val="22"/>
                <w:szCs w:val="22"/>
              </w:rPr>
            </w:pPr>
            <w:ins w:id="5382" w:author="ERCOT" w:date="2021-11-01T10:53:00Z">
              <w:r>
                <w:rPr>
                  <w:rFonts w:ascii="Calibri" w:hAnsi="Calibri" w:cs="Calibri"/>
                  <w:color w:val="000000"/>
                  <w:sz w:val="22"/>
                  <w:szCs w:val="22"/>
                </w:rPr>
                <w:t>17</w:t>
              </w:r>
            </w:ins>
            <w:del w:id="538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8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768C4C" w14:textId="2A941C65" w:rsidR="000A68D3" w:rsidRPr="00E66AD4" w:rsidRDefault="000A68D3" w:rsidP="000A68D3">
            <w:pPr>
              <w:widowControl/>
              <w:autoSpaceDE/>
              <w:autoSpaceDN/>
              <w:adjustRightInd/>
              <w:jc w:val="center"/>
              <w:rPr>
                <w:b/>
                <w:bCs/>
                <w:sz w:val="22"/>
                <w:szCs w:val="22"/>
              </w:rPr>
            </w:pPr>
            <w:ins w:id="5385" w:author="ERCOT" w:date="2021-11-01T10:53:00Z">
              <w:r>
                <w:rPr>
                  <w:rFonts w:ascii="Calibri" w:hAnsi="Calibri" w:cs="Calibri"/>
                  <w:color w:val="000000"/>
                  <w:sz w:val="22"/>
                  <w:szCs w:val="22"/>
                </w:rPr>
                <w:t>17</w:t>
              </w:r>
            </w:ins>
            <w:del w:id="5386"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387"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1491B" w14:textId="0F121AAC" w:rsidR="000A68D3" w:rsidRPr="00E66AD4" w:rsidRDefault="000A68D3" w:rsidP="000A68D3">
            <w:pPr>
              <w:widowControl/>
              <w:autoSpaceDE/>
              <w:autoSpaceDN/>
              <w:adjustRightInd/>
              <w:jc w:val="center"/>
              <w:rPr>
                <w:b/>
                <w:bCs/>
                <w:sz w:val="22"/>
                <w:szCs w:val="22"/>
              </w:rPr>
            </w:pPr>
            <w:ins w:id="5388" w:author="ERCOT" w:date="2021-11-01T10:53:00Z">
              <w:r>
                <w:rPr>
                  <w:rFonts w:ascii="Calibri" w:hAnsi="Calibri" w:cs="Calibri"/>
                  <w:color w:val="000000"/>
                  <w:sz w:val="22"/>
                  <w:szCs w:val="22"/>
                </w:rPr>
                <w:t>17</w:t>
              </w:r>
            </w:ins>
            <w:del w:id="5389"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390"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E5045" w14:textId="4495F301" w:rsidR="000A68D3" w:rsidRPr="00E66AD4" w:rsidRDefault="000A68D3" w:rsidP="000A68D3">
            <w:pPr>
              <w:widowControl/>
              <w:autoSpaceDE/>
              <w:autoSpaceDN/>
              <w:adjustRightInd/>
              <w:jc w:val="center"/>
              <w:rPr>
                <w:b/>
                <w:bCs/>
                <w:sz w:val="22"/>
                <w:szCs w:val="22"/>
              </w:rPr>
            </w:pPr>
            <w:ins w:id="5391" w:author="ERCOT" w:date="2021-11-01T10:53:00Z">
              <w:r>
                <w:rPr>
                  <w:rFonts w:ascii="Calibri" w:hAnsi="Calibri" w:cs="Calibri"/>
                  <w:color w:val="000000"/>
                  <w:sz w:val="22"/>
                  <w:szCs w:val="22"/>
                </w:rPr>
                <w:t>0</w:t>
              </w:r>
            </w:ins>
            <w:del w:id="5392"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393"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17F" w14:textId="479841E2" w:rsidR="000A68D3" w:rsidRPr="00E66AD4" w:rsidRDefault="000A68D3" w:rsidP="000A68D3">
            <w:pPr>
              <w:widowControl/>
              <w:autoSpaceDE/>
              <w:autoSpaceDN/>
              <w:adjustRightInd/>
              <w:jc w:val="center"/>
              <w:rPr>
                <w:b/>
                <w:bCs/>
                <w:sz w:val="22"/>
                <w:szCs w:val="22"/>
              </w:rPr>
            </w:pPr>
            <w:ins w:id="5394" w:author="ERCOT" w:date="2021-11-01T10:53:00Z">
              <w:r>
                <w:rPr>
                  <w:rFonts w:ascii="Calibri" w:hAnsi="Calibri" w:cs="Calibri"/>
                  <w:color w:val="000000"/>
                  <w:sz w:val="22"/>
                  <w:szCs w:val="22"/>
                </w:rPr>
                <w:t>0</w:t>
              </w:r>
            </w:ins>
            <w:del w:id="5395"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396"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6B3DD8" w14:textId="372450BF" w:rsidR="000A68D3" w:rsidRPr="00E66AD4" w:rsidRDefault="000A68D3" w:rsidP="000A68D3">
            <w:pPr>
              <w:widowControl/>
              <w:autoSpaceDE/>
              <w:autoSpaceDN/>
              <w:adjustRightInd/>
              <w:jc w:val="center"/>
              <w:rPr>
                <w:b/>
                <w:bCs/>
                <w:sz w:val="22"/>
                <w:szCs w:val="22"/>
              </w:rPr>
            </w:pPr>
            <w:ins w:id="5397" w:author="ERCOT" w:date="2021-11-01T10:53:00Z">
              <w:r>
                <w:rPr>
                  <w:rFonts w:ascii="Calibri" w:hAnsi="Calibri" w:cs="Calibri"/>
                  <w:color w:val="000000"/>
                  <w:sz w:val="22"/>
                  <w:szCs w:val="22"/>
                </w:rPr>
                <w:t>0</w:t>
              </w:r>
            </w:ins>
            <w:del w:id="5398"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399"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E307949" w14:textId="073A7A78" w:rsidR="000A68D3" w:rsidRPr="00E66AD4" w:rsidRDefault="000A68D3" w:rsidP="000A68D3">
            <w:pPr>
              <w:widowControl/>
              <w:autoSpaceDE/>
              <w:autoSpaceDN/>
              <w:adjustRightInd/>
              <w:jc w:val="center"/>
              <w:rPr>
                <w:b/>
                <w:bCs/>
                <w:sz w:val="22"/>
                <w:szCs w:val="22"/>
              </w:rPr>
            </w:pPr>
            <w:ins w:id="5400" w:author="ERCOT" w:date="2021-11-01T10:53:00Z">
              <w:r>
                <w:rPr>
                  <w:rFonts w:ascii="Calibri" w:hAnsi="Calibri" w:cs="Calibri"/>
                  <w:color w:val="000000"/>
                  <w:sz w:val="22"/>
                  <w:szCs w:val="22"/>
                </w:rPr>
                <w:t>0</w:t>
              </w:r>
            </w:ins>
            <w:del w:id="5401"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402"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4A9BC11" w14:textId="69790138" w:rsidR="000A68D3" w:rsidRPr="00E66AD4" w:rsidRDefault="000A68D3" w:rsidP="000A68D3">
            <w:pPr>
              <w:widowControl/>
              <w:autoSpaceDE/>
              <w:autoSpaceDN/>
              <w:adjustRightInd/>
              <w:jc w:val="center"/>
              <w:rPr>
                <w:b/>
                <w:bCs/>
                <w:sz w:val="22"/>
                <w:szCs w:val="22"/>
              </w:rPr>
            </w:pPr>
            <w:ins w:id="5403" w:author="ERCOT" w:date="2021-11-01T10:53:00Z">
              <w:r>
                <w:rPr>
                  <w:rFonts w:ascii="Calibri" w:hAnsi="Calibri" w:cs="Calibri"/>
                  <w:color w:val="000000"/>
                  <w:sz w:val="22"/>
                  <w:szCs w:val="22"/>
                </w:rPr>
                <w:t>0</w:t>
              </w:r>
            </w:ins>
            <w:del w:id="5404"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405"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EA083C9" w14:textId="6230A0F3" w:rsidR="000A68D3" w:rsidRPr="00E66AD4" w:rsidRDefault="000A68D3" w:rsidP="000A68D3">
            <w:pPr>
              <w:widowControl/>
              <w:autoSpaceDE/>
              <w:autoSpaceDN/>
              <w:adjustRightInd/>
              <w:jc w:val="center"/>
              <w:rPr>
                <w:b/>
                <w:bCs/>
                <w:sz w:val="22"/>
                <w:szCs w:val="22"/>
              </w:rPr>
            </w:pPr>
            <w:ins w:id="5406" w:author="ERCOT" w:date="2021-11-01T10:53:00Z">
              <w:r>
                <w:rPr>
                  <w:rFonts w:ascii="Calibri" w:hAnsi="Calibri" w:cs="Calibri"/>
                  <w:color w:val="000000"/>
                  <w:sz w:val="22"/>
                  <w:szCs w:val="22"/>
                </w:rPr>
                <w:t>0</w:t>
              </w:r>
            </w:ins>
            <w:del w:id="5407" w:author="ERCOT" w:date="2021-11-01T10:49:00Z">
              <w:r w:rsidRPr="00E66AD4" w:rsidDel="000A68D3">
                <w:rPr>
                  <w:sz w:val="22"/>
                  <w:szCs w:val="22"/>
                </w:rPr>
                <w:delText>0</w:delText>
              </w:r>
            </w:del>
          </w:p>
        </w:tc>
      </w:tr>
      <w:tr w:rsidR="000A68D3" w:rsidRPr="00AA6A8E" w14:paraId="5D14B514" w14:textId="77777777" w:rsidTr="00841E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408" w:author="ERCOT" w:date="2021-11-01T11:0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494"/>
          <w:tblCellSpacing w:w="0" w:type="dxa"/>
          <w:trPrChange w:id="5409" w:author="ERCOT" w:date="2021-11-01T11:04: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5410" w:author="ERCOT" w:date="2021-11-01T11:04: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5411"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0C28892" w14:textId="7E9B81C9" w:rsidR="000A68D3" w:rsidRPr="00E66AD4" w:rsidRDefault="000A68D3" w:rsidP="000A68D3">
            <w:pPr>
              <w:widowControl/>
              <w:autoSpaceDE/>
              <w:autoSpaceDN/>
              <w:adjustRightInd/>
              <w:jc w:val="center"/>
              <w:rPr>
                <w:b/>
                <w:bCs/>
                <w:sz w:val="22"/>
                <w:szCs w:val="22"/>
              </w:rPr>
            </w:pPr>
            <w:ins w:id="5412" w:author="ERCOT" w:date="2021-11-01T10:53:00Z">
              <w:r>
                <w:rPr>
                  <w:rFonts w:ascii="Calibri" w:hAnsi="Calibri" w:cs="Calibri"/>
                  <w:color w:val="000000"/>
                  <w:sz w:val="22"/>
                  <w:szCs w:val="22"/>
                </w:rPr>
                <w:t>0</w:t>
              </w:r>
            </w:ins>
            <w:del w:id="5413"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414"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1FE2D4C" w14:textId="2ECEF15C" w:rsidR="000A68D3" w:rsidRPr="00E66AD4" w:rsidRDefault="000A68D3" w:rsidP="000A68D3">
            <w:pPr>
              <w:widowControl/>
              <w:autoSpaceDE/>
              <w:autoSpaceDN/>
              <w:adjustRightInd/>
              <w:jc w:val="center"/>
              <w:rPr>
                <w:b/>
                <w:bCs/>
                <w:sz w:val="22"/>
                <w:szCs w:val="22"/>
              </w:rPr>
            </w:pPr>
            <w:ins w:id="5415" w:author="ERCOT" w:date="2021-11-01T10:53:00Z">
              <w:r>
                <w:rPr>
                  <w:rFonts w:ascii="Calibri" w:hAnsi="Calibri" w:cs="Calibri"/>
                  <w:color w:val="000000"/>
                  <w:sz w:val="22"/>
                  <w:szCs w:val="22"/>
                </w:rPr>
                <w:t>0</w:t>
              </w:r>
            </w:ins>
            <w:del w:id="541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17"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F1C716F" w14:textId="540E1B48" w:rsidR="000A68D3" w:rsidRPr="00E66AD4" w:rsidRDefault="000A68D3" w:rsidP="000A68D3">
            <w:pPr>
              <w:widowControl/>
              <w:autoSpaceDE/>
              <w:autoSpaceDN/>
              <w:adjustRightInd/>
              <w:jc w:val="center"/>
              <w:rPr>
                <w:b/>
                <w:bCs/>
                <w:sz w:val="22"/>
                <w:szCs w:val="22"/>
              </w:rPr>
            </w:pPr>
            <w:ins w:id="5418" w:author="ERCOT" w:date="2021-11-01T10:53:00Z">
              <w:r>
                <w:rPr>
                  <w:rFonts w:ascii="Calibri" w:hAnsi="Calibri" w:cs="Calibri"/>
                  <w:color w:val="000000"/>
                  <w:sz w:val="22"/>
                  <w:szCs w:val="22"/>
                </w:rPr>
                <w:t>0</w:t>
              </w:r>
            </w:ins>
            <w:del w:id="541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20"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388B55" w14:textId="3C397039" w:rsidR="000A68D3" w:rsidRPr="00E66AD4" w:rsidRDefault="000A68D3" w:rsidP="000A68D3">
            <w:pPr>
              <w:widowControl/>
              <w:autoSpaceDE/>
              <w:autoSpaceDN/>
              <w:adjustRightInd/>
              <w:jc w:val="center"/>
              <w:rPr>
                <w:b/>
                <w:bCs/>
                <w:sz w:val="22"/>
                <w:szCs w:val="22"/>
              </w:rPr>
            </w:pPr>
            <w:ins w:id="5421" w:author="ERCOT" w:date="2021-11-01T10:53:00Z">
              <w:r>
                <w:rPr>
                  <w:rFonts w:ascii="Calibri" w:hAnsi="Calibri" w:cs="Calibri"/>
                  <w:color w:val="000000"/>
                  <w:sz w:val="22"/>
                  <w:szCs w:val="22"/>
                </w:rPr>
                <w:t>0</w:t>
              </w:r>
            </w:ins>
            <w:del w:id="542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23"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1463E2E" w14:textId="02931719" w:rsidR="000A68D3" w:rsidRPr="00E66AD4" w:rsidRDefault="000A68D3" w:rsidP="000A68D3">
            <w:pPr>
              <w:widowControl/>
              <w:autoSpaceDE/>
              <w:autoSpaceDN/>
              <w:adjustRightInd/>
              <w:jc w:val="center"/>
              <w:rPr>
                <w:b/>
                <w:bCs/>
                <w:sz w:val="22"/>
                <w:szCs w:val="22"/>
              </w:rPr>
            </w:pPr>
            <w:ins w:id="5424" w:author="ERCOT" w:date="2021-11-01T10:53:00Z">
              <w:r>
                <w:rPr>
                  <w:rFonts w:ascii="Calibri" w:hAnsi="Calibri" w:cs="Calibri"/>
                  <w:color w:val="000000"/>
                  <w:sz w:val="22"/>
                  <w:szCs w:val="22"/>
                </w:rPr>
                <w:t>0</w:t>
              </w:r>
            </w:ins>
            <w:del w:id="542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26"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ECC3FC2" w14:textId="5FE9CC22" w:rsidR="000A68D3" w:rsidRPr="00E66AD4" w:rsidRDefault="000A68D3" w:rsidP="000A68D3">
            <w:pPr>
              <w:widowControl/>
              <w:autoSpaceDE/>
              <w:autoSpaceDN/>
              <w:adjustRightInd/>
              <w:jc w:val="center"/>
              <w:rPr>
                <w:b/>
                <w:bCs/>
                <w:sz w:val="22"/>
                <w:szCs w:val="22"/>
              </w:rPr>
            </w:pPr>
            <w:ins w:id="5427" w:author="ERCOT" w:date="2021-11-01T10:53:00Z">
              <w:r>
                <w:rPr>
                  <w:rFonts w:ascii="Calibri" w:hAnsi="Calibri" w:cs="Calibri"/>
                  <w:color w:val="000000"/>
                  <w:sz w:val="22"/>
                  <w:szCs w:val="22"/>
                </w:rPr>
                <w:t>0</w:t>
              </w:r>
            </w:ins>
            <w:del w:id="542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29"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CB6AF2D" w14:textId="27491B15" w:rsidR="000A68D3" w:rsidRPr="00E66AD4" w:rsidRDefault="000A68D3" w:rsidP="000A68D3">
            <w:pPr>
              <w:widowControl/>
              <w:autoSpaceDE/>
              <w:autoSpaceDN/>
              <w:adjustRightInd/>
              <w:jc w:val="center"/>
              <w:rPr>
                <w:b/>
                <w:bCs/>
                <w:sz w:val="22"/>
                <w:szCs w:val="22"/>
              </w:rPr>
            </w:pPr>
            <w:ins w:id="5430" w:author="ERCOT" w:date="2021-11-01T10:53:00Z">
              <w:r>
                <w:rPr>
                  <w:rFonts w:ascii="Calibri" w:hAnsi="Calibri" w:cs="Calibri"/>
                  <w:color w:val="000000"/>
                  <w:sz w:val="22"/>
                  <w:szCs w:val="22"/>
                </w:rPr>
                <w:t>1</w:t>
              </w:r>
            </w:ins>
            <w:del w:id="5431"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32"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76AFF95" w14:textId="3AA0C03B" w:rsidR="000A68D3" w:rsidRPr="00E66AD4" w:rsidRDefault="000A68D3" w:rsidP="000A68D3">
            <w:pPr>
              <w:widowControl/>
              <w:autoSpaceDE/>
              <w:autoSpaceDN/>
              <w:adjustRightInd/>
              <w:jc w:val="center"/>
              <w:rPr>
                <w:b/>
                <w:bCs/>
                <w:sz w:val="22"/>
                <w:szCs w:val="22"/>
              </w:rPr>
            </w:pPr>
            <w:ins w:id="5433" w:author="ERCOT" w:date="2021-11-01T10:53:00Z">
              <w:r>
                <w:rPr>
                  <w:rFonts w:ascii="Calibri" w:hAnsi="Calibri" w:cs="Calibri"/>
                  <w:color w:val="000000"/>
                  <w:sz w:val="22"/>
                  <w:szCs w:val="22"/>
                </w:rPr>
                <w:t>1</w:t>
              </w:r>
            </w:ins>
            <w:del w:id="5434"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5435" w:author="ERCOT" w:date="2021-11-01T11:04: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4EDBAD60" w14:textId="43FB7BD6" w:rsidR="000A68D3" w:rsidRPr="00E66AD4" w:rsidRDefault="000A68D3" w:rsidP="000A68D3">
            <w:pPr>
              <w:widowControl/>
              <w:autoSpaceDE/>
              <w:autoSpaceDN/>
              <w:adjustRightInd/>
              <w:jc w:val="center"/>
              <w:rPr>
                <w:b/>
                <w:bCs/>
                <w:sz w:val="22"/>
                <w:szCs w:val="22"/>
              </w:rPr>
            </w:pPr>
            <w:ins w:id="5436" w:author="ERCOT" w:date="2021-11-01T10:53:00Z">
              <w:r>
                <w:rPr>
                  <w:rFonts w:ascii="Calibri" w:hAnsi="Calibri" w:cs="Calibri"/>
                  <w:color w:val="000000"/>
                  <w:sz w:val="22"/>
                  <w:szCs w:val="22"/>
                </w:rPr>
                <w:t>1</w:t>
              </w:r>
            </w:ins>
            <w:del w:id="5437"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5438" w:author="ERCOT" w:date="2021-11-01T11:04: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5C972932" w14:textId="21CAA9DE" w:rsidR="000A68D3" w:rsidRPr="00E66AD4" w:rsidRDefault="000A68D3" w:rsidP="000A68D3">
            <w:pPr>
              <w:widowControl/>
              <w:autoSpaceDE/>
              <w:autoSpaceDN/>
              <w:adjustRightInd/>
              <w:jc w:val="center"/>
              <w:rPr>
                <w:b/>
                <w:bCs/>
                <w:sz w:val="22"/>
                <w:szCs w:val="22"/>
              </w:rPr>
            </w:pPr>
            <w:ins w:id="5439" w:author="ERCOT" w:date="2021-11-01T10:53:00Z">
              <w:r>
                <w:rPr>
                  <w:rFonts w:ascii="Calibri" w:hAnsi="Calibri" w:cs="Calibri"/>
                  <w:color w:val="000000"/>
                  <w:sz w:val="22"/>
                  <w:szCs w:val="22"/>
                </w:rPr>
                <w:t>1</w:t>
              </w:r>
            </w:ins>
            <w:del w:id="5440"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41"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E143D87" w14:textId="76E37D6A" w:rsidR="000A68D3" w:rsidRPr="00E66AD4" w:rsidRDefault="000A68D3" w:rsidP="000A68D3">
            <w:pPr>
              <w:widowControl/>
              <w:autoSpaceDE/>
              <w:autoSpaceDN/>
              <w:adjustRightInd/>
              <w:jc w:val="center"/>
              <w:rPr>
                <w:b/>
                <w:bCs/>
                <w:sz w:val="22"/>
                <w:szCs w:val="22"/>
              </w:rPr>
            </w:pPr>
            <w:ins w:id="5442" w:author="ERCOT" w:date="2021-11-01T10:53:00Z">
              <w:r>
                <w:rPr>
                  <w:rFonts w:ascii="Calibri" w:hAnsi="Calibri" w:cs="Calibri"/>
                  <w:color w:val="000000"/>
                  <w:sz w:val="22"/>
                  <w:szCs w:val="22"/>
                </w:rPr>
                <w:t>28</w:t>
              </w:r>
            </w:ins>
            <w:del w:id="5443"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44"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9894021" w14:textId="104F4E90" w:rsidR="000A68D3" w:rsidRPr="00E66AD4" w:rsidRDefault="000A68D3" w:rsidP="000A68D3">
            <w:pPr>
              <w:widowControl/>
              <w:autoSpaceDE/>
              <w:autoSpaceDN/>
              <w:adjustRightInd/>
              <w:jc w:val="center"/>
              <w:rPr>
                <w:b/>
                <w:bCs/>
                <w:sz w:val="22"/>
                <w:szCs w:val="22"/>
              </w:rPr>
            </w:pPr>
            <w:ins w:id="5445" w:author="ERCOT" w:date="2021-11-01T10:53:00Z">
              <w:r>
                <w:rPr>
                  <w:rFonts w:ascii="Calibri" w:hAnsi="Calibri" w:cs="Calibri"/>
                  <w:color w:val="000000"/>
                  <w:sz w:val="22"/>
                  <w:szCs w:val="22"/>
                </w:rPr>
                <w:t>28</w:t>
              </w:r>
            </w:ins>
            <w:del w:id="5446"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447"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6E14E6" w14:textId="4D8591F3" w:rsidR="000A68D3" w:rsidRPr="00E66AD4" w:rsidRDefault="000A68D3" w:rsidP="000A68D3">
            <w:pPr>
              <w:widowControl/>
              <w:autoSpaceDE/>
              <w:autoSpaceDN/>
              <w:adjustRightInd/>
              <w:jc w:val="center"/>
              <w:rPr>
                <w:b/>
                <w:bCs/>
                <w:sz w:val="22"/>
                <w:szCs w:val="22"/>
              </w:rPr>
            </w:pPr>
            <w:ins w:id="5448" w:author="ERCOT" w:date="2021-11-01T10:53:00Z">
              <w:r>
                <w:rPr>
                  <w:rFonts w:ascii="Calibri" w:hAnsi="Calibri" w:cs="Calibri"/>
                  <w:color w:val="000000"/>
                  <w:sz w:val="22"/>
                  <w:szCs w:val="22"/>
                </w:rPr>
                <w:t>28</w:t>
              </w:r>
            </w:ins>
            <w:del w:id="5449"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450"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246609" w14:textId="183CF47E" w:rsidR="000A68D3" w:rsidRPr="00E66AD4" w:rsidRDefault="000A68D3" w:rsidP="000A68D3">
            <w:pPr>
              <w:widowControl/>
              <w:autoSpaceDE/>
              <w:autoSpaceDN/>
              <w:adjustRightInd/>
              <w:jc w:val="center"/>
              <w:rPr>
                <w:b/>
                <w:bCs/>
                <w:sz w:val="22"/>
                <w:szCs w:val="22"/>
              </w:rPr>
            </w:pPr>
            <w:ins w:id="5451" w:author="ERCOT" w:date="2021-11-01T10:53:00Z">
              <w:r>
                <w:rPr>
                  <w:rFonts w:ascii="Calibri" w:hAnsi="Calibri" w:cs="Calibri"/>
                  <w:color w:val="000000"/>
                  <w:sz w:val="22"/>
                  <w:szCs w:val="22"/>
                </w:rPr>
                <w:t>28</w:t>
              </w:r>
            </w:ins>
            <w:del w:id="5452"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453"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4A6B6719" w14:textId="757C37BF" w:rsidR="000A68D3" w:rsidRPr="00E66AD4" w:rsidRDefault="000A68D3" w:rsidP="000A68D3">
            <w:pPr>
              <w:widowControl/>
              <w:autoSpaceDE/>
              <w:autoSpaceDN/>
              <w:adjustRightInd/>
              <w:jc w:val="center"/>
              <w:rPr>
                <w:b/>
                <w:bCs/>
                <w:sz w:val="22"/>
                <w:szCs w:val="22"/>
              </w:rPr>
            </w:pPr>
            <w:ins w:id="5454" w:author="ERCOT" w:date="2021-11-01T10:53:00Z">
              <w:r>
                <w:rPr>
                  <w:rFonts w:ascii="Calibri" w:hAnsi="Calibri" w:cs="Calibri"/>
                  <w:color w:val="000000"/>
                  <w:sz w:val="22"/>
                  <w:szCs w:val="22"/>
                </w:rPr>
                <w:t>26</w:t>
              </w:r>
            </w:ins>
            <w:del w:id="5455"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456"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55F0AD1" w14:textId="3973A082" w:rsidR="000A68D3" w:rsidRPr="00E66AD4" w:rsidRDefault="000A68D3" w:rsidP="000A68D3">
            <w:pPr>
              <w:widowControl/>
              <w:autoSpaceDE/>
              <w:autoSpaceDN/>
              <w:adjustRightInd/>
              <w:jc w:val="center"/>
              <w:rPr>
                <w:b/>
                <w:bCs/>
                <w:sz w:val="22"/>
                <w:szCs w:val="22"/>
              </w:rPr>
            </w:pPr>
            <w:ins w:id="5457" w:author="ERCOT" w:date="2021-11-01T10:53:00Z">
              <w:r>
                <w:rPr>
                  <w:rFonts w:ascii="Calibri" w:hAnsi="Calibri" w:cs="Calibri"/>
                  <w:color w:val="000000"/>
                  <w:sz w:val="22"/>
                  <w:szCs w:val="22"/>
                </w:rPr>
                <w:t>26</w:t>
              </w:r>
            </w:ins>
            <w:del w:id="5458"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459"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A2EBA81" w14:textId="23E17A76" w:rsidR="000A68D3" w:rsidRPr="00E66AD4" w:rsidRDefault="000A68D3" w:rsidP="000A68D3">
            <w:pPr>
              <w:widowControl/>
              <w:autoSpaceDE/>
              <w:autoSpaceDN/>
              <w:adjustRightInd/>
              <w:jc w:val="center"/>
              <w:rPr>
                <w:b/>
                <w:bCs/>
                <w:sz w:val="22"/>
                <w:szCs w:val="22"/>
              </w:rPr>
            </w:pPr>
            <w:ins w:id="5460" w:author="ERCOT" w:date="2021-11-01T10:53:00Z">
              <w:r>
                <w:rPr>
                  <w:rFonts w:ascii="Calibri" w:hAnsi="Calibri" w:cs="Calibri"/>
                  <w:color w:val="000000"/>
                  <w:sz w:val="22"/>
                  <w:szCs w:val="22"/>
                </w:rPr>
                <w:t>26</w:t>
              </w:r>
            </w:ins>
            <w:del w:id="5461"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5462" w:author="ERCOT" w:date="2021-11-01T11:04: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DB5EB1C" w14:textId="1C23D58A" w:rsidR="000A68D3" w:rsidRPr="00E66AD4" w:rsidRDefault="000A68D3" w:rsidP="000A68D3">
            <w:pPr>
              <w:widowControl/>
              <w:autoSpaceDE/>
              <w:autoSpaceDN/>
              <w:adjustRightInd/>
              <w:jc w:val="center"/>
              <w:rPr>
                <w:b/>
                <w:bCs/>
                <w:sz w:val="22"/>
                <w:szCs w:val="22"/>
              </w:rPr>
            </w:pPr>
            <w:ins w:id="5463" w:author="ERCOT" w:date="2021-11-01T10:53:00Z">
              <w:r>
                <w:rPr>
                  <w:rFonts w:ascii="Calibri" w:hAnsi="Calibri" w:cs="Calibri"/>
                  <w:color w:val="000000"/>
                  <w:sz w:val="22"/>
                  <w:szCs w:val="22"/>
                </w:rPr>
                <w:t>26</w:t>
              </w:r>
            </w:ins>
            <w:del w:id="5464"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5465" w:author="ERCOT" w:date="2021-11-01T11:04: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0981F0" w14:textId="25C3CC5A" w:rsidR="000A68D3" w:rsidRPr="00E66AD4" w:rsidRDefault="000A68D3" w:rsidP="000A68D3">
            <w:pPr>
              <w:widowControl/>
              <w:autoSpaceDE/>
              <w:autoSpaceDN/>
              <w:adjustRightInd/>
              <w:jc w:val="center"/>
              <w:rPr>
                <w:b/>
                <w:bCs/>
                <w:sz w:val="22"/>
                <w:szCs w:val="22"/>
              </w:rPr>
            </w:pPr>
            <w:ins w:id="5466" w:author="ERCOT" w:date="2021-11-01T10:53:00Z">
              <w:r>
                <w:rPr>
                  <w:rFonts w:ascii="Calibri" w:hAnsi="Calibri" w:cs="Calibri"/>
                  <w:color w:val="000000"/>
                  <w:sz w:val="22"/>
                  <w:szCs w:val="22"/>
                </w:rPr>
                <w:t>0</w:t>
              </w:r>
            </w:ins>
            <w:del w:id="5467"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5468" w:author="ERCOT" w:date="2021-11-01T11:04: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ABC43" w14:textId="63835B88" w:rsidR="000A68D3" w:rsidRPr="00E66AD4" w:rsidRDefault="000A68D3" w:rsidP="000A68D3">
            <w:pPr>
              <w:widowControl/>
              <w:autoSpaceDE/>
              <w:autoSpaceDN/>
              <w:adjustRightInd/>
              <w:jc w:val="center"/>
              <w:rPr>
                <w:b/>
                <w:bCs/>
                <w:sz w:val="22"/>
                <w:szCs w:val="22"/>
              </w:rPr>
            </w:pPr>
            <w:ins w:id="5469" w:author="ERCOT" w:date="2021-11-01T10:53:00Z">
              <w:r>
                <w:rPr>
                  <w:rFonts w:ascii="Calibri" w:hAnsi="Calibri" w:cs="Calibri"/>
                  <w:color w:val="000000"/>
                  <w:sz w:val="22"/>
                  <w:szCs w:val="22"/>
                </w:rPr>
                <w:t>0</w:t>
              </w:r>
            </w:ins>
            <w:del w:id="5470"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5471" w:author="ERCOT" w:date="2021-11-01T11:04: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6A53BB7" w14:textId="415B4B25" w:rsidR="000A68D3" w:rsidRPr="00E66AD4" w:rsidRDefault="000A68D3" w:rsidP="000A68D3">
            <w:pPr>
              <w:widowControl/>
              <w:autoSpaceDE/>
              <w:autoSpaceDN/>
              <w:adjustRightInd/>
              <w:jc w:val="center"/>
              <w:rPr>
                <w:b/>
                <w:bCs/>
                <w:sz w:val="22"/>
                <w:szCs w:val="22"/>
              </w:rPr>
            </w:pPr>
            <w:ins w:id="5472" w:author="ERCOT" w:date="2021-11-01T10:53:00Z">
              <w:r>
                <w:rPr>
                  <w:rFonts w:ascii="Calibri" w:hAnsi="Calibri" w:cs="Calibri"/>
                  <w:color w:val="000000"/>
                  <w:sz w:val="22"/>
                  <w:szCs w:val="22"/>
                </w:rPr>
                <w:t>0</w:t>
              </w:r>
            </w:ins>
            <w:del w:id="5473"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5474" w:author="ERCOT" w:date="2021-11-01T11:04: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3BF0D278" w14:textId="665EA301" w:rsidR="000A68D3" w:rsidRPr="00E66AD4" w:rsidRDefault="000A68D3" w:rsidP="000A68D3">
            <w:pPr>
              <w:widowControl/>
              <w:autoSpaceDE/>
              <w:autoSpaceDN/>
              <w:adjustRightInd/>
              <w:jc w:val="center"/>
              <w:rPr>
                <w:b/>
                <w:bCs/>
                <w:sz w:val="22"/>
                <w:szCs w:val="22"/>
              </w:rPr>
            </w:pPr>
            <w:ins w:id="5475" w:author="ERCOT" w:date="2021-11-01T10:53:00Z">
              <w:r>
                <w:rPr>
                  <w:rFonts w:ascii="Calibri" w:hAnsi="Calibri" w:cs="Calibri"/>
                  <w:color w:val="000000"/>
                  <w:sz w:val="22"/>
                  <w:szCs w:val="22"/>
                </w:rPr>
                <w:t>0</w:t>
              </w:r>
            </w:ins>
            <w:del w:id="5476"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5477" w:author="ERCOT" w:date="2021-11-01T11:04: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20C70A28" w14:textId="57A05207" w:rsidR="000A68D3" w:rsidRPr="00E66AD4" w:rsidRDefault="000A68D3" w:rsidP="000A68D3">
            <w:pPr>
              <w:widowControl/>
              <w:autoSpaceDE/>
              <w:autoSpaceDN/>
              <w:adjustRightInd/>
              <w:jc w:val="center"/>
              <w:rPr>
                <w:b/>
                <w:bCs/>
                <w:sz w:val="22"/>
                <w:szCs w:val="22"/>
              </w:rPr>
            </w:pPr>
            <w:ins w:id="5478" w:author="ERCOT" w:date="2021-11-01T10:53:00Z">
              <w:r>
                <w:rPr>
                  <w:rFonts w:ascii="Calibri" w:hAnsi="Calibri" w:cs="Calibri"/>
                  <w:color w:val="000000"/>
                  <w:sz w:val="22"/>
                  <w:szCs w:val="22"/>
                </w:rPr>
                <w:t>0</w:t>
              </w:r>
            </w:ins>
            <w:del w:id="5479"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5480" w:author="ERCOT" w:date="2021-11-01T11:04: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0EDD5BBA" w14:textId="3C77A944" w:rsidR="000A68D3" w:rsidRPr="00E66AD4" w:rsidRDefault="000A68D3" w:rsidP="000A68D3">
            <w:pPr>
              <w:widowControl/>
              <w:autoSpaceDE/>
              <w:autoSpaceDN/>
              <w:adjustRightInd/>
              <w:jc w:val="center"/>
              <w:rPr>
                <w:b/>
                <w:bCs/>
                <w:sz w:val="22"/>
                <w:szCs w:val="22"/>
              </w:rPr>
            </w:pPr>
            <w:ins w:id="5481" w:author="ERCOT" w:date="2021-11-01T10:53:00Z">
              <w:r>
                <w:rPr>
                  <w:rFonts w:ascii="Calibri" w:hAnsi="Calibri" w:cs="Calibri"/>
                  <w:color w:val="000000"/>
                  <w:sz w:val="22"/>
                  <w:szCs w:val="22"/>
                </w:rPr>
                <w:t>0</w:t>
              </w:r>
            </w:ins>
            <w:del w:id="5482" w:author="ERCOT" w:date="2021-11-01T10:49:00Z">
              <w:r w:rsidRPr="00E66AD4" w:rsidDel="000A68D3">
                <w:rPr>
                  <w:sz w:val="22"/>
                  <w:szCs w:val="22"/>
                </w:rPr>
                <w:delText>0</w:delText>
              </w:r>
            </w:del>
          </w:p>
        </w:tc>
      </w:tr>
    </w:tbl>
    <w:p w14:paraId="7E73972E" w14:textId="61102B52" w:rsidR="00E65EA9" w:rsidDel="00841E30" w:rsidRDefault="00E65EA9" w:rsidP="00E65EA9">
      <w:pPr>
        <w:pStyle w:val="BodyText"/>
        <w:rPr>
          <w:del w:id="5483" w:author="ERCOT" w:date="2021-11-01T11:02:00Z"/>
          <w:lang w:val="x-none" w:eastAsia="x-none"/>
        </w:rPr>
      </w:pPr>
    </w:p>
    <w:p w14:paraId="0CD16EDE" w14:textId="77777777" w:rsidR="000A68D3" w:rsidRDefault="000A68D3" w:rsidP="00E65EA9">
      <w:pPr>
        <w:pStyle w:val="BodyText"/>
        <w:rPr>
          <w:ins w:id="5484" w:author="ERCOT" w:date="2021-11-01T10:51:00Z"/>
          <w:lang w:val="x-none" w:eastAsia="x-none"/>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Change w:id="5485" w:author="ERCOT" w:date="2021-11-01T11:01:00Z">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PrChange>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Change w:id="5486">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434"/>
            <w:gridCol w:w="599"/>
            <w:gridCol w:w="262"/>
          </w:tblGrid>
        </w:tblGridChange>
      </w:tblGrid>
      <w:tr w:rsidR="000A68D3" w:rsidRPr="00EC4D96" w14:paraId="0C9C25EC" w14:textId="77777777" w:rsidTr="00C31D92">
        <w:trPr>
          <w:trHeight w:val="414"/>
          <w:tblCellSpacing w:w="0" w:type="dxa"/>
          <w:ins w:id="5487" w:author="ERCOT" w:date="2021-11-01T10:51:00Z"/>
          <w:trPrChange w:id="5488" w:author="ERCOT" w:date="2021-11-01T11:01:00Z">
            <w:trPr>
              <w:gridAfter w:val="0"/>
              <w:trHeight w:val="414"/>
              <w:tblCellSpacing w:w="0" w:type="dxa"/>
            </w:trPr>
          </w:trPrChange>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Change w:id="5489" w:author="ERCOT" w:date="2021-11-01T11:01:00Z">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14:paraId="5996E355" w14:textId="098880AD" w:rsidR="000A68D3" w:rsidRPr="00EC4D96" w:rsidRDefault="00611831" w:rsidP="00884092">
            <w:pPr>
              <w:widowControl/>
              <w:autoSpaceDE/>
              <w:autoSpaceDN/>
              <w:adjustRightInd/>
              <w:jc w:val="both"/>
              <w:rPr>
                <w:ins w:id="5490" w:author="ERCOT" w:date="2021-11-01T10:51:00Z"/>
                <w:b/>
                <w:bCs/>
                <w:sz w:val="22"/>
                <w:szCs w:val="22"/>
              </w:rPr>
            </w:pPr>
            <w:ins w:id="5491" w:author="Mago, Nitika" w:date="2021-11-01T17:52:00Z">
              <w:r w:rsidRPr="00EC4D96">
                <w:rPr>
                  <w:b/>
                  <w:bCs/>
                  <w:sz w:val="22"/>
                  <w:szCs w:val="22"/>
                </w:rPr>
                <w:t xml:space="preserve">Incremental MW Adjustment to </w:t>
              </w:r>
              <w:r>
                <w:rPr>
                  <w:b/>
                  <w:bCs/>
                  <w:sz w:val="22"/>
                  <w:szCs w:val="22"/>
                </w:rPr>
                <w:t>Non-Spinning Reserve Service</w:t>
              </w:r>
              <w:r>
                <w:rPr>
                  <w:b/>
                  <w:bCs/>
                  <w:sz w:val="22"/>
                  <w:szCs w:val="22"/>
                </w:rPr>
                <w:t xml:space="preserve"> to account for </w:t>
              </w:r>
            </w:ins>
            <w:ins w:id="5492" w:author="ERCOT" w:date="2021-11-01T10:51:00Z">
              <w:r w:rsidR="000A68D3">
                <w:rPr>
                  <w:b/>
                  <w:bCs/>
                  <w:sz w:val="22"/>
                  <w:szCs w:val="22"/>
                </w:rPr>
                <w:t>Intra-day Forced Outage</w:t>
              </w:r>
            </w:ins>
            <w:ins w:id="5493" w:author="Mago, Nitika" w:date="2021-11-01T17:52:00Z">
              <w:r>
                <w:rPr>
                  <w:b/>
                  <w:bCs/>
                  <w:sz w:val="22"/>
                  <w:szCs w:val="22"/>
                </w:rPr>
                <w:t>s</w:t>
              </w:r>
            </w:ins>
            <w:ins w:id="5494" w:author="ERCOT" w:date="2021-11-01T10:51:00Z">
              <w:del w:id="5495" w:author="Mago, Nitika" w:date="2021-11-01T17:52:00Z">
                <w:r w:rsidR="000A68D3" w:rsidDel="00611831">
                  <w:rPr>
                    <w:b/>
                    <w:bCs/>
                    <w:sz w:val="22"/>
                    <w:szCs w:val="22"/>
                  </w:rPr>
                  <w:delText xml:space="preserve"> Table</w:delText>
                </w:r>
              </w:del>
            </w:ins>
            <w:ins w:id="5496" w:author="Mago, Nitika" w:date="2021-11-01T17:52:00Z">
              <w:r>
                <w:rPr>
                  <w:b/>
                  <w:bCs/>
                  <w:sz w:val="22"/>
                  <w:szCs w:val="22"/>
                </w:rPr>
                <w:t xml:space="preserve"> of thermal resources</w:t>
              </w:r>
            </w:ins>
          </w:p>
        </w:tc>
      </w:tr>
      <w:tr w:rsidR="000A68D3" w:rsidRPr="000357D1" w14:paraId="699BC506" w14:textId="77777777" w:rsidTr="00C31D92">
        <w:trPr>
          <w:trHeight w:val="432"/>
          <w:tblCellSpacing w:w="0" w:type="dxa"/>
          <w:ins w:id="5497" w:author="ERCOT" w:date="2021-11-01T10:51:00Z"/>
          <w:trPrChange w:id="5498" w:author="ERCOT" w:date="2021-11-01T11:01:00Z">
            <w:trPr>
              <w:gridAfter w:val="0"/>
              <w:trHeight w:val="432"/>
              <w:tblCellSpacing w:w="0" w:type="dxa"/>
            </w:trPr>
          </w:trPrChange>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Change w:id="5499" w:author="ERCOT" w:date="2021-11-01T11:01:00Z">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14:paraId="5D6793BE" w14:textId="77777777" w:rsidR="000A68D3" w:rsidRPr="000357D1" w:rsidRDefault="000A68D3" w:rsidP="00884092">
            <w:pPr>
              <w:widowControl/>
              <w:autoSpaceDE/>
              <w:autoSpaceDN/>
              <w:adjustRightInd/>
              <w:jc w:val="center"/>
              <w:rPr>
                <w:ins w:id="5500" w:author="ERCOT" w:date="2021-11-01T10:51:00Z"/>
                <w:b/>
                <w:bCs/>
                <w:sz w:val="22"/>
                <w:szCs w:val="22"/>
              </w:rPr>
            </w:pPr>
            <w:ins w:id="5501" w:author="ERCOT" w:date="2021-11-01T10:51:00Z">
              <w:r w:rsidRPr="000357D1">
                <w:rPr>
                  <w:b/>
                  <w:bCs/>
                  <w:sz w:val="22"/>
                  <w:szCs w:val="22"/>
                </w:rPr>
                <w:t>Hour Ending</w:t>
              </w:r>
            </w:ins>
          </w:p>
        </w:tc>
      </w:tr>
      <w:tr w:rsidR="00C31D92" w:rsidRPr="000357D1" w14:paraId="240C6B2E" w14:textId="090B56E3" w:rsidTr="00C31D92">
        <w:tblPrEx>
          <w:tblPrExChange w:id="5502" w:author="ERCOT" w:date="2021-11-01T11:02:00Z">
            <w:tblPrEx>
              <w:tblW w:w="5637" w:type="pct"/>
            </w:tblPrEx>
          </w:tblPrExChange>
        </w:tblPrEx>
        <w:trPr>
          <w:trHeight w:val="576"/>
          <w:tblCellSpacing w:w="0" w:type="dxa"/>
          <w:ins w:id="5503" w:author="ERCOT" w:date="2021-11-01T10:51:00Z"/>
          <w:trPrChange w:id="5504" w:author="ERCOT" w:date="2021-11-01T11:02:00Z">
            <w:trPr>
              <w:trHeight w:val="576"/>
              <w:tblCellSpacing w:w="0" w:type="dxa"/>
            </w:trPr>
          </w:trPrChange>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Change w:id="5505" w:author="ERCOT" w:date="2021-11-01T11:02:00Z">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tcPrChange>
          </w:tcPr>
          <w:p w14:paraId="17E271B1" w14:textId="77777777" w:rsidR="00C31D92" w:rsidRPr="000357D1" w:rsidRDefault="00C31D92" w:rsidP="00C31D92">
            <w:pPr>
              <w:widowControl/>
              <w:autoSpaceDE/>
              <w:autoSpaceDN/>
              <w:adjustRightInd/>
              <w:jc w:val="center"/>
              <w:rPr>
                <w:ins w:id="5506" w:author="ERCOT" w:date="2021-11-01T10:51:00Z"/>
                <w:sz w:val="22"/>
                <w:szCs w:val="22"/>
              </w:rPr>
            </w:pPr>
            <w:ins w:id="5507" w:author="ERCOT" w:date="2021-11-01T10:51:00Z">
              <w:r w:rsidRPr="000357D1">
                <w:rPr>
                  <w:b/>
                  <w:bCs/>
                  <w:sz w:val="22"/>
                  <w:szCs w:val="22"/>
                </w:rPr>
                <w:t>Month</w:t>
              </w:r>
            </w:ins>
          </w:p>
        </w:tc>
        <w:tc>
          <w:tcPr>
            <w:tcW w:w="199" w:type="pct"/>
            <w:tcBorders>
              <w:top w:val="single" w:sz="12" w:space="0" w:color="000000"/>
              <w:left w:val="single" w:sz="4" w:space="0" w:color="000000"/>
              <w:bottom w:val="single" w:sz="4" w:space="0" w:color="000000"/>
              <w:right w:val="single" w:sz="4" w:space="0" w:color="000000"/>
            </w:tcBorders>
            <w:vAlign w:val="center"/>
            <w:tcPrChange w:id="5508" w:author="ERCOT" w:date="2021-11-01T11:02:00Z">
              <w:tcPr>
                <w:tcW w:w="199" w:type="pct"/>
                <w:tcBorders>
                  <w:top w:val="single" w:sz="12" w:space="0" w:color="000000"/>
                  <w:left w:val="single" w:sz="4" w:space="0" w:color="000000"/>
                  <w:bottom w:val="single" w:sz="4" w:space="0" w:color="000000"/>
                  <w:right w:val="single" w:sz="4" w:space="0" w:color="000000"/>
                </w:tcBorders>
                <w:vAlign w:val="center"/>
              </w:tcPr>
            </w:tcPrChange>
          </w:tcPr>
          <w:p w14:paraId="6530461A" w14:textId="77777777" w:rsidR="00C31D92" w:rsidRPr="000357D1" w:rsidRDefault="00C31D92" w:rsidP="00C31D92">
            <w:pPr>
              <w:widowControl/>
              <w:autoSpaceDE/>
              <w:autoSpaceDN/>
              <w:adjustRightInd/>
              <w:jc w:val="center"/>
              <w:rPr>
                <w:ins w:id="5509" w:author="ERCOT" w:date="2021-11-01T10:51:00Z"/>
                <w:sz w:val="22"/>
                <w:szCs w:val="22"/>
              </w:rPr>
            </w:pPr>
            <w:ins w:id="5510" w:author="ERCOT" w:date="2021-11-01T10:51:00Z">
              <w:r w:rsidRPr="000357D1">
                <w:rPr>
                  <w:b/>
                  <w:bCs/>
                  <w:sz w:val="22"/>
                  <w:szCs w:val="22"/>
                </w:rPr>
                <w:t>1</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511"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07FE3322" w14:textId="77777777" w:rsidR="00C31D92" w:rsidRPr="000357D1" w:rsidRDefault="00C31D92" w:rsidP="00C31D92">
            <w:pPr>
              <w:widowControl/>
              <w:autoSpaceDE/>
              <w:autoSpaceDN/>
              <w:adjustRightInd/>
              <w:jc w:val="center"/>
              <w:rPr>
                <w:ins w:id="5512" w:author="ERCOT" w:date="2021-11-01T10:51:00Z"/>
                <w:sz w:val="22"/>
                <w:szCs w:val="22"/>
              </w:rPr>
            </w:pPr>
            <w:ins w:id="5513" w:author="ERCOT" w:date="2021-11-01T10:51:00Z">
              <w:r w:rsidRPr="000357D1">
                <w:rPr>
                  <w:b/>
                  <w:bCs/>
                  <w:sz w:val="22"/>
                  <w:szCs w:val="22"/>
                </w:rPr>
                <w:t>2</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14"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3DFC511B" w14:textId="77777777" w:rsidR="00C31D92" w:rsidRPr="000357D1" w:rsidRDefault="00C31D92" w:rsidP="00C31D92">
            <w:pPr>
              <w:widowControl/>
              <w:autoSpaceDE/>
              <w:autoSpaceDN/>
              <w:adjustRightInd/>
              <w:jc w:val="center"/>
              <w:rPr>
                <w:ins w:id="5515" w:author="ERCOT" w:date="2021-11-01T10:51:00Z"/>
                <w:sz w:val="22"/>
                <w:szCs w:val="22"/>
              </w:rPr>
            </w:pPr>
            <w:ins w:id="5516" w:author="ERCOT" w:date="2021-11-01T10:51:00Z">
              <w:r w:rsidRPr="000357D1">
                <w:rPr>
                  <w:b/>
                  <w:bCs/>
                  <w:sz w:val="22"/>
                  <w:szCs w:val="22"/>
                </w:rPr>
                <w:t>3</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17"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3C043AA" w14:textId="77777777" w:rsidR="00C31D92" w:rsidRPr="000357D1" w:rsidRDefault="00C31D92" w:rsidP="00C31D92">
            <w:pPr>
              <w:widowControl/>
              <w:autoSpaceDE/>
              <w:autoSpaceDN/>
              <w:adjustRightInd/>
              <w:jc w:val="center"/>
              <w:rPr>
                <w:ins w:id="5518" w:author="ERCOT" w:date="2021-11-01T10:51:00Z"/>
                <w:sz w:val="22"/>
                <w:szCs w:val="22"/>
              </w:rPr>
            </w:pPr>
            <w:ins w:id="5519" w:author="ERCOT" w:date="2021-11-01T10:51:00Z">
              <w:r w:rsidRPr="000357D1">
                <w:rPr>
                  <w:b/>
                  <w:bCs/>
                  <w:sz w:val="22"/>
                  <w:szCs w:val="22"/>
                </w:rPr>
                <w:t>4</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20"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51F095D7" w14:textId="77777777" w:rsidR="00C31D92" w:rsidRPr="000357D1" w:rsidRDefault="00C31D92" w:rsidP="00C31D92">
            <w:pPr>
              <w:widowControl/>
              <w:autoSpaceDE/>
              <w:autoSpaceDN/>
              <w:adjustRightInd/>
              <w:jc w:val="center"/>
              <w:rPr>
                <w:ins w:id="5521" w:author="ERCOT" w:date="2021-11-01T10:51:00Z"/>
                <w:sz w:val="22"/>
                <w:szCs w:val="22"/>
              </w:rPr>
            </w:pPr>
            <w:ins w:id="5522" w:author="ERCOT" w:date="2021-11-01T10:51:00Z">
              <w:r w:rsidRPr="000357D1">
                <w:rPr>
                  <w:b/>
                  <w:bCs/>
                  <w:sz w:val="22"/>
                  <w:szCs w:val="22"/>
                </w:rPr>
                <w:t>5</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23"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5B14514" w14:textId="77777777" w:rsidR="00C31D92" w:rsidRPr="000357D1" w:rsidRDefault="00C31D92" w:rsidP="00C31D92">
            <w:pPr>
              <w:widowControl/>
              <w:autoSpaceDE/>
              <w:autoSpaceDN/>
              <w:adjustRightInd/>
              <w:jc w:val="center"/>
              <w:rPr>
                <w:ins w:id="5524" w:author="ERCOT" w:date="2021-11-01T10:51:00Z"/>
                <w:sz w:val="22"/>
                <w:szCs w:val="22"/>
              </w:rPr>
            </w:pPr>
            <w:ins w:id="5525" w:author="ERCOT" w:date="2021-11-01T10:51:00Z">
              <w:r w:rsidRPr="000357D1">
                <w:rPr>
                  <w:b/>
                  <w:bCs/>
                  <w:sz w:val="22"/>
                  <w:szCs w:val="22"/>
                </w:rPr>
                <w:t>6</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26"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4CB3E04A" w14:textId="77777777" w:rsidR="00C31D92" w:rsidRPr="000357D1" w:rsidRDefault="00C31D92" w:rsidP="00C31D92">
            <w:pPr>
              <w:widowControl/>
              <w:autoSpaceDE/>
              <w:autoSpaceDN/>
              <w:adjustRightInd/>
              <w:jc w:val="center"/>
              <w:rPr>
                <w:ins w:id="5527" w:author="ERCOT" w:date="2021-11-01T10:51:00Z"/>
                <w:sz w:val="22"/>
                <w:szCs w:val="22"/>
              </w:rPr>
            </w:pPr>
            <w:ins w:id="5528" w:author="ERCOT" w:date="2021-11-01T10:51:00Z">
              <w:r w:rsidRPr="000357D1">
                <w:rPr>
                  <w:b/>
                  <w:bCs/>
                  <w:sz w:val="22"/>
                  <w:szCs w:val="22"/>
                </w:rPr>
                <w:t>7</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29"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2BB0506C" w14:textId="77777777" w:rsidR="00C31D92" w:rsidRPr="000357D1" w:rsidRDefault="00C31D92" w:rsidP="00C31D92">
            <w:pPr>
              <w:widowControl/>
              <w:autoSpaceDE/>
              <w:autoSpaceDN/>
              <w:adjustRightInd/>
              <w:jc w:val="center"/>
              <w:rPr>
                <w:ins w:id="5530" w:author="ERCOT" w:date="2021-11-01T10:51:00Z"/>
                <w:sz w:val="22"/>
                <w:szCs w:val="22"/>
              </w:rPr>
            </w:pPr>
            <w:ins w:id="5531" w:author="ERCOT" w:date="2021-11-01T10:51:00Z">
              <w:r w:rsidRPr="000357D1">
                <w:rPr>
                  <w:b/>
                  <w:bCs/>
                  <w:sz w:val="22"/>
                  <w:szCs w:val="22"/>
                </w:rPr>
                <w:t>8</w:t>
              </w:r>
            </w:ins>
          </w:p>
        </w:tc>
        <w:tc>
          <w:tcPr>
            <w:tcW w:w="178" w:type="pct"/>
            <w:tcBorders>
              <w:top w:val="single" w:sz="12" w:space="0" w:color="000000"/>
              <w:left w:val="single" w:sz="4" w:space="0" w:color="000000"/>
              <w:bottom w:val="single" w:sz="4" w:space="0" w:color="000000"/>
              <w:right w:val="single" w:sz="4" w:space="0" w:color="000000"/>
            </w:tcBorders>
            <w:vAlign w:val="center"/>
            <w:tcPrChange w:id="5532" w:author="ERCOT" w:date="2021-11-01T11:02:00Z">
              <w:tcPr>
                <w:tcW w:w="178" w:type="pct"/>
                <w:tcBorders>
                  <w:top w:val="single" w:sz="12" w:space="0" w:color="000000"/>
                  <w:left w:val="single" w:sz="4" w:space="0" w:color="000000"/>
                  <w:bottom w:val="single" w:sz="4" w:space="0" w:color="000000"/>
                  <w:right w:val="single" w:sz="4" w:space="0" w:color="000000"/>
                </w:tcBorders>
                <w:vAlign w:val="center"/>
              </w:tcPr>
            </w:tcPrChange>
          </w:tcPr>
          <w:p w14:paraId="260A1B66" w14:textId="77777777" w:rsidR="00C31D92" w:rsidRPr="000357D1" w:rsidRDefault="00C31D92" w:rsidP="00C31D92">
            <w:pPr>
              <w:widowControl/>
              <w:autoSpaceDE/>
              <w:autoSpaceDN/>
              <w:adjustRightInd/>
              <w:jc w:val="center"/>
              <w:rPr>
                <w:ins w:id="5533" w:author="ERCOT" w:date="2021-11-01T10:51:00Z"/>
                <w:sz w:val="22"/>
                <w:szCs w:val="22"/>
              </w:rPr>
            </w:pPr>
            <w:ins w:id="5534" w:author="ERCOT" w:date="2021-11-01T10:51:00Z">
              <w:r w:rsidRPr="000357D1">
                <w:rPr>
                  <w:b/>
                  <w:bCs/>
                  <w:sz w:val="22"/>
                  <w:szCs w:val="22"/>
                </w:rPr>
                <w:t>9</w:t>
              </w:r>
            </w:ins>
          </w:p>
        </w:tc>
        <w:tc>
          <w:tcPr>
            <w:tcW w:w="219" w:type="pct"/>
            <w:tcBorders>
              <w:top w:val="single" w:sz="12" w:space="0" w:color="000000"/>
              <w:left w:val="single" w:sz="4" w:space="0" w:color="000000"/>
              <w:bottom w:val="single" w:sz="4" w:space="0" w:color="000000"/>
              <w:right w:val="single" w:sz="4" w:space="0" w:color="000000"/>
            </w:tcBorders>
            <w:vAlign w:val="center"/>
            <w:tcPrChange w:id="5535" w:author="ERCOT" w:date="2021-11-01T11:02:00Z">
              <w:tcPr>
                <w:tcW w:w="219" w:type="pct"/>
                <w:tcBorders>
                  <w:top w:val="single" w:sz="12" w:space="0" w:color="000000"/>
                  <w:left w:val="single" w:sz="4" w:space="0" w:color="000000"/>
                  <w:bottom w:val="single" w:sz="4" w:space="0" w:color="000000"/>
                  <w:right w:val="single" w:sz="4" w:space="0" w:color="000000"/>
                </w:tcBorders>
                <w:vAlign w:val="center"/>
              </w:tcPr>
            </w:tcPrChange>
          </w:tcPr>
          <w:p w14:paraId="6CC9DB90" w14:textId="77777777" w:rsidR="00C31D92" w:rsidRPr="000357D1" w:rsidRDefault="00C31D92" w:rsidP="00C31D92">
            <w:pPr>
              <w:widowControl/>
              <w:autoSpaceDE/>
              <w:autoSpaceDN/>
              <w:adjustRightInd/>
              <w:jc w:val="center"/>
              <w:rPr>
                <w:ins w:id="5536" w:author="ERCOT" w:date="2021-11-01T10:51:00Z"/>
                <w:sz w:val="22"/>
                <w:szCs w:val="22"/>
              </w:rPr>
            </w:pPr>
            <w:ins w:id="5537" w:author="ERCOT" w:date="2021-11-01T10:51:00Z">
              <w:r w:rsidRPr="000357D1">
                <w:rPr>
                  <w:b/>
                  <w:bCs/>
                  <w:sz w:val="22"/>
                  <w:szCs w:val="22"/>
                </w:rPr>
                <w:t>10</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38"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6F91668" w14:textId="77777777" w:rsidR="00C31D92" w:rsidRPr="000357D1" w:rsidRDefault="00C31D92" w:rsidP="00C31D92">
            <w:pPr>
              <w:widowControl/>
              <w:autoSpaceDE/>
              <w:autoSpaceDN/>
              <w:adjustRightInd/>
              <w:jc w:val="center"/>
              <w:rPr>
                <w:ins w:id="5539" w:author="ERCOT" w:date="2021-11-01T10:51:00Z"/>
                <w:sz w:val="22"/>
                <w:szCs w:val="22"/>
              </w:rPr>
            </w:pPr>
            <w:ins w:id="5540" w:author="ERCOT" w:date="2021-11-01T10:51:00Z">
              <w:r w:rsidRPr="000357D1">
                <w:rPr>
                  <w:b/>
                  <w:bCs/>
                  <w:sz w:val="22"/>
                  <w:szCs w:val="22"/>
                </w:rPr>
                <w:t>11</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41"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6CDD4741" w14:textId="77777777" w:rsidR="00C31D92" w:rsidRPr="000357D1" w:rsidRDefault="00C31D92" w:rsidP="00C31D92">
            <w:pPr>
              <w:widowControl/>
              <w:autoSpaceDE/>
              <w:autoSpaceDN/>
              <w:adjustRightInd/>
              <w:jc w:val="center"/>
              <w:rPr>
                <w:ins w:id="5542" w:author="ERCOT" w:date="2021-11-01T10:51:00Z"/>
                <w:sz w:val="22"/>
                <w:szCs w:val="22"/>
              </w:rPr>
            </w:pPr>
            <w:ins w:id="5543" w:author="ERCOT" w:date="2021-11-01T10:51:00Z">
              <w:r w:rsidRPr="000357D1">
                <w:rPr>
                  <w:b/>
                  <w:bCs/>
                  <w:sz w:val="22"/>
                  <w:szCs w:val="22"/>
                </w:rPr>
                <w:t>12</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544"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000380A7" w14:textId="77777777" w:rsidR="00C31D92" w:rsidRPr="000357D1" w:rsidRDefault="00C31D92" w:rsidP="00C31D92">
            <w:pPr>
              <w:widowControl/>
              <w:autoSpaceDE/>
              <w:autoSpaceDN/>
              <w:adjustRightInd/>
              <w:jc w:val="center"/>
              <w:rPr>
                <w:ins w:id="5545" w:author="ERCOT" w:date="2021-11-01T10:51:00Z"/>
                <w:sz w:val="22"/>
                <w:szCs w:val="22"/>
              </w:rPr>
            </w:pPr>
            <w:ins w:id="5546" w:author="ERCOT" w:date="2021-11-01T10:51:00Z">
              <w:r w:rsidRPr="000357D1">
                <w:rPr>
                  <w:b/>
                  <w:bCs/>
                  <w:sz w:val="22"/>
                  <w:szCs w:val="22"/>
                </w:rPr>
                <w:t>13</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547"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216B39D9" w14:textId="77777777" w:rsidR="00C31D92" w:rsidRPr="000357D1" w:rsidRDefault="00C31D92" w:rsidP="00C31D92">
            <w:pPr>
              <w:widowControl/>
              <w:autoSpaceDE/>
              <w:autoSpaceDN/>
              <w:adjustRightInd/>
              <w:jc w:val="center"/>
              <w:rPr>
                <w:ins w:id="5548" w:author="ERCOT" w:date="2021-11-01T10:51:00Z"/>
                <w:sz w:val="22"/>
                <w:szCs w:val="22"/>
              </w:rPr>
            </w:pPr>
            <w:ins w:id="5549" w:author="ERCOT" w:date="2021-11-01T10:51:00Z">
              <w:r w:rsidRPr="000357D1">
                <w:rPr>
                  <w:b/>
                  <w:bCs/>
                  <w:sz w:val="22"/>
                  <w:szCs w:val="22"/>
                </w:rPr>
                <w:t>14</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550"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2996EFA2" w14:textId="77777777" w:rsidR="00C31D92" w:rsidRPr="000357D1" w:rsidRDefault="00C31D92" w:rsidP="00C31D92">
            <w:pPr>
              <w:widowControl/>
              <w:autoSpaceDE/>
              <w:autoSpaceDN/>
              <w:adjustRightInd/>
              <w:jc w:val="center"/>
              <w:rPr>
                <w:ins w:id="5551" w:author="ERCOT" w:date="2021-11-01T10:51:00Z"/>
                <w:sz w:val="22"/>
                <w:szCs w:val="22"/>
              </w:rPr>
            </w:pPr>
            <w:ins w:id="5552" w:author="ERCOT" w:date="2021-11-01T10:51:00Z">
              <w:r w:rsidRPr="000357D1">
                <w:rPr>
                  <w:b/>
                  <w:bCs/>
                  <w:sz w:val="22"/>
                  <w:szCs w:val="22"/>
                </w:rPr>
                <w:t>15</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553"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1E73EB30" w14:textId="77777777" w:rsidR="00C31D92" w:rsidRPr="000357D1" w:rsidRDefault="00C31D92" w:rsidP="00C31D92">
            <w:pPr>
              <w:widowControl/>
              <w:autoSpaceDE/>
              <w:autoSpaceDN/>
              <w:adjustRightInd/>
              <w:jc w:val="center"/>
              <w:rPr>
                <w:ins w:id="5554" w:author="ERCOT" w:date="2021-11-01T10:51:00Z"/>
                <w:sz w:val="22"/>
                <w:szCs w:val="22"/>
              </w:rPr>
            </w:pPr>
            <w:ins w:id="5555" w:author="ERCOT" w:date="2021-11-01T10:51:00Z">
              <w:r w:rsidRPr="000357D1">
                <w:rPr>
                  <w:b/>
                  <w:bCs/>
                  <w:sz w:val="22"/>
                  <w:szCs w:val="22"/>
                </w:rPr>
                <w:t>16</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556"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60125DA6" w14:textId="77777777" w:rsidR="00C31D92" w:rsidRPr="000357D1" w:rsidRDefault="00C31D92" w:rsidP="00C31D92">
            <w:pPr>
              <w:widowControl/>
              <w:autoSpaceDE/>
              <w:autoSpaceDN/>
              <w:adjustRightInd/>
              <w:jc w:val="center"/>
              <w:rPr>
                <w:ins w:id="5557" w:author="ERCOT" w:date="2021-11-01T10:51:00Z"/>
                <w:sz w:val="22"/>
                <w:szCs w:val="22"/>
              </w:rPr>
            </w:pPr>
            <w:ins w:id="5558" w:author="ERCOT" w:date="2021-11-01T10:51:00Z">
              <w:r w:rsidRPr="000357D1">
                <w:rPr>
                  <w:b/>
                  <w:bCs/>
                  <w:sz w:val="22"/>
                  <w:szCs w:val="22"/>
                </w:rPr>
                <w:t>17</w:t>
              </w:r>
            </w:ins>
          </w:p>
        </w:tc>
        <w:tc>
          <w:tcPr>
            <w:tcW w:w="176" w:type="pct"/>
            <w:tcBorders>
              <w:top w:val="single" w:sz="12" w:space="0" w:color="000000"/>
              <w:left w:val="single" w:sz="4" w:space="0" w:color="000000"/>
              <w:bottom w:val="single" w:sz="4" w:space="0" w:color="000000"/>
              <w:right w:val="single" w:sz="4" w:space="0" w:color="000000"/>
            </w:tcBorders>
            <w:vAlign w:val="center"/>
            <w:tcPrChange w:id="5559" w:author="ERCOT" w:date="2021-11-01T11:02:00Z">
              <w:tcPr>
                <w:tcW w:w="176" w:type="pct"/>
                <w:tcBorders>
                  <w:top w:val="single" w:sz="12" w:space="0" w:color="000000"/>
                  <w:left w:val="single" w:sz="4" w:space="0" w:color="000000"/>
                  <w:bottom w:val="single" w:sz="4" w:space="0" w:color="000000"/>
                  <w:right w:val="single" w:sz="4" w:space="0" w:color="000000"/>
                </w:tcBorders>
                <w:vAlign w:val="center"/>
              </w:tcPr>
            </w:tcPrChange>
          </w:tcPr>
          <w:p w14:paraId="3B9F9D42" w14:textId="77777777" w:rsidR="00C31D92" w:rsidRPr="000357D1" w:rsidRDefault="00C31D92" w:rsidP="00C31D92">
            <w:pPr>
              <w:widowControl/>
              <w:autoSpaceDE/>
              <w:autoSpaceDN/>
              <w:adjustRightInd/>
              <w:jc w:val="center"/>
              <w:rPr>
                <w:ins w:id="5560" w:author="ERCOT" w:date="2021-11-01T10:51:00Z"/>
                <w:sz w:val="22"/>
                <w:szCs w:val="22"/>
              </w:rPr>
            </w:pPr>
            <w:ins w:id="5561" w:author="ERCOT" w:date="2021-11-01T10:51:00Z">
              <w:r w:rsidRPr="000357D1">
                <w:rPr>
                  <w:b/>
                  <w:bCs/>
                  <w:sz w:val="22"/>
                  <w:szCs w:val="22"/>
                </w:rPr>
                <w:t>18</w:t>
              </w:r>
            </w:ins>
          </w:p>
        </w:tc>
        <w:tc>
          <w:tcPr>
            <w:tcW w:w="187" w:type="pct"/>
            <w:tcBorders>
              <w:top w:val="single" w:sz="12" w:space="0" w:color="000000"/>
              <w:left w:val="single" w:sz="4" w:space="0" w:color="000000"/>
              <w:bottom w:val="single" w:sz="4" w:space="0" w:color="000000"/>
              <w:right w:val="single" w:sz="4" w:space="0" w:color="000000"/>
            </w:tcBorders>
            <w:vAlign w:val="center"/>
            <w:tcPrChange w:id="5562" w:author="ERCOT" w:date="2021-11-01T11:02:00Z">
              <w:tcPr>
                <w:tcW w:w="187" w:type="pct"/>
                <w:tcBorders>
                  <w:top w:val="single" w:sz="12" w:space="0" w:color="000000"/>
                  <w:left w:val="single" w:sz="4" w:space="0" w:color="000000"/>
                  <w:bottom w:val="single" w:sz="4" w:space="0" w:color="000000"/>
                  <w:right w:val="single" w:sz="4" w:space="0" w:color="000000"/>
                </w:tcBorders>
                <w:vAlign w:val="center"/>
              </w:tcPr>
            </w:tcPrChange>
          </w:tcPr>
          <w:p w14:paraId="7560B701" w14:textId="77777777" w:rsidR="00C31D92" w:rsidRPr="000357D1" w:rsidRDefault="00C31D92" w:rsidP="00C31D92">
            <w:pPr>
              <w:widowControl/>
              <w:autoSpaceDE/>
              <w:autoSpaceDN/>
              <w:adjustRightInd/>
              <w:jc w:val="center"/>
              <w:rPr>
                <w:ins w:id="5563" w:author="ERCOT" w:date="2021-11-01T10:51:00Z"/>
                <w:sz w:val="22"/>
                <w:szCs w:val="22"/>
              </w:rPr>
            </w:pPr>
            <w:ins w:id="5564" w:author="ERCOT" w:date="2021-11-01T10:51:00Z">
              <w:r w:rsidRPr="000357D1">
                <w:rPr>
                  <w:b/>
                  <w:bCs/>
                  <w:sz w:val="22"/>
                  <w:szCs w:val="22"/>
                </w:rPr>
                <w:t>19</w:t>
              </w:r>
            </w:ins>
          </w:p>
        </w:tc>
        <w:tc>
          <w:tcPr>
            <w:tcW w:w="165" w:type="pct"/>
            <w:tcBorders>
              <w:top w:val="single" w:sz="12" w:space="0" w:color="000000"/>
              <w:left w:val="single" w:sz="4" w:space="0" w:color="000000"/>
              <w:bottom w:val="single" w:sz="4" w:space="0" w:color="000000"/>
              <w:right w:val="single" w:sz="4" w:space="0" w:color="000000"/>
            </w:tcBorders>
            <w:vAlign w:val="center"/>
            <w:tcPrChange w:id="5565" w:author="ERCOT" w:date="2021-11-01T11:02:00Z">
              <w:tcPr>
                <w:tcW w:w="165" w:type="pct"/>
                <w:tcBorders>
                  <w:top w:val="single" w:sz="12" w:space="0" w:color="000000"/>
                  <w:left w:val="single" w:sz="4" w:space="0" w:color="000000"/>
                  <w:bottom w:val="single" w:sz="4" w:space="0" w:color="000000"/>
                  <w:right w:val="single" w:sz="4" w:space="0" w:color="000000"/>
                </w:tcBorders>
                <w:vAlign w:val="center"/>
              </w:tcPr>
            </w:tcPrChange>
          </w:tcPr>
          <w:p w14:paraId="1A598CE3" w14:textId="77777777" w:rsidR="00C31D92" w:rsidRPr="000357D1" w:rsidRDefault="00C31D92" w:rsidP="00C31D92">
            <w:pPr>
              <w:widowControl/>
              <w:autoSpaceDE/>
              <w:autoSpaceDN/>
              <w:adjustRightInd/>
              <w:jc w:val="center"/>
              <w:rPr>
                <w:ins w:id="5566" w:author="ERCOT" w:date="2021-11-01T10:51:00Z"/>
                <w:sz w:val="22"/>
                <w:szCs w:val="22"/>
              </w:rPr>
            </w:pPr>
            <w:ins w:id="5567" w:author="ERCOT" w:date="2021-11-01T10:51:00Z">
              <w:r w:rsidRPr="000357D1">
                <w:rPr>
                  <w:b/>
                  <w:bCs/>
                  <w:sz w:val="22"/>
                  <w:szCs w:val="22"/>
                </w:rPr>
                <w:t>20</w:t>
              </w:r>
            </w:ins>
          </w:p>
        </w:tc>
        <w:tc>
          <w:tcPr>
            <w:tcW w:w="166" w:type="pct"/>
            <w:tcBorders>
              <w:top w:val="single" w:sz="12" w:space="0" w:color="000000"/>
              <w:left w:val="single" w:sz="4" w:space="0" w:color="000000"/>
              <w:bottom w:val="single" w:sz="4" w:space="0" w:color="000000"/>
              <w:right w:val="single" w:sz="4" w:space="0" w:color="000000"/>
            </w:tcBorders>
            <w:vAlign w:val="center"/>
            <w:tcPrChange w:id="5568" w:author="ERCOT" w:date="2021-11-01T11:02:00Z">
              <w:tcPr>
                <w:tcW w:w="166" w:type="pct"/>
                <w:tcBorders>
                  <w:top w:val="single" w:sz="12" w:space="0" w:color="000000"/>
                  <w:left w:val="single" w:sz="4" w:space="0" w:color="000000"/>
                  <w:bottom w:val="single" w:sz="4" w:space="0" w:color="000000"/>
                  <w:right w:val="single" w:sz="4" w:space="0" w:color="000000"/>
                </w:tcBorders>
                <w:vAlign w:val="center"/>
              </w:tcPr>
            </w:tcPrChange>
          </w:tcPr>
          <w:p w14:paraId="787EAD1D" w14:textId="77777777" w:rsidR="00C31D92" w:rsidRPr="000357D1" w:rsidRDefault="00C31D92" w:rsidP="00C31D92">
            <w:pPr>
              <w:widowControl/>
              <w:autoSpaceDE/>
              <w:autoSpaceDN/>
              <w:adjustRightInd/>
              <w:jc w:val="center"/>
              <w:rPr>
                <w:ins w:id="5569" w:author="ERCOT" w:date="2021-11-01T10:51:00Z"/>
                <w:sz w:val="22"/>
                <w:szCs w:val="22"/>
              </w:rPr>
            </w:pPr>
            <w:ins w:id="5570" w:author="ERCOT" w:date="2021-11-01T10:51:00Z">
              <w:r w:rsidRPr="000357D1">
                <w:rPr>
                  <w:b/>
                  <w:bCs/>
                  <w:sz w:val="22"/>
                  <w:szCs w:val="22"/>
                </w:rPr>
                <w:t>21</w:t>
              </w:r>
            </w:ins>
          </w:p>
        </w:tc>
        <w:tc>
          <w:tcPr>
            <w:tcW w:w="180" w:type="pct"/>
            <w:tcBorders>
              <w:top w:val="single" w:sz="12" w:space="0" w:color="000000"/>
              <w:left w:val="single" w:sz="4" w:space="0" w:color="000000"/>
              <w:bottom w:val="single" w:sz="4" w:space="0" w:color="000000"/>
              <w:right w:val="single" w:sz="4" w:space="0" w:color="000000"/>
            </w:tcBorders>
            <w:vAlign w:val="center"/>
            <w:tcPrChange w:id="5571" w:author="ERCOT" w:date="2021-11-01T11:02:00Z">
              <w:tcPr>
                <w:tcW w:w="180" w:type="pct"/>
                <w:tcBorders>
                  <w:top w:val="single" w:sz="12" w:space="0" w:color="000000"/>
                  <w:left w:val="single" w:sz="4" w:space="0" w:color="000000"/>
                  <w:bottom w:val="single" w:sz="4" w:space="0" w:color="000000"/>
                  <w:right w:val="single" w:sz="4" w:space="0" w:color="000000"/>
                </w:tcBorders>
                <w:vAlign w:val="center"/>
              </w:tcPr>
            </w:tcPrChange>
          </w:tcPr>
          <w:p w14:paraId="2EC42AC5" w14:textId="77777777" w:rsidR="00C31D92" w:rsidRPr="000357D1" w:rsidRDefault="00C31D92" w:rsidP="00C31D92">
            <w:pPr>
              <w:widowControl/>
              <w:autoSpaceDE/>
              <w:autoSpaceDN/>
              <w:adjustRightInd/>
              <w:jc w:val="center"/>
              <w:rPr>
                <w:ins w:id="5572" w:author="ERCOT" w:date="2021-11-01T10:51:00Z"/>
                <w:sz w:val="22"/>
                <w:szCs w:val="22"/>
              </w:rPr>
            </w:pPr>
            <w:ins w:id="5573" w:author="ERCOT" w:date="2021-11-01T10:51:00Z">
              <w:r w:rsidRPr="000357D1">
                <w:rPr>
                  <w:b/>
                  <w:bCs/>
                  <w:sz w:val="22"/>
                  <w:szCs w:val="22"/>
                </w:rPr>
                <w:t>22</w:t>
              </w:r>
            </w:ins>
          </w:p>
        </w:tc>
        <w:tc>
          <w:tcPr>
            <w:tcW w:w="195" w:type="pct"/>
            <w:tcBorders>
              <w:top w:val="single" w:sz="12" w:space="0" w:color="000000"/>
              <w:left w:val="single" w:sz="4" w:space="0" w:color="000000"/>
              <w:bottom w:val="single" w:sz="4" w:space="0" w:color="000000"/>
              <w:right w:val="single" w:sz="4" w:space="0" w:color="000000"/>
            </w:tcBorders>
            <w:vAlign w:val="center"/>
            <w:tcPrChange w:id="5574" w:author="ERCOT" w:date="2021-11-01T11:02:00Z">
              <w:tcPr>
                <w:tcW w:w="147" w:type="pct"/>
                <w:tcBorders>
                  <w:top w:val="single" w:sz="12" w:space="0" w:color="000000"/>
                  <w:left w:val="single" w:sz="4" w:space="0" w:color="000000"/>
                  <w:bottom w:val="single" w:sz="4" w:space="0" w:color="000000"/>
                  <w:right w:val="single" w:sz="4" w:space="0" w:color="000000"/>
                </w:tcBorders>
                <w:vAlign w:val="center"/>
              </w:tcPr>
            </w:tcPrChange>
          </w:tcPr>
          <w:p w14:paraId="36A99D83" w14:textId="77777777" w:rsidR="00C31D92" w:rsidRPr="000357D1" w:rsidRDefault="00C31D92" w:rsidP="00C31D92">
            <w:pPr>
              <w:widowControl/>
              <w:autoSpaceDE/>
              <w:autoSpaceDN/>
              <w:adjustRightInd/>
              <w:jc w:val="center"/>
              <w:rPr>
                <w:ins w:id="5575" w:author="ERCOT" w:date="2021-11-01T10:51:00Z"/>
                <w:sz w:val="22"/>
                <w:szCs w:val="22"/>
              </w:rPr>
            </w:pPr>
            <w:ins w:id="5576" w:author="ERCOT" w:date="2021-11-01T10:51:00Z">
              <w:r w:rsidRPr="000357D1">
                <w:rPr>
                  <w:b/>
                  <w:bCs/>
                  <w:sz w:val="22"/>
                  <w:szCs w:val="22"/>
                </w:rPr>
                <w:t>23</w:t>
              </w:r>
            </w:ins>
          </w:p>
        </w:tc>
        <w:tc>
          <w:tcPr>
            <w:tcW w:w="244" w:type="pct"/>
            <w:vAlign w:val="center"/>
            <w:tcPrChange w:id="5577" w:author="ERCOT" w:date="2021-11-01T11:02:00Z">
              <w:tcPr>
                <w:tcW w:w="291" w:type="pct"/>
                <w:gridSpan w:val="2"/>
                <w:vAlign w:val="center"/>
              </w:tcPr>
            </w:tcPrChange>
          </w:tcPr>
          <w:p w14:paraId="1310FD23" w14:textId="0DCBE3D0" w:rsidR="00C31D92" w:rsidRPr="000357D1" w:rsidRDefault="00C31D92" w:rsidP="00C31D92">
            <w:pPr>
              <w:widowControl/>
              <w:autoSpaceDE/>
              <w:autoSpaceDN/>
              <w:adjustRightInd/>
              <w:rPr>
                <w:ins w:id="5578" w:author="ERCOT" w:date="2021-11-01T11:01:00Z"/>
                <w:sz w:val="22"/>
                <w:szCs w:val="22"/>
              </w:rPr>
            </w:pPr>
            <w:ins w:id="5579" w:author="ERCOT" w:date="2021-11-01T11:01:00Z">
              <w:r w:rsidRPr="000357D1">
                <w:rPr>
                  <w:b/>
                  <w:bCs/>
                  <w:sz w:val="22"/>
                  <w:szCs w:val="22"/>
                </w:rPr>
                <w:t>24</w:t>
              </w:r>
            </w:ins>
          </w:p>
        </w:tc>
      </w:tr>
      <w:tr w:rsidR="00841E30" w:rsidRPr="00E66AD4" w14:paraId="37315584" w14:textId="61EF4999" w:rsidTr="00C31D92">
        <w:tblPrEx>
          <w:tblPrExChange w:id="5580" w:author="ERCOT" w:date="2021-11-01T11:02:00Z">
            <w:tblPrEx>
              <w:tblW w:w="5637" w:type="pct"/>
            </w:tblPrEx>
          </w:tblPrExChange>
        </w:tblPrEx>
        <w:trPr>
          <w:trHeight w:val="576"/>
          <w:tblCellSpacing w:w="0" w:type="dxa"/>
          <w:ins w:id="5581" w:author="ERCOT" w:date="2021-11-01T10:51:00Z"/>
          <w:trPrChange w:id="5582"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583"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0B788D38" w14:textId="77777777" w:rsidR="00841E30" w:rsidRPr="000357D1" w:rsidRDefault="00841E30" w:rsidP="00841E30">
            <w:pPr>
              <w:widowControl/>
              <w:autoSpaceDE/>
              <w:autoSpaceDN/>
              <w:adjustRightInd/>
              <w:jc w:val="center"/>
              <w:rPr>
                <w:ins w:id="5584" w:author="ERCOT" w:date="2021-11-01T10:51:00Z"/>
                <w:sz w:val="22"/>
                <w:szCs w:val="22"/>
              </w:rPr>
            </w:pPr>
            <w:ins w:id="5585" w:author="ERCOT" w:date="2021-11-01T10:51:00Z">
              <w:r w:rsidRPr="000357D1">
                <w:rPr>
                  <w:b/>
                  <w:bCs/>
                  <w:sz w:val="22"/>
                  <w:szCs w:val="22"/>
                </w:rPr>
                <w:t>Jan.</w:t>
              </w:r>
            </w:ins>
          </w:p>
        </w:tc>
        <w:tc>
          <w:tcPr>
            <w:tcW w:w="199" w:type="pct"/>
            <w:tcBorders>
              <w:top w:val="single" w:sz="4" w:space="0" w:color="000000"/>
              <w:left w:val="single" w:sz="4" w:space="0" w:color="000000"/>
              <w:bottom w:val="single" w:sz="4" w:space="0" w:color="000000"/>
              <w:right w:val="single" w:sz="4" w:space="0" w:color="000000"/>
            </w:tcBorders>
            <w:vAlign w:val="bottom"/>
            <w:tcPrChange w:id="5586"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ACE5817" w14:textId="29E572EB" w:rsidR="00841E30" w:rsidRPr="00E66AD4" w:rsidRDefault="00841E30" w:rsidP="00841E30">
            <w:pPr>
              <w:widowControl/>
              <w:autoSpaceDE/>
              <w:autoSpaceDN/>
              <w:adjustRightInd/>
              <w:jc w:val="center"/>
              <w:rPr>
                <w:ins w:id="5587" w:author="ERCOT" w:date="2021-11-01T10:51:00Z"/>
                <w:b/>
                <w:bCs/>
                <w:sz w:val="22"/>
                <w:szCs w:val="22"/>
              </w:rPr>
            </w:pPr>
            <w:ins w:id="5588" w:author="ERCOT" w:date="2021-11-01T11:02:00Z">
              <w:r>
                <w:rPr>
                  <w:rFonts w:ascii="Calibri" w:hAnsi="Calibri" w:cs="Calibri"/>
                  <w:color w:val="000000"/>
                  <w:sz w:val="22"/>
                  <w:szCs w:val="22"/>
                </w:rPr>
                <w:t>531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58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9162D6B" w14:textId="627659DE" w:rsidR="00841E30" w:rsidRPr="00E66AD4" w:rsidRDefault="00841E30" w:rsidP="00841E30">
            <w:pPr>
              <w:widowControl/>
              <w:autoSpaceDE/>
              <w:autoSpaceDN/>
              <w:adjustRightInd/>
              <w:jc w:val="center"/>
              <w:rPr>
                <w:ins w:id="5590" w:author="ERCOT" w:date="2021-11-01T10:51:00Z"/>
                <w:b/>
                <w:bCs/>
                <w:sz w:val="22"/>
                <w:szCs w:val="22"/>
              </w:rPr>
            </w:pPr>
            <w:ins w:id="5591"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59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2D92B26" w14:textId="716271D6" w:rsidR="00841E30" w:rsidRPr="00E66AD4" w:rsidRDefault="00841E30" w:rsidP="00841E30">
            <w:pPr>
              <w:widowControl/>
              <w:autoSpaceDE/>
              <w:autoSpaceDN/>
              <w:adjustRightInd/>
              <w:jc w:val="center"/>
              <w:rPr>
                <w:ins w:id="5593" w:author="ERCOT" w:date="2021-11-01T10:51:00Z"/>
                <w:b/>
                <w:bCs/>
                <w:sz w:val="22"/>
                <w:szCs w:val="22"/>
              </w:rPr>
            </w:pPr>
            <w:ins w:id="5594"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59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0594360" w14:textId="68B616ED" w:rsidR="00841E30" w:rsidRPr="00E66AD4" w:rsidRDefault="00841E30" w:rsidP="00841E30">
            <w:pPr>
              <w:widowControl/>
              <w:autoSpaceDE/>
              <w:autoSpaceDN/>
              <w:adjustRightInd/>
              <w:jc w:val="center"/>
              <w:rPr>
                <w:ins w:id="5596" w:author="ERCOT" w:date="2021-11-01T10:51:00Z"/>
                <w:b/>
                <w:bCs/>
                <w:sz w:val="22"/>
                <w:szCs w:val="22"/>
              </w:rPr>
            </w:pPr>
            <w:ins w:id="5597"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59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B7A6303" w14:textId="2C9A696D" w:rsidR="00841E30" w:rsidRPr="00E66AD4" w:rsidRDefault="00841E30" w:rsidP="00841E30">
            <w:pPr>
              <w:widowControl/>
              <w:autoSpaceDE/>
              <w:autoSpaceDN/>
              <w:adjustRightInd/>
              <w:jc w:val="center"/>
              <w:rPr>
                <w:ins w:id="5599" w:author="ERCOT" w:date="2021-11-01T10:51:00Z"/>
                <w:b/>
                <w:bCs/>
                <w:sz w:val="22"/>
                <w:szCs w:val="22"/>
              </w:rPr>
            </w:pPr>
            <w:ins w:id="5600"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0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1353937" w14:textId="3ACB4095" w:rsidR="00841E30" w:rsidRPr="00E66AD4" w:rsidRDefault="00841E30" w:rsidP="00841E30">
            <w:pPr>
              <w:widowControl/>
              <w:autoSpaceDE/>
              <w:autoSpaceDN/>
              <w:adjustRightInd/>
              <w:jc w:val="center"/>
              <w:rPr>
                <w:ins w:id="5602" w:author="ERCOT" w:date="2021-11-01T10:51:00Z"/>
                <w:b/>
                <w:bCs/>
                <w:sz w:val="22"/>
                <w:szCs w:val="22"/>
              </w:rPr>
            </w:pPr>
            <w:ins w:id="5603"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0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1E0C5A0" w14:textId="227960A2" w:rsidR="00841E30" w:rsidRPr="00E66AD4" w:rsidRDefault="00841E30" w:rsidP="00841E30">
            <w:pPr>
              <w:widowControl/>
              <w:autoSpaceDE/>
              <w:autoSpaceDN/>
              <w:adjustRightInd/>
              <w:jc w:val="center"/>
              <w:rPr>
                <w:ins w:id="5605" w:author="ERCOT" w:date="2021-11-01T10:51:00Z"/>
                <w:b/>
                <w:bCs/>
                <w:sz w:val="22"/>
                <w:szCs w:val="22"/>
              </w:rPr>
            </w:pPr>
            <w:ins w:id="5606"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0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0A7261" w14:textId="257CEBCA" w:rsidR="00841E30" w:rsidRPr="00E66AD4" w:rsidRDefault="00841E30" w:rsidP="00841E30">
            <w:pPr>
              <w:widowControl/>
              <w:autoSpaceDE/>
              <w:autoSpaceDN/>
              <w:adjustRightInd/>
              <w:jc w:val="center"/>
              <w:rPr>
                <w:ins w:id="5608" w:author="ERCOT" w:date="2021-11-01T10:51:00Z"/>
                <w:b/>
                <w:bCs/>
                <w:sz w:val="22"/>
                <w:szCs w:val="22"/>
              </w:rPr>
            </w:pPr>
            <w:ins w:id="5609" w:author="ERCOT" w:date="2021-11-01T11:02:00Z">
              <w:r>
                <w:rPr>
                  <w:rFonts w:ascii="Calibri" w:hAnsi="Calibri" w:cs="Calibri"/>
                  <w:color w:val="000000"/>
                  <w:sz w:val="22"/>
                  <w:szCs w:val="22"/>
                </w:rPr>
                <w:t>766</w:t>
              </w:r>
            </w:ins>
          </w:p>
        </w:tc>
        <w:tc>
          <w:tcPr>
            <w:tcW w:w="178" w:type="pct"/>
            <w:tcBorders>
              <w:top w:val="single" w:sz="4" w:space="0" w:color="000000"/>
              <w:left w:val="single" w:sz="4" w:space="0" w:color="000000"/>
              <w:bottom w:val="single" w:sz="4" w:space="0" w:color="000000"/>
              <w:right w:val="single" w:sz="4" w:space="0" w:color="000000"/>
            </w:tcBorders>
            <w:vAlign w:val="bottom"/>
            <w:tcPrChange w:id="5610"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6D2B241" w14:textId="446E5C0E" w:rsidR="00841E30" w:rsidRPr="00E66AD4" w:rsidRDefault="00841E30" w:rsidP="00841E30">
            <w:pPr>
              <w:widowControl/>
              <w:autoSpaceDE/>
              <w:autoSpaceDN/>
              <w:adjustRightInd/>
              <w:jc w:val="center"/>
              <w:rPr>
                <w:ins w:id="5611" w:author="ERCOT" w:date="2021-11-01T10:51:00Z"/>
                <w:b/>
                <w:bCs/>
                <w:sz w:val="22"/>
                <w:szCs w:val="22"/>
              </w:rPr>
            </w:pPr>
            <w:ins w:id="5612" w:author="ERCOT" w:date="2021-11-01T11:02:00Z">
              <w:r>
                <w:rPr>
                  <w:rFonts w:ascii="Calibri" w:hAnsi="Calibri" w:cs="Calibri"/>
                  <w:color w:val="000000"/>
                  <w:sz w:val="22"/>
                  <w:szCs w:val="22"/>
                </w:rPr>
                <w:t>766</w:t>
              </w:r>
            </w:ins>
          </w:p>
        </w:tc>
        <w:tc>
          <w:tcPr>
            <w:tcW w:w="219" w:type="pct"/>
            <w:tcBorders>
              <w:top w:val="single" w:sz="4" w:space="0" w:color="000000"/>
              <w:left w:val="single" w:sz="4" w:space="0" w:color="000000"/>
              <w:bottom w:val="single" w:sz="4" w:space="0" w:color="000000"/>
              <w:right w:val="single" w:sz="4" w:space="0" w:color="000000"/>
            </w:tcBorders>
            <w:vAlign w:val="bottom"/>
            <w:tcPrChange w:id="5613"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4C0D383C" w14:textId="58CE5D5A" w:rsidR="00841E30" w:rsidRPr="00E66AD4" w:rsidRDefault="00841E30" w:rsidP="00841E30">
            <w:pPr>
              <w:widowControl/>
              <w:autoSpaceDE/>
              <w:autoSpaceDN/>
              <w:adjustRightInd/>
              <w:jc w:val="center"/>
              <w:rPr>
                <w:ins w:id="5614" w:author="ERCOT" w:date="2021-11-01T10:51:00Z"/>
                <w:b/>
                <w:bCs/>
                <w:sz w:val="22"/>
                <w:szCs w:val="22"/>
              </w:rPr>
            </w:pPr>
            <w:ins w:id="5615"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1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23340B9" w14:textId="7FE01E7B" w:rsidR="00841E30" w:rsidRPr="00E66AD4" w:rsidRDefault="00841E30" w:rsidP="00841E30">
            <w:pPr>
              <w:widowControl/>
              <w:autoSpaceDE/>
              <w:autoSpaceDN/>
              <w:adjustRightInd/>
              <w:jc w:val="center"/>
              <w:rPr>
                <w:ins w:id="5617" w:author="ERCOT" w:date="2021-11-01T10:51:00Z"/>
                <w:b/>
                <w:bCs/>
                <w:sz w:val="22"/>
                <w:szCs w:val="22"/>
              </w:rPr>
            </w:pPr>
            <w:ins w:id="5618"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1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346B466" w14:textId="53FE5E40" w:rsidR="00841E30" w:rsidRPr="00E66AD4" w:rsidRDefault="00841E30" w:rsidP="00841E30">
            <w:pPr>
              <w:widowControl/>
              <w:autoSpaceDE/>
              <w:autoSpaceDN/>
              <w:adjustRightInd/>
              <w:jc w:val="center"/>
              <w:rPr>
                <w:ins w:id="5620" w:author="ERCOT" w:date="2021-11-01T10:51:00Z"/>
                <w:b/>
                <w:bCs/>
                <w:sz w:val="22"/>
                <w:szCs w:val="22"/>
              </w:rPr>
            </w:pPr>
            <w:ins w:id="5621" w:author="ERCOT" w:date="2021-11-01T11:02:00Z">
              <w:r>
                <w:rPr>
                  <w:rFonts w:ascii="Calibri" w:hAnsi="Calibri" w:cs="Calibri"/>
                  <w:color w:val="000000"/>
                  <w:sz w:val="22"/>
                  <w:szCs w:val="22"/>
                </w:rPr>
                <w:t>766</w:t>
              </w:r>
            </w:ins>
          </w:p>
        </w:tc>
        <w:tc>
          <w:tcPr>
            <w:tcW w:w="194" w:type="pct"/>
            <w:tcBorders>
              <w:top w:val="single" w:sz="4" w:space="0" w:color="000000"/>
              <w:left w:val="single" w:sz="4" w:space="0" w:color="000000"/>
              <w:bottom w:val="single" w:sz="4" w:space="0" w:color="000000"/>
              <w:right w:val="single" w:sz="4" w:space="0" w:color="000000"/>
            </w:tcBorders>
            <w:vAlign w:val="bottom"/>
            <w:tcPrChange w:id="562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A8399EC" w14:textId="6072A9F8" w:rsidR="00841E30" w:rsidRPr="00E66AD4" w:rsidRDefault="00841E30" w:rsidP="00841E30">
            <w:pPr>
              <w:widowControl/>
              <w:autoSpaceDE/>
              <w:autoSpaceDN/>
              <w:adjustRightInd/>
              <w:jc w:val="center"/>
              <w:rPr>
                <w:ins w:id="5623" w:author="ERCOT" w:date="2021-11-01T10:51:00Z"/>
                <w:b/>
                <w:bCs/>
                <w:sz w:val="22"/>
                <w:szCs w:val="22"/>
              </w:rPr>
            </w:pPr>
            <w:ins w:id="5624" w:author="ERCOT" w:date="2021-11-01T11:02:00Z">
              <w:r>
                <w:rPr>
                  <w:rFonts w:ascii="Calibri" w:hAnsi="Calibri" w:cs="Calibri"/>
                  <w:color w:val="000000"/>
                  <w:sz w:val="22"/>
                  <w:szCs w:val="22"/>
                </w:rPr>
                <w:t>918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2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5B4F017" w14:textId="29EF7E70" w:rsidR="00841E30" w:rsidRPr="00E66AD4" w:rsidRDefault="00841E30" w:rsidP="00841E30">
            <w:pPr>
              <w:widowControl/>
              <w:autoSpaceDE/>
              <w:autoSpaceDN/>
              <w:adjustRightInd/>
              <w:jc w:val="center"/>
              <w:rPr>
                <w:ins w:id="5626" w:author="ERCOT" w:date="2021-11-01T10:51:00Z"/>
                <w:b/>
                <w:bCs/>
                <w:sz w:val="22"/>
                <w:szCs w:val="22"/>
              </w:rPr>
            </w:pPr>
            <w:ins w:id="5627"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62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96B77DA" w14:textId="63D26561" w:rsidR="00841E30" w:rsidRPr="00E66AD4" w:rsidRDefault="00841E30" w:rsidP="00841E30">
            <w:pPr>
              <w:widowControl/>
              <w:autoSpaceDE/>
              <w:autoSpaceDN/>
              <w:adjustRightInd/>
              <w:jc w:val="center"/>
              <w:rPr>
                <w:ins w:id="5629" w:author="ERCOT" w:date="2021-11-01T10:51:00Z"/>
                <w:b/>
                <w:bCs/>
                <w:sz w:val="22"/>
                <w:szCs w:val="22"/>
              </w:rPr>
            </w:pPr>
            <w:ins w:id="5630"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63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AE1A357" w14:textId="19881A26" w:rsidR="00841E30" w:rsidRPr="00E66AD4" w:rsidRDefault="00841E30" w:rsidP="00841E30">
            <w:pPr>
              <w:widowControl/>
              <w:autoSpaceDE/>
              <w:autoSpaceDN/>
              <w:adjustRightInd/>
              <w:jc w:val="center"/>
              <w:rPr>
                <w:ins w:id="5632" w:author="ERCOT" w:date="2021-11-01T10:51:00Z"/>
                <w:b/>
                <w:bCs/>
                <w:sz w:val="22"/>
                <w:szCs w:val="22"/>
              </w:rPr>
            </w:pPr>
            <w:ins w:id="5633"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63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D43FC79" w14:textId="155FEA77" w:rsidR="00841E30" w:rsidRPr="00E66AD4" w:rsidRDefault="00841E30" w:rsidP="00841E30">
            <w:pPr>
              <w:widowControl/>
              <w:autoSpaceDE/>
              <w:autoSpaceDN/>
              <w:adjustRightInd/>
              <w:jc w:val="center"/>
              <w:rPr>
                <w:ins w:id="5635" w:author="ERCOT" w:date="2021-11-01T10:51:00Z"/>
                <w:b/>
                <w:bCs/>
                <w:sz w:val="22"/>
                <w:szCs w:val="22"/>
              </w:rPr>
            </w:pPr>
            <w:ins w:id="5636" w:author="ERCOT" w:date="2021-11-01T11:02:00Z">
              <w:r>
                <w:rPr>
                  <w:rFonts w:ascii="Calibri" w:hAnsi="Calibri" w:cs="Calibri"/>
                  <w:color w:val="000000"/>
                  <w:sz w:val="22"/>
                  <w:szCs w:val="22"/>
                </w:rPr>
                <w:t>918</w:t>
              </w:r>
            </w:ins>
          </w:p>
        </w:tc>
        <w:tc>
          <w:tcPr>
            <w:tcW w:w="176" w:type="pct"/>
            <w:tcBorders>
              <w:top w:val="single" w:sz="4" w:space="0" w:color="000000"/>
              <w:left w:val="single" w:sz="4" w:space="0" w:color="000000"/>
              <w:bottom w:val="single" w:sz="4" w:space="0" w:color="000000"/>
              <w:right w:val="single" w:sz="4" w:space="0" w:color="000000"/>
            </w:tcBorders>
            <w:vAlign w:val="bottom"/>
            <w:tcPrChange w:id="5637"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14398CD2" w14:textId="1BB295B9" w:rsidR="00841E30" w:rsidRPr="00E66AD4" w:rsidRDefault="00841E30" w:rsidP="00841E30">
            <w:pPr>
              <w:widowControl/>
              <w:autoSpaceDE/>
              <w:autoSpaceDN/>
              <w:adjustRightInd/>
              <w:jc w:val="center"/>
              <w:rPr>
                <w:ins w:id="5638" w:author="ERCOT" w:date="2021-11-01T10:51:00Z"/>
                <w:b/>
                <w:bCs/>
                <w:sz w:val="22"/>
                <w:szCs w:val="22"/>
              </w:rPr>
            </w:pPr>
            <w:ins w:id="5639" w:author="ERCOT" w:date="2021-11-01T11:02:00Z">
              <w:r>
                <w:rPr>
                  <w:rFonts w:ascii="Calibri" w:hAnsi="Calibri" w:cs="Calibri"/>
                  <w:color w:val="000000"/>
                  <w:sz w:val="22"/>
                  <w:szCs w:val="22"/>
                </w:rPr>
                <w:t>918</w:t>
              </w:r>
            </w:ins>
          </w:p>
        </w:tc>
        <w:tc>
          <w:tcPr>
            <w:tcW w:w="187" w:type="pct"/>
            <w:tcBorders>
              <w:top w:val="single" w:sz="4" w:space="0" w:color="000000"/>
              <w:left w:val="single" w:sz="4" w:space="0" w:color="000000"/>
              <w:bottom w:val="single" w:sz="4" w:space="0" w:color="000000"/>
              <w:right w:val="single" w:sz="4" w:space="0" w:color="000000"/>
            </w:tcBorders>
            <w:vAlign w:val="bottom"/>
            <w:tcPrChange w:id="5640"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EDC061D" w14:textId="2D26A06B" w:rsidR="00841E30" w:rsidRPr="00E66AD4" w:rsidRDefault="00841E30" w:rsidP="00841E30">
            <w:pPr>
              <w:widowControl/>
              <w:autoSpaceDE/>
              <w:autoSpaceDN/>
              <w:adjustRightInd/>
              <w:jc w:val="center"/>
              <w:rPr>
                <w:ins w:id="5641" w:author="ERCOT" w:date="2021-11-01T10:51:00Z"/>
                <w:b/>
                <w:bCs/>
                <w:sz w:val="22"/>
                <w:szCs w:val="22"/>
              </w:rPr>
            </w:pPr>
            <w:ins w:id="5642" w:author="ERCOT" w:date="2021-11-01T11:02:00Z">
              <w:r>
                <w:rPr>
                  <w:rFonts w:ascii="Calibri" w:hAnsi="Calibri" w:cs="Calibri"/>
                  <w:color w:val="000000"/>
                  <w:sz w:val="22"/>
                  <w:szCs w:val="22"/>
                </w:rPr>
                <w:t>742</w:t>
              </w:r>
            </w:ins>
          </w:p>
        </w:tc>
        <w:tc>
          <w:tcPr>
            <w:tcW w:w="165" w:type="pct"/>
            <w:tcBorders>
              <w:top w:val="single" w:sz="4" w:space="0" w:color="000000"/>
              <w:left w:val="single" w:sz="4" w:space="0" w:color="000000"/>
              <w:bottom w:val="single" w:sz="4" w:space="0" w:color="000000"/>
              <w:right w:val="single" w:sz="4" w:space="0" w:color="000000"/>
            </w:tcBorders>
            <w:vAlign w:val="bottom"/>
            <w:tcPrChange w:id="5643"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59E37EB8" w14:textId="3DE4E3EA" w:rsidR="00841E30" w:rsidRPr="00E66AD4" w:rsidRDefault="00841E30" w:rsidP="00841E30">
            <w:pPr>
              <w:widowControl/>
              <w:autoSpaceDE/>
              <w:autoSpaceDN/>
              <w:adjustRightInd/>
              <w:jc w:val="center"/>
              <w:rPr>
                <w:ins w:id="5644" w:author="ERCOT" w:date="2021-11-01T10:51:00Z"/>
                <w:b/>
                <w:bCs/>
                <w:sz w:val="22"/>
                <w:szCs w:val="22"/>
              </w:rPr>
            </w:pPr>
            <w:ins w:id="5645" w:author="ERCOT" w:date="2021-11-01T11:02:00Z">
              <w:r>
                <w:rPr>
                  <w:rFonts w:ascii="Calibri" w:hAnsi="Calibri" w:cs="Calibri"/>
                  <w:color w:val="000000"/>
                  <w:sz w:val="22"/>
                  <w:szCs w:val="22"/>
                </w:rPr>
                <w:t>742</w:t>
              </w:r>
            </w:ins>
          </w:p>
        </w:tc>
        <w:tc>
          <w:tcPr>
            <w:tcW w:w="166" w:type="pct"/>
            <w:tcBorders>
              <w:top w:val="single" w:sz="4" w:space="0" w:color="000000"/>
              <w:left w:val="single" w:sz="4" w:space="0" w:color="000000"/>
              <w:bottom w:val="single" w:sz="4" w:space="0" w:color="000000"/>
              <w:right w:val="single" w:sz="4" w:space="0" w:color="000000"/>
            </w:tcBorders>
            <w:vAlign w:val="bottom"/>
            <w:tcPrChange w:id="5646"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0781402C" w14:textId="110866F2" w:rsidR="00841E30" w:rsidRPr="00E66AD4" w:rsidRDefault="00841E30" w:rsidP="00841E30">
            <w:pPr>
              <w:widowControl/>
              <w:autoSpaceDE/>
              <w:autoSpaceDN/>
              <w:adjustRightInd/>
              <w:jc w:val="center"/>
              <w:rPr>
                <w:ins w:id="5647" w:author="ERCOT" w:date="2021-11-01T10:51:00Z"/>
                <w:b/>
                <w:bCs/>
                <w:sz w:val="22"/>
                <w:szCs w:val="22"/>
              </w:rPr>
            </w:pPr>
            <w:ins w:id="5648" w:author="ERCOT" w:date="2021-11-01T11:02:00Z">
              <w:r>
                <w:rPr>
                  <w:rFonts w:ascii="Calibri" w:hAnsi="Calibri" w:cs="Calibri"/>
                  <w:color w:val="000000"/>
                  <w:sz w:val="22"/>
                  <w:szCs w:val="22"/>
                </w:rPr>
                <w:t>742</w:t>
              </w:r>
            </w:ins>
          </w:p>
        </w:tc>
        <w:tc>
          <w:tcPr>
            <w:tcW w:w="180" w:type="pct"/>
            <w:tcBorders>
              <w:top w:val="single" w:sz="4" w:space="0" w:color="000000"/>
              <w:left w:val="single" w:sz="4" w:space="0" w:color="000000"/>
              <w:bottom w:val="single" w:sz="4" w:space="0" w:color="000000"/>
              <w:right w:val="single" w:sz="4" w:space="0" w:color="000000"/>
            </w:tcBorders>
            <w:vAlign w:val="bottom"/>
            <w:tcPrChange w:id="5649"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4879DF9" w14:textId="0A620AB7" w:rsidR="00841E30" w:rsidRPr="00E66AD4" w:rsidRDefault="00841E30" w:rsidP="00841E30">
            <w:pPr>
              <w:widowControl/>
              <w:autoSpaceDE/>
              <w:autoSpaceDN/>
              <w:adjustRightInd/>
              <w:jc w:val="center"/>
              <w:rPr>
                <w:ins w:id="5650" w:author="ERCOT" w:date="2021-11-01T10:51:00Z"/>
                <w:b/>
                <w:bCs/>
                <w:sz w:val="22"/>
                <w:szCs w:val="22"/>
              </w:rPr>
            </w:pPr>
            <w:ins w:id="5651" w:author="ERCOT" w:date="2021-11-01T11:02:00Z">
              <w:r>
                <w:rPr>
                  <w:rFonts w:ascii="Calibri" w:hAnsi="Calibri" w:cs="Calibri"/>
                  <w:color w:val="000000"/>
                  <w:sz w:val="22"/>
                  <w:szCs w:val="22"/>
                </w:rPr>
                <w:t>742</w:t>
              </w:r>
            </w:ins>
          </w:p>
        </w:tc>
        <w:tc>
          <w:tcPr>
            <w:tcW w:w="195" w:type="pct"/>
            <w:tcBorders>
              <w:top w:val="single" w:sz="4" w:space="0" w:color="000000"/>
              <w:left w:val="single" w:sz="4" w:space="0" w:color="000000"/>
              <w:bottom w:val="single" w:sz="4" w:space="0" w:color="000000"/>
              <w:right w:val="single" w:sz="4" w:space="0" w:color="000000"/>
            </w:tcBorders>
            <w:vAlign w:val="bottom"/>
            <w:tcPrChange w:id="5652"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1C3FF98" w14:textId="6E41B5D1" w:rsidR="00841E30" w:rsidRPr="00E66AD4" w:rsidRDefault="00841E30" w:rsidP="00841E30">
            <w:pPr>
              <w:widowControl/>
              <w:autoSpaceDE/>
              <w:autoSpaceDN/>
              <w:adjustRightInd/>
              <w:jc w:val="center"/>
              <w:rPr>
                <w:ins w:id="5653" w:author="ERCOT" w:date="2021-11-01T10:51:00Z"/>
                <w:b/>
                <w:bCs/>
                <w:sz w:val="22"/>
                <w:szCs w:val="22"/>
              </w:rPr>
            </w:pPr>
            <w:ins w:id="5654" w:author="ERCOT" w:date="2021-11-01T11:02:00Z">
              <w:r>
                <w:rPr>
                  <w:rFonts w:ascii="Calibri" w:hAnsi="Calibri" w:cs="Calibri"/>
                  <w:color w:val="000000"/>
                  <w:sz w:val="22"/>
                  <w:szCs w:val="22"/>
                </w:rPr>
                <w:t>742</w:t>
              </w:r>
            </w:ins>
          </w:p>
        </w:tc>
        <w:tc>
          <w:tcPr>
            <w:tcW w:w="244" w:type="pct"/>
            <w:vAlign w:val="bottom"/>
            <w:tcPrChange w:id="5655" w:author="ERCOT" w:date="2021-11-01T11:02:00Z">
              <w:tcPr>
                <w:tcW w:w="291" w:type="pct"/>
                <w:gridSpan w:val="2"/>
                <w:vAlign w:val="bottom"/>
              </w:tcPr>
            </w:tcPrChange>
          </w:tcPr>
          <w:p w14:paraId="33E764C6" w14:textId="69E8FAA0" w:rsidR="00841E30" w:rsidRPr="00E66AD4" w:rsidRDefault="00841E30" w:rsidP="00841E30">
            <w:pPr>
              <w:widowControl/>
              <w:autoSpaceDE/>
              <w:autoSpaceDN/>
              <w:adjustRightInd/>
              <w:rPr>
                <w:ins w:id="5656" w:author="ERCOT" w:date="2021-11-01T11:01:00Z"/>
                <w:b/>
                <w:bCs/>
                <w:sz w:val="22"/>
                <w:szCs w:val="22"/>
              </w:rPr>
            </w:pPr>
            <w:ins w:id="5657" w:author="ERCOT" w:date="2021-11-01T11:02:00Z">
              <w:r>
                <w:rPr>
                  <w:rFonts w:ascii="Calibri" w:hAnsi="Calibri" w:cs="Calibri"/>
                  <w:color w:val="000000"/>
                  <w:sz w:val="22"/>
                  <w:szCs w:val="22"/>
                </w:rPr>
                <w:t>742</w:t>
              </w:r>
            </w:ins>
          </w:p>
        </w:tc>
      </w:tr>
      <w:tr w:rsidR="00841E30" w:rsidRPr="00E66AD4" w14:paraId="23AFDAD8" w14:textId="79D3B822" w:rsidTr="00C31D92">
        <w:tblPrEx>
          <w:tblPrExChange w:id="5658" w:author="ERCOT" w:date="2021-11-01T11:02:00Z">
            <w:tblPrEx>
              <w:tblW w:w="5637" w:type="pct"/>
            </w:tblPrEx>
          </w:tblPrExChange>
        </w:tblPrEx>
        <w:trPr>
          <w:trHeight w:val="576"/>
          <w:tblCellSpacing w:w="0" w:type="dxa"/>
          <w:ins w:id="5659" w:author="ERCOT" w:date="2021-11-01T10:51:00Z"/>
          <w:trPrChange w:id="5660"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661"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7AAA86FC" w14:textId="77777777" w:rsidR="00841E30" w:rsidRPr="000357D1" w:rsidRDefault="00841E30" w:rsidP="00841E30">
            <w:pPr>
              <w:widowControl/>
              <w:autoSpaceDE/>
              <w:autoSpaceDN/>
              <w:adjustRightInd/>
              <w:jc w:val="center"/>
              <w:rPr>
                <w:ins w:id="5662" w:author="ERCOT" w:date="2021-11-01T10:51:00Z"/>
                <w:sz w:val="22"/>
                <w:szCs w:val="22"/>
              </w:rPr>
            </w:pPr>
            <w:ins w:id="5663" w:author="ERCOT" w:date="2021-11-01T10:51:00Z">
              <w:r w:rsidRPr="000357D1">
                <w:rPr>
                  <w:b/>
                  <w:bCs/>
                  <w:sz w:val="22"/>
                  <w:szCs w:val="22"/>
                </w:rPr>
                <w:t>Feb.</w:t>
              </w:r>
            </w:ins>
          </w:p>
        </w:tc>
        <w:tc>
          <w:tcPr>
            <w:tcW w:w="199" w:type="pct"/>
            <w:tcBorders>
              <w:top w:val="single" w:sz="4" w:space="0" w:color="000000"/>
              <w:left w:val="single" w:sz="4" w:space="0" w:color="000000"/>
              <w:bottom w:val="single" w:sz="4" w:space="0" w:color="000000"/>
              <w:right w:val="single" w:sz="4" w:space="0" w:color="000000"/>
            </w:tcBorders>
            <w:vAlign w:val="bottom"/>
            <w:tcPrChange w:id="5664"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7B09702C" w14:textId="29E3B4F4" w:rsidR="00841E30" w:rsidRPr="00E66AD4" w:rsidRDefault="00841E30" w:rsidP="00841E30">
            <w:pPr>
              <w:widowControl/>
              <w:autoSpaceDE/>
              <w:autoSpaceDN/>
              <w:adjustRightInd/>
              <w:jc w:val="center"/>
              <w:rPr>
                <w:ins w:id="5665" w:author="ERCOT" w:date="2021-11-01T10:51:00Z"/>
                <w:b/>
                <w:bCs/>
                <w:sz w:val="22"/>
                <w:szCs w:val="22"/>
              </w:rPr>
            </w:pPr>
            <w:ins w:id="5666" w:author="ERCOT" w:date="2021-11-01T11:02:00Z">
              <w:r>
                <w:rPr>
                  <w:rFonts w:ascii="Calibri" w:hAnsi="Calibri" w:cs="Calibri"/>
                  <w:color w:val="000000"/>
                  <w:sz w:val="22"/>
                  <w:szCs w:val="22"/>
                </w:rPr>
                <w:t>572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566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421474A" w14:textId="1FA1AC8A" w:rsidR="00841E30" w:rsidRPr="00E66AD4" w:rsidRDefault="00841E30" w:rsidP="00841E30">
            <w:pPr>
              <w:widowControl/>
              <w:autoSpaceDE/>
              <w:autoSpaceDN/>
              <w:adjustRightInd/>
              <w:jc w:val="center"/>
              <w:rPr>
                <w:ins w:id="5668" w:author="ERCOT" w:date="2021-11-01T10:51:00Z"/>
                <w:b/>
                <w:bCs/>
                <w:sz w:val="22"/>
                <w:szCs w:val="22"/>
              </w:rPr>
            </w:pPr>
            <w:ins w:id="5669"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7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BB8ACBC" w14:textId="1864F0F1" w:rsidR="00841E30" w:rsidRPr="00E66AD4" w:rsidRDefault="00841E30" w:rsidP="00841E30">
            <w:pPr>
              <w:widowControl/>
              <w:autoSpaceDE/>
              <w:autoSpaceDN/>
              <w:adjustRightInd/>
              <w:jc w:val="center"/>
              <w:rPr>
                <w:ins w:id="5671" w:author="ERCOT" w:date="2021-11-01T10:51:00Z"/>
                <w:b/>
                <w:bCs/>
                <w:sz w:val="22"/>
                <w:szCs w:val="22"/>
              </w:rPr>
            </w:pPr>
            <w:ins w:id="5672"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7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6C793BE" w14:textId="737C19FA" w:rsidR="00841E30" w:rsidRPr="00E66AD4" w:rsidRDefault="00841E30" w:rsidP="00841E30">
            <w:pPr>
              <w:widowControl/>
              <w:autoSpaceDE/>
              <w:autoSpaceDN/>
              <w:adjustRightInd/>
              <w:jc w:val="center"/>
              <w:rPr>
                <w:ins w:id="5674" w:author="ERCOT" w:date="2021-11-01T10:51:00Z"/>
                <w:b/>
                <w:bCs/>
                <w:sz w:val="22"/>
                <w:szCs w:val="22"/>
              </w:rPr>
            </w:pPr>
            <w:ins w:id="5675"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7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17BCC25" w14:textId="7AFD7025" w:rsidR="00841E30" w:rsidRPr="00E66AD4" w:rsidRDefault="00841E30" w:rsidP="00841E30">
            <w:pPr>
              <w:widowControl/>
              <w:autoSpaceDE/>
              <w:autoSpaceDN/>
              <w:adjustRightInd/>
              <w:jc w:val="center"/>
              <w:rPr>
                <w:ins w:id="5677" w:author="ERCOT" w:date="2021-11-01T10:51:00Z"/>
                <w:b/>
                <w:bCs/>
                <w:sz w:val="22"/>
                <w:szCs w:val="22"/>
              </w:rPr>
            </w:pPr>
            <w:ins w:id="5678"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7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5538579" w14:textId="67C44409" w:rsidR="00841E30" w:rsidRPr="00E66AD4" w:rsidRDefault="00841E30" w:rsidP="00841E30">
            <w:pPr>
              <w:widowControl/>
              <w:autoSpaceDE/>
              <w:autoSpaceDN/>
              <w:adjustRightInd/>
              <w:jc w:val="center"/>
              <w:rPr>
                <w:ins w:id="5680" w:author="ERCOT" w:date="2021-11-01T10:51:00Z"/>
                <w:b/>
                <w:bCs/>
                <w:sz w:val="22"/>
                <w:szCs w:val="22"/>
              </w:rPr>
            </w:pPr>
            <w:ins w:id="5681"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8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0347196" w14:textId="6F72EC33" w:rsidR="00841E30" w:rsidRPr="00E66AD4" w:rsidRDefault="00841E30" w:rsidP="00841E30">
            <w:pPr>
              <w:widowControl/>
              <w:autoSpaceDE/>
              <w:autoSpaceDN/>
              <w:adjustRightInd/>
              <w:jc w:val="center"/>
              <w:rPr>
                <w:ins w:id="5683" w:author="ERCOT" w:date="2021-11-01T10:51:00Z"/>
                <w:b/>
                <w:bCs/>
                <w:sz w:val="22"/>
                <w:szCs w:val="22"/>
              </w:rPr>
            </w:pPr>
            <w:ins w:id="5684"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8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F66049" w14:textId="26DC660D" w:rsidR="00841E30" w:rsidRPr="00E66AD4" w:rsidRDefault="00841E30" w:rsidP="00841E30">
            <w:pPr>
              <w:widowControl/>
              <w:autoSpaceDE/>
              <w:autoSpaceDN/>
              <w:adjustRightInd/>
              <w:jc w:val="center"/>
              <w:rPr>
                <w:ins w:id="5686" w:author="ERCOT" w:date="2021-11-01T10:51:00Z"/>
                <w:b/>
                <w:bCs/>
                <w:sz w:val="22"/>
                <w:szCs w:val="22"/>
              </w:rPr>
            </w:pPr>
            <w:ins w:id="5687" w:author="ERCOT" w:date="2021-11-01T11:02:00Z">
              <w:r>
                <w:rPr>
                  <w:rFonts w:ascii="Calibri" w:hAnsi="Calibri" w:cs="Calibri"/>
                  <w:color w:val="000000"/>
                  <w:sz w:val="22"/>
                  <w:szCs w:val="22"/>
                </w:rPr>
                <w:t>927</w:t>
              </w:r>
            </w:ins>
          </w:p>
        </w:tc>
        <w:tc>
          <w:tcPr>
            <w:tcW w:w="178" w:type="pct"/>
            <w:tcBorders>
              <w:top w:val="single" w:sz="4" w:space="0" w:color="000000"/>
              <w:left w:val="single" w:sz="4" w:space="0" w:color="000000"/>
              <w:bottom w:val="single" w:sz="4" w:space="0" w:color="000000"/>
              <w:right w:val="single" w:sz="4" w:space="0" w:color="000000"/>
            </w:tcBorders>
            <w:vAlign w:val="bottom"/>
            <w:tcPrChange w:id="5688"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4D88D5D" w14:textId="7043CE92" w:rsidR="00841E30" w:rsidRPr="00E66AD4" w:rsidRDefault="00841E30" w:rsidP="00841E30">
            <w:pPr>
              <w:widowControl/>
              <w:autoSpaceDE/>
              <w:autoSpaceDN/>
              <w:adjustRightInd/>
              <w:jc w:val="center"/>
              <w:rPr>
                <w:ins w:id="5689" w:author="ERCOT" w:date="2021-11-01T10:51:00Z"/>
                <w:b/>
                <w:bCs/>
                <w:sz w:val="22"/>
                <w:szCs w:val="22"/>
              </w:rPr>
            </w:pPr>
            <w:ins w:id="5690" w:author="ERCOT" w:date="2021-11-01T11:02:00Z">
              <w:r>
                <w:rPr>
                  <w:rFonts w:ascii="Calibri" w:hAnsi="Calibri" w:cs="Calibri"/>
                  <w:color w:val="000000"/>
                  <w:sz w:val="22"/>
                  <w:szCs w:val="22"/>
                </w:rPr>
                <w:t>927</w:t>
              </w:r>
            </w:ins>
          </w:p>
        </w:tc>
        <w:tc>
          <w:tcPr>
            <w:tcW w:w="219" w:type="pct"/>
            <w:tcBorders>
              <w:top w:val="single" w:sz="4" w:space="0" w:color="000000"/>
              <w:left w:val="single" w:sz="4" w:space="0" w:color="000000"/>
              <w:bottom w:val="single" w:sz="4" w:space="0" w:color="000000"/>
              <w:right w:val="single" w:sz="4" w:space="0" w:color="000000"/>
            </w:tcBorders>
            <w:vAlign w:val="bottom"/>
            <w:tcPrChange w:id="5691"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72B3EF24" w14:textId="7458ACAC" w:rsidR="00841E30" w:rsidRPr="00E66AD4" w:rsidRDefault="00841E30" w:rsidP="00841E30">
            <w:pPr>
              <w:widowControl/>
              <w:autoSpaceDE/>
              <w:autoSpaceDN/>
              <w:adjustRightInd/>
              <w:jc w:val="center"/>
              <w:rPr>
                <w:ins w:id="5692" w:author="ERCOT" w:date="2021-11-01T10:51:00Z"/>
                <w:b/>
                <w:bCs/>
                <w:sz w:val="22"/>
                <w:szCs w:val="22"/>
              </w:rPr>
            </w:pPr>
            <w:ins w:id="5693"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9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BEA276B" w14:textId="08E54995" w:rsidR="00841E30" w:rsidRPr="00E66AD4" w:rsidRDefault="00841E30" w:rsidP="00841E30">
            <w:pPr>
              <w:widowControl/>
              <w:autoSpaceDE/>
              <w:autoSpaceDN/>
              <w:adjustRightInd/>
              <w:jc w:val="center"/>
              <w:rPr>
                <w:ins w:id="5695" w:author="ERCOT" w:date="2021-11-01T10:51:00Z"/>
                <w:b/>
                <w:bCs/>
                <w:sz w:val="22"/>
                <w:szCs w:val="22"/>
              </w:rPr>
            </w:pPr>
            <w:ins w:id="5696"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69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0F73113" w14:textId="5F449FC9" w:rsidR="00841E30" w:rsidRPr="00E66AD4" w:rsidRDefault="00841E30" w:rsidP="00841E30">
            <w:pPr>
              <w:widowControl/>
              <w:autoSpaceDE/>
              <w:autoSpaceDN/>
              <w:adjustRightInd/>
              <w:jc w:val="center"/>
              <w:rPr>
                <w:ins w:id="5698" w:author="ERCOT" w:date="2021-11-01T10:51:00Z"/>
                <w:b/>
                <w:bCs/>
                <w:sz w:val="22"/>
                <w:szCs w:val="22"/>
              </w:rPr>
            </w:pPr>
            <w:ins w:id="5699" w:author="ERCOT" w:date="2021-11-01T11:02:00Z">
              <w:r>
                <w:rPr>
                  <w:rFonts w:ascii="Calibri" w:hAnsi="Calibri" w:cs="Calibri"/>
                  <w:color w:val="000000"/>
                  <w:sz w:val="22"/>
                  <w:szCs w:val="22"/>
                </w:rPr>
                <w:t>927</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0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62293D3" w14:textId="66B2C6DF" w:rsidR="00841E30" w:rsidRPr="00E66AD4" w:rsidRDefault="00841E30" w:rsidP="00841E30">
            <w:pPr>
              <w:widowControl/>
              <w:autoSpaceDE/>
              <w:autoSpaceDN/>
              <w:adjustRightInd/>
              <w:jc w:val="center"/>
              <w:rPr>
                <w:ins w:id="5701" w:author="ERCOT" w:date="2021-11-01T10:51:00Z"/>
                <w:b/>
                <w:bCs/>
                <w:sz w:val="22"/>
                <w:szCs w:val="22"/>
              </w:rPr>
            </w:pPr>
            <w:ins w:id="5702" w:author="ERCOT" w:date="2021-11-01T11:02:00Z">
              <w:r>
                <w:rPr>
                  <w:rFonts w:ascii="Calibri" w:hAnsi="Calibri" w:cs="Calibri"/>
                  <w:color w:val="000000"/>
                  <w:sz w:val="22"/>
                  <w:szCs w:val="22"/>
                </w:rPr>
                <w:t>819</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0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78DCB08" w14:textId="73844594" w:rsidR="00841E30" w:rsidRPr="00E66AD4" w:rsidRDefault="00841E30" w:rsidP="00841E30">
            <w:pPr>
              <w:widowControl/>
              <w:autoSpaceDE/>
              <w:autoSpaceDN/>
              <w:adjustRightInd/>
              <w:jc w:val="center"/>
              <w:rPr>
                <w:ins w:id="5704" w:author="ERCOT" w:date="2021-11-01T10:51:00Z"/>
                <w:b/>
                <w:bCs/>
                <w:sz w:val="22"/>
                <w:szCs w:val="22"/>
              </w:rPr>
            </w:pPr>
            <w:ins w:id="5705"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0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5B2F9C1" w14:textId="346E4689" w:rsidR="00841E30" w:rsidRPr="00E66AD4" w:rsidRDefault="00841E30" w:rsidP="00841E30">
            <w:pPr>
              <w:widowControl/>
              <w:autoSpaceDE/>
              <w:autoSpaceDN/>
              <w:adjustRightInd/>
              <w:jc w:val="center"/>
              <w:rPr>
                <w:ins w:id="5707" w:author="ERCOT" w:date="2021-11-01T10:51:00Z"/>
                <w:b/>
                <w:bCs/>
                <w:sz w:val="22"/>
                <w:szCs w:val="22"/>
              </w:rPr>
            </w:pPr>
            <w:ins w:id="5708"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0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E2420BB" w14:textId="0594D4B5" w:rsidR="00841E30" w:rsidRPr="00E66AD4" w:rsidRDefault="00841E30" w:rsidP="00841E30">
            <w:pPr>
              <w:widowControl/>
              <w:autoSpaceDE/>
              <w:autoSpaceDN/>
              <w:adjustRightInd/>
              <w:jc w:val="center"/>
              <w:rPr>
                <w:ins w:id="5710" w:author="ERCOT" w:date="2021-11-01T10:51:00Z"/>
                <w:b/>
                <w:bCs/>
                <w:sz w:val="22"/>
                <w:szCs w:val="22"/>
              </w:rPr>
            </w:pPr>
            <w:ins w:id="5711"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1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B086194" w14:textId="39B0DC8D" w:rsidR="00841E30" w:rsidRPr="00E66AD4" w:rsidRDefault="00841E30" w:rsidP="00841E30">
            <w:pPr>
              <w:widowControl/>
              <w:autoSpaceDE/>
              <w:autoSpaceDN/>
              <w:adjustRightInd/>
              <w:jc w:val="center"/>
              <w:rPr>
                <w:ins w:id="5713" w:author="ERCOT" w:date="2021-11-01T10:51:00Z"/>
                <w:b/>
                <w:bCs/>
                <w:sz w:val="22"/>
                <w:szCs w:val="22"/>
              </w:rPr>
            </w:pPr>
            <w:ins w:id="5714" w:author="ERCOT" w:date="2021-11-01T11:02:00Z">
              <w:r>
                <w:rPr>
                  <w:rFonts w:ascii="Calibri" w:hAnsi="Calibri" w:cs="Calibri"/>
                  <w:color w:val="000000"/>
                  <w:sz w:val="22"/>
                  <w:szCs w:val="22"/>
                </w:rPr>
                <w:t>819</w:t>
              </w:r>
            </w:ins>
          </w:p>
        </w:tc>
        <w:tc>
          <w:tcPr>
            <w:tcW w:w="176" w:type="pct"/>
            <w:tcBorders>
              <w:top w:val="single" w:sz="4" w:space="0" w:color="000000"/>
              <w:left w:val="single" w:sz="4" w:space="0" w:color="000000"/>
              <w:bottom w:val="single" w:sz="4" w:space="0" w:color="000000"/>
              <w:right w:val="single" w:sz="4" w:space="0" w:color="000000"/>
            </w:tcBorders>
            <w:vAlign w:val="bottom"/>
            <w:tcPrChange w:id="5715"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B9434B9" w14:textId="5109DAEC" w:rsidR="00841E30" w:rsidRPr="00E66AD4" w:rsidRDefault="00841E30" w:rsidP="00841E30">
            <w:pPr>
              <w:widowControl/>
              <w:autoSpaceDE/>
              <w:autoSpaceDN/>
              <w:adjustRightInd/>
              <w:jc w:val="center"/>
              <w:rPr>
                <w:ins w:id="5716" w:author="ERCOT" w:date="2021-11-01T10:51:00Z"/>
                <w:b/>
                <w:bCs/>
                <w:sz w:val="22"/>
                <w:szCs w:val="22"/>
              </w:rPr>
            </w:pPr>
            <w:ins w:id="5717" w:author="ERCOT" w:date="2021-11-01T11:02:00Z">
              <w:r>
                <w:rPr>
                  <w:rFonts w:ascii="Calibri" w:hAnsi="Calibri" w:cs="Calibri"/>
                  <w:color w:val="000000"/>
                  <w:sz w:val="22"/>
                  <w:szCs w:val="22"/>
                </w:rPr>
                <w:t>819</w:t>
              </w:r>
            </w:ins>
          </w:p>
        </w:tc>
        <w:tc>
          <w:tcPr>
            <w:tcW w:w="187" w:type="pct"/>
            <w:tcBorders>
              <w:top w:val="single" w:sz="4" w:space="0" w:color="000000"/>
              <w:left w:val="single" w:sz="4" w:space="0" w:color="000000"/>
              <w:bottom w:val="single" w:sz="4" w:space="0" w:color="000000"/>
              <w:right w:val="single" w:sz="4" w:space="0" w:color="000000"/>
            </w:tcBorders>
            <w:vAlign w:val="bottom"/>
            <w:tcPrChange w:id="5718"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6FB75B65" w14:textId="02207770" w:rsidR="00841E30" w:rsidRPr="00E66AD4" w:rsidRDefault="00841E30" w:rsidP="00841E30">
            <w:pPr>
              <w:widowControl/>
              <w:autoSpaceDE/>
              <w:autoSpaceDN/>
              <w:adjustRightInd/>
              <w:jc w:val="center"/>
              <w:rPr>
                <w:ins w:id="5719" w:author="ERCOT" w:date="2021-11-01T10:51:00Z"/>
                <w:b/>
                <w:bCs/>
                <w:sz w:val="22"/>
                <w:szCs w:val="22"/>
              </w:rPr>
            </w:pPr>
            <w:ins w:id="5720" w:author="ERCOT" w:date="2021-11-01T11:02:00Z">
              <w:r>
                <w:rPr>
                  <w:rFonts w:ascii="Calibri" w:hAnsi="Calibri" w:cs="Calibri"/>
                  <w:color w:val="000000"/>
                  <w:sz w:val="22"/>
                  <w:szCs w:val="22"/>
                </w:rPr>
                <w:t>764</w:t>
              </w:r>
            </w:ins>
          </w:p>
        </w:tc>
        <w:tc>
          <w:tcPr>
            <w:tcW w:w="165" w:type="pct"/>
            <w:tcBorders>
              <w:top w:val="single" w:sz="4" w:space="0" w:color="000000"/>
              <w:left w:val="single" w:sz="4" w:space="0" w:color="000000"/>
              <w:bottom w:val="single" w:sz="4" w:space="0" w:color="000000"/>
              <w:right w:val="single" w:sz="4" w:space="0" w:color="000000"/>
            </w:tcBorders>
            <w:vAlign w:val="bottom"/>
            <w:tcPrChange w:id="5721"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683A28C0" w14:textId="3292C626" w:rsidR="00841E30" w:rsidRPr="00E66AD4" w:rsidRDefault="00841E30" w:rsidP="00841E30">
            <w:pPr>
              <w:widowControl/>
              <w:autoSpaceDE/>
              <w:autoSpaceDN/>
              <w:adjustRightInd/>
              <w:jc w:val="center"/>
              <w:rPr>
                <w:ins w:id="5722" w:author="ERCOT" w:date="2021-11-01T10:51:00Z"/>
                <w:b/>
                <w:bCs/>
                <w:sz w:val="22"/>
                <w:szCs w:val="22"/>
              </w:rPr>
            </w:pPr>
            <w:ins w:id="5723" w:author="ERCOT" w:date="2021-11-01T11:02:00Z">
              <w:r>
                <w:rPr>
                  <w:rFonts w:ascii="Calibri" w:hAnsi="Calibri" w:cs="Calibri"/>
                  <w:color w:val="000000"/>
                  <w:sz w:val="22"/>
                  <w:szCs w:val="22"/>
                </w:rPr>
                <w:t>764</w:t>
              </w:r>
            </w:ins>
          </w:p>
        </w:tc>
        <w:tc>
          <w:tcPr>
            <w:tcW w:w="166" w:type="pct"/>
            <w:tcBorders>
              <w:top w:val="single" w:sz="4" w:space="0" w:color="000000"/>
              <w:left w:val="single" w:sz="4" w:space="0" w:color="000000"/>
              <w:bottom w:val="single" w:sz="4" w:space="0" w:color="000000"/>
              <w:right w:val="single" w:sz="4" w:space="0" w:color="000000"/>
            </w:tcBorders>
            <w:vAlign w:val="bottom"/>
            <w:tcPrChange w:id="5724"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1A3A3FB8" w14:textId="43C87E11" w:rsidR="00841E30" w:rsidRPr="00E66AD4" w:rsidRDefault="00841E30" w:rsidP="00841E30">
            <w:pPr>
              <w:widowControl/>
              <w:autoSpaceDE/>
              <w:autoSpaceDN/>
              <w:adjustRightInd/>
              <w:jc w:val="center"/>
              <w:rPr>
                <w:ins w:id="5725" w:author="ERCOT" w:date="2021-11-01T10:51:00Z"/>
                <w:b/>
                <w:bCs/>
                <w:sz w:val="22"/>
                <w:szCs w:val="22"/>
              </w:rPr>
            </w:pPr>
            <w:ins w:id="5726" w:author="ERCOT" w:date="2021-11-01T11:02:00Z">
              <w:r>
                <w:rPr>
                  <w:rFonts w:ascii="Calibri" w:hAnsi="Calibri" w:cs="Calibri"/>
                  <w:color w:val="000000"/>
                  <w:sz w:val="22"/>
                  <w:szCs w:val="22"/>
                </w:rPr>
                <w:t>764</w:t>
              </w:r>
            </w:ins>
          </w:p>
        </w:tc>
        <w:tc>
          <w:tcPr>
            <w:tcW w:w="180" w:type="pct"/>
            <w:tcBorders>
              <w:top w:val="single" w:sz="4" w:space="0" w:color="000000"/>
              <w:left w:val="single" w:sz="4" w:space="0" w:color="000000"/>
              <w:bottom w:val="single" w:sz="4" w:space="0" w:color="000000"/>
              <w:right w:val="single" w:sz="4" w:space="0" w:color="000000"/>
            </w:tcBorders>
            <w:vAlign w:val="bottom"/>
            <w:tcPrChange w:id="5727"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47AB33E2" w14:textId="7D992FFC" w:rsidR="00841E30" w:rsidRPr="00E66AD4" w:rsidRDefault="00841E30" w:rsidP="00841E30">
            <w:pPr>
              <w:widowControl/>
              <w:autoSpaceDE/>
              <w:autoSpaceDN/>
              <w:adjustRightInd/>
              <w:jc w:val="center"/>
              <w:rPr>
                <w:ins w:id="5728" w:author="ERCOT" w:date="2021-11-01T10:51:00Z"/>
                <w:b/>
                <w:bCs/>
                <w:sz w:val="22"/>
                <w:szCs w:val="22"/>
              </w:rPr>
            </w:pPr>
            <w:ins w:id="5729" w:author="ERCOT" w:date="2021-11-01T11:02:00Z">
              <w:r>
                <w:rPr>
                  <w:rFonts w:ascii="Calibri" w:hAnsi="Calibri" w:cs="Calibri"/>
                  <w:color w:val="000000"/>
                  <w:sz w:val="22"/>
                  <w:szCs w:val="22"/>
                </w:rPr>
                <w:t>764</w:t>
              </w:r>
            </w:ins>
          </w:p>
        </w:tc>
        <w:tc>
          <w:tcPr>
            <w:tcW w:w="195" w:type="pct"/>
            <w:tcBorders>
              <w:top w:val="single" w:sz="4" w:space="0" w:color="000000"/>
              <w:left w:val="single" w:sz="4" w:space="0" w:color="000000"/>
              <w:bottom w:val="single" w:sz="4" w:space="0" w:color="000000"/>
              <w:right w:val="single" w:sz="4" w:space="0" w:color="000000"/>
            </w:tcBorders>
            <w:vAlign w:val="bottom"/>
            <w:tcPrChange w:id="5730"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0DF24E3B" w14:textId="78D2C044" w:rsidR="00841E30" w:rsidRPr="00E66AD4" w:rsidRDefault="00841E30" w:rsidP="00841E30">
            <w:pPr>
              <w:widowControl/>
              <w:autoSpaceDE/>
              <w:autoSpaceDN/>
              <w:adjustRightInd/>
              <w:jc w:val="center"/>
              <w:rPr>
                <w:ins w:id="5731" w:author="ERCOT" w:date="2021-11-01T10:51:00Z"/>
                <w:b/>
                <w:bCs/>
                <w:sz w:val="22"/>
                <w:szCs w:val="22"/>
              </w:rPr>
            </w:pPr>
            <w:ins w:id="5732" w:author="ERCOT" w:date="2021-11-01T11:02:00Z">
              <w:r>
                <w:rPr>
                  <w:rFonts w:ascii="Calibri" w:hAnsi="Calibri" w:cs="Calibri"/>
                  <w:color w:val="000000"/>
                  <w:sz w:val="22"/>
                  <w:szCs w:val="22"/>
                </w:rPr>
                <w:t>764</w:t>
              </w:r>
            </w:ins>
          </w:p>
        </w:tc>
        <w:tc>
          <w:tcPr>
            <w:tcW w:w="244" w:type="pct"/>
            <w:vAlign w:val="bottom"/>
            <w:tcPrChange w:id="5733" w:author="ERCOT" w:date="2021-11-01T11:02:00Z">
              <w:tcPr>
                <w:tcW w:w="291" w:type="pct"/>
                <w:gridSpan w:val="2"/>
                <w:vAlign w:val="bottom"/>
              </w:tcPr>
            </w:tcPrChange>
          </w:tcPr>
          <w:p w14:paraId="4A4BEB9C" w14:textId="4826FC4B" w:rsidR="00841E30" w:rsidRPr="00E66AD4" w:rsidRDefault="00841E30" w:rsidP="00841E30">
            <w:pPr>
              <w:widowControl/>
              <w:autoSpaceDE/>
              <w:autoSpaceDN/>
              <w:adjustRightInd/>
              <w:rPr>
                <w:ins w:id="5734" w:author="ERCOT" w:date="2021-11-01T11:01:00Z"/>
                <w:b/>
                <w:bCs/>
                <w:sz w:val="22"/>
                <w:szCs w:val="22"/>
              </w:rPr>
            </w:pPr>
            <w:ins w:id="5735" w:author="ERCOT" w:date="2021-11-01T11:02:00Z">
              <w:r>
                <w:rPr>
                  <w:rFonts w:ascii="Calibri" w:hAnsi="Calibri" w:cs="Calibri"/>
                  <w:color w:val="000000"/>
                  <w:sz w:val="22"/>
                  <w:szCs w:val="22"/>
                </w:rPr>
                <w:t>764</w:t>
              </w:r>
            </w:ins>
          </w:p>
        </w:tc>
      </w:tr>
      <w:tr w:rsidR="00841E30" w:rsidRPr="00E66AD4" w14:paraId="3E44E4F7" w14:textId="0DDAD575" w:rsidTr="00C31D92">
        <w:tblPrEx>
          <w:tblPrExChange w:id="5736" w:author="ERCOT" w:date="2021-11-01T11:02:00Z">
            <w:tblPrEx>
              <w:tblW w:w="5637" w:type="pct"/>
            </w:tblPrEx>
          </w:tblPrExChange>
        </w:tblPrEx>
        <w:trPr>
          <w:trHeight w:val="576"/>
          <w:tblCellSpacing w:w="0" w:type="dxa"/>
          <w:ins w:id="5737" w:author="ERCOT" w:date="2021-11-01T10:51:00Z"/>
          <w:trPrChange w:id="5738"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739"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2C6B46CB" w14:textId="77777777" w:rsidR="00841E30" w:rsidRPr="000357D1" w:rsidRDefault="00841E30" w:rsidP="00841E30">
            <w:pPr>
              <w:widowControl/>
              <w:autoSpaceDE/>
              <w:autoSpaceDN/>
              <w:adjustRightInd/>
              <w:jc w:val="center"/>
              <w:rPr>
                <w:ins w:id="5740" w:author="ERCOT" w:date="2021-11-01T10:51:00Z"/>
                <w:sz w:val="22"/>
                <w:szCs w:val="22"/>
              </w:rPr>
            </w:pPr>
            <w:ins w:id="5741" w:author="ERCOT" w:date="2021-11-01T10:51:00Z">
              <w:r w:rsidRPr="000357D1">
                <w:rPr>
                  <w:b/>
                  <w:bCs/>
                  <w:sz w:val="22"/>
                  <w:szCs w:val="22"/>
                </w:rPr>
                <w:t>Mar.</w:t>
              </w:r>
            </w:ins>
          </w:p>
        </w:tc>
        <w:tc>
          <w:tcPr>
            <w:tcW w:w="199" w:type="pct"/>
            <w:tcBorders>
              <w:top w:val="single" w:sz="4" w:space="0" w:color="000000"/>
              <w:left w:val="single" w:sz="4" w:space="0" w:color="000000"/>
              <w:bottom w:val="single" w:sz="4" w:space="0" w:color="000000"/>
              <w:right w:val="single" w:sz="4" w:space="0" w:color="000000"/>
            </w:tcBorders>
            <w:vAlign w:val="bottom"/>
            <w:tcPrChange w:id="5742"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A87A7AC" w14:textId="1AA9B260" w:rsidR="00841E30" w:rsidRPr="00E66AD4" w:rsidRDefault="00841E30" w:rsidP="00841E30">
            <w:pPr>
              <w:widowControl/>
              <w:autoSpaceDE/>
              <w:autoSpaceDN/>
              <w:adjustRightInd/>
              <w:jc w:val="center"/>
              <w:rPr>
                <w:ins w:id="5743" w:author="ERCOT" w:date="2021-11-01T10:51:00Z"/>
                <w:b/>
                <w:bCs/>
                <w:sz w:val="22"/>
                <w:szCs w:val="22"/>
              </w:rPr>
            </w:pPr>
            <w:ins w:id="5744" w:author="ERCOT" w:date="2021-11-01T11:02:00Z">
              <w:r>
                <w:rPr>
                  <w:rFonts w:ascii="Calibri" w:hAnsi="Calibri" w:cs="Calibri"/>
                  <w:color w:val="000000"/>
                  <w:sz w:val="22"/>
                  <w:szCs w:val="22"/>
                </w:rPr>
                <w:t>527</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4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13847BA" w14:textId="7B2CBA47" w:rsidR="00841E30" w:rsidRPr="00E66AD4" w:rsidRDefault="00841E30" w:rsidP="00841E30">
            <w:pPr>
              <w:widowControl/>
              <w:autoSpaceDE/>
              <w:autoSpaceDN/>
              <w:adjustRightInd/>
              <w:jc w:val="center"/>
              <w:rPr>
                <w:ins w:id="5746" w:author="ERCOT" w:date="2021-11-01T10:51:00Z"/>
                <w:b/>
                <w:bCs/>
                <w:sz w:val="22"/>
                <w:szCs w:val="22"/>
              </w:rPr>
            </w:pPr>
            <w:ins w:id="5747"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4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7248708" w14:textId="7DF338D7" w:rsidR="00841E30" w:rsidRPr="00E66AD4" w:rsidRDefault="00841E30" w:rsidP="00841E30">
            <w:pPr>
              <w:widowControl/>
              <w:autoSpaceDE/>
              <w:autoSpaceDN/>
              <w:adjustRightInd/>
              <w:jc w:val="center"/>
              <w:rPr>
                <w:ins w:id="5749" w:author="ERCOT" w:date="2021-11-01T10:51:00Z"/>
                <w:b/>
                <w:bCs/>
                <w:sz w:val="22"/>
                <w:szCs w:val="22"/>
              </w:rPr>
            </w:pPr>
            <w:ins w:id="5750"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5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F5D1D4B" w14:textId="76D88477" w:rsidR="00841E30" w:rsidRPr="00E66AD4" w:rsidRDefault="00841E30" w:rsidP="00841E30">
            <w:pPr>
              <w:widowControl/>
              <w:autoSpaceDE/>
              <w:autoSpaceDN/>
              <w:adjustRightInd/>
              <w:jc w:val="center"/>
              <w:rPr>
                <w:ins w:id="5752" w:author="ERCOT" w:date="2021-11-01T10:51:00Z"/>
                <w:b/>
                <w:bCs/>
                <w:sz w:val="22"/>
                <w:szCs w:val="22"/>
              </w:rPr>
            </w:pPr>
            <w:ins w:id="5753"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5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239827E" w14:textId="6B5ECCE1" w:rsidR="00841E30" w:rsidRPr="00E66AD4" w:rsidRDefault="00841E30" w:rsidP="00841E30">
            <w:pPr>
              <w:widowControl/>
              <w:autoSpaceDE/>
              <w:autoSpaceDN/>
              <w:adjustRightInd/>
              <w:jc w:val="center"/>
              <w:rPr>
                <w:ins w:id="5755" w:author="ERCOT" w:date="2021-11-01T10:51:00Z"/>
                <w:b/>
                <w:bCs/>
                <w:sz w:val="22"/>
                <w:szCs w:val="22"/>
              </w:rPr>
            </w:pPr>
            <w:ins w:id="5756"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5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34FD0C0" w14:textId="2EE6B320" w:rsidR="00841E30" w:rsidRPr="00E66AD4" w:rsidRDefault="00841E30" w:rsidP="00841E30">
            <w:pPr>
              <w:widowControl/>
              <w:autoSpaceDE/>
              <w:autoSpaceDN/>
              <w:adjustRightInd/>
              <w:jc w:val="center"/>
              <w:rPr>
                <w:ins w:id="5758" w:author="ERCOT" w:date="2021-11-01T10:51:00Z"/>
                <w:b/>
                <w:bCs/>
                <w:sz w:val="22"/>
                <w:szCs w:val="22"/>
              </w:rPr>
            </w:pPr>
            <w:ins w:id="5759"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6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8081955" w14:textId="63728EF1" w:rsidR="00841E30" w:rsidRPr="00E66AD4" w:rsidRDefault="00841E30" w:rsidP="00841E30">
            <w:pPr>
              <w:widowControl/>
              <w:autoSpaceDE/>
              <w:autoSpaceDN/>
              <w:adjustRightInd/>
              <w:jc w:val="center"/>
              <w:rPr>
                <w:ins w:id="5761" w:author="ERCOT" w:date="2021-11-01T10:51:00Z"/>
                <w:b/>
                <w:bCs/>
                <w:sz w:val="22"/>
                <w:szCs w:val="22"/>
              </w:rPr>
            </w:pPr>
            <w:ins w:id="5762"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6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9C0CBEF" w14:textId="3CE295DB" w:rsidR="00841E30" w:rsidRPr="00E66AD4" w:rsidRDefault="00841E30" w:rsidP="00841E30">
            <w:pPr>
              <w:widowControl/>
              <w:autoSpaceDE/>
              <w:autoSpaceDN/>
              <w:adjustRightInd/>
              <w:jc w:val="center"/>
              <w:rPr>
                <w:ins w:id="5764" w:author="ERCOT" w:date="2021-11-01T10:51:00Z"/>
                <w:b/>
                <w:bCs/>
                <w:sz w:val="22"/>
                <w:szCs w:val="22"/>
              </w:rPr>
            </w:pPr>
            <w:ins w:id="5765" w:author="ERCOT" w:date="2021-11-01T11:02:00Z">
              <w:r>
                <w:rPr>
                  <w:rFonts w:ascii="Calibri" w:hAnsi="Calibri" w:cs="Calibri"/>
                  <w:color w:val="000000"/>
                  <w:sz w:val="22"/>
                  <w:szCs w:val="22"/>
                </w:rPr>
                <w:t>858</w:t>
              </w:r>
            </w:ins>
          </w:p>
        </w:tc>
        <w:tc>
          <w:tcPr>
            <w:tcW w:w="178" w:type="pct"/>
            <w:tcBorders>
              <w:top w:val="single" w:sz="4" w:space="0" w:color="000000"/>
              <w:left w:val="single" w:sz="4" w:space="0" w:color="000000"/>
              <w:bottom w:val="single" w:sz="4" w:space="0" w:color="000000"/>
              <w:right w:val="single" w:sz="4" w:space="0" w:color="000000"/>
            </w:tcBorders>
            <w:vAlign w:val="bottom"/>
            <w:tcPrChange w:id="5766"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245C8BFB" w14:textId="5B9BD863" w:rsidR="00841E30" w:rsidRPr="00E66AD4" w:rsidRDefault="00841E30" w:rsidP="00841E30">
            <w:pPr>
              <w:widowControl/>
              <w:autoSpaceDE/>
              <w:autoSpaceDN/>
              <w:adjustRightInd/>
              <w:jc w:val="center"/>
              <w:rPr>
                <w:ins w:id="5767" w:author="ERCOT" w:date="2021-11-01T10:51:00Z"/>
                <w:b/>
                <w:bCs/>
                <w:sz w:val="22"/>
                <w:szCs w:val="22"/>
              </w:rPr>
            </w:pPr>
            <w:ins w:id="5768" w:author="ERCOT" w:date="2021-11-01T11:02:00Z">
              <w:r>
                <w:rPr>
                  <w:rFonts w:ascii="Calibri" w:hAnsi="Calibri" w:cs="Calibri"/>
                  <w:color w:val="000000"/>
                  <w:sz w:val="22"/>
                  <w:szCs w:val="22"/>
                </w:rPr>
                <w:t>858</w:t>
              </w:r>
            </w:ins>
          </w:p>
        </w:tc>
        <w:tc>
          <w:tcPr>
            <w:tcW w:w="219" w:type="pct"/>
            <w:tcBorders>
              <w:top w:val="single" w:sz="4" w:space="0" w:color="000000"/>
              <w:left w:val="single" w:sz="4" w:space="0" w:color="000000"/>
              <w:bottom w:val="single" w:sz="4" w:space="0" w:color="000000"/>
              <w:right w:val="single" w:sz="4" w:space="0" w:color="000000"/>
            </w:tcBorders>
            <w:vAlign w:val="bottom"/>
            <w:tcPrChange w:id="5769"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0D72F534" w14:textId="04C9220A" w:rsidR="00841E30" w:rsidRPr="00E66AD4" w:rsidRDefault="00841E30" w:rsidP="00841E30">
            <w:pPr>
              <w:widowControl/>
              <w:autoSpaceDE/>
              <w:autoSpaceDN/>
              <w:adjustRightInd/>
              <w:jc w:val="center"/>
              <w:rPr>
                <w:ins w:id="5770" w:author="ERCOT" w:date="2021-11-01T10:51:00Z"/>
                <w:b/>
                <w:bCs/>
                <w:sz w:val="22"/>
                <w:szCs w:val="22"/>
              </w:rPr>
            </w:pPr>
            <w:ins w:id="5771"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7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E357747" w14:textId="332B8578" w:rsidR="00841E30" w:rsidRPr="00E66AD4" w:rsidRDefault="00841E30" w:rsidP="00841E30">
            <w:pPr>
              <w:widowControl/>
              <w:autoSpaceDE/>
              <w:autoSpaceDN/>
              <w:adjustRightInd/>
              <w:jc w:val="center"/>
              <w:rPr>
                <w:ins w:id="5773" w:author="ERCOT" w:date="2021-11-01T10:51:00Z"/>
                <w:b/>
                <w:bCs/>
                <w:sz w:val="22"/>
                <w:szCs w:val="22"/>
              </w:rPr>
            </w:pPr>
            <w:ins w:id="5774"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7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42D98CA" w14:textId="27AC0A09" w:rsidR="00841E30" w:rsidRPr="00E66AD4" w:rsidRDefault="00841E30" w:rsidP="00841E30">
            <w:pPr>
              <w:widowControl/>
              <w:autoSpaceDE/>
              <w:autoSpaceDN/>
              <w:adjustRightInd/>
              <w:jc w:val="center"/>
              <w:rPr>
                <w:ins w:id="5776" w:author="ERCOT" w:date="2021-11-01T10:51:00Z"/>
                <w:b/>
                <w:bCs/>
                <w:sz w:val="22"/>
                <w:szCs w:val="22"/>
              </w:rPr>
            </w:pPr>
            <w:ins w:id="5777" w:author="ERCOT" w:date="2021-11-01T11:02:00Z">
              <w:r>
                <w:rPr>
                  <w:rFonts w:ascii="Calibri" w:hAnsi="Calibri" w:cs="Calibri"/>
                  <w:color w:val="000000"/>
                  <w:sz w:val="22"/>
                  <w:szCs w:val="22"/>
                </w:rPr>
                <w:t>858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7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44B477C" w14:textId="0E09D304" w:rsidR="00841E30" w:rsidRPr="00E66AD4" w:rsidRDefault="00841E30" w:rsidP="00841E30">
            <w:pPr>
              <w:widowControl/>
              <w:autoSpaceDE/>
              <w:autoSpaceDN/>
              <w:adjustRightInd/>
              <w:jc w:val="center"/>
              <w:rPr>
                <w:ins w:id="5779" w:author="ERCOT" w:date="2021-11-01T10:51:00Z"/>
                <w:b/>
                <w:bCs/>
                <w:sz w:val="22"/>
                <w:szCs w:val="22"/>
              </w:rPr>
            </w:pPr>
            <w:ins w:id="5780" w:author="ERCOT" w:date="2021-11-01T11:02:00Z">
              <w:r>
                <w:rPr>
                  <w:rFonts w:ascii="Calibri" w:hAnsi="Calibri" w:cs="Calibri"/>
                  <w:color w:val="000000"/>
                  <w:sz w:val="22"/>
                  <w:szCs w:val="22"/>
                </w:rPr>
                <w:t>739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8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7025289" w14:textId="29F0E877" w:rsidR="00841E30" w:rsidRPr="00E66AD4" w:rsidRDefault="00841E30" w:rsidP="00841E30">
            <w:pPr>
              <w:widowControl/>
              <w:autoSpaceDE/>
              <w:autoSpaceDN/>
              <w:adjustRightInd/>
              <w:jc w:val="center"/>
              <w:rPr>
                <w:ins w:id="5782" w:author="ERCOT" w:date="2021-11-01T10:51:00Z"/>
                <w:b/>
                <w:bCs/>
                <w:sz w:val="22"/>
                <w:szCs w:val="22"/>
              </w:rPr>
            </w:pPr>
            <w:ins w:id="5783"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8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F254096" w14:textId="1A12F6EC" w:rsidR="00841E30" w:rsidRPr="00E66AD4" w:rsidRDefault="00841E30" w:rsidP="00841E30">
            <w:pPr>
              <w:widowControl/>
              <w:autoSpaceDE/>
              <w:autoSpaceDN/>
              <w:adjustRightInd/>
              <w:jc w:val="center"/>
              <w:rPr>
                <w:ins w:id="5785" w:author="ERCOT" w:date="2021-11-01T10:51:00Z"/>
                <w:b/>
                <w:bCs/>
                <w:sz w:val="22"/>
                <w:szCs w:val="22"/>
              </w:rPr>
            </w:pPr>
            <w:ins w:id="5786"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8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32BAD22" w14:textId="64977F78" w:rsidR="00841E30" w:rsidRPr="00E66AD4" w:rsidRDefault="00841E30" w:rsidP="00841E30">
            <w:pPr>
              <w:widowControl/>
              <w:autoSpaceDE/>
              <w:autoSpaceDN/>
              <w:adjustRightInd/>
              <w:jc w:val="center"/>
              <w:rPr>
                <w:ins w:id="5788" w:author="ERCOT" w:date="2021-11-01T10:51:00Z"/>
                <w:b/>
                <w:bCs/>
                <w:sz w:val="22"/>
                <w:szCs w:val="22"/>
              </w:rPr>
            </w:pPr>
            <w:ins w:id="5789"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9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D9DC7BF" w14:textId="2302003A" w:rsidR="00841E30" w:rsidRPr="00E66AD4" w:rsidRDefault="00841E30" w:rsidP="00841E30">
            <w:pPr>
              <w:widowControl/>
              <w:autoSpaceDE/>
              <w:autoSpaceDN/>
              <w:adjustRightInd/>
              <w:jc w:val="center"/>
              <w:rPr>
                <w:ins w:id="5791" w:author="ERCOT" w:date="2021-11-01T10:51:00Z"/>
                <w:b/>
                <w:bCs/>
                <w:sz w:val="22"/>
                <w:szCs w:val="22"/>
              </w:rPr>
            </w:pPr>
            <w:ins w:id="5792" w:author="ERCOT" w:date="2021-11-01T11:02:00Z">
              <w:r>
                <w:rPr>
                  <w:rFonts w:ascii="Calibri" w:hAnsi="Calibri" w:cs="Calibri"/>
                  <w:color w:val="000000"/>
                  <w:sz w:val="22"/>
                  <w:szCs w:val="22"/>
                </w:rPr>
                <w:t>739</w:t>
              </w:r>
            </w:ins>
          </w:p>
        </w:tc>
        <w:tc>
          <w:tcPr>
            <w:tcW w:w="176" w:type="pct"/>
            <w:tcBorders>
              <w:top w:val="single" w:sz="4" w:space="0" w:color="000000"/>
              <w:left w:val="single" w:sz="4" w:space="0" w:color="000000"/>
              <w:bottom w:val="single" w:sz="4" w:space="0" w:color="000000"/>
              <w:right w:val="single" w:sz="4" w:space="0" w:color="000000"/>
            </w:tcBorders>
            <w:vAlign w:val="bottom"/>
            <w:tcPrChange w:id="5793"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1904AE6D" w14:textId="1ECF7E8C" w:rsidR="00841E30" w:rsidRPr="00E66AD4" w:rsidRDefault="00841E30" w:rsidP="00841E30">
            <w:pPr>
              <w:widowControl/>
              <w:autoSpaceDE/>
              <w:autoSpaceDN/>
              <w:adjustRightInd/>
              <w:jc w:val="center"/>
              <w:rPr>
                <w:ins w:id="5794" w:author="ERCOT" w:date="2021-11-01T10:51:00Z"/>
                <w:b/>
                <w:bCs/>
                <w:sz w:val="22"/>
                <w:szCs w:val="22"/>
              </w:rPr>
            </w:pPr>
            <w:ins w:id="5795" w:author="ERCOT" w:date="2021-11-01T11:02:00Z">
              <w:r>
                <w:rPr>
                  <w:rFonts w:ascii="Calibri" w:hAnsi="Calibri" w:cs="Calibri"/>
                  <w:color w:val="000000"/>
                  <w:sz w:val="22"/>
                  <w:szCs w:val="22"/>
                </w:rPr>
                <w:t>739</w:t>
              </w:r>
            </w:ins>
          </w:p>
        </w:tc>
        <w:tc>
          <w:tcPr>
            <w:tcW w:w="187" w:type="pct"/>
            <w:tcBorders>
              <w:top w:val="single" w:sz="4" w:space="0" w:color="000000"/>
              <w:left w:val="single" w:sz="4" w:space="0" w:color="000000"/>
              <w:bottom w:val="single" w:sz="4" w:space="0" w:color="000000"/>
              <w:right w:val="single" w:sz="4" w:space="0" w:color="000000"/>
            </w:tcBorders>
            <w:vAlign w:val="bottom"/>
            <w:tcPrChange w:id="5796"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63A43C60" w14:textId="193693A8" w:rsidR="00841E30" w:rsidRPr="00E66AD4" w:rsidRDefault="00841E30" w:rsidP="00841E30">
            <w:pPr>
              <w:widowControl/>
              <w:autoSpaceDE/>
              <w:autoSpaceDN/>
              <w:adjustRightInd/>
              <w:jc w:val="center"/>
              <w:rPr>
                <w:ins w:id="5797" w:author="ERCOT" w:date="2021-11-01T10:51:00Z"/>
                <w:b/>
                <w:bCs/>
                <w:sz w:val="22"/>
                <w:szCs w:val="22"/>
              </w:rPr>
            </w:pPr>
            <w:ins w:id="5798" w:author="ERCOT" w:date="2021-11-01T11:02:00Z">
              <w:r>
                <w:rPr>
                  <w:rFonts w:ascii="Calibri" w:hAnsi="Calibri" w:cs="Calibri"/>
                  <w:color w:val="000000"/>
                  <w:sz w:val="22"/>
                  <w:szCs w:val="22"/>
                </w:rPr>
                <w:t>677</w:t>
              </w:r>
            </w:ins>
          </w:p>
        </w:tc>
        <w:tc>
          <w:tcPr>
            <w:tcW w:w="165" w:type="pct"/>
            <w:tcBorders>
              <w:top w:val="single" w:sz="4" w:space="0" w:color="000000"/>
              <w:left w:val="single" w:sz="4" w:space="0" w:color="000000"/>
              <w:bottom w:val="single" w:sz="4" w:space="0" w:color="000000"/>
              <w:right w:val="single" w:sz="4" w:space="0" w:color="000000"/>
            </w:tcBorders>
            <w:vAlign w:val="bottom"/>
            <w:tcPrChange w:id="5799"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EAD123B" w14:textId="5DCB62DB" w:rsidR="00841E30" w:rsidRPr="00E66AD4" w:rsidRDefault="00841E30" w:rsidP="00841E30">
            <w:pPr>
              <w:widowControl/>
              <w:autoSpaceDE/>
              <w:autoSpaceDN/>
              <w:adjustRightInd/>
              <w:jc w:val="center"/>
              <w:rPr>
                <w:ins w:id="5800" w:author="ERCOT" w:date="2021-11-01T10:51:00Z"/>
                <w:b/>
                <w:bCs/>
                <w:sz w:val="22"/>
                <w:szCs w:val="22"/>
              </w:rPr>
            </w:pPr>
            <w:ins w:id="5801" w:author="ERCOT" w:date="2021-11-01T11:02:00Z">
              <w:r>
                <w:rPr>
                  <w:rFonts w:ascii="Calibri" w:hAnsi="Calibri" w:cs="Calibri"/>
                  <w:color w:val="000000"/>
                  <w:sz w:val="22"/>
                  <w:szCs w:val="22"/>
                </w:rPr>
                <w:t>677</w:t>
              </w:r>
            </w:ins>
          </w:p>
        </w:tc>
        <w:tc>
          <w:tcPr>
            <w:tcW w:w="166" w:type="pct"/>
            <w:tcBorders>
              <w:top w:val="single" w:sz="4" w:space="0" w:color="000000"/>
              <w:left w:val="single" w:sz="4" w:space="0" w:color="000000"/>
              <w:bottom w:val="single" w:sz="4" w:space="0" w:color="000000"/>
              <w:right w:val="single" w:sz="4" w:space="0" w:color="000000"/>
            </w:tcBorders>
            <w:vAlign w:val="bottom"/>
            <w:tcPrChange w:id="5802"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40A135BA" w14:textId="5E9C48B1" w:rsidR="00841E30" w:rsidRPr="00E66AD4" w:rsidRDefault="00841E30" w:rsidP="00841E30">
            <w:pPr>
              <w:widowControl/>
              <w:autoSpaceDE/>
              <w:autoSpaceDN/>
              <w:adjustRightInd/>
              <w:jc w:val="center"/>
              <w:rPr>
                <w:ins w:id="5803" w:author="ERCOT" w:date="2021-11-01T10:51:00Z"/>
                <w:b/>
                <w:bCs/>
                <w:sz w:val="22"/>
                <w:szCs w:val="22"/>
              </w:rPr>
            </w:pPr>
            <w:ins w:id="5804" w:author="ERCOT" w:date="2021-11-01T11:02:00Z">
              <w:r>
                <w:rPr>
                  <w:rFonts w:ascii="Calibri" w:hAnsi="Calibri" w:cs="Calibri"/>
                  <w:color w:val="000000"/>
                  <w:sz w:val="22"/>
                  <w:szCs w:val="22"/>
                </w:rPr>
                <w:t>677</w:t>
              </w:r>
            </w:ins>
          </w:p>
        </w:tc>
        <w:tc>
          <w:tcPr>
            <w:tcW w:w="180" w:type="pct"/>
            <w:tcBorders>
              <w:top w:val="single" w:sz="4" w:space="0" w:color="000000"/>
              <w:left w:val="single" w:sz="4" w:space="0" w:color="000000"/>
              <w:bottom w:val="single" w:sz="4" w:space="0" w:color="000000"/>
              <w:right w:val="single" w:sz="4" w:space="0" w:color="000000"/>
            </w:tcBorders>
            <w:vAlign w:val="bottom"/>
            <w:tcPrChange w:id="5805"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39707AD" w14:textId="2C9DA60A" w:rsidR="00841E30" w:rsidRPr="00E66AD4" w:rsidRDefault="00841E30" w:rsidP="00841E30">
            <w:pPr>
              <w:widowControl/>
              <w:autoSpaceDE/>
              <w:autoSpaceDN/>
              <w:adjustRightInd/>
              <w:jc w:val="center"/>
              <w:rPr>
                <w:ins w:id="5806" w:author="ERCOT" w:date="2021-11-01T10:51:00Z"/>
                <w:b/>
                <w:bCs/>
                <w:sz w:val="22"/>
                <w:szCs w:val="22"/>
              </w:rPr>
            </w:pPr>
            <w:ins w:id="5807" w:author="ERCOT" w:date="2021-11-01T11:02:00Z">
              <w:r>
                <w:rPr>
                  <w:rFonts w:ascii="Calibri" w:hAnsi="Calibri" w:cs="Calibri"/>
                  <w:color w:val="000000"/>
                  <w:sz w:val="22"/>
                  <w:szCs w:val="22"/>
                </w:rPr>
                <w:t>677</w:t>
              </w:r>
            </w:ins>
          </w:p>
        </w:tc>
        <w:tc>
          <w:tcPr>
            <w:tcW w:w="195" w:type="pct"/>
            <w:tcBorders>
              <w:top w:val="single" w:sz="4" w:space="0" w:color="000000"/>
              <w:left w:val="single" w:sz="4" w:space="0" w:color="000000"/>
              <w:bottom w:val="single" w:sz="4" w:space="0" w:color="000000"/>
              <w:right w:val="single" w:sz="4" w:space="0" w:color="000000"/>
            </w:tcBorders>
            <w:vAlign w:val="bottom"/>
            <w:tcPrChange w:id="5808"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40E28ED" w14:textId="36F78B26" w:rsidR="00841E30" w:rsidRPr="00E66AD4" w:rsidRDefault="00841E30" w:rsidP="00841E30">
            <w:pPr>
              <w:widowControl/>
              <w:autoSpaceDE/>
              <w:autoSpaceDN/>
              <w:adjustRightInd/>
              <w:jc w:val="center"/>
              <w:rPr>
                <w:ins w:id="5809" w:author="ERCOT" w:date="2021-11-01T10:51:00Z"/>
                <w:b/>
                <w:bCs/>
                <w:sz w:val="22"/>
                <w:szCs w:val="22"/>
              </w:rPr>
            </w:pPr>
            <w:ins w:id="5810" w:author="ERCOT" w:date="2021-11-01T11:02:00Z">
              <w:r>
                <w:rPr>
                  <w:rFonts w:ascii="Calibri" w:hAnsi="Calibri" w:cs="Calibri"/>
                  <w:color w:val="000000"/>
                  <w:sz w:val="22"/>
                  <w:szCs w:val="22"/>
                </w:rPr>
                <w:t>677</w:t>
              </w:r>
            </w:ins>
          </w:p>
        </w:tc>
        <w:tc>
          <w:tcPr>
            <w:tcW w:w="244" w:type="pct"/>
            <w:vAlign w:val="bottom"/>
            <w:tcPrChange w:id="5811" w:author="ERCOT" w:date="2021-11-01T11:02:00Z">
              <w:tcPr>
                <w:tcW w:w="291" w:type="pct"/>
                <w:gridSpan w:val="2"/>
                <w:vAlign w:val="bottom"/>
              </w:tcPr>
            </w:tcPrChange>
          </w:tcPr>
          <w:p w14:paraId="1F3B9AE2" w14:textId="51A20F83" w:rsidR="00841E30" w:rsidRPr="00E66AD4" w:rsidRDefault="00841E30" w:rsidP="00841E30">
            <w:pPr>
              <w:widowControl/>
              <w:autoSpaceDE/>
              <w:autoSpaceDN/>
              <w:adjustRightInd/>
              <w:rPr>
                <w:ins w:id="5812" w:author="ERCOT" w:date="2021-11-01T11:01:00Z"/>
                <w:b/>
                <w:bCs/>
                <w:sz w:val="22"/>
                <w:szCs w:val="22"/>
              </w:rPr>
            </w:pPr>
            <w:ins w:id="5813" w:author="ERCOT" w:date="2021-11-01T11:02:00Z">
              <w:r>
                <w:rPr>
                  <w:rFonts w:ascii="Calibri" w:hAnsi="Calibri" w:cs="Calibri"/>
                  <w:color w:val="000000"/>
                  <w:sz w:val="22"/>
                  <w:szCs w:val="22"/>
                </w:rPr>
                <w:t>677</w:t>
              </w:r>
            </w:ins>
          </w:p>
        </w:tc>
      </w:tr>
      <w:tr w:rsidR="00841E30" w:rsidRPr="00E66AD4" w14:paraId="73C6D51A" w14:textId="55198802" w:rsidTr="00C31D92">
        <w:tblPrEx>
          <w:tblPrExChange w:id="5814" w:author="ERCOT" w:date="2021-11-01T11:02:00Z">
            <w:tblPrEx>
              <w:tblW w:w="5637" w:type="pct"/>
            </w:tblPrEx>
          </w:tblPrExChange>
        </w:tblPrEx>
        <w:trPr>
          <w:trHeight w:val="576"/>
          <w:tblCellSpacing w:w="0" w:type="dxa"/>
          <w:ins w:id="5815" w:author="ERCOT" w:date="2021-11-01T10:51:00Z"/>
          <w:trPrChange w:id="5816"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817"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74109B8A" w14:textId="77777777" w:rsidR="00841E30" w:rsidRPr="000357D1" w:rsidRDefault="00841E30" w:rsidP="00841E30">
            <w:pPr>
              <w:widowControl/>
              <w:autoSpaceDE/>
              <w:autoSpaceDN/>
              <w:adjustRightInd/>
              <w:jc w:val="center"/>
              <w:rPr>
                <w:ins w:id="5818" w:author="ERCOT" w:date="2021-11-01T10:51:00Z"/>
                <w:sz w:val="22"/>
                <w:szCs w:val="22"/>
              </w:rPr>
            </w:pPr>
            <w:ins w:id="5819" w:author="ERCOT" w:date="2021-11-01T10:51:00Z">
              <w:r w:rsidRPr="000357D1">
                <w:rPr>
                  <w:b/>
                  <w:bCs/>
                  <w:sz w:val="22"/>
                  <w:szCs w:val="22"/>
                </w:rPr>
                <w:t>Apr.</w:t>
              </w:r>
            </w:ins>
          </w:p>
        </w:tc>
        <w:tc>
          <w:tcPr>
            <w:tcW w:w="199" w:type="pct"/>
            <w:tcBorders>
              <w:top w:val="single" w:sz="4" w:space="0" w:color="000000"/>
              <w:left w:val="single" w:sz="4" w:space="0" w:color="000000"/>
              <w:bottom w:val="single" w:sz="4" w:space="0" w:color="000000"/>
              <w:right w:val="single" w:sz="4" w:space="0" w:color="000000"/>
            </w:tcBorders>
            <w:vAlign w:val="bottom"/>
            <w:tcPrChange w:id="5820"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3C2BE5BC" w14:textId="513A0535" w:rsidR="00841E30" w:rsidRPr="00E66AD4" w:rsidRDefault="00841E30" w:rsidP="00841E30">
            <w:pPr>
              <w:widowControl/>
              <w:autoSpaceDE/>
              <w:autoSpaceDN/>
              <w:adjustRightInd/>
              <w:jc w:val="center"/>
              <w:rPr>
                <w:ins w:id="5821" w:author="ERCOT" w:date="2021-11-01T10:51:00Z"/>
                <w:b/>
                <w:bCs/>
                <w:sz w:val="22"/>
                <w:szCs w:val="22"/>
              </w:rPr>
            </w:pPr>
            <w:ins w:id="5822" w:author="ERCOT" w:date="2021-11-01T11:02:00Z">
              <w:r>
                <w:rPr>
                  <w:rFonts w:ascii="Calibri" w:hAnsi="Calibri" w:cs="Calibri"/>
                  <w:color w:val="000000"/>
                  <w:sz w:val="22"/>
                  <w:szCs w:val="22"/>
                </w:rPr>
                <w:t>610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2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B1926A6" w14:textId="39E69C52" w:rsidR="00841E30" w:rsidRPr="00E66AD4" w:rsidRDefault="00841E30" w:rsidP="00841E30">
            <w:pPr>
              <w:widowControl/>
              <w:autoSpaceDE/>
              <w:autoSpaceDN/>
              <w:adjustRightInd/>
              <w:jc w:val="center"/>
              <w:rPr>
                <w:ins w:id="5824" w:author="ERCOT" w:date="2021-11-01T10:51:00Z"/>
                <w:b/>
                <w:bCs/>
                <w:sz w:val="22"/>
                <w:szCs w:val="22"/>
              </w:rPr>
            </w:pPr>
            <w:ins w:id="5825"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2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EECA7D7" w14:textId="5F07B600" w:rsidR="00841E30" w:rsidRPr="00E66AD4" w:rsidRDefault="00841E30" w:rsidP="00841E30">
            <w:pPr>
              <w:widowControl/>
              <w:autoSpaceDE/>
              <w:autoSpaceDN/>
              <w:adjustRightInd/>
              <w:jc w:val="center"/>
              <w:rPr>
                <w:ins w:id="5827" w:author="ERCOT" w:date="2021-11-01T10:51:00Z"/>
                <w:b/>
                <w:bCs/>
                <w:sz w:val="22"/>
                <w:szCs w:val="22"/>
              </w:rPr>
            </w:pPr>
            <w:ins w:id="5828"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2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7EFAE8F" w14:textId="45DE1164" w:rsidR="00841E30" w:rsidRPr="00E66AD4" w:rsidRDefault="00841E30" w:rsidP="00841E30">
            <w:pPr>
              <w:widowControl/>
              <w:autoSpaceDE/>
              <w:autoSpaceDN/>
              <w:adjustRightInd/>
              <w:jc w:val="center"/>
              <w:rPr>
                <w:ins w:id="5830" w:author="ERCOT" w:date="2021-11-01T10:51:00Z"/>
                <w:b/>
                <w:bCs/>
                <w:sz w:val="22"/>
                <w:szCs w:val="22"/>
              </w:rPr>
            </w:pPr>
            <w:ins w:id="5831"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3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1087A6B" w14:textId="734DF8AD" w:rsidR="00841E30" w:rsidRPr="00E66AD4" w:rsidRDefault="00841E30" w:rsidP="00841E30">
            <w:pPr>
              <w:widowControl/>
              <w:autoSpaceDE/>
              <w:autoSpaceDN/>
              <w:adjustRightInd/>
              <w:jc w:val="center"/>
              <w:rPr>
                <w:ins w:id="5833" w:author="ERCOT" w:date="2021-11-01T10:51:00Z"/>
                <w:b/>
                <w:bCs/>
                <w:sz w:val="22"/>
                <w:szCs w:val="22"/>
              </w:rPr>
            </w:pPr>
            <w:ins w:id="5834"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3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D4D25E0" w14:textId="1149EC67" w:rsidR="00841E30" w:rsidRPr="00E66AD4" w:rsidRDefault="00841E30" w:rsidP="00841E30">
            <w:pPr>
              <w:widowControl/>
              <w:autoSpaceDE/>
              <w:autoSpaceDN/>
              <w:adjustRightInd/>
              <w:jc w:val="center"/>
              <w:rPr>
                <w:ins w:id="5836" w:author="ERCOT" w:date="2021-11-01T10:51:00Z"/>
                <w:b/>
                <w:bCs/>
                <w:sz w:val="22"/>
                <w:szCs w:val="22"/>
              </w:rPr>
            </w:pPr>
            <w:ins w:id="5837"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3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3B2D566" w14:textId="5BFEE017" w:rsidR="00841E30" w:rsidRPr="00E66AD4" w:rsidRDefault="00841E30" w:rsidP="00841E30">
            <w:pPr>
              <w:widowControl/>
              <w:autoSpaceDE/>
              <w:autoSpaceDN/>
              <w:adjustRightInd/>
              <w:jc w:val="center"/>
              <w:rPr>
                <w:ins w:id="5839" w:author="ERCOT" w:date="2021-11-01T10:51:00Z"/>
                <w:b/>
                <w:bCs/>
                <w:sz w:val="22"/>
                <w:szCs w:val="22"/>
              </w:rPr>
            </w:pPr>
            <w:ins w:id="5840"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4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EB1676B" w14:textId="5BE7C6CB" w:rsidR="00841E30" w:rsidRPr="00E66AD4" w:rsidRDefault="00841E30" w:rsidP="00841E30">
            <w:pPr>
              <w:widowControl/>
              <w:autoSpaceDE/>
              <w:autoSpaceDN/>
              <w:adjustRightInd/>
              <w:jc w:val="center"/>
              <w:rPr>
                <w:ins w:id="5842" w:author="ERCOT" w:date="2021-11-01T10:51:00Z"/>
                <w:b/>
                <w:bCs/>
                <w:sz w:val="22"/>
                <w:szCs w:val="22"/>
              </w:rPr>
            </w:pPr>
            <w:ins w:id="5843" w:author="ERCOT" w:date="2021-11-01T11:02:00Z">
              <w:r>
                <w:rPr>
                  <w:rFonts w:ascii="Calibri" w:hAnsi="Calibri" w:cs="Calibri"/>
                  <w:color w:val="000000"/>
                  <w:sz w:val="22"/>
                  <w:szCs w:val="22"/>
                </w:rPr>
                <w:t>868</w:t>
              </w:r>
            </w:ins>
          </w:p>
        </w:tc>
        <w:tc>
          <w:tcPr>
            <w:tcW w:w="178" w:type="pct"/>
            <w:tcBorders>
              <w:top w:val="single" w:sz="4" w:space="0" w:color="000000"/>
              <w:left w:val="single" w:sz="4" w:space="0" w:color="000000"/>
              <w:bottom w:val="single" w:sz="4" w:space="0" w:color="000000"/>
              <w:right w:val="single" w:sz="4" w:space="0" w:color="000000"/>
            </w:tcBorders>
            <w:vAlign w:val="bottom"/>
            <w:tcPrChange w:id="5844"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76D96B01" w14:textId="65C23DEC" w:rsidR="00841E30" w:rsidRPr="00E66AD4" w:rsidRDefault="00841E30" w:rsidP="00841E30">
            <w:pPr>
              <w:widowControl/>
              <w:autoSpaceDE/>
              <w:autoSpaceDN/>
              <w:adjustRightInd/>
              <w:jc w:val="center"/>
              <w:rPr>
                <w:ins w:id="5845" w:author="ERCOT" w:date="2021-11-01T10:51:00Z"/>
                <w:b/>
                <w:bCs/>
                <w:sz w:val="22"/>
                <w:szCs w:val="22"/>
              </w:rPr>
            </w:pPr>
            <w:ins w:id="5846" w:author="ERCOT" w:date="2021-11-01T11:02:00Z">
              <w:r>
                <w:rPr>
                  <w:rFonts w:ascii="Calibri" w:hAnsi="Calibri" w:cs="Calibri"/>
                  <w:color w:val="000000"/>
                  <w:sz w:val="22"/>
                  <w:szCs w:val="22"/>
                </w:rPr>
                <w:t>868</w:t>
              </w:r>
            </w:ins>
          </w:p>
        </w:tc>
        <w:tc>
          <w:tcPr>
            <w:tcW w:w="219" w:type="pct"/>
            <w:tcBorders>
              <w:top w:val="single" w:sz="4" w:space="0" w:color="000000"/>
              <w:left w:val="single" w:sz="4" w:space="0" w:color="000000"/>
              <w:bottom w:val="single" w:sz="4" w:space="0" w:color="000000"/>
              <w:right w:val="single" w:sz="4" w:space="0" w:color="000000"/>
            </w:tcBorders>
            <w:vAlign w:val="bottom"/>
            <w:tcPrChange w:id="5847"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0DEAFE60" w14:textId="67CE8151" w:rsidR="00841E30" w:rsidRPr="00E66AD4" w:rsidRDefault="00841E30" w:rsidP="00841E30">
            <w:pPr>
              <w:widowControl/>
              <w:autoSpaceDE/>
              <w:autoSpaceDN/>
              <w:adjustRightInd/>
              <w:jc w:val="center"/>
              <w:rPr>
                <w:ins w:id="5848" w:author="ERCOT" w:date="2021-11-01T10:51:00Z"/>
                <w:b/>
                <w:bCs/>
                <w:sz w:val="22"/>
                <w:szCs w:val="22"/>
              </w:rPr>
            </w:pPr>
            <w:ins w:id="5849"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5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B2D69D7" w14:textId="7843E08E" w:rsidR="00841E30" w:rsidRPr="00E66AD4" w:rsidRDefault="00841E30" w:rsidP="00841E30">
            <w:pPr>
              <w:widowControl/>
              <w:autoSpaceDE/>
              <w:autoSpaceDN/>
              <w:adjustRightInd/>
              <w:jc w:val="center"/>
              <w:rPr>
                <w:ins w:id="5851" w:author="ERCOT" w:date="2021-11-01T10:51:00Z"/>
                <w:b/>
                <w:bCs/>
                <w:sz w:val="22"/>
                <w:szCs w:val="22"/>
              </w:rPr>
            </w:pPr>
            <w:ins w:id="5852"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5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8422316" w14:textId="5F0AA983" w:rsidR="00841E30" w:rsidRPr="00E66AD4" w:rsidRDefault="00841E30" w:rsidP="00841E30">
            <w:pPr>
              <w:widowControl/>
              <w:autoSpaceDE/>
              <w:autoSpaceDN/>
              <w:adjustRightInd/>
              <w:jc w:val="center"/>
              <w:rPr>
                <w:ins w:id="5854" w:author="ERCOT" w:date="2021-11-01T10:51:00Z"/>
                <w:b/>
                <w:bCs/>
                <w:sz w:val="22"/>
                <w:szCs w:val="22"/>
              </w:rPr>
            </w:pPr>
            <w:ins w:id="5855" w:author="ERCOT" w:date="2021-11-01T11:02:00Z">
              <w:r>
                <w:rPr>
                  <w:rFonts w:ascii="Calibri" w:hAnsi="Calibri" w:cs="Calibri"/>
                  <w:color w:val="000000"/>
                  <w:sz w:val="22"/>
                  <w:szCs w:val="22"/>
                </w:rPr>
                <w:t>868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5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C48F5DB" w14:textId="3715DF3B" w:rsidR="00841E30" w:rsidRPr="00E66AD4" w:rsidRDefault="00841E30" w:rsidP="00841E30">
            <w:pPr>
              <w:widowControl/>
              <w:autoSpaceDE/>
              <w:autoSpaceDN/>
              <w:adjustRightInd/>
              <w:jc w:val="center"/>
              <w:rPr>
                <w:ins w:id="5857" w:author="ERCOT" w:date="2021-11-01T10:51:00Z"/>
                <w:b/>
                <w:bCs/>
                <w:sz w:val="22"/>
                <w:szCs w:val="22"/>
              </w:rPr>
            </w:pPr>
            <w:ins w:id="5858" w:author="ERCOT" w:date="2021-11-01T11:02:00Z">
              <w:r>
                <w:rPr>
                  <w:rFonts w:ascii="Calibri" w:hAnsi="Calibri" w:cs="Calibri"/>
                  <w:color w:val="000000"/>
                  <w:sz w:val="22"/>
                  <w:szCs w:val="22"/>
                </w:rPr>
                <w:t>870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5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60CBDDC" w14:textId="5D21AFB3" w:rsidR="00841E30" w:rsidRPr="00E66AD4" w:rsidRDefault="00841E30" w:rsidP="00841E30">
            <w:pPr>
              <w:widowControl/>
              <w:autoSpaceDE/>
              <w:autoSpaceDN/>
              <w:adjustRightInd/>
              <w:jc w:val="center"/>
              <w:rPr>
                <w:ins w:id="5860" w:author="ERCOT" w:date="2021-11-01T10:51:00Z"/>
                <w:b/>
                <w:bCs/>
                <w:sz w:val="22"/>
                <w:szCs w:val="22"/>
              </w:rPr>
            </w:pPr>
            <w:ins w:id="5861"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6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1DC5898" w14:textId="705E5AFD" w:rsidR="00841E30" w:rsidRPr="00E66AD4" w:rsidRDefault="00841E30" w:rsidP="00841E30">
            <w:pPr>
              <w:widowControl/>
              <w:autoSpaceDE/>
              <w:autoSpaceDN/>
              <w:adjustRightInd/>
              <w:jc w:val="center"/>
              <w:rPr>
                <w:ins w:id="5863" w:author="ERCOT" w:date="2021-11-01T10:51:00Z"/>
                <w:b/>
                <w:bCs/>
                <w:sz w:val="22"/>
                <w:szCs w:val="22"/>
              </w:rPr>
            </w:pPr>
            <w:ins w:id="5864"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6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D3F977D" w14:textId="6ED58A80" w:rsidR="00841E30" w:rsidRPr="00E66AD4" w:rsidRDefault="00841E30" w:rsidP="00841E30">
            <w:pPr>
              <w:widowControl/>
              <w:autoSpaceDE/>
              <w:autoSpaceDN/>
              <w:adjustRightInd/>
              <w:jc w:val="center"/>
              <w:rPr>
                <w:ins w:id="5866" w:author="ERCOT" w:date="2021-11-01T10:51:00Z"/>
                <w:b/>
                <w:bCs/>
                <w:sz w:val="22"/>
                <w:szCs w:val="22"/>
              </w:rPr>
            </w:pPr>
            <w:ins w:id="5867"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6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BA348D6" w14:textId="112F549A" w:rsidR="00841E30" w:rsidRPr="00E66AD4" w:rsidRDefault="00841E30" w:rsidP="00841E30">
            <w:pPr>
              <w:widowControl/>
              <w:autoSpaceDE/>
              <w:autoSpaceDN/>
              <w:adjustRightInd/>
              <w:jc w:val="center"/>
              <w:rPr>
                <w:ins w:id="5869" w:author="ERCOT" w:date="2021-11-01T10:51:00Z"/>
                <w:b/>
                <w:bCs/>
                <w:sz w:val="22"/>
                <w:szCs w:val="22"/>
              </w:rPr>
            </w:pPr>
            <w:ins w:id="5870" w:author="ERCOT" w:date="2021-11-01T11:02:00Z">
              <w:r>
                <w:rPr>
                  <w:rFonts w:ascii="Calibri" w:hAnsi="Calibri" w:cs="Calibri"/>
                  <w:color w:val="000000"/>
                  <w:sz w:val="22"/>
                  <w:szCs w:val="22"/>
                </w:rPr>
                <w:t>870</w:t>
              </w:r>
            </w:ins>
          </w:p>
        </w:tc>
        <w:tc>
          <w:tcPr>
            <w:tcW w:w="176" w:type="pct"/>
            <w:tcBorders>
              <w:top w:val="single" w:sz="4" w:space="0" w:color="000000"/>
              <w:left w:val="single" w:sz="4" w:space="0" w:color="000000"/>
              <w:bottom w:val="single" w:sz="4" w:space="0" w:color="000000"/>
              <w:right w:val="single" w:sz="4" w:space="0" w:color="000000"/>
            </w:tcBorders>
            <w:vAlign w:val="bottom"/>
            <w:tcPrChange w:id="5871"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22E1CF3" w14:textId="5FCD5469" w:rsidR="00841E30" w:rsidRPr="00E66AD4" w:rsidRDefault="00841E30" w:rsidP="00841E30">
            <w:pPr>
              <w:widowControl/>
              <w:autoSpaceDE/>
              <w:autoSpaceDN/>
              <w:adjustRightInd/>
              <w:jc w:val="center"/>
              <w:rPr>
                <w:ins w:id="5872" w:author="ERCOT" w:date="2021-11-01T10:51:00Z"/>
                <w:b/>
                <w:bCs/>
                <w:sz w:val="22"/>
                <w:szCs w:val="22"/>
              </w:rPr>
            </w:pPr>
            <w:ins w:id="5873" w:author="ERCOT" w:date="2021-11-01T11:02:00Z">
              <w:r>
                <w:rPr>
                  <w:rFonts w:ascii="Calibri" w:hAnsi="Calibri" w:cs="Calibri"/>
                  <w:color w:val="000000"/>
                  <w:sz w:val="22"/>
                  <w:szCs w:val="22"/>
                </w:rPr>
                <w:t>870</w:t>
              </w:r>
            </w:ins>
          </w:p>
        </w:tc>
        <w:tc>
          <w:tcPr>
            <w:tcW w:w="187" w:type="pct"/>
            <w:tcBorders>
              <w:top w:val="single" w:sz="4" w:space="0" w:color="000000"/>
              <w:left w:val="single" w:sz="4" w:space="0" w:color="000000"/>
              <w:bottom w:val="single" w:sz="4" w:space="0" w:color="000000"/>
              <w:right w:val="single" w:sz="4" w:space="0" w:color="000000"/>
            </w:tcBorders>
            <w:vAlign w:val="bottom"/>
            <w:tcPrChange w:id="5874"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5E195CA2" w14:textId="632C3063" w:rsidR="00841E30" w:rsidRPr="00E66AD4" w:rsidRDefault="00841E30" w:rsidP="00841E30">
            <w:pPr>
              <w:widowControl/>
              <w:autoSpaceDE/>
              <w:autoSpaceDN/>
              <w:adjustRightInd/>
              <w:jc w:val="center"/>
              <w:rPr>
                <w:ins w:id="5875" w:author="ERCOT" w:date="2021-11-01T10:51:00Z"/>
                <w:b/>
                <w:bCs/>
                <w:sz w:val="22"/>
                <w:szCs w:val="22"/>
              </w:rPr>
            </w:pPr>
            <w:ins w:id="5876" w:author="ERCOT" w:date="2021-11-01T11:02:00Z">
              <w:r>
                <w:rPr>
                  <w:rFonts w:ascii="Calibri" w:hAnsi="Calibri" w:cs="Calibri"/>
                  <w:color w:val="000000"/>
                  <w:sz w:val="22"/>
                  <w:szCs w:val="22"/>
                </w:rPr>
                <w:t>883</w:t>
              </w:r>
            </w:ins>
          </w:p>
        </w:tc>
        <w:tc>
          <w:tcPr>
            <w:tcW w:w="165" w:type="pct"/>
            <w:tcBorders>
              <w:top w:val="single" w:sz="4" w:space="0" w:color="000000"/>
              <w:left w:val="single" w:sz="4" w:space="0" w:color="000000"/>
              <w:bottom w:val="single" w:sz="4" w:space="0" w:color="000000"/>
              <w:right w:val="single" w:sz="4" w:space="0" w:color="000000"/>
            </w:tcBorders>
            <w:vAlign w:val="bottom"/>
            <w:tcPrChange w:id="5877"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0E03A233" w14:textId="3149238D" w:rsidR="00841E30" w:rsidRPr="00E66AD4" w:rsidRDefault="00841E30" w:rsidP="00841E30">
            <w:pPr>
              <w:widowControl/>
              <w:autoSpaceDE/>
              <w:autoSpaceDN/>
              <w:adjustRightInd/>
              <w:jc w:val="center"/>
              <w:rPr>
                <w:ins w:id="5878" w:author="ERCOT" w:date="2021-11-01T10:51:00Z"/>
                <w:b/>
                <w:bCs/>
                <w:sz w:val="22"/>
                <w:szCs w:val="22"/>
              </w:rPr>
            </w:pPr>
            <w:ins w:id="5879" w:author="ERCOT" w:date="2021-11-01T11:02:00Z">
              <w:r>
                <w:rPr>
                  <w:rFonts w:ascii="Calibri" w:hAnsi="Calibri" w:cs="Calibri"/>
                  <w:color w:val="000000"/>
                  <w:sz w:val="22"/>
                  <w:szCs w:val="22"/>
                </w:rPr>
                <w:t>883</w:t>
              </w:r>
            </w:ins>
          </w:p>
        </w:tc>
        <w:tc>
          <w:tcPr>
            <w:tcW w:w="166" w:type="pct"/>
            <w:tcBorders>
              <w:top w:val="single" w:sz="4" w:space="0" w:color="000000"/>
              <w:left w:val="single" w:sz="4" w:space="0" w:color="000000"/>
              <w:bottom w:val="single" w:sz="4" w:space="0" w:color="000000"/>
              <w:right w:val="single" w:sz="4" w:space="0" w:color="000000"/>
            </w:tcBorders>
            <w:vAlign w:val="bottom"/>
            <w:tcPrChange w:id="5880"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3C722EDB" w14:textId="5DE5AD0A" w:rsidR="00841E30" w:rsidRPr="00E66AD4" w:rsidRDefault="00841E30" w:rsidP="00841E30">
            <w:pPr>
              <w:widowControl/>
              <w:autoSpaceDE/>
              <w:autoSpaceDN/>
              <w:adjustRightInd/>
              <w:jc w:val="center"/>
              <w:rPr>
                <w:ins w:id="5881" w:author="ERCOT" w:date="2021-11-01T10:51:00Z"/>
                <w:b/>
                <w:bCs/>
                <w:sz w:val="22"/>
                <w:szCs w:val="22"/>
              </w:rPr>
            </w:pPr>
            <w:ins w:id="5882" w:author="ERCOT" w:date="2021-11-01T11:02:00Z">
              <w:r>
                <w:rPr>
                  <w:rFonts w:ascii="Calibri" w:hAnsi="Calibri" w:cs="Calibri"/>
                  <w:color w:val="000000"/>
                  <w:sz w:val="22"/>
                  <w:szCs w:val="22"/>
                </w:rPr>
                <w:t>883</w:t>
              </w:r>
            </w:ins>
          </w:p>
        </w:tc>
        <w:tc>
          <w:tcPr>
            <w:tcW w:w="180" w:type="pct"/>
            <w:tcBorders>
              <w:top w:val="single" w:sz="4" w:space="0" w:color="000000"/>
              <w:left w:val="single" w:sz="4" w:space="0" w:color="000000"/>
              <w:bottom w:val="single" w:sz="4" w:space="0" w:color="000000"/>
              <w:right w:val="single" w:sz="4" w:space="0" w:color="000000"/>
            </w:tcBorders>
            <w:vAlign w:val="bottom"/>
            <w:tcPrChange w:id="5883"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37C6779" w14:textId="4F2C4A26" w:rsidR="00841E30" w:rsidRPr="00E66AD4" w:rsidRDefault="00841E30" w:rsidP="00841E30">
            <w:pPr>
              <w:widowControl/>
              <w:autoSpaceDE/>
              <w:autoSpaceDN/>
              <w:adjustRightInd/>
              <w:jc w:val="center"/>
              <w:rPr>
                <w:ins w:id="5884" w:author="ERCOT" w:date="2021-11-01T10:51:00Z"/>
                <w:b/>
                <w:bCs/>
                <w:sz w:val="22"/>
                <w:szCs w:val="22"/>
              </w:rPr>
            </w:pPr>
            <w:ins w:id="5885" w:author="ERCOT" w:date="2021-11-01T11:02:00Z">
              <w:r>
                <w:rPr>
                  <w:rFonts w:ascii="Calibri" w:hAnsi="Calibri" w:cs="Calibri"/>
                  <w:color w:val="000000"/>
                  <w:sz w:val="22"/>
                  <w:szCs w:val="22"/>
                </w:rPr>
                <w:t>883</w:t>
              </w:r>
            </w:ins>
          </w:p>
        </w:tc>
        <w:tc>
          <w:tcPr>
            <w:tcW w:w="195" w:type="pct"/>
            <w:tcBorders>
              <w:top w:val="single" w:sz="4" w:space="0" w:color="000000"/>
              <w:left w:val="single" w:sz="4" w:space="0" w:color="000000"/>
              <w:bottom w:val="single" w:sz="4" w:space="0" w:color="000000"/>
              <w:right w:val="single" w:sz="4" w:space="0" w:color="000000"/>
            </w:tcBorders>
            <w:vAlign w:val="bottom"/>
            <w:tcPrChange w:id="5886"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69A2D40" w14:textId="712574C2" w:rsidR="00841E30" w:rsidRPr="00E66AD4" w:rsidRDefault="00841E30" w:rsidP="00841E30">
            <w:pPr>
              <w:widowControl/>
              <w:autoSpaceDE/>
              <w:autoSpaceDN/>
              <w:adjustRightInd/>
              <w:jc w:val="center"/>
              <w:rPr>
                <w:ins w:id="5887" w:author="ERCOT" w:date="2021-11-01T10:51:00Z"/>
                <w:b/>
                <w:bCs/>
                <w:sz w:val="22"/>
                <w:szCs w:val="22"/>
              </w:rPr>
            </w:pPr>
            <w:ins w:id="5888" w:author="ERCOT" w:date="2021-11-01T11:02:00Z">
              <w:r>
                <w:rPr>
                  <w:rFonts w:ascii="Calibri" w:hAnsi="Calibri" w:cs="Calibri"/>
                  <w:color w:val="000000"/>
                  <w:sz w:val="22"/>
                  <w:szCs w:val="22"/>
                </w:rPr>
                <w:t>883</w:t>
              </w:r>
            </w:ins>
          </w:p>
        </w:tc>
        <w:tc>
          <w:tcPr>
            <w:tcW w:w="244" w:type="pct"/>
            <w:vAlign w:val="bottom"/>
            <w:tcPrChange w:id="5889" w:author="ERCOT" w:date="2021-11-01T11:02:00Z">
              <w:tcPr>
                <w:tcW w:w="291" w:type="pct"/>
                <w:gridSpan w:val="2"/>
                <w:vAlign w:val="bottom"/>
              </w:tcPr>
            </w:tcPrChange>
          </w:tcPr>
          <w:p w14:paraId="4F839ED3" w14:textId="44FD3854" w:rsidR="00841E30" w:rsidRPr="00E66AD4" w:rsidRDefault="00841E30" w:rsidP="00841E30">
            <w:pPr>
              <w:widowControl/>
              <w:autoSpaceDE/>
              <w:autoSpaceDN/>
              <w:adjustRightInd/>
              <w:rPr>
                <w:ins w:id="5890" w:author="ERCOT" w:date="2021-11-01T11:01:00Z"/>
                <w:b/>
                <w:bCs/>
                <w:sz w:val="22"/>
                <w:szCs w:val="22"/>
              </w:rPr>
            </w:pPr>
            <w:ins w:id="5891" w:author="ERCOT" w:date="2021-11-01T11:02:00Z">
              <w:r>
                <w:rPr>
                  <w:rFonts w:ascii="Calibri" w:hAnsi="Calibri" w:cs="Calibri"/>
                  <w:color w:val="000000"/>
                  <w:sz w:val="22"/>
                  <w:szCs w:val="22"/>
                </w:rPr>
                <w:t>883</w:t>
              </w:r>
            </w:ins>
          </w:p>
        </w:tc>
      </w:tr>
      <w:tr w:rsidR="00841E30" w:rsidRPr="00E66AD4" w14:paraId="0CE479BE" w14:textId="113F4C00" w:rsidTr="00C31D92">
        <w:tblPrEx>
          <w:tblPrExChange w:id="5892" w:author="ERCOT" w:date="2021-11-01T11:02:00Z">
            <w:tblPrEx>
              <w:tblW w:w="5637" w:type="pct"/>
            </w:tblPrEx>
          </w:tblPrExChange>
        </w:tblPrEx>
        <w:trPr>
          <w:trHeight w:val="576"/>
          <w:tblCellSpacing w:w="0" w:type="dxa"/>
          <w:ins w:id="5893" w:author="ERCOT" w:date="2021-11-01T10:51:00Z"/>
          <w:trPrChange w:id="5894"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895"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2DEA3305" w14:textId="77777777" w:rsidR="00841E30" w:rsidRPr="000357D1" w:rsidRDefault="00841E30" w:rsidP="00841E30">
            <w:pPr>
              <w:widowControl/>
              <w:autoSpaceDE/>
              <w:autoSpaceDN/>
              <w:adjustRightInd/>
              <w:jc w:val="center"/>
              <w:rPr>
                <w:ins w:id="5896" w:author="ERCOT" w:date="2021-11-01T10:51:00Z"/>
                <w:sz w:val="22"/>
                <w:szCs w:val="22"/>
              </w:rPr>
            </w:pPr>
            <w:ins w:id="5897" w:author="ERCOT" w:date="2021-11-01T10:51:00Z">
              <w:r w:rsidRPr="000357D1">
                <w:rPr>
                  <w:b/>
                  <w:bCs/>
                  <w:sz w:val="22"/>
                  <w:szCs w:val="22"/>
                </w:rPr>
                <w:t>May</w:t>
              </w:r>
            </w:ins>
          </w:p>
        </w:tc>
        <w:tc>
          <w:tcPr>
            <w:tcW w:w="199" w:type="pct"/>
            <w:tcBorders>
              <w:top w:val="single" w:sz="4" w:space="0" w:color="000000"/>
              <w:left w:val="single" w:sz="4" w:space="0" w:color="000000"/>
              <w:bottom w:val="single" w:sz="4" w:space="0" w:color="000000"/>
              <w:right w:val="single" w:sz="4" w:space="0" w:color="000000"/>
            </w:tcBorders>
            <w:vAlign w:val="bottom"/>
            <w:tcPrChange w:id="5898"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0CB401F0" w14:textId="4166C01D" w:rsidR="00841E30" w:rsidRPr="00E66AD4" w:rsidRDefault="00841E30" w:rsidP="00841E30">
            <w:pPr>
              <w:widowControl/>
              <w:autoSpaceDE/>
              <w:autoSpaceDN/>
              <w:adjustRightInd/>
              <w:jc w:val="center"/>
              <w:rPr>
                <w:ins w:id="5899" w:author="ERCOT" w:date="2021-11-01T10:51:00Z"/>
                <w:b/>
                <w:bCs/>
                <w:sz w:val="22"/>
                <w:szCs w:val="22"/>
              </w:rPr>
            </w:pPr>
            <w:ins w:id="5900" w:author="ERCOT" w:date="2021-11-01T11:02:00Z">
              <w:r>
                <w:rPr>
                  <w:rFonts w:ascii="Calibri" w:hAnsi="Calibri" w:cs="Calibri"/>
                  <w:color w:val="000000"/>
                  <w:sz w:val="22"/>
                  <w:szCs w:val="22"/>
                </w:rPr>
                <w:t>601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0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0BB13B9" w14:textId="1DE4EAF5" w:rsidR="00841E30" w:rsidRPr="00E66AD4" w:rsidRDefault="00841E30" w:rsidP="00841E30">
            <w:pPr>
              <w:widowControl/>
              <w:autoSpaceDE/>
              <w:autoSpaceDN/>
              <w:adjustRightInd/>
              <w:jc w:val="center"/>
              <w:rPr>
                <w:ins w:id="5902" w:author="ERCOT" w:date="2021-11-01T10:51:00Z"/>
                <w:b/>
                <w:bCs/>
                <w:sz w:val="22"/>
                <w:szCs w:val="22"/>
              </w:rPr>
            </w:pPr>
            <w:ins w:id="5903"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0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3F0A19B" w14:textId="72168B59" w:rsidR="00841E30" w:rsidRPr="00E66AD4" w:rsidRDefault="00841E30" w:rsidP="00841E30">
            <w:pPr>
              <w:widowControl/>
              <w:autoSpaceDE/>
              <w:autoSpaceDN/>
              <w:adjustRightInd/>
              <w:jc w:val="center"/>
              <w:rPr>
                <w:ins w:id="5905" w:author="ERCOT" w:date="2021-11-01T10:51:00Z"/>
                <w:b/>
                <w:bCs/>
                <w:sz w:val="22"/>
                <w:szCs w:val="22"/>
              </w:rPr>
            </w:pPr>
            <w:ins w:id="5906"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0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174ABD2" w14:textId="65ECC712" w:rsidR="00841E30" w:rsidRPr="00E66AD4" w:rsidRDefault="00841E30" w:rsidP="00841E30">
            <w:pPr>
              <w:widowControl/>
              <w:autoSpaceDE/>
              <w:autoSpaceDN/>
              <w:adjustRightInd/>
              <w:jc w:val="center"/>
              <w:rPr>
                <w:ins w:id="5908" w:author="ERCOT" w:date="2021-11-01T10:51:00Z"/>
                <w:b/>
                <w:bCs/>
                <w:sz w:val="22"/>
                <w:szCs w:val="22"/>
              </w:rPr>
            </w:pPr>
            <w:ins w:id="5909"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1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3F08271" w14:textId="479DF38D" w:rsidR="00841E30" w:rsidRPr="00E66AD4" w:rsidRDefault="00841E30" w:rsidP="00841E30">
            <w:pPr>
              <w:widowControl/>
              <w:autoSpaceDE/>
              <w:autoSpaceDN/>
              <w:adjustRightInd/>
              <w:jc w:val="center"/>
              <w:rPr>
                <w:ins w:id="5911" w:author="ERCOT" w:date="2021-11-01T10:51:00Z"/>
                <w:b/>
                <w:bCs/>
                <w:sz w:val="22"/>
                <w:szCs w:val="22"/>
              </w:rPr>
            </w:pPr>
            <w:ins w:id="5912"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1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CC8D2C9" w14:textId="11954549" w:rsidR="00841E30" w:rsidRPr="00E66AD4" w:rsidRDefault="00841E30" w:rsidP="00841E30">
            <w:pPr>
              <w:widowControl/>
              <w:autoSpaceDE/>
              <w:autoSpaceDN/>
              <w:adjustRightInd/>
              <w:jc w:val="center"/>
              <w:rPr>
                <w:ins w:id="5914" w:author="ERCOT" w:date="2021-11-01T10:51:00Z"/>
                <w:b/>
                <w:bCs/>
                <w:sz w:val="22"/>
                <w:szCs w:val="22"/>
              </w:rPr>
            </w:pPr>
            <w:ins w:id="5915"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1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F4B4986" w14:textId="268FCBED" w:rsidR="00841E30" w:rsidRPr="00E66AD4" w:rsidRDefault="00841E30" w:rsidP="00841E30">
            <w:pPr>
              <w:widowControl/>
              <w:autoSpaceDE/>
              <w:autoSpaceDN/>
              <w:adjustRightInd/>
              <w:jc w:val="center"/>
              <w:rPr>
                <w:ins w:id="5917" w:author="ERCOT" w:date="2021-11-01T10:51:00Z"/>
                <w:b/>
                <w:bCs/>
                <w:sz w:val="22"/>
                <w:szCs w:val="22"/>
              </w:rPr>
            </w:pPr>
            <w:ins w:id="5918"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1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509816" w14:textId="758F04BB" w:rsidR="00841E30" w:rsidRPr="00E66AD4" w:rsidRDefault="00841E30" w:rsidP="00841E30">
            <w:pPr>
              <w:widowControl/>
              <w:autoSpaceDE/>
              <w:autoSpaceDN/>
              <w:adjustRightInd/>
              <w:jc w:val="center"/>
              <w:rPr>
                <w:ins w:id="5920" w:author="ERCOT" w:date="2021-11-01T10:51:00Z"/>
                <w:b/>
                <w:bCs/>
                <w:sz w:val="22"/>
                <w:szCs w:val="22"/>
              </w:rPr>
            </w:pPr>
            <w:ins w:id="5921" w:author="ERCOT" w:date="2021-11-01T11:02:00Z">
              <w:r>
                <w:rPr>
                  <w:rFonts w:ascii="Calibri" w:hAnsi="Calibri" w:cs="Calibri"/>
                  <w:color w:val="000000"/>
                  <w:sz w:val="22"/>
                  <w:szCs w:val="22"/>
                </w:rPr>
                <w:t>846</w:t>
              </w:r>
            </w:ins>
          </w:p>
        </w:tc>
        <w:tc>
          <w:tcPr>
            <w:tcW w:w="178" w:type="pct"/>
            <w:tcBorders>
              <w:top w:val="single" w:sz="4" w:space="0" w:color="000000"/>
              <w:left w:val="single" w:sz="4" w:space="0" w:color="000000"/>
              <w:bottom w:val="single" w:sz="4" w:space="0" w:color="000000"/>
              <w:right w:val="single" w:sz="4" w:space="0" w:color="000000"/>
            </w:tcBorders>
            <w:vAlign w:val="bottom"/>
            <w:tcPrChange w:id="5922"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5CE747F3" w14:textId="0AB57EA3" w:rsidR="00841E30" w:rsidRPr="00E66AD4" w:rsidRDefault="00841E30" w:rsidP="00841E30">
            <w:pPr>
              <w:widowControl/>
              <w:autoSpaceDE/>
              <w:autoSpaceDN/>
              <w:adjustRightInd/>
              <w:jc w:val="center"/>
              <w:rPr>
                <w:ins w:id="5923" w:author="ERCOT" w:date="2021-11-01T10:51:00Z"/>
                <w:b/>
                <w:bCs/>
                <w:sz w:val="22"/>
                <w:szCs w:val="22"/>
              </w:rPr>
            </w:pPr>
            <w:ins w:id="5924" w:author="ERCOT" w:date="2021-11-01T11:02:00Z">
              <w:r>
                <w:rPr>
                  <w:rFonts w:ascii="Calibri" w:hAnsi="Calibri" w:cs="Calibri"/>
                  <w:color w:val="000000"/>
                  <w:sz w:val="22"/>
                  <w:szCs w:val="22"/>
                </w:rPr>
                <w:t>846</w:t>
              </w:r>
            </w:ins>
          </w:p>
        </w:tc>
        <w:tc>
          <w:tcPr>
            <w:tcW w:w="219" w:type="pct"/>
            <w:tcBorders>
              <w:top w:val="single" w:sz="4" w:space="0" w:color="000000"/>
              <w:left w:val="single" w:sz="4" w:space="0" w:color="000000"/>
              <w:bottom w:val="single" w:sz="4" w:space="0" w:color="000000"/>
              <w:right w:val="single" w:sz="4" w:space="0" w:color="000000"/>
            </w:tcBorders>
            <w:vAlign w:val="bottom"/>
            <w:tcPrChange w:id="5925"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2FC02BD1" w14:textId="6FC7DAB3" w:rsidR="00841E30" w:rsidRPr="00E66AD4" w:rsidRDefault="00841E30" w:rsidP="00841E30">
            <w:pPr>
              <w:widowControl/>
              <w:autoSpaceDE/>
              <w:autoSpaceDN/>
              <w:adjustRightInd/>
              <w:jc w:val="center"/>
              <w:rPr>
                <w:ins w:id="5926" w:author="ERCOT" w:date="2021-11-01T10:51:00Z"/>
                <w:b/>
                <w:bCs/>
                <w:sz w:val="22"/>
                <w:szCs w:val="22"/>
              </w:rPr>
            </w:pPr>
            <w:ins w:id="5927"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2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A5DB209" w14:textId="611DFAAA" w:rsidR="00841E30" w:rsidRPr="00E66AD4" w:rsidRDefault="00841E30" w:rsidP="00841E30">
            <w:pPr>
              <w:widowControl/>
              <w:autoSpaceDE/>
              <w:autoSpaceDN/>
              <w:adjustRightInd/>
              <w:jc w:val="center"/>
              <w:rPr>
                <w:ins w:id="5929" w:author="ERCOT" w:date="2021-11-01T10:51:00Z"/>
                <w:b/>
                <w:bCs/>
                <w:sz w:val="22"/>
                <w:szCs w:val="22"/>
              </w:rPr>
            </w:pPr>
            <w:ins w:id="5930"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3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783FD8D" w14:textId="56262C7D" w:rsidR="00841E30" w:rsidRPr="00E66AD4" w:rsidRDefault="00841E30" w:rsidP="00841E30">
            <w:pPr>
              <w:widowControl/>
              <w:autoSpaceDE/>
              <w:autoSpaceDN/>
              <w:adjustRightInd/>
              <w:jc w:val="center"/>
              <w:rPr>
                <w:ins w:id="5932" w:author="ERCOT" w:date="2021-11-01T10:51:00Z"/>
                <w:b/>
                <w:bCs/>
                <w:sz w:val="22"/>
                <w:szCs w:val="22"/>
              </w:rPr>
            </w:pPr>
            <w:ins w:id="5933" w:author="ERCOT" w:date="2021-11-01T11:02:00Z">
              <w:r>
                <w:rPr>
                  <w:rFonts w:ascii="Calibri" w:hAnsi="Calibri" w:cs="Calibri"/>
                  <w:color w:val="000000"/>
                  <w:sz w:val="22"/>
                  <w:szCs w:val="22"/>
                </w:rPr>
                <w:t>846</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3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DA2F4D9" w14:textId="1185A45C" w:rsidR="00841E30" w:rsidRPr="00E66AD4" w:rsidRDefault="00841E30" w:rsidP="00841E30">
            <w:pPr>
              <w:widowControl/>
              <w:autoSpaceDE/>
              <w:autoSpaceDN/>
              <w:adjustRightInd/>
              <w:jc w:val="center"/>
              <w:rPr>
                <w:ins w:id="5935" w:author="ERCOT" w:date="2021-11-01T10:51:00Z"/>
                <w:b/>
                <w:bCs/>
                <w:sz w:val="22"/>
                <w:szCs w:val="22"/>
              </w:rPr>
            </w:pPr>
            <w:ins w:id="5936" w:author="ERCOT" w:date="2021-11-01T11:02:00Z">
              <w:r>
                <w:rPr>
                  <w:rFonts w:ascii="Calibri" w:hAnsi="Calibri" w:cs="Calibri"/>
                  <w:color w:val="000000"/>
                  <w:sz w:val="22"/>
                  <w:szCs w:val="22"/>
                </w:rPr>
                <w:t>911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3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F97EE98" w14:textId="4EFF14F1" w:rsidR="00841E30" w:rsidRPr="00E66AD4" w:rsidRDefault="00841E30" w:rsidP="00841E30">
            <w:pPr>
              <w:widowControl/>
              <w:autoSpaceDE/>
              <w:autoSpaceDN/>
              <w:adjustRightInd/>
              <w:jc w:val="center"/>
              <w:rPr>
                <w:ins w:id="5938" w:author="ERCOT" w:date="2021-11-01T10:51:00Z"/>
                <w:b/>
                <w:bCs/>
                <w:sz w:val="22"/>
                <w:szCs w:val="22"/>
              </w:rPr>
            </w:pPr>
            <w:ins w:id="5939"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4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2A8F4D1" w14:textId="2AD3523F" w:rsidR="00841E30" w:rsidRPr="00E66AD4" w:rsidRDefault="00841E30" w:rsidP="00841E30">
            <w:pPr>
              <w:widowControl/>
              <w:autoSpaceDE/>
              <w:autoSpaceDN/>
              <w:adjustRightInd/>
              <w:jc w:val="center"/>
              <w:rPr>
                <w:ins w:id="5941" w:author="ERCOT" w:date="2021-11-01T10:51:00Z"/>
                <w:b/>
                <w:bCs/>
                <w:sz w:val="22"/>
                <w:szCs w:val="22"/>
              </w:rPr>
            </w:pPr>
            <w:ins w:id="5942"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4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6C4C739" w14:textId="0806F58F" w:rsidR="00841E30" w:rsidRPr="00E66AD4" w:rsidRDefault="00841E30" w:rsidP="00841E30">
            <w:pPr>
              <w:widowControl/>
              <w:autoSpaceDE/>
              <w:autoSpaceDN/>
              <w:adjustRightInd/>
              <w:jc w:val="center"/>
              <w:rPr>
                <w:ins w:id="5944" w:author="ERCOT" w:date="2021-11-01T10:51:00Z"/>
                <w:b/>
                <w:bCs/>
                <w:sz w:val="22"/>
                <w:szCs w:val="22"/>
              </w:rPr>
            </w:pPr>
            <w:ins w:id="5945"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4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61BB29E" w14:textId="0E072B0C" w:rsidR="00841E30" w:rsidRPr="00E66AD4" w:rsidRDefault="00841E30" w:rsidP="00841E30">
            <w:pPr>
              <w:widowControl/>
              <w:autoSpaceDE/>
              <w:autoSpaceDN/>
              <w:adjustRightInd/>
              <w:jc w:val="center"/>
              <w:rPr>
                <w:ins w:id="5947" w:author="ERCOT" w:date="2021-11-01T10:51:00Z"/>
                <w:b/>
                <w:bCs/>
                <w:sz w:val="22"/>
                <w:szCs w:val="22"/>
              </w:rPr>
            </w:pPr>
            <w:ins w:id="5948" w:author="ERCOT" w:date="2021-11-01T11:02:00Z">
              <w:r>
                <w:rPr>
                  <w:rFonts w:ascii="Calibri" w:hAnsi="Calibri" w:cs="Calibri"/>
                  <w:color w:val="000000"/>
                  <w:sz w:val="22"/>
                  <w:szCs w:val="22"/>
                </w:rPr>
                <w:t>911</w:t>
              </w:r>
            </w:ins>
          </w:p>
        </w:tc>
        <w:tc>
          <w:tcPr>
            <w:tcW w:w="176" w:type="pct"/>
            <w:tcBorders>
              <w:top w:val="single" w:sz="4" w:space="0" w:color="000000"/>
              <w:left w:val="single" w:sz="4" w:space="0" w:color="000000"/>
              <w:bottom w:val="single" w:sz="4" w:space="0" w:color="000000"/>
              <w:right w:val="single" w:sz="4" w:space="0" w:color="000000"/>
            </w:tcBorders>
            <w:vAlign w:val="bottom"/>
            <w:tcPrChange w:id="5949"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5FA03A3A" w14:textId="440B1266" w:rsidR="00841E30" w:rsidRPr="00E66AD4" w:rsidRDefault="00841E30" w:rsidP="00841E30">
            <w:pPr>
              <w:widowControl/>
              <w:autoSpaceDE/>
              <w:autoSpaceDN/>
              <w:adjustRightInd/>
              <w:jc w:val="center"/>
              <w:rPr>
                <w:ins w:id="5950" w:author="ERCOT" w:date="2021-11-01T10:51:00Z"/>
                <w:b/>
                <w:bCs/>
                <w:sz w:val="22"/>
                <w:szCs w:val="22"/>
              </w:rPr>
            </w:pPr>
            <w:ins w:id="5951" w:author="ERCOT" w:date="2021-11-01T11:02:00Z">
              <w:r>
                <w:rPr>
                  <w:rFonts w:ascii="Calibri" w:hAnsi="Calibri" w:cs="Calibri"/>
                  <w:color w:val="000000"/>
                  <w:sz w:val="22"/>
                  <w:szCs w:val="22"/>
                </w:rPr>
                <w:t>911</w:t>
              </w:r>
            </w:ins>
          </w:p>
        </w:tc>
        <w:tc>
          <w:tcPr>
            <w:tcW w:w="187" w:type="pct"/>
            <w:tcBorders>
              <w:top w:val="single" w:sz="4" w:space="0" w:color="000000"/>
              <w:left w:val="single" w:sz="4" w:space="0" w:color="000000"/>
              <w:bottom w:val="single" w:sz="4" w:space="0" w:color="000000"/>
              <w:right w:val="single" w:sz="4" w:space="0" w:color="000000"/>
            </w:tcBorders>
            <w:vAlign w:val="bottom"/>
            <w:tcPrChange w:id="5952"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20E6B351" w14:textId="77CD9EE1" w:rsidR="00841E30" w:rsidRPr="00E66AD4" w:rsidRDefault="00841E30" w:rsidP="00841E30">
            <w:pPr>
              <w:widowControl/>
              <w:autoSpaceDE/>
              <w:autoSpaceDN/>
              <w:adjustRightInd/>
              <w:jc w:val="center"/>
              <w:rPr>
                <w:ins w:id="5953" w:author="ERCOT" w:date="2021-11-01T10:51:00Z"/>
                <w:b/>
                <w:bCs/>
                <w:sz w:val="22"/>
                <w:szCs w:val="22"/>
              </w:rPr>
            </w:pPr>
            <w:ins w:id="5954" w:author="ERCOT" w:date="2021-11-01T11:02:00Z">
              <w:r>
                <w:rPr>
                  <w:rFonts w:ascii="Calibri" w:hAnsi="Calibri" w:cs="Calibri"/>
                  <w:color w:val="000000"/>
                  <w:sz w:val="22"/>
                  <w:szCs w:val="22"/>
                </w:rPr>
                <w:t>852</w:t>
              </w:r>
            </w:ins>
          </w:p>
        </w:tc>
        <w:tc>
          <w:tcPr>
            <w:tcW w:w="165" w:type="pct"/>
            <w:tcBorders>
              <w:top w:val="single" w:sz="4" w:space="0" w:color="000000"/>
              <w:left w:val="single" w:sz="4" w:space="0" w:color="000000"/>
              <w:bottom w:val="single" w:sz="4" w:space="0" w:color="000000"/>
              <w:right w:val="single" w:sz="4" w:space="0" w:color="000000"/>
            </w:tcBorders>
            <w:vAlign w:val="bottom"/>
            <w:tcPrChange w:id="5955"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4D79E1A6" w14:textId="2655170D" w:rsidR="00841E30" w:rsidRPr="00E66AD4" w:rsidRDefault="00841E30" w:rsidP="00841E30">
            <w:pPr>
              <w:widowControl/>
              <w:autoSpaceDE/>
              <w:autoSpaceDN/>
              <w:adjustRightInd/>
              <w:jc w:val="center"/>
              <w:rPr>
                <w:ins w:id="5956" w:author="ERCOT" w:date="2021-11-01T10:51:00Z"/>
                <w:b/>
                <w:bCs/>
                <w:sz w:val="22"/>
                <w:szCs w:val="22"/>
              </w:rPr>
            </w:pPr>
            <w:ins w:id="5957" w:author="ERCOT" w:date="2021-11-01T11:02:00Z">
              <w:r>
                <w:rPr>
                  <w:rFonts w:ascii="Calibri" w:hAnsi="Calibri" w:cs="Calibri"/>
                  <w:color w:val="000000"/>
                  <w:sz w:val="22"/>
                  <w:szCs w:val="22"/>
                </w:rPr>
                <w:t>852</w:t>
              </w:r>
            </w:ins>
          </w:p>
        </w:tc>
        <w:tc>
          <w:tcPr>
            <w:tcW w:w="166" w:type="pct"/>
            <w:tcBorders>
              <w:top w:val="single" w:sz="4" w:space="0" w:color="000000"/>
              <w:left w:val="single" w:sz="4" w:space="0" w:color="000000"/>
              <w:bottom w:val="single" w:sz="4" w:space="0" w:color="000000"/>
              <w:right w:val="single" w:sz="4" w:space="0" w:color="000000"/>
            </w:tcBorders>
            <w:vAlign w:val="bottom"/>
            <w:tcPrChange w:id="5958"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7D2721F" w14:textId="29620432" w:rsidR="00841E30" w:rsidRPr="00E66AD4" w:rsidRDefault="00841E30" w:rsidP="00841E30">
            <w:pPr>
              <w:widowControl/>
              <w:autoSpaceDE/>
              <w:autoSpaceDN/>
              <w:adjustRightInd/>
              <w:jc w:val="center"/>
              <w:rPr>
                <w:ins w:id="5959" w:author="ERCOT" w:date="2021-11-01T10:51:00Z"/>
                <w:b/>
                <w:bCs/>
                <w:sz w:val="22"/>
                <w:szCs w:val="22"/>
              </w:rPr>
            </w:pPr>
            <w:ins w:id="5960" w:author="ERCOT" w:date="2021-11-01T11:02:00Z">
              <w:r>
                <w:rPr>
                  <w:rFonts w:ascii="Calibri" w:hAnsi="Calibri" w:cs="Calibri"/>
                  <w:color w:val="000000"/>
                  <w:sz w:val="22"/>
                  <w:szCs w:val="22"/>
                </w:rPr>
                <w:t>852</w:t>
              </w:r>
            </w:ins>
          </w:p>
        </w:tc>
        <w:tc>
          <w:tcPr>
            <w:tcW w:w="180" w:type="pct"/>
            <w:tcBorders>
              <w:top w:val="single" w:sz="4" w:space="0" w:color="000000"/>
              <w:left w:val="single" w:sz="4" w:space="0" w:color="000000"/>
              <w:bottom w:val="single" w:sz="4" w:space="0" w:color="000000"/>
              <w:right w:val="single" w:sz="4" w:space="0" w:color="000000"/>
            </w:tcBorders>
            <w:vAlign w:val="bottom"/>
            <w:tcPrChange w:id="5961"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F7100C7" w14:textId="3047CE07" w:rsidR="00841E30" w:rsidRPr="00E66AD4" w:rsidRDefault="00841E30" w:rsidP="00841E30">
            <w:pPr>
              <w:widowControl/>
              <w:autoSpaceDE/>
              <w:autoSpaceDN/>
              <w:adjustRightInd/>
              <w:jc w:val="center"/>
              <w:rPr>
                <w:ins w:id="5962" w:author="ERCOT" w:date="2021-11-01T10:51:00Z"/>
                <w:b/>
                <w:bCs/>
                <w:sz w:val="22"/>
                <w:szCs w:val="22"/>
              </w:rPr>
            </w:pPr>
            <w:ins w:id="5963" w:author="ERCOT" w:date="2021-11-01T11:02:00Z">
              <w:r>
                <w:rPr>
                  <w:rFonts w:ascii="Calibri" w:hAnsi="Calibri" w:cs="Calibri"/>
                  <w:color w:val="000000"/>
                  <w:sz w:val="22"/>
                  <w:szCs w:val="22"/>
                </w:rPr>
                <w:t>852</w:t>
              </w:r>
            </w:ins>
          </w:p>
        </w:tc>
        <w:tc>
          <w:tcPr>
            <w:tcW w:w="195" w:type="pct"/>
            <w:tcBorders>
              <w:top w:val="single" w:sz="4" w:space="0" w:color="000000"/>
              <w:left w:val="single" w:sz="4" w:space="0" w:color="000000"/>
              <w:bottom w:val="single" w:sz="4" w:space="0" w:color="000000"/>
              <w:right w:val="single" w:sz="4" w:space="0" w:color="000000"/>
            </w:tcBorders>
            <w:vAlign w:val="bottom"/>
            <w:tcPrChange w:id="5964"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D37B33F" w14:textId="4DB7B08B" w:rsidR="00841E30" w:rsidRPr="00E66AD4" w:rsidRDefault="00841E30" w:rsidP="00841E30">
            <w:pPr>
              <w:widowControl/>
              <w:autoSpaceDE/>
              <w:autoSpaceDN/>
              <w:adjustRightInd/>
              <w:jc w:val="center"/>
              <w:rPr>
                <w:ins w:id="5965" w:author="ERCOT" w:date="2021-11-01T10:51:00Z"/>
                <w:b/>
                <w:bCs/>
                <w:sz w:val="22"/>
                <w:szCs w:val="22"/>
              </w:rPr>
            </w:pPr>
            <w:ins w:id="5966" w:author="ERCOT" w:date="2021-11-01T11:02:00Z">
              <w:r>
                <w:rPr>
                  <w:rFonts w:ascii="Calibri" w:hAnsi="Calibri" w:cs="Calibri"/>
                  <w:color w:val="000000"/>
                  <w:sz w:val="22"/>
                  <w:szCs w:val="22"/>
                </w:rPr>
                <w:t>852</w:t>
              </w:r>
            </w:ins>
          </w:p>
        </w:tc>
        <w:tc>
          <w:tcPr>
            <w:tcW w:w="244" w:type="pct"/>
            <w:vAlign w:val="bottom"/>
            <w:tcPrChange w:id="5967" w:author="ERCOT" w:date="2021-11-01T11:02:00Z">
              <w:tcPr>
                <w:tcW w:w="291" w:type="pct"/>
                <w:gridSpan w:val="2"/>
                <w:vAlign w:val="bottom"/>
              </w:tcPr>
            </w:tcPrChange>
          </w:tcPr>
          <w:p w14:paraId="4453486F" w14:textId="1AFCA1B6" w:rsidR="00841E30" w:rsidRPr="00E66AD4" w:rsidRDefault="00841E30" w:rsidP="00841E30">
            <w:pPr>
              <w:widowControl/>
              <w:autoSpaceDE/>
              <w:autoSpaceDN/>
              <w:adjustRightInd/>
              <w:rPr>
                <w:ins w:id="5968" w:author="ERCOT" w:date="2021-11-01T11:01:00Z"/>
                <w:b/>
                <w:bCs/>
                <w:sz w:val="22"/>
                <w:szCs w:val="22"/>
              </w:rPr>
            </w:pPr>
            <w:ins w:id="5969" w:author="ERCOT" w:date="2021-11-01T11:02:00Z">
              <w:r>
                <w:rPr>
                  <w:rFonts w:ascii="Calibri" w:hAnsi="Calibri" w:cs="Calibri"/>
                  <w:color w:val="000000"/>
                  <w:sz w:val="22"/>
                  <w:szCs w:val="22"/>
                </w:rPr>
                <w:t>852</w:t>
              </w:r>
            </w:ins>
          </w:p>
        </w:tc>
      </w:tr>
      <w:tr w:rsidR="00841E30" w:rsidRPr="00E66AD4" w14:paraId="7C22FD5E" w14:textId="2D1623F1" w:rsidTr="00C31D92">
        <w:tblPrEx>
          <w:tblPrExChange w:id="5970" w:author="ERCOT" w:date="2021-11-01T11:02:00Z">
            <w:tblPrEx>
              <w:tblW w:w="5637" w:type="pct"/>
            </w:tblPrEx>
          </w:tblPrExChange>
        </w:tblPrEx>
        <w:trPr>
          <w:trHeight w:val="576"/>
          <w:tblCellSpacing w:w="0" w:type="dxa"/>
          <w:ins w:id="5971" w:author="ERCOT" w:date="2021-11-01T10:51:00Z"/>
          <w:trPrChange w:id="5972"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973"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341F1942" w14:textId="77777777" w:rsidR="00841E30" w:rsidRPr="000357D1" w:rsidRDefault="00841E30" w:rsidP="00841E30">
            <w:pPr>
              <w:widowControl/>
              <w:autoSpaceDE/>
              <w:autoSpaceDN/>
              <w:adjustRightInd/>
              <w:jc w:val="center"/>
              <w:rPr>
                <w:ins w:id="5974" w:author="ERCOT" w:date="2021-11-01T10:51:00Z"/>
                <w:sz w:val="22"/>
                <w:szCs w:val="22"/>
              </w:rPr>
            </w:pPr>
            <w:ins w:id="5975" w:author="ERCOT" w:date="2021-11-01T10:51:00Z">
              <w:r w:rsidRPr="000357D1">
                <w:rPr>
                  <w:b/>
                  <w:bCs/>
                  <w:sz w:val="22"/>
                  <w:szCs w:val="22"/>
                </w:rPr>
                <w:t>Jun.</w:t>
              </w:r>
            </w:ins>
          </w:p>
        </w:tc>
        <w:tc>
          <w:tcPr>
            <w:tcW w:w="199" w:type="pct"/>
            <w:tcBorders>
              <w:top w:val="single" w:sz="4" w:space="0" w:color="000000"/>
              <w:left w:val="single" w:sz="4" w:space="0" w:color="000000"/>
              <w:bottom w:val="single" w:sz="4" w:space="0" w:color="000000"/>
              <w:right w:val="single" w:sz="4" w:space="0" w:color="000000"/>
            </w:tcBorders>
            <w:vAlign w:val="bottom"/>
            <w:tcPrChange w:id="5976"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818CB66" w14:textId="68D47518" w:rsidR="00841E30" w:rsidRPr="00E66AD4" w:rsidRDefault="00841E30" w:rsidP="00841E30">
            <w:pPr>
              <w:widowControl/>
              <w:autoSpaceDE/>
              <w:autoSpaceDN/>
              <w:adjustRightInd/>
              <w:jc w:val="center"/>
              <w:rPr>
                <w:ins w:id="5977" w:author="ERCOT" w:date="2021-11-01T10:51:00Z"/>
                <w:b/>
                <w:bCs/>
                <w:sz w:val="22"/>
                <w:szCs w:val="22"/>
              </w:rPr>
            </w:pPr>
            <w:ins w:id="5978" w:author="ERCOT" w:date="2021-11-01T11:02:00Z">
              <w:r>
                <w:rPr>
                  <w:rFonts w:ascii="Calibri" w:hAnsi="Calibri" w:cs="Calibri"/>
                  <w:color w:val="000000"/>
                  <w:sz w:val="22"/>
                  <w:szCs w:val="22"/>
                </w:rPr>
                <w:t>617</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7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A3FDA66" w14:textId="399CF97A" w:rsidR="00841E30" w:rsidRPr="00E66AD4" w:rsidRDefault="00841E30" w:rsidP="00841E30">
            <w:pPr>
              <w:widowControl/>
              <w:autoSpaceDE/>
              <w:autoSpaceDN/>
              <w:adjustRightInd/>
              <w:jc w:val="center"/>
              <w:rPr>
                <w:ins w:id="5980" w:author="ERCOT" w:date="2021-11-01T10:51:00Z"/>
                <w:b/>
                <w:bCs/>
                <w:sz w:val="22"/>
                <w:szCs w:val="22"/>
              </w:rPr>
            </w:pPr>
            <w:ins w:id="5981"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8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EAA6CCB" w14:textId="561B9C67" w:rsidR="00841E30" w:rsidRPr="00E66AD4" w:rsidRDefault="00841E30" w:rsidP="00841E30">
            <w:pPr>
              <w:widowControl/>
              <w:autoSpaceDE/>
              <w:autoSpaceDN/>
              <w:adjustRightInd/>
              <w:jc w:val="center"/>
              <w:rPr>
                <w:ins w:id="5983" w:author="ERCOT" w:date="2021-11-01T10:51:00Z"/>
                <w:b/>
                <w:bCs/>
                <w:sz w:val="22"/>
                <w:szCs w:val="22"/>
              </w:rPr>
            </w:pPr>
            <w:ins w:id="5984"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8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B1C9D9C" w14:textId="7C4C0883" w:rsidR="00841E30" w:rsidRPr="00E66AD4" w:rsidRDefault="00841E30" w:rsidP="00841E30">
            <w:pPr>
              <w:widowControl/>
              <w:autoSpaceDE/>
              <w:autoSpaceDN/>
              <w:adjustRightInd/>
              <w:jc w:val="center"/>
              <w:rPr>
                <w:ins w:id="5986" w:author="ERCOT" w:date="2021-11-01T10:51:00Z"/>
                <w:b/>
                <w:bCs/>
                <w:sz w:val="22"/>
                <w:szCs w:val="22"/>
              </w:rPr>
            </w:pPr>
            <w:ins w:id="5987"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8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3D738CC" w14:textId="0BEF756A" w:rsidR="00841E30" w:rsidRPr="00E66AD4" w:rsidRDefault="00841E30" w:rsidP="00841E30">
            <w:pPr>
              <w:widowControl/>
              <w:autoSpaceDE/>
              <w:autoSpaceDN/>
              <w:adjustRightInd/>
              <w:jc w:val="center"/>
              <w:rPr>
                <w:ins w:id="5989" w:author="ERCOT" w:date="2021-11-01T10:51:00Z"/>
                <w:b/>
                <w:bCs/>
                <w:sz w:val="22"/>
                <w:szCs w:val="22"/>
              </w:rPr>
            </w:pPr>
            <w:ins w:id="5990"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9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2AABCC2" w14:textId="7C7825AB" w:rsidR="00841E30" w:rsidRPr="00E66AD4" w:rsidRDefault="00841E30" w:rsidP="00841E30">
            <w:pPr>
              <w:widowControl/>
              <w:autoSpaceDE/>
              <w:autoSpaceDN/>
              <w:adjustRightInd/>
              <w:jc w:val="center"/>
              <w:rPr>
                <w:ins w:id="5992" w:author="ERCOT" w:date="2021-11-01T10:51:00Z"/>
                <w:b/>
                <w:bCs/>
                <w:sz w:val="22"/>
                <w:szCs w:val="22"/>
              </w:rPr>
            </w:pPr>
            <w:ins w:id="5993"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9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B181F5D" w14:textId="2849F9DF" w:rsidR="00841E30" w:rsidRPr="00E66AD4" w:rsidRDefault="00841E30" w:rsidP="00841E30">
            <w:pPr>
              <w:widowControl/>
              <w:autoSpaceDE/>
              <w:autoSpaceDN/>
              <w:adjustRightInd/>
              <w:jc w:val="center"/>
              <w:rPr>
                <w:ins w:id="5995" w:author="ERCOT" w:date="2021-11-01T10:51:00Z"/>
                <w:b/>
                <w:bCs/>
                <w:sz w:val="22"/>
                <w:szCs w:val="22"/>
              </w:rPr>
            </w:pPr>
            <w:ins w:id="5996"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9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778182A" w14:textId="3903B774" w:rsidR="00841E30" w:rsidRPr="00E66AD4" w:rsidRDefault="00841E30" w:rsidP="00841E30">
            <w:pPr>
              <w:widowControl/>
              <w:autoSpaceDE/>
              <w:autoSpaceDN/>
              <w:adjustRightInd/>
              <w:jc w:val="center"/>
              <w:rPr>
                <w:ins w:id="5998" w:author="ERCOT" w:date="2021-11-01T10:51:00Z"/>
                <w:b/>
                <w:bCs/>
                <w:sz w:val="22"/>
                <w:szCs w:val="22"/>
              </w:rPr>
            </w:pPr>
            <w:ins w:id="5999" w:author="ERCOT" w:date="2021-11-01T11:02:00Z">
              <w:r>
                <w:rPr>
                  <w:rFonts w:ascii="Calibri" w:hAnsi="Calibri" w:cs="Calibri"/>
                  <w:color w:val="000000"/>
                  <w:sz w:val="22"/>
                  <w:szCs w:val="22"/>
                </w:rPr>
                <w:t>912</w:t>
              </w:r>
            </w:ins>
          </w:p>
        </w:tc>
        <w:tc>
          <w:tcPr>
            <w:tcW w:w="178" w:type="pct"/>
            <w:tcBorders>
              <w:top w:val="single" w:sz="4" w:space="0" w:color="000000"/>
              <w:left w:val="single" w:sz="4" w:space="0" w:color="000000"/>
              <w:bottom w:val="single" w:sz="4" w:space="0" w:color="000000"/>
              <w:right w:val="single" w:sz="4" w:space="0" w:color="000000"/>
            </w:tcBorders>
            <w:vAlign w:val="bottom"/>
            <w:tcPrChange w:id="6000"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4543D3E1" w14:textId="5EA1B601" w:rsidR="00841E30" w:rsidRPr="00E66AD4" w:rsidRDefault="00841E30" w:rsidP="00841E30">
            <w:pPr>
              <w:widowControl/>
              <w:autoSpaceDE/>
              <w:autoSpaceDN/>
              <w:adjustRightInd/>
              <w:jc w:val="center"/>
              <w:rPr>
                <w:ins w:id="6001" w:author="ERCOT" w:date="2021-11-01T10:51:00Z"/>
                <w:b/>
                <w:bCs/>
                <w:sz w:val="22"/>
                <w:szCs w:val="22"/>
              </w:rPr>
            </w:pPr>
            <w:ins w:id="6002" w:author="ERCOT" w:date="2021-11-01T11:02:00Z">
              <w:r>
                <w:rPr>
                  <w:rFonts w:ascii="Calibri" w:hAnsi="Calibri" w:cs="Calibri"/>
                  <w:color w:val="000000"/>
                  <w:sz w:val="22"/>
                  <w:szCs w:val="22"/>
                </w:rPr>
                <w:t>912</w:t>
              </w:r>
            </w:ins>
          </w:p>
        </w:tc>
        <w:tc>
          <w:tcPr>
            <w:tcW w:w="219" w:type="pct"/>
            <w:tcBorders>
              <w:top w:val="single" w:sz="4" w:space="0" w:color="000000"/>
              <w:left w:val="single" w:sz="4" w:space="0" w:color="000000"/>
              <w:bottom w:val="single" w:sz="4" w:space="0" w:color="000000"/>
              <w:right w:val="single" w:sz="4" w:space="0" w:color="000000"/>
            </w:tcBorders>
            <w:vAlign w:val="bottom"/>
            <w:tcPrChange w:id="6003"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562449A9" w14:textId="7CD02E89" w:rsidR="00841E30" w:rsidRPr="00E66AD4" w:rsidRDefault="00841E30" w:rsidP="00841E30">
            <w:pPr>
              <w:widowControl/>
              <w:autoSpaceDE/>
              <w:autoSpaceDN/>
              <w:adjustRightInd/>
              <w:jc w:val="center"/>
              <w:rPr>
                <w:ins w:id="6004" w:author="ERCOT" w:date="2021-11-01T10:51:00Z"/>
                <w:b/>
                <w:bCs/>
                <w:sz w:val="22"/>
                <w:szCs w:val="22"/>
              </w:rPr>
            </w:pPr>
            <w:ins w:id="6005"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0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92AB9F3" w14:textId="5996265E" w:rsidR="00841E30" w:rsidRPr="00E66AD4" w:rsidRDefault="00841E30" w:rsidP="00841E30">
            <w:pPr>
              <w:widowControl/>
              <w:autoSpaceDE/>
              <w:autoSpaceDN/>
              <w:adjustRightInd/>
              <w:jc w:val="center"/>
              <w:rPr>
                <w:ins w:id="6007" w:author="ERCOT" w:date="2021-11-01T10:51:00Z"/>
                <w:b/>
                <w:bCs/>
                <w:sz w:val="22"/>
                <w:szCs w:val="22"/>
              </w:rPr>
            </w:pPr>
            <w:ins w:id="6008"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0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2C8C27" w14:textId="704AD3DD" w:rsidR="00841E30" w:rsidRPr="00E66AD4" w:rsidRDefault="00841E30" w:rsidP="00841E30">
            <w:pPr>
              <w:widowControl/>
              <w:autoSpaceDE/>
              <w:autoSpaceDN/>
              <w:adjustRightInd/>
              <w:jc w:val="center"/>
              <w:rPr>
                <w:ins w:id="6010" w:author="ERCOT" w:date="2021-11-01T10:51:00Z"/>
                <w:b/>
                <w:bCs/>
                <w:sz w:val="22"/>
                <w:szCs w:val="22"/>
              </w:rPr>
            </w:pPr>
            <w:ins w:id="6011" w:author="ERCOT" w:date="2021-11-01T11:02:00Z">
              <w:r>
                <w:rPr>
                  <w:rFonts w:ascii="Calibri" w:hAnsi="Calibri" w:cs="Calibri"/>
                  <w:color w:val="000000"/>
                  <w:sz w:val="22"/>
                  <w:szCs w:val="22"/>
                </w:rPr>
                <w:t>912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1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30964B8" w14:textId="01AEBED3" w:rsidR="00841E30" w:rsidRPr="00E66AD4" w:rsidRDefault="00841E30" w:rsidP="00841E30">
            <w:pPr>
              <w:widowControl/>
              <w:autoSpaceDE/>
              <w:autoSpaceDN/>
              <w:adjustRightInd/>
              <w:jc w:val="center"/>
              <w:rPr>
                <w:ins w:id="6013" w:author="ERCOT" w:date="2021-11-01T10:51:00Z"/>
                <w:b/>
                <w:bCs/>
                <w:sz w:val="22"/>
                <w:szCs w:val="22"/>
              </w:rPr>
            </w:pPr>
            <w:ins w:id="6014" w:author="ERCOT" w:date="2021-11-01T11:02:00Z">
              <w:r>
                <w:rPr>
                  <w:rFonts w:ascii="Calibri" w:hAnsi="Calibri" w:cs="Calibri"/>
                  <w:color w:val="000000"/>
                  <w:sz w:val="22"/>
                  <w:szCs w:val="22"/>
                </w:rPr>
                <w:t>998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1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A69DBA9" w14:textId="27DB49BE" w:rsidR="00841E30" w:rsidRPr="00E66AD4" w:rsidRDefault="00841E30" w:rsidP="00841E30">
            <w:pPr>
              <w:widowControl/>
              <w:autoSpaceDE/>
              <w:autoSpaceDN/>
              <w:adjustRightInd/>
              <w:jc w:val="center"/>
              <w:rPr>
                <w:ins w:id="6016" w:author="ERCOT" w:date="2021-11-01T10:51:00Z"/>
                <w:b/>
                <w:bCs/>
                <w:sz w:val="22"/>
                <w:szCs w:val="22"/>
              </w:rPr>
            </w:pPr>
            <w:ins w:id="6017"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1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A1C9CB0" w14:textId="22A8D47F" w:rsidR="00841E30" w:rsidRPr="00E66AD4" w:rsidRDefault="00841E30" w:rsidP="00841E30">
            <w:pPr>
              <w:widowControl/>
              <w:autoSpaceDE/>
              <w:autoSpaceDN/>
              <w:adjustRightInd/>
              <w:jc w:val="center"/>
              <w:rPr>
                <w:ins w:id="6019" w:author="ERCOT" w:date="2021-11-01T10:51:00Z"/>
                <w:b/>
                <w:bCs/>
                <w:sz w:val="22"/>
                <w:szCs w:val="22"/>
              </w:rPr>
            </w:pPr>
            <w:ins w:id="6020"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2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6B3F1E9" w14:textId="41ECC7C8" w:rsidR="00841E30" w:rsidRPr="00E66AD4" w:rsidRDefault="00841E30" w:rsidP="00841E30">
            <w:pPr>
              <w:widowControl/>
              <w:autoSpaceDE/>
              <w:autoSpaceDN/>
              <w:adjustRightInd/>
              <w:jc w:val="center"/>
              <w:rPr>
                <w:ins w:id="6022" w:author="ERCOT" w:date="2021-11-01T10:51:00Z"/>
                <w:b/>
                <w:bCs/>
                <w:sz w:val="22"/>
                <w:szCs w:val="22"/>
              </w:rPr>
            </w:pPr>
            <w:ins w:id="6023"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2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0548003" w14:textId="33B90D9D" w:rsidR="00841E30" w:rsidRPr="00E66AD4" w:rsidRDefault="00841E30" w:rsidP="00841E30">
            <w:pPr>
              <w:widowControl/>
              <w:autoSpaceDE/>
              <w:autoSpaceDN/>
              <w:adjustRightInd/>
              <w:jc w:val="center"/>
              <w:rPr>
                <w:ins w:id="6025" w:author="ERCOT" w:date="2021-11-01T10:51:00Z"/>
                <w:b/>
                <w:bCs/>
                <w:sz w:val="22"/>
                <w:szCs w:val="22"/>
              </w:rPr>
            </w:pPr>
            <w:ins w:id="6026" w:author="ERCOT" w:date="2021-11-01T11:02:00Z">
              <w:r>
                <w:rPr>
                  <w:rFonts w:ascii="Calibri" w:hAnsi="Calibri" w:cs="Calibri"/>
                  <w:color w:val="000000"/>
                  <w:sz w:val="22"/>
                  <w:szCs w:val="22"/>
                </w:rPr>
                <w:t>998</w:t>
              </w:r>
            </w:ins>
          </w:p>
        </w:tc>
        <w:tc>
          <w:tcPr>
            <w:tcW w:w="176" w:type="pct"/>
            <w:tcBorders>
              <w:top w:val="single" w:sz="4" w:space="0" w:color="000000"/>
              <w:left w:val="single" w:sz="4" w:space="0" w:color="000000"/>
              <w:bottom w:val="single" w:sz="4" w:space="0" w:color="000000"/>
              <w:right w:val="single" w:sz="4" w:space="0" w:color="000000"/>
            </w:tcBorders>
            <w:vAlign w:val="bottom"/>
            <w:tcPrChange w:id="6027"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74BFE368" w14:textId="5D4BFE39" w:rsidR="00841E30" w:rsidRPr="00E66AD4" w:rsidRDefault="00841E30" w:rsidP="00841E30">
            <w:pPr>
              <w:widowControl/>
              <w:autoSpaceDE/>
              <w:autoSpaceDN/>
              <w:adjustRightInd/>
              <w:jc w:val="center"/>
              <w:rPr>
                <w:ins w:id="6028" w:author="ERCOT" w:date="2021-11-01T10:51:00Z"/>
                <w:b/>
                <w:bCs/>
                <w:sz w:val="22"/>
                <w:szCs w:val="22"/>
              </w:rPr>
            </w:pPr>
            <w:ins w:id="6029" w:author="ERCOT" w:date="2021-11-01T11:02:00Z">
              <w:r>
                <w:rPr>
                  <w:rFonts w:ascii="Calibri" w:hAnsi="Calibri" w:cs="Calibri"/>
                  <w:color w:val="000000"/>
                  <w:sz w:val="22"/>
                  <w:szCs w:val="22"/>
                </w:rPr>
                <w:t>998</w:t>
              </w:r>
            </w:ins>
          </w:p>
        </w:tc>
        <w:tc>
          <w:tcPr>
            <w:tcW w:w="187" w:type="pct"/>
            <w:tcBorders>
              <w:top w:val="single" w:sz="4" w:space="0" w:color="000000"/>
              <w:left w:val="single" w:sz="4" w:space="0" w:color="000000"/>
              <w:bottom w:val="single" w:sz="4" w:space="0" w:color="000000"/>
              <w:right w:val="single" w:sz="4" w:space="0" w:color="000000"/>
            </w:tcBorders>
            <w:vAlign w:val="bottom"/>
            <w:tcPrChange w:id="6030"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0083F16A" w14:textId="4764C7C5" w:rsidR="00841E30" w:rsidRPr="00E66AD4" w:rsidRDefault="00841E30" w:rsidP="00841E30">
            <w:pPr>
              <w:widowControl/>
              <w:autoSpaceDE/>
              <w:autoSpaceDN/>
              <w:adjustRightInd/>
              <w:jc w:val="center"/>
              <w:rPr>
                <w:ins w:id="6031" w:author="ERCOT" w:date="2021-11-01T10:51:00Z"/>
                <w:b/>
                <w:bCs/>
                <w:sz w:val="22"/>
                <w:szCs w:val="22"/>
              </w:rPr>
            </w:pPr>
            <w:ins w:id="6032" w:author="ERCOT" w:date="2021-11-01T11:02:00Z">
              <w:r>
                <w:rPr>
                  <w:rFonts w:ascii="Calibri" w:hAnsi="Calibri" w:cs="Calibri"/>
                  <w:color w:val="000000"/>
                  <w:sz w:val="22"/>
                  <w:szCs w:val="22"/>
                </w:rPr>
                <w:t>1129</w:t>
              </w:r>
            </w:ins>
          </w:p>
        </w:tc>
        <w:tc>
          <w:tcPr>
            <w:tcW w:w="165" w:type="pct"/>
            <w:tcBorders>
              <w:top w:val="single" w:sz="4" w:space="0" w:color="000000"/>
              <w:left w:val="single" w:sz="4" w:space="0" w:color="000000"/>
              <w:bottom w:val="single" w:sz="4" w:space="0" w:color="000000"/>
              <w:right w:val="single" w:sz="4" w:space="0" w:color="000000"/>
            </w:tcBorders>
            <w:vAlign w:val="bottom"/>
            <w:tcPrChange w:id="6033"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60D120E2" w14:textId="00509C19" w:rsidR="00841E30" w:rsidRPr="00E66AD4" w:rsidRDefault="00841E30" w:rsidP="00841E30">
            <w:pPr>
              <w:widowControl/>
              <w:autoSpaceDE/>
              <w:autoSpaceDN/>
              <w:adjustRightInd/>
              <w:jc w:val="center"/>
              <w:rPr>
                <w:ins w:id="6034" w:author="ERCOT" w:date="2021-11-01T10:51:00Z"/>
                <w:b/>
                <w:bCs/>
                <w:sz w:val="22"/>
                <w:szCs w:val="22"/>
              </w:rPr>
            </w:pPr>
            <w:ins w:id="6035" w:author="ERCOT" w:date="2021-11-01T11:02:00Z">
              <w:r>
                <w:rPr>
                  <w:rFonts w:ascii="Calibri" w:hAnsi="Calibri" w:cs="Calibri"/>
                  <w:color w:val="000000"/>
                  <w:sz w:val="22"/>
                  <w:szCs w:val="22"/>
                </w:rPr>
                <w:t>1129</w:t>
              </w:r>
            </w:ins>
          </w:p>
        </w:tc>
        <w:tc>
          <w:tcPr>
            <w:tcW w:w="166" w:type="pct"/>
            <w:tcBorders>
              <w:top w:val="single" w:sz="4" w:space="0" w:color="000000"/>
              <w:left w:val="single" w:sz="4" w:space="0" w:color="000000"/>
              <w:bottom w:val="single" w:sz="4" w:space="0" w:color="000000"/>
              <w:right w:val="single" w:sz="4" w:space="0" w:color="000000"/>
            </w:tcBorders>
            <w:vAlign w:val="bottom"/>
            <w:tcPrChange w:id="6036"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1E772D7" w14:textId="2F812228" w:rsidR="00841E30" w:rsidRPr="00E66AD4" w:rsidRDefault="00841E30" w:rsidP="00841E30">
            <w:pPr>
              <w:widowControl/>
              <w:autoSpaceDE/>
              <w:autoSpaceDN/>
              <w:adjustRightInd/>
              <w:jc w:val="center"/>
              <w:rPr>
                <w:ins w:id="6037" w:author="ERCOT" w:date="2021-11-01T10:51:00Z"/>
                <w:b/>
                <w:bCs/>
                <w:sz w:val="22"/>
                <w:szCs w:val="22"/>
              </w:rPr>
            </w:pPr>
            <w:ins w:id="6038" w:author="ERCOT" w:date="2021-11-01T11:02:00Z">
              <w:r>
                <w:rPr>
                  <w:rFonts w:ascii="Calibri" w:hAnsi="Calibri" w:cs="Calibri"/>
                  <w:color w:val="000000"/>
                  <w:sz w:val="22"/>
                  <w:szCs w:val="22"/>
                </w:rPr>
                <w:t>1129</w:t>
              </w:r>
            </w:ins>
          </w:p>
        </w:tc>
        <w:tc>
          <w:tcPr>
            <w:tcW w:w="180" w:type="pct"/>
            <w:tcBorders>
              <w:top w:val="single" w:sz="4" w:space="0" w:color="000000"/>
              <w:left w:val="single" w:sz="4" w:space="0" w:color="000000"/>
              <w:bottom w:val="single" w:sz="4" w:space="0" w:color="000000"/>
              <w:right w:val="single" w:sz="4" w:space="0" w:color="000000"/>
            </w:tcBorders>
            <w:vAlign w:val="bottom"/>
            <w:tcPrChange w:id="6039"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72D8742" w14:textId="08081F6B" w:rsidR="00841E30" w:rsidRPr="00E66AD4" w:rsidRDefault="00841E30" w:rsidP="00841E30">
            <w:pPr>
              <w:widowControl/>
              <w:autoSpaceDE/>
              <w:autoSpaceDN/>
              <w:adjustRightInd/>
              <w:jc w:val="center"/>
              <w:rPr>
                <w:ins w:id="6040" w:author="ERCOT" w:date="2021-11-01T10:51:00Z"/>
                <w:b/>
                <w:bCs/>
                <w:sz w:val="22"/>
                <w:szCs w:val="22"/>
              </w:rPr>
            </w:pPr>
            <w:ins w:id="6041" w:author="ERCOT" w:date="2021-11-01T11:02:00Z">
              <w:r>
                <w:rPr>
                  <w:rFonts w:ascii="Calibri" w:hAnsi="Calibri" w:cs="Calibri"/>
                  <w:color w:val="000000"/>
                  <w:sz w:val="22"/>
                  <w:szCs w:val="22"/>
                </w:rPr>
                <w:t>1129</w:t>
              </w:r>
            </w:ins>
          </w:p>
        </w:tc>
        <w:tc>
          <w:tcPr>
            <w:tcW w:w="195" w:type="pct"/>
            <w:tcBorders>
              <w:top w:val="single" w:sz="4" w:space="0" w:color="000000"/>
              <w:left w:val="single" w:sz="4" w:space="0" w:color="000000"/>
              <w:bottom w:val="single" w:sz="4" w:space="0" w:color="000000"/>
              <w:right w:val="single" w:sz="4" w:space="0" w:color="000000"/>
            </w:tcBorders>
            <w:vAlign w:val="bottom"/>
            <w:tcPrChange w:id="6042"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8AAD10E" w14:textId="3AAA074A" w:rsidR="00841E30" w:rsidRPr="00E66AD4" w:rsidRDefault="00841E30" w:rsidP="00841E30">
            <w:pPr>
              <w:widowControl/>
              <w:autoSpaceDE/>
              <w:autoSpaceDN/>
              <w:adjustRightInd/>
              <w:jc w:val="center"/>
              <w:rPr>
                <w:ins w:id="6043" w:author="ERCOT" w:date="2021-11-01T10:51:00Z"/>
                <w:b/>
                <w:bCs/>
                <w:sz w:val="22"/>
                <w:szCs w:val="22"/>
              </w:rPr>
            </w:pPr>
            <w:ins w:id="6044" w:author="ERCOT" w:date="2021-11-01T11:02:00Z">
              <w:r>
                <w:rPr>
                  <w:rFonts w:ascii="Calibri" w:hAnsi="Calibri" w:cs="Calibri"/>
                  <w:color w:val="000000"/>
                  <w:sz w:val="22"/>
                  <w:szCs w:val="22"/>
                </w:rPr>
                <w:t>1129</w:t>
              </w:r>
            </w:ins>
          </w:p>
        </w:tc>
        <w:tc>
          <w:tcPr>
            <w:tcW w:w="244" w:type="pct"/>
            <w:vAlign w:val="bottom"/>
            <w:tcPrChange w:id="6045" w:author="ERCOT" w:date="2021-11-01T11:02:00Z">
              <w:tcPr>
                <w:tcW w:w="291" w:type="pct"/>
                <w:gridSpan w:val="2"/>
                <w:vAlign w:val="bottom"/>
              </w:tcPr>
            </w:tcPrChange>
          </w:tcPr>
          <w:p w14:paraId="456DA5EC" w14:textId="27E67D4C" w:rsidR="00841E30" w:rsidRPr="00E66AD4" w:rsidRDefault="00841E30" w:rsidP="00841E30">
            <w:pPr>
              <w:widowControl/>
              <w:autoSpaceDE/>
              <w:autoSpaceDN/>
              <w:adjustRightInd/>
              <w:rPr>
                <w:ins w:id="6046" w:author="ERCOT" w:date="2021-11-01T11:01:00Z"/>
                <w:b/>
                <w:bCs/>
                <w:sz w:val="22"/>
                <w:szCs w:val="22"/>
              </w:rPr>
            </w:pPr>
            <w:ins w:id="6047" w:author="ERCOT" w:date="2021-11-01T11:02:00Z">
              <w:r>
                <w:rPr>
                  <w:rFonts w:ascii="Calibri" w:hAnsi="Calibri" w:cs="Calibri"/>
                  <w:color w:val="000000"/>
                  <w:sz w:val="22"/>
                  <w:szCs w:val="22"/>
                </w:rPr>
                <w:t>1129</w:t>
              </w:r>
            </w:ins>
          </w:p>
        </w:tc>
      </w:tr>
      <w:tr w:rsidR="00841E30" w:rsidRPr="00E66AD4" w14:paraId="53498752" w14:textId="36398FBF" w:rsidTr="00C31D92">
        <w:tblPrEx>
          <w:tblPrExChange w:id="6048" w:author="ERCOT" w:date="2021-11-01T11:02:00Z">
            <w:tblPrEx>
              <w:tblW w:w="5637" w:type="pct"/>
            </w:tblPrEx>
          </w:tblPrExChange>
        </w:tblPrEx>
        <w:trPr>
          <w:trHeight w:val="576"/>
          <w:tblCellSpacing w:w="0" w:type="dxa"/>
          <w:ins w:id="6049" w:author="ERCOT" w:date="2021-11-01T10:51:00Z"/>
          <w:trPrChange w:id="6050"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051"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655F05F1" w14:textId="77777777" w:rsidR="00841E30" w:rsidRPr="000357D1" w:rsidRDefault="00841E30" w:rsidP="00841E30">
            <w:pPr>
              <w:widowControl/>
              <w:autoSpaceDE/>
              <w:autoSpaceDN/>
              <w:adjustRightInd/>
              <w:jc w:val="center"/>
              <w:rPr>
                <w:ins w:id="6052" w:author="ERCOT" w:date="2021-11-01T10:51:00Z"/>
                <w:sz w:val="22"/>
                <w:szCs w:val="22"/>
              </w:rPr>
            </w:pPr>
            <w:ins w:id="6053" w:author="ERCOT" w:date="2021-11-01T10:51:00Z">
              <w:r w:rsidRPr="000357D1">
                <w:rPr>
                  <w:b/>
                  <w:bCs/>
                  <w:sz w:val="22"/>
                  <w:szCs w:val="22"/>
                </w:rPr>
                <w:t>Jul.</w:t>
              </w:r>
            </w:ins>
          </w:p>
        </w:tc>
        <w:tc>
          <w:tcPr>
            <w:tcW w:w="199" w:type="pct"/>
            <w:tcBorders>
              <w:top w:val="single" w:sz="4" w:space="0" w:color="000000"/>
              <w:left w:val="single" w:sz="4" w:space="0" w:color="000000"/>
              <w:bottom w:val="single" w:sz="4" w:space="0" w:color="000000"/>
              <w:right w:val="single" w:sz="4" w:space="0" w:color="000000"/>
            </w:tcBorders>
            <w:vAlign w:val="bottom"/>
            <w:tcPrChange w:id="6054"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0973E611" w14:textId="5061972A" w:rsidR="00841E30" w:rsidRPr="00E66AD4" w:rsidRDefault="00841E30" w:rsidP="00841E30">
            <w:pPr>
              <w:widowControl/>
              <w:autoSpaceDE/>
              <w:autoSpaceDN/>
              <w:adjustRightInd/>
              <w:jc w:val="center"/>
              <w:rPr>
                <w:ins w:id="6055" w:author="ERCOT" w:date="2021-11-01T10:51:00Z"/>
                <w:b/>
                <w:bCs/>
                <w:sz w:val="22"/>
                <w:szCs w:val="22"/>
              </w:rPr>
            </w:pPr>
            <w:ins w:id="6056" w:author="ERCOT" w:date="2021-11-01T11:02:00Z">
              <w:r>
                <w:rPr>
                  <w:rFonts w:ascii="Calibri" w:hAnsi="Calibri" w:cs="Calibri"/>
                  <w:color w:val="000000"/>
                  <w:sz w:val="22"/>
                  <w:szCs w:val="22"/>
                </w:rPr>
                <w:t>512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5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E4DC2CA" w14:textId="4AF0F5D5" w:rsidR="00841E30" w:rsidRPr="00E66AD4" w:rsidRDefault="00841E30" w:rsidP="00841E30">
            <w:pPr>
              <w:widowControl/>
              <w:autoSpaceDE/>
              <w:autoSpaceDN/>
              <w:adjustRightInd/>
              <w:jc w:val="center"/>
              <w:rPr>
                <w:ins w:id="6058" w:author="ERCOT" w:date="2021-11-01T10:51:00Z"/>
                <w:b/>
                <w:bCs/>
                <w:sz w:val="22"/>
                <w:szCs w:val="22"/>
              </w:rPr>
            </w:pPr>
            <w:ins w:id="6059"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6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8368418" w14:textId="1913C279" w:rsidR="00841E30" w:rsidRPr="00E66AD4" w:rsidRDefault="00841E30" w:rsidP="00841E30">
            <w:pPr>
              <w:widowControl/>
              <w:autoSpaceDE/>
              <w:autoSpaceDN/>
              <w:adjustRightInd/>
              <w:jc w:val="center"/>
              <w:rPr>
                <w:ins w:id="6061" w:author="ERCOT" w:date="2021-11-01T10:51:00Z"/>
                <w:b/>
                <w:bCs/>
                <w:sz w:val="22"/>
                <w:szCs w:val="22"/>
              </w:rPr>
            </w:pPr>
            <w:ins w:id="6062"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6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E7655D9" w14:textId="26186A7C" w:rsidR="00841E30" w:rsidRPr="00E66AD4" w:rsidRDefault="00841E30" w:rsidP="00841E30">
            <w:pPr>
              <w:widowControl/>
              <w:autoSpaceDE/>
              <w:autoSpaceDN/>
              <w:adjustRightInd/>
              <w:jc w:val="center"/>
              <w:rPr>
                <w:ins w:id="6064" w:author="ERCOT" w:date="2021-11-01T10:51:00Z"/>
                <w:b/>
                <w:bCs/>
                <w:sz w:val="22"/>
                <w:szCs w:val="22"/>
              </w:rPr>
            </w:pPr>
            <w:ins w:id="6065"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6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CC84A76" w14:textId="11B9D850" w:rsidR="00841E30" w:rsidRPr="00E66AD4" w:rsidRDefault="00841E30" w:rsidP="00841E30">
            <w:pPr>
              <w:widowControl/>
              <w:autoSpaceDE/>
              <w:autoSpaceDN/>
              <w:adjustRightInd/>
              <w:jc w:val="center"/>
              <w:rPr>
                <w:ins w:id="6067" w:author="ERCOT" w:date="2021-11-01T10:51:00Z"/>
                <w:b/>
                <w:bCs/>
                <w:sz w:val="22"/>
                <w:szCs w:val="22"/>
              </w:rPr>
            </w:pPr>
            <w:ins w:id="6068"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6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ADD689C" w14:textId="21AC308F" w:rsidR="00841E30" w:rsidRPr="00E66AD4" w:rsidRDefault="00841E30" w:rsidP="00841E30">
            <w:pPr>
              <w:widowControl/>
              <w:autoSpaceDE/>
              <w:autoSpaceDN/>
              <w:adjustRightInd/>
              <w:jc w:val="center"/>
              <w:rPr>
                <w:ins w:id="6070" w:author="ERCOT" w:date="2021-11-01T10:51:00Z"/>
                <w:b/>
                <w:bCs/>
                <w:sz w:val="22"/>
                <w:szCs w:val="22"/>
              </w:rPr>
            </w:pPr>
            <w:ins w:id="6071"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7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B02F70C" w14:textId="65CF99F7" w:rsidR="00841E30" w:rsidRPr="00E66AD4" w:rsidRDefault="00841E30" w:rsidP="00841E30">
            <w:pPr>
              <w:widowControl/>
              <w:autoSpaceDE/>
              <w:autoSpaceDN/>
              <w:adjustRightInd/>
              <w:jc w:val="center"/>
              <w:rPr>
                <w:ins w:id="6073" w:author="ERCOT" w:date="2021-11-01T10:51:00Z"/>
                <w:b/>
                <w:bCs/>
                <w:sz w:val="22"/>
                <w:szCs w:val="22"/>
              </w:rPr>
            </w:pPr>
            <w:ins w:id="6074"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7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BCC610D" w14:textId="68528586" w:rsidR="00841E30" w:rsidRPr="00E66AD4" w:rsidRDefault="00841E30" w:rsidP="00841E30">
            <w:pPr>
              <w:widowControl/>
              <w:autoSpaceDE/>
              <w:autoSpaceDN/>
              <w:adjustRightInd/>
              <w:jc w:val="center"/>
              <w:rPr>
                <w:ins w:id="6076" w:author="ERCOT" w:date="2021-11-01T10:51:00Z"/>
                <w:b/>
                <w:bCs/>
                <w:sz w:val="22"/>
                <w:szCs w:val="22"/>
              </w:rPr>
            </w:pPr>
            <w:ins w:id="6077" w:author="ERCOT" w:date="2021-11-01T11:02:00Z">
              <w:r>
                <w:rPr>
                  <w:rFonts w:ascii="Calibri" w:hAnsi="Calibri" w:cs="Calibri"/>
                  <w:color w:val="000000"/>
                  <w:sz w:val="22"/>
                  <w:szCs w:val="22"/>
                </w:rPr>
                <w:t>636</w:t>
              </w:r>
            </w:ins>
          </w:p>
        </w:tc>
        <w:tc>
          <w:tcPr>
            <w:tcW w:w="178" w:type="pct"/>
            <w:tcBorders>
              <w:top w:val="single" w:sz="4" w:space="0" w:color="000000"/>
              <w:left w:val="single" w:sz="4" w:space="0" w:color="000000"/>
              <w:bottom w:val="single" w:sz="4" w:space="0" w:color="000000"/>
              <w:right w:val="single" w:sz="4" w:space="0" w:color="000000"/>
            </w:tcBorders>
            <w:vAlign w:val="bottom"/>
            <w:tcPrChange w:id="6078"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0AB3F376" w14:textId="40D95BFE" w:rsidR="00841E30" w:rsidRPr="00E66AD4" w:rsidRDefault="00841E30" w:rsidP="00841E30">
            <w:pPr>
              <w:widowControl/>
              <w:autoSpaceDE/>
              <w:autoSpaceDN/>
              <w:adjustRightInd/>
              <w:jc w:val="center"/>
              <w:rPr>
                <w:ins w:id="6079" w:author="ERCOT" w:date="2021-11-01T10:51:00Z"/>
                <w:b/>
                <w:bCs/>
                <w:sz w:val="22"/>
                <w:szCs w:val="22"/>
              </w:rPr>
            </w:pPr>
            <w:ins w:id="6080" w:author="ERCOT" w:date="2021-11-01T11:02:00Z">
              <w:r>
                <w:rPr>
                  <w:rFonts w:ascii="Calibri" w:hAnsi="Calibri" w:cs="Calibri"/>
                  <w:color w:val="000000"/>
                  <w:sz w:val="22"/>
                  <w:szCs w:val="22"/>
                </w:rPr>
                <w:t>636</w:t>
              </w:r>
            </w:ins>
          </w:p>
        </w:tc>
        <w:tc>
          <w:tcPr>
            <w:tcW w:w="219" w:type="pct"/>
            <w:tcBorders>
              <w:top w:val="single" w:sz="4" w:space="0" w:color="000000"/>
              <w:left w:val="single" w:sz="4" w:space="0" w:color="000000"/>
              <w:bottom w:val="single" w:sz="4" w:space="0" w:color="000000"/>
              <w:right w:val="single" w:sz="4" w:space="0" w:color="000000"/>
            </w:tcBorders>
            <w:vAlign w:val="bottom"/>
            <w:tcPrChange w:id="6081"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348FB123" w14:textId="6DAAF1D8" w:rsidR="00841E30" w:rsidRPr="00E66AD4" w:rsidRDefault="00841E30" w:rsidP="00841E30">
            <w:pPr>
              <w:widowControl/>
              <w:autoSpaceDE/>
              <w:autoSpaceDN/>
              <w:adjustRightInd/>
              <w:jc w:val="center"/>
              <w:rPr>
                <w:ins w:id="6082" w:author="ERCOT" w:date="2021-11-01T10:51:00Z"/>
                <w:b/>
                <w:bCs/>
                <w:sz w:val="22"/>
                <w:szCs w:val="22"/>
              </w:rPr>
            </w:pPr>
            <w:ins w:id="6083"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8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8B5932" w14:textId="520CCBC0" w:rsidR="00841E30" w:rsidRPr="00E66AD4" w:rsidRDefault="00841E30" w:rsidP="00841E30">
            <w:pPr>
              <w:widowControl/>
              <w:autoSpaceDE/>
              <w:autoSpaceDN/>
              <w:adjustRightInd/>
              <w:jc w:val="center"/>
              <w:rPr>
                <w:ins w:id="6085" w:author="ERCOT" w:date="2021-11-01T10:51:00Z"/>
                <w:b/>
                <w:bCs/>
                <w:sz w:val="22"/>
                <w:szCs w:val="22"/>
              </w:rPr>
            </w:pPr>
            <w:ins w:id="6086"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8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E97F9A" w14:textId="4FF16E53" w:rsidR="00841E30" w:rsidRPr="00E66AD4" w:rsidRDefault="00841E30" w:rsidP="00841E30">
            <w:pPr>
              <w:widowControl/>
              <w:autoSpaceDE/>
              <w:autoSpaceDN/>
              <w:adjustRightInd/>
              <w:jc w:val="center"/>
              <w:rPr>
                <w:ins w:id="6088" w:author="ERCOT" w:date="2021-11-01T10:51:00Z"/>
                <w:b/>
                <w:bCs/>
                <w:sz w:val="22"/>
                <w:szCs w:val="22"/>
              </w:rPr>
            </w:pPr>
            <w:ins w:id="6089" w:author="ERCOT" w:date="2021-11-01T11:02:00Z">
              <w:r>
                <w:rPr>
                  <w:rFonts w:ascii="Calibri" w:hAnsi="Calibri" w:cs="Calibri"/>
                  <w:color w:val="000000"/>
                  <w:sz w:val="22"/>
                  <w:szCs w:val="22"/>
                </w:rPr>
                <w:t>636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9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3D0DF69" w14:textId="7C223D5E" w:rsidR="00841E30" w:rsidRPr="00E66AD4" w:rsidRDefault="00841E30" w:rsidP="00841E30">
            <w:pPr>
              <w:widowControl/>
              <w:autoSpaceDE/>
              <w:autoSpaceDN/>
              <w:adjustRightInd/>
              <w:jc w:val="center"/>
              <w:rPr>
                <w:ins w:id="6091" w:author="ERCOT" w:date="2021-11-01T10:51:00Z"/>
                <w:b/>
                <w:bCs/>
                <w:sz w:val="22"/>
                <w:szCs w:val="22"/>
              </w:rPr>
            </w:pPr>
            <w:ins w:id="6092" w:author="ERCOT" w:date="2021-11-01T11:02:00Z">
              <w:r>
                <w:rPr>
                  <w:rFonts w:ascii="Calibri" w:hAnsi="Calibri" w:cs="Calibri"/>
                  <w:color w:val="000000"/>
                  <w:sz w:val="22"/>
                  <w:szCs w:val="22"/>
                </w:rPr>
                <w:t>656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9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F1775EB" w14:textId="48992979" w:rsidR="00841E30" w:rsidRPr="00E66AD4" w:rsidRDefault="00841E30" w:rsidP="00841E30">
            <w:pPr>
              <w:widowControl/>
              <w:autoSpaceDE/>
              <w:autoSpaceDN/>
              <w:adjustRightInd/>
              <w:jc w:val="center"/>
              <w:rPr>
                <w:ins w:id="6094" w:author="ERCOT" w:date="2021-11-01T10:51:00Z"/>
                <w:b/>
                <w:bCs/>
                <w:sz w:val="22"/>
                <w:szCs w:val="22"/>
              </w:rPr>
            </w:pPr>
            <w:ins w:id="6095"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9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621389BE" w14:textId="36D8D735" w:rsidR="00841E30" w:rsidRPr="00E66AD4" w:rsidRDefault="00841E30" w:rsidP="00841E30">
            <w:pPr>
              <w:widowControl/>
              <w:autoSpaceDE/>
              <w:autoSpaceDN/>
              <w:adjustRightInd/>
              <w:jc w:val="center"/>
              <w:rPr>
                <w:ins w:id="6097" w:author="ERCOT" w:date="2021-11-01T10:51:00Z"/>
                <w:b/>
                <w:bCs/>
                <w:sz w:val="22"/>
                <w:szCs w:val="22"/>
              </w:rPr>
            </w:pPr>
            <w:ins w:id="6098"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9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29821E8" w14:textId="37C4D456" w:rsidR="00841E30" w:rsidRPr="00E66AD4" w:rsidRDefault="00841E30" w:rsidP="00841E30">
            <w:pPr>
              <w:widowControl/>
              <w:autoSpaceDE/>
              <w:autoSpaceDN/>
              <w:adjustRightInd/>
              <w:jc w:val="center"/>
              <w:rPr>
                <w:ins w:id="6100" w:author="ERCOT" w:date="2021-11-01T10:51:00Z"/>
                <w:b/>
                <w:bCs/>
                <w:sz w:val="22"/>
                <w:szCs w:val="22"/>
              </w:rPr>
            </w:pPr>
            <w:ins w:id="6101"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0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15979A1" w14:textId="1512B70B" w:rsidR="00841E30" w:rsidRPr="00E66AD4" w:rsidRDefault="00841E30" w:rsidP="00841E30">
            <w:pPr>
              <w:widowControl/>
              <w:autoSpaceDE/>
              <w:autoSpaceDN/>
              <w:adjustRightInd/>
              <w:jc w:val="center"/>
              <w:rPr>
                <w:ins w:id="6103" w:author="ERCOT" w:date="2021-11-01T10:51:00Z"/>
                <w:b/>
                <w:bCs/>
                <w:sz w:val="22"/>
                <w:szCs w:val="22"/>
              </w:rPr>
            </w:pPr>
            <w:ins w:id="6104" w:author="ERCOT" w:date="2021-11-01T11:02:00Z">
              <w:r>
                <w:rPr>
                  <w:rFonts w:ascii="Calibri" w:hAnsi="Calibri" w:cs="Calibri"/>
                  <w:color w:val="000000"/>
                  <w:sz w:val="22"/>
                  <w:szCs w:val="22"/>
                </w:rPr>
                <w:t>656</w:t>
              </w:r>
            </w:ins>
          </w:p>
        </w:tc>
        <w:tc>
          <w:tcPr>
            <w:tcW w:w="176" w:type="pct"/>
            <w:tcBorders>
              <w:top w:val="single" w:sz="4" w:space="0" w:color="000000"/>
              <w:left w:val="single" w:sz="4" w:space="0" w:color="000000"/>
              <w:bottom w:val="single" w:sz="4" w:space="0" w:color="000000"/>
              <w:right w:val="single" w:sz="4" w:space="0" w:color="000000"/>
            </w:tcBorders>
            <w:vAlign w:val="bottom"/>
            <w:tcPrChange w:id="6105"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09BDFBF" w14:textId="0A04E5A2" w:rsidR="00841E30" w:rsidRPr="00E66AD4" w:rsidRDefault="00841E30" w:rsidP="00841E30">
            <w:pPr>
              <w:widowControl/>
              <w:autoSpaceDE/>
              <w:autoSpaceDN/>
              <w:adjustRightInd/>
              <w:jc w:val="center"/>
              <w:rPr>
                <w:ins w:id="6106" w:author="ERCOT" w:date="2021-11-01T10:51:00Z"/>
                <w:b/>
                <w:bCs/>
                <w:sz w:val="22"/>
                <w:szCs w:val="22"/>
              </w:rPr>
            </w:pPr>
            <w:ins w:id="6107" w:author="ERCOT" w:date="2021-11-01T11:02:00Z">
              <w:r>
                <w:rPr>
                  <w:rFonts w:ascii="Calibri" w:hAnsi="Calibri" w:cs="Calibri"/>
                  <w:color w:val="000000"/>
                  <w:sz w:val="22"/>
                  <w:szCs w:val="22"/>
                </w:rPr>
                <w:t>656</w:t>
              </w:r>
            </w:ins>
          </w:p>
        </w:tc>
        <w:tc>
          <w:tcPr>
            <w:tcW w:w="187" w:type="pct"/>
            <w:tcBorders>
              <w:top w:val="single" w:sz="4" w:space="0" w:color="000000"/>
              <w:left w:val="single" w:sz="4" w:space="0" w:color="000000"/>
              <w:bottom w:val="single" w:sz="4" w:space="0" w:color="000000"/>
              <w:right w:val="single" w:sz="4" w:space="0" w:color="000000"/>
            </w:tcBorders>
            <w:vAlign w:val="bottom"/>
            <w:tcPrChange w:id="6108"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16E35617" w14:textId="78EA3A03" w:rsidR="00841E30" w:rsidRPr="00E66AD4" w:rsidRDefault="00841E30" w:rsidP="00841E30">
            <w:pPr>
              <w:widowControl/>
              <w:autoSpaceDE/>
              <w:autoSpaceDN/>
              <w:adjustRightInd/>
              <w:jc w:val="center"/>
              <w:rPr>
                <w:ins w:id="6109" w:author="ERCOT" w:date="2021-11-01T10:51:00Z"/>
                <w:b/>
                <w:bCs/>
                <w:sz w:val="22"/>
                <w:szCs w:val="22"/>
              </w:rPr>
            </w:pPr>
            <w:ins w:id="6110" w:author="ERCOT" w:date="2021-11-01T11:02:00Z">
              <w:r>
                <w:rPr>
                  <w:rFonts w:ascii="Calibri" w:hAnsi="Calibri" w:cs="Calibri"/>
                  <w:color w:val="000000"/>
                  <w:sz w:val="22"/>
                  <w:szCs w:val="22"/>
                </w:rPr>
                <w:t>834</w:t>
              </w:r>
            </w:ins>
          </w:p>
        </w:tc>
        <w:tc>
          <w:tcPr>
            <w:tcW w:w="165" w:type="pct"/>
            <w:tcBorders>
              <w:top w:val="single" w:sz="4" w:space="0" w:color="000000"/>
              <w:left w:val="single" w:sz="4" w:space="0" w:color="000000"/>
              <w:bottom w:val="single" w:sz="4" w:space="0" w:color="000000"/>
              <w:right w:val="single" w:sz="4" w:space="0" w:color="000000"/>
            </w:tcBorders>
            <w:vAlign w:val="bottom"/>
            <w:tcPrChange w:id="6111"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A6A7092" w14:textId="4CC06DD7" w:rsidR="00841E30" w:rsidRPr="00E66AD4" w:rsidRDefault="00841E30" w:rsidP="00841E30">
            <w:pPr>
              <w:widowControl/>
              <w:autoSpaceDE/>
              <w:autoSpaceDN/>
              <w:adjustRightInd/>
              <w:jc w:val="center"/>
              <w:rPr>
                <w:ins w:id="6112" w:author="ERCOT" w:date="2021-11-01T10:51:00Z"/>
                <w:b/>
                <w:bCs/>
                <w:sz w:val="22"/>
                <w:szCs w:val="22"/>
              </w:rPr>
            </w:pPr>
            <w:ins w:id="6113" w:author="ERCOT" w:date="2021-11-01T11:02:00Z">
              <w:r>
                <w:rPr>
                  <w:rFonts w:ascii="Calibri" w:hAnsi="Calibri" w:cs="Calibri"/>
                  <w:color w:val="000000"/>
                  <w:sz w:val="22"/>
                  <w:szCs w:val="22"/>
                </w:rPr>
                <w:t>834</w:t>
              </w:r>
            </w:ins>
          </w:p>
        </w:tc>
        <w:tc>
          <w:tcPr>
            <w:tcW w:w="166" w:type="pct"/>
            <w:tcBorders>
              <w:top w:val="single" w:sz="4" w:space="0" w:color="000000"/>
              <w:left w:val="single" w:sz="4" w:space="0" w:color="000000"/>
              <w:bottom w:val="single" w:sz="4" w:space="0" w:color="000000"/>
              <w:right w:val="single" w:sz="4" w:space="0" w:color="000000"/>
            </w:tcBorders>
            <w:vAlign w:val="bottom"/>
            <w:tcPrChange w:id="6114"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06D5E11" w14:textId="0D42A88D" w:rsidR="00841E30" w:rsidRPr="00E66AD4" w:rsidRDefault="00841E30" w:rsidP="00841E30">
            <w:pPr>
              <w:widowControl/>
              <w:autoSpaceDE/>
              <w:autoSpaceDN/>
              <w:adjustRightInd/>
              <w:jc w:val="center"/>
              <w:rPr>
                <w:ins w:id="6115" w:author="ERCOT" w:date="2021-11-01T10:51:00Z"/>
                <w:b/>
                <w:bCs/>
                <w:sz w:val="22"/>
                <w:szCs w:val="22"/>
              </w:rPr>
            </w:pPr>
            <w:ins w:id="6116" w:author="ERCOT" w:date="2021-11-01T11:02:00Z">
              <w:r>
                <w:rPr>
                  <w:rFonts w:ascii="Calibri" w:hAnsi="Calibri" w:cs="Calibri"/>
                  <w:color w:val="000000"/>
                  <w:sz w:val="22"/>
                  <w:szCs w:val="22"/>
                </w:rPr>
                <w:t>834</w:t>
              </w:r>
            </w:ins>
          </w:p>
        </w:tc>
        <w:tc>
          <w:tcPr>
            <w:tcW w:w="180" w:type="pct"/>
            <w:tcBorders>
              <w:top w:val="single" w:sz="4" w:space="0" w:color="000000"/>
              <w:left w:val="single" w:sz="4" w:space="0" w:color="000000"/>
              <w:bottom w:val="single" w:sz="4" w:space="0" w:color="000000"/>
              <w:right w:val="single" w:sz="4" w:space="0" w:color="000000"/>
            </w:tcBorders>
            <w:vAlign w:val="bottom"/>
            <w:tcPrChange w:id="6117"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EBE8187" w14:textId="5148DBB9" w:rsidR="00841E30" w:rsidRPr="00E66AD4" w:rsidRDefault="00841E30" w:rsidP="00841E30">
            <w:pPr>
              <w:widowControl/>
              <w:autoSpaceDE/>
              <w:autoSpaceDN/>
              <w:adjustRightInd/>
              <w:jc w:val="center"/>
              <w:rPr>
                <w:ins w:id="6118" w:author="ERCOT" w:date="2021-11-01T10:51:00Z"/>
                <w:b/>
                <w:bCs/>
                <w:sz w:val="22"/>
                <w:szCs w:val="22"/>
              </w:rPr>
            </w:pPr>
            <w:ins w:id="6119" w:author="ERCOT" w:date="2021-11-01T11:02:00Z">
              <w:r>
                <w:rPr>
                  <w:rFonts w:ascii="Calibri" w:hAnsi="Calibri" w:cs="Calibri"/>
                  <w:color w:val="000000"/>
                  <w:sz w:val="22"/>
                  <w:szCs w:val="22"/>
                </w:rPr>
                <w:t>834</w:t>
              </w:r>
            </w:ins>
          </w:p>
        </w:tc>
        <w:tc>
          <w:tcPr>
            <w:tcW w:w="195" w:type="pct"/>
            <w:tcBorders>
              <w:top w:val="single" w:sz="4" w:space="0" w:color="000000"/>
              <w:left w:val="single" w:sz="4" w:space="0" w:color="000000"/>
              <w:bottom w:val="single" w:sz="4" w:space="0" w:color="000000"/>
              <w:right w:val="single" w:sz="4" w:space="0" w:color="000000"/>
            </w:tcBorders>
            <w:vAlign w:val="bottom"/>
            <w:tcPrChange w:id="6120"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3D7BD93B" w14:textId="73223261" w:rsidR="00841E30" w:rsidRPr="00E66AD4" w:rsidRDefault="00841E30" w:rsidP="00841E30">
            <w:pPr>
              <w:widowControl/>
              <w:autoSpaceDE/>
              <w:autoSpaceDN/>
              <w:adjustRightInd/>
              <w:jc w:val="center"/>
              <w:rPr>
                <w:ins w:id="6121" w:author="ERCOT" w:date="2021-11-01T10:51:00Z"/>
                <w:b/>
                <w:bCs/>
                <w:sz w:val="22"/>
                <w:szCs w:val="22"/>
              </w:rPr>
            </w:pPr>
            <w:ins w:id="6122" w:author="ERCOT" w:date="2021-11-01T11:02:00Z">
              <w:r>
                <w:rPr>
                  <w:rFonts w:ascii="Calibri" w:hAnsi="Calibri" w:cs="Calibri"/>
                  <w:color w:val="000000"/>
                  <w:sz w:val="22"/>
                  <w:szCs w:val="22"/>
                </w:rPr>
                <w:t>834</w:t>
              </w:r>
            </w:ins>
          </w:p>
        </w:tc>
        <w:tc>
          <w:tcPr>
            <w:tcW w:w="244" w:type="pct"/>
            <w:vAlign w:val="bottom"/>
            <w:tcPrChange w:id="6123" w:author="ERCOT" w:date="2021-11-01T11:02:00Z">
              <w:tcPr>
                <w:tcW w:w="291" w:type="pct"/>
                <w:gridSpan w:val="2"/>
                <w:vAlign w:val="bottom"/>
              </w:tcPr>
            </w:tcPrChange>
          </w:tcPr>
          <w:p w14:paraId="594C5CA4" w14:textId="01F39BD8" w:rsidR="00841E30" w:rsidRPr="00E66AD4" w:rsidRDefault="00841E30" w:rsidP="00841E30">
            <w:pPr>
              <w:widowControl/>
              <w:autoSpaceDE/>
              <w:autoSpaceDN/>
              <w:adjustRightInd/>
              <w:rPr>
                <w:ins w:id="6124" w:author="ERCOT" w:date="2021-11-01T11:01:00Z"/>
                <w:b/>
                <w:bCs/>
                <w:sz w:val="22"/>
                <w:szCs w:val="22"/>
              </w:rPr>
            </w:pPr>
            <w:ins w:id="6125" w:author="ERCOT" w:date="2021-11-01T11:02:00Z">
              <w:r>
                <w:rPr>
                  <w:rFonts w:ascii="Calibri" w:hAnsi="Calibri" w:cs="Calibri"/>
                  <w:color w:val="000000"/>
                  <w:sz w:val="22"/>
                  <w:szCs w:val="22"/>
                </w:rPr>
                <w:t>834</w:t>
              </w:r>
            </w:ins>
          </w:p>
        </w:tc>
      </w:tr>
      <w:tr w:rsidR="00841E30" w:rsidRPr="00E66AD4" w14:paraId="4662DADC" w14:textId="26CC4F28" w:rsidTr="00C31D92">
        <w:tblPrEx>
          <w:tblPrExChange w:id="6126" w:author="ERCOT" w:date="2021-11-01T11:02:00Z">
            <w:tblPrEx>
              <w:tblW w:w="5637" w:type="pct"/>
            </w:tblPrEx>
          </w:tblPrExChange>
        </w:tblPrEx>
        <w:trPr>
          <w:trHeight w:val="576"/>
          <w:tblCellSpacing w:w="0" w:type="dxa"/>
          <w:ins w:id="6127" w:author="ERCOT" w:date="2021-11-01T10:51:00Z"/>
          <w:trPrChange w:id="6128"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129"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46D93B4A" w14:textId="77777777" w:rsidR="00841E30" w:rsidRPr="000357D1" w:rsidRDefault="00841E30" w:rsidP="00841E30">
            <w:pPr>
              <w:widowControl/>
              <w:autoSpaceDE/>
              <w:autoSpaceDN/>
              <w:adjustRightInd/>
              <w:jc w:val="center"/>
              <w:rPr>
                <w:ins w:id="6130" w:author="ERCOT" w:date="2021-11-01T10:51:00Z"/>
                <w:sz w:val="22"/>
                <w:szCs w:val="22"/>
              </w:rPr>
            </w:pPr>
            <w:ins w:id="6131" w:author="ERCOT" w:date="2021-11-01T10:51:00Z">
              <w:r w:rsidRPr="000357D1">
                <w:rPr>
                  <w:b/>
                  <w:bCs/>
                  <w:sz w:val="22"/>
                  <w:szCs w:val="22"/>
                </w:rPr>
                <w:t>Aug.</w:t>
              </w:r>
            </w:ins>
          </w:p>
        </w:tc>
        <w:tc>
          <w:tcPr>
            <w:tcW w:w="199" w:type="pct"/>
            <w:tcBorders>
              <w:top w:val="single" w:sz="4" w:space="0" w:color="000000"/>
              <w:left w:val="single" w:sz="4" w:space="0" w:color="000000"/>
              <w:bottom w:val="single" w:sz="4" w:space="0" w:color="000000"/>
              <w:right w:val="single" w:sz="4" w:space="0" w:color="000000"/>
            </w:tcBorders>
            <w:vAlign w:val="bottom"/>
            <w:tcPrChange w:id="6132"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16C4724F" w14:textId="79AE5075" w:rsidR="00841E30" w:rsidRPr="00E66AD4" w:rsidRDefault="00841E30" w:rsidP="00841E30">
            <w:pPr>
              <w:widowControl/>
              <w:autoSpaceDE/>
              <w:autoSpaceDN/>
              <w:adjustRightInd/>
              <w:jc w:val="center"/>
              <w:rPr>
                <w:ins w:id="6133" w:author="ERCOT" w:date="2021-11-01T10:51:00Z"/>
                <w:b/>
                <w:bCs/>
                <w:sz w:val="22"/>
                <w:szCs w:val="22"/>
              </w:rPr>
            </w:pPr>
            <w:ins w:id="6134" w:author="ERCOT" w:date="2021-11-01T11:02:00Z">
              <w:r>
                <w:rPr>
                  <w:rFonts w:ascii="Calibri" w:hAnsi="Calibri" w:cs="Calibri"/>
                  <w:color w:val="000000"/>
                  <w:sz w:val="22"/>
                  <w:szCs w:val="22"/>
                </w:rPr>
                <w:t>392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3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961EDCF" w14:textId="2F51920B" w:rsidR="00841E30" w:rsidRPr="00E66AD4" w:rsidRDefault="00841E30" w:rsidP="00841E30">
            <w:pPr>
              <w:widowControl/>
              <w:autoSpaceDE/>
              <w:autoSpaceDN/>
              <w:adjustRightInd/>
              <w:jc w:val="center"/>
              <w:rPr>
                <w:ins w:id="6136" w:author="ERCOT" w:date="2021-11-01T10:51:00Z"/>
                <w:b/>
                <w:bCs/>
                <w:sz w:val="22"/>
                <w:szCs w:val="22"/>
              </w:rPr>
            </w:pPr>
            <w:ins w:id="6137"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3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CECDF04" w14:textId="675C6C03" w:rsidR="00841E30" w:rsidRPr="00E66AD4" w:rsidRDefault="00841E30" w:rsidP="00841E30">
            <w:pPr>
              <w:widowControl/>
              <w:autoSpaceDE/>
              <w:autoSpaceDN/>
              <w:adjustRightInd/>
              <w:jc w:val="center"/>
              <w:rPr>
                <w:ins w:id="6139" w:author="ERCOT" w:date="2021-11-01T10:51:00Z"/>
                <w:b/>
                <w:bCs/>
                <w:sz w:val="22"/>
                <w:szCs w:val="22"/>
              </w:rPr>
            </w:pPr>
            <w:ins w:id="6140"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4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634547F" w14:textId="5FA89BE2" w:rsidR="00841E30" w:rsidRPr="00E66AD4" w:rsidRDefault="00841E30" w:rsidP="00841E30">
            <w:pPr>
              <w:widowControl/>
              <w:autoSpaceDE/>
              <w:autoSpaceDN/>
              <w:adjustRightInd/>
              <w:jc w:val="center"/>
              <w:rPr>
                <w:ins w:id="6142" w:author="ERCOT" w:date="2021-11-01T10:51:00Z"/>
                <w:b/>
                <w:bCs/>
                <w:sz w:val="22"/>
                <w:szCs w:val="22"/>
              </w:rPr>
            </w:pPr>
            <w:ins w:id="6143"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4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09A873E" w14:textId="62712369" w:rsidR="00841E30" w:rsidRPr="00E66AD4" w:rsidRDefault="00841E30" w:rsidP="00841E30">
            <w:pPr>
              <w:widowControl/>
              <w:autoSpaceDE/>
              <w:autoSpaceDN/>
              <w:adjustRightInd/>
              <w:jc w:val="center"/>
              <w:rPr>
                <w:ins w:id="6145" w:author="ERCOT" w:date="2021-11-01T10:51:00Z"/>
                <w:b/>
                <w:bCs/>
                <w:sz w:val="22"/>
                <w:szCs w:val="22"/>
              </w:rPr>
            </w:pPr>
            <w:ins w:id="6146"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4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3434025" w14:textId="29686C15" w:rsidR="00841E30" w:rsidRPr="00E66AD4" w:rsidRDefault="00841E30" w:rsidP="00841E30">
            <w:pPr>
              <w:widowControl/>
              <w:autoSpaceDE/>
              <w:autoSpaceDN/>
              <w:adjustRightInd/>
              <w:jc w:val="center"/>
              <w:rPr>
                <w:ins w:id="6148" w:author="ERCOT" w:date="2021-11-01T10:51:00Z"/>
                <w:b/>
                <w:bCs/>
                <w:sz w:val="22"/>
                <w:szCs w:val="22"/>
              </w:rPr>
            </w:pPr>
            <w:ins w:id="6149"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5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600B77D" w14:textId="26071B8D" w:rsidR="00841E30" w:rsidRPr="00E66AD4" w:rsidRDefault="00841E30" w:rsidP="00841E30">
            <w:pPr>
              <w:widowControl/>
              <w:autoSpaceDE/>
              <w:autoSpaceDN/>
              <w:adjustRightInd/>
              <w:jc w:val="center"/>
              <w:rPr>
                <w:ins w:id="6151" w:author="ERCOT" w:date="2021-11-01T10:51:00Z"/>
                <w:b/>
                <w:bCs/>
                <w:sz w:val="22"/>
                <w:szCs w:val="22"/>
              </w:rPr>
            </w:pPr>
            <w:ins w:id="6152"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5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48C0D66" w14:textId="79B8B35B" w:rsidR="00841E30" w:rsidRPr="00E66AD4" w:rsidRDefault="00841E30" w:rsidP="00841E30">
            <w:pPr>
              <w:widowControl/>
              <w:autoSpaceDE/>
              <w:autoSpaceDN/>
              <w:adjustRightInd/>
              <w:jc w:val="center"/>
              <w:rPr>
                <w:ins w:id="6154" w:author="ERCOT" w:date="2021-11-01T10:51:00Z"/>
                <w:b/>
                <w:bCs/>
                <w:sz w:val="22"/>
                <w:szCs w:val="22"/>
              </w:rPr>
            </w:pPr>
            <w:ins w:id="6155" w:author="ERCOT" w:date="2021-11-01T11:02:00Z">
              <w:r>
                <w:rPr>
                  <w:rFonts w:ascii="Calibri" w:hAnsi="Calibri" w:cs="Calibri"/>
                  <w:color w:val="000000"/>
                  <w:sz w:val="22"/>
                  <w:szCs w:val="22"/>
                </w:rPr>
                <w:t>468</w:t>
              </w:r>
            </w:ins>
          </w:p>
        </w:tc>
        <w:tc>
          <w:tcPr>
            <w:tcW w:w="178" w:type="pct"/>
            <w:tcBorders>
              <w:top w:val="single" w:sz="4" w:space="0" w:color="000000"/>
              <w:left w:val="single" w:sz="4" w:space="0" w:color="000000"/>
              <w:bottom w:val="single" w:sz="4" w:space="0" w:color="000000"/>
              <w:right w:val="single" w:sz="4" w:space="0" w:color="000000"/>
            </w:tcBorders>
            <w:vAlign w:val="bottom"/>
            <w:tcPrChange w:id="6156"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BEAFDD6" w14:textId="3DC5A0AC" w:rsidR="00841E30" w:rsidRPr="00E66AD4" w:rsidRDefault="00841E30" w:rsidP="00841E30">
            <w:pPr>
              <w:widowControl/>
              <w:autoSpaceDE/>
              <w:autoSpaceDN/>
              <w:adjustRightInd/>
              <w:jc w:val="center"/>
              <w:rPr>
                <w:ins w:id="6157" w:author="ERCOT" w:date="2021-11-01T10:51:00Z"/>
                <w:b/>
                <w:bCs/>
                <w:sz w:val="22"/>
                <w:szCs w:val="22"/>
              </w:rPr>
            </w:pPr>
            <w:ins w:id="6158" w:author="ERCOT" w:date="2021-11-01T11:02:00Z">
              <w:r>
                <w:rPr>
                  <w:rFonts w:ascii="Calibri" w:hAnsi="Calibri" w:cs="Calibri"/>
                  <w:color w:val="000000"/>
                  <w:sz w:val="22"/>
                  <w:szCs w:val="22"/>
                </w:rPr>
                <w:t>468</w:t>
              </w:r>
            </w:ins>
          </w:p>
        </w:tc>
        <w:tc>
          <w:tcPr>
            <w:tcW w:w="219" w:type="pct"/>
            <w:tcBorders>
              <w:top w:val="single" w:sz="4" w:space="0" w:color="000000"/>
              <w:left w:val="single" w:sz="4" w:space="0" w:color="000000"/>
              <w:bottom w:val="single" w:sz="4" w:space="0" w:color="000000"/>
              <w:right w:val="single" w:sz="4" w:space="0" w:color="000000"/>
            </w:tcBorders>
            <w:vAlign w:val="bottom"/>
            <w:tcPrChange w:id="6159"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4118D747" w14:textId="61B1AEA3" w:rsidR="00841E30" w:rsidRPr="00E66AD4" w:rsidRDefault="00841E30" w:rsidP="00841E30">
            <w:pPr>
              <w:widowControl/>
              <w:autoSpaceDE/>
              <w:autoSpaceDN/>
              <w:adjustRightInd/>
              <w:jc w:val="center"/>
              <w:rPr>
                <w:ins w:id="6160" w:author="ERCOT" w:date="2021-11-01T10:51:00Z"/>
                <w:b/>
                <w:bCs/>
                <w:sz w:val="22"/>
                <w:szCs w:val="22"/>
              </w:rPr>
            </w:pPr>
            <w:ins w:id="6161"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6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107A524" w14:textId="7885A058" w:rsidR="00841E30" w:rsidRPr="00E66AD4" w:rsidRDefault="00841E30" w:rsidP="00841E30">
            <w:pPr>
              <w:widowControl/>
              <w:autoSpaceDE/>
              <w:autoSpaceDN/>
              <w:adjustRightInd/>
              <w:jc w:val="center"/>
              <w:rPr>
                <w:ins w:id="6163" w:author="ERCOT" w:date="2021-11-01T10:51:00Z"/>
                <w:b/>
                <w:bCs/>
                <w:sz w:val="22"/>
                <w:szCs w:val="22"/>
              </w:rPr>
            </w:pPr>
            <w:ins w:id="6164"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6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D575AED" w14:textId="396536D9" w:rsidR="00841E30" w:rsidRPr="00E66AD4" w:rsidRDefault="00841E30" w:rsidP="00841E30">
            <w:pPr>
              <w:widowControl/>
              <w:autoSpaceDE/>
              <w:autoSpaceDN/>
              <w:adjustRightInd/>
              <w:jc w:val="center"/>
              <w:rPr>
                <w:ins w:id="6166" w:author="ERCOT" w:date="2021-11-01T10:51:00Z"/>
                <w:b/>
                <w:bCs/>
                <w:sz w:val="22"/>
                <w:szCs w:val="22"/>
              </w:rPr>
            </w:pPr>
            <w:ins w:id="6167" w:author="ERCOT" w:date="2021-11-01T11:02:00Z">
              <w:r>
                <w:rPr>
                  <w:rFonts w:ascii="Calibri" w:hAnsi="Calibri" w:cs="Calibri"/>
                  <w:color w:val="000000"/>
                  <w:sz w:val="22"/>
                  <w:szCs w:val="22"/>
                </w:rPr>
                <w:t>468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6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B4811E3" w14:textId="7AF5E571" w:rsidR="00841E30" w:rsidRPr="00E66AD4" w:rsidRDefault="00841E30" w:rsidP="00841E30">
            <w:pPr>
              <w:widowControl/>
              <w:autoSpaceDE/>
              <w:autoSpaceDN/>
              <w:adjustRightInd/>
              <w:jc w:val="center"/>
              <w:rPr>
                <w:ins w:id="6169" w:author="ERCOT" w:date="2021-11-01T10:51:00Z"/>
                <w:b/>
                <w:bCs/>
                <w:sz w:val="22"/>
                <w:szCs w:val="22"/>
              </w:rPr>
            </w:pPr>
            <w:ins w:id="6170" w:author="ERCOT" w:date="2021-11-01T11:02:00Z">
              <w:r>
                <w:rPr>
                  <w:rFonts w:ascii="Calibri" w:hAnsi="Calibri" w:cs="Calibri"/>
                  <w:color w:val="000000"/>
                  <w:sz w:val="22"/>
                  <w:szCs w:val="22"/>
                </w:rPr>
                <w:t>472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7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E2F880" w14:textId="46700C3F" w:rsidR="00841E30" w:rsidRPr="00E66AD4" w:rsidRDefault="00841E30" w:rsidP="00841E30">
            <w:pPr>
              <w:widowControl/>
              <w:autoSpaceDE/>
              <w:autoSpaceDN/>
              <w:adjustRightInd/>
              <w:jc w:val="center"/>
              <w:rPr>
                <w:ins w:id="6172" w:author="ERCOT" w:date="2021-11-01T10:51:00Z"/>
                <w:b/>
                <w:bCs/>
                <w:sz w:val="22"/>
                <w:szCs w:val="22"/>
              </w:rPr>
            </w:pPr>
            <w:ins w:id="6173"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7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C640178" w14:textId="5392B1D0" w:rsidR="00841E30" w:rsidRPr="00E66AD4" w:rsidRDefault="00841E30" w:rsidP="00841E30">
            <w:pPr>
              <w:widowControl/>
              <w:autoSpaceDE/>
              <w:autoSpaceDN/>
              <w:adjustRightInd/>
              <w:jc w:val="center"/>
              <w:rPr>
                <w:ins w:id="6175" w:author="ERCOT" w:date="2021-11-01T10:51:00Z"/>
                <w:b/>
                <w:bCs/>
                <w:sz w:val="22"/>
                <w:szCs w:val="22"/>
              </w:rPr>
            </w:pPr>
            <w:ins w:id="6176"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7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3993090" w14:textId="3DBC6C1A" w:rsidR="00841E30" w:rsidRPr="00E66AD4" w:rsidRDefault="00841E30" w:rsidP="00841E30">
            <w:pPr>
              <w:widowControl/>
              <w:autoSpaceDE/>
              <w:autoSpaceDN/>
              <w:adjustRightInd/>
              <w:jc w:val="center"/>
              <w:rPr>
                <w:ins w:id="6178" w:author="ERCOT" w:date="2021-11-01T10:51:00Z"/>
                <w:b/>
                <w:bCs/>
                <w:sz w:val="22"/>
                <w:szCs w:val="22"/>
              </w:rPr>
            </w:pPr>
            <w:ins w:id="6179"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8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6E8C13B" w14:textId="008BFEBC" w:rsidR="00841E30" w:rsidRPr="00E66AD4" w:rsidRDefault="00841E30" w:rsidP="00841E30">
            <w:pPr>
              <w:widowControl/>
              <w:autoSpaceDE/>
              <w:autoSpaceDN/>
              <w:adjustRightInd/>
              <w:jc w:val="center"/>
              <w:rPr>
                <w:ins w:id="6181" w:author="ERCOT" w:date="2021-11-01T10:51:00Z"/>
                <w:b/>
                <w:bCs/>
                <w:sz w:val="22"/>
                <w:szCs w:val="22"/>
              </w:rPr>
            </w:pPr>
            <w:ins w:id="6182" w:author="ERCOT" w:date="2021-11-01T11:02:00Z">
              <w:r>
                <w:rPr>
                  <w:rFonts w:ascii="Calibri" w:hAnsi="Calibri" w:cs="Calibri"/>
                  <w:color w:val="000000"/>
                  <w:sz w:val="22"/>
                  <w:szCs w:val="22"/>
                </w:rPr>
                <w:t>472</w:t>
              </w:r>
            </w:ins>
          </w:p>
        </w:tc>
        <w:tc>
          <w:tcPr>
            <w:tcW w:w="176" w:type="pct"/>
            <w:tcBorders>
              <w:top w:val="single" w:sz="4" w:space="0" w:color="000000"/>
              <w:left w:val="single" w:sz="4" w:space="0" w:color="000000"/>
              <w:bottom w:val="single" w:sz="4" w:space="0" w:color="000000"/>
              <w:right w:val="single" w:sz="4" w:space="0" w:color="000000"/>
            </w:tcBorders>
            <w:vAlign w:val="bottom"/>
            <w:tcPrChange w:id="6183"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7A49C1C2" w14:textId="15B82B3F" w:rsidR="00841E30" w:rsidRPr="00E66AD4" w:rsidRDefault="00841E30" w:rsidP="00841E30">
            <w:pPr>
              <w:widowControl/>
              <w:autoSpaceDE/>
              <w:autoSpaceDN/>
              <w:adjustRightInd/>
              <w:jc w:val="center"/>
              <w:rPr>
                <w:ins w:id="6184" w:author="ERCOT" w:date="2021-11-01T10:51:00Z"/>
                <w:b/>
                <w:bCs/>
                <w:sz w:val="22"/>
                <w:szCs w:val="22"/>
              </w:rPr>
            </w:pPr>
            <w:ins w:id="6185" w:author="ERCOT" w:date="2021-11-01T11:02:00Z">
              <w:r>
                <w:rPr>
                  <w:rFonts w:ascii="Calibri" w:hAnsi="Calibri" w:cs="Calibri"/>
                  <w:color w:val="000000"/>
                  <w:sz w:val="22"/>
                  <w:szCs w:val="22"/>
                </w:rPr>
                <w:t>472</w:t>
              </w:r>
            </w:ins>
          </w:p>
        </w:tc>
        <w:tc>
          <w:tcPr>
            <w:tcW w:w="187" w:type="pct"/>
            <w:tcBorders>
              <w:top w:val="single" w:sz="4" w:space="0" w:color="000000"/>
              <w:left w:val="single" w:sz="4" w:space="0" w:color="000000"/>
              <w:bottom w:val="single" w:sz="4" w:space="0" w:color="000000"/>
              <w:right w:val="single" w:sz="4" w:space="0" w:color="000000"/>
            </w:tcBorders>
            <w:vAlign w:val="bottom"/>
            <w:tcPrChange w:id="6186"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A9B1AB2" w14:textId="555FC529" w:rsidR="00841E30" w:rsidRPr="00E66AD4" w:rsidRDefault="00841E30" w:rsidP="00841E30">
            <w:pPr>
              <w:widowControl/>
              <w:autoSpaceDE/>
              <w:autoSpaceDN/>
              <w:adjustRightInd/>
              <w:jc w:val="center"/>
              <w:rPr>
                <w:ins w:id="6187" w:author="ERCOT" w:date="2021-11-01T10:51:00Z"/>
                <w:b/>
                <w:bCs/>
                <w:sz w:val="22"/>
                <w:szCs w:val="22"/>
              </w:rPr>
            </w:pPr>
            <w:ins w:id="6188" w:author="ERCOT" w:date="2021-11-01T11:02:00Z">
              <w:r>
                <w:rPr>
                  <w:rFonts w:ascii="Calibri" w:hAnsi="Calibri" w:cs="Calibri"/>
                  <w:color w:val="000000"/>
                  <w:sz w:val="22"/>
                  <w:szCs w:val="22"/>
                </w:rPr>
                <w:t>705</w:t>
              </w:r>
            </w:ins>
          </w:p>
        </w:tc>
        <w:tc>
          <w:tcPr>
            <w:tcW w:w="165" w:type="pct"/>
            <w:tcBorders>
              <w:top w:val="single" w:sz="4" w:space="0" w:color="000000"/>
              <w:left w:val="single" w:sz="4" w:space="0" w:color="000000"/>
              <w:bottom w:val="single" w:sz="4" w:space="0" w:color="000000"/>
              <w:right w:val="single" w:sz="4" w:space="0" w:color="000000"/>
            </w:tcBorders>
            <w:vAlign w:val="bottom"/>
            <w:tcPrChange w:id="6189"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B5C1C2C" w14:textId="561BA0DB" w:rsidR="00841E30" w:rsidRPr="00E66AD4" w:rsidRDefault="00841E30" w:rsidP="00841E30">
            <w:pPr>
              <w:widowControl/>
              <w:autoSpaceDE/>
              <w:autoSpaceDN/>
              <w:adjustRightInd/>
              <w:jc w:val="center"/>
              <w:rPr>
                <w:ins w:id="6190" w:author="ERCOT" w:date="2021-11-01T10:51:00Z"/>
                <w:b/>
                <w:bCs/>
                <w:sz w:val="22"/>
                <w:szCs w:val="22"/>
              </w:rPr>
            </w:pPr>
            <w:ins w:id="6191" w:author="ERCOT" w:date="2021-11-01T11:02:00Z">
              <w:r>
                <w:rPr>
                  <w:rFonts w:ascii="Calibri" w:hAnsi="Calibri" w:cs="Calibri"/>
                  <w:color w:val="000000"/>
                  <w:sz w:val="22"/>
                  <w:szCs w:val="22"/>
                </w:rPr>
                <w:t>705</w:t>
              </w:r>
            </w:ins>
          </w:p>
        </w:tc>
        <w:tc>
          <w:tcPr>
            <w:tcW w:w="166" w:type="pct"/>
            <w:tcBorders>
              <w:top w:val="single" w:sz="4" w:space="0" w:color="000000"/>
              <w:left w:val="single" w:sz="4" w:space="0" w:color="000000"/>
              <w:bottom w:val="single" w:sz="4" w:space="0" w:color="000000"/>
              <w:right w:val="single" w:sz="4" w:space="0" w:color="000000"/>
            </w:tcBorders>
            <w:vAlign w:val="bottom"/>
            <w:tcPrChange w:id="6192"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07B1810E" w14:textId="7CF6C360" w:rsidR="00841E30" w:rsidRPr="00E66AD4" w:rsidRDefault="00841E30" w:rsidP="00841E30">
            <w:pPr>
              <w:widowControl/>
              <w:autoSpaceDE/>
              <w:autoSpaceDN/>
              <w:adjustRightInd/>
              <w:jc w:val="center"/>
              <w:rPr>
                <w:ins w:id="6193" w:author="ERCOT" w:date="2021-11-01T10:51:00Z"/>
                <w:b/>
                <w:bCs/>
                <w:sz w:val="22"/>
                <w:szCs w:val="22"/>
              </w:rPr>
            </w:pPr>
            <w:ins w:id="6194" w:author="ERCOT" w:date="2021-11-01T11:02:00Z">
              <w:r>
                <w:rPr>
                  <w:rFonts w:ascii="Calibri" w:hAnsi="Calibri" w:cs="Calibri"/>
                  <w:color w:val="000000"/>
                  <w:sz w:val="22"/>
                  <w:szCs w:val="22"/>
                </w:rPr>
                <w:t>705</w:t>
              </w:r>
            </w:ins>
          </w:p>
        </w:tc>
        <w:tc>
          <w:tcPr>
            <w:tcW w:w="180" w:type="pct"/>
            <w:tcBorders>
              <w:top w:val="single" w:sz="4" w:space="0" w:color="000000"/>
              <w:left w:val="single" w:sz="4" w:space="0" w:color="000000"/>
              <w:bottom w:val="single" w:sz="4" w:space="0" w:color="000000"/>
              <w:right w:val="single" w:sz="4" w:space="0" w:color="000000"/>
            </w:tcBorders>
            <w:vAlign w:val="bottom"/>
            <w:tcPrChange w:id="6195"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FB0AAFC" w14:textId="21B24791" w:rsidR="00841E30" w:rsidRPr="00E66AD4" w:rsidRDefault="00841E30" w:rsidP="00841E30">
            <w:pPr>
              <w:widowControl/>
              <w:autoSpaceDE/>
              <w:autoSpaceDN/>
              <w:adjustRightInd/>
              <w:jc w:val="center"/>
              <w:rPr>
                <w:ins w:id="6196" w:author="ERCOT" w:date="2021-11-01T10:51:00Z"/>
                <w:b/>
                <w:bCs/>
                <w:sz w:val="22"/>
                <w:szCs w:val="22"/>
              </w:rPr>
            </w:pPr>
            <w:ins w:id="6197" w:author="ERCOT" w:date="2021-11-01T11:02:00Z">
              <w:r>
                <w:rPr>
                  <w:rFonts w:ascii="Calibri" w:hAnsi="Calibri" w:cs="Calibri"/>
                  <w:color w:val="000000"/>
                  <w:sz w:val="22"/>
                  <w:szCs w:val="22"/>
                </w:rPr>
                <w:t>705</w:t>
              </w:r>
            </w:ins>
          </w:p>
        </w:tc>
        <w:tc>
          <w:tcPr>
            <w:tcW w:w="195" w:type="pct"/>
            <w:tcBorders>
              <w:top w:val="single" w:sz="4" w:space="0" w:color="000000"/>
              <w:left w:val="single" w:sz="4" w:space="0" w:color="000000"/>
              <w:bottom w:val="single" w:sz="4" w:space="0" w:color="000000"/>
              <w:right w:val="single" w:sz="4" w:space="0" w:color="000000"/>
            </w:tcBorders>
            <w:vAlign w:val="bottom"/>
            <w:tcPrChange w:id="6198"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779C6886" w14:textId="4F704BBC" w:rsidR="00841E30" w:rsidRPr="00E66AD4" w:rsidRDefault="00841E30" w:rsidP="00841E30">
            <w:pPr>
              <w:widowControl/>
              <w:autoSpaceDE/>
              <w:autoSpaceDN/>
              <w:adjustRightInd/>
              <w:jc w:val="center"/>
              <w:rPr>
                <w:ins w:id="6199" w:author="ERCOT" w:date="2021-11-01T10:51:00Z"/>
                <w:b/>
                <w:bCs/>
                <w:sz w:val="22"/>
                <w:szCs w:val="22"/>
              </w:rPr>
            </w:pPr>
            <w:ins w:id="6200" w:author="ERCOT" w:date="2021-11-01T11:02:00Z">
              <w:r>
                <w:rPr>
                  <w:rFonts w:ascii="Calibri" w:hAnsi="Calibri" w:cs="Calibri"/>
                  <w:color w:val="000000"/>
                  <w:sz w:val="22"/>
                  <w:szCs w:val="22"/>
                </w:rPr>
                <w:t>705</w:t>
              </w:r>
            </w:ins>
          </w:p>
        </w:tc>
        <w:tc>
          <w:tcPr>
            <w:tcW w:w="244" w:type="pct"/>
            <w:vAlign w:val="bottom"/>
            <w:tcPrChange w:id="6201" w:author="ERCOT" w:date="2021-11-01T11:02:00Z">
              <w:tcPr>
                <w:tcW w:w="291" w:type="pct"/>
                <w:gridSpan w:val="2"/>
                <w:vAlign w:val="bottom"/>
              </w:tcPr>
            </w:tcPrChange>
          </w:tcPr>
          <w:p w14:paraId="07057E90" w14:textId="22163EC5" w:rsidR="00841E30" w:rsidRPr="00E66AD4" w:rsidRDefault="00841E30" w:rsidP="00841E30">
            <w:pPr>
              <w:widowControl/>
              <w:autoSpaceDE/>
              <w:autoSpaceDN/>
              <w:adjustRightInd/>
              <w:rPr>
                <w:ins w:id="6202" w:author="ERCOT" w:date="2021-11-01T11:01:00Z"/>
                <w:b/>
                <w:bCs/>
                <w:sz w:val="22"/>
                <w:szCs w:val="22"/>
              </w:rPr>
            </w:pPr>
            <w:ins w:id="6203" w:author="ERCOT" w:date="2021-11-01T11:02:00Z">
              <w:r>
                <w:rPr>
                  <w:rFonts w:ascii="Calibri" w:hAnsi="Calibri" w:cs="Calibri"/>
                  <w:color w:val="000000"/>
                  <w:sz w:val="22"/>
                  <w:szCs w:val="22"/>
                </w:rPr>
                <w:t>705</w:t>
              </w:r>
            </w:ins>
          </w:p>
        </w:tc>
      </w:tr>
      <w:tr w:rsidR="00841E30" w:rsidRPr="00E66AD4" w14:paraId="048281DC" w14:textId="1EEC622A" w:rsidTr="00C31D92">
        <w:tblPrEx>
          <w:tblPrExChange w:id="6204" w:author="ERCOT" w:date="2021-11-01T11:02:00Z">
            <w:tblPrEx>
              <w:tblW w:w="5637" w:type="pct"/>
            </w:tblPrEx>
          </w:tblPrExChange>
        </w:tblPrEx>
        <w:trPr>
          <w:trHeight w:val="576"/>
          <w:tblCellSpacing w:w="0" w:type="dxa"/>
          <w:ins w:id="6205" w:author="ERCOT" w:date="2021-11-01T10:51:00Z"/>
          <w:trPrChange w:id="6206"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207"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5972FF44" w14:textId="77777777" w:rsidR="00841E30" w:rsidRPr="000357D1" w:rsidRDefault="00841E30" w:rsidP="00841E30">
            <w:pPr>
              <w:widowControl/>
              <w:autoSpaceDE/>
              <w:autoSpaceDN/>
              <w:adjustRightInd/>
              <w:jc w:val="center"/>
              <w:rPr>
                <w:ins w:id="6208" w:author="ERCOT" w:date="2021-11-01T10:51:00Z"/>
                <w:sz w:val="22"/>
                <w:szCs w:val="22"/>
              </w:rPr>
            </w:pPr>
            <w:ins w:id="6209" w:author="ERCOT" w:date="2021-11-01T10:51:00Z">
              <w:r w:rsidRPr="000357D1">
                <w:rPr>
                  <w:b/>
                  <w:bCs/>
                  <w:sz w:val="22"/>
                  <w:szCs w:val="22"/>
                </w:rPr>
                <w:t>Sep.</w:t>
              </w:r>
            </w:ins>
          </w:p>
        </w:tc>
        <w:tc>
          <w:tcPr>
            <w:tcW w:w="199" w:type="pct"/>
            <w:tcBorders>
              <w:top w:val="single" w:sz="4" w:space="0" w:color="000000"/>
              <w:left w:val="single" w:sz="4" w:space="0" w:color="000000"/>
              <w:bottom w:val="single" w:sz="4" w:space="0" w:color="000000"/>
              <w:right w:val="single" w:sz="4" w:space="0" w:color="000000"/>
            </w:tcBorders>
            <w:vAlign w:val="bottom"/>
            <w:tcPrChange w:id="6210"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BB7A946" w14:textId="4A72CC61" w:rsidR="00841E30" w:rsidRPr="00E66AD4" w:rsidRDefault="00841E30" w:rsidP="00841E30">
            <w:pPr>
              <w:widowControl/>
              <w:autoSpaceDE/>
              <w:autoSpaceDN/>
              <w:adjustRightInd/>
              <w:jc w:val="center"/>
              <w:rPr>
                <w:ins w:id="6211" w:author="ERCOT" w:date="2021-11-01T10:51:00Z"/>
                <w:b/>
                <w:bCs/>
                <w:sz w:val="22"/>
                <w:szCs w:val="22"/>
              </w:rPr>
            </w:pPr>
            <w:ins w:id="6212" w:author="ERCOT" w:date="2021-11-01T11:02:00Z">
              <w:r>
                <w:rPr>
                  <w:rFonts w:ascii="Calibri" w:hAnsi="Calibri" w:cs="Calibri"/>
                  <w:color w:val="000000"/>
                  <w:sz w:val="22"/>
                  <w:szCs w:val="22"/>
                </w:rPr>
                <w:t>489</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1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FE5A68A" w14:textId="311783A6" w:rsidR="00841E30" w:rsidRPr="00E66AD4" w:rsidRDefault="00841E30" w:rsidP="00841E30">
            <w:pPr>
              <w:widowControl/>
              <w:autoSpaceDE/>
              <w:autoSpaceDN/>
              <w:adjustRightInd/>
              <w:jc w:val="center"/>
              <w:rPr>
                <w:ins w:id="6214" w:author="ERCOT" w:date="2021-11-01T10:51:00Z"/>
                <w:b/>
                <w:bCs/>
                <w:sz w:val="22"/>
                <w:szCs w:val="22"/>
              </w:rPr>
            </w:pPr>
            <w:ins w:id="6215"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1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832DA3E" w14:textId="6E224C0C" w:rsidR="00841E30" w:rsidRPr="00E66AD4" w:rsidRDefault="00841E30" w:rsidP="00841E30">
            <w:pPr>
              <w:widowControl/>
              <w:autoSpaceDE/>
              <w:autoSpaceDN/>
              <w:adjustRightInd/>
              <w:jc w:val="center"/>
              <w:rPr>
                <w:ins w:id="6217" w:author="ERCOT" w:date="2021-11-01T10:51:00Z"/>
                <w:b/>
                <w:bCs/>
                <w:sz w:val="22"/>
                <w:szCs w:val="22"/>
              </w:rPr>
            </w:pPr>
            <w:ins w:id="6218"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1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1EB5BC3" w14:textId="34CC52E9" w:rsidR="00841E30" w:rsidRPr="00E66AD4" w:rsidRDefault="00841E30" w:rsidP="00841E30">
            <w:pPr>
              <w:widowControl/>
              <w:autoSpaceDE/>
              <w:autoSpaceDN/>
              <w:adjustRightInd/>
              <w:jc w:val="center"/>
              <w:rPr>
                <w:ins w:id="6220" w:author="ERCOT" w:date="2021-11-01T10:51:00Z"/>
                <w:b/>
                <w:bCs/>
                <w:sz w:val="22"/>
                <w:szCs w:val="22"/>
              </w:rPr>
            </w:pPr>
            <w:ins w:id="6221"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2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D2BF625" w14:textId="1D957383" w:rsidR="00841E30" w:rsidRPr="00E66AD4" w:rsidRDefault="00841E30" w:rsidP="00841E30">
            <w:pPr>
              <w:widowControl/>
              <w:autoSpaceDE/>
              <w:autoSpaceDN/>
              <w:adjustRightInd/>
              <w:jc w:val="center"/>
              <w:rPr>
                <w:ins w:id="6223" w:author="ERCOT" w:date="2021-11-01T10:51:00Z"/>
                <w:b/>
                <w:bCs/>
                <w:sz w:val="22"/>
                <w:szCs w:val="22"/>
              </w:rPr>
            </w:pPr>
            <w:ins w:id="6224"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2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A8ECD06" w14:textId="097D2B48" w:rsidR="00841E30" w:rsidRPr="00E66AD4" w:rsidRDefault="00841E30" w:rsidP="00841E30">
            <w:pPr>
              <w:widowControl/>
              <w:autoSpaceDE/>
              <w:autoSpaceDN/>
              <w:adjustRightInd/>
              <w:jc w:val="center"/>
              <w:rPr>
                <w:ins w:id="6226" w:author="ERCOT" w:date="2021-11-01T10:51:00Z"/>
                <w:b/>
                <w:bCs/>
                <w:sz w:val="22"/>
                <w:szCs w:val="22"/>
              </w:rPr>
            </w:pPr>
            <w:ins w:id="6227"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2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35C3905" w14:textId="21F20F99" w:rsidR="00841E30" w:rsidRPr="00E66AD4" w:rsidRDefault="00841E30" w:rsidP="00841E30">
            <w:pPr>
              <w:widowControl/>
              <w:autoSpaceDE/>
              <w:autoSpaceDN/>
              <w:adjustRightInd/>
              <w:jc w:val="center"/>
              <w:rPr>
                <w:ins w:id="6229" w:author="ERCOT" w:date="2021-11-01T10:51:00Z"/>
                <w:b/>
                <w:bCs/>
                <w:sz w:val="22"/>
                <w:szCs w:val="22"/>
              </w:rPr>
            </w:pPr>
            <w:ins w:id="6230"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3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404467C" w14:textId="5E4D1B06" w:rsidR="00841E30" w:rsidRPr="00E66AD4" w:rsidRDefault="00841E30" w:rsidP="00841E30">
            <w:pPr>
              <w:widowControl/>
              <w:autoSpaceDE/>
              <w:autoSpaceDN/>
              <w:adjustRightInd/>
              <w:jc w:val="center"/>
              <w:rPr>
                <w:ins w:id="6232" w:author="ERCOT" w:date="2021-11-01T10:51:00Z"/>
                <w:b/>
                <w:bCs/>
                <w:sz w:val="22"/>
                <w:szCs w:val="22"/>
              </w:rPr>
            </w:pPr>
            <w:ins w:id="6233" w:author="ERCOT" w:date="2021-11-01T11:02:00Z">
              <w:r>
                <w:rPr>
                  <w:rFonts w:ascii="Calibri" w:hAnsi="Calibri" w:cs="Calibri"/>
                  <w:color w:val="000000"/>
                  <w:sz w:val="22"/>
                  <w:szCs w:val="22"/>
                </w:rPr>
                <w:t>839</w:t>
              </w:r>
            </w:ins>
          </w:p>
        </w:tc>
        <w:tc>
          <w:tcPr>
            <w:tcW w:w="178" w:type="pct"/>
            <w:tcBorders>
              <w:top w:val="single" w:sz="4" w:space="0" w:color="000000"/>
              <w:left w:val="single" w:sz="4" w:space="0" w:color="000000"/>
              <w:bottom w:val="single" w:sz="4" w:space="0" w:color="000000"/>
              <w:right w:val="single" w:sz="4" w:space="0" w:color="000000"/>
            </w:tcBorders>
            <w:vAlign w:val="bottom"/>
            <w:tcPrChange w:id="6234"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631102CC" w14:textId="4F12A918" w:rsidR="00841E30" w:rsidRPr="00E66AD4" w:rsidRDefault="00841E30" w:rsidP="00841E30">
            <w:pPr>
              <w:widowControl/>
              <w:autoSpaceDE/>
              <w:autoSpaceDN/>
              <w:adjustRightInd/>
              <w:jc w:val="center"/>
              <w:rPr>
                <w:ins w:id="6235" w:author="ERCOT" w:date="2021-11-01T10:51:00Z"/>
                <w:b/>
                <w:bCs/>
                <w:sz w:val="22"/>
                <w:szCs w:val="22"/>
              </w:rPr>
            </w:pPr>
            <w:ins w:id="6236" w:author="ERCOT" w:date="2021-11-01T11:02:00Z">
              <w:r>
                <w:rPr>
                  <w:rFonts w:ascii="Calibri" w:hAnsi="Calibri" w:cs="Calibri"/>
                  <w:color w:val="000000"/>
                  <w:sz w:val="22"/>
                  <w:szCs w:val="22"/>
                </w:rPr>
                <w:t>839</w:t>
              </w:r>
            </w:ins>
          </w:p>
        </w:tc>
        <w:tc>
          <w:tcPr>
            <w:tcW w:w="219" w:type="pct"/>
            <w:tcBorders>
              <w:top w:val="single" w:sz="4" w:space="0" w:color="000000"/>
              <w:left w:val="single" w:sz="4" w:space="0" w:color="000000"/>
              <w:bottom w:val="single" w:sz="4" w:space="0" w:color="000000"/>
              <w:right w:val="single" w:sz="4" w:space="0" w:color="000000"/>
            </w:tcBorders>
            <w:vAlign w:val="bottom"/>
            <w:tcPrChange w:id="6237"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1EA540C6" w14:textId="19EDD77C" w:rsidR="00841E30" w:rsidRPr="00E66AD4" w:rsidRDefault="00841E30" w:rsidP="00841E30">
            <w:pPr>
              <w:widowControl/>
              <w:autoSpaceDE/>
              <w:autoSpaceDN/>
              <w:adjustRightInd/>
              <w:jc w:val="center"/>
              <w:rPr>
                <w:ins w:id="6238" w:author="ERCOT" w:date="2021-11-01T10:51:00Z"/>
                <w:b/>
                <w:bCs/>
                <w:sz w:val="22"/>
                <w:szCs w:val="22"/>
              </w:rPr>
            </w:pPr>
            <w:ins w:id="6239"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4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4B2BEA7" w14:textId="54707AC0" w:rsidR="00841E30" w:rsidRPr="00E66AD4" w:rsidRDefault="00841E30" w:rsidP="00841E30">
            <w:pPr>
              <w:widowControl/>
              <w:autoSpaceDE/>
              <w:autoSpaceDN/>
              <w:adjustRightInd/>
              <w:jc w:val="center"/>
              <w:rPr>
                <w:ins w:id="6241" w:author="ERCOT" w:date="2021-11-01T10:51:00Z"/>
                <w:b/>
                <w:bCs/>
                <w:sz w:val="22"/>
                <w:szCs w:val="22"/>
              </w:rPr>
            </w:pPr>
            <w:ins w:id="6242"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4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848D487" w14:textId="7A21F542" w:rsidR="00841E30" w:rsidRPr="00E66AD4" w:rsidRDefault="00841E30" w:rsidP="00841E30">
            <w:pPr>
              <w:widowControl/>
              <w:autoSpaceDE/>
              <w:autoSpaceDN/>
              <w:adjustRightInd/>
              <w:jc w:val="center"/>
              <w:rPr>
                <w:ins w:id="6244" w:author="ERCOT" w:date="2021-11-01T10:51:00Z"/>
                <w:b/>
                <w:bCs/>
                <w:sz w:val="22"/>
                <w:szCs w:val="22"/>
              </w:rPr>
            </w:pPr>
            <w:ins w:id="6245" w:author="ERCOT" w:date="2021-11-01T11:02:00Z">
              <w:r>
                <w:rPr>
                  <w:rFonts w:ascii="Calibri" w:hAnsi="Calibri" w:cs="Calibri"/>
                  <w:color w:val="000000"/>
                  <w:sz w:val="22"/>
                  <w:szCs w:val="22"/>
                </w:rPr>
                <w:t>839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4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D0DF9F0" w14:textId="03CAD932" w:rsidR="00841E30" w:rsidRPr="00E66AD4" w:rsidRDefault="00841E30" w:rsidP="00841E30">
            <w:pPr>
              <w:widowControl/>
              <w:autoSpaceDE/>
              <w:autoSpaceDN/>
              <w:adjustRightInd/>
              <w:jc w:val="center"/>
              <w:rPr>
                <w:ins w:id="6247" w:author="ERCOT" w:date="2021-11-01T10:51:00Z"/>
                <w:b/>
                <w:bCs/>
                <w:sz w:val="22"/>
                <w:szCs w:val="22"/>
              </w:rPr>
            </w:pPr>
            <w:ins w:id="6248" w:author="ERCOT" w:date="2021-11-01T11:02:00Z">
              <w:r>
                <w:rPr>
                  <w:rFonts w:ascii="Calibri" w:hAnsi="Calibri" w:cs="Calibri"/>
                  <w:color w:val="000000"/>
                  <w:sz w:val="22"/>
                  <w:szCs w:val="22"/>
                </w:rPr>
                <w:t>713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4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C3A3D2F" w14:textId="17FAFC27" w:rsidR="00841E30" w:rsidRPr="00E66AD4" w:rsidRDefault="00841E30" w:rsidP="00841E30">
            <w:pPr>
              <w:widowControl/>
              <w:autoSpaceDE/>
              <w:autoSpaceDN/>
              <w:adjustRightInd/>
              <w:jc w:val="center"/>
              <w:rPr>
                <w:ins w:id="6250" w:author="ERCOT" w:date="2021-11-01T10:51:00Z"/>
                <w:b/>
                <w:bCs/>
                <w:sz w:val="22"/>
                <w:szCs w:val="22"/>
              </w:rPr>
            </w:pPr>
            <w:ins w:id="6251"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5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14A1B7A" w14:textId="12A8255C" w:rsidR="00841E30" w:rsidRPr="00E66AD4" w:rsidRDefault="00841E30" w:rsidP="00841E30">
            <w:pPr>
              <w:widowControl/>
              <w:autoSpaceDE/>
              <w:autoSpaceDN/>
              <w:adjustRightInd/>
              <w:jc w:val="center"/>
              <w:rPr>
                <w:ins w:id="6253" w:author="ERCOT" w:date="2021-11-01T10:51:00Z"/>
                <w:b/>
                <w:bCs/>
                <w:sz w:val="22"/>
                <w:szCs w:val="22"/>
              </w:rPr>
            </w:pPr>
            <w:ins w:id="6254"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5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30CE445" w14:textId="57ADEEF2" w:rsidR="00841E30" w:rsidRPr="00E66AD4" w:rsidRDefault="00841E30" w:rsidP="00841E30">
            <w:pPr>
              <w:widowControl/>
              <w:autoSpaceDE/>
              <w:autoSpaceDN/>
              <w:adjustRightInd/>
              <w:jc w:val="center"/>
              <w:rPr>
                <w:ins w:id="6256" w:author="ERCOT" w:date="2021-11-01T10:51:00Z"/>
                <w:b/>
                <w:bCs/>
                <w:sz w:val="22"/>
                <w:szCs w:val="22"/>
              </w:rPr>
            </w:pPr>
            <w:ins w:id="6257"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5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09E19D0" w14:textId="46B4A06A" w:rsidR="00841E30" w:rsidRPr="00E66AD4" w:rsidRDefault="00841E30" w:rsidP="00841E30">
            <w:pPr>
              <w:widowControl/>
              <w:autoSpaceDE/>
              <w:autoSpaceDN/>
              <w:adjustRightInd/>
              <w:jc w:val="center"/>
              <w:rPr>
                <w:ins w:id="6259" w:author="ERCOT" w:date="2021-11-01T10:51:00Z"/>
                <w:b/>
                <w:bCs/>
                <w:sz w:val="22"/>
                <w:szCs w:val="22"/>
              </w:rPr>
            </w:pPr>
            <w:ins w:id="6260" w:author="ERCOT" w:date="2021-11-01T11:02:00Z">
              <w:r>
                <w:rPr>
                  <w:rFonts w:ascii="Calibri" w:hAnsi="Calibri" w:cs="Calibri"/>
                  <w:color w:val="000000"/>
                  <w:sz w:val="22"/>
                  <w:szCs w:val="22"/>
                </w:rPr>
                <w:t>713</w:t>
              </w:r>
            </w:ins>
          </w:p>
        </w:tc>
        <w:tc>
          <w:tcPr>
            <w:tcW w:w="176" w:type="pct"/>
            <w:tcBorders>
              <w:top w:val="single" w:sz="4" w:space="0" w:color="000000"/>
              <w:left w:val="single" w:sz="4" w:space="0" w:color="000000"/>
              <w:bottom w:val="single" w:sz="4" w:space="0" w:color="000000"/>
              <w:right w:val="single" w:sz="4" w:space="0" w:color="000000"/>
            </w:tcBorders>
            <w:vAlign w:val="bottom"/>
            <w:tcPrChange w:id="6261"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3C5105DF" w14:textId="1A7AEEEF" w:rsidR="00841E30" w:rsidRPr="00E66AD4" w:rsidRDefault="00841E30" w:rsidP="00841E30">
            <w:pPr>
              <w:widowControl/>
              <w:autoSpaceDE/>
              <w:autoSpaceDN/>
              <w:adjustRightInd/>
              <w:jc w:val="center"/>
              <w:rPr>
                <w:ins w:id="6262" w:author="ERCOT" w:date="2021-11-01T10:51:00Z"/>
                <w:b/>
                <w:bCs/>
                <w:sz w:val="22"/>
                <w:szCs w:val="22"/>
              </w:rPr>
            </w:pPr>
            <w:ins w:id="6263" w:author="ERCOT" w:date="2021-11-01T11:02:00Z">
              <w:r>
                <w:rPr>
                  <w:rFonts w:ascii="Calibri" w:hAnsi="Calibri" w:cs="Calibri"/>
                  <w:color w:val="000000"/>
                  <w:sz w:val="22"/>
                  <w:szCs w:val="22"/>
                </w:rPr>
                <w:t>713</w:t>
              </w:r>
            </w:ins>
          </w:p>
        </w:tc>
        <w:tc>
          <w:tcPr>
            <w:tcW w:w="187" w:type="pct"/>
            <w:tcBorders>
              <w:top w:val="single" w:sz="4" w:space="0" w:color="000000"/>
              <w:left w:val="single" w:sz="4" w:space="0" w:color="000000"/>
              <w:bottom w:val="single" w:sz="4" w:space="0" w:color="000000"/>
              <w:right w:val="single" w:sz="4" w:space="0" w:color="000000"/>
            </w:tcBorders>
            <w:vAlign w:val="bottom"/>
            <w:tcPrChange w:id="6264"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0B5B1687" w14:textId="792CF3EE" w:rsidR="00841E30" w:rsidRPr="00E66AD4" w:rsidRDefault="00841E30" w:rsidP="00841E30">
            <w:pPr>
              <w:widowControl/>
              <w:autoSpaceDE/>
              <w:autoSpaceDN/>
              <w:adjustRightInd/>
              <w:jc w:val="center"/>
              <w:rPr>
                <w:ins w:id="6265" w:author="ERCOT" w:date="2021-11-01T10:51:00Z"/>
                <w:b/>
                <w:bCs/>
                <w:sz w:val="22"/>
                <w:szCs w:val="22"/>
              </w:rPr>
            </w:pPr>
            <w:ins w:id="6266" w:author="ERCOT" w:date="2021-11-01T11:02:00Z">
              <w:r>
                <w:rPr>
                  <w:rFonts w:ascii="Calibri" w:hAnsi="Calibri" w:cs="Calibri"/>
                  <w:color w:val="000000"/>
                  <w:sz w:val="22"/>
                  <w:szCs w:val="22"/>
                </w:rPr>
                <w:t>841</w:t>
              </w:r>
            </w:ins>
          </w:p>
        </w:tc>
        <w:tc>
          <w:tcPr>
            <w:tcW w:w="165" w:type="pct"/>
            <w:tcBorders>
              <w:top w:val="single" w:sz="4" w:space="0" w:color="000000"/>
              <w:left w:val="single" w:sz="4" w:space="0" w:color="000000"/>
              <w:bottom w:val="single" w:sz="4" w:space="0" w:color="000000"/>
              <w:right w:val="single" w:sz="4" w:space="0" w:color="000000"/>
            </w:tcBorders>
            <w:vAlign w:val="bottom"/>
            <w:tcPrChange w:id="6267"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407BFCB4" w14:textId="4C96D8A3" w:rsidR="00841E30" w:rsidRPr="00E66AD4" w:rsidRDefault="00841E30" w:rsidP="00841E30">
            <w:pPr>
              <w:widowControl/>
              <w:autoSpaceDE/>
              <w:autoSpaceDN/>
              <w:adjustRightInd/>
              <w:jc w:val="center"/>
              <w:rPr>
                <w:ins w:id="6268" w:author="ERCOT" w:date="2021-11-01T10:51:00Z"/>
                <w:b/>
                <w:bCs/>
                <w:sz w:val="22"/>
                <w:szCs w:val="22"/>
              </w:rPr>
            </w:pPr>
            <w:ins w:id="6269" w:author="ERCOT" w:date="2021-11-01T11:02:00Z">
              <w:r>
                <w:rPr>
                  <w:rFonts w:ascii="Calibri" w:hAnsi="Calibri" w:cs="Calibri"/>
                  <w:color w:val="000000"/>
                  <w:sz w:val="22"/>
                  <w:szCs w:val="22"/>
                </w:rPr>
                <w:t>841</w:t>
              </w:r>
            </w:ins>
          </w:p>
        </w:tc>
        <w:tc>
          <w:tcPr>
            <w:tcW w:w="166" w:type="pct"/>
            <w:tcBorders>
              <w:top w:val="single" w:sz="4" w:space="0" w:color="000000"/>
              <w:left w:val="single" w:sz="4" w:space="0" w:color="000000"/>
              <w:bottom w:val="single" w:sz="4" w:space="0" w:color="000000"/>
              <w:right w:val="single" w:sz="4" w:space="0" w:color="000000"/>
            </w:tcBorders>
            <w:vAlign w:val="bottom"/>
            <w:tcPrChange w:id="6270"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6F9A600D" w14:textId="5201C3B3" w:rsidR="00841E30" w:rsidRPr="00E66AD4" w:rsidRDefault="00841E30" w:rsidP="00841E30">
            <w:pPr>
              <w:widowControl/>
              <w:autoSpaceDE/>
              <w:autoSpaceDN/>
              <w:adjustRightInd/>
              <w:jc w:val="center"/>
              <w:rPr>
                <w:ins w:id="6271" w:author="ERCOT" w:date="2021-11-01T10:51:00Z"/>
                <w:b/>
                <w:bCs/>
                <w:sz w:val="22"/>
                <w:szCs w:val="22"/>
              </w:rPr>
            </w:pPr>
            <w:ins w:id="6272" w:author="ERCOT" w:date="2021-11-01T11:02:00Z">
              <w:r>
                <w:rPr>
                  <w:rFonts w:ascii="Calibri" w:hAnsi="Calibri" w:cs="Calibri"/>
                  <w:color w:val="000000"/>
                  <w:sz w:val="22"/>
                  <w:szCs w:val="22"/>
                </w:rPr>
                <w:t>841</w:t>
              </w:r>
            </w:ins>
          </w:p>
        </w:tc>
        <w:tc>
          <w:tcPr>
            <w:tcW w:w="180" w:type="pct"/>
            <w:tcBorders>
              <w:top w:val="single" w:sz="4" w:space="0" w:color="000000"/>
              <w:left w:val="single" w:sz="4" w:space="0" w:color="000000"/>
              <w:bottom w:val="single" w:sz="4" w:space="0" w:color="000000"/>
              <w:right w:val="single" w:sz="4" w:space="0" w:color="000000"/>
            </w:tcBorders>
            <w:vAlign w:val="bottom"/>
            <w:tcPrChange w:id="6273"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1063CAB0" w14:textId="28BD85BE" w:rsidR="00841E30" w:rsidRPr="00E66AD4" w:rsidRDefault="00841E30" w:rsidP="00841E30">
            <w:pPr>
              <w:widowControl/>
              <w:autoSpaceDE/>
              <w:autoSpaceDN/>
              <w:adjustRightInd/>
              <w:jc w:val="center"/>
              <w:rPr>
                <w:ins w:id="6274" w:author="ERCOT" w:date="2021-11-01T10:51:00Z"/>
                <w:b/>
                <w:bCs/>
                <w:sz w:val="22"/>
                <w:szCs w:val="22"/>
              </w:rPr>
            </w:pPr>
            <w:ins w:id="6275" w:author="ERCOT" w:date="2021-11-01T11:02:00Z">
              <w:r>
                <w:rPr>
                  <w:rFonts w:ascii="Calibri" w:hAnsi="Calibri" w:cs="Calibri"/>
                  <w:color w:val="000000"/>
                  <w:sz w:val="22"/>
                  <w:szCs w:val="22"/>
                </w:rPr>
                <w:t>841</w:t>
              </w:r>
            </w:ins>
          </w:p>
        </w:tc>
        <w:tc>
          <w:tcPr>
            <w:tcW w:w="195" w:type="pct"/>
            <w:tcBorders>
              <w:top w:val="single" w:sz="4" w:space="0" w:color="000000"/>
              <w:left w:val="single" w:sz="4" w:space="0" w:color="000000"/>
              <w:bottom w:val="single" w:sz="4" w:space="0" w:color="000000"/>
              <w:right w:val="single" w:sz="4" w:space="0" w:color="000000"/>
            </w:tcBorders>
            <w:vAlign w:val="bottom"/>
            <w:tcPrChange w:id="6276"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F636E12" w14:textId="09C08A17" w:rsidR="00841E30" w:rsidRPr="00E66AD4" w:rsidRDefault="00841E30" w:rsidP="00841E30">
            <w:pPr>
              <w:widowControl/>
              <w:autoSpaceDE/>
              <w:autoSpaceDN/>
              <w:adjustRightInd/>
              <w:jc w:val="center"/>
              <w:rPr>
                <w:ins w:id="6277" w:author="ERCOT" w:date="2021-11-01T10:51:00Z"/>
                <w:b/>
                <w:bCs/>
                <w:sz w:val="22"/>
                <w:szCs w:val="22"/>
              </w:rPr>
            </w:pPr>
            <w:ins w:id="6278" w:author="ERCOT" w:date="2021-11-01T11:02:00Z">
              <w:r>
                <w:rPr>
                  <w:rFonts w:ascii="Calibri" w:hAnsi="Calibri" w:cs="Calibri"/>
                  <w:color w:val="000000"/>
                  <w:sz w:val="22"/>
                  <w:szCs w:val="22"/>
                </w:rPr>
                <w:t>841</w:t>
              </w:r>
            </w:ins>
          </w:p>
        </w:tc>
        <w:tc>
          <w:tcPr>
            <w:tcW w:w="244" w:type="pct"/>
            <w:vAlign w:val="bottom"/>
            <w:tcPrChange w:id="6279" w:author="ERCOT" w:date="2021-11-01T11:02:00Z">
              <w:tcPr>
                <w:tcW w:w="291" w:type="pct"/>
                <w:gridSpan w:val="2"/>
                <w:vAlign w:val="bottom"/>
              </w:tcPr>
            </w:tcPrChange>
          </w:tcPr>
          <w:p w14:paraId="6D7E99EE" w14:textId="3A7E5372" w:rsidR="00841E30" w:rsidRPr="00E66AD4" w:rsidRDefault="00841E30" w:rsidP="00841E30">
            <w:pPr>
              <w:widowControl/>
              <w:autoSpaceDE/>
              <w:autoSpaceDN/>
              <w:adjustRightInd/>
              <w:rPr>
                <w:ins w:id="6280" w:author="ERCOT" w:date="2021-11-01T11:01:00Z"/>
                <w:b/>
                <w:bCs/>
                <w:sz w:val="22"/>
                <w:szCs w:val="22"/>
              </w:rPr>
            </w:pPr>
            <w:ins w:id="6281" w:author="ERCOT" w:date="2021-11-01T11:02:00Z">
              <w:r>
                <w:rPr>
                  <w:rFonts w:ascii="Calibri" w:hAnsi="Calibri" w:cs="Calibri"/>
                  <w:color w:val="000000"/>
                  <w:sz w:val="22"/>
                  <w:szCs w:val="22"/>
                </w:rPr>
                <w:t>841</w:t>
              </w:r>
            </w:ins>
          </w:p>
        </w:tc>
      </w:tr>
      <w:tr w:rsidR="00841E30" w:rsidRPr="00E66AD4" w14:paraId="5892B0DA" w14:textId="49A7E2E2" w:rsidTr="00C31D92">
        <w:tblPrEx>
          <w:tblPrExChange w:id="6282" w:author="ERCOT" w:date="2021-11-01T11:02:00Z">
            <w:tblPrEx>
              <w:tblW w:w="5637" w:type="pct"/>
            </w:tblPrEx>
          </w:tblPrExChange>
        </w:tblPrEx>
        <w:trPr>
          <w:trHeight w:val="576"/>
          <w:tblCellSpacing w:w="0" w:type="dxa"/>
          <w:ins w:id="6283" w:author="ERCOT" w:date="2021-11-01T10:51:00Z"/>
          <w:trPrChange w:id="6284"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285"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1DBC75D1" w14:textId="77777777" w:rsidR="00841E30" w:rsidRPr="000357D1" w:rsidRDefault="00841E30" w:rsidP="00841E30">
            <w:pPr>
              <w:widowControl/>
              <w:autoSpaceDE/>
              <w:autoSpaceDN/>
              <w:adjustRightInd/>
              <w:jc w:val="center"/>
              <w:rPr>
                <w:ins w:id="6286" w:author="ERCOT" w:date="2021-11-01T10:51:00Z"/>
                <w:sz w:val="22"/>
                <w:szCs w:val="22"/>
              </w:rPr>
            </w:pPr>
            <w:ins w:id="6287" w:author="ERCOT" w:date="2021-11-01T10:51:00Z">
              <w:r w:rsidRPr="000357D1">
                <w:rPr>
                  <w:b/>
                  <w:bCs/>
                  <w:sz w:val="22"/>
                  <w:szCs w:val="22"/>
                </w:rPr>
                <w:t>Oct.</w:t>
              </w:r>
            </w:ins>
          </w:p>
        </w:tc>
        <w:tc>
          <w:tcPr>
            <w:tcW w:w="199" w:type="pct"/>
            <w:tcBorders>
              <w:top w:val="single" w:sz="4" w:space="0" w:color="000000"/>
              <w:left w:val="single" w:sz="4" w:space="0" w:color="000000"/>
              <w:bottom w:val="single" w:sz="4" w:space="0" w:color="000000"/>
              <w:right w:val="single" w:sz="4" w:space="0" w:color="000000"/>
            </w:tcBorders>
            <w:vAlign w:val="bottom"/>
            <w:tcPrChange w:id="6288"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6200A2CC" w14:textId="1B541402" w:rsidR="00841E30" w:rsidRPr="00E66AD4" w:rsidRDefault="00841E30" w:rsidP="00841E30">
            <w:pPr>
              <w:widowControl/>
              <w:autoSpaceDE/>
              <w:autoSpaceDN/>
              <w:adjustRightInd/>
              <w:jc w:val="center"/>
              <w:rPr>
                <w:ins w:id="6289" w:author="ERCOT" w:date="2021-11-01T10:51:00Z"/>
                <w:b/>
                <w:bCs/>
                <w:sz w:val="22"/>
                <w:szCs w:val="22"/>
              </w:rPr>
            </w:pPr>
            <w:ins w:id="6290" w:author="ERCOT" w:date="2021-11-01T11:02:00Z">
              <w:r>
                <w:rPr>
                  <w:rFonts w:ascii="Calibri" w:hAnsi="Calibri" w:cs="Calibri"/>
                  <w:color w:val="000000"/>
                  <w:sz w:val="22"/>
                  <w:szCs w:val="22"/>
                </w:rPr>
                <w:t>440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9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D725E13" w14:textId="0390512B" w:rsidR="00841E30" w:rsidRPr="00E66AD4" w:rsidRDefault="00841E30" w:rsidP="00841E30">
            <w:pPr>
              <w:widowControl/>
              <w:autoSpaceDE/>
              <w:autoSpaceDN/>
              <w:adjustRightInd/>
              <w:jc w:val="center"/>
              <w:rPr>
                <w:ins w:id="6292" w:author="ERCOT" w:date="2021-11-01T10:51:00Z"/>
                <w:b/>
                <w:bCs/>
                <w:sz w:val="22"/>
                <w:szCs w:val="22"/>
              </w:rPr>
            </w:pPr>
            <w:ins w:id="6293"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9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78FE34F" w14:textId="52869A30" w:rsidR="00841E30" w:rsidRPr="00E66AD4" w:rsidRDefault="00841E30" w:rsidP="00841E30">
            <w:pPr>
              <w:widowControl/>
              <w:autoSpaceDE/>
              <w:autoSpaceDN/>
              <w:adjustRightInd/>
              <w:jc w:val="center"/>
              <w:rPr>
                <w:ins w:id="6295" w:author="ERCOT" w:date="2021-11-01T10:51:00Z"/>
                <w:b/>
                <w:bCs/>
                <w:sz w:val="22"/>
                <w:szCs w:val="22"/>
              </w:rPr>
            </w:pPr>
            <w:ins w:id="6296"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9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6101076" w14:textId="10D60CCA" w:rsidR="00841E30" w:rsidRPr="00E66AD4" w:rsidRDefault="00841E30" w:rsidP="00841E30">
            <w:pPr>
              <w:widowControl/>
              <w:autoSpaceDE/>
              <w:autoSpaceDN/>
              <w:adjustRightInd/>
              <w:jc w:val="center"/>
              <w:rPr>
                <w:ins w:id="6298" w:author="ERCOT" w:date="2021-11-01T10:51:00Z"/>
                <w:b/>
                <w:bCs/>
                <w:sz w:val="22"/>
                <w:szCs w:val="22"/>
              </w:rPr>
            </w:pPr>
            <w:ins w:id="6299"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0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15452A3" w14:textId="7EB563B1" w:rsidR="00841E30" w:rsidRPr="00E66AD4" w:rsidRDefault="00841E30" w:rsidP="00841E30">
            <w:pPr>
              <w:widowControl/>
              <w:autoSpaceDE/>
              <w:autoSpaceDN/>
              <w:adjustRightInd/>
              <w:jc w:val="center"/>
              <w:rPr>
                <w:ins w:id="6301" w:author="ERCOT" w:date="2021-11-01T10:51:00Z"/>
                <w:b/>
                <w:bCs/>
                <w:sz w:val="22"/>
                <w:szCs w:val="22"/>
              </w:rPr>
            </w:pPr>
            <w:ins w:id="6302"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0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AF313E7" w14:textId="0FBE73FE" w:rsidR="00841E30" w:rsidRPr="00E66AD4" w:rsidRDefault="00841E30" w:rsidP="00841E30">
            <w:pPr>
              <w:widowControl/>
              <w:autoSpaceDE/>
              <w:autoSpaceDN/>
              <w:adjustRightInd/>
              <w:jc w:val="center"/>
              <w:rPr>
                <w:ins w:id="6304" w:author="ERCOT" w:date="2021-11-01T10:51:00Z"/>
                <w:b/>
                <w:bCs/>
                <w:sz w:val="22"/>
                <w:szCs w:val="22"/>
              </w:rPr>
            </w:pPr>
            <w:ins w:id="6305"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0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A4F52D8" w14:textId="18747FF6" w:rsidR="00841E30" w:rsidRPr="00E66AD4" w:rsidRDefault="00841E30" w:rsidP="00841E30">
            <w:pPr>
              <w:widowControl/>
              <w:autoSpaceDE/>
              <w:autoSpaceDN/>
              <w:adjustRightInd/>
              <w:jc w:val="center"/>
              <w:rPr>
                <w:ins w:id="6307" w:author="ERCOT" w:date="2021-11-01T10:51:00Z"/>
                <w:b/>
                <w:bCs/>
                <w:sz w:val="22"/>
                <w:szCs w:val="22"/>
              </w:rPr>
            </w:pPr>
            <w:ins w:id="6308"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0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029FEB6" w14:textId="485DCC0B" w:rsidR="00841E30" w:rsidRPr="00E66AD4" w:rsidRDefault="00841E30" w:rsidP="00841E30">
            <w:pPr>
              <w:widowControl/>
              <w:autoSpaceDE/>
              <w:autoSpaceDN/>
              <w:adjustRightInd/>
              <w:jc w:val="center"/>
              <w:rPr>
                <w:ins w:id="6310" w:author="ERCOT" w:date="2021-11-01T10:51:00Z"/>
                <w:b/>
                <w:bCs/>
                <w:sz w:val="22"/>
                <w:szCs w:val="22"/>
              </w:rPr>
            </w:pPr>
            <w:ins w:id="6311" w:author="ERCOT" w:date="2021-11-01T11:02:00Z">
              <w:r>
                <w:rPr>
                  <w:rFonts w:ascii="Calibri" w:hAnsi="Calibri" w:cs="Calibri"/>
                  <w:color w:val="000000"/>
                  <w:sz w:val="22"/>
                  <w:szCs w:val="22"/>
                </w:rPr>
                <w:t>681</w:t>
              </w:r>
            </w:ins>
          </w:p>
        </w:tc>
        <w:tc>
          <w:tcPr>
            <w:tcW w:w="178" w:type="pct"/>
            <w:tcBorders>
              <w:top w:val="single" w:sz="4" w:space="0" w:color="000000"/>
              <w:left w:val="single" w:sz="4" w:space="0" w:color="000000"/>
              <w:bottom w:val="single" w:sz="4" w:space="0" w:color="000000"/>
              <w:right w:val="single" w:sz="4" w:space="0" w:color="000000"/>
            </w:tcBorders>
            <w:vAlign w:val="bottom"/>
            <w:tcPrChange w:id="6312"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461D6894" w14:textId="5169AD5E" w:rsidR="00841E30" w:rsidRPr="00E66AD4" w:rsidRDefault="00841E30" w:rsidP="00841E30">
            <w:pPr>
              <w:widowControl/>
              <w:autoSpaceDE/>
              <w:autoSpaceDN/>
              <w:adjustRightInd/>
              <w:jc w:val="center"/>
              <w:rPr>
                <w:ins w:id="6313" w:author="ERCOT" w:date="2021-11-01T10:51:00Z"/>
                <w:b/>
                <w:bCs/>
                <w:sz w:val="22"/>
                <w:szCs w:val="22"/>
              </w:rPr>
            </w:pPr>
            <w:ins w:id="6314" w:author="ERCOT" w:date="2021-11-01T11:02:00Z">
              <w:r>
                <w:rPr>
                  <w:rFonts w:ascii="Calibri" w:hAnsi="Calibri" w:cs="Calibri"/>
                  <w:color w:val="000000"/>
                  <w:sz w:val="22"/>
                  <w:szCs w:val="22"/>
                </w:rPr>
                <w:t>681</w:t>
              </w:r>
            </w:ins>
          </w:p>
        </w:tc>
        <w:tc>
          <w:tcPr>
            <w:tcW w:w="219" w:type="pct"/>
            <w:tcBorders>
              <w:top w:val="single" w:sz="4" w:space="0" w:color="000000"/>
              <w:left w:val="single" w:sz="4" w:space="0" w:color="000000"/>
              <w:bottom w:val="single" w:sz="4" w:space="0" w:color="000000"/>
              <w:right w:val="single" w:sz="4" w:space="0" w:color="000000"/>
            </w:tcBorders>
            <w:vAlign w:val="bottom"/>
            <w:tcPrChange w:id="6315"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7141D526" w14:textId="5E2CD426" w:rsidR="00841E30" w:rsidRPr="00E66AD4" w:rsidRDefault="00841E30" w:rsidP="00841E30">
            <w:pPr>
              <w:widowControl/>
              <w:autoSpaceDE/>
              <w:autoSpaceDN/>
              <w:adjustRightInd/>
              <w:jc w:val="center"/>
              <w:rPr>
                <w:ins w:id="6316" w:author="ERCOT" w:date="2021-11-01T10:51:00Z"/>
                <w:b/>
                <w:bCs/>
                <w:sz w:val="22"/>
                <w:szCs w:val="22"/>
              </w:rPr>
            </w:pPr>
            <w:ins w:id="6317"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1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59AF56A" w14:textId="78D3B04F" w:rsidR="00841E30" w:rsidRPr="00E66AD4" w:rsidRDefault="00841E30" w:rsidP="00841E30">
            <w:pPr>
              <w:widowControl/>
              <w:autoSpaceDE/>
              <w:autoSpaceDN/>
              <w:adjustRightInd/>
              <w:jc w:val="center"/>
              <w:rPr>
                <w:ins w:id="6319" w:author="ERCOT" w:date="2021-11-01T10:51:00Z"/>
                <w:b/>
                <w:bCs/>
                <w:sz w:val="22"/>
                <w:szCs w:val="22"/>
              </w:rPr>
            </w:pPr>
            <w:ins w:id="6320"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2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4C5987C" w14:textId="6C1FC63A" w:rsidR="00841E30" w:rsidRPr="00E66AD4" w:rsidRDefault="00841E30" w:rsidP="00841E30">
            <w:pPr>
              <w:widowControl/>
              <w:autoSpaceDE/>
              <w:autoSpaceDN/>
              <w:adjustRightInd/>
              <w:jc w:val="center"/>
              <w:rPr>
                <w:ins w:id="6322" w:author="ERCOT" w:date="2021-11-01T10:51:00Z"/>
                <w:b/>
                <w:bCs/>
                <w:sz w:val="22"/>
                <w:szCs w:val="22"/>
              </w:rPr>
            </w:pPr>
            <w:ins w:id="6323" w:author="ERCOT" w:date="2021-11-01T11:02:00Z">
              <w:r>
                <w:rPr>
                  <w:rFonts w:ascii="Calibri" w:hAnsi="Calibri" w:cs="Calibri"/>
                  <w:color w:val="000000"/>
                  <w:sz w:val="22"/>
                  <w:szCs w:val="22"/>
                </w:rPr>
                <w:t>681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2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B7790A2" w14:textId="1A047EE8" w:rsidR="00841E30" w:rsidRPr="00E66AD4" w:rsidRDefault="00841E30" w:rsidP="00841E30">
            <w:pPr>
              <w:widowControl/>
              <w:autoSpaceDE/>
              <w:autoSpaceDN/>
              <w:adjustRightInd/>
              <w:jc w:val="center"/>
              <w:rPr>
                <w:ins w:id="6325" w:author="ERCOT" w:date="2021-11-01T10:51:00Z"/>
                <w:b/>
                <w:bCs/>
                <w:sz w:val="22"/>
                <w:szCs w:val="22"/>
              </w:rPr>
            </w:pPr>
            <w:ins w:id="6326" w:author="ERCOT" w:date="2021-11-01T11:02:00Z">
              <w:r>
                <w:rPr>
                  <w:rFonts w:ascii="Calibri" w:hAnsi="Calibri" w:cs="Calibri"/>
                  <w:color w:val="000000"/>
                  <w:sz w:val="22"/>
                  <w:szCs w:val="22"/>
                </w:rPr>
                <w:t>740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2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4F46A8C" w14:textId="39854A0C" w:rsidR="00841E30" w:rsidRPr="00E66AD4" w:rsidRDefault="00841E30" w:rsidP="00841E30">
            <w:pPr>
              <w:widowControl/>
              <w:autoSpaceDE/>
              <w:autoSpaceDN/>
              <w:adjustRightInd/>
              <w:jc w:val="center"/>
              <w:rPr>
                <w:ins w:id="6328" w:author="ERCOT" w:date="2021-11-01T10:51:00Z"/>
                <w:b/>
                <w:bCs/>
                <w:sz w:val="22"/>
                <w:szCs w:val="22"/>
              </w:rPr>
            </w:pPr>
            <w:ins w:id="6329"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3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6FA85293" w14:textId="497677F0" w:rsidR="00841E30" w:rsidRPr="00E66AD4" w:rsidRDefault="00841E30" w:rsidP="00841E30">
            <w:pPr>
              <w:widowControl/>
              <w:autoSpaceDE/>
              <w:autoSpaceDN/>
              <w:adjustRightInd/>
              <w:jc w:val="center"/>
              <w:rPr>
                <w:ins w:id="6331" w:author="ERCOT" w:date="2021-11-01T10:51:00Z"/>
                <w:b/>
                <w:bCs/>
                <w:sz w:val="22"/>
                <w:szCs w:val="22"/>
              </w:rPr>
            </w:pPr>
            <w:ins w:id="6332"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3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774C9D0" w14:textId="60E41A43" w:rsidR="00841E30" w:rsidRPr="00E66AD4" w:rsidRDefault="00841E30" w:rsidP="00841E30">
            <w:pPr>
              <w:widowControl/>
              <w:autoSpaceDE/>
              <w:autoSpaceDN/>
              <w:adjustRightInd/>
              <w:jc w:val="center"/>
              <w:rPr>
                <w:ins w:id="6334" w:author="ERCOT" w:date="2021-11-01T10:51:00Z"/>
                <w:b/>
                <w:bCs/>
                <w:sz w:val="22"/>
                <w:szCs w:val="22"/>
              </w:rPr>
            </w:pPr>
            <w:ins w:id="6335"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3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66F0681" w14:textId="29D061A5" w:rsidR="00841E30" w:rsidRPr="00E66AD4" w:rsidRDefault="00841E30" w:rsidP="00841E30">
            <w:pPr>
              <w:widowControl/>
              <w:autoSpaceDE/>
              <w:autoSpaceDN/>
              <w:adjustRightInd/>
              <w:jc w:val="center"/>
              <w:rPr>
                <w:ins w:id="6337" w:author="ERCOT" w:date="2021-11-01T10:51:00Z"/>
                <w:b/>
                <w:bCs/>
                <w:sz w:val="22"/>
                <w:szCs w:val="22"/>
              </w:rPr>
            </w:pPr>
            <w:ins w:id="6338" w:author="ERCOT" w:date="2021-11-01T11:02:00Z">
              <w:r>
                <w:rPr>
                  <w:rFonts w:ascii="Calibri" w:hAnsi="Calibri" w:cs="Calibri"/>
                  <w:color w:val="000000"/>
                  <w:sz w:val="22"/>
                  <w:szCs w:val="22"/>
                </w:rPr>
                <w:t>740</w:t>
              </w:r>
            </w:ins>
          </w:p>
        </w:tc>
        <w:tc>
          <w:tcPr>
            <w:tcW w:w="176" w:type="pct"/>
            <w:tcBorders>
              <w:top w:val="single" w:sz="4" w:space="0" w:color="000000"/>
              <w:left w:val="single" w:sz="4" w:space="0" w:color="000000"/>
              <w:bottom w:val="single" w:sz="4" w:space="0" w:color="000000"/>
              <w:right w:val="single" w:sz="4" w:space="0" w:color="000000"/>
            </w:tcBorders>
            <w:vAlign w:val="bottom"/>
            <w:tcPrChange w:id="6339"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C5969D1" w14:textId="3A3EC099" w:rsidR="00841E30" w:rsidRPr="00E66AD4" w:rsidRDefault="00841E30" w:rsidP="00841E30">
            <w:pPr>
              <w:widowControl/>
              <w:autoSpaceDE/>
              <w:autoSpaceDN/>
              <w:adjustRightInd/>
              <w:jc w:val="center"/>
              <w:rPr>
                <w:ins w:id="6340" w:author="ERCOT" w:date="2021-11-01T10:51:00Z"/>
                <w:b/>
                <w:bCs/>
                <w:sz w:val="22"/>
                <w:szCs w:val="22"/>
              </w:rPr>
            </w:pPr>
            <w:ins w:id="6341" w:author="ERCOT" w:date="2021-11-01T11:02:00Z">
              <w:r>
                <w:rPr>
                  <w:rFonts w:ascii="Calibri" w:hAnsi="Calibri" w:cs="Calibri"/>
                  <w:color w:val="000000"/>
                  <w:sz w:val="22"/>
                  <w:szCs w:val="22"/>
                </w:rPr>
                <w:t>740</w:t>
              </w:r>
            </w:ins>
          </w:p>
        </w:tc>
        <w:tc>
          <w:tcPr>
            <w:tcW w:w="187" w:type="pct"/>
            <w:tcBorders>
              <w:top w:val="single" w:sz="4" w:space="0" w:color="000000"/>
              <w:left w:val="single" w:sz="4" w:space="0" w:color="000000"/>
              <w:bottom w:val="single" w:sz="4" w:space="0" w:color="000000"/>
              <w:right w:val="single" w:sz="4" w:space="0" w:color="000000"/>
            </w:tcBorders>
            <w:vAlign w:val="bottom"/>
            <w:tcPrChange w:id="6342"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D3D406D" w14:textId="146F7644" w:rsidR="00841E30" w:rsidRPr="00E66AD4" w:rsidRDefault="00841E30" w:rsidP="00841E30">
            <w:pPr>
              <w:widowControl/>
              <w:autoSpaceDE/>
              <w:autoSpaceDN/>
              <w:adjustRightInd/>
              <w:jc w:val="center"/>
              <w:rPr>
                <w:ins w:id="6343" w:author="ERCOT" w:date="2021-11-01T10:51:00Z"/>
                <w:b/>
                <w:bCs/>
                <w:sz w:val="22"/>
                <w:szCs w:val="22"/>
              </w:rPr>
            </w:pPr>
            <w:ins w:id="6344" w:author="ERCOT" w:date="2021-11-01T11:02:00Z">
              <w:r>
                <w:rPr>
                  <w:rFonts w:ascii="Calibri" w:hAnsi="Calibri" w:cs="Calibri"/>
                  <w:color w:val="000000"/>
                  <w:sz w:val="22"/>
                  <w:szCs w:val="22"/>
                </w:rPr>
                <w:t>788</w:t>
              </w:r>
            </w:ins>
          </w:p>
        </w:tc>
        <w:tc>
          <w:tcPr>
            <w:tcW w:w="165" w:type="pct"/>
            <w:tcBorders>
              <w:top w:val="single" w:sz="4" w:space="0" w:color="000000"/>
              <w:left w:val="single" w:sz="4" w:space="0" w:color="000000"/>
              <w:bottom w:val="single" w:sz="4" w:space="0" w:color="000000"/>
              <w:right w:val="single" w:sz="4" w:space="0" w:color="000000"/>
            </w:tcBorders>
            <w:vAlign w:val="bottom"/>
            <w:tcPrChange w:id="6345"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31DD9D12" w14:textId="1318C986" w:rsidR="00841E30" w:rsidRPr="00E66AD4" w:rsidRDefault="00841E30" w:rsidP="00841E30">
            <w:pPr>
              <w:widowControl/>
              <w:autoSpaceDE/>
              <w:autoSpaceDN/>
              <w:adjustRightInd/>
              <w:jc w:val="center"/>
              <w:rPr>
                <w:ins w:id="6346" w:author="ERCOT" w:date="2021-11-01T10:51:00Z"/>
                <w:b/>
                <w:bCs/>
                <w:sz w:val="22"/>
                <w:szCs w:val="22"/>
              </w:rPr>
            </w:pPr>
            <w:ins w:id="6347" w:author="ERCOT" w:date="2021-11-01T11:02:00Z">
              <w:r>
                <w:rPr>
                  <w:rFonts w:ascii="Calibri" w:hAnsi="Calibri" w:cs="Calibri"/>
                  <w:color w:val="000000"/>
                  <w:sz w:val="22"/>
                  <w:szCs w:val="22"/>
                </w:rPr>
                <w:t>788</w:t>
              </w:r>
            </w:ins>
          </w:p>
        </w:tc>
        <w:tc>
          <w:tcPr>
            <w:tcW w:w="166" w:type="pct"/>
            <w:tcBorders>
              <w:top w:val="single" w:sz="4" w:space="0" w:color="000000"/>
              <w:left w:val="single" w:sz="4" w:space="0" w:color="000000"/>
              <w:bottom w:val="single" w:sz="4" w:space="0" w:color="000000"/>
              <w:right w:val="single" w:sz="4" w:space="0" w:color="000000"/>
            </w:tcBorders>
            <w:vAlign w:val="bottom"/>
            <w:tcPrChange w:id="6348"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1DDF7E9A" w14:textId="38F7E3B6" w:rsidR="00841E30" w:rsidRPr="00E66AD4" w:rsidRDefault="00841E30" w:rsidP="00841E30">
            <w:pPr>
              <w:widowControl/>
              <w:autoSpaceDE/>
              <w:autoSpaceDN/>
              <w:adjustRightInd/>
              <w:jc w:val="center"/>
              <w:rPr>
                <w:ins w:id="6349" w:author="ERCOT" w:date="2021-11-01T10:51:00Z"/>
                <w:b/>
                <w:bCs/>
                <w:sz w:val="22"/>
                <w:szCs w:val="22"/>
              </w:rPr>
            </w:pPr>
            <w:ins w:id="6350" w:author="ERCOT" w:date="2021-11-01T11:02:00Z">
              <w:r>
                <w:rPr>
                  <w:rFonts w:ascii="Calibri" w:hAnsi="Calibri" w:cs="Calibri"/>
                  <w:color w:val="000000"/>
                  <w:sz w:val="22"/>
                  <w:szCs w:val="22"/>
                </w:rPr>
                <w:t>788</w:t>
              </w:r>
            </w:ins>
          </w:p>
        </w:tc>
        <w:tc>
          <w:tcPr>
            <w:tcW w:w="180" w:type="pct"/>
            <w:tcBorders>
              <w:top w:val="single" w:sz="4" w:space="0" w:color="000000"/>
              <w:left w:val="single" w:sz="4" w:space="0" w:color="000000"/>
              <w:bottom w:val="single" w:sz="4" w:space="0" w:color="000000"/>
              <w:right w:val="single" w:sz="4" w:space="0" w:color="000000"/>
            </w:tcBorders>
            <w:vAlign w:val="bottom"/>
            <w:tcPrChange w:id="6351"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2208A33A" w14:textId="18E78247" w:rsidR="00841E30" w:rsidRPr="00E66AD4" w:rsidRDefault="00841E30" w:rsidP="00841E30">
            <w:pPr>
              <w:widowControl/>
              <w:autoSpaceDE/>
              <w:autoSpaceDN/>
              <w:adjustRightInd/>
              <w:jc w:val="center"/>
              <w:rPr>
                <w:ins w:id="6352" w:author="ERCOT" w:date="2021-11-01T10:51:00Z"/>
                <w:b/>
                <w:bCs/>
                <w:sz w:val="22"/>
                <w:szCs w:val="22"/>
              </w:rPr>
            </w:pPr>
            <w:ins w:id="6353" w:author="ERCOT" w:date="2021-11-01T11:02:00Z">
              <w:r>
                <w:rPr>
                  <w:rFonts w:ascii="Calibri" w:hAnsi="Calibri" w:cs="Calibri"/>
                  <w:color w:val="000000"/>
                  <w:sz w:val="22"/>
                  <w:szCs w:val="22"/>
                </w:rPr>
                <w:t>788</w:t>
              </w:r>
            </w:ins>
          </w:p>
        </w:tc>
        <w:tc>
          <w:tcPr>
            <w:tcW w:w="195" w:type="pct"/>
            <w:tcBorders>
              <w:top w:val="single" w:sz="4" w:space="0" w:color="000000"/>
              <w:left w:val="single" w:sz="4" w:space="0" w:color="000000"/>
              <w:bottom w:val="single" w:sz="4" w:space="0" w:color="000000"/>
              <w:right w:val="single" w:sz="4" w:space="0" w:color="000000"/>
            </w:tcBorders>
            <w:vAlign w:val="bottom"/>
            <w:tcPrChange w:id="6354"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406AB446" w14:textId="047DAA60" w:rsidR="00841E30" w:rsidRPr="00E66AD4" w:rsidRDefault="00841E30" w:rsidP="00841E30">
            <w:pPr>
              <w:widowControl/>
              <w:autoSpaceDE/>
              <w:autoSpaceDN/>
              <w:adjustRightInd/>
              <w:jc w:val="center"/>
              <w:rPr>
                <w:ins w:id="6355" w:author="ERCOT" w:date="2021-11-01T10:51:00Z"/>
                <w:b/>
                <w:bCs/>
                <w:sz w:val="22"/>
                <w:szCs w:val="22"/>
              </w:rPr>
            </w:pPr>
            <w:ins w:id="6356" w:author="ERCOT" w:date="2021-11-01T11:02:00Z">
              <w:r>
                <w:rPr>
                  <w:rFonts w:ascii="Calibri" w:hAnsi="Calibri" w:cs="Calibri"/>
                  <w:color w:val="000000"/>
                  <w:sz w:val="22"/>
                  <w:szCs w:val="22"/>
                </w:rPr>
                <w:t>788</w:t>
              </w:r>
            </w:ins>
          </w:p>
        </w:tc>
        <w:tc>
          <w:tcPr>
            <w:tcW w:w="244" w:type="pct"/>
            <w:vAlign w:val="bottom"/>
            <w:tcPrChange w:id="6357" w:author="ERCOT" w:date="2021-11-01T11:02:00Z">
              <w:tcPr>
                <w:tcW w:w="291" w:type="pct"/>
                <w:gridSpan w:val="2"/>
                <w:vAlign w:val="bottom"/>
              </w:tcPr>
            </w:tcPrChange>
          </w:tcPr>
          <w:p w14:paraId="48B7DA42" w14:textId="63FDCA6A" w:rsidR="00841E30" w:rsidRPr="00E66AD4" w:rsidRDefault="00841E30" w:rsidP="00841E30">
            <w:pPr>
              <w:widowControl/>
              <w:autoSpaceDE/>
              <w:autoSpaceDN/>
              <w:adjustRightInd/>
              <w:rPr>
                <w:ins w:id="6358" w:author="ERCOT" w:date="2021-11-01T11:01:00Z"/>
                <w:b/>
                <w:bCs/>
                <w:sz w:val="22"/>
                <w:szCs w:val="22"/>
              </w:rPr>
            </w:pPr>
            <w:ins w:id="6359" w:author="ERCOT" w:date="2021-11-01T11:02:00Z">
              <w:r>
                <w:rPr>
                  <w:rFonts w:ascii="Calibri" w:hAnsi="Calibri" w:cs="Calibri"/>
                  <w:color w:val="000000"/>
                  <w:sz w:val="22"/>
                  <w:szCs w:val="22"/>
                </w:rPr>
                <w:t>788</w:t>
              </w:r>
            </w:ins>
          </w:p>
        </w:tc>
      </w:tr>
      <w:tr w:rsidR="00841E30" w:rsidRPr="00E66AD4" w14:paraId="39EAAB89" w14:textId="4C7E39F6" w:rsidTr="00884092">
        <w:tblPrEx>
          <w:tblPrExChange w:id="6360" w:author="ERCOT" w:date="2021-11-01T11:02:00Z">
            <w:tblPrEx>
              <w:tblW w:w="5637" w:type="pct"/>
            </w:tblPrEx>
          </w:tblPrExChange>
        </w:tblPrEx>
        <w:trPr>
          <w:trHeight w:val="576"/>
          <w:tblCellSpacing w:w="0" w:type="dxa"/>
          <w:ins w:id="6361" w:author="ERCOT" w:date="2021-11-01T10:51:00Z"/>
          <w:trPrChange w:id="6362"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363"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0E9789B8" w14:textId="77777777" w:rsidR="00841E30" w:rsidRPr="000357D1" w:rsidRDefault="00841E30" w:rsidP="00841E30">
            <w:pPr>
              <w:widowControl/>
              <w:autoSpaceDE/>
              <w:autoSpaceDN/>
              <w:adjustRightInd/>
              <w:jc w:val="center"/>
              <w:rPr>
                <w:ins w:id="6364" w:author="ERCOT" w:date="2021-11-01T10:51:00Z"/>
                <w:sz w:val="22"/>
                <w:szCs w:val="22"/>
              </w:rPr>
            </w:pPr>
            <w:ins w:id="6365" w:author="ERCOT" w:date="2021-11-01T10:51:00Z">
              <w:r w:rsidRPr="000357D1">
                <w:rPr>
                  <w:b/>
                  <w:bCs/>
                  <w:sz w:val="22"/>
                  <w:szCs w:val="22"/>
                </w:rPr>
                <w:t>Nov.</w:t>
              </w:r>
            </w:ins>
          </w:p>
        </w:tc>
        <w:tc>
          <w:tcPr>
            <w:tcW w:w="199" w:type="pct"/>
            <w:tcBorders>
              <w:top w:val="single" w:sz="4" w:space="0" w:color="000000"/>
              <w:left w:val="single" w:sz="4" w:space="0" w:color="000000"/>
              <w:bottom w:val="single" w:sz="4" w:space="0" w:color="000000"/>
              <w:right w:val="single" w:sz="4" w:space="0" w:color="000000"/>
            </w:tcBorders>
            <w:vAlign w:val="bottom"/>
            <w:tcPrChange w:id="6366" w:author="ERCOT" w:date="2021-11-01T11:02:00Z">
              <w:tcPr>
                <w:tcW w:w="199" w:type="pct"/>
                <w:tcBorders>
                  <w:top w:val="single" w:sz="4" w:space="0" w:color="000000"/>
                  <w:left w:val="single" w:sz="4" w:space="0" w:color="000000"/>
                  <w:bottom w:val="single" w:sz="4" w:space="0" w:color="000000"/>
                  <w:right w:val="single" w:sz="4" w:space="0" w:color="000000"/>
                </w:tcBorders>
                <w:vAlign w:val="center"/>
              </w:tcPr>
            </w:tcPrChange>
          </w:tcPr>
          <w:p w14:paraId="668B083F" w14:textId="1A4B1E6D" w:rsidR="00841E30" w:rsidRPr="00E66AD4" w:rsidRDefault="00841E30" w:rsidP="00841E30">
            <w:pPr>
              <w:widowControl/>
              <w:autoSpaceDE/>
              <w:autoSpaceDN/>
              <w:adjustRightInd/>
              <w:jc w:val="center"/>
              <w:rPr>
                <w:ins w:id="6367" w:author="ERCOT" w:date="2021-11-01T10:51:00Z"/>
                <w:b/>
                <w:bCs/>
                <w:sz w:val="22"/>
                <w:szCs w:val="22"/>
              </w:rPr>
            </w:pPr>
            <w:ins w:id="6368" w:author="ERCOT" w:date="2021-11-01T11:02:00Z">
              <w:r>
                <w:rPr>
                  <w:rFonts w:ascii="Calibri" w:hAnsi="Calibri" w:cs="Calibri"/>
                  <w:color w:val="000000"/>
                  <w:sz w:val="22"/>
                  <w:szCs w:val="22"/>
                </w:rPr>
                <w:t>613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69"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7EC83FC2" w14:textId="4EDAEDE0" w:rsidR="00841E30" w:rsidRPr="00E66AD4" w:rsidRDefault="00841E30" w:rsidP="00841E30">
            <w:pPr>
              <w:widowControl/>
              <w:autoSpaceDE/>
              <w:autoSpaceDN/>
              <w:adjustRightInd/>
              <w:jc w:val="center"/>
              <w:rPr>
                <w:ins w:id="6370" w:author="ERCOT" w:date="2021-11-01T10:51:00Z"/>
                <w:b/>
                <w:bCs/>
                <w:sz w:val="22"/>
                <w:szCs w:val="22"/>
              </w:rPr>
            </w:pPr>
            <w:ins w:id="6371"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72"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634304BD" w14:textId="3FE47FA5" w:rsidR="00841E30" w:rsidRPr="00E66AD4" w:rsidRDefault="00841E30" w:rsidP="00841E30">
            <w:pPr>
              <w:widowControl/>
              <w:autoSpaceDE/>
              <w:autoSpaceDN/>
              <w:adjustRightInd/>
              <w:jc w:val="center"/>
              <w:rPr>
                <w:ins w:id="6373" w:author="ERCOT" w:date="2021-11-01T10:51:00Z"/>
                <w:b/>
                <w:bCs/>
                <w:sz w:val="22"/>
                <w:szCs w:val="22"/>
              </w:rPr>
            </w:pPr>
            <w:ins w:id="6374"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75"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1D19ABE4" w14:textId="3C01AB8B" w:rsidR="00841E30" w:rsidRPr="00E66AD4" w:rsidRDefault="00841E30" w:rsidP="00841E30">
            <w:pPr>
              <w:widowControl/>
              <w:autoSpaceDE/>
              <w:autoSpaceDN/>
              <w:adjustRightInd/>
              <w:jc w:val="center"/>
              <w:rPr>
                <w:ins w:id="6376" w:author="ERCOT" w:date="2021-11-01T10:51:00Z"/>
                <w:b/>
                <w:bCs/>
                <w:sz w:val="22"/>
                <w:szCs w:val="22"/>
              </w:rPr>
            </w:pPr>
            <w:ins w:id="6377"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78"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CE40C83" w14:textId="271EBBBB" w:rsidR="00841E30" w:rsidRPr="00E66AD4" w:rsidRDefault="00841E30" w:rsidP="00841E30">
            <w:pPr>
              <w:widowControl/>
              <w:autoSpaceDE/>
              <w:autoSpaceDN/>
              <w:adjustRightInd/>
              <w:jc w:val="center"/>
              <w:rPr>
                <w:ins w:id="6379" w:author="ERCOT" w:date="2021-11-01T10:51:00Z"/>
                <w:b/>
                <w:bCs/>
                <w:sz w:val="22"/>
                <w:szCs w:val="22"/>
              </w:rPr>
            </w:pPr>
            <w:ins w:id="6380"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81"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53C0F0C1" w14:textId="6114AC4E" w:rsidR="00841E30" w:rsidRPr="00E66AD4" w:rsidRDefault="00841E30" w:rsidP="00841E30">
            <w:pPr>
              <w:widowControl/>
              <w:autoSpaceDE/>
              <w:autoSpaceDN/>
              <w:adjustRightInd/>
              <w:jc w:val="center"/>
              <w:rPr>
                <w:ins w:id="6382" w:author="ERCOT" w:date="2021-11-01T10:51:00Z"/>
                <w:b/>
                <w:bCs/>
                <w:sz w:val="22"/>
                <w:szCs w:val="22"/>
              </w:rPr>
            </w:pPr>
            <w:ins w:id="6383"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84"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2BE0FCFF" w14:textId="71230F17" w:rsidR="00841E30" w:rsidRPr="00E66AD4" w:rsidRDefault="00841E30" w:rsidP="00841E30">
            <w:pPr>
              <w:widowControl/>
              <w:autoSpaceDE/>
              <w:autoSpaceDN/>
              <w:adjustRightInd/>
              <w:jc w:val="center"/>
              <w:rPr>
                <w:ins w:id="6385" w:author="ERCOT" w:date="2021-11-01T10:51:00Z"/>
                <w:b/>
                <w:bCs/>
                <w:sz w:val="22"/>
                <w:szCs w:val="22"/>
              </w:rPr>
            </w:pPr>
            <w:ins w:id="6386"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87"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1569727" w14:textId="6906CEA1" w:rsidR="00841E30" w:rsidRPr="00E66AD4" w:rsidRDefault="00841E30" w:rsidP="00841E30">
            <w:pPr>
              <w:widowControl/>
              <w:autoSpaceDE/>
              <w:autoSpaceDN/>
              <w:adjustRightInd/>
              <w:jc w:val="center"/>
              <w:rPr>
                <w:ins w:id="6388" w:author="ERCOT" w:date="2021-11-01T10:51:00Z"/>
                <w:b/>
                <w:bCs/>
                <w:sz w:val="22"/>
                <w:szCs w:val="22"/>
              </w:rPr>
            </w:pPr>
            <w:ins w:id="6389" w:author="ERCOT" w:date="2021-11-01T11:02:00Z">
              <w:r>
                <w:rPr>
                  <w:rFonts w:ascii="Calibri" w:hAnsi="Calibri" w:cs="Calibri"/>
                  <w:color w:val="000000"/>
                  <w:sz w:val="22"/>
                  <w:szCs w:val="22"/>
                </w:rPr>
                <w:t>795</w:t>
              </w:r>
            </w:ins>
          </w:p>
        </w:tc>
        <w:tc>
          <w:tcPr>
            <w:tcW w:w="178" w:type="pct"/>
            <w:tcBorders>
              <w:top w:val="single" w:sz="4" w:space="0" w:color="000000"/>
              <w:left w:val="single" w:sz="4" w:space="0" w:color="000000"/>
              <w:bottom w:val="single" w:sz="4" w:space="0" w:color="000000"/>
              <w:right w:val="single" w:sz="4" w:space="0" w:color="000000"/>
            </w:tcBorders>
            <w:vAlign w:val="bottom"/>
            <w:tcPrChange w:id="6390" w:author="ERCOT" w:date="2021-11-01T11:02:00Z">
              <w:tcPr>
                <w:tcW w:w="178" w:type="pct"/>
                <w:tcBorders>
                  <w:top w:val="single" w:sz="4" w:space="0" w:color="000000"/>
                  <w:left w:val="single" w:sz="4" w:space="0" w:color="000000"/>
                  <w:bottom w:val="single" w:sz="4" w:space="0" w:color="000000"/>
                  <w:right w:val="single" w:sz="4" w:space="0" w:color="000000"/>
                </w:tcBorders>
                <w:vAlign w:val="center"/>
              </w:tcPr>
            </w:tcPrChange>
          </w:tcPr>
          <w:p w14:paraId="21F1AF2D" w14:textId="4531D845" w:rsidR="00841E30" w:rsidRPr="00E66AD4" w:rsidRDefault="00841E30" w:rsidP="00841E30">
            <w:pPr>
              <w:widowControl/>
              <w:autoSpaceDE/>
              <w:autoSpaceDN/>
              <w:adjustRightInd/>
              <w:jc w:val="center"/>
              <w:rPr>
                <w:ins w:id="6391" w:author="ERCOT" w:date="2021-11-01T10:51:00Z"/>
                <w:b/>
                <w:bCs/>
                <w:sz w:val="22"/>
                <w:szCs w:val="22"/>
              </w:rPr>
            </w:pPr>
            <w:ins w:id="6392" w:author="ERCOT" w:date="2021-11-01T11:02:00Z">
              <w:r>
                <w:rPr>
                  <w:rFonts w:ascii="Calibri" w:hAnsi="Calibri" w:cs="Calibri"/>
                  <w:color w:val="000000"/>
                  <w:sz w:val="22"/>
                  <w:szCs w:val="22"/>
                </w:rPr>
                <w:t>795</w:t>
              </w:r>
            </w:ins>
          </w:p>
        </w:tc>
        <w:tc>
          <w:tcPr>
            <w:tcW w:w="219" w:type="pct"/>
            <w:tcBorders>
              <w:top w:val="single" w:sz="4" w:space="0" w:color="000000"/>
              <w:left w:val="single" w:sz="4" w:space="0" w:color="000000"/>
              <w:bottom w:val="single" w:sz="4" w:space="0" w:color="000000"/>
              <w:right w:val="single" w:sz="4" w:space="0" w:color="000000"/>
            </w:tcBorders>
            <w:vAlign w:val="bottom"/>
            <w:tcPrChange w:id="6393" w:author="ERCOT" w:date="2021-11-01T11:02:00Z">
              <w:tcPr>
                <w:tcW w:w="219" w:type="pct"/>
                <w:tcBorders>
                  <w:top w:val="single" w:sz="4" w:space="0" w:color="000000"/>
                  <w:left w:val="single" w:sz="4" w:space="0" w:color="000000"/>
                  <w:bottom w:val="single" w:sz="4" w:space="0" w:color="000000"/>
                  <w:right w:val="single" w:sz="4" w:space="0" w:color="000000"/>
                </w:tcBorders>
                <w:vAlign w:val="center"/>
              </w:tcPr>
            </w:tcPrChange>
          </w:tcPr>
          <w:p w14:paraId="4FDA1C80" w14:textId="2442AA7B" w:rsidR="00841E30" w:rsidRPr="00E66AD4" w:rsidRDefault="00841E30" w:rsidP="00841E30">
            <w:pPr>
              <w:widowControl/>
              <w:autoSpaceDE/>
              <w:autoSpaceDN/>
              <w:adjustRightInd/>
              <w:jc w:val="center"/>
              <w:rPr>
                <w:ins w:id="6394" w:author="ERCOT" w:date="2021-11-01T10:51:00Z"/>
                <w:b/>
                <w:bCs/>
                <w:sz w:val="22"/>
                <w:szCs w:val="22"/>
              </w:rPr>
            </w:pPr>
            <w:ins w:id="6395"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96"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D843B74" w14:textId="2C92FB3D" w:rsidR="00841E30" w:rsidRPr="00E66AD4" w:rsidRDefault="00841E30" w:rsidP="00841E30">
            <w:pPr>
              <w:widowControl/>
              <w:autoSpaceDE/>
              <w:autoSpaceDN/>
              <w:adjustRightInd/>
              <w:jc w:val="center"/>
              <w:rPr>
                <w:ins w:id="6397" w:author="ERCOT" w:date="2021-11-01T10:51:00Z"/>
                <w:b/>
                <w:bCs/>
                <w:sz w:val="22"/>
                <w:szCs w:val="22"/>
              </w:rPr>
            </w:pPr>
            <w:ins w:id="6398"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99"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54E9D2FE" w14:textId="1DBD22BD" w:rsidR="00841E30" w:rsidRPr="00E66AD4" w:rsidRDefault="00841E30" w:rsidP="00841E30">
            <w:pPr>
              <w:widowControl/>
              <w:autoSpaceDE/>
              <w:autoSpaceDN/>
              <w:adjustRightInd/>
              <w:jc w:val="center"/>
              <w:rPr>
                <w:ins w:id="6400" w:author="ERCOT" w:date="2021-11-01T10:51:00Z"/>
                <w:b/>
                <w:bCs/>
                <w:sz w:val="22"/>
                <w:szCs w:val="22"/>
              </w:rPr>
            </w:pPr>
            <w:ins w:id="6401" w:author="ERCOT" w:date="2021-11-01T11:02:00Z">
              <w:r>
                <w:rPr>
                  <w:rFonts w:ascii="Calibri" w:hAnsi="Calibri" w:cs="Calibri"/>
                  <w:color w:val="000000"/>
                  <w:sz w:val="22"/>
                  <w:szCs w:val="22"/>
                </w:rPr>
                <w:t>795</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02"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29502BDF" w14:textId="7BEA5C63" w:rsidR="00841E30" w:rsidRPr="00E66AD4" w:rsidRDefault="00841E30" w:rsidP="00841E30">
            <w:pPr>
              <w:widowControl/>
              <w:autoSpaceDE/>
              <w:autoSpaceDN/>
              <w:adjustRightInd/>
              <w:jc w:val="center"/>
              <w:rPr>
                <w:ins w:id="6403" w:author="ERCOT" w:date="2021-11-01T10:51:00Z"/>
                <w:b/>
                <w:bCs/>
                <w:sz w:val="22"/>
                <w:szCs w:val="22"/>
              </w:rPr>
            </w:pPr>
            <w:ins w:id="6404" w:author="ERCOT" w:date="2021-11-01T11:02:00Z">
              <w:r>
                <w:rPr>
                  <w:rFonts w:ascii="Calibri" w:hAnsi="Calibri" w:cs="Calibri"/>
                  <w:color w:val="000000"/>
                  <w:sz w:val="22"/>
                  <w:szCs w:val="22"/>
                </w:rPr>
                <w:t>970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05"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03AFDC70" w14:textId="68E736DA" w:rsidR="00841E30" w:rsidRPr="00E66AD4" w:rsidRDefault="00841E30" w:rsidP="00841E30">
            <w:pPr>
              <w:widowControl/>
              <w:autoSpaceDE/>
              <w:autoSpaceDN/>
              <w:adjustRightInd/>
              <w:jc w:val="center"/>
              <w:rPr>
                <w:ins w:id="6406" w:author="ERCOT" w:date="2021-11-01T10:51:00Z"/>
                <w:b/>
                <w:bCs/>
                <w:sz w:val="22"/>
                <w:szCs w:val="22"/>
              </w:rPr>
            </w:pPr>
            <w:ins w:id="6407"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08"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0CA860AD" w14:textId="093030D3" w:rsidR="00841E30" w:rsidRPr="00E66AD4" w:rsidRDefault="00841E30" w:rsidP="00841E30">
            <w:pPr>
              <w:widowControl/>
              <w:autoSpaceDE/>
              <w:autoSpaceDN/>
              <w:adjustRightInd/>
              <w:jc w:val="center"/>
              <w:rPr>
                <w:ins w:id="6409" w:author="ERCOT" w:date="2021-11-01T10:51:00Z"/>
                <w:b/>
                <w:bCs/>
                <w:sz w:val="22"/>
                <w:szCs w:val="22"/>
              </w:rPr>
            </w:pPr>
            <w:ins w:id="6410"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11"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329171DD" w14:textId="18CDCA26" w:rsidR="00841E30" w:rsidRPr="00E66AD4" w:rsidRDefault="00841E30" w:rsidP="00841E30">
            <w:pPr>
              <w:widowControl/>
              <w:autoSpaceDE/>
              <w:autoSpaceDN/>
              <w:adjustRightInd/>
              <w:jc w:val="center"/>
              <w:rPr>
                <w:ins w:id="6412" w:author="ERCOT" w:date="2021-11-01T10:51:00Z"/>
                <w:b/>
                <w:bCs/>
                <w:sz w:val="22"/>
                <w:szCs w:val="22"/>
              </w:rPr>
            </w:pPr>
            <w:ins w:id="6413"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14"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10C9FACA" w14:textId="29D0CFD3" w:rsidR="00841E30" w:rsidRPr="00E66AD4" w:rsidRDefault="00841E30" w:rsidP="00841E30">
            <w:pPr>
              <w:widowControl/>
              <w:autoSpaceDE/>
              <w:autoSpaceDN/>
              <w:adjustRightInd/>
              <w:jc w:val="center"/>
              <w:rPr>
                <w:ins w:id="6415" w:author="ERCOT" w:date="2021-11-01T10:51:00Z"/>
                <w:b/>
                <w:bCs/>
                <w:sz w:val="22"/>
                <w:szCs w:val="22"/>
              </w:rPr>
            </w:pPr>
            <w:ins w:id="6416" w:author="ERCOT" w:date="2021-11-01T11:02:00Z">
              <w:r>
                <w:rPr>
                  <w:rFonts w:ascii="Calibri" w:hAnsi="Calibri" w:cs="Calibri"/>
                  <w:color w:val="000000"/>
                  <w:sz w:val="22"/>
                  <w:szCs w:val="22"/>
                </w:rPr>
                <w:t>970</w:t>
              </w:r>
            </w:ins>
          </w:p>
        </w:tc>
        <w:tc>
          <w:tcPr>
            <w:tcW w:w="176" w:type="pct"/>
            <w:tcBorders>
              <w:top w:val="single" w:sz="4" w:space="0" w:color="000000"/>
              <w:left w:val="single" w:sz="4" w:space="0" w:color="000000"/>
              <w:bottom w:val="single" w:sz="4" w:space="0" w:color="000000"/>
              <w:right w:val="single" w:sz="4" w:space="0" w:color="000000"/>
            </w:tcBorders>
            <w:vAlign w:val="bottom"/>
            <w:tcPrChange w:id="6417" w:author="ERCOT" w:date="2021-11-01T11:02:00Z">
              <w:tcPr>
                <w:tcW w:w="176" w:type="pct"/>
                <w:tcBorders>
                  <w:top w:val="single" w:sz="4" w:space="0" w:color="000000"/>
                  <w:left w:val="single" w:sz="4" w:space="0" w:color="000000"/>
                  <w:bottom w:val="single" w:sz="4" w:space="0" w:color="000000"/>
                  <w:right w:val="single" w:sz="4" w:space="0" w:color="000000"/>
                </w:tcBorders>
                <w:vAlign w:val="center"/>
              </w:tcPr>
            </w:tcPrChange>
          </w:tcPr>
          <w:p w14:paraId="2FA6C025" w14:textId="4AC19816" w:rsidR="00841E30" w:rsidRPr="00E66AD4" w:rsidRDefault="00841E30" w:rsidP="00841E30">
            <w:pPr>
              <w:widowControl/>
              <w:autoSpaceDE/>
              <w:autoSpaceDN/>
              <w:adjustRightInd/>
              <w:jc w:val="center"/>
              <w:rPr>
                <w:ins w:id="6418" w:author="ERCOT" w:date="2021-11-01T10:51:00Z"/>
                <w:b/>
                <w:bCs/>
                <w:sz w:val="22"/>
                <w:szCs w:val="22"/>
              </w:rPr>
            </w:pPr>
            <w:ins w:id="6419" w:author="ERCOT" w:date="2021-11-01T11:02:00Z">
              <w:r>
                <w:rPr>
                  <w:rFonts w:ascii="Calibri" w:hAnsi="Calibri" w:cs="Calibri"/>
                  <w:color w:val="000000"/>
                  <w:sz w:val="22"/>
                  <w:szCs w:val="22"/>
                </w:rPr>
                <w:t>970</w:t>
              </w:r>
            </w:ins>
          </w:p>
        </w:tc>
        <w:tc>
          <w:tcPr>
            <w:tcW w:w="187" w:type="pct"/>
            <w:tcBorders>
              <w:top w:val="single" w:sz="4" w:space="0" w:color="000000"/>
              <w:left w:val="single" w:sz="4" w:space="0" w:color="000000"/>
              <w:bottom w:val="single" w:sz="4" w:space="0" w:color="000000"/>
              <w:right w:val="single" w:sz="4" w:space="0" w:color="000000"/>
            </w:tcBorders>
            <w:vAlign w:val="bottom"/>
            <w:tcPrChange w:id="6420" w:author="ERCOT" w:date="2021-11-01T11:02:00Z">
              <w:tcPr>
                <w:tcW w:w="187" w:type="pct"/>
                <w:tcBorders>
                  <w:top w:val="single" w:sz="4" w:space="0" w:color="000000"/>
                  <w:left w:val="single" w:sz="4" w:space="0" w:color="000000"/>
                  <w:bottom w:val="single" w:sz="4" w:space="0" w:color="000000"/>
                  <w:right w:val="single" w:sz="4" w:space="0" w:color="000000"/>
                </w:tcBorders>
                <w:vAlign w:val="center"/>
              </w:tcPr>
            </w:tcPrChange>
          </w:tcPr>
          <w:p w14:paraId="2B261E17" w14:textId="7FF453F0" w:rsidR="00841E30" w:rsidRPr="00E66AD4" w:rsidRDefault="00841E30" w:rsidP="00841E30">
            <w:pPr>
              <w:widowControl/>
              <w:autoSpaceDE/>
              <w:autoSpaceDN/>
              <w:adjustRightInd/>
              <w:jc w:val="center"/>
              <w:rPr>
                <w:ins w:id="6421" w:author="ERCOT" w:date="2021-11-01T10:51:00Z"/>
                <w:b/>
                <w:bCs/>
                <w:sz w:val="22"/>
                <w:szCs w:val="22"/>
              </w:rPr>
            </w:pPr>
            <w:ins w:id="6422" w:author="ERCOT" w:date="2021-11-01T11:02:00Z">
              <w:r>
                <w:rPr>
                  <w:rFonts w:ascii="Calibri" w:hAnsi="Calibri" w:cs="Calibri"/>
                  <w:color w:val="000000"/>
                  <w:sz w:val="22"/>
                  <w:szCs w:val="22"/>
                </w:rPr>
                <w:t>1018</w:t>
              </w:r>
            </w:ins>
          </w:p>
        </w:tc>
        <w:tc>
          <w:tcPr>
            <w:tcW w:w="165" w:type="pct"/>
            <w:tcBorders>
              <w:top w:val="single" w:sz="4" w:space="0" w:color="000000"/>
              <w:left w:val="single" w:sz="4" w:space="0" w:color="000000"/>
              <w:bottom w:val="single" w:sz="4" w:space="0" w:color="000000"/>
              <w:right w:val="single" w:sz="4" w:space="0" w:color="000000"/>
            </w:tcBorders>
            <w:vAlign w:val="bottom"/>
            <w:tcPrChange w:id="6423" w:author="ERCOT" w:date="2021-11-01T11:02:00Z">
              <w:tcPr>
                <w:tcW w:w="165" w:type="pct"/>
                <w:tcBorders>
                  <w:top w:val="single" w:sz="4" w:space="0" w:color="000000"/>
                  <w:left w:val="single" w:sz="4" w:space="0" w:color="000000"/>
                  <w:bottom w:val="single" w:sz="4" w:space="0" w:color="000000"/>
                  <w:right w:val="single" w:sz="4" w:space="0" w:color="000000"/>
                </w:tcBorders>
                <w:vAlign w:val="center"/>
              </w:tcPr>
            </w:tcPrChange>
          </w:tcPr>
          <w:p w14:paraId="705D193E" w14:textId="5B45171F" w:rsidR="00841E30" w:rsidRPr="00E66AD4" w:rsidRDefault="00841E30" w:rsidP="00841E30">
            <w:pPr>
              <w:widowControl/>
              <w:autoSpaceDE/>
              <w:autoSpaceDN/>
              <w:adjustRightInd/>
              <w:jc w:val="center"/>
              <w:rPr>
                <w:ins w:id="6424" w:author="ERCOT" w:date="2021-11-01T10:51:00Z"/>
                <w:b/>
                <w:bCs/>
                <w:sz w:val="22"/>
                <w:szCs w:val="22"/>
              </w:rPr>
            </w:pPr>
            <w:ins w:id="6425" w:author="ERCOT" w:date="2021-11-01T11:02:00Z">
              <w:r>
                <w:rPr>
                  <w:rFonts w:ascii="Calibri" w:hAnsi="Calibri" w:cs="Calibri"/>
                  <w:color w:val="000000"/>
                  <w:sz w:val="22"/>
                  <w:szCs w:val="22"/>
                </w:rPr>
                <w:t>1018</w:t>
              </w:r>
            </w:ins>
          </w:p>
        </w:tc>
        <w:tc>
          <w:tcPr>
            <w:tcW w:w="166" w:type="pct"/>
            <w:tcBorders>
              <w:top w:val="single" w:sz="4" w:space="0" w:color="000000"/>
              <w:left w:val="single" w:sz="4" w:space="0" w:color="000000"/>
              <w:bottom w:val="single" w:sz="4" w:space="0" w:color="000000"/>
              <w:right w:val="single" w:sz="4" w:space="0" w:color="000000"/>
            </w:tcBorders>
            <w:vAlign w:val="bottom"/>
            <w:tcPrChange w:id="6426" w:author="ERCOT" w:date="2021-11-01T11:02:00Z">
              <w:tcPr>
                <w:tcW w:w="166" w:type="pct"/>
                <w:tcBorders>
                  <w:top w:val="single" w:sz="4" w:space="0" w:color="000000"/>
                  <w:left w:val="single" w:sz="4" w:space="0" w:color="000000"/>
                  <w:bottom w:val="single" w:sz="4" w:space="0" w:color="000000"/>
                  <w:right w:val="single" w:sz="4" w:space="0" w:color="000000"/>
                </w:tcBorders>
                <w:vAlign w:val="center"/>
              </w:tcPr>
            </w:tcPrChange>
          </w:tcPr>
          <w:p w14:paraId="3E9E44E7" w14:textId="0494E0B3" w:rsidR="00841E30" w:rsidRPr="00E66AD4" w:rsidRDefault="00841E30" w:rsidP="00841E30">
            <w:pPr>
              <w:widowControl/>
              <w:autoSpaceDE/>
              <w:autoSpaceDN/>
              <w:adjustRightInd/>
              <w:jc w:val="center"/>
              <w:rPr>
                <w:ins w:id="6427" w:author="ERCOT" w:date="2021-11-01T10:51:00Z"/>
                <w:b/>
                <w:bCs/>
                <w:sz w:val="22"/>
                <w:szCs w:val="22"/>
              </w:rPr>
            </w:pPr>
            <w:ins w:id="6428" w:author="ERCOT" w:date="2021-11-01T11:02:00Z">
              <w:r>
                <w:rPr>
                  <w:rFonts w:ascii="Calibri" w:hAnsi="Calibri" w:cs="Calibri"/>
                  <w:color w:val="000000"/>
                  <w:sz w:val="22"/>
                  <w:szCs w:val="22"/>
                </w:rPr>
                <w:t>1018</w:t>
              </w:r>
            </w:ins>
          </w:p>
        </w:tc>
        <w:tc>
          <w:tcPr>
            <w:tcW w:w="180" w:type="pct"/>
            <w:tcBorders>
              <w:top w:val="single" w:sz="4" w:space="0" w:color="000000"/>
              <w:left w:val="single" w:sz="4" w:space="0" w:color="000000"/>
              <w:bottom w:val="single" w:sz="4" w:space="0" w:color="000000"/>
              <w:right w:val="single" w:sz="4" w:space="0" w:color="000000"/>
            </w:tcBorders>
            <w:vAlign w:val="bottom"/>
            <w:tcPrChange w:id="6429" w:author="ERCOT" w:date="2021-11-01T11:02:00Z">
              <w:tcPr>
                <w:tcW w:w="180" w:type="pct"/>
                <w:tcBorders>
                  <w:top w:val="single" w:sz="4" w:space="0" w:color="000000"/>
                  <w:left w:val="single" w:sz="4" w:space="0" w:color="000000"/>
                  <w:bottom w:val="single" w:sz="4" w:space="0" w:color="000000"/>
                  <w:right w:val="single" w:sz="4" w:space="0" w:color="000000"/>
                </w:tcBorders>
                <w:vAlign w:val="center"/>
              </w:tcPr>
            </w:tcPrChange>
          </w:tcPr>
          <w:p w14:paraId="58C6229D" w14:textId="5E7CDDBC" w:rsidR="00841E30" w:rsidRPr="00E66AD4" w:rsidRDefault="00841E30" w:rsidP="00841E30">
            <w:pPr>
              <w:widowControl/>
              <w:autoSpaceDE/>
              <w:autoSpaceDN/>
              <w:adjustRightInd/>
              <w:jc w:val="center"/>
              <w:rPr>
                <w:ins w:id="6430" w:author="ERCOT" w:date="2021-11-01T10:51:00Z"/>
                <w:b/>
                <w:bCs/>
                <w:sz w:val="22"/>
                <w:szCs w:val="22"/>
              </w:rPr>
            </w:pPr>
            <w:ins w:id="6431" w:author="ERCOT" w:date="2021-11-01T11:02:00Z">
              <w:r>
                <w:rPr>
                  <w:rFonts w:ascii="Calibri" w:hAnsi="Calibri" w:cs="Calibri"/>
                  <w:color w:val="000000"/>
                  <w:sz w:val="22"/>
                  <w:szCs w:val="22"/>
                </w:rPr>
                <w:t>1018</w:t>
              </w:r>
            </w:ins>
          </w:p>
        </w:tc>
        <w:tc>
          <w:tcPr>
            <w:tcW w:w="195" w:type="pct"/>
            <w:tcBorders>
              <w:top w:val="single" w:sz="4" w:space="0" w:color="000000"/>
              <w:left w:val="single" w:sz="4" w:space="0" w:color="000000"/>
              <w:bottom w:val="single" w:sz="4" w:space="0" w:color="000000"/>
              <w:right w:val="single" w:sz="4" w:space="0" w:color="000000"/>
            </w:tcBorders>
            <w:vAlign w:val="bottom"/>
            <w:tcPrChange w:id="6432" w:author="ERCOT" w:date="2021-11-01T11:02:00Z">
              <w:tcPr>
                <w:tcW w:w="147" w:type="pct"/>
                <w:tcBorders>
                  <w:top w:val="single" w:sz="4" w:space="0" w:color="000000"/>
                  <w:left w:val="single" w:sz="4" w:space="0" w:color="000000"/>
                  <w:bottom w:val="single" w:sz="4" w:space="0" w:color="000000"/>
                  <w:right w:val="single" w:sz="4" w:space="0" w:color="000000"/>
                </w:tcBorders>
                <w:vAlign w:val="center"/>
              </w:tcPr>
            </w:tcPrChange>
          </w:tcPr>
          <w:p w14:paraId="442AD2ED" w14:textId="775363AA" w:rsidR="00841E30" w:rsidRPr="00E66AD4" w:rsidRDefault="00841E30" w:rsidP="00841E30">
            <w:pPr>
              <w:widowControl/>
              <w:autoSpaceDE/>
              <w:autoSpaceDN/>
              <w:adjustRightInd/>
              <w:jc w:val="center"/>
              <w:rPr>
                <w:ins w:id="6433" w:author="ERCOT" w:date="2021-11-01T10:51:00Z"/>
                <w:b/>
                <w:bCs/>
                <w:sz w:val="22"/>
                <w:szCs w:val="22"/>
              </w:rPr>
            </w:pPr>
            <w:ins w:id="6434" w:author="ERCOT" w:date="2021-11-01T11:02:00Z">
              <w:r>
                <w:rPr>
                  <w:rFonts w:ascii="Calibri" w:hAnsi="Calibri" w:cs="Calibri"/>
                  <w:color w:val="000000"/>
                  <w:sz w:val="22"/>
                  <w:szCs w:val="22"/>
                </w:rPr>
                <w:t>1018</w:t>
              </w:r>
            </w:ins>
          </w:p>
        </w:tc>
        <w:tc>
          <w:tcPr>
            <w:tcW w:w="244" w:type="pct"/>
            <w:vAlign w:val="bottom"/>
            <w:tcPrChange w:id="6435" w:author="ERCOT" w:date="2021-11-01T11:02:00Z">
              <w:tcPr>
                <w:tcW w:w="291" w:type="pct"/>
                <w:gridSpan w:val="2"/>
                <w:vAlign w:val="bottom"/>
              </w:tcPr>
            </w:tcPrChange>
          </w:tcPr>
          <w:p w14:paraId="218263D1" w14:textId="4924DC65" w:rsidR="00841E30" w:rsidRPr="00E66AD4" w:rsidRDefault="00841E30" w:rsidP="00841E30">
            <w:pPr>
              <w:widowControl/>
              <w:autoSpaceDE/>
              <w:autoSpaceDN/>
              <w:adjustRightInd/>
              <w:rPr>
                <w:ins w:id="6436" w:author="ERCOT" w:date="2021-11-01T11:01:00Z"/>
                <w:b/>
                <w:bCs/>
                <w:sz w:val="22"/>
                <w:szCs w:val="22"/>
              </w:rPr>
            </w:pPr>
            <w:ins w:id="6437" w:author="ERCOT" w:date="2021-11-01T11:02:00Z">
              <w:r>
                <w:rPr>
                  <w:rFonts w:ascii="Calibri" w:hAnsi="Calibri" w:cs="Calibri"/>
                  <w:color w:val="000000"/>
                  <w:sz w:val="22"/>
                  <w:szCs w:val="22"/>
                </w:rPr>
                <w:t>1018</w:t>
              </w:r>
            </w:ins>
          </w:p>
        </w:tc>
      </w:tr>
      <w:tr w:rsidR="00841E30" w:rsidRPr="00E66AD4" w14:paraId="7D357262" w14:textId="74DB4FBB" w:rsidTr="00884092">
        <w:tblPrEx>
          <w:tblPrExChange w:id="6438" w:author="ERCOT" w:date="2021-11-01T11:02:00Z">
            <w:tblPrEx>
              <w:tblW w:w="5637" w:type="pct"/>
            </w:tblPrEx>
          </w:tblPrExChange>
        </w:tblPrEx>
        <w:trPr>
          <w:trHeight w:val="576"/>
          <w:tblCellSpacing w:w="0" w:type="dxa"/>
          <w:ins w:id="6439" w:author="ERCOT" w:date="2021-11-01T10:51:00Z"/>
          <w:trPrChange w:id="6440" w:author="ERCOT" w:date="2021-11-01T11:02:00Z">
            <w:trPr>
              <w:trHeight w:val="576"/>
              <w:tblCellSpacing w:w="0" w:type="dxa"/>
            </w:trPr>
          </w:trPrChange>
        </w:trPr>
        <w:tc>
          <w:tcPr>
            <w:tcW w:w="339" w:type="pct"/>
            <w:tcBorders>
              <w:top w:val="single" w:sz="4" w:space="0" w:color="000000"/>
              <w:left w:val="single" w:sz="8" w:space="0" w:color="000000"/>
              <w:bottom w:val="single" w:sz="8" w:space="0" w:color="000000"/>
              <w:right w:val="single" w:sz="4" w:space="0" w:color="000000"/>
            </w:tcBorders>
            <w:vAlign w:val="center"/>
            <w:tcPrChange w:id="6441" w:author="ERCOT" w:date="2021-11-01T11:02:00Z">
              <w:tcPr>
                <w:tcW w:w="339" w:type="pct"/>
                <w:tcBorders>
                  <w:top w:val="single" w:sz="4" w:space="0" w:color="000000"/>
                  <w:left w:val="single" w:sz="8" w:space="0" w:color="000000"/>
                  <w:bottom w:val="single" w:sz="8" w:space="0" w:color="000000"/>
                  <w:right w:val="single" w:sz="4" w:space="0" w:color="000000"/>
                </w:tcBorders>
                <w:vAlign w:val="center"/>
              </w:tcPr>
            </w:tcPrChange>
          </w:tcPr>
          <w:p w14:paraId="7AC36DA6" w14:textId="77777777" w:rsidR="00841E30" w:rsidRPr="000357D1" w:rsidRDefault="00841E30" w:rsidP="00841E30">
            <w:pPr>
              <w:widowControl/>
              <w:autoSpaceDE/>
              <w:autoSpaceDN/>
              <w:adjustRightInd/>
              <w:jc w:val="center"/>
              <w:rPr>
                <w:ins w:id="6442" w:author="ERCOT" w:date="2021-11-01T10:51:00Z"/>
                <w:sz w:val="22"/>
                <w:szCs w:val="22"/>
              </w:rPr>
            </w:pPr>
            <w:ins w:id="6443" w:author="ERCOT" w:date="2021-11-01T10:51:00Z">
              <w:r w:rsidRPr="000357D1">
                <w:rPr>
                  <w:b/>
                  <w:bCs/>
                  <w:sz w:val="22"/>
                  <w:szCs w:val="22"/>
                </w:rPr>
                <w:lastRenderedPageBreak/>
                <w:t>Dec.</w:t>
              </w:r>
            </w:ins>
          </w:p>
        </w:tc>
        <w:tc>
          <w:tcPr>
            <w:tcW w:w="199" w:type="pct"/>
            <w:tcBorders>
              <w:top w:val="single" w:sz="4" w:space="0" w:color="000000"/>
              <w:left w:val="single" w:sz="4" w:space="0" w:color="000000"/>
              <w:bottom w:val="single" w:sz="8" w:space="0" w:color="000000"/>
              <w:right w:val="single" w:sz="4" w:space="0" w:color="000000"/>
            </w:tcBorders>
            <w:vAlign w:val="bottom"/>
            <w:tcPrChange w:id="6444" w:author="ERCOT" w:date="2021-11-01T11:02:00Z">
              <w:tcPr>
                <w:tcW w:w="199" w:type="pct"/>
                <w:tcBorders>
                  <w:top w:val="single" w:sz="4" w:space="0" w:color="000000"/>
                  <w:left w:val="single" w:sz="4" w:space="0" w:color="000000"/>
                  <w:bottom w:val="single" w:sz="8" w:space="0" w:color="000000"/>
                  <w:right w:val="single" w:sz="4" w:space="0" w:color="000000"/>
                </w:tcBorders>
                <w:vAlign w:val="center"/>
              </w:tcPr>
            </w:tcPrChange>
          </w:tcPr>
          <w:p w14:paraId="36527310" w14:textId="2627F6D8" w:rsidR="00841E30" w:rsidRPr="00E66AD4" w:rsidRDefault="00841E30" w:rsidP="00841E30">
            <w:pPr>
              <w:widowControl/>
              <w:autoSpaceDE/>
              <w:autoSpaceDN/>
              <w:adjustRightInd/>
              <w:jc w:val="center"/>
              <w:rPr>
                <w:ins w:id="6445" w:author="ERCOT" w:date="2021-11-01T10:51:00Z"/>
                <w:b/>
                <w:bCs/>
                <w:sz w:val="22"/>
                <w:szCs w:val="22"/>
              </w:rPr>
            </w:pPr>
            <w:ins w:id="6446" w:author="ERCOT" w:date="2021-11-01T11:02:00Z">
              <w:r>
                <w:rPr>
                  <w:rFonts w:ascii="Calibri" w:hAnsi="Calibri" w:cs="Calibri"/>
                  <w:color w:val="000000"/>
                  <w:sz w:val="22"/>
                  <w:szCs w:val="22"/>
                </w:rPr>
                <w:t>526</w:t>
              </w:r>
            </w:ins>
          </w:p>
        </w:tc>
        <w:tc>
          <w:tcPr>
            <w:tcW w:w="194" w:type="pct"/>
            <w:tcBorders>
              <w:top w:val="single" w:sz="4" w:space="0" w:color="000000"/>
              <w:left w:val="single" w:sz="4" w:space="0" w:color="000000"/>
              <w:bottom w:val="single" w:sz="8" w:space="0" w:color="000000"/>
              <w:right w:val="single" w:sz="4" w:space="0" w:color="000000"/>
            </w:tcBorders>
            <w:vAlign w:val="bottom"/>
            <w:tcPrChange w:id="6447"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14150D19" w14:textId="66358260" w:rsidR="00841E30" w:rsidRPr="00E66AD4" w:rsidRDefault="00841E30" w:rsidP="00841E30">
            <w:pPr>
              <w:widowControl/>
              <w:autoSpaceDE/>
              <w:autoSpaceDN/>
              <w:adjustRightInd/>
              <w:jc w:val="center"/>
              <w:rPr>
                <w:ins w:id="6448" w:author="ERCOT" w:date="2021-11-01T10:51:00Z"/>
                <w:b/>
                <w:bCs/>
                <w:sz w:val="22"/>
                <w:szCs w:val="22"/>
              </w:rPr>
            </w:pPr>
            <w:ins w:id="6449"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50"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6A43B39" w14:textId="2DD788C6" w:rsidR="00841E30" w:rsidRPr="00E66AD4" w:rsidRDefault="00841E30" w:rsidP="00841E30">
            <w:pPr>
              <w:widowControl/>
              <w:autoSpaceDE/>
              <w:autoSpaceDN/>
              <w:adjustRightInd/>
              <w:jc w:val="center"/>
              <w:rPr>
                <w:ins w:id="6451" w:author="ERCOT" w:date="2021-11-01T10:51:00Z"/>
                <w:b/>
                <w:bCs/>
                <w:sz w:val="22"/>
                <w:szCs w:val="22"/>
              </w:rPr>
            </w:pPr>
            <w:ins w:id="6452"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53"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6580A397" w14:textId="40A6DCFC" w:rsidR="00841E30" w:rsidRPr="00E66AD4" w:rsidRDefault="00841E30" w:rsidP="00841E30">
            <w:pPr>
              <w:widowControl/>
              <w:autoSpaceDE/>
              <w:autoSpaceDN/>
              <w:adjustRightInd/>
              <w:jc w:val="center"/>
              <w:rPr>
                <w:ins w:id="6454" w:author="ERCOT" w:date="2021-11-01T10:51:00Z"/>
                <w:b/>
                <w:bCs/>
                <w:sz w:val="22"/>
                <w:szCs w:val="22"/>
              </w:rPr>
            </w:pPr>
            <w:ins w:id="6455"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56"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1310C64E" w14:textId="5C788D35" w:rsidR="00841E30" w:rsidRPr="00E66AD4" w:rsidRDefault="00841E30" w:rsidP="00841E30">
            <w:pPr>
              <w:widowControl/>
              <w:autoSpaceDE/>
              <w:autoSpaceDN/>
              <w:adjustRightInd/>
              <w:jc w:val="center"/>
              <w:rPr>
                <w:ins w:id="6457" w:author="ERCOT" w:date="2021-11-01T10:51:00Z"/>
                <w:b/>
                <w:bCs/>
                <w:sz w:val="22"/>
                <w:szCs w:val="22"/>
              </w:rPr>
            </w:pPr>
            <w:ins w:id="6458"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59"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59447C6" w14:textId="17CE060B" w:rsidR="00841E30" w:rsidRPr="00E66AD4" w:rsidRDefault="00841E30" w:rsidP="00841E30">
            <w:pPr>
              <w:widowControl/>
              <w:autoSpaceDE/>
              <w:autoSpaceDN/>
              <w:adjustRightInd/>
              <w:jc w:val="center"/>
              <w:rPr>
                <w:ins w:id="6460" w:author="ERCOT" w:date="2021-11-01T10:51:00Z"/>
                <w:b/>
                <w:bCs/>
                <w:sz w:val="22"/>
                <w:szCs w:val="22"/>
              </w:rPr>
            </w:pPr>
            <w:ins w:id="6461"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62"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24923B91" w14:textId="55CA9B07" w:rsidR="00841E30" w:rsidRPr="00E66AD4" w:rsidRDefault="00841E30" w:rsidP="00841E30">
            <w:pPr>
              <w:widowControl/>
              <w:autoSpaceDE/>
              <w:autoSpaceDN/>
              <w:adjustRightInd/>
              <w:jc w:val="center"/>
              <w:rPr>
                <w:ins w:id="6463" w:author="ERCOT" w:date="2021-11-01T10:51:00Z"/>
                <w:b/>
                <w:bCs/>
                <w:sz w:val="22"/>
                <w:szCs w:val="22"/>
              </w:rPr>
            </w:pPr>
            <w:ins w:id="6464"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65"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1903EBD7" w14:textId="58AA3CE0" w:rsidR="00841E30" w:rsidRPr="00E66AD4" w:rsidRDefault="00841E30" w:rsidP="00841E30">
            <w:pPr>
              <w:widowControl/>
              <w:autoSpaceDE/>
              <w:autoSpaceDN/>
              <w:adjustRightInd/>
              <w:jc w:val="center"/>
              <w:rPr>
                <w:ins w:id="6466" w:author="ERCOT" w:date="2021-11-01T10:51:00Z"/>
                <w:b/>
                <w:bCs/>
                <w:sz w:val="22"/>
                <w:szCs w:val="22"/>
              </w:rPr>
            </w:pPr>
            <w:ins w:id="6467" w:author="ERCOT" w:date="2021-11-01T11:02:00Z">
              <w:r>
                <w:rPr>
                  <w:rFonts w:ascii="Calibri" w:hAnsi="Calibri" w:cs="Calibri"/>
                  <w:color w:val="000000"/>
                  <w:sz w:val="22"/>
                  <w:szCs w:val="22"/>
                </w:rPr>
                <w:t>778</w:t>
              </w:r>
            </w:ins>
          </w:p>
        </w:tc>
        <w:tc>
          <w:tcPr>
            <w:tcW w:w="178" w:type="pct"/>
            <w:tcBorders>
              <w:top w:val="single" w:sz="4" w:space="0" w:color="000000"/>
              <w:left w:val="single" w:sz="4" w:space="0" w:color="000000"/>
              <w:bottom w:val="single" w:sz="8" w:space="0" w:color="000000"/>
              <w:right w:val="single" w:sz="4" w:space="0" w:color="000000"/>
            </w:tcBorders>
            <w:vAlign w:val="bottom"/>
            <w:tcPrChange w:id="6468" w:author="ERCOT" w:date="2021-11-01T11:02:00Z">
              <w:tcPr>
                <w:tcW w:w="178" w:type="pct"/>
                <w:tcBorders>
                  <w:top w:val="single" w:sz="4" w:space="0" w:color="000000"/>
                  <w:left w:val="single" w:sz="4" w:space="0" w:color="000000"/>
                  <w:bottom w:val="single" w:sz="8" w:space="0" w:color="000000"/>
                  <w:right w:val="single" w:sz="4" w:space="0" w:color="000000"/>
                </w:tcBorders>
                <w:vAlign w:val="center"/>
              </w:tcPr>
            </w:tcPrChange>
          </w:tcPr>
          <w:p w14:paraId="467B597E" w14:textId="15EE3558" w:rsidR="00841E30" w:rsidRPr="00E66AD4" w:rsidRDefault="00841E30" w:rsidP="00841E30">
            <w:pPr>
              <w:widowControl/>
              <w:autoSpaceDE/>
              <w:autoSpaceDN/>
              <w:adjustRightInd/>
              <w:jc w:val="center"/>
              <w:rPr>
                <w:ins w:id="6469" w:author="ERCOT" w:date="2021-11-01T10:51:00Z"/>
                <w:b/>
                <w:bCs/>
                <w:sz w:val="22"/>
                <w:szCs w:val="22"/>
              </w:rPr>
            </w:pPr>
            <w:ins w:id="6470" w:author="ERCOT" w:date="2021-11-01T11:02:00Z">
              <w:r>
                <w:rPr>
                  <w:rFonts w:ascii="Calibri" w:hAnsi="Calibri" w:cs="Calibri"/>
                  <w:color w:val="000000"/>
                  <w:sz w:val="22"/>
                  <w:szCs w:val="22"/>
                </w:rPr>
                <w:t>778</w:t>
              </w:r>
            </w:ins>
          </w:p>
        </w:tc>
        <w:tc>
          <w:tcPr>
            <w:tcW w:w="219" w:type="pct"/>
            <w:tcBorders>
              <w:top w:val="single" w:sz="4" w:space="0" w:color="000000"/>
              <w:left w:val="single" w:sz="4" w:space="0" w:color="000000"/>
              <w:bottom w:val="single" w:sz="8" w:space="0" w:color="000000"/>
              <w:right w:val="single" w:sz="4" w:space="0" w:color="000000"/>
            </w:tcBorders>
            <w:vAlign w:val="bottom"/>
            <w:tcPrChange w:id="6471" w:author="ERCOT" w:date="2021-11-01T11:02:00Z">
              <w:tcPr>
                <w:tcW w:w="219" w:type="pct"/>
                <w:tcBorders>
                  <w:top w:val="single" w:sz="4" w:space="0" w:color="000000"/>
                  <w:left w:val="single" w:sz="4" w:space="0" w:color="000000"/>
                  <w:bottom w:val="single" w:sz="8" w:space="0" w:color="000000"/>
                  <w:right w:val="single" w:sz="4" w:space="0" w:color="000000"/>
                </w:tcBorders>
                <w:vAlign w:val="center"/>
              </w:tcPr>
            </w:tcPrChange>
          </w:tcPr>
          <w:p w14:paraId="05250E12" w14:textId="6E812DE2" w:rsidR="00841E30" w:rsidRPr="00E66AD4" w:rsidRDefault="00841E30" w:rsidP="00841E30">
            <w:pPr>
              <w:widowControl/>
              <w:autoSpaceDE/>
              <w:autoSpaceDN/>
              <w:adjustRightInd/>
              <w:jc w:val="center"/>
              <w:rPr>
                <w:ins w:id="6472" w:author="ERCOT" w:date="2021-11-01T10:51:00Z"/>
                <w:b/>
                <w:bCs/>
                <w:sz w:val="22"/>
                <w:szCs w:val="22"/>
              </w:rPr>
            </w:pPr>
            <w:ins w:id="6473"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74"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79996D1A" w14:textId="6CCA2ACA" w:rsidR="00841E30" w:rsidRPr="00E66AD4" w:rsidRDefault="00841E30" w:rsidP="00841E30">
            <w:pPr>
              <w:widowControl/>
              <w:autoSpaceDE/>
              <w:autoSpaceDN/>
              <w:adjustRightInd/>
              <w:jc w:val="center"/>
              <w:rPr>
                <w:ins w:id="6475" w:author="ERCOT" w:date="2021-11-01T10:51:00Z"/>
                <w:b/>
                <w:bCs/>
                <w:sz w:val="22"/>
                <w:szCs w:val="22"/>
              </w:rPr>
            </w:pPr>
            <w:ins w:id="6476"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77"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DFB70DD" w14:textId="22D8729B" w:rsidR="00841E30" w:rsidRPr="00E66AD4" w:rsidRDefault="00841E30" w:rsidP="00841E30">
            <w:pPr>
              <w:widowControl/>
              <w:autoSpaceDE/>
              <w:autoSpaceDN/>
              <w:adjustRightInd/>
              <w:jc w:val="center"/>
              <w:rPr>
                <w:ins w:id="6478" w:author="ERCOT" w:date="2021-11-01T10:51:00Z"/>
                <w:b/>
                <w:bCs/>
                <w:sz w:val="22"/>
                <w:szCs w:val="22"/>
              </w:rPr>
            </w:pPr>
            <w:ins w:id="6479" w:author="ERCOT" w:date="2021-11-01T11:02:00Z">
              <w:r>
                <w:rPr>
                  <w:rFonts w:ascii="Calibri" w:hAnsi="Calibri" w:cs="Calibri"/>
                  <w:color w:val="000000"/>
                  <w:sz w:val="22"/>
                  <w:szCs w:val="22"/>
                </w:rPr>
                <w:t>778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480"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02258FDA" w14:textId="64B17B73" w:rsidR="00841E30" w:rsidRPr="00E66AD4" w:rsidRDefault="00841E30" w:rsidP="00841E30">
            <w:pPr>
              <w:widowControl/>
              <w:autoSpaceDE/>
              <w:autoSpaceDN/>
              <w:adjustRightInd/>
              <w:jc w:val="center"/>
              <w:rPr>
                <w:ins w:id="6481" w:author="ERCOT" w:date="2021-11-01T10:51:00Z"/>
                <w:b/>
                <w:bCs/>
                <w:sz w:val="22"/>
                <w:szCs w:val="22"/>
              </w:rPr>
            </w:pPr>
            <w:ins w:id="6482" w:author="ERCOT" w:date="2021-11-01T11:02:00Z">
              <w:r>
                <w:rPr>
                  <w:rFonts w:ascii="Calibri" w:hAnsi="Calibri" w:cs="Calibri"/>
                  <w:color w:val="000000"/>
                  <w:sz w:val="22"/>
                  <w:szCs w:val="22"/>
                </w:rPr>
                <w:t>628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483"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760C4F32" w14:textId="07D9CE23" w:rsidR="00841E30" w:rsidRPr="00E66AD4" w:rsidRDefault="00841E30" w:rsidP="00841E30">
            <w:pPr>
              <w:widowControl/>
              <w:autoSpaceDE/>
              <w:autoSpaceDN/>
              <w:adjustRightInd/>
              <w:jc w:val="center"/>
              <w:rPr>
                <w:ins w:id="6484" w:author="ERCOT" w:date="2021-11-01T10:51:00Z"/>
                <w:b/>
                <w:bCs/>
                <w:sz w:val="22"/>
                <w:szCs w:val="22"/>
              </w:rPr>
            </w:pPr>
            <w:ins w:id="6485"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486"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5147296D" w14:textId="49C5C2A5" w:rsidR="00841E30" w:rsidRPr="00E66AD4" w:rsidRDefault="00841E30" w:rsidP="00841E30">
            <w:pPr>
              <w:widowControl/>
              <w:autoSpaceDE/>
              <w:autoSpaceDN/>
              <w:adjustRightInd/>
              <w:jc w:val="center"/>
              <w:rPr>
                <w:ins w:id="6487" w:author="ERCOT" w:date="2021-11-01T10:51:00Z"/>
                <w:b/>
                <w:bCs/>
                <w:sz w:val="22"/>
                <w:szCs w:val="22"/>
              </w:rPr>
            </w:pPr>
            <w:ins w:id="6488"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489"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320D1988" w14:textId="42C91B0B" w:rsidR="00841E30" w:rsidRPr="00E66AD4" w:rsidRDefault="00841E30" w:rsidP="00841E30">
            <w:pPr>
              <w:widowControl/>
              <w:autoSpaceDE/>
              <w:autoSpaceDN/>
              <w:adjustRightInd/>
              <w:jc w:val="center"/>
              <w:rPr>
                <w:ins w:id="6490" w:author="ERCOT" w:date="2021-11-01T10:51:00Z"/>
                <w:b/>
                <w:bCs/>
                <w:sz w:val="22"/>
                <w:szCs w:val="22"/>
              </w:rPr>
            </w:pPr>
            <w:ins w:id="6491"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492"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3B995591" w14:textId="381F4C70" w:rsidR="00841E30" w:rsidRPr="00E66AD4" w:rsidRDefault="00841E30" w:rsidP="00841E30">
            <w:pPr>
              <w:widowControl/>
              <w:autoSpaceDE/>
              <w:autoSpaceDN/>
              <w:adjustRightInd/>
              <w:jc w:val="center"/>
              <w:rPr>
                <w:ins w:id="6493" w:author="ERCOT" w:date="2021-11-01T10:51:00Z"/>
                <w:b/>
                <w:bCs/>
                <w:sz w:val="22"/>
                <w:szCs w:val="22"/>
              </w:rPr>
            </w:pPr>
            <w:ins w:id="6494" w:author="ERCOT" w:date="2021-11-01T11:02:00Z">
              <w:r>
                <w:rPr>
                  <w:rFonts w:ascii="Calibri" w:hAnsi="Calibri" w:cs="Calibri"/>
                  <w:color w:val="000000"/>
                  <w:sz w:val="22"/>
                  <w:szCs w:val="22"/>
                </w:rPr>
                <w:t>628</w:t>
              </w:r>
            </w:ins>
          </w:p>
        </w:tc>
        <w:tc>
          <w:tcPr>
            <w:tcW w:w="176" w:type="pct"/>
            <w:tcBorders>
              <w:top w:val="single" w:sz="4" w:space="0" w:color="000000"/>
              <w:left w:val="single" w:sz="4" w:space="0" w:color="000000"/>
              <w:bottom w:val="single" w:sz="8" w:space="0" w:color="000000"/>
              <w:right w:val="single" w:sz="4" w:space="0" w:color="000000"/>
            </w:tcBorders>
            <w:vAlign w:val="bottom"/>
            <w:tcPrChange w:id="6495" w:author="ERCOT" w:date="2021-11-01T11:02:00Z">
              <w:tcPr>
                <w:tcW w:w="176" w:type="pct"/>
                <w:tcBorders>
                  <w:top w:val="single" w:sz="4" w:space="0" w:color="000000"/>
                  <w:left w:val="single" w:sz="4" w:space="0" w:color="000000"/>
                  <w:bottom w:val="single" w:sz="8" w:space="0" w:color="000000"/>
                  <w:right w:val="single" w:sz="4" w:space="0" w:color="000000"/>
                </w:tcBorders>
                <w:vAlign w:val="center"/>
              </w:tcPr>
            </w:tcPrChange>
          </w:tcPr>
          <w:p w14:paraId="04746961" w14:textId="23C43D8E" w:rsidR="00841E30" w:rsidRPr="00E66AD4" w:rsidRDefault="00841E30" w:rsidP="00841E30">
            <w:pPr>
              <w:widowControl/>
              <w:autoSpaceDE/>
              <w:autoSpaceDN/>
              <w:adjustRightInd/>
              <w:jc w:val="center"/>
              <w:rPr>
                <w:ins w:id="6496" w:author="ERCOT" w:date="2021-11-01T10:51:00Z"/>
                <w:b/>
                <w:bCs/>
                <w:sz w:val="22"/>
                <w:szCs w:val="22"/>
              </w:rPr>
            </w:pPr>
            <w:ins w:id="6497" w:author="ERCOT" w:date="2021-11-01T11:02:00Z">
              <w:r>
                <w:rPr>
                  <w:rFonts w:ascii="Calibri" w:hAnsi="Calibri" w:cs="Calibri"/>
                  <w:color w:val="000000"/>
                  <w:sz w:val="22"/>
                  <w:szCs w:val="22"/>
                </w:rPr>
                <w:t>628</w:t>
              </w:r>
            </w:ins>
          </w:p>
        </w:tc>
        <w:tc>
          <w:tcPr>
            <w:tcW w:w="187" w:type="pct"/>
            <w:tcBorders>
              <w:top w:val="single" w:sz="4" w:space="0" w:color="000000"/>
              <w:left w:val="single" w:sz="4" w:space="0" w:color="000000"/>
              <w:bottom w:val="single" w:sz="8" w:space="0" w:color="000000"/>
              <w:right w:val="single" w:sz="4" w:space="0" w:color="000000"/>
            </w:tcBorders>
            <w:vAlign w:val="bottom"/>
            <w:tcPrChange w:id="6498" w:author="ERCOT" w:date="2021-11-01T11:02:00Z">
              <w:tcPr>
                <w:tcW w:w="187" w:type="pct"/>
                <w:tcBorders>
                  <w:top w:val="single" w:sz="4" w:space="0" w:color="000000"/>
                  <w:left w:val="single" w:sz="4" w:space="0" w:color="000000"/>
                  <w:bottom w:val="single" w:sz="8" w:space="0" w:color="000000"/>
                  <w:right w:val="single" w:sz="4" w:space="0" w:color="000000"/>
                </w:tcBorders>
                <w:vAlign w:val="center"/>
              </w:tcPr>
            </w:tcPrChange>
          </w:tcPr>
          <w:p w14:paraId="00FB6F94" w14:textId="3A7A3466" w:rsidR="00841E30" w:rsidRPr="00E66AD4" w:rsidRDefault="00841E30" w:rsidP="00841E30">
            <w:pPr>
              <w:widowControl/>
              <w:autoSpaceDE/>
              <w:autoSpaceDN/>
              <w:adjustRightInd/>
              <w:jc w:val="center"/>
              <w:rPr>
                <w:ins w:id="6499" w:author="ERCOT" w:date="2021-11-01T10:51:00Z"/>
                <w:b/>
                <w:bCs/>
                <w:sz w:val="22"/>
                <w:szCs w:val="22"/>
              </w:rPr>
            </w:pPr>
            <w:ins w:id="6500" w:author="ERCOT" w:date="2021-11-01T11:02:00Z">
              <w:r>
                <w:rPr>
                  <w:rFonts w:ascii="Calibri" w:hAnsi="Calibri" w:cs="Calibri"/>
                  <w:color w:val="000000"/>
                  <w:sz w:val="22"/>
                  <w:szCs w:val="22"/>
                </w:rPr>
                <w:t>606</w:t>
              </w:r>
            </w:ins>
          </w:p>
        </w:tc>
        <w:tc>
          <w:tcPr>
            <w:tcW w:w="165" w:type="pct"/>
            <w:tcBorders>
              <w:top w:val="single" w:sz="4" w:space="0" w:color="000000"/>
              <w:left w:val="single" w:sz="4" w:space="0" w:color="000000"/>
              <w:bottom w:val="single" w:sz="8" w:space="0" w:color="000000"/>
              <w:right w:val="single" w:sz="4" w:space="0" w:color="000000"/>
            </w:tcBorders>
            <w:vAlign w:val="bottom"/>
            <w:tcPrChange w:id="6501" w:author="ERCOT" w:date="2021-11-01T11:02:00Z">
              <w:tcPr>
                <w:tcW w:w="165" w:type="pct"/>
                <w:tcBorders>
                  <w:top w:val="single" w:sz="4" w:space="0" w:color="000000"/>
                  <w:left w:val="single" w:sz="4" w:space="0" w:color="000000"/>
                  <w:bottom w:val="single" w:sz="8" w:space="0" w:color="000000"/>
                  <w:right w:val="single" w:sz="4" w:space="0" w:color="000000"/>
                </w:tcBorders>
                <w:vAlign w:val="center"/>
              </w:tcPr>
            </w:tcPrChange>
          </w:tcPr>
          <w:p w14:paraId="48F4433A" w14:textId="7D38EF4A" w:rsidR="00841E30" w:rsidRPr="00E66AD4" w:rsidRDefault="00841E30" w:rsidP="00841E30">
            <w:pPr>
              <w:widowControl/>
              <w:autoSpaceDE/>
              <w:autoSpaceDN/>
              <w:adjustRightInd/>
              <w:jc w:val="center"/>
              <w:rPr>
                <w:ins w:id="6502" w:author="ERCOT" w:date="2021-11-01T10:51:00Z"/>
                <w:b/>
                <w:bCs/>
                <w:sz w:val="22"/>
                <w:szCs w:val="22"/>
              </w:rPr>
            </w:pPr>
            <w:ins w:id="6503" w:author="ERCOT" w:date="2021-11-01T11:02:00Z">
              <w:r>
                <w:rPr>
                  <w:rFonts w:ascii="Calibri" w:hAnsi="Calibri" w:cs="Calibri"/>
                  <w:color w:val="000000"/>
                  <w:sz w:val="22"/>
                  <w:szCs w:val="22"/>
                </w:rPr>
                <w:t>606</w:t>
              </w:r>
            </w:ins>
          </w:p>
        </w:tc>
        <w:tc>
          <w:tcPr>
            <w:tcW w:w="166" w:type="pct"/>
            <w:tcBorders>
              <w:top w:val="single" w:sz="4" w:space="0" w:color="000000"/>
              <w:left w:val="single" w:sz="4" w:space="0" w:color="000000"/>
              <w:bottom w:val="single" w:sz="8" w:space="0" w:color="000000"/>
              <w:right w:val="single" w:sz="4" w:space="0" w:color="000000"/>
            </w:tcBorders>
            <w:vAlign w:val="bottom"/>
            <w:tcPrChange w:id="6504" w:author="ERCOT" w:date="2021-11-01T11:02:00Z">
              <w:tcPr>
                <w:tcW w:w="166" w:type="pct"/>
                <w:tcBorders>
                  <w:top w:val="single" w:sz="4" w:space="0" w:color="000000"/>
                  <w:left w:val="single" w:sz="4" w:space="0" w:color="000000"/>
                  <w:bottom w:val="single" w:sz="8" w:space="0" w:color="000000"/>
                  <w:right w:val="single" w:sz="4" w:space="0" w:color="000000"/>
                </w:tcBorders>
                <w:vAlign w:val="center"/>
              </w:tcPr>
            </w:tcPrChange>
          </w:tcPr>
          <w:p w14:paraId="5DC3E654" w14:textId="0C40D99B" w:rsidR="00841E30" w:rsidRPr="00E66AD4" w:rsidRDefault="00841E30" w:rsidP="00841E30">
            <w:pPr>
              <w:widowControl/>
              <w:autoSpaceDE/>
              <w:autoSpaceDN/>
              <w:adjustRightInd/>
              <w:jc w:val="center"/>
              <w:rPr>
                <w:ins w:id="6505" w:author="ERCOT" w:date="2021-11-01T10:51:00Z"/>
                <w:b/>
                <w:bCs/>
                <w:sz w:val="22"/>
                <w:szCs w:val="22"/>
              </w:rPr>
            </w:pPr>
            <w:ins w:id="6506" w:author="ERCOT" w:date="2021-11-01T11:02:00Z">
              <w:r>
                <w:rPr>
                  <w:rFonts w:ascii="Calibri" w:hAnsi="Calibri" w:cs="Calibri"/>
                  <w:color w:val="000000"/>
                  <w:sz w:val="22"/>
                  <w:szCs w:val="22"/>
                </w:rPr>
                <w:t>606</w:t>
              </w:r>
            </w:ins>
          </w:p>
        </w:tc>
        <w:tc>
          <w:tcPr>
            <w:tcW w:w="180" w:type="pct"/>
            <w:tcBorders>
              <w:top w:val="single" w:sz="4" w:space="0" w:color="000000"/>
              <w:left w:val="single" w:sz="4" w:space="0" w:color="000000"/>
              <w:bottom w:val="single" w:sz="8" w:space="0" w:color="000000"/>
              <w:right w:val="single" w:sz="4" w:space="0" w:color="000000"/>
            </w:tcBorders>
            <w:vAlign w:val="bottom"/>
            <w:tcPrChange w:id="6507" w:author="ERCOT" w:date="2021-11-01T11:02:00Z">
              <w:tcPr>
                <w:tcW w:w="180" w:type="pct"/>
                <w:tcBorders>
                  <w:top w:val="single" w:sz="4" w:space="0" w:color="000000"/>
                  <w:left w:val="single" w:sz="4" w:space="0" w:color="000000"/>
                  <w:bottom w:val="single" w:sz="8" w:space="0" w:color="000000"/>
                  <w:right w:val="single" w:sz="4" w:space="0" w:color="000000"/>
                </w:tcBorders>
                <w:vAlign w:val="center"/>
              </w:tcPr>
            </w:tcPrChange>
          </w:tcPr>
          <w:p w14:paraId="3F681D27" w14:textId="2EE8BC31" w:rsidR="00841E30" w:rsidRPr="00E66AD4" w:rsidRDefault="00841E30" w:rsidP="00841E30">
            <w:pPr>
              <w:widowControl/>
              <w:autoSpaceDE/>
              <w:autoSpaceDN/>
              <w:adjustRightInd/>
              <w:jc w:val="center"/>
              <w:rPr>
                <w:ins w:id="6508" w:author="ERCOT" w:date="2021-11-01T10:51:00Z"/>
                <w:b/>
                <w:bCs/>
                <w:sz w:val="22"/>
                <w:szCs w:val="22"/>
              </w:rPr>
            </w:pPr>
            <w:ins w:id="6509" w:author="ERCOT" w:date="2021-11-01T11:02:00Z">
              <w:r>
                <w:rPr>
                  <w:rFonts w:ascii="Calibri" w:hAnsi="Calibri" w:cs="Calibri"/>
                  <w:color w:val="000000"/>
                  <w:sz w:val="22"/>
                  <w:szCs w:val="22"/>
                </w:rPr>
                <w:t>606</w:t>
              </w:r>
            </w:ins>
          </w:p>
        </w:tc>
        <w:tc>
          <w:tcPr>
            <w:tcW w:w="195" w:type="pct"/>
            <w:tcBorders>
              <w:top w:val="single" w:sz="4" w:space="0" w:color="000000"/>
              <w:left w:val="single" w:sz="4" w:space="0" w:color="000000"/>
              <w:bottom w:val="single" w:sz="8" w:space="0" w:color="000000"/>
              <w:right w:val="single" w:sz="4" w:space="0" w:color="000000"/>
            </w:tcBorders>
            <w:vAlign w:val="bottom"/>
            <w:tcPrChange w:id="6510" w:author="ERCOT" w:date="2021-11-01T11:02:00Z">
              <w:tcPr>
                <w:tcW w:w="147" w:type="pct"/>
                <w:tcBorders>
                  <w:top w:val="single" w:sz="4" w:space="0" w:color="000000"/>
                  <w:left w:val="single" w:sz="4" w:space="0" w:color="000000"/>
                  <w:bottom w:val="single" w:sz="8" w:space="0" w:color="000000"/>
                  <w:right w:val="single" w:sz="4" w:space="0" w:color="000000"/>
                </w:tcBorders>
                <w:vAlign w:val="center"/>
              </w:tcPr>
            </w:tcPrChange>
          </w:tcPr>
          <w:p w14:paraId="18332595" w14:textId="31887613" w:rsidR="00841E30" w:rsidRPr="00E66AD4" w:rsidRDefault="00841E30" w:rsidP="00841E30">
            <w:pPr>
              <w:widowControl/>
              <w:autoSpaceDE/>
              <w:autoSpaceDN/>
              <w:adjustRightInd/>
              <w:jc w:val="center"/>
              <w:rPr>
                <w:ins w:id="6511" w:author="ERCOT" w:date="2021-11-01T10:51:00Z"/>
                <w:b/>
                <w:bCs/>
                <w:sz w:val="22"/>
                <w:szCs w:val="22"/>
              </w:rPr>
            </w:pPr>
            <w:ins w:id="6512" w:author="ERCOT" w:date="2021-11-01T11:02:00Z">
              <w:r>
                <w:rPr>
                  <w:rFonts w:ascii="Calibri" w:hAnsi="Calibri" w:cs="Calibri"/>
                  <w:color w:val="000000"/>
                  <w:sz w:val="22"/>
                  <w:szCs w:val="22"/>
                </w:rPr>
                <w:t>606</w:t>
              </w:r>
            </w:ins>
          </w:p>
        </w:tc>
        <w:tc>
          <w:tcPr>
            <w:tcW w:w="244" w:type="pct"/>
            <w:vAlign w:val="bottom"/>
            <w:tcPrChange w:id="6513" w:author="ERCOT" w:date="2021-11-01T11:02:00Z">
              <w:tcPr>
                <w:tcW w:w="291" w:type="pct"/>
                <w:gridSpan w:val="2"/>
                <w:vAlign w:val="bottom"/>
              </w:tcPr>
            </w:tcPrChange>
          </w:tcPr>
          <w:p w14:paraId="1C8EA9EE" w14:textId="6E557FAE" w:rsidR="00841E30" w:rsidRPr="00E66AD4" w:rsidRDefault="00841E30" w:rsidP="00841E30">
            <w:pPr>
              <w:widowControl/>
              <w:autoSpaceDE/>
              <w:autoSpaceDN/>
              <w:adjustRightInd/>
              <w:rPr>
                <w:ins w:id="6514" w:author="ERCOT" w:date="2021-11-01T11:01:00Z"/>
                <w:b/>
                <w:bCs/>
                <w:sz w:val="22"/>
                <w:szCs w:val="22"/>
              </w:rPr>
            </w:pPr>
            <w:ins w:id="6515" w:author="ERCOT" w:date="2021-11-01T11:02:00Z">
              <w:r>
                <w:rPr>
                  <w:rFonts w:ascii="Calibri" w:hAnsi="Calibri" w:cs="Calibri"/>
                  <w:color w:val="000000"/>
                  <w:sz w:val="22"/>
                  <w:szCs w:val="22"/>
                </w:rPr>
                <w:t>606</w:t>
              </w:r>
            </w:ins>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E929DB">
      <w:pPr>
        <w:pStyle w:val="H3"/>
        <w:tabs>
          <w:tab w:val="clear" w:pos="1080"/>
          <w:tab w:val="left" w:pos="7485"/>
        </w:tabs>
        <w:spacing w:before="480"/>
        <w:ind w:left="0" w:firstLine="0"/>
        <w:jc w:val="both"/>
      </w:pPr>
      <w:bookmarkStart w:id="6516" w:name="_Toc59086789"/>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3681"/>
      <w:bookmarkEnd w:id="6516"/>
      <w:r w:rsidR="00B320AB" w:rsidRPr="003A24F9">
        <w:t xml:space="preserve"> </w:t>
      </w:r>
    </w:p>
    <w:p w14:paraId="6677FE17" w14:textId="7CEECAD7"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del w:id="6517" w:author="ERCOT" w:date="2021-11-01T09:37:00Z">
        <w:r w:rsidDel="00BF7A67">
          <w:delText xml:space="preserve"> </w:delText>
        </w:r>
      </w:del>
      <w:r w:rsidRPr="00E81DE2">
        <w:rPr>
          <w:szCs w:val="20"/>
        </w:rPr>
        <w:t xml:space="preserve">ERCOT will procure amounts of RRS that vary by hour of the day and by month.  These RRS amounts will be published by month in six separate blocks covering </w:t>
      </w:r>
      <w:proofErr w:type="gramStart"/>
      <w:r w:rsidRPr="00E81DE2">
        <w:rPr>
          <w:szCs w:val="20"/>
        </w:rPr>
        <w:t>four hour</w:t>
      </w:r>
      <w:proofErr w:type="gramEnd"/>
      <w:r w:rsidRPr="00E81DE2">
        <w:rPr>
          <w:szCs w:val="20"/>
        </w:rPr>
        <w:t xml:space="preserve">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w:t>
      </w:r>
      <w:proofErr w:type="gramStart"/>
      <w:r w:rsidRPr="00E81DE2">
        <w:t>through the use of</w:t>
      </w:r>
      <w:proofErr w:type="gramEnd"/>
      <w:r w:rsidRPr="00E81DE2">
        <w:t xml:space="preserve"> studies and shall not be less than </w:t>
      </w:r>
      <w:del w:id="6518" w:author="ERCOT" w:date="2021-11-01T09:33:00Z">
        <w:r w:rsidRPr="00E81DE2" w:rsidDel="00BF7A67">
          <w:delText>1,</w:delText>
        </w:r>
        <w:r w:rsidR="00B52785" w:rsidDel="00BF7A67">
          <w:delText>420</w:delText>
        </w:r>
      </w:del>
      <w:ins w:id="6519" w:author="ERCOT" w:date="2021-11-01T09:33:00Z">
        <w:r w:rsidR="00BF7A67">
          <w:t>1,240</w:t>
        </w:r>
      </w:ins>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ins w:id="6520" w:author="ERCOT" w:date="2021-11-01T09:39:00Z">
        <w:r w:rsidR="00D538D5" w:rsidRPr="00D538D5">
          <w:t>A floor of 2800 MW will be applied to RRS quantities during the peak</w:t>
        </w:r>
      </w:ins>
      <w:ins w:id="6521" w:author="ERCOT" w:date="2021-11-01T09:41:00Z">
        <w:del w:id="6522" w:author="Mago, Nitika" w:date="2021-11-01T17:53:00Z">
          <w:r w:rsidR="00C40FB9" w:rsidDel="00611831">
            <w:delText>-load</w:delText>
          </w:r>
        </w:del>
        <w:r w:rsidR="00C40FB9">
          <w:t xml:space="preserve"> hours</w:t>
        </w:r>
      </w:ins>
      <w:ins w:id="6523" w:author="ERCOT" w:date="2021-11-01T09:39:00Z">
        <w:r w:rsidR="00D538D5" w:rsidRPr="00D538D5">
          <w:t>. During the peak hour</w:t>
        </w:r>
      </w:ins>
      <w:ins w:id="6524" w:author="ERCOT" w:date="2021-11-01T09:41:00Z">
        <w:r w:rsidR="00C40FB9">
          <w:t>s</w:t>
        </w:r>
      </w:ins>
      <w:ins w:id="6525" w:author="ERCOT" w:date="2021-11-01T09:39:00Z">
        <w:r w:rsidR="00D538D5" w:rsidRPr="00D538D5">
          <w:t xml:space="preserve">, this additional RRS will help </w:t>
        </w:r>
      </w:ins>
      <w:ins w:id="6526" w:author="ERCOT" w:date="2021-11-01T09:41:00Z">
        <w:r w:rsidR="00C40FB9">
          <w:t xml:space="preserve">to </w:t>
        </w:r>
      </w:ins>
      <w:ins w:id="6527" w:author="ERCOT" w:date="2021-11-01T09:39:00Z">
        <w:r w:rsidR="00D538D5" w:rsidRPr="00D538D5">
          <w:t>maintain a</w:t>
        </w:r>
      </w:ins>
      <w:ins w:id="6528" w:author="ERCOT" w:date="2021-11-01T09:42:00Z">
        <w:r w:rsidR="00C40FB9">
          <w:t xml:space="preserve">n </w:t>
        </w:r>
      </w:ins>
      <w:ins w:id="6529" w:author="Mago, Nitika" w:date="2021-11-01T17:53:00Z">
        <w:r w:rsidR="00611831">
          <w:t xml:space="preserve">increased </w:t>
        </w:r>
      </w:ins>
      <w:ins w:id="6530" w:author="ERCOT" w:date="2021-11-01T09:39:00Z">
        <w:r w:rsidR="00D538D5" w:rsidRPr="00D538D5">
          <w:t xml:space="preserve">operating margin </w:t>
        </w:r>
      </w:ins>
      <w:ins w:id="6531" w:author="ERCOT" w:date="2021-11-01T09:42:00Z">
        <w:del w:id="6532" w:author="Mago, Nitika" w:date="2021-11-01T17:53:00Z">
          <w:r w:rsidR="00C40FB9" w:rsidDel="00611831">
            <w:delText xml:space="preserve">as required </w:delText>
          </w:r>
        </w:del>
      </w:ins>
      <w:ins w:id="6533" w:author="ERCOT" w:date="2021-11-01T09:39:00Z">
        <w:r w:rsidR="00D538D5" w:rsidRPr="00D538D5">
          <w:t xml:space="preserve">and operate </w:t>
        </w:r>
      </w:ins>
      <w:ins w:id="6534" w:author="ERCOT" w:date="2021-11-01T09:42:00Z">
        <w:r w:rsidR="00C40FB9">
          <w:t>the grid</w:t>
        </w:r>
        <w:del w:id="6535" w:author="Mago, Nitika" w:date="2021-11-01T17:54:00Z">
          <w:r w:rsidR="00C40FB9" w:rsidDel="00611831">
            <w:delText xml:space="preserve"> </w:delText>
          </w:r>
        </w:del>
      </w:ins>
      <w:ins w:id="6536" w:author="ERCOT" w:date="2021-11-01T09:39:00Z">
        <w:del w:id="6537" w:author="Mago, Nitika" w:date="2021-11-01T17:54:00Z">
          <w:r w:rsidR="00D538D5" w:rsidRPr="00D538D5" w:rsidDel="00611831">
            <w:delText>with</w:delText>
          </w:r>
        </w:del>
      </w:ins>
      <w:ins w:id="6538" w:author="Mago, Nitika" w:date="2021-11-01T17:54:00Z">
        <w:r w:rsidR="00611831">
          <w:t xml:space="preserve"> more conservatively</w:t>
        </w:r>
      </w:ins>
      <w:ins w:id="6539" w:author="ERCOT" w:date="2021-11-01T09:39:00Z">
        <w:del w:id="6540" w:author="Mago, Nitika" w:date="2021-11-01T17:54:00Z">
          <w:r w:rsidR="00D538D5" w:rsidRPr="00D538D5" w:rsidDel="00611831">
            <w:delText xml:space="preserve"> </w:delText>
          </w:r>
        </w:del>
      </w:ins>
      <w:ins w:id="6541" w:author="ERCOT" w:date="2021-11-01T09:42:00Z">
        <w:del w:id="6542" w:author="Mago, Nitika" w:date="2021-11-01T17:54:00Z">
          <w:r w:rsidR="00C40FB9" w:rsidDel="00611831">
            <w:delText xml:space="preserve">a </w:delText>
          </w:r>
        </w:del>
      </w:ins>
      <w:ins w:id="6543" w:author="ERCOT" w:date="2021-11-01T09:39:00Z">
        <w:del w:id="6544" w:author="Mago, Nitika" w:date="2021-11-01T17:54:00Z">
          <w:r w:rsidR="00D538D5" w:rsidRPr="00D538D5" w:rsidDel="00611831">
            <w:delText>reduced risk</w:delText>
          </w:r>
        </w:del>
        <w:r w:rsidR="00D538D5" w:rsidRPr="00D538D5">
          <w:t>.</w:t>
        </w:r>
      </w:ins>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FE046" w14:textId="77777777" w:rsidR="00ED496E" w:rsidRDefault="00ED496E">
      <w:r>
        <w:separator/>
      </w:r>
    </w:p>
  </w:endnote>
  <w:endnote w:type="continuationSeparator" w:id="0">
    <w:p w14:paraId="515CA1DB" w14:textId="77777777" w:rsidR="00ED496E" w:rsidRDefault="00ED4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3C7E2" w14:textId="77777777" w:rsidR="00884092" w:rsidRDefault="008840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84092" w:rsidRDefault="008840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CD268" w14:textId="77777777" w:rsidR="00884092" w:rsidRDefault="00884092"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37FB722A" w:rsidR="00884092" w:rsidRPr="00C45C33" w:rsidRDefault="00884092" w:rsidP="0071158E">
    <w:pPr>
      <w:pStyle w:val="Footer"/>
      <w:ind w:right="360"/>
      <w:rPr>
        <w:sz w:val="20"/>
      </w:rPr>
    </w:pPr>
    <w:r>
      <w:rPr>
        <w:sz w:val="20"/>
      </w:rPr>
      <w:t>ERCOT Methodologies for Determining Minimum Ancillary Service Requirements 010121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8F122" w14:textId="77777777" w:rsidR="00884092" w:rsidRDefault="00884092"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C94004D" w:rsidR="00884092" w:rsidRPr="00284F2C" w:rsidRDefault="00884092" w:rsidP="00284F2C">
    <w:pPr>
      <w:pStyle w:val="Footer"/>
      <w:ind w:right="360"/>
      <w:rPr>
        <w:sz w:val="20"/>
      </w:rPr>
    </w:pPr>
    <w:r>
      <w:rPr>
        <w:sz w:val="20"/>
      </w:rPr>
      <w:t>ERCOT Methodologies for Determining Minimum Ancillary Service Requirements 01012</w:t>
    </w:r>
    <w:ins w:id="6" w:author="Mago, Nitika" w:date="2021-11-02T04:00:00Z">
      <w:r w:rsidR="00415E60">
        <w:rPr>
          <w:sz w:val="20"/>
        </w:rPr>
        <w:t>2</w:t>
      </w:r>
    </w:ins>
    <w:del w:id="7" w:author="Mago, Nitika" w:date="2021-11-02T04:00:00Z">
      <w:r w:rsidDel="00415E60">
        <w:rPr>
          <w:sz w:val="20"/>
        </w:rPr>
        <w:delText>1</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F60D9" w14:textId="77777777" w:rsidR="00ED496E" w:rsidRDefault="00ED496E">
      <w:r>
        <w:separator/>
      </w:r>
    </w:p>
  </w:footnote>
  <w:footnote w:type="continuationSeparator" w:id="0">
    <w:p w14:paraId="1032EB5A" w14:textId="77777777" w:rsidR="00ED496E" w:rsidRDefault="00ED49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929B3"/>
    <w:rsid w:val="00593720"/>
    <w:rsid w:val="00595D4A"/>
    <w:rsid w:val="00595F6F"/>
    <w:rsid w:val="00597880"/>
    <w:rsid w:val="005A0CB2"/>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4BF3"/>
    <w:rsid w:val="005D606E"/>
    <w:rsid w:val="005E0B95"/>
    <w:rsid w:val="005E3D8D"/>
    <w:rsid w:val="005E7A70"/>
    <w:rsid w:val="005F05D4"/>
    <w:rsid w:val="005F2540"/>
    <w:rsid w:val="005F7A23"/>
    <w:rsid w:val="005F7CDF"/>
    <w:rsid w:val="006004C0"/>
    <w:rsid w:val="00604C13"/>
    <w:rsid w:val="0060514C"/>
    <w:rsid w:val="006053CF"/>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A97"/>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7235"/>
    <w:rsid w:val="008B0451"/>
    <w:rsid w:val="008B07CA"/>
    <w:rsid w:val="008B6300"/>
    <w:rsid w:val="008B7196"/>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884"/>
    <w:rsid w:val="009B212A"/>
    <w:rsid w:val="009B34EE"/>
    <w:rsid w:val="009C09A4"/>
    <w:rsid w:val="009C5D0F"/>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05257"/>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A0CEC"/>
    <w:rsid w:val="00BA1537"/>
    <w:rsid w:val="00BA23E4"/>
    <w:rsid w:val="00BA3399"/>
    <w:rsid w:val="00BA6F5C"/>
    <w:rsid w:val="00BA73CE"/>
    <w:rsid w:val="00BB0479"/>
    <w:rsid w:val="00BB47DF"/>
    <w:rsid w:val="00BB750A"/>
    <w:rsid w:val="00BC078C"/>
    <w:rsid w:val="00BC4190"/>
    <w:rsid w:val="00BC7492"/>
    <w:rsid w:val="00BD6AB8"/>
    <w:rsid w:val="00BE0B67"/>
    <w:rsid w:val="00BE1437"/>
    <w:rsid w:val="00BE4561"/>
    <w:rsid w:val="00BE6FCF"/>
    <w:rsid w:val="00BF0705"/>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62415"/>
    <w:rsid w:val="00D62CAA"/>
    <w:rsid w:val="00D62FE5"/>
    <w:rsid w:val="00D639B4"/>
    <w:rsid w:val="00D65995"/>
    <w:rsid w:val="00D65A87"/>
    <w:rsid w:val="00D67396"/>
    <w:rsid w:val="00D6744A"/>
    <w:rsid w:val="00D70532"/>
    <w:rsid w:val="00D72A61"/>
    <w:rsid w:val="00D80F82"/>
    <w:rsid w:val="00D82BEB"/>
    <w:rsid w:val="00D83525"/>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1111"/>
    <w:rsid w:val="00F81986"/>
    <w:rsid w:val="00F909AD"/>
    <w:rsid w:val="00F90AB6"/>
    <w:rsid w:val="00F90EF2"/>
    <w:rsid w:val="00F92191"/>
    <w:rsid w:val="00F93766"/>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19</Pages>
  <Words>4675</Words>
  <Characters>26653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31266</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Mago, Nitika</cp:lastModifiedBy>
  <cp:revision>8</cp:revision>
  <cp:lastPrinted>2013-11-25T23:07:00Z</cp:lastPrinted>
  <dcterms:created xsi:type="dcterms:W3CDTF">2021-11-01T22:54:00Z</dcterms:created>
  <dcterms:modified xsi:type="dcterms:W3CDTF">2021-11-02T09:55:00Z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