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055DEBCB"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BA65C9">
        <w:rPr>
          <w:rFonts w:ascii="Times New Roman" w:hAnsi="Times New Roman" w:cs="Times New Roman"/>
          <w:b/>
        </w:rPr>
        <w:t>September 16</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2F49AB" w:rsidRPr="002955CF" w14:paraId="6C011CDA" w14:textId="77777777" w:rsidTr="00853AF5">
        <w:trPr>
          <w:trHeight w:val="135"/>
        </w:trPr>
        <w:tc>
          <w:tcPr>
            <w:tcW w:w="2610" w:type="dxa"/>
            <w:vAlign w:val="bottom"/>
          </w:tcPr>
          <w:p w14:paraId="6329E3AD" w14:textId="7131DC3A" w:rsidR="002F49AB" w:rsidRPr="00AD7E93" w:rsidRDefault="002F49AB" w:rsidP="00DD5200">
            <w:pPr>
              <w:pStyle w:val="NoSpacing"/>
              <w:rPr>
                <w:rFonts w:ascii="Times New Roman" w:hAnsi="Times New Roman" w:cs="Times New Roman"/>
              </w:rPr>
            </w:pPr>
            <w:r w:rsidRPr="00AD7E93">
              <w:rPr>
                <w:rFonts w:ascii="Times New Roman" w:hAnsi="Times New Roman" w:cs="Times New Roman"/>
              </w:rPr>
              <w:t>Barnes, Bill</w:t>
            </w:r>
          </w:p>
        </w:tc>
        <w:tc>
          <w:tcPr>
            <w:tcW w:w="3818" w:type="dxa"/>
            <w:vAlign w:val="bottom"/>
          </w:tcPr>
          <w:p w14:paraId="591055D0" w14:textId="6C0A3D94" w:rsidR="002F49AB" w:rsidRPr="00AD7E93" w:rsidRDefault="002F49AB" w:rsidP="00DD5200">
            <w:pPr>
              <w:pStyle w:val="NoSpacing"/>
              <w:rPr>
                <w:rFonts w:ascii="Times New Roman" w:hAnsi="Times New Roman" w:cs="Times New Roman"/>
              </w:rPr>
            </w:pPr>
            <w:r w:rsidRPr="00AD7E93">
              <w:rPr>
                <w:rFonts w:ascii="Times New Roman" w:hAnsi="Times New Roman" w:cs="Times New Roman"/>
              </w:rPr>
              <w:t>Reliant Energy Retail Services</w:t>
            </w:r>
          </w:p>
        </w:tc>
        <w:tc>
          <w:tcPr>
            <w:tcW w:w="2469" w:type="dxa"/>
            <w:vAlign w:val="bottom"/>
          </w:tcPr>
          <w:p w14:paraId="62B8F0F7" w14:textId="77777777" w:rsidR="002F49AB" w:rsidRPr="002955CF" w:rsidRDefault="002F49AB" w:rsidP="00DD5200">
            <w:pPr>
              <w:pStyle w:val="NoSpacing"/>
              <w:rPr>
                <w:rFonts w:ascii="Times New Roman" w:hAnsi="Times New Roman" w:cs="Times New Roman"/>
                <w:highlight w:val="lightGray"/>
              </w:rPr>
            </w:pPr>
          </w:p>
        </w:tc>
      </w:tr>
      <w:tr w:rsidR="0065376E" w:rsidRPr="002955CF" w14:paraId="3301134D" w14:textId="77777777" w:rsidTr="00853AF5">
        <w:trPr>
          <w:trHeight w:val="135"/>
        </w:trPr>
        <w:tc>
          <w:tcPr>
            <w:tcW w:w="2610" w:type="dxa"/>
            <w:vAlign w:val="bottom"/>
          </w:tcPr>
          <w:p w14:paraId="468F5589" w14:textId="4B4E3B4D" w:rsidR="0065376E" w:rsidRPr="006A26C0" w:rsidRDefault="0065376E" w:rsidP="00DD5200">
            <w:pPr>
              <w:pStyle w:val="NoSpacing"/>
              <w:rPr>
                <w:rFonts w:ascii="Times New Roman" w:hAnsi="Times New Roman" w:cs="Times New Roman"/>
              </w:rPr>
            </w:pPr>
            <w:r w:rsidRPr="006A26C0">
              <w:rPr>
                <w:rFonts w:ascii="Times New Roman" w:hAnsi="Times New Roman" w:cs="Times New Roman"/>
              </w:rPr>
              <w:t>Blakey, Eric</w:t>
            </w:r>
          </w:p>
        </w:tc>
        <w:tc>
          <w:tcPr>
            <w:tcW w:w="3818" w:type="dxa"/>
            <w:vAlign w:val="bottom"/>
          </w:tcPr>
          <w:p w14:paraId="03D14982" w14:textId="37E257B1" w:rsidR="0065376E" w:rsidRPr="006A26C0" w:rsidRDefault="0065376E" w:rsidP="00DD5200">
            <w:pPr>
              <w:pStyle w:val="NoSpacing"/>
              <w:rPr>
                <w:rFonts w:ascii="Times New Roman" w:hAnsi="Times New Roman" w:cs="Times New Roman"/>
              </w:rPr>
            </w:pPr>
            <w:r w:rsidRPr="006A26C0">
              <w:rPr>
                <w:rFonts w:ascii="Times New Roman" w:hAnsi="Times New Roman" w:cs="Times New Roman"/>
              </w:rPr>
              <w:t>Just Energy</w:t>
            </w:r>
          </w:p>
        </w:tc>
        <w:tc>
          <w:tcPr>
            <w:tcW w:w="2469" w:type="dxa"/>
            <w:vAlign w:val="bottom"/>
          </w:tcPr>
          <w:p w14:paraId="0EFDA073" w14:textId="77777777" w:rsidR="0065376E" w:rsidRPr="002955CF" w:rsidRDefault="0065376E" w:rsidP="00DD5200">
            <w:pPr>
              <w:pStyle w:val="NoSpacing"/>
              <w:rPr>
                <w:rFonts w:ascii="Times New Roman" w:hAnsi="Times New Roman" w:cs="Times New Roman"/>
                <w:highlight w:val="lightGray"/>
              </w:rPr>
            </w:pPr>
          </w:p>
        </w:tc>
      </w:tr>
      <w:tr w:rsidR="00D03FF6" w:rsidRPr="002955CF" w14:paraId="67E926E5" w14:textId="77777777" w:rsidTr="00853AF5">
        <w:trPr>
          <w:trHeight w:val="135"/>
        </w:trPr>
        <w:tc>
          <w:tcPr>
            <w:tcW w:w="2610" w:type="dxa"/>
            <w:vAlign w:val="bottom"/>
          </w:tcPr>
          <w:p w14:paraId="5A242D26" w14:textId="77777777" w:rsidR="00D03FF6" w:rsidRPr="006A26C0" w:rsidRDefault="00D03FF6" w:rsidP="00DD5200">
            <w:pPr>
              <w:pStyle w:val="NoSpacing"/>
              <w:rPr>
                <w:rFonts w:ascii="Times New Roman" w:hAnsi="Times New Roman" w:cs="Times New Roman"/>
              </w:rPr>
            </w:pPr>
            <w:bookmarkStart w:id="2" w:name="_Hlk79183534"/>
            <w:r w:rsidRPr="006A26C0">
              <w:rPr>
                <w:rFonts w:ascii="Times New Roman" w:hAnsi="Times New Roman" w:cs="Times New Roman"/>
              </w:rPr>
              <w:t>Claiborn-Pinto</w:t>
            </w:r>
            <w:bookmarkEnd w:id="2"/>
            <w:r w:rsidRPr="006A26C0">
              <w:rPr>
                <w:rFonts w:ascii="Times New Roman" w:hAnsi="Times New Roman" w:cs="Times New Roman"/>
              </w:rPr>
              <w:t>, Shawnee</w:t>
            </w:r>
          </w:p>
        </w:tc>
        <w:tc>
          <w:tcPr>
            <w:tcW w:w="3818" w:type="dxa"/>
            <w:vAlign w:val="bottom"/>
          </w:tcPr>
          <w:p w14:paraId="38E4EA7D"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OPUC</w:t>
            </w:r>
          </w:p>
        </w:tc>
        <w:tc>
          <w:tcPr>
            <w:tcW w:w="2469" w:type="dxa"/>
            <w:vAlign w:val="bottom"/>
          </w:tcPr>
          <w:p w14:paraId="41049587" w14:textId="77777777" w:rsidR="00D03FF6" w:rsidRPr="002955CF" w:rsidRDefault="00D03FF6" w:rsidP="00DD5200">
            <w:pPr>
              <w:pStyle w:val="NoSpacing"/>
              <w:rPr>
                <w:rFonts w:ascii="Times New Roman" w:hAnsi="Times New Roman" w:cs="Times New Roman"/>
                <w:highlight w:val="lightGray"/>
              </w:rPr>
            </w:pPr>
          </w:p>
        </w:tc>
      </w:tr>
      <w:tr w:rsidR="00D03FF6" w:rsidRPr="002955CF" w14:paraId="7A01D846" w14:textId="77777777" w:rsidTr="00853AF5">
        <w:trPr>
          <w:trHeight w:val="135"/>
        </w:trPr>
        <w:tc>
          <w:tcPr>
            <w:tcW w:w="2610" w:type="dxa"/>
            <w:vAlign w:val="bottom"/>
          </w:tcPr>
          <w:p w14:paraId="76860AA3"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Coleman, Diana</w:t>
            </w:r>
          </w:p>
        </w:tc>
        <w:tc>
          <w:tcPr>
            <w:tcW w:w="3818" w:type="dxa"/>
            <w:vAlign w:val="bottom"/>
          </w:tcPr>
          <w:p w14:paraId="0F52FB31"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CPS Energy</w:t>
            </w:r>
          </w:p>
        </w:tc>
        <w:tc>
          <w:tcPr>
            <w:tcW w:w="2469" w:type="dxa"/>
            <w:vAlign w:val="bottom"/>
          </w:tcPr>
          <w:p w14:paraId="7D7B3088" w14:textId="77777777" w:rsidR="00D03FF6" w:rsidRPr="002955CF" w:rsidRDefault="00D03FF6" w:rsidP="00DD5200">
            <w:pPr>
              <w:pStyle w:val="NoSpacing"/>
              <w:rPr>
                <w:rFonts w:ascii="Times New Roman" w:hAnsi="Times New Roman" w:cs="Times New Roman"/>
                <w:highlight w:val="lightGray"/>
              </w:rPr>
            </w:pPr>
          </w:p>
        </w:tc>
      </w:tr>
      <w:tr w:rsidR="0095533D" w:rsidRPr="002955CF" w14:paraId="6AECFBF0" w14:textId="77777777" w:rsidTr="00853AF5">
        <w:trPr>
          <w:trHeight w:val="135"/>
        </w:trPr>
        <w:tc>
          <w:tcPr>
            <w:tcW w:w="2610" w:type="dxa"/>
            <w:vAlign w:val="bottom"/>
          </w:tcPr>
          <w:p w14:paraId="7A331DDE" w14:textId="2DA84638" w:rsidR="0095533D" w:rsidRPr="00AD7E93" w:rsidRDefault="0095533D" w:rsidP="00DD5200">
            <w:pPr>
              <w:pStyle w:val="NoSpacing"/>
              <w:rPr>
                <w:rFonts w:ascii="Times New Roman" w:hAnsi="Times New Roman" w:cs="Times New Roman"/>
              </w:rPr>
            </w:pPr>
            <w:r w:rsidRPr="00AD7E93">
              <w:rPr>
                <w:rFonts w:ascii="Times New Roman" w:hAnsi="Times New Roman" w:cs="Times New Roman"/>
              </w:rPr>
              <w:t>Day, Smith</w:t>
            </w:r>
          </w:p>
        </w:tc>
        <w:tc>
          <w:tcPr>
            <w:tcW w:w="3818" w:type="dxa"/>
            <w:vAlign w:val="bottom"/>
          </w:tcPr>
          <w:p w14:paraId="160DB880" w14:textId="2B9AA3B8" w:rsidR="0095533D" w:rsidRPr="00AD7E93" w:rsidRDefault="0095533D" w:rsidP="00DD5200">
            <w:pPr>
              <w:pStyle w:val="NoSpacing"/>
              <w:rPr>
                <w:rFonts w:ascii="Times New Roman" w:hAnsi="Times New Roman" w:cs="Times New Roman"/>
              </w:rPr>
            </w:pPr>
            <w:r w:rsidRPr="00AD7E93">
              <w:rPr>
                <w:rFonts w:ascii="Times New Roman" w:hAnsi="Times New Roman" w:cs="Times New Roman"/>
              </w:rPr>
              <w:t>Denton Municipal Electric</w:t>
            </w:r>
          </w:p>
        </w:tc>
        <w:tc>
          <w:tcPr>
            <w:tcW w:w="2469" w:type="dxa"/>
            <w:vAlign w:val="bottom"/>
          </w:tcPr>
          <w:p w14:paraId="276BBAE0" w14:textId="77777777" w:rsidR="0095533D" w:rsidRPr="002955CF" w:rsidRDefault="0095533D" w:rsidP="00DD5200">
            <w:pPr>
              <w:pStyle w:val="NoSpacing"/>
              <w:rPr>
                <w:rFonts w:ascii="Times New Roman" w:hAnsi="Times New Roman" w:cs="Times New Roman"/>
                <w:highlight w:val="lightGray"/>
              </w:rPr>
            </w:pPr>
          </w:p>
        </w:tc>
      </w:tr>
      <w:tr w:rsidR="009B6EEE" w:rsidRPr="002955CF" w14:paraId="1B3D617E" w14:textId="77777777" w:rsidTr="00853AF5">
        <w:trPr>
          <w:trHeight w:val="135"/>
        </w:trPr>
        <w:tc>
          <w:tcPr>
            <w:tcW w:w="2610" w:type="dxa"/>
            <w:vAlign w:val="bottom"/>
          </w:tcPr>
          <w:p w14:paraId="44A12B15" w14:textId="3BEE2B38" w:rsidR="009B6EEE" w:rsidRPr="00E57DF4" w:rsidRDefault="009B6EEE" w:rsidP="00DD5200">
            <w:pPr>
              <w:pStyle w:val="NoSpacing"/>
              <w:rPr>
                <w:rFonts w:ascii="Times New Roman" w:hAnsi="Times New Roman" w:cs="Times New Roman"/>
              </w:rPr>
            </w:pPr>
            <w:r w:rsidRPr="00E57DF4">
              <w:rPr>
                <w:rFonts w:ascii="Times New Roman" w:hAnsi="Times New Roman" w:cs="Times New Roman"/>
              </w:rPr>
              <w:t>Greer, Clayton</w:t>
            </w:r>
          </w:p>
        </w:tc>
        <w:tc>
          <w:tcPr>
            <w:tcW w:w="3818" w:type="dxa"/>
            <w:vAlign w:val="bottom"/>
          </w:tcPr>
          <w:p w14:paraId="75FE94A6" w14:textId="3AFCDD8F" w:rsidR="009B6EEE" w:rsidRPr="00E57DF4" w:rsidRDefault="009B6EEE" w:rsidP="00DD5200">
            <w:pPr>
              <w:pStyle w:val="NoSpacing"/>
              <w:rPr>
                <w:rFonts w:ascii="Times New Roman" w:hAnsi="Times New Roman" w:cs="Times New Roman"/>
              </w:rPr>
            </w:pPr>
            <w:r w:rsidRPr="00E57DF4">
              <w:rPr>
                <w:rFonts w:ascii="Times New Roman" w:hAnsi="Times New Roman" w:cs="Times New Roman"/>
              </w:rPr>
              <w:t>Morgan Stanley</w:t>
            </w:r>
          </w:p>
        </w:tc>
        <w:tc>
          <w:tcPr>
            <w:tcW w:w="2469" w:type="dxa"/>
            <w:vAlign w:val="bottom"/>
          </w:tcPr>
          <w:p w14:paraId="4299A435" w14:textId="77777777" w:rsidR="009B6EEE" w:rsidRPr="002955CF" w:rsidRDefault="009B6EEE" w:rsidP="00DD5200">
            <w:pPr>
              <w:pStyle w:val="NoSpacing"/>
              <w:rPr>
                <w:rFonts w:ascii="Times New Roman" w:hAnsi="Times New Roman" w:cs="Times New Roman"/>
                <w:highlight w:val="lightGray"/>
              </w:rPr>
            </w:pPr>
          </w:p>
        </w:tc>
      </w:tr>
      <w:tr w:rsidR="006A26C0" w:rsidRPr="002955CF" w14:paraId="1DE7DB29" w14:textId="77777777" w:rsidTr="00853AF5">
        <w:trPr>
          <w:trHeight w:val="135"/>
        </w:trPr>
        <w:tc>
          <w:tcPr>
            <w:tcW w:w="2610" w:type="dxa"/>
            <w:vAlign w:val="bottom"/>
          </w:tcPr>
          <w:p w14:paraId="1550A3C5" w14:textId="3B925A8E" w:rsidR="006A26C0" w:rsidRPr="00E57DF4" w:rsidRDefault="006A26C0" w:rsidP="00DD5200">
            <w:pPr>
              <w:pStyle w:val="NoSpacing"/>
              <w:rPr>
                <w:rFonts w:ascii="Times New Roman" w:hAnsi="Times New Roman" w:cs="Times New Roman"/>
              </w:rPr>
            </w:pPr>
            <w:r>
              <w:rPr>
                <w:rFonts w:ascii="Times New Roman" w:hAnsi="Times New Roman" w:cs="Times New Roman"/>
              </w:rPr>
              <w:t>Gross, Blake</w:t>
            </w:r>
          </w:p>
        </w:tc>
        <w:tc>
          <w:tcPr>
            <w:tcW w:w="3818" w:type="dxa"/>
            <w:vAlign w:val="bottom"/>
          </w:tcPr>
          <w:p w14:paraId="51A77D4E" w14:textId="71D5AC07" w:rsidR="006A26C0" w:rsidRPr="00E57DF4" w:rsidRDefault="006A26C0" w:rsidP="00DD5200">
            <w:pPr>
              <w:pStyle w:val="NoSpacing"/>
              <w:rPr>
                <w:rFonts w:ascii="Times New Roman" w:hAnsi="Times New Roman" w:cs="Times New Roman"/>
              </w:rPr>
            </w:pPr>
            <w:r>
              <w:rPr>
                <w:rFonts w:ascii="Times New Roman" w:hAnsi="Times New Roman" w:cs="Times New Roman"/>
              </w:rPr>
              <w:t>AEP Service Corporation</w:t>
            </w:r>
          </w:p>
        </w:tc>
        <w:tc>
          <w:tcPr>
            <w:tcW w:w="2469" w:type="dxa"/>
            <w:vAlign w:val="bottom"/>
          </w:tcPr>
          <w:p w14:paraId="217EF0C8" w14:textId="77777777" w:rsidR="006A26C0" w:rsidRPr="002955CF" w:rsidRDefault="006A26C0" w:rsidP="00DD5200">
            <w:pPr>
              <w:pStyle w:val="NoSpacing"/>
              <w:rPr>
                <w:rFonts w:ascii="Times New Roman" w:hAnsi="Times New Roman" w:cs="Times New Roman"/>
                <w:highlight w:val="lightGray"/>
              </w:rPr>
            </w:pPr>
          </w:p>
        </w:tc>
      </w:tr>
      <w:tr w:rsidR="005C57B5" w:rsidRPr="002955CF" w14:paraId="101C5CAC" w14:textId="77777777" w:rsidTr="00853AF5">
        <w:trPr>
          <w:trHeight w:val="135"/>
        </w:trPr>
        <w:tc>
          <w:tcPr>
            <w:tcW w:w="2610" w:type="dxa"/>
            <w:vAlign w:val="bottom"/>
          </w:tcPr>
          <w:p w14:paraId="527BCABD" w14:textId="2B1BEBF5" w:rsidR="005C57B5" w:rsidRPr="006A26C0" w:rsidRDefault="005C57B5" w:rsidP="00DD5200">
            <w:pPr>
              <w:pStyle w:val="NoSpacing"/>
              <w:rPr>
                <w:rFonts w:ascii="Times New Roman" w:hAnsi="Times New Roman" w:cs="Times New Roman"/>
              </w:rPr>
            </w:pPr>
            <w:r w:rsidRPr="006A26C0">
              <w:rPr>
                <w:rFonts w:ascii="Times New Roman" w:hAnsi="Times New Roman" w:cs="Times New Roman"/>
              </w:rPr>
              <w:t>Haley, Ian</w:t>
            </w:r>
          </w:p>
        </w:tc>
        <w:tc>
          <w:tcPr>
            <w:tcW w:w="3818" w:type="dxa"/>
            <w:vAlign w:val="bottom"/>
          </w:tcPr>
          <w:p w14:paraId="721DA905" w14:textId="200993D4" w:rsidR="005C57B5" w:rsidRPr="006A26C0" w:rsidRDefault="005C57B5" w:rsidP="00DD5200">
            <w:pPr>
              <w:pStyle w:val="NoSpacing"/>
              <w:rPr>
                <w:rFonts w:ascii="Times New Roman" w:hAnsi="Times New Roman" w:cs="Times New Roman"/>
              </w:rPr>
            </w:pPr>
            <w:r w:rsidRPr="006A26C0">
              <w:rPr>
                <w:rFonts w:ascii="Times New Roman" w:hAnsi="Times New Roman" w:cs="Times New Roman"/>
              </w:rPr>
              <w:t>Luminant Generation</w:t>
            </w:r>
          </w:p>
        </w:tc>
        <w:tc>
          <w:tcPr>
            <w:tcW w:w="2469" w:type="dxa"/>
            <w:vAlign w:val="bottom"/>
          </w:tcPr>
          <w:p w14:paraId="76EA2863" w14:textId="77777777" w:rsidR="005C57B5" w:rsidRPr="002955CF" w:rsidRDefault="005C57B5" w:rsidP="00DD5200">
            <w:pPr>
              <w:pStyle w:val="NoSpacing"/>
              <w:rPr>
                <w:rFonts w:ascii="Times New Roman" w:hAnsi="Times New Roman" w:cs="Times New Roman"/>
                <w:highlight w:val="lightGray"/>
              </w:rPr>
            </w:pPr>
          </w:p>
        </w:tc>
      </w:tr>
      <w:tr w:rsidR="00D03FF6" w:rsidRPr="002955CF" w14:paraId="216A0B18" w14:textId="77777777" w:rsidTr="00853AF5">
        <w:trPr>
          <w:trHeight w:val="135"/>
        </w:trPr>
        <w:tc>
          <w:tcPr>
            <w:tcW w:w="2610" w:type="dxa"/>
            <w:vAlign w:val="bottom"/>
          </w:tcPr>
          <w:p w14:paraId="137203DA"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Henson, Martha</w:t>
            </w:r>
          </w:p>
        </w:tc>
        <w:tc>
          <w:tcPr>
            <w:tcW w:w="3818" w:type="dxa"/>
            <w:vAlign w:val="bottom"/>
          </w:tcPr>
          <w:p w14:paraId="180A8F99"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Oncor</w:t>
            </w:r>
          </w:p>
        </w:tc>
        <w:tc>
          <w:tcPr>
            <w:tcW w:w="2469" w:type="dxa"/>
            <w:vAlign w:val="bottom"/>
          </w:tcPr>
          <w:p w14:paraId="6833AC68" w14:textId="77777777" w:rsidR="00D03FF6" w:rsidRPr="002955CF" w:rsidRDefault="00D03FF6" w:rsidP="00DD5200">
            <w:pPr>
              <w:pStyle w:val="NoSpacing"/>
              <w:rPr>
                <w:rFonts w:ascii="Times New Roman" w:hAnsi="Times New Roman" w:cs="Times New Roman"/>
                <w:highlight w:val="lightGray"/>
              </w:rPr>
            </w:pPr>
          </w:p>
        </w:tc>
      </w:tr>
      <w:tr w:rsidR="00D03FF6" w:rsidRPr="002955CF" w14:paraId="1AE5F72C" w14:textId="77777777" w:rsidTr="00853AF5">
        <w:tc>
          <w:tcPr>
            <w:tcW w:w="2610" w:type="dxa"/>
            <w:vAlign w:val="bottom"/>
          </w:tcPr>
          <w:p w14:paraId="70820123"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Mindham, David</w:t>
            </w:r>
          </w:p>
        </w:tc>
        <w:tc>
          <w:tcPr>
            <w:tcW w:w="3818" w:type="dxa"/>
            <w:vAlign w:val="bottom"/>
          </w:tcPr>
          <w:p w14:paraId="46728F8E"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EDP Renewables</w:t>
            </w:r>
          </w:p>
        </w:tc>
        <w:tc>
          <w:tcPr>
            <w:tcW w:w="2469" w:type="dxa"/>
            <w:vAlign w:val="bottom"/>
          </w:tcPr>
          <w:p w14:paraId="33FA0D88" w14:textId="77777777" w:rsidR="00D03FF6" w:rsidRPr="002955CF" w:rsidRDefault="00D03FF6" w:rsidP="00DD5200">
            <w:pPr>
              <w:pStyle w:val="NoSpacing"/>
              <w:rPr>
                <w:rFonts w:ascii="Times New Roman" w:hAnsi="Times New Roman" w:cs="Times New Roman"/>
                <w:highlight w:val="lightGray"/>
              </w:rPr>
            </w:pPr>
          </w:p>
        </w:tc>
      </w:tr>
      <w:tr w:rsidR="0065376E" w:rsidRPr="002955CF" w14:paraId="1251533F" w14:textId="77777777" w:rsidTr="00853AF5">
        <w:tc>
          <w:tcPr>
            <w:tcW w:w="2610" w:type="dxa"/>
            <w:vAlign w:val="bottom"/>
          </w:tcPr>
          <w:p w14:paraId="611EB544" w14:textId="170904A8" w:rsidR="0065376E" w:rsidRPr="006A26C0" w:rsidRDefault="0065376E" w:rsidP="00DD5200">
            <w:pPr>
              <w:pStyle w:val="NoSpacing"/>
              <w:rPr>
                <w:rFonts w:ascii="Times New Roman" w:hAnsi="Times New Roman" w:cs="Times New Roman"/>
              </w:rPr>
            </w:pPr>
            <w:r w:rsidRPr="006A26C0">
              <w:rPr>
                <w:rFonts w:ascii="Times New Roman" w:hAnsi="Times New Roman" w:cs="Times New Roman"/>
              </w:rPr>
              <w:t>Rich, Katie</w:t>
            </w:r>
          </w:p>
        </w:tc>
        <w:tc>
          <w:tcPr>
            <w:tcW w:w="3818" w:type="dxa"/>
            <w:vAlign w:val="bottom"/>
          </w:tcPr>
          <w:p w14:paraId="721CEE62" w14:textId="50045063" w:rsidR="0065376E" w:rsidRPr="006A26C0" w:rsidRDefault="0065376E" w:rsidP="00DD5200">
            <w:pPr>
              <w:pStyle w:val="NoSpacing"/>
              <w:rPr>
                <w:rFonts w:ascii="Times New Roman" w:hAnsi="Times New Roman" w:cs="Times New Roman"/>
              </w:rPr>
            </w:pPr>
            <w:r w:rsidRPr="006A26C0">
              <w:rPr>
                <w:rFonts w:ascii="Times New Roman" w:hAnsi="Times New Roman" w:cs="Times New Roman"/>
              </w:rPr>
              <w:t>Golden Spread Electric Cooperative</w:t>
            </w:r>
          </w:p>
        </w:tc>
        <w:tc>
          <w:tcPr>
            <w:tcW w:w="2469" w:type="dxa"/>
            <w:vAlign w:val="bottom"/>
          </w:tcPr>
          <w:p w14:paraId="5AF20908" w14:textId="77777777" w:rsidR="0065376E" w:rsidRPr="002955CF" w:rsidRDefault="0065376E" w:rsidP="00DD5200">
            <w:pPr>
              <w:pStyle w:val="NoSpacing"/>
              <w:rPr>
                <w:rFonts w:ascii="Times New Roman" w:hAnsi="Times New Roman" w:cs="Times New Roman"/>
                <w:highlight w:val="lightGray"/>
              </w:rPr>
            </w:pPr>
          </w:p>
        </w:tc>
      </w:tr>
      <w:tr w:rsidR="00DD5200" w:rsidRPr="002955CF" w14:paraId="001CBF5F" w14:textId="77777777" w:rsidTr="00853AF5">
        <w:tc>
          <w:tcPr>
            <w:tcW w:w="2610" w:type="dxa"/>
            <w:vAlign w:val="bottom"/>
          </w:tcPr>
          <w:p w14:paraId="4EC913B3" w14:textId="44C55D2D" w:rsidR="00DD5200" w:rsidRPr="00AD7E93" w:rsidRDefault="00DD5200" w:rsidP="00DD5200">
            <w:pPr>
              <w:pStyle w:val="NoSpacing"/>
              <w:rPr>
                <w:rFonts w:ascii="Times New Roman" w:hAnsi="Times New Roman" w:cs="Times New Roman"/>
              </w:rPr>
            </w:pPr>
            <w:r w:rsidRPr="00AD7E93">
              <w:rPr>
                <w:rFonts w:ascii="Times New Roman" w:hAnsi="Times New Roman" w:cs="Times New Roman"/>
              </w:rPr>
              <w:t>Trevino, Melissa</w:t>
            </w:r>
          </w:p>
        </w:tc>
        <w:tc>
          <w:tcPr>
            <w:tcW w:w="3818" w:type="dxa"/>
            <w:vAlign w:val="bottom"/>
          </w:tcPr>
          <w:p w14:paraId="1305972B" w14:textId="62946FCC" w:rsidR="00DD5200" w:rsidRPr="00AD7E93" w:rsidRDefault="00DD5200" w:rsidP="00DD5200">
            <w:pPr>
              <w:pStyle w:val="NoSpacing"/>
              <w:rPr>
                <w:rFonts w:ascii="Times New Roman" w:hAnsi="Times New Roman" w:cs="Times New Roman"/>
              </w:rPr>
            </w:pPr>
            <w:r w:rsidRPr="00AD7E93">
              <w:rPr>
                <w:rFonts w:ascii="Times New Roman" w:hAnsi="Times New Roman" w:cs="Times New Roman"/>
              </w:rPr>
              <w:t>Occidental Chemical</w:t>
            </w:r>
          </w:p>
        </w:tc>
        <w:tc>
          <w:tcPr>
            <w:tcW w:w="2469" w:type="dxa"/>
            <w:vAlign w:val="bottom"/>
          </w:tcPr>
          <w:p w14:paraId="5884F7A1" w14:textId="77777777" w:rsidR="00DD5200" w:rsidRPr="002955CF" w:rsidRDefault="00DD5200" w:rsidP="00DD5200">
            <w:pPr>
              <w:pStyle w:val="NoSpacing"/>
              <w:rPr>
                <w:rFonts w:ascii="Times New Roman" w:hAnsi="Times New Roman" w:cs="Times New Roman"/>
                <w:highlight w:val="lightGray"/>
              </w:rPr>
            </w:pPr>
          </w:p>
        </w:tc>
      </w:tr>
      <w:tr w:rsidR="0000718A" w:rsidRPr="002955CF" w14:paraId="749E5115" w14:textId="77777777" w:rsidTr="00853AF5">
        <w:tc>
          <w:tcPr>
            <w:tcW w:w="2610" w:type="dxa"/>
            <w:vAlign w:val="bottom"/>
          </w:tcPr>
          <w:p w14:paraId="76C912DF" w14:textId="1E2AC51D" w:rsidR="0000718A" w:rsidRPr="006A26C0" w:rsidRDefault="0000718A" w:rsidP="00DD5200">
            <w:pPr>
              <w:pStyle w:val="NoSpacing"/>
              <w:rPr>
                <w:rFonts w:ascii="Times New Roman" w:hAnsi="Times New Roman" w:cs="Times New Roman"/>
              </w:rPr>
            </w:pPr>
            <w:r w:rsidRPr="006A26C0">
              <w:rPr>
                <w:rFonts w:ascii="Times New Roman" w:hAnsi="Times New Roman" w:cs="Times New Roman"/>
              </w:rPr>
              <w:t>Turner, Lucas</w:t>
            </w:r>
          </w:p>
        </w:tc>
        <w:tc>
          <w:tcPr>
            <w:tcW w:w="3818" w:type="dxa"/>
            <w:vAlign w:val="bottom"/>
          </w:tcPr>
          <w:p w14:paraId="1AE5F72A" w14:textId="26BEC47B" w:rsidR="0000718A" w:rsidRPr="006A26C0" w:rsidRDefault="0000718A" w:rsidP="00DD5200">
            <w:pPr>
              <w:pStyle w:val="NoSpacing"/>
              <w:rPr>
                <w:rFonts w:ascii="Times New Roman" w:hAnsi="Times New Roman" w:cs="Times New Roman"/>
              </w:rPr>
            </w:pPr>
            <w:r w:rsidRPr="006A26C0">
              <w:rPr>
                <w:rFonts w:ascii="Times New Roman" w:hAnsi="Times New Roman" w:cs="Times New Roman"/>
              </w:rPr>
              <w:t>South Texas Electric Cooperative</w:t>
            </w:r>
          </w:p>
        </w:tc>
        <w:tc>
          <w:tcPr>
            <w:tcW w:w="2469" w:type="dxa"/>
            <w:vAlign w:val="bottom"/>
          </w:tcPr>
          <w:p w14:paraId="0347CD5E" w14:textId="77777777" w:rsidR="0000718A" w:rsidRPr="002955CF" w:rsidRDefault="0000718A" w:rsidP="00DD5200">
            <w:pPr>
              <w:pStyle w:val="NoSpacing"/>
              <w:rPr>
                <w:rFonts w:ascii="Times New Roman" w:hAnsi="Times New Roman" w:cs="Times New Roman"/>
                <w:highlight w:val="lightGray"/>
              </w:rPr>
            </w:pPr>
          </w:p>
        </w:tc>
      </w:tr>
      <w:tr w:rsidR="00D03FF6" w:rsidRPr="002955CF" w14:paraId="194B4167" w14:textId="77777777" w:rsidTr="00853AF5">
        <w:tc>
          <w:tcPr>
            <w:tcW w:w="2610" w:type="dxa"/>
            <w:vAlign w:val="bottom"/>
          </w:tcPr>
          <w:p w14:paraId="577F6241"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Varnell, John</w:t>
            </w:r>
          </w:p>
        </w:tc>
        <w:tc>
          <w:tcPr>
            <w:tcW w:w="3818" w:type="dxa"/>
            <w:vAlign w:val="bottom"/>
          </w:tcPr>
          <w:p w14:paraId="4CE94455" w14:textId="77777777" w:rsidR="00D03FF6" w:rsidRPr="006A26C0" w:rsidRDefault="00D03FF6" w:rsidP="00DD5200">
            <w:pPr>
              <w:pStyle w:val="NoSpacing"/>
              <w:rPr>
                <w:rFonts w:ascii="Times New Roman" w:hAnsi="Times New Roman" w:cs="Times New Roman"/>
              </w:rPr>
            </w:pPr>
            <w:r w:rsidRPr="006A26C0">
              <w:rPr>
                <w:rFonts w:ascii="Times New Roman" w:hAnsi="Times New Roman" w:cs="Times New Roman"/>
              </w:rPr>
              <w:t>Tenaska Power Services</w:t>
            </w:r>
          </w:p>
        </w:tc>
        <w:tc>
          <w:tcPr>
            <w:tcW w:w="2469" w:type="dxa"/>
            <w:vAlign w:val="bottom"/>
          </w:tcPr>
          <w:p w14:paraId="2BEF6039" w14:textId="77777777" w:rsidR="00D03FF6" w:rsidRPr="002955CF" w:rsidRDefault="00D03FF6" w:rsidP="00DD5200">
            <w:pPr>
              <w:pStyle w:val="NoSpacing"/>
              <w:rPr>
                <w:rFonts w:ascii="Times New Roman" w:hAnsi="Times New Roman" w:cs="Times New Roman"/>
                <w:highlight w:val="lightGray"/>
              </w:rPr>
            </w:pPr>
          </w:p>
        </w:tc>
      </w:tr>
      <w:tr w:rsidR="00CF2145" w:rsidRPr="002955CF"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2955CF"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2955CF"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2955CF" w:rsidRDefault="00CF2145">
            <w:pPr>
              <w:rPr>
                <w:sz w:val="2"/>
                <w:highlight w:val="lightGray"/>
              </w:rPr>
            </w:pPr>
          </w:p>
        </w:tc>
      </w:tr>
      <w:tr w:rsidR="00CF2145" w:rsidRPr="002955CF" w14:paraId="296D0FD6" w14:textId="77777777" w:rsidTr="00853AF5">
        <w:tblPrEx>
          <w:tblLook w:val="0000" w:firstRow="0" w:lastRow="0" w:firstColumn="0" w:lastColumn="0" w:noHBand="0" w:noVBand="0"/>
        </w:tblPrEx>
        <w:tc>
          <w:tcPr>
            <w:tcW w:w="2610" w:type="dxa"/>
            <w:vAlign w:val="bottom"/>
          </w:tcPr>
          <w:p w14:paraId="77896303" w14:textId="77777777" w:rsidR="00912BE5" w:rsidRPr="002955CF" w:rsidRDefault="00912BE5" w:rsidP="00DD5200">
            <w:pPr>
              <w:pStyle w:val="NoSpacing"/>
              <w:rPr>
                <w:rFonts w:ascii="Times New Roman" w:hAnsi="Times New Roman" w:cs="Times New Roman"/>
                <w:i/>
                <w:highlight w:val="lightGray"/>
              </w:rPr>
            </w:pPr>
          </w:p>
          <w:p w14:paraId="7EBB7451" w14:textId="77777777" w:rsidR="00CF2145" w:rsidRPr="002955CF" w:rsidRDefault="00CF2145" w:rsidP="00DD5200">
            <w:pPr>
              <w:pStyle w:val="NoSpacing"/>
              <w:rPr>
                <w:rFonts w:ascii="Times New Roman" w:hAnsi="Times New Roman" w:cs="Times New Roman"/>
                <w:i/>
                <w:highlight w:val="lightGray"/>
              </w:rPr>
            </w:pPr>
            <w:r w:rsidRPr="00E57DF4">
              <w:rPr>
                <w:rFonts w:ascii="Times New Roman" w:hAnsi="Times New Roman" w:cs="Times New Roman"/>
                <w:i/>
              </w:rPr>
              <w:t>Guests:</w:t>
            </w:r>
          </w:p>
        </w:tc>
        <w:tc>
          <w:tcPr>
            <w:tcW w:w="3818" w:type="dxa"/>
            <w:vAlign w:val="bottom"/>
          </w:tcPr>
          <w:p w14:paraId="786A45C0" w14:textId="77777777" w:rsidR="00CF2145" w:rsidRPr="002955CF"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2955CF" w:rsidRDefault="00CF2145" w:rsidP="00DD5200">
            <w:pPr>
              <w:pStyle w:val="NoSpacing"/>
              <w:rPr>
                <w:rFonts w:ascii="Times New Roman" w:hAnsi="Times New Roman" w:cs="Times New Roman"/>
                <w:i/>
                <w:highlight w:val="lightGray"/>
              </w:rPr>
            </w:pPr>
          </w:p>
        </w:tc>
      </w:tr>
      <w:tr w:rsidR="00395EEB" w:rsidRPr="002955CF" w14:paraId="78EC7B4E" w14:textId="77777777" w:rsidTr="00853AF5">
        <w:tblPrEx>
          <w:tblLook w:val="0000" w:firstRow="0" w:lastRow="0" w:firstColumn="0" w:lastColumn="0" w:noHBand="0" w:noVBand="0"/>
        </w:tblPrEx>
        <w:tc>
          <w:tcPr>
            <w:tcW w:w="2610" w:type="dxa"/>
            <w:vAlign w:val="bottom"/>
          </w:tcPr>
          <w:p w14:paraId="78ED5800" w14:textId="6836DF96" w:rsidR="00395EEB" w:rsidRPr="006A26C0" w:rsidRDefault="00395EEB" w:rsidP="00DD5200">
            <w:pPr>
              <w:pStyle w:val="NoSpacing"/>
              <w:rPr>
                <w:rFonts w:ascii="Times New Roman" w:hAnsi="Times New Roman" w:cs="Times New Roman"/>
              </w:rPr>
            </w:pPr>
            <w:r w:rsidRPr="006A26C0">
              <w:rPr>
                <w:rFonts w:ascii="Times New Roman" w:hAnsi="Times New Roman" w:cs="Times New Roman"/>
              </w:rPr>
              <w:t>Aldridge, Ryan</w:t>
            </w:r>
          </w:p>
        </w:tc>
        <w:tc>
          <w:tcPr>
            <w:tcW w:w="3818" w:type="dxa"/>
            <w:vAlign w:val="bottom"/>
          </w:tcPr>
          <w:p w14:paraId="44560085" w14:textId="71F8C62B" w:rsidR="00395EEB" w:rsidRPr="006A26C0" w:rsidRDefault="00395EEB" w:rsidP="00DD5200">
            <w:pPr>
              <w:pStyle w:val="NoSpacing"/>
              <w:rPr>
                <w:rFonts w:ascii="Times New Roman" w:hAnsi="Times New Roman" w:cs="Times New Roman"/>
              </w:rPr>
            </w:pPr>
            <w:r w:rsidRPr="006A26C0">
              <w:rPr>
                <w:rFonts w:ascii="Times New Roman" w:hAnsi="Times New Roman" w:cs="Times New Roman"/>
              </w:rPr>
              <w:t>AB Power Advisors</w:t>
            </w:r>
          </w:p>
        </w:tc>
        <w:tc>
          <w:tcPr>
            <w:tcW w:w="2469" w:type="dxa"/>
            <w:vAlign w:val="bottom"/>
          </w:tcPr>
          <w:p w14:paraId="325EC65C" w14:textId="77777777" w:rsidR="00395EEB" w:rsidRPr="002955CF" w:rsidRDefault="00395EEB" w:rsidP="00DD5200">
            <w:pPr>
              <w:pStyle w:val="NoSpacing"/>
              <w:rPr>
                <w:rFonts w:ascii="Times New Roman" w:hAnsi="Times New Roman" w:cs="Times New Roman"/>
                <w:highlight w:val="lightGray"/>
              </w:rPr>
            </w:pPr>
          </w:p>
        </w:tc>
      </w:tr>
      <w:tr w:rsidR="00DC2025" w:rsidRPr="002955CF" w14:paraId="379B6CCB" w14:textId="77777777" w:rsidTr="00853AF5">
        <w:tblPrEx>
          <w:tblLook w:val="0000" w:firstRow="0" w:lastRow="0" w:firstColumn="0" w:lastColumn="0" w:noHBand="0" w:noVBand="0"/>
        </w:tblPrEx>
        <w:tc>
          <w:tcPr>
            <w:tcW w:w="2610" w:type="dxa"/>
            <w:vAlign w:val="bottom"/>
          </w:tcPr>
          <w:p w14:paraId="6A7E014A" w14:textId="5F05E9E2" w:rsidR="00DC2025" w:rsidRPr="00E57DF4" w:rsidRDefault="00DC2025" w:rsidP="00DD5200">
            <w:pPr>
              <w:pStyle w:val="NoSpacing"/>
              <w:rPr>
                <w:rFonts w:ascii="Times New Roman" w:hAnsi="Times New Roman" w:cs="Times New Roman"/>
              </w:rPr>
            </w:pPr>
            <w:r w:rsidRPr="00E57DF4">
              <w:rPr>
                <w:rFonts w:ascii="Times New Roman" w:hAnsi="Times New Roman" w:cs="Times New Roman"/>
              </w:rPr>
              <w:t>Alford, Anthony</w:t>
            </w:r>
          </w:p>
        </w:tc>
        <w:tc>
          <w:tcPr>
            <w:tcW w:w="3818" w:type="dxa"/>
            <w:vAlign w:val="bottom"/>
          </w:tcPr>
          <w:p w14:paraId="7F0461E0" w14:textId="00EA6350" w:rsidR="00DC2025" w:rsidRPr="00E57DF4" w:rsidRDefault="00DC2025" w:rsidP="00DD5200">
            <w:pPr>
              <w:pStyle w:val="NoSpacing"/>
              <w:rPr>
                <w:rFonts w:ascii="Times New Roman" w:hAnsi="Times New Roman" w:cs="Times New Roman"/>
              </w:rPr>
            </w:pPr>
            <w:r w:rsidRPr="00E57DF4">
              <w:rPr>
                <w:rFonts w:ascii="Times New Roman" w:hAnsi="Times New Roman" w:cs="Times New Roman"/>
              </w:rPr>
              <w:t>CenterPoint Energy</w:t>
            </w:r>
          </w:p>
        </w:tc>
        <w:tc>
          <w:tcPr>
            <w:tcW w:w="2469" w:type="dxa"/>
            <w:vAlign w:val="bottom"/>
          </w:tcPr>
          <w:p w14:paraId="662BC117" w14:textId="77777777" w:rsidR="00DC2025" w:rsidRPr="002955CF" w:rsidRDefault="00DC2025" w:rsidP="00DD5200">
            <w:pPr>
              <w:pStyle w:val="NoSpacing"/>
              <w:rPr>
                <w:rFonts w:ascii="Times New Roman" w:hAnsi="Times New Roman" w:cs="Times New Roman"/>
                <w:highlight w:val="lightGray"/>
              </w:rPr>
            </w:pPr>
          </w:p>
        </w:tc>
      </w:tr>
      <w:tr w:rsidR="00AD7E93" w:rsidRPr="002955CF" w14:paraId="3F5DA824" w14:textId="77777777" w:rsidTr="00853AF5">
        <w:tblPrEx>
          <w:tblLook w:val="0000" w:firstRow="0" w:lastRow="0" w:firstColumn="0" w:lastColumn="0" w:noHBand="0" w:noVBand="0"/>
        </w:tblPrEx>
        <w:tc>
          <w:tcPr>
            <w:tcW w:w="2610" w:type="dxa"/>
            <w:vAlign w:val="bottom"/>
          </w:tcPr>
          <w:p w14:paraId="2161DFF0" w14:textId="3710A7D1" w:rsidR="00AD7E93" w:rsidRPr="00AD7E93" w:rsidRDefault="00AD7E93" w:rsidP="00DD5200">
            <w:pPr>
              <w:pStyle w:val="NoSpacing"/>
              <w:rPr>
                <w:rFonts w:ascii="Times New Roman" w:hAnsi="Times New Roman" w:cs="Times New Roman"/>
              </w:rPr>
            </w:pPr>
            <w:r w:rsidRPr="00AD7E93">
              <w:rPr>
                <w:rFonts w:ascii="Times New Roman" w:hAnsi="Times New Roman" w:cs="Times New Roman"/>
              </w:rPr>
              <w:t>Anderson, Kevin</w:t>
            </w:r>
          </w:p>
        </w:tc>
        <w:tc>
          <w:tcPr>
            <w:tcW w:w="3818" w:type="dxa"/>
            <w:vAlign w:val="bottom"/>
          </w:tcPr>
          <w:p w14:paraId="42D8BC33" w14:textId="2A6D13CB" w:rsidR="00AD7E93" w:rsidRPr="00AD7E93" w:rsidRDefault="00AD7E93" w:rsidP="00DD5200">
            <w:pPr>
              <w:pStyle w:val="NoSpacing"/>
              <w:rPr>
                <w:rFonts w:ascii="Times New Roman" w:hAnsi="Times New Roman"/>
              </w:rPr>
            </w:pPr>
            <w:r w:rsidRPr="00AD7E93">
              <w:rPr>
                <w:rFonts w:ascii="Times New Roman" w:hAnsi="Times New Roman"/>
              </w:rPr>
              <w:t>Customized Energy Solutions</w:t>
            </w:r>
          </w:p>
        </w:tc>
        <w:tc>
          <w:tcPr>
            <w:tcW w:w="2469" w:type="dxa"/>
            <w:vAlign w:val="bottom"/>
          </w:tcPr>
          <w:p w14:paraId="0FB8CB58" w14:textId="77777777" w:rsidR="00AD7E93" w:rsidRPr="002955CF" w:rsidRDefault="00AD7E93" w:rsidP="00DD5200">
            <w:pPr>
              <w:pStyle w:val="NoSpacing"/>
              <w:rPr>
                <w:rFonts w:ascii="Times New Roman" w:hAnsi="Times New Roman" w:cs="Times New Roman"/>
                <w:highlight w:val="lightGray"/>
              </w:rPr>
            </w:pPr>
          </w:p>
        </w:tc>
      </w:tr>
      <w:tr w:rsidR="006A26C0" w:rsidRPr="002955CF" w14:paraId="27C8BEB9" w14:textId="77777777" w:rsidTr="00853AF5">
        <w:tblPrEx>
          <w:tblLook w:val="0000" w:firstRow="0" w:lastRow="0" w:firstColumn="0" w:lastColumn="0" w:noHBand="0" w:noVBand="0"/>
        </w:tblPrEx>
        <w:tc>
          <w:tcPr>
            <w:tcW w:w="2610" w:type="dxa"/>
            <w:vAlign w:val="bottom"/>
          </w:tcPr>
          <w:p w14:paraId="714D280A" w14:textId="43936FA4" w:rsidR="006A26C0" w:rsidRPr="00AD7E93" w:rsidRDefault="006A26C0" w:rsidP="00DD5200">
            <w:pPr>
              <w:pStyle w:val="NoSpacing"/>
              <w:rPr>
                <w:rFonts w:ascii="Times New Roman" w:hAnsi="Times New Roman" w:cs="Times New Roman"/>
              </w:rPr>
            </w:pPr>
            <w:r>
              <w:rPr>
                <w:rFonts w:ascii="Times New Roman" w:hAnsi="Times New Roman" w:cs="Times New Roman"/>
              </w:rPr>
              <w:t>Ashley, Kristy</w:t>
            </w:r>
          </w:p>
        </w:tc>
        <w:tc>
          <w:tcPr>
            <w:tcW w:w="3818" w:type="dxa"/>
            <w:vAlign w:val="bottom"/>
          </w:tcPr>
          <w:p w14:paraId="3806006B" w14:textId="2C801144" w:rsidR="006A26C0" w:rsidRPr="00AD7E93" w:rsidRDefault="006A26C0" w:rsidP="00DD5200">
            <w:pPr>
              <w:pStyle w:val="NoSpacing"/>
              <w:rPr>
                <w:rFonts w:ascii="Times New Roman" w:hAnsi="Times New Roman"/>
              </w:rPr>
            </w:pPr>
            <w:r>
              <w:rPr>
                <w:rFonts w:ascii="Times New Roman" w:hAnsi="Times New Roman"/>
              </w:rPr>
              <w:t>Customized Energy Solutions</w:t>
            </w:r>
          </w:p>
        </w:tc>
        <w:tc>
          <w:tcPr>
            <w:tcW w:w="2469" w:type="dxa"/>
            <w:vAlign w:val="bottom"/>
          </w:tcPr>
          <w:p w14:paraId="594ADB37" w14:textId="77777777" w:rsidR="006A26C0" w:rsidRPr="002955CF" w:rsidRDefault="006A26C0" w:rsidP="00DD5200">
            <w:pPr>
              <w:pStyle w:val="NoSpacing"/>
              <w:rPr>
                <w:rFonts w:ascii="Times New Roman" w:hAnsi="Times New Roman" w:cs="Times New Roman"/>
                <w:highlight w:val="lightGray"/>
              </w:rPr>
            </w:pPr>
          </w:p>
        </w:tc>
      </w:tr>
      <w:tr w:rsidR="00BD718F" w:rsidRPr="002955CF" w14:paraId="79DBABDB" w14:textId="77777777" w:rsidTr="00853AF5">
        <w:tblPrEx>
          <w:tblLook w:val="0000" w:firstRow="0" w:lastRow="0" w:firstColumn="0" w:lastColumn="0" w:noHBand="0" w:noVBand="0"/>
        </w:tblPrEx>
        <w:tc>
          <w:tcPr>
            <w:tcW w:w="2610" w:type="dxa"/>
            <w:vAlign w:val="bottom"/>
          </w:tcPr>
          <w:p w14:paraId="75A2C60F" w14:textId="51FF0E46"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Berger, Joel</w:t>
            </w:r>
          </w:p>
        </w:tc>
        <w:tc>
          <w:tcPr>
            <w:tcW w:w="3818" w:type="dxa"/>
            <w:vAlign w:val="bottom"/>
          </w:tcPr>
          <w:p w14:paraId="00951A79" w14:textId="61A66ECA" w:rsidR="00BD718F" w:rsidRPr="00BD718F" w:rsidRDefault="00BD718F" w:rsidP="00DD5200">
            <w:pPr>
              <w:pStyle w:val="NoSpacing"/>
              <w:rPr>
                <w:rFonts w:ascii="Times New Roman" w:hAnsi="Times New Roman"/>
              </w:rPr>
            </w:pPr>
            <w:r w:rsidRPr="00BD718F">
              <w:rPr>
                <w:rFonts w:ascii="Times New Roman" w:hAnsi="Times New Roman"/>
              </w:rPr>
              <w:t>Customized Energy Solutions</w:t>
            </w:r>
          </w:p>
        </w:tc>
        <w:tc>
          <w:tcPr>
            <w:tcW w:w="2469" w:type="dxa"/>
            <w:vAlign w:val="bottom"/>
          </w:tcPr>
          <w:p w14:paraId="73255285" w14:textId="77777777" w:rsidR="00BD718F" w:rsidRPr="002955CF" w:rsidRDefault="00BD718F" w:rsidP="00DD5200">
            <w:pPr>
              <w:pStyle w:val="NoSpacing"/>
              <w:rPr>
                <w:rFonts w:ascii="Times New Roman" w:hAnsi="Times New Roman" w:cs="Times New Roman"/>
                <w:highlight w:val="lightGray"/>
              </w:rPr>
            </w:pPr>
          </w:p>
        </w:tc>
      </w:tr>
      <w:tr w:rsidR="008D0B9D" w:rsidRPr="002955CF" w14:paraId="7B26B28F" w14:textId="77777777" w:rsidTr="00853AF5">
        <w:tblPrEx>
          <w:tblLook w:val="0000" w:firstRow="0" w:lastRow="0" w:firstColumn="0" w:lastColumn="0" w:noHBand="0" w:noVBand="0"/>
        </w:tblPrEx>
        <w:tc>
          <w:tcPr>
            <w:tcW w:w="2610" w:type="dxa"/>
            <w:vAlign w:val="bottom"/>
          </w:tcPr>
          <w:p w14:paraId="33988E09" w14:textId="31804739" w:rsidR="008D0B9D" w:rsidRPr="00E57DF4" w:rsidRDefault="008D0B9D" w:rsidP="00DD5200">
            <w:pPr>
              <w:pStyle w:val="NoSpacing"/>
              <w:rPr>
                <w:rFonts w:ascii="Times New Roman" w:hAnsi="Times New Roman" w:cs="Times New Roman"/>
              </w:rPr>
            </w:pPr>
            <w:r w:rsidRPr="00E57DF4">
              <w:rPr>
                <w:rFonts w:ascii="Times New Roman" w:hAnsi="Times New Roman" w:cs="Times New Roman"/>
              </w:rPr>
              <w:t>Bivens, Carrie</w:t>
            </w:r>
          </w:p>
        </w:tc>
        <w:tc>
          <w:tcPr>
            <w:tcW w:w="3818" w:type="dxa"/>
            <w:vAlign w:val="bottom"/>
          </w:tcPr>
          <w:p w14:paraId="7E8DAE95" w14:textId="5D076B7B" w:rsidR="008D0B9D" w:rsidRPr="00E57DF4" w:rsidRDefault="008D0B9D" w:rsidP="00DD5200">
            <w:pPr>
              <w:pStyle w:val="NoSpacing"/>
              <w:rPr>
                <w:rFonts w:ascii="Times New Roman" w:hAnsi="Times New Roman"/>
              </w:rPr>
            </w:pPr>
            <w:r w:rsidRPr="00E57DF4">
              <w:rPr>
                <w:rFonts w:ascii="Times New Roman" w:hAnsi="Times New Roman"/>
              </w:rPr>
              <w:t>Potomac Economics</w:t>
            </w:r>
          </w:p>
        </w:tc>
        <w:tc>
          <w:tcPr>
            <w:tcW w:w="2469" w:type="dxa"/>
            <w:vAlign w:val="bottom"/>
          </w:tcPr>
          <w:p w14:paraId="1C6F76A1" w14:textId="77777777" w:rsidR="008D0B9D" w:rsidRPr="002955CF" w:rsidRDefault="008D0B9D" w:rsidP="00DD5200">
            <w:pPr>
              <w:pStyle w:val="NoSpacing"/>
              <w:rPr>
                <w:rFonts w:ascii="Times New Roman" w:hAnsi="Times New Roman" w:cs="Times New Roman"/>
                <w:highlight w:val="lightGray"/>
              </w:rPr>
            </w:pPr>
          </w:p>
        </w:tc>
      </w:tr>
      <w:tr w:rsidR="0080375E" w:rsidRPr="002955CF" w14:paraId="567CD31F" w14:textId="77777777" w:rsidTr="00853AF5">
        <w:tblPrEx>
          <w:tblLook w:val="0000" w:firstRow="0" w:lastRow="0" w:firstColumn="0" w:lastColumn="0" w:noHBand="0" w:noVBand="0"/>
        </w:tblPrEx>
        <w:tc>
          <w:tcPr>
            <w:tcW w:w="2610" w:type="dxa"/>
            <w:vAlign w:val="bottom"/>
          </w:tcPr>
          <w:p w14:paraId="191CC740" w14:textId="26B3B30F" w:rsidR="0080375E" w:rsidRPr="006A26C0" w:rsidRDefault="0080375E" w:rsidP="00DD5200">
            <w:pPr>
              <w:pStyle w:val="NoSpacing"/>
              <w:rPr>
                <w:rFonts w:ascii="Times New Roman" w:hAnsi="Times New Roman" w:cs="Times New Roman"/>
              </w:rPr>
            </w:pPr>
            <w:r w:rsidRPr="006A26C0">
              <w:rPr>
                <w:rFonts w:ascii="Times New Roman" w:hAnsi="Times New Roman" w:cs="Times New Roman"/>
              </w:rPr>
              <w:t>Bunch, Kevin</w:t>
            </w:r>
          </w:p>
        </w:tc>
        <w:tc>
          <w:tcPr>
            <w:tcW w:w="3818" w:type="dxa"/>
            <w:vAlign w:val="bottom"/>
          </w:tcPr>
          <w:p w14:paraId="00149E7F" w14:textId="5F3068B5" w:rsidR="0080375E" w:rsidRPr="006A26C0" w:rsidRDefault="0080375E" w:rsidP="00DD5200">
            <w:pPr>
              <w:pStyle w:val="NoSpacing"/>
              <w:rPr>
                <w:rFonts w:ascii="Times New Roman" w:hAnsi="Times New Roman"/>
              </w:rPr>
            </w:pPr>
            <w:r w:rsidRPr="006A26C0">
              <w:rPr>
                <w:rFonts w:ascii="Times New Roman" w:hAnsi="Times New Roman"/>
              </w:rPr>
              <w:t>EDF Trading</w:t>
            </w:r>
          </w:p>
        </w:tc>
        <w:tc>
          <w:tcPr>
            <w:tcW w:w="2469" w:type="dxa"/>
            <w:vAlign w:val="bottom"/>
          </w:tcPr>
          <w:p w14:paraId="3211231D" w14:textId="77777777" w:rsidR="0080375E" w:rsidRPr="002955CF" w:rsidRDefault="0080375E" w:rsidP="00DD5200">
            <w:pPr>
              <w:pStyle w:val="NoSpacing"/>
              <w:rPr>
                <w:rFonts w:ascii="Times New Roman" w:hAnsi="Times New Roman" w:cs="Times New Roman"/>
                <w:highlight w:val="lightGray"/>
              </w:rPr>
            </w:pPr>
          </w:p>
        </w:tc>
      </w:tr>
      <w:tr w:rsidR="001B1AD3" w:rsidRPr="002955CF" w14:paraId="413E274F" w14:textId="77777777" w:rsidTr="00853AF5">
        <w:tblPrEx>
          <w:tblLook w:val="0000" w:firstRow="0" w:lastRow="0" w:firstColumn="0" w:lastColumn="0" w:noHBand="0" w:noVBand="0"/>
        </w:tblPrEx>
        <w:tc>
          <w:tcPr>
            <w:tcW w:w="2610" w:type="dxa"/>
            <w:vAlign w:val="bottom"/>
          </w:tcPr>
          <w:p w14:paraId="2E7AC029" w14:textId="473C6EAC" w:rsidR="001B1AD3" w:rsidRPr="00E57DF4" w:rsidRDefault="001B1AD3" w:rsidP="00DD5200">
            <w:pPr>
              <w:pStyle w:val="NoSpacing"/>
              <w:rPr>
                <w:rFonts w:ascii="Times New Roman" w:hAnsi="Times New Roman" w:cs="Times New Roman"/>
              </w:rPr>
            </w:pPr>
            <w:r w:rsidRPr="00E57DF4">
              <w:rPr>
                <w:rFonts w:ascii="Times New Roman" w:hAnsi="Times New Roman" w:cs="Times New Roman"/>
              </w:rPr>
              <w:t>Bunyan, Michael</w:t>
            </w:r>
          </w:p>
        </w:tc>
        <w:tc>
          <w:tcPr>
            <w:tcW w:w="3818" w:type="dxa"/>
            <w:vAlign w:val="bottom"/>
          </w:tcPr>
          <w:p w14:paraId="362AB751" w14:textId="3B606FA7" w:rsidR="001B1AD3" w:rsidRPr="00E57DF4" w:rsidRDefault="001B1AD3" w:rsidP="00DD5200">
            <w:pPr>
              <w:pStyle w:val="NoSpacing"/>
              <w:rPr>
                <w:rFonts w:ascii="Times New Roman" w:hAnsi="Times New Roman"/>
              </w:rPr>
            </w:pPr>
            <w:r w:rsidRPr="00E57DF4">
              <w:rPr>
                <w:rFonts w:ascii="Times New Roman" w:hAnsi="Times New Roman"/>
              </w:rPr>
              <w:t>Jupiter Power</w:t>
            </w:r>
          </w:p>
        </w:tc>
        <w:tc>
          <w:tcPr>
            <w:tcW w:w="2469" w:type="dxa"/>
            <w:vAlign w:val="bottom"/>
          </w:tcPr>
          <w:p w14:paraId="1FC770C6" w14:textId="77777777" w:rsidR="001B1AD3" w:rsidRPr="002955CF" w:rsidRDefault="001B1AD3" w:rsidP="00DD5200">
            <w:pPr>
              <w:pStyle w:val="NoSpacing"/>
              <w:rPr>
                <w:rFonts w:ascii="Times New Roman" w:hAnsi="Times New Roman" w:cs="Times New Roman"/>
                <w:highlight w:val="lightGray"/>
              </w:rPr>
            </w:pPr>
          </w:p>
        </w:tc>
      </w:tr>
      <w:tr w:rsidR="006A26C0" w:rsidRPr="002955CF" w14:paraId="3C23D765" w14:textId="77777777" w:rsidTr="00853AF5">
        <w:tblPrEx>
          <w:tblLook w:val="0000" w:firstRow="0" w:lastRow="0" w:firstColumn="0" w:lastColumn="0" w:noHBand="0" w:noVBand="0"/>
        </w:tblPrEx>
        <w:tc>
          <w:tcPr>
            <w:tcW w:w="2610" w:type="dxa"/>
            <w:vAlign w:val="bottom"/>
          </w:tcPr>
          <w:p w14:paraId="141B51EA" w14:textId="286B8242" w:rsidR="006A26C0" w:rsidRPr="00E57DF4" w:rsidRDefault="006A26C0" w:rsidP="00DD5200">
            <w:pPr>
              <w:pStyle w:val="NoSpacing"/>
              <w:rPr>
                <w:rFonts w:ascii="Times New Roman" w:hAnsi="Times New Roman" w:cs="Times New Roman"/>
              </w:rPr>
            </w:pPr>
            <w:r>
              <w:rPr>
                <w:rFonts w:ascii="Times New Roman" w:hAnsi="Times New Roman" w:cs="Times New Roman"/>
              </w:rPr>
              <w:t xml:space="preserve">Burke, Tom </w:t>
            </w:r>
          </w:p>
        </w:tc>
        <w:tc>
          <w:tcPr>
            <w:tcW w:w="3818" w:type="dxa"/>
            <w:vAlign w:val="bottom"/>
          </w:tcPr>
          <w:p w14:paraId="772244AA" w14:textId="1066D54C" w:rsidR="006A26C0" w:rsidRPr="00E57DF4" w:rsidRDefault="006A26C0" w:rsidP="00DD5200">
            <w:pPr>
              <w:pStyle w:val="NoSpacing"/>
              <w:rPr>
                <w:rFonts w:ascii="Times New Roman" w:hAnsi="Times New Roman"/>
              </w:rPr>
            </w:pPr>
            <w:r>
              <w:rPr>
                <w:rFonts w:ascii="Times New Roman" w:hAnsi="Times New Roman"/>
              </w:rPr>
              <w:t>Invenergy</w:t>
            </w:r>
          </w:p>
        </w:tc>
        <w:tc>
          <w:tcPr>
            <w:tcW w:w="2469" w:type="dxa"/>
            <w:vAlign w:val="bottom"/>
          </w:tcPr>
          <w:p w14:paraId="78B1129C" w14:textId="77777777" w:rsidR="006A26C0" w:rsidRPr="002955CF" w:rsidRDefault="006A26C0" w:rsidP="00DD5200">
            <w:pPr>
              <w:pStyle w:val="NoSpacing"/>
              <w:rPr>
                <w:rFonts w:ascii="Times New Roman" w:hAnsi="Times New Roman" w:cs="Times New Roman"/>
                <w:highlight w:val="lightGray"/>
              </w:rPr>
            </w:pPr>
          </w:p>
        </w:tc>
      </w:tr>
      <w:tr w:rsidR="0000718A" w:rsidRPr="002955CF" w14:paraId="09C55AEE" w14:textId="77777777" w:rsidTr="00853AF5">
        <w:tblPrEx>
          <w:tblLook w:val="0000" w:firstRow="0" w:lastRow="0" w:firstColumn="0" w:lastColumn="0" w:noHBand="0" w:noVBand="0"/>
        </w:tblPrEx>
        <w:trPr>
          <w:trHeight w:val="171"/>
        </w:trPr>
        <w:tc>
          <w:tcPr>
            <w:tcW w:w="2610" w:type="dxa"/>
            <w:vAlign w:val="bottom"/>
          </w:tcPr>
          <w:p w14:paraId="2E9B8F86" w14:textId="741D46AC" w:rsidR="0000718A" w:rsidRPr="00E57DF4" w:rsidRDefault="0000718A" w:rsidP="00DD5200">
            <w:pPr>
              <w:pStyle w:val="NoSpacing"/>
              <w:rPr>
                <w:rFonts w:ascii="Times New Roman" w:hAnsi="Times New Roman" w:cs="Times New Roman"/>
              </w:rPr>
            </w:pPr>
            <w:r w:rsidRPr="00E57DF4">
              <w:rPr>
                <w:rFonts w:ascii="Times New Roman" w:hAnsi="Times New Roman" w:cs="Times New Roman"/>
              </w:rPr>
              <w:t xml:space="preserve">Chamberlin, Jennifer </w:t>
            </w:r>
          </w:p>
        </w:tc>
        <w:tc>
          <w:tcPr>
            <w:tcW w:w="3818" w:type="dxa"/>
            <w:vAlign w:val="bottom"/>
          </w:tcPr>
          <w:p w14:paraId="20DDE485" w14:textId="3C5E3086" w:rsidR="0000718A" w:rsidRPr="00E57DF4" w:rsidRDefault="0000718A" w:rsidP="00DD5200">
            <w:pPr>
              <w:pStyle w:val="NoSpacing"/>
              <w:rPr>
                <w:rFonts w:ascii="Times New Roman" w:hAnsi="Times New Roman" w:cs="Times New Roman"/>
              </w:rPr>
            </w:pPr>
            <w:r w:rsidRPr="00E57DF4">
              <w:rPr>
                <w:rFonts w:ascii="Times New Roman" w:hAnsi="Times New Roman" w:cs="Times New Roman"/>
              </w:rPr>
              <w:t>Enerwise Global Technologies</w:t>
            </w:r>
          </w:p>
        </w:tc>
        <w:tc>
          <w:tcPr>
            <w:tcW w:w="2469" w:type="dxa"/>
            <w:vAlign w:val="bottom"/>
          </w:tcPr>
          <w:p w14:paraId="7B9477D0" w14:textId="77777777" w:rsidR="0000718A" w:rsidRPr="002955CF" w:rsidRDefault="0000718A" w:rsidP="00DD5200">
            <w:pPr>
              <w:pStyle w:val="NoSpacing"/>
              <w:rPr>
                <w:rFonts w:ascii="Times New Roman" w:hAnsi="Times New Roman" w:cs="Times New Roman"/>
                <w:b/>
                <w:highlight w:val="lightGray"/>
              </w:rPr>
            </w:pPr>
          </w:p>
        </w:tc>
      </w:tr>
      <w:tr w:rsidR="0086640F" w:rsidRPr="002955CF"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E57DF4" w:rsidRDefault="0086640F" w:rsidP="00DD5200">
            <w:pPr>
              <w:pStyle w:val="NoSpacing"/>
              <w:rPr>
                <w:rFonts w:ascii="Times New Roman" w:hAnsi="Times New Roman" w:cs="Times New Roman"/>
              </w:rPr>
            </w:pPr>
            <w:r w:rsidRPr="00E57DF4">
              <w:rPr>
                <w:rFonts w:ascii="Times New Roman" w:hAnsi="Times New Roman" w:cs="Times New Roman"/>
              </w:rPr>
              <w:t>Cochran, Seth</w:t>
            </w:r>
          </w:p>
        </w:tc>
        <w:tc>
          <w:tcPr>
            <w:tcW w:w="3818" w:type="dxa"/>
            <w:vAlign w:val="bottom"/>
          </w:tcPr>
          <w:p w14:paraId="7464EBFC" w14:textId="7B9964CD" w:rsidR="0086640F" w:rsidRPr="00E57DF4" w:rsidRDefault="0086640F" w:rsidP="00DD5200">
            <w:pPr>
              <w:pStyle w:val="NoSpacing"/>
              <w:rPr>
                <w:rFonts w:ascii="Times New Roman" w:hAnsi="Times New Roman" w:cs="Times New Roman"/>
              </w:rPr>
            </w:pPr>
            <w:r w:rsidRPr="00E57DF4">
              <w:rPr>
                <w:rFonts w:ascii="Times New Roman" w:hAnsi="Times New Roman" w:cs="Times New Roman"/>
              </w:rPr>
              <w:t>DC Energy</w:t>
            </w:r>
          </w:p>
        </w:tc>
        <w:tc>
          <w:tcPr>
            <w:tcW w:w="2469" w:type="dxa"/>
            <w:vAlign w:val="bottom"/>
          </w:tcPr>
          <w:p w14:paraId="5EBE1962" w14:textId="77777777" w:rsidR="0086640F" w:rsidRPr="002955CF" w:rsidRDefault="0086640F" w:rsidP="00DD5200">
            <w:pPr>
              <w:pStyle w:val="NoSpacing"/>
              <w:rPr>
                <w:rFonts w:ascii="Times New Roman" w:hAnsi="Times New Roman" w:cs="Times New Roman"/>
                <w:b/>
                <w:highlight w:val="lightGray"/>
              </w:rPr>
            </w:pPr>
          </w:p>
        </w:tc>
      </w:tr>
      <w:tr w:rsidR="00E57DF4" w:rsidRPr="002955CF" w14:paraId="0AA88BBB" w14:textId="77777777" w:rsidTr="00853AF5">
        <w:tblPrEx>
          <w:tblLook w:val="0000" w:firstRow="0" w:lastRow="0" w:firstColumn="0" w:lastColumn="0" w:noHBand="0" w:noVBand="0"/>
        </w:tblPrEx>
        <w:trPr>
          <w:trHeight w:val="171"/>
        </w:trPr>
        <w:tc>
          <w:tcPr>
            <w:tcW w:w="2610" w:type="dxa"/>
            <w:vAlign w:val="bottom"/>
          </w:tcPr>
          <w:p w14:paraId="2F7ADC57" w14:textId="6596855B" w:rsidR="00E57DF4" w:rsidRPr="00BD718F" w:rsidRDefault="00E57DF4" w:rsidP="00DD5200">
            <w:pPr>
              <w:pStyle w:val="NoSpacing"/>
              <w:rPr>
                <w:rFonts w:ascii="Times New Roman" w:hAnsi="Times New Roman" w:cs="Times New Roman"/>
              </w:rPr>
            </w:pPr>
            <w:r>
              <w:rPr>
                <w:rFonts w:ascii="Times New Roman" w:hAnsi="Times New Roman" w:cs="Times New Roman"/>
              </w:rPr>
              <w:t>Coffee, Jennifer</w:t>
            </w:r>
          </w:p>
        </w:tc>
        <w:tc>
          <w:tcPr>
            <w:tcW w:w="3818" w:type="dxa"/>
            <w:vAlign w:val="bottom"/>
          </w:tcPr>
          <w:p w14:paraId="1763D4B1" w14:textId="0AE28366" w:rsidR="00E57DF4" w:rsidRPr="00BD718F" w:rsidRDefault="00E57DF4" w:rsidP="00DD5200">
            <w:pPr>
              <w:pStyle w:val="NoSpacing"/>
              <w:rPr>
                <w:rFonts w:ascii="Times New Roman" w:hAnsi="Times New Roman" w:cs="Times New Roman"/>
              </w:rPr>
            </w:pPr>
            <w:r>
              <w:rPr>
                <w:rFonts w:ascii="Times New Roman" w:hAnsi="Times New Roman" w:cs="Times New Roman"/>
              </w:rPr>
              <w:t>Texas Pipelines</w:t>
            </w:r>
          </w:p>
        </w:tc>
        <w:tc>
          <w:tcPr>
            <w:tcW w:w="2469" w:type="dxa"/>
            <w:vAlign w:val="bottom"/>
          </w:tcPr>
          <w:p w14:paraId="6BE35108" w14:textId="77777777" w:rsidR="00E57DF4" w:rsidRPr="002955CF" w:rsidRDefault="00E57DF4" w:rsidP="00DD5200">
            <w:pPr>
              <w:pStyle w:val="NoSpacing"/>
              <w:rPr>
                <w:rFonts w:ascii="Times New Roman" w:hAnsi="Times New Roman" w:cs="Times New Roman"/>
                <w:b/>
                <w:highlight w:val="lightGray"/>
              </w:rPr>
            </w:pPr>
          </w:p>
        </w:tc>
      </w:tr>
      <w:tr w:rsidR="001B2CAB" w:rsidRPr="002955CF" w14:paraId="0D60F6D1" w14:textId="77777777" w:rsidTr="00853AF5">
        <w:tblPrEx>
          <w:tblLook w:val="0000" w:firstRow="0" w:lastRow="0" w:firstColumn="0" w:lastColumn="0" w:noHBand="0" w:noVBand="0"/>
        </w:tblPrEx>
        <w:trPr>
          <w:trHeight w:val="171"/>
        </w:trPr>
        <w:tc>
          <w:tcPr>
            <w:tcW w:w="2610" w:type="dxa"/>
            <w:vAlign w:val="bottom"/>
          </w:tcPr>
          <w:p w14:paraId="6F1D126D" w14:textId="2C682552" w:rsidR="001B2CAB" w:rsidRPr="00BD718F" w:rsidRDefault="001B2CAB" w:rsidP="00DD5200">
            <w:pPr>
              <w:pStyle w:val="NoSpacing"/>
              <w:rPr>
                <w:rFonts w:ascii="Times New Roman" w:hAnsi="Times New Roman" w:cs="Times New Roman"/>
              </w:rPr>
            </w:pPr>
            <w:r w:rsidRPr="00BD718F">
              <w:rPr>
                <w:rFonts w:ascii="Times New Roman" w:hAnsi="Times New Roman" w:cs="Times New Roman"/>
              </w:rPr>
              <w:t>Coleman, Katie</w:t>
            </w:r>
          </w:p>
        </w:tc>
        <w:tc>
          <w:tcPr>
            <w:tcW w:w="3818" w:type="dxa"/>
            <w:vAlign w:val="bottom"/>
          </w:tcPr>
          <w:p w14:paraId="4958C3A0" w14:textId="1EA9443F" w:rsidR="001B2CAB" w:rsidRPr="00BD718F" w:rsidRDefault="001B2CAB" w:rsidP="00DD5200">
            <w:pPr>
              <w:pStyle w:val="NoSpacing"/>
              <w:rPr>
                <w:rFonts w:ascii="Times New Roman" w:hAnsi="Times New Roman" w:cs="Times New Roman"/>
              </w:rPr>
            </w:pPr>
            <w:r w:rsidRPr="00BD718F">
              <w:rPr>
                <w:rFonts w:ascii="Times New Roman" w:hAnsi="Times New Roman" w:cs="Times New Roman"/>
              </w:rPr>
              <w:t>TIEC</w:t>
            </w:r>
          </w:p>
        </w:tc>
        <w:tc>
          <w:tcPr>
            <w:tcW w:w="2469" w:type="dxa"/>
            <w:vAlign w:val="bottom"/>
          </w:tcPr>
          <w:p w14:paraId="6D55BDD8" w14:textId="77777777" w:rsidR="001B2CAB" w:rsidRPr="002955CF" w:rsidRDefault="001B2CAB" w:rsidP="00DD5200">
            <w:pPr>
              <w:pStyle w:val="NoSpacing"/>
              <w:rPr>
                <w:rFonts w:ascii="Times New Roman" w:hAnsi="Times New Roman" w:cs="Times New Roman"/>
                <w:b/>
                <w:highlight w:val="lightGray"/>
              </w:rPr>
            </w:pPr>
          </w:p>
        </w:tc>
      </w:tr>
      <w:tr w:rsidR="000A3C0A" w:rsidRPr="002955CF" w14:paraId="45E45FA1" w14:textId="77777777" w:rsidTr="00853AF5">
        <w:tblPrEx>
          <w:tblLook w:val="0000" w:firstRow="0" w:lastRow="0" w:firstColumn="0" w:lastColumn="0" w:noHBand="0" w:noVBand="0"/>
        </w:tblPrEx>
        <w:trPr>
          <w:trHeight w:val="171"/>
        </w:trPr>
        <w:tc>
          <w:tcPr>
            <w:tcW w:w="2610" w:type="dxa"/>
            <w:vAlign w:val="bottom"/>
          </w:tcPr>
          <w:p w14:paraId="586E0262" w14:textId="4EFE04B5" w:rsidR="000A3C0A" w:rsidRPr="006A26C0" w:rsidRDefault="000A3C0A" w:rsidP="00DD5200">
            <w:pPr>
              <w:pStyle w:val="NoSpacing"/>
              <w:rPr>
                <w:rFonts w:ascii="Times New Roman" w:hAnsi="Times New Roman" w:cs="Times New Roman"/>
              </w:rPr>
            </w:pPr>
            <w:r w:rsidRPr="006A26C0">
              <w:rPr>
                <w:rFonts w:ascii="Times New Roman" w:hAnsi="Times New Roman" w:cs="Times New Roman"/>
              </w:rPr>
              <w:t>Cook, Tim</w:t>
            </w:r>
          </w:p>
        </w:tc>
        <w:tc>
          <w:tcPr>
            <w:tcW w:w="3818" w:type="dxa"/>
            <w:vAlign w:val="bottom"/>
          </w:tcPr>
          <w:p w14:paraId="0F5E44CB" w14:textId="5B2FC4F0" w:rsidR="000A3C0A" w:rsidRPr="006A26C0" w:rsidRDefault="000A3C0A" w:rsidP="00DD5200">
            <w:pPr>
              <w:pStyle w:val="NoSpacing"/>
              <w:rPr>
                <w:rFonts w:ascii="Times New Roman" w:hAnsi="Times New Roman" w:cs="Times New Roman"/>
              </w:rPr>
            </w:pPr>
            <w:r w:rsidRPr="006A26C0">
              <w:rPr>
                <w:rFonts w:ascii="Times New Roman" w:hAnsi="Times New Roman" w:cs="Times New Roman"/>
              </w:rPr>
              <w:t>LS Power</w:t>
            </w:r>
          </w:p>
        </w:tc>
        <w:tc>
          <w:tcPr>
            <w:tcW w:w="2469" w:type="dxa"/>
            <w:vAlign w:val="bottom"/>
          </w:tcPr>
          <w:p w14:paraId="2E81D565" w14:textId="77777777" w:rsidR="000A3C0A" w:rsidRPr="002955CF" w:rsidRDefault="000A3C0A" w:rsidP="00DD5200">
            <w:pPr>
              <w:pStyle w:val="NoSpacing"/>
              <w:rPr>
                <w:rFonts w:ascii="Times New Roman" w:hAnsi="Times New Roman" w:cs="Times New Roman"/>
                <w:b/>
                <w:highlight w:val="lightGray"/>
              </w:rPr>
            </w:pPr>
          </w:p>
        </w:tc>
      </w:tr>
      <w:tr w:rsidR="0086640F" w:rsidRPr="002955CF" w14:paraId="6FB00EBF" w14:textId="77777777" w:rsidTr="00853AF5">
        <w:tblPrEx>
          <w:tblLook w:val="0000" w:firstRow="0" w:lastRow="0" w:firstColumn="0" w:lastColumn="0" w:noHBand="0" w:noVBand="0"/>
        </w:tblPrEx>
        <w:trPr>
          <w:trHeight w:val="171"/>
        </w:trPr>
        <w:tc>
          <w:tcPr>
            <w:tcW w:w="2610" w:type="dxa"/>
            <w:vAlign w:val="bottom"/>
          </w:tcPr>
          <w:p w14:paraId="40141551" w14:textId="40626229" w:rsidR="0086640F" w:rsidRPr="006A26C0" w:rsidRDefault="0086640F" w:rsidP="00DD5200">
            <w:pPr>
              <w:pStyle w:val="NoSpacing"/>
              <w:rPr>
                <w:rFonts w:ascii="Times New Roman" w:hAnsi="Times New Roman" w:cs="Times New Roman"/>
              </w:rPr>
            </w:pPr>
            <w:r w:rsidRPr="006A26C0">
              <w:rPr>
                <w:rFonts w:ascii="Times New Roman" w:hAnsi="Times New Roman" w:cs="Times New Roman"/>
              </w:rPr>
              <w:t>Cortez, Sarai</w:t>
            </w:r>
          </w:p>
        </w:tc>
        <w:tc>
          <w:tcPr>
            <w:tcW w:w="3818" w:type="dxa"/>
            <w:vAlign w:val="bottom"/>
          </w:tcPr>
          <w:p w14:paraId="5D829B31" w14:textId="195C92AB" w:rsidR="0086640F" w:rsidRPr="006A26C0" w:rsidRDefault="0086640F" w:rsidP="00DD5200">
            <w:pPr>
              <w:pStyle w:val="NoSpacing"/>
              <w:rPr>
                <w:rFonts w:ascii="Times New Roman" w:hAnsi="Times New Roman" w:cs="Times New Roman"/>
              </w:rPr>
            </w:pPr>
            <w:r w:rsidRPr="006A26C0">
              <w:rPr>
                <w:rFonts w:ascii="Times New Roman" w:hAnsi="Times New Roman" w:cs="Times New Roman"/>
              </w:rPr>
              <w:t>Hunt Utility</w:t>
            </w:r>
          </w:p>
        </w:tc>
        <w:tc>
          <w:tcPr>
            <w:tcW w:w="2469" w:type="dxa"/>
            <w:vAlign w:val="bottom"/>
          </w:tcPr>
          <w:p w14:paraId="76888DAD" w14:textId="77777777" w:rsidR="0086640F" w:rsidRPr="002955CF" w:rsidRDefault="0086640F" w:rsidP="00DD5200">
            <w:pPr>
              <w:pStyle w:val="NoSpacing"/>
              <w:rPr>
                <w:rFonts w:ascii="Times New Roman" w:hAnsi="Times New Roman" w:cs="Times New Roman"/>
                <w:b/>
                <w:highlight w:val="lightGray"/>
              </w:rPr>
            </w:pPr>
          </w:p>
        </w:tc>
      </w:tr>
      <w:tr w:rsidR="0000718A" w:rsidRPr="002955CF"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E57DF4" w:rsidRDefault="0000718A" w:rsidP="00DD5200">
            <w:pPr>
              <w:pStyle w:val="NoSpacing"/>
              <w:rPr>
                <w:rFonts w:ascii="Times New Roman" w:hAnsi="Times New Roman" w:cs="Times New Roman"/>
              </w:rPr>
            </w:pPr>
            <w:r w:rsidRPr="00E57DF4">
              <w:rPr>
                <w:rFonts w:ascii="Times New Roman" w:hAnsi="Times New Roman" w:cs="Times New Roman"/>
              </w:rPr>
              <w:t>Coultas, Ann</w:t>
            </w:r>
          </w:p>
        </w:tc>
        <w:tc>
          <w:tcPr>
            <w:tcW w:w="3818" w:type="dxa"/>
            <w:vAlign w:val="bottom"/>
          </w:tcPr>
          <w:p w14:paraId="44D51AF1" w14:textId="55F04300" w:rsidR="0000718A" w:rsidRPr="00E57DF4" w:rsidRDefault="0000718A" w:rsidP="00DD5200">
            <w:pPr>
              <w:pStyle w:val="NoSpacing"/>
              <w:rPr>
                <w:rFonts w:ascii="Times New Roman" w:hAnsi="Times New Roman" w:cs="Times New Roman"/>
              </w:rPr>
            </w:pPr>
            <w:r w:rsidRPr="00E57DF4">
              <w:rPr>
                <w:rFonts w:ascii="Times New Roman" w:hAnsi="Times New Roman" w:cs="Times New Roman"/>
              </w:rPr>
              <w:t>Enel Green Power</w:t>
            </w:r>
          </w:p>
        </w:tc>
        <w:tc>
          <w:tcPr>
            <w:tcW w:w="2469" w:type="dxa"/>
            <w:vAlign w:val="bottom"/>
          </w:tcPr>
          <w:p w14:paraId="3E777BAC" w14:textId="77777777" w:rsidR="0000718A" w:rsidRPr="002955CF" w:rsidRDefault="0000718A" w:rsidP="00DD5200">
            <w:pPr>
              <w:pStyle w:val="NoSpacing"/>
              <w:rPr>
                <w:rFonts w:ascii="Times New Roman" w:hAnsi="Times New Roman" w:cs="Times New Roman"/>
                <w:b/>
                <w:highlight w:val="lightGray"/>
              </w:rPr>
            </w:pPr>
          </w:p>
        </w:tc>
      </w:tr>
      <w:tr w:rsidR="00E57DF4" w:rsidRPr="002955CF" w14:paraId="20F3DDC1" w14:textId="77777777" w:rsidTr="00853AF5">
        <w:tblPrEx>
          <w:tblLook w:val="0000" w:firstRow="0" w:lastRow="0" w:firstColumn="0" w:lastColumn="0" w:noHBand="0" w:noVBand="0"/>
        </w:tblPrEx>
        <w:trPr>
          <w:trHeight w:val="171"/>
        </w:trPr>
        <w:tc>
          <w:tcPr>
            <w:tcW w:w="2610" w:type="dxa"/>
            <w:vAlign w:val="bottom"/>
          </w:tcPr>
          <w:p w14:paraId="70FBFA21" w14:textId="158DEFCD" w:rsidR="00E57DF4" w:rsidRPr="00E57DF4" w:rsidRDefault="00E57DF4" w:rsidP="00DD5200">
            <w:pPr>
              <w:pStyle w:val="NoSpacing"/>
              <w:rPr>
                <w:rFonts w:ascii="Times New Roman" w:hAnsi="Times New Roman" w:cs="Times New Roman"/>
              </w:rPr>
            </w:pPr>
            <w:r>
              <w:rPr>
                <w:rFonts w:ascii="Times New Roman" w:hAnsi="Times New Roman" w:cs="Times New Roman"/>
              </w:rPr>
              <w:t>Damen, Jason</w:t>
            </w:r>
          </w:p>
        </w:tc>
        <w:tc>
          <w:tcPr>
            <w:tcW w:w="3818" w:type="dxa"/>
            <w:vAlign w:val="bottom"/>
          </w:tcPr>
          <w:p w14:paraId="0DB7B13D" w14:textId="1F47661E" w:rsidR="00E57DF4" w:rsidRPr="00E57DF4" w:rsidRDefault="00E57DF4" w:rsidP="00DD5200">
            <w:pPr>
              <w:pStyle w:val="NoSpacing"/>
              <w:rPr>
                <w:rFonts w:ascii="Times New Roman" w:hAnsi="Times New Roman" w:cs="Times New Roman"/>
              </w:rPr>
            </w:pPr>
            <w:r>
              <w:rPr>
                <w:rFonts w:ascii="Times New Roman" w:hAnsi="Times New Roman" w:cs="Times New Roman"/>
              </w:rPr>
              <w:t>Energy Transfer</w:t>
            </w:r>
          </w:p>
        </w:tc>
        <w:tc>
          <w:tcPr>
            <w:tcW w:w="2469" w:type="dxa"/>
            <w:vAlign w:val="bottom"/>
          </w:tcPr>
          <w:p w14:paraId="5B171E57" w14:textId="77777777" w:rsidR="00E57DF4" w:rsidRPr="002955CF" w:rsidRDefault="00E57DF4" w:rsidP="00DD5200">
            <w:pPr>
              <w:pStyle w:val="NoSpacing"/>
              <w:rPr>
                <w:rFonts w:ascii="Times New Roman" w:hAnsi="Times New Roman" w:cs="Times New Roman"/>
                <w:b/>
                <w:highlight w:val="lightGray"/>
              </w:rPr>
            </w:pPr>
          </w:p>
        </w:tc>
      </w:tr>
      <w:tr w:rsidR="00E57DF4" w:rsidRPr="002955CF" w14:paraId="5017C7E9" w14:textId="77777777" w:rsidTr="00853AF5">
        <w:tblPrEx>
          <w:tblLook w:val="0000" w:firstRow="0" w:lastRow="0" w:firstColumn="0" w:lastColumn="0" w:noHBand="0" w:noVBand="0"/>
        </w:tblPrEx>
        <w:trPr>
          <w:trHeight w:val="171"/>
        </w:trPr>
        <w:tc>
          <w:tcPr>
            <w:tcW w:w="2610" w:type="dxa"/>
            <w:vAlign w:val="bottom"/>
          </w:tcPr>
          <w:p w14:paraId="5AF474A5" w14:textId="71FD4E5F" w:rsidR="00E57DF4" w:rsidRDefault="00E57DF4" w:rsidP="00DD5200">
            <w:pPr>
              <w:pStyle w:val="NoSpacing"/>
              <w:rPr>
                <w:rFonts w:ascii="Times New Roman" w:hAnsi="Times New Roman" w:cs="Times New Roman"/>
              </w:rPr>
            </w:pPr>
            <w:r>
              <w:rPr>
                <w:rFonts w:ascii="Times New Roman" w:hAnsi="Times New Roman" w:cs="Times New Roman"/>
              </w:rPr>
              <w:t>Davis, Derrick</w:t>
            </w:r>
          </w:p>
        </w:tc>
        <w:tc>
          <w:tcPr>
            <w:tcW w:w="3818" w:type="dxa"/>
            <w:vAlign w:val="bottom"/>
          </w:tcPr>
          <w:p w14:paraId="6F2BC796" w14:textId="656591A9" w:rsidR="00E57DF4" w:rsidRDefault="00E57DF4" w:rsidP="00DD5200">
            <w:pPr>
              <w:pStyle w:val="NoSpacing"/>
              <w:rPr>
                <w:rFonts w:ascii="Times New Roman" w:hAnsi="Times New Roman" w:cs="Times New Roman"/>
              </w:rPr>
            </w:pPr>
            <w:r>
              <w:rPr>
                <w:rFonts w:ascii="Times New Roman" w:hAnsi="Times New Roman" w:cs="Times New Roman"/>
              </w:rPr>
              <w:t>Texas Reliability Entity</w:t>
            </w:r>
          </w:p>
        </w:tc>
        <w:tc>
          <w:tcPr>
            <w:tcW w:w="2469" w:type="dxa"/>
            <w:vAlign w:val="bottom"/>
          </w:tcPr>
          <w:p w14:paraId="7D94CA09" w14:textId="77777777" w:rsidR="00E57DF4" w:rsidRPr="002955CF" w:rsidRDefault="00E57DF4" w:rsidP="00DD5200">
            <w:pPr>
              <w:pStyle w:val="NoSpacing"/>
              <w:rPr>
                <w:rFonts w:ascii="Times New Roman" w:hAnsi="Times New Roman" w:cs="Times New Roman"/>
                <w:b/>
                <w:highlight w:val="lightGray"/>
              </w:rPr>
            </w:pPr>
          </w:p>
        </w:tc>
      </w:tr>
      <w:tr w:rsidR="003A4FCA" w:rsidRPr="002955CF"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E57DF4" w:rsidRDefault="003A4FCA" w:rsidP="00DD5200">
            <w:pPr>
              <w:pStyle w:val="NoSpacing"/>
              <w:rPr>
                <w:rFonts w:ascii="Times New Roman" w:hAnsi="Times New Roman" w:cs="Times New Roman"/>
              </w:rPr>
            </w:pPr>
            <w:r w:rsidRPr="00E57DF4">
              <w:rPr>
                <w:rFonts w:ascii="Times New Roman" w:hAnsi="Times New Roman" w:cs="Times New Roman"/>
              </w:rPr>
              <w:t>Detelich, David</w:t>
            </w:r>
          </w:p>
        </w:tc>
        <w:tc>
          <w:tcPr>
            <w:tcW w:w="3818" w:type="dxa"/>
            <w:vAlign w:val="bottom"/>
          </w:tcPr>
          <w:p w14:paraId="6A3EC348" w14:textId="5D745E43" w:rsidR="003A4FCA" w:rsidRPr="00E57DF4" w:rsidRDefault="003A4FCA" w:rsidP="00DD5200">
            <w:pPr>
              <w:pStyle w:val="NoSpacing"/>
              <w:rPr>
                <w:rFonts w:ascii="Times New Roman" w:hAnsi="Times New Roman" w:cs="Times New Roman"/>
              </w:rPr>
            </w:pPr>
            <w:r w:rsidRPr="00E57DF4">
              <w:rPr>
                <w:rFonts w:ascii="Times New Roman" w:hAnsi="Times New Roman" w:cs="Times New Roman"/>
              </w:rPr>
              <w:t>CPS Energy</w:t>
            </w:r>
          </w:p>
        </w:tc>
        <w:tc>
          <w:tcPr>
            <w:tcW w:w="2469" w:type="dxa"/>
            <w:vAlign w:val="bottom"/>
          </w:tcPr>
          <w:p w14:paraId="04D69573" w14:textId="77777777" w:rsidR="003A4FCA" w:rsidRPr="002955CF" w:rsidRDefault="003A4FCA" w:rsidP="00DD5200">
            <w:pPr>
              <w:pStyle w:val="NoSpacing"/>
              <w:rPr>
                <w:rFonts w:ascii="Times New Roman" w:hAnsi="Times New Roman" w:cs="Times New Roman"/>
                <w:b/>
                <w:highlight w:val="lightGray"/>
              </w:rPr>
            </w:pPr>
          </w:p>
        </w:tc>
      </w:tr>
      <w:tr w:rsidR="008D0B9D" w:rsidRPr="002955CF" w14:paraId="1D4153C3" w14:textId="77777777" w:rsidTr="00853AF5">
        <w:tblPrEx>
          <w:tblLook w:val="0000" w:firstRow="0" w:lastRow="0" w:firstColumn="0" w:lastColumn="0" w:noHBand="0" w:noVBand="0"/>
        </w:tblPrEx>
        <w:trPr>
          <w:trHeight w:val="171"/>
        </w:trPr>
        <w:tc>
          <w:tcPr>
            <w:tcW w:w="2610" w:type="dxa"/>
            <w:vAlign w:val="bottom"/>
          </w:tcPr>
          <w:p w14:paraId="2BFFBCD5" w14:textId="029146A4" w:rsidR="008D0B9D" w:rsidRPr="00AD7E93" w:rsidRDefault="008D0B9D" w:rsidP="00DD5200">
            <w:pPr>
              <w:pStyle w:val="NoSpacing"/>
              <w:rPr>
                <w:rFonts w:ascii="Times New Roman" w:hAnsi="Times New Roman" w:cs="Times New Roman"/>
              </w:rPr>
            </w:pPr>
            <w:r w:rsidRPr="00AD7E93">
              <w:rPr>
                <w:rFonts w:ascii="Times New Roman" w:hAnsi="Times New Roman" w:cs="Times New Roman"/>
              </w:rPr>
              <w:t>DiCosimo, Vincent</w:t>
            </w:r>
          </w:p>
        </w:tc>
        <w:tc>
          <w:tcPr>
            <w:tcW w:w="3818" w:type="dxa"/>
            <w:vAlign w:val="bottom"/>
          </w:tcPr>
          <w:p w14:paraId="0CFC090E" w14:textId="2089451B" w:rsidR="008D0B9D" w:rsidRPr="00AD7E93" w:rsidRDefault="008D0B9D" w:rsidP="00DD5200">
            <w:pPr>
              <w:pStyle w:val="NoSpacing"/>
              <w:rPr>
                <w:rFonts w:ascii="Times New Roman" w:hAnsi="Times New Roman" w:cs="Times New Roman"/>
              </w:rPr>
            </w:pPr>
            <w:r w:rsidRPr="00AD7E93">
              <w:rPr>
                <w:rFonts w:ascii="Times New Roman" w:hAnsi="Times New Roman" w:cs="Times New Roman"/>
              </w:rPr>
              <w:t>Targa Resources</w:t>
            </w:r>
          </w:p>
        </w:tc>
        <w:tc>
          <w:tcPr>
            <w:tcW w:w="2469" w:type="dxa"/>
            <w:vAlign w:val="bottom"/>
          </w:tcPr>
          <w:p w14:paraId="3BF4111D" w14:textId="77777777" w:rsidR="008D0B9D" w:rsidRPr="002955CF" w:rsidRDefault="008D0B9D" w:rsidP="00DD5200">
            <w:pPr>
              <w:pStyle w:val="NoSpacing"/>
              <w:rPr>
                <w:rFonts w:ascii="Times New Roman" w:hAnsi="Times New Roman" w:cs="Times New Roman"/>
                <w:b/>
                <w:highlight w:val="lightGray"/>
              </w:rPr>
            </w:pPr>
          </w:p>
        </w:tc>
      </w:tr>
      <w:tr w:rsidR="00CF2145" w:rsidRPr="002955CF"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6A26C0" w:rsidRDefault="00CF2145" w:rsidP="00DD0926">
            <w:pPr>
              <w:pStyle w:val="NoSpacing"/>
              <w:rPr>
                <w:rFonts w:ascii="Times New Roman" w:hAnsi="Times New Roman" w:cs="Times New Roman"/>
              </w:rPr>
            </w:pPr>
            <w:r w:rsidRPr="006A26C0">
              <w:rPr>
                <w:rFonts w:ascii="Times New Roman" w:hAnsi="Times New Roman" w:cs="Times New Roman"/>
              </w:rPr>
              <w:t>Downey, Mart</w:t>
            </w:r>
            <w:r w:rsidR="00DD0926" w:rsidRPr="006A26C0">
              <w:rPr>
                <w:rFonts w:ascii="Times New Roman" w:hAnsi="Times New Roman" w:cs="Times New Roman"/>
              </w:rPr>
              <w:t>y</w:t>
            </w:r>
          </w:p>
        </w:tc>
        <w:tc>
          <w:tcPr>
            <w:tcW w:w="3818" w:type="dxa"/>
            <w:vAlign w:val="bottom"/>
          </w:tcPr>
          <w:p w14:paraId="46E07C3A" w14:textId="509A5AC3" w:rsidR="00CF2145" w:rsidRPr="006A26C0" w:rsidRDefault="00BB5BA9" w:rsidP="00DD5200">
            <w:pPr>
              <w:pStyle w:val="NoSpacing"/>
              <w:rPr>
                <w:rFonts w:ascii="Times New Roman" w:hAnsi="Times New Roman" w:cs="Times New Roman"/>
              </w:rPr>
            </w:pPr>
            <w:r w:rsidRPr="006A26C0">
              <w:rPr>
                <w:rFonts w:ascii="Times New Roman" w:hAnsi="Times New Roman" w:cs="Times New Roman"/>
              </w:rPr>
              <w:t>Jupiter Power</w:t>
            </w:r>
          </w:p>
        </w:tc>
        <w:tc>
          <w:tcPr>
            <w:tcW w:w="2469" w:type="dxa"/>
            <w:vAlign w:val="bottom"/>
          </w:tcPr>
          <w:p w14:paraId="2D0A93B0" w14:textId="77777777" w:rsidR="00CF2145" w:rsidRPr="002955CF" w:rsidRDefault="00CF2145" w:rsidP="00DD5200">
            <w:pPr>
              <w:pStyle w:val="NoSpacing"/>
              <w:rPr>
                <w:rFonts w:ascii="Times New Roman" w:hAnsi="Times New Roman" w:cs="Times New Roman"/>
                <w:b/>
                <w:highlight w:val="lightGray"/>
              </w:rPr>
            </w:pPr>
          </w:p>
        </w:tc>
      </w:tr>
      <w:tr w:rsidR="001B2CAB" w:rsidRPr="002955CF" w14:paraId="74B9BC8E" w14:textId="77777777" w:rsidTr="00853AF5">
        <w:tblPrEx>
          <w:tblLook w:val="0000" w:firstRow="0" w:lastRow="0" w:firstColumn="0" w:lastColumn="0" w:noHBand="0" w:noVBand="0"/>
        </w:tblPrEx>
        <w:trPr>
          <w:trHeight w:val="171"/>
        </w:trPr>
        <w:tc>
          <w:tcPr>
            <w:tcW w:w="2610" w:type="dxa"/>
            <w:vAlign w:val="bottom"/>
          </w:tcPr>
          <w:p w14:paraId="3255E657" w14:textId="70E19A62" w:rsidR="001B2CAB" w:rsidRPr="00E57DF4" w:rsidRDefault="001B2CAB" w:rsidP="00DD0926">
            <w:pPr>
              <w:pStyle w:val="NoSpacing"/>
              <w:rPr>
                <w:rFonts w:ascii="Times New Roman" w:hAnsi="Times New Roman" w:cs="Times New Roman"/>
              </w:rPr>
            </w:pPr>
            <w:r w:rsidRPr="00E57DF4">
              <w:rPr>
                <w:rFonts w:ascii="Times New Roman" w:hAnsi="Times New Roman" w:cs="Times New Roman"/>
              </w:rPr>
              <w:t xml:space="preserve">Douglas, </w:t>
            </w:r>
            <w:r w:rsidR="005C74D5" w:rsidRPr="00E57DF4">
              <w:rPr>
                <w:rFonts w:ascii="Times New Roman" w:hAnsi="Times New Roman" w:cs="Times New Roman"/>
              </w:rPr>
              <w:t>Robert</w:t>
            </w:r>
          </w:p>
        </w:tc>
        <w:tc>
          <w:tcPr>
            <w:tcW w:w="3818" w:type="dxa"/>
            <w:vAlign w:val="bottom"/>
          </w:tcPr>
          <w:p w14:paraId="247278DD" w14:textId="5259703F" w:rsidR="001B2CAB" w:rsidRPr="00E57DF4" w:rsidRDefault="005C74D5" w:rsidP="00DD5200">
            <w:pPr>
              <w:pStyle w:val="NoSpacing"/>
              <w:rPr>
                <w:rFonts w:ascii="Times New Roman" w:hAnsi="Times New Roman" w:cs="Times New Roman"/>
              </w:rPr>
            </w:pPr>
            <w:r w:rsidRPr="00E57DF4">
              <w:rPr>
                <w:rFonts w:ascii="Times New Roman" w:hAnsi="Times New Roman" w:cs="Times New Roman"/>
              </w:rPr>
              <w:t>Priority Power</w:t>
            </w:r>
          </w:p>
        </w:tc>
        <w:tc>
          <w:tcPr>
            <w:tcW w:w="2469" w:type="dxa"/>
            <w:vAlign w:val="bottom"/>
          </w:tcPr>
          <w:p w14:paraId="56938748" w14:textId="77777777" w:rsidR="001B2CAB" w:rsidRPr="002955CF" w:rsidRDefault="001B2CAB" w:rsidP="00DD5200">
            <w:pPr>
              <w:pStyle w:val="NoSpacing"/>
              <w:rPr>
                <w:rFonts w:ascii="Times New Roman" w:hAnsi="Times New Roman" w:cs="Times New Roman"/>
                <w:b/>
                <w:highlight w:val="lightGray"/>
              </w:rPr>
            </w:pPr>
          </w:p>
        </w:tc>
      </w:tr>
      <w:tr w:rsidR="00395EEB" w:rsidRPr="002955CF" w14:paraId="3D77D8FE" w14:textId="77777777" w:rsidTr="00853AF5">
        <w:tblPrEx>
          <w:tblLook w:val="0000" w:firstRow="0" w:lastRow="0" w:firstColumn="0" w:lastColumn="0" w:noHBand="0" w:noVBand="0"/>
        </w:tblPrEx>
        <w:tc>
          <w:tcPr>
            <w:tcW w:w="2610" w:type="dxa"/>
            <w:vAlign w:val="bottom"/>
          </w:tcPr>
          <w:p w14:paraId="4A297BE0" w14:textId="72DC6D2F" w:rsidR="00395EEB" w:rsidRPr="00AD7E93" w:rsidRDefault="00395EEB" w:rsidP="00DD5200">
            <w:pPr>
              <w:pStyle w:val="NoSpacing"/>
              <w:rPr>
                <w:rFonts w:ascii="Times New Roman" w:hAnsi="Times New Roman" w:cs="Times New Roman"/>
              </w:rPr>
            </w:pPr>
            <w:r w:rsidRPr="00AD7E93">
              <w:rPr>
                <w:rFonts w:ascii="Times New Roman" w:hAnsi="Times New Roman" w:cs="Times New Roman"/>
              </w:rPr>
              <w:t>Dreyfus, Mark</w:t>
            </w:r>
          </w:p>
        </w:tc>
        <w:tc>
          <w:tcPr>
            <w:tcW w:w="3818" w:type="dxa"/>
            <w:vAlign w:val="bottom"/>
          </w:tcPr>
          <w:p w14:paraId="34821785" w14:textId="0D559F2F" w:rsidR="00395EEB" w:rsidRPr="00AD7E93" w:rsidRDefault="00395EEB" w:rsidP="00DD5200">
            <w:pPr>
              <w:pStyle w:val="NoSpacing"/>
              <w:rPr>
                <w:rFonts w:ascii="Times New Roman" w:hAnsi="Times New Roman" w:cs="Times New Roman"/>
              </w:rPr>
            </w:pPr>
            <w:r w:rsidRPr="00AD7E93">
              <w:rPr>
                <w:rFonts w:ascii="Times New Roman" w:hAnsi="Times New Roman" w:cs="Times New Roman"/>
              </w:rPr>
              <w:t>MD Energy Consulting</w:t>
            </w:r>
          </w:p>
        </w:tc>
        <w:tc>
          <w:tcPr>
            <w:tcW w:w="2469" w:type="dxa"/>
          </w:tcPr>
          <w:p w14:paraId="7DCD064E" w14:textId="77777777" w:rsidR="00395EEB" w:rsidRPr="002955CF" w:rsidRDefault="00395EEB" w:rsidP="00DD5200">
            <w:pPr>
              <w:pStyle w:val="NoSpacing"/>
              <w:rPr>
                <w:rFonts w:ascii="Times New Roman" w:hAnsi="Times New Roman" w:cs="Times New Roman"/>
                <w:highlight w:val="lightGray"/>
              </w:rPr>
            </w:pPr>
          </w:p>
        </w:tc>
      </w:tr>
      <w:tr w:rsidR="00BD718F" w:rsidRPr="002955CF" w14:paraId="320B0F39" w14:textId="77777777" w:rsidTr="00853AF5">
        <w:tblPrEx>
          <w:tblLook w:val="0000" w:firstRow="0" w:lastRow="0" w:firstColumn="0" w:lastColumn="0" w:noHBand="0" w:noVBand="0"/>
        </w:tblPrEx>
        <w:tc>
          <w:tcPr>
            <w:tcW w:w="2610" w:type="dxa"/>
            <w:vAlign w:val="bottom"/>
          </w:tcPr>
          <w:p w14:paraId="5FF36B52" w14:textId="3947B5D2" w:rsidR="00BD718F" w:rsidRPr="00BD718F" w:rsidRDefault="00BD718F" w:rsidP="0065376E">
            <w:pPr>
              <w:pStyle w:val="NoSpacing"/>
              <w:rPr>
                <w:rFonts w:ascii="Times New Roman" w:hAnsi="Times New Roman" w:cs="Times New Roman"/>
              </w:rPr>
            </w:pPr>
            <w:r>
              <w:rPr>
                <w:rFonts w:ascii="Times New Roman" w:hAnsi="Times New Roman" w:cs="Times New Roman"/>
              </w:rPr>
              <w:t>Harvey, Julia</w:t>
            </w:r>
          </w:p>
        </w:tc>
        <w:tc>
          <w:tcPr>
            <w:tcW w:w="3818" w:type="dxa"/>
            <w:vAlign w:val="bottom"/>
          </w:tcPr>
          <w:p w14:paraId="186904BB" w14:textId="1A82AEF8" w:rsidR="00BD718F" w:rsidRPr="00BD718F" w:rsidRDefault="00BD718F" w:rsidP="0065376E">
            <w:pPr>
              <w:pStyle w:val="NoSpacing"/>
              <w:rPr>
                <w:rFonts w:ascii="Times New Roman" w:hAnsi="Times New Roman" w:cs="Times New Roman"/>
              </w:rPr>
            </w:pPr>
            <w:r>
              <w:rPr>
                <w:rFonts w:ascii="Times New Roman" w:hAnsi="Times New Roman" w:cs="Times New Roman"/>
              </w:rPr>
              <w:t>Texas Electric Cooperatives</w:t>
            </w:r>
          </w:p>
        </w:tc>
        <w:tc>
          <w:tcPr>
            <w:tcW w:w="2469" w:type="dxa"/>
          </w:tcPr>
          <w:p w14:paraId="0FE7288B" w14:textId="77777777" w:rsidR="00BD718F" w:rsidRPr="002955CF" w:rsidRDefault="00BD718F" w:rsidP="0065376E">
            <w:pPr>
              <w:pStyle w:val="NoSpacing"/>
              <w:rPr>
                <w:rFonts w:ascii="Times New Roman" w:hAnsi="Times New Roman" w:cs="Times New Roman"/>
                <w:highlight w:val="lightGray"/>
              </w:rPr>
            </w:pPr>
          </w:p>
        </w:tc>
      </w:tr>
      <w:tr w:rsidR="008A0EE2" w:rsidRPr="002955CF" w14:paraId="2C52849F" w14:textId="77777777" w:rsidTr="00853AF5">
        <w:tblPrEx>
          <w:tblLook w:val="0000" w:firstRow="0" w:lastRow="0" w:firstColumn="0" w:lastColumn="0" w:noHBand="0" w:noVBand="0"/>
        </w:tblPrEx>
        <w:tc>
          <w:tcPr>
            <w:tcW w:w="2610" w:type="dxa"/>
            <w:vAlign w:val="bottom"/>
          </w:tcPr>
          <w:p w14:paraId="47EBC912" w14:textId="55354672" w:rsidR="008A0EE2" w:rsidRPr="00BD718F" w:rsidRDefault="008A0EE2" w:rsidP="0065376E">
            <w:pPr>
              <w:pStyle w:val="NoSpacing"/>
              <w:rPr>
                <w:rFonts w:ascii="Times New Roman" w:hAnsi="Times New Roman" w:cs="Times New Roman"/>
              </w:rPr>
            </w:pPr>
            <w:r w:rsidRPr="00BD718F">
              <w:rPr>
                <w:rFonts w:ascii="Times New Roman" w:hAnsi="Times New Roman" w:cs="Times New Roman"/>
              </w:rPr>
              <w:t>Heino, Shari</w:t>
            </w:r>
          </w:p>
        </w:tc>
        <w:tc>
          <w:tcPr>
            <w:tcW w:w="3818" w:type="dxa"/>
            <w:vAlign w:val="bottom"/>
          </w:tcPr>
          <w:p w14:paraId="3B8D7FD8" w14:textId="329B4ED8" w:rsidR="008A0EE2" w:rsidRPr="00BD718F" w:rsidRDefault="008A0EE2" w:rsidP="0065376E">
            <w:pPr>
              <w:pStyle w:val="NoSpacing"/>
              <w:rPr>
                <w:rFonts w:ascii="Times New Roman" w:hAnsi="Times New Roman" w:cs="Times New Roman"/>
              </w:rPr>
            </w:pPr>
            <w:r w:rsidRPr="00BD718F">
              <w:rPr>
                <w:rFonts w:ascii="Times New Roman" w:hAnsi="Times New Roman" w:cs="Times New Roman"/>
              </w:rPr>
              <w:t>Brazos Electric Cooperative</w:t>
            </w:r>
          </w:p>
        </w:tc>
        <w:tc>
          <w:tcPr>
            <w:tcW w:w="2469" w:type="dxa"/>
          </w:tcPr>
          <w:p w14:paraId="3E6E662C" w14:textId="77777777" w:rsidR="008A0EE2" w:rsidRPr="002955CF" w:rsidRDefault="008A0EE2" w:rsidP="0065376E">
            <w:pPr>
              <w:pStyle w:val="NoSpacing"/>
              <w:rPr>
                <w:rFonts w:ascii="Times New Roman" w:hAnsi="Times New Roman" w:cs="Times New Roman"/>
                <w:highlight w:val="lightGray"/>
              </w:rPr>
            </w:pPr>
          </w:p>
        </w:tc>
      </w:tr>
      <w:tr w:rsidR="006A26C0" w:rsidRPr="002955CF" w14:paraId="2521A241" w14:textId="77777777" w:rsidTr="00853AF5">
        <w:tblPrEx>
          <w:tblLook w:val="0000" w:firstRow="0" w:lastRow="0" w:firstColumn="0" w:lastColumn="0" w:noHBand="0" w:noVBand="0"/>
        </w:tblPrEx>
        <w:tc>
          <w:tcPr>
            <w:tcW w:w="2610" w:type="dxa"/>
            <w:vAlign w:val="bottom"/>
          </w:tcPr>
          <w:p w14:paraId="04B37F06" w14:textId="1387E050" w:rsidR="006A26C0" w:rsidRPr="00BD718F" w:rsidRDefault="006A26C0" w:rsidP="0065376E">
            <w:pPr>
              <w:pStyle w:val="NoSpacing"/>
              <w:rPr>
                <w:rFonts w:ascii="Times New Roman" w:hAnsi="Times New Roman" w:cs="Times New Roman"/>
              </w:rPr>
            </w:pPr>
            <w:r>
              <w:rPr>
                <w:rFonts w:ascii="Times New Roman" w:hAnsi="Times New Roman" w:cs="Times New Roman"/>
              </w:rPr>
              <w:t>Helton, Bob</w:t>
            </w:r>
          </w:p>
        </w:tc>
        <w:tc>
          <w:tcPr>
            <w:tcW w:w="3818" w:type="dxa"/>
            <w:vAlign w:val="bottom"/>
          </w:tcPr>
          <w:p w14:paraId="751CCEEF" w14:textId="61986DCA" w:rsidR="006A26C0" w:rsidRPr="00BD718F" w:rsidRDefault="006A26C0" w:rsidP="0065376E">
            <w:pPr>
              <w:pStyle w:val="NoSpacing"/>
              <w:rPr>
                <w:rFonts w:ascii="Times New Roman" w:hAnsi="Times New Roman" w:cs="Times New Roman"/>
              </w:rPr>
            </w:pPr>
            <w:r>
              <w:rPr>
                <w:rFonts w:ascii="Times New Roman" w:hAnsi="Times New Roman" w:cs="Times New Roman"/>
              </w:rPr>
              <w:t>Engie</w:t>
            </w:r>
          </w:p>
        </w:tc>
        <w:tc>
          <w:tcPr>
            <w:tcW w:w="2469" w:type="dxa"/>
          </w:tcPr>
          <w:p w14:paraId="6D3BAB25" w14:textId="77777777" w:rsidR="006A26C0" w:rsidRPr="002955CF" w:rsidRDefault="006A26C0" w:rsidP="0065376E">
            <w:pPr>
              <w:pStyle w:val="NoSpacing"/>
              <w:rPr>
                <w:rFonts w:ascii="Times New Roman" w:hAnsi="Times New Roman" w:cs="Times New Roman"/>
                <w:highlight w:val="lightGray"/>
              </w:rPr>
            </w:pPr>
          </w:p>
        </w:tc>
      </w:tr>
      <w:tr w:rsidR="00E57DF4" w:rsidRPr="002955CF" w14:paraId="26F95ECB" w14:textId="77777777" w:rsidTr="00853AF5">
        <w:tblPrEx>
          <w:tblLook w:val="0000" w:firstRow="0" w:lastRow="0" w:firstColumn="0" w:lastColumn="0" w:noHBand="0" w:noVBand="0"/>
        </w:tblPrEx>
        <w:tc>
          <w:tcPr>
            <w:tcW w:w="2610" w:type="dxa"/>
            <w:vAlign w:val="bottom"/>
          </w:tcPr>
          <w:p w14:paraId="6F4C46EF" w14:textId="40B44512" w:rsidR="00E57DF4" w:rsidRPr="00E57DF4" w:rsidRDefault="00E57DF4" w:rsidP="0065376E">
            <w:pPr>
              <w:pStyle w:val="NoSpacing"/>
              <w:rPr>
                <w:rFonts w:ascii="Times New Roman" w:hAnsi="Times New Roman" w:cs="Times New Roman"/>
              </w:rPr>
            </w:pPr>
            <w:r w:rsidRPr="00E57DF4">
              <w:rPr>
                <w:rFonts w:ascii="Times New Roman" w:hAnsi="Times New Roman" w:cs="Times New Roman"/>
              </w:rPr>
              <w:t>Hourihan, Mike</w:t>
            </w:r>
          </w:p>
        </w:tc>
        <w:tc>
          <w:tcPr>
            <w:tcW w:w="3818" w:type="dxa"/>
            <w:vAlign w:val="bottom"/>
          </w:tcPr>
          <w:p w14:paraId="5C4A2759" w14:textId="7E379262" w:rsidR="00E57DF4" w:rsidRPr="00E57DF4" w:rsidRDefault="00E57DF4" w:rsidP="0065376E">
            <w:pPr>
              <w:pStyle w:val="NoSpacing"/>
              <w:rPr>
                <w:rFonts w:ascii="Times New Roman" w:hAnsi="Times New Roman" w:cs="Times New Roman"/>
              </w:rPr>
            </w:pPr>
            <w:r w:rsidRPr="00E57DF4">
              <w:rPr>
                <w:rFonts w:ascii="Times New Roman" w:hAnsi="Times New Roman" w:cs="Times New Roman"/>
              </w:rPr>
              <w:t xml:space="preserve">CPower Energy Management </w:t>
            </w:r>
          </w:p>
        </w:tc>
        <w:tc>
          <w:tcPr>
            <w:tcW w:w="2469" w:type="dxa"/>
          </w:tcPr>
          <w:p w14:paraId="23D46A29" w14:textId="77777777" w:rsidR="00E57DF4" w:rsidRPr="002955CF" w:rsidRDefault="00E57DF4" w:rsidP="0065376E">
            <w:pPr>
              <w:pStyle w:val="NoSpacing"/>
              <w:rPr>
                <w:rFonts w:ascii="Times New Roman" w:hAnsi="Times New Roman" w:cs="Times New Roman"/>
                <w:highlight w:val="lightGray"/>
              </w:rPr>
            </w:pPr>
          </w:p>
        </w:tc>
      </w:tr>
      <w:tr w:rsidR="00AD7E93" w:rsidRPr="002955CF" w14:paraId="1A7ACC5D" w14:textId="77777777" w:rsidTr="00853AF5">
        <w:tblPrEx>
          <w:tblLook w:val="0000" w:firstRow="0" w:lastRow="0" w:firstColumn="0" w:lastColumn="0" w:noHBand="0" w:noVBand="0"/>
        </w:tblPrEx>
        <w:tc>
          <w:tcPr>
            <w:tcW w:w="2610" w:type="dxa"/>
            <w:vAlign w:val="bottom"/>
          </w:tcPr>
          <w:p w14:paraId="643F9ACE" w14:textId="06ADFD65" w:rsidR="00AD7E93" w:rsidRPr="00E57DF4" w:rsidRDefault="00AD7E93" w:rsidP="00DD5200">
            <w:pPr>
              <w:pStyle w:val="NoSpacing"/>
              <w:rPr>
                <w:rFonts w:ascii="Times New Roman" w:hAnsi="Times New Roman" w:cs="Times New Roman"/>
              </w:rPr>
            </w:pPr>
            <w:r>
              <w:rPr>
                <w:rFonts w:ascii="Times New Roman" w:hAnsi="Times New Roman" w:cs="Times New Roman"/>
              </w:rPr>
              <w:t>Jardot, Gina</w:t>
            </w:r>
          </w:p>
        </w:tc>
        <w:tc>
          <w:tcPr>
            <w:tcW w:w="3818" w:type="dxa"/>
            <w:vAlign w:val="bottom"/>
          </w:tcPr>
          <w:p w14:paraId="7722AA39" w14:textId="7858A5C3" w:rsidR="00AD7E93" w:rsidRPr="00E57DF4" w:rsidRDefault="00AD7E93" w:rsidP="00DD5200">
            <w:pPr>
              <w:pStyle w:val="NoSpacing"/>
              <w:rPr>
                <w:rFonts w:ascii="Times New Roman" w:hAnsi="Times New Roman" w:cs="Times New Roman"/>
              </w:rPr>
            </w:pPr>
            <w:r>
              <w:rPr>
                <w:rFonts w:ascii="Times New Roman" w:hAnsi="Times New Roman" w:cs="Times New Roman"/>
              </w:rPr>
              <w:t>NRG</w:t>
            </w:r>
          </w:p>
        </w:tc>
        <w:tc>
          <w:tcPr>
            <w:tcW w:w="2469" w:type="dxa"/>
            <w:vAlign w:val="bottom"/>
          </w:tcPr>
          <w:p w14:paraId="07E9414D" w14:textId="77777777" w:rsidR="00AD7E93" w:rsidRPr="002955CF" w:rsidRDefault="00AD7E93" w:rsidP="00DD5200">
            <w:pPr>
              <w:pStyle w:val="NoSpacing"/>
              <w:rPr>
                <w:rFonts w:ascii="Times New Roman" w:hAnsi="Times New Roman" w:cs="Times New Roman"/>
                <w:highlight w:val="lightGray"/>
              </w:rPr>
            </w:pPr>
          </w:p>
        </w:tc>
      </w:tr>
      <w:tr w:rsidR="000A3C0A" w:rsidRPr="002955CF" w14:paraId="4C24EC06" w14:textId="77777777" w:rsidTr="00853AF5">
        <w:tblPrEx>
          <w:tblLook w:val="0000" w:firstRow="0" w:lastRow="0" w:firstColumn="0" w:lastColumn="0" w:noHBand="0" w:noVBand="0"/>
        </w:tblPrEx>
        <w:tc>
          <w:tcPr>
            <w:tcW w:w="2610" w:type="dxa"/>
            <w:vAlign w:val="bottom"/>
          </w:tcPr>
          <w:p w14:paraId="4C9B8CC1" w14:textId="0B9B5045" w:rsidR="000A3C0A" w:rsidRPr="00E57DF4" w:rsidRDefault="000A3C0A" w:rsidP="00DD5200">
            <w:pPr>
              <w:pStyle w:val="NoSpacing"/>
              <w:rPr>
                <w:rFonts w:ascii="Times New Roman" w:hAnsi="Times New Roman" w:cs="Times New Roman"/>
              </w:rPr>
            </w:pPr>
            <w:r w:rsidRPr="00E57DF4">
              <w:rPr>
                <w:rFonts w:ascii="Times New Roman" w:hAnsi="Times New Roman" w:cs="Times New Roman"/>
              </w:rPr>
              <w:lastRenderedPageBreak/>
              <w:t>Johnson, Anthony</w:t>
            </w:r>
          </w:p>
        </w:tc>
        <w:tc>
          <w:tcPr>
            <w:tcW w:w="3818" w:type="dxa"/>
            <w:vAlign w:val="bottom"/>
          </w:tcPr>
          <w:p w14:paraId="0673B0A4" w14:textId="35EE1985" w:rsidR="000A3C0A" w:rsidRPr="00E57DF4" w:rsidRDefault="000A3C0A" w:rsidP="00DD5200">
            <w:pPr>
              <w:pStyle w:val="NoSpacing"/>
              <w:rPr>
                <w:rFonts w:ascii="Times New Roman" w:hAnsi="Times New Roman" w:cs="Times New Roman"/>
              </w:rPr>
            </w:pPr>
            <w:r w:rsidRPr="00E57DF4">
              <w:rPr>
                <w:rFonts w:ascii="Times New Roman" w:hAnsi="Times New Roman" w:cs="Times New Roman"/>
              </w:rPr>
              <w:t>CenterPoint Energy</w:t>
            </w:r>
          </w:p>
        </w:tc>
        <w:tc>
          <w:tcPr>
            <w:tcW w:w="2469" w:type="dxa"/>
            <w:vAlign w:val="bottom"/>
          </w:tcPr>
          <w:p w14:paraId="1F4C45F8" w14:textId="77777777" w:rsidR="000A3C0A" w:rsidRPr="002955CF" w:rsidRDefault="000A3C0A" w:rsidP="00DD5200">
            <w:pPr>
              <w:pStyle w:val="NoSpacing"/>
              <w:rPr>
                <w:rFonts w:ascii="Times New Roman" w:hAnsi="Times New Roman" w:cs="Times New Roman"/>
                <w:highlight w:val="lightGray"/>
              </w:rPr>
            </w:pPr>
          </w:p>
        </w:tc>
      </w:tr>
      <w:tr w:rsidR="00E57DF4" w:rsidRPr="002955CF" w14:paraId="4543F9CB" w14:textId="77777777" w:rsidTr="00853AF5">
        <w:tblPrEx>
          <w:tblLook w:val="0000" w:firstRow="0" w:lastRow="0" w:firstColumn="0" w:lastColumn="0" w:noHBand="0" w:noVBand="0"/>
        </w:tblPrEx>
        <w:tc>
          <w:tcPr>
            <w:tcW w:w="2610" w:type="dxa"/>
            <w:vAlign w:val="bottom"/>
          </w:tcPr>
          <w:p w14:paraId="6AA0296C" w14:textId="0EAE308E"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Jolly, Emily</w:t>
            </w:r>
          </w:p>
        </w:tc>
        <w:tc>
          <w:tcPr>
            <w:tcW w:w="3818" w:type="dxa"/>
            <w:vAlign w:val="bottom"/>
          </w:tcPr>
          <w:p w14:paraId="1D61F2DF" w14:textId="078C9250"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Lower Colorado River Authority</w:t>
            </w:r>
          </w:p>
        </w:tc>
        <w:tc>
          <w:tcPr>
            <w:tcW w:w="2469" w:type="dxa"/>
            <w:vAlign w:val="bottom"/>
          </w:tcPr>
          <w:p w14:paraId="51AF184C" w14:textId="77777777" w:rsidR="00E57DF4" w:rsidRPr="002955CF" w:rsidRDefault="00E57DF4" w:rsidP="00DD5200">
            <w:pPr>
              <w:pStyle w:val="NoSpacing"/>
              <w:rPr>
                <w:rFonts w:ascii="Times New Roman" w:hAnsi="Times New Roman" w:cs="Times New Roman"/>
                <w:highlight w:val="lightGray"/>
              </w:rPr>
            </w:pPr>
          </w:p>
        </w:tc>
      </w:tr>
      <w:tr w:rsidR="00E57DF4" w:rsidRPr="002955CF" w14:paraId="1822463C" w14:textId="77777777" w:rsidTr="00853AF5">
        <w:tblPrEx>
          <w:tblLook w:val="0000" w:firstRow="0" w:lastRow="0" w:firstColumn="0" w:lastColumn="0" w:noHBand="0" w:noVBand="0"/>
        </w:tblPrEx>
        <w:tc>
          <w:tcPr>
            <w:tcW w:w="2610" w:type="dxa"/>
            <w:vAlign w:val="bottom"/>
          </w:tcPr>
          <w:p w14:paraId="27CEBC75" w14:textId="3A60798B" w:rsidR="00E57DF4" w:rsidRPr="002955CF" w:rsidRDefault="00E57DF4" w:rsidP="00E57DF4">
            <w:pPr>
              <w:pStyle w:val="NoSpacing"/>
              <w:rPr>
                <w:rFonts w:ascii="Times New Roman" w:hAnsi="Times New Roman" w:cs="Times New Roman"/>
                <w:highlight w:val="lightGray"/>
              </w:rPr>
            </w:pPr>
            <w:r w:rsidRPr="00BD718F">
              <w:rPr>
                <w:rFonts w:ascii="Times New Roman" w:hAnsi="Times New Roman" w:cs="Times New Roman"/>
              </w:rPr>
              <w:t>Khayat, Maribel</w:t>
            </w:r>
          </w:p>
        </w:tc>
        <w:tc>
          <w:tcPr>
            <w:tcW w:w="3818" w:type="dxa"/>
            <w:vAlign w:val="bottom"/>
          </w:tcPr>
          <w:p w14:paraId="4120AB6C" w14:textId="2223AD74" w:rsidR="00E57DF4" w:rsidRPr="002955CF" w:rsidRDefault="00E57DF4" w:rsidP="00E57DF4">
            <w:pPr>
              <w:pStyle w:val="NoSpacing"/>
              <w:rPr>
                <w:rFonts w:ascii="Times New Roman" w:hAnsi="Times New Roman" w:cs="Times New Roman"/>
                <w:highlight w:val="lightGray"/>
              </w:rPr>
            </w:pPr>
            <w:r w:rsidRPr="00BD718F">
              <w:rPr>
                <w:rFonts w:ascii="Times New Roman" w:hAnsi="Times New Roman" w:cs="Times New Roman"/>
              </w:rPr>
              <w:t>CenterPoint Energy</w:t>
            </w:r>
          </w:p>
        </w:tc>
        <w:tc>
          <w:tcPr>
            <w:tcW w:w="2469" w:type="dxa"/>
            <w:vAlign w:val="bottom"/>
          </w:tcPr>
          <w:p w14:paraId="1D5D1CB0" w14:textId="77777777" w:rsidR="00E57DF4" w:rsidRPr="002955CF" w:rsidRDefault="00E57DF4" w:rsidP="00E57DF4">
            <w:pPr>
              <w:pStyle w:val="NoSpacing"/>
              <w:rPr>
                <w:rFonts w:ascii="Times New Roman" w:hAnsi="Times New Roman" w:cs="Times New Roman"/>
                <w:highlight w:val="lightGray"/>
              </w:rPr>
            </w:pPr>
          </w:p>
        </w:tc>
      </w:tr>
      <w:tr w:rsidR="00826EBE" w:rsidRPr="002955CF" w14:paraId="0A97338C" w14:textId="77777777" w:rsidTr="00853AF5">
        <w:tblPrEx>
          <w:tblLook w:val="0000" w:firstRow="0" w:lastRow="0" w:firstColumn="0" w:lastColumn="0" w:noHBand="0" w:noVBand="0"/>
        </w:tblPrEx>
        <w:tc>
          <w:tcPr>
            <w:tcW w:w="2610" w:type="dxa"/>
            <w:vAlign w:val="bottom"/>
          </w:tcPr>
          <w:p w14:paraId="24AB72A5" w14:textId="43EDE0CB" w:rsidR="00826EBE" w:rsidRPr="006A26C0" w:rsidRDefault="00826EBE" w:rsidP="00DD5200">
            <w:pPr>
              <w:pStyle w:val="NoSpacing"/>
              <w:rPr>
                <w:rFonts w:ascii="Times New Roman" w:hAnsi="Times New Roman" w:cs="Times New Roman"/>
              </w:rPr>
            </w:pPr>
            <w:r w:rsidRPr="006A26C0">
              <w:rPr>
                <w:rFonts w:ascii="Times New Roman" w:hAnsi="Times New Roman" w:cs="Times New Roman"/>
              </w:rPr>
              <w:t>Kilroy, Taylor</w:t>
            </w:r>
          </w:p>
        </w:tc>
        <w:tc>
          <w:tcPr>
            <w:tcW w:w="3818" w:type="dxa"/>
            <w:vAlign w:val="bottom"/>
          </w:tcPr>
          <w:p w14:paraId="6059D6F7" w14:textId="2BB2677A" w:rsidR="00826EBE" w:rsidRPr="006A26C0" w:rsidRDefault="00826EBE" w:rsidP="00DD5200">
            <w:pPr>
              <w:pStyle w:val="NoSpacing"/>
              <w:rPr>
                <w:rFonts w:ascii="Times New Roman" w:hAnsi="Times New Roman" w:cs="Times New Roman"/>
              </w:rPr>
            </w:pPr>
            <w:r w:rsidRPr="006A26C0">
              <w:rPr>
                <w:rFonts w:ascii="Times New Roman" w:hAnsi="Times New Roman" w:cs="Times New Roman"/>
              </w:rPr>
              <w:t>TPPA</w:t>
            </w:r>
          </w:p>
        </w:tc>
        <w:tc>
          <w:tcPr>
            <w:tcW w:w="2469" w:type="dxa"/>
            <w:vAlign w:val="bottom"/>
          </w:tcPr>
          <w:p w14:paraId="7198B651" w14:textId="77777777" w:rsidR="00826EBE" w:rsidRPr="002955CF" w:rsidRDefault="00826EBE" w:rsidP="00DD5200">
            <w:pPr>
              <w:pStyle w:val="NoSpacing"/>
              <w:rPr>
                <w:rFonts w:ascii="Times New Roman" w:hAnsi="Times New Roman" w:cs="Times New Roman"/>
                <w:highlight w:val="lightGray"/>
              </w:rPr>
            </w:pPr>
          </w:p>
        </w:tc>
      </w:tr>
      <w:tr w:rsidR="00E57DF4" w:rsidRPr="002955CF" w14:paraId="7D030642" w14:textId="77777777" w:rsidTr="00853AF5">
        <w:tblPrEx>
          <w:tblLook w:val="0000" w:firstRow="0" w:lastRow="0" w:firstColumn="0" w:lastColumn="0" w:noHBand="0" w:noVBand="0"/>
        </w:tblPrEx>
        <w:tc>
          <w:tcPr>
            <w:tcW w:w="2610" w:type="dxa"/>
            <w:vAlign w:val="bottom"/>
          </w:tcPr>
          <w:p w14:paraId="6C32604C" w14:textId="7F42C5F5"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 xml:space="preserve">King, Robert </w:t>
            </w:r>
          </w:p>
        </w:tc>
        <w:tc>
          <w:tcPr>
            <w:tcW w:w="3818" w:type="dxa"/>
            <w:vAlign w:val="bottom"/>
          </w:tcPr>
          <w:p w14:paraId="63A53D97" w14:textId="61BB99DD"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Good Company Associates</w:t>
            </w:r>
          </w:p>
        </w:tc>
        <w:tc>
          <w:tcPr>
            <w:tcW w:w="2469" w:type="dxa"/>
            <w:vAlign w:val="bottom"/>
          </w:tcPr>
          <w:p w14:paraId="5538BEF8" w14:textId="77777777" w:rsidR="00E57DF4" w:rsidRPr="002955CF" w:rsidRDefault="00E57DF4" w:rsidP="00DD5200">
            <w:pPr>
              <w:pStyle w:val="NoSpacing"/>
              <w:rPr>
                <w:rFonts w:ascii="Times New Roman" w:hAnsi="Times New Roman" w:cs="Times New Roman"/>
                <w:highlight w:val="lightGray"/>
              </w:rPr>
            </w:pPr>
          </w:p>
        </w:tc>
      </w:tr>
      <w:tr w:rsidR="001B1AD3" w:rsidRPr="002955CF" w14:paraId="5EC1C9DD" w14:textId="77777777" w:rsidTr="00853AF5">
        <w:tblPrEx>
          <w:tblLook w:val="0000" w:firstRow="0" w:lastRow="0" w:firstColumn="0" w:lastColumn="0" w:noHBand="0" w:noVBand="0"/>
        </w:tblPrEx>
        <w:tc>
          <w:tcPr>
            <w:tcW w:w="2610" w:type="dxa"/>
            <w:vAlign w:val="bottom"/>
          </w:tcPr>
          <w:p w14:paraId="75664A29" w14:textId="668B53E8" w:rsidR="001B1AD3" w:rsidRPr="00BD718F" w:rsidRDefault="001B1AD3" w:rsidP="00DD5200">
            <w:pPr>
              <w:pStyle w:val="NoSpacing"/>
              <w:rPr>
                <w:rFonts w:ascii="Times New Roman" w:hAnsi="Times New Roman" w:cs="Times New Roman"/>
              </w:rPr>
            </w:pPr>
            <w:r w:rsidRPr="00BD718F">
              <w:rPr>
                <w:rFonts w:ascii="Times New Roman" w:hAnsi="Times New Roman" w:cs="Times New Roman"/>
              </w:rPr>
              <w:t>Lappas, Maria</w:t>
            </w:r>
          </w:p>
        </w:tc>
        <w:tc>
          <w:tcPr>
            <w:tcW w:w="3818" w:type="dxa"/>
            <w:vAlign w:val="bottom"/>
          </w:tcPr>
          <w:p w14:paraId="703801ED" w14:textId="79A5AB49" w:rsidR="001B1AD3" w:rsidRPr="00BD718F" w:rsidRDefault="001B1AD3" w:rsidP="00DD5200">
            <w:pPr>
              <w:pStyle w:val="NoSpacing"/>
              <w:rPr>
                <w:rFonts w:ascii="Times New Roman" w:hAnsi="Times New Roman" w:cs="Times New Roman"/>
              </w:rPr>
            </w:pPr>
            <w:r w:rsidRPr="00BD718F">
              <w:rPr>
                <w:rFonts w:ascii="Times New Roman" w:hAnsi="Times New Roman" w:cs="Times New Roman"/>
              </w:rPr>
              <w:t>Enel</w:t>
            </w:r>
          </w:p>
        </w:tc>
        <w:tc>
          <w:tcPr>
            <w:tcW w:w="2469" w:type="dxa"/>
            <w:vAlign w:val="bottom"/>
          </w:tcPr>
          <w:p w14:paraId="2FAEC4D4" w14:textId="77777777" w:rsidR="001B1AD3" w:rsidRPr="002955CF" w:rsidRDefault="001B1AD3" w:rsidP="00DD5200">
            <w:pPr>
              <w:pStyle w:val="NoSpacing"/>
              <w:rPr>
                <w:rFonts w:ascii="Times New Roman" w:hAnsi="Times New Roman" w:cs="Times New Roman"/>
                <w:highlight w:val="lightGray"/>
              </w:rPr>
            </w:pPr>
          </w:p>
        </w:tc>
      </w:tr>
      <w:tr w:rsidR="000A3C0A" w:rsidRPr="002955CF" w14:paraId="461E8372" w14:textId="77777777" w:rsidTr="00853AF5">
        <w:tblPrEx>
          <w:tblLook w:val="0000" w:firstRow="0" w:lastRow="0" w:firstColumn="0" w:lastColumn="0" w:noHBand="0" w:noVBand="0"/>
        </w:tblPrEx>
        <w:tc>
          <w:tcPr>
            <w:tcW w:w="2610" w:type="dxa"/>
            <w:vAlign w:val="bottom"/>
          </w:tcPr>
          <w:p w14:paraId="603FB8EF" w14:textId="22119FC2" w:rsidR="000A3C0A" w:rsidRPr="00E57DF4" w:rsidRDefault="000A3C0A" w:rsidP="00DD5200">
            <w:pPr>
              <w:pStyle w:val="NoSpacing"/>
              <w:rPr>
                <w:rFonts w:ascii="Times New Roman" w:hAnsi="Times New Roman" w:cs="Times New Roman"/>
              </w:rPr>
            </w:pPr>
            <w:r w:rsidRPr="00E57DF4">
              <w:rPr>
                <w:rFonts w:ascii="Times New Roman" w:hAnsi="Times New Roman" w:cs="Times New Roman"/>
              </w:rPr>
              <w:t>Lange, Clif</w:t>
            </w:r>
          </w:p>
        </w:tc>
        <w:tc>
          <w:tcPr>
            <w:tcW w:w="3818" w:type="dxa"/>
            <w:vAlign w:val="bottom"/>
          </w:tcPr>
          <w:p w14:paraId="07A681EB" w14:textId="7F32F561" w:rsidR="000A3C0A" w:rsidRPr="00E57DF4" w:rsidRDefault="000A3C0A" w:rsidP="00DD5200">
            <w:pPr>
              <w:pStyle w:val="NoSpacing"/>
              <w:rPr>
                <w:rFonts w:ascii="Times New Roman" w:hAnsi="Times New Roman" w:cs="Times New Roman"/>
              </w:rPr>
            </w:pPr>
            <w:r w:rsidRPr="00E57DF4">
              <w:rPr>
                <w:rFonts w:ascii="Times New Roman" w:hAnsi="Times New Roman" w:cs="Times New Roman"/>
              </w:rPr>
              <w:t>South Texas Electric Cooperative</w:t>
            </w:r>
          </w:p>
        </w:tc>
        <w:tc>
          <w:tcPr>
            <w:tcW w:w="2469" w:type="dxa"/>
            <w:vAlign w:val="bottom"/>
          </w:tcPr>
          <w:p w14:paraId="19D2C6BA" w14:textId="77777777" w:rsidR="000A3C0A" w:rsidRPr="002955CF" w:rsidRDefault="000A3C0A" w:rsidP="00DD5200">
            <w:pPr>
              <w:pStyle w:val="NoSpacing"/>
              <w:rPr>
                <w:rFonts w:ascii="Times New Roman" w:hAnsi="Times New Roman" w:cs="Times New Roman"/>
                <w:highlight w:val="lightGray"/>
              </w:rPr>
            </w:pPr>
          </w:p>
        </w:tc>
      </w:tr>
      <w:tr w:rsidR="00CF2145" w:rsidRPr="002955CF" w14:paraId="77EDA3D1" w14:textId="77777777" w:rsidTr="00853AF5">
        <w:tblPrEx>
          <w:tblLook w:val="0000" w:firstRow="0" w:lastRow="0" w:firstColumn="0" w:lastColumn="0" w:noHBand="0" w:noVBand="0"/>
        </w:tblPrEx>
        <w:tc>
          <w:tcPr>
            <w:tcW w:w="2610" w:type="dxa"/>
            <w:vAlign w:val="bottom"/>
          </w:tcPr>
          <w:p w14:paraId="3D274004"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Lee, Jim</w:t>
            </w:r>
          </w:p>
        </w:tc>
        <w:tc>
          <w:tcPr>
            <w:tcW w:w="3818" w:type="dxa"/>
            <w:vAlign w:val="bottom"/>
          </w:tcPr>
          <w:p w14:paraId="25CFAC67"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AEP TX</w:t>
            </w:r>
          </w:p>
        </w:tc>
        <w:tc>
          <w:tcPr>
            <w:tcW w:w="2469" w:type="dxa"/>
            <w:vAlign w:val="bottom"/>
          </w:tcPr>
          <w:p w14:paraId="2B15A1D1" w14:textId="77777777" w:rsidR="00CF2145" w:rsidRPr="002955CF" w:rsidRDefault="00CF2145" w:rsidP="00DD5200">
            <w:pPr>
              <w:pStyle w:val="NoSpacing"/>
              <w:rPr>
                <w:rFonts w:ascii="Times New Roman" w:hAnsi="Times New Roman" w:cs="Times New Roman"/>
                <w:highlight w:val="lightGray"/>
              </w:rPr>
            </w:pPr>
          </w:p>
        </w:tc>
      </w:tr>
      <w:tr w:rsidR="00F46859" w:rsidRPr="002955CF" w14:paraId="74B01E3D" w14:textId="77777777" w:rsidTr="00853AF5">
        <w:tblPrEx>
          <w:tblLook w:val="0000" w:firstRow="0" w:lastRow="0" w:firstColumn="0" w:lastColumn="0" w:noHBand="0" w:noVBand="0"/>
        </w:tblPrEx>
        <w:tc>
          <w:tcPr>
            <w:tcW w:w="2610" w:type="dxa"/>
            <w:vAlign w:val="bottom"/>
          </w:tcPr>
          <w:p w14:paraId="65EAFDFC" w14:textId="51B287CC" w:rsidR="00F46859" w:rsidRPr="006A26C0" w:rsidRDefault="00F46859" w:rsidP="00DD5200">
            <w:pPr>
              <w:pStyle w:val="NoSpacing"/>
              <w:rPr>
                <w:rFonts w:ascii="Times New Roman" w:hAnsi="Times New Roman" w:cs="Times New Roman"/>
              </w:rPr>
            </w:pPr>
            <w:r w:rsidRPr="006A26C0">
              <w:rPr>
                <w:rFonts w:ascii="Times New Roman" w:hAnsi="Times New Roman" w:cs="Times New Roman"/>
              </w:rPr>
              <w:t>Lewis, Coleman</w:t>
            </w:r>
          </w:p>
        </w:tc>
        <w:tc>
          <w:tcPr>
            <w:tcW w:w="3818" w:type="dxa"/>
            <w:vAlign w:val="bottom"/>
          </w:tcPr>
          <w:p w14:paraId="031E97C6" w14:textId="4F78C92F" w:rsidR="00F46859" w:rsidRPr="006A26C0" w:rsidRDefault="00F46859" w:rsidP="00DD5200">
            <w:pPr>
              <w:pStyle w:val="NoSpacing"/>
              <w:rPr>
                <w:rFonts w:ascii="Times New Roman" w:hAnsi="Times New Roman" w:cs="Times New Roman"/>
              </w:rPr>
            </w:pPr>
            <w:r w:rsidRPr="006A26C0">
              <w:rPr>
                <w:rFonts w:ascii="Times New Roman" w:hAnsi="Times New Roman" w:cs="Times New Roman"/>
              </w:rPr>
              <w:t>Pioneer Natural Resources</w:t>
            </w:r>
          </w:p>
        </w:tc>
        <w:tc>
          <w:tcPr>
            <w:tcW w:w="2469" w:type="dxa"/>
            <w:vAlign w:val="bottom"/>
          </w:tcPr>
          <w:p w14:paraId="47B137A2" w14:textId="77777777" w:rsidR="00F46859" w:rsidRPr="002955CF" w:rsidRDefault="00F46859" w:rsidP="00DD5200">
            <w:pPr>
              <w:pStyle w:val="NoSpacing"/>
              <w:rPr>
                <w:rFonts w:ascii="Times New Roman" w:hAnsi="Times New Roman" w:cs="Times New Roman"/>
                <w:highlight w:val="lightGray"/>
              </w:rPr>
            </w:pPr>
          </w:p>
        </w:tc>
      </w:tr>
      <w:tr w:rsidR="006A26C0" w:rsidRPr="002955CF" w14:paraId="23227B98" w14:textId="77777777" w:rsidTr="00853AF5">
        <w:tblPrEx>
          <w:tblLook w:val="0000" w:firstRow="0" w:lastRow="0" w:firstColumn="0" w:lastColumn="0" w:noHBand="0" w:noVBand="0"/>
        </w:tblPrEx>
        <w:tc>
          <w:tcPr>
            <w:tcW w:w="2610" w:type="dxa"/>
            <w:vAlign w:val="bottom"/>
          </w:tcPr>
          <w:p w14:paraId="75DC0542" w14:textId="56D39430" w:rsidR="006A26C0" w:rsidRPr="006A26C0" w:rsidRDefault="006A26C0" w:rsidP="00DD5200">
            <w:pPr>
              <w:pStyle w:val="NoSpacing"/>
              <w:rPr>
                <w:rFonts w:ascii="Times New Roman" w:hAnsi="Times New Roman" w:cs="Times New Roman"/>
              </w:rPr>
            </w:pPr>
            <w:r w:rsidRPr="006A26C0">
              <w:rPr>
                <w:rFonts w:ascii="Times New Roman" w:hAnsi="Times New Roman" w:cs="Times New Roman"/>
              </w:rPr>
              <w:t>Lotter, Eric</w:t>
            </w:r>
          </w:p>
        </w:tc>
        <w:tc>
          <w:tcPr>
            <w:tcW w:w="3818" w:type="dxa"/>
            <w:vAlign w:val="bottom"/>
          </w:tcPr>
          <w:p w14:paraId="14C2B3E8" w14:textId="2A4D4C73" w:rsidR="006A26C0" w:rsidRPr="006A26C0" w:rsidRDefault="006A26C0" w:rsidP="00DD5200">
            <w:pPr>
              <w:pStyle w:val="NoSpacing"/>
              <w:rPr>
                <w:rFonts w:ascii="Times New Roman" w:hAnsi="Times New Roman" w:cs="Times New Roman"/>
              </w:rPr>
            </w:pPr>
            <w:r w:rsidRPr="006A26C0">
              <w:rPr>
                <w:rFonts w:ascii="Times New Roman" w:hAnsi="Times New Roman" w:cs="Times New Roman"/>
              </w:rPr>
              <w:t>Grid Monitor</w:t>
            </w:r>
          </w:p>
        </w:tc>
        <w:tc>
          <w:tcPr>
            <w:tcW w:w="2469" w:type="dxa"/>
            <w:vAlign w:val="bottom"/>
          </w:tcPr>
          <w:p w14:paraId="0C7C99BC" w14:textId="77777777" w:rsidR="006A26C0" w:rsidRPr="002955CF" w:rsidRDefault="006A26C0" w:rsidP="00DD5200">
            <w:pPr>
              <w:pStyle w:val="NoSpacing"/>
              <w:rPr>
                <w:rFonts w:ascii="Times New Roman" w:hAnsi="Times New Roman" w:cs="Times New Roman"/>
                <w:highlight w:val="lightGray"/>
              </w:rPr>
            </w:pPr>
          </w:p>
        </w:tc>
      </w:tr>
      <w:tr w:rsidR="00BD718F" w:rsidRPr="002955CF" w14:paraId="2D1E85B3" w14:textId="77777777" w:rsidTr="00853AF5">
        <w:tblPrEx>
          <w:tblLook w:val="0000" w:firstRow="0" w:lastRow="0" w:firstColumn="0" w:lastColumn="0" w:noHBand="0" w:noVBand="0"/>
        </w:tblPrEx>
        <w:tc>
          <w:tcPr>
            <w:tcW w:w="2610" w:type="dxa"/>
            <w:vAlign w:val="bottom"/>
          </w:tcPr>
          <w:p w14:paraId="59F964CB" w14:textId="63426F96"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Matt, Kevin</w:t>
            </w:r>
          </w:p>
        </w:tc>
        <w:tc>
          <w:tcPr>
            <w:tcW w:w="3818" w:type="dxa"/>
            <w:vAlign w:val="bottom"/>
          </w:tcPr>
          <w:p w14:paraId="4F9CA067" w14:textId="35297B25"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NRG</w:t>
            </w:r>
          </w:p>
        </w:tc>
        <w:tc>
          <w:tcPr>
            <w:tcW w:w="2469" w:type="dxa"/>
            <w:vAlign w:val="bottom"/>
          </w:tcPr>
          <w:p w14:paraId="46C27565" w14:textId="77777777" w:rsidR="00BD718F" w:rsidRPr="002955CF" w:rsidRDefault="00BD718F" w:rsidP="00DD5200">
            <w:pPr>
              <w:pStyle w:val="NoSpacing"/>
              <w:rPr>
                <w:rFonts w:ascii="Times New Roman" w:hAnsi="Times New Roman" w:cs="Times New Roman"/>
                <w:highlight w:val="lightGray"/>
              </w:rPr>
            </w:pPr>
          </w:p>
        </w:tc>
      </w:tr>
      <w:tr w:rsidR="00AD7E93" w:rsidRPr="002955CF" w14:paraId="60490205" w14:textId="77777777" w:rsidTr="00853AF5">
        <w:tblPrEx>
          <w:tblLook w:val="0000" w:firstRow="0" w:lastRow="0" w:firstColumn="0" w:lastColumn="0" w:noHBand="0" w:noVBand="0"/>
        </w:tblPrEx>
        <w:tc>
          <w:tcPr>
            <w:tcW w:w="2610" w:type="dxa"/>
            <w:vAlign w:val="bottom"/>
          </w:tcPr>
          <w:p w14:paraId="0B82B55F" w14:textId="756607F8" w:rsidR="00AD7E93" w:rsidRPr="00AD7E93" w:rsidRDefault="00AD7E93" w:rsidP="00DD5200">
            <w:pPr>
              <w:pStyle w:val="NoSpacing"/>
              <w:rPr>
                <w:rFonts w:ascii="Times New Roman" w:hAnsi="Times New Roman" w:cs="Times New Roman"/>
              </w:rPr>
            </w:pPr>
            <w:r w:rsidRPr="00AD7E93">
              <w:rPr>
                <w:rFonts w:ascii="Times New Roman" w:hAnsi="Times New Roman" w:cs="Times New Roman"/>
              </w:rPr>
              <w:t>Martin, Collin</w:t>
            </w:r>
          </w:p>
        </w:tc>
        <w:tc>
          <w:tcPr>
            <w:tcW w:w="3818" w:type="dxa"/>
            <w:vAlign w:val="bottom"/>
          </w:tcPr>
          <w:p w14:paraId="3074B82F" w14:textId="58C1775C" w:rsidR="00AD7E93" w:rsidRPr="00AD7E93" w:rsidRDefault="00AD7E93" w:rsidP="00DD5200">
            <w:pPr>
              <w:pStyle w:val="NoSpacing"/>
              <w:rPr>
                <w:rFonts w:ascii="Times New Roman" w:hAnsi="Times New Roman" w:cs="Times New Roman"/>
              </w:rPr>
            </w:pPr>
            <w:r w:rsidRPr="00AD7E93">
              <w:rPr>
                <w:rFonts w:ascii="Times New Roman" w:hAnsi="Times New Roman" w:cs="Times New Roman"/>
              </w:rPr>
              <w:t>Oncor</w:t>
            </w:r>
          </w:p>
        </w:tc>
        <w:tc>
          <w:tcPr>
            <w:tcW w:w="2469" w:type="dxa"/>
            <w:vAlign w:val="bottom"/>
          </w:tcPr>
          <w:p w14:paraId="08CA9F2C" w14:textId="77777777" w:rsidR="00AD7E93" w:rsidRPr="002955CF" w:rsidRDefault="00AD7E93" w:rsidP="00DD5200">
            <w:pPr>
              <w:pStyle w:val="NoSpacing"/>
              <w:rPr>
                <w:rFonts w:ascii="Times New Roman" w:hAnsi="Times New Roman" w:cs="Times New Roman"/>
                <w:highlight w:val="lightGray"/>
              </w:rPr>
            </w:pPr>
          </w:p>
        </w:tc>
      </w:tr>
      <w:tr w:rsidR="00CF2145" w:rsidRPr="002955CF" w14:paraId="02442A2C" w14:textId="77777777" w:rsidTr="00853AF5">
        <w:tblPrEx>
          <w:tblLook w:val="0000" w:firstRow="0" w:lastRow="0" w:firstColumn="0" w:lastColumn="0" w:noHBand="0" w:noVBand="0"/>
        </w:tblPrEx>
        <w:tc>
          <w:tcPr>
            <w:tcW w:w="2610" w:type="dxa"/>
            <w:vAlign w:val="bottom"/>
          </w:tcPr>
          <w:p w14:paraId="51E0A6E0" w14:textId="0C12817A" w:rsidR="00CF2145" w:rsidRPr="00AD7E93" w:rsidRDefault="00CF2145" w:rsidP="00DD5200">
            <w:pPr>
              <w:pStyle w:val="NoSpacing"/>
              <w:rPr>
                <w:rFonts w:ascii="Times New Roman" w:hAnsi="Times New Roman" w:cs="Times New Roman"/>
              </w:rPr>
            </w:pPr>
            <w:r w:rsidRPr="00AD7E93">
              <w:rPr>
                <w:rFonts w:ascii="Times New Roman" w:hAnsi="Times New Roman" w:cs="Times New Roman"/>
              </w:rPr>
              <w:t>McKeever, Debbie</w:t>
            </w:r>
          </w:p>
        </w:tc>
        <w:tc>
          <w:tcPr>
            <w:tcW w:w="3818" w:type="dxa"/>
            <w:vAlign w:val="bottom"/>
          </w:tcPr>
          <w:p w14:paraId="326EB924" w14:textId="3CFDCE3C" w:rsidR="00CF2145" w:rsidRPr="00AD7E93" w:rsidRDefault="00CF2145" w:rsidP="00DD5200">
            <w:pPr>
              <w:pStyle w:val="NoSpacing"/>
              <w:rPr>
                <w:rFonts w:ascii="Times New Roman" w:hAnsi="Times New Roman" w:cs="Times New Roman"/>
              </w:rPr>
            </w:pPr>
            <w:r w:rsidRPr="00AD7E93">
              <w:rPr>
                <w:rFonts w:ascii="Times New Roman" w:hAnsi="Times New Roman" w:cs="Times New Roman"/>
              </w:rPr>
              <w:t>Oncor</w:t>
            </w:r>
          </w:p>
        </w:tc>
        <w:tc>
          <w:tcPr>
            <w:tcW w:w="2469" w:type="dxa"/>
            <w:vAlign w:val="bottom"/>
          </w:tcPr>
          <w:p w14:paraId="5CC164C8" w14:textId="77777777" w:rsidR="00CF2145" w:rsidRPr="002955CF" w:rsidRDefault="00CF2145" w:rsidP="00DD5200">
            <w:pPr>
              <w:pStyle w:val="NoSpacing"/>
              <w:rPr>
                <w:rFonts w:ascii="Times New Roman" w:hAnsi="Times New Roman" w:cs="Times New Roman"/>
                <w:highlight w:val="lightGray"/>
              </w:rPr>
            </w:pPr>
          </w:p>
        </w:tc>
      </w:tr>
      <w:tr w:rsidR="00381A4C" w:rsidRPr="002955CF" w14:paraId="51F2C784" w14:textId="77777777" w:rsidTr="00853AF5">
        <w:tblPrEx>
          <w:tblLook w:val="0000" w:firstRow="0" w:lastRow="0" w:firstColumn="0" w:lastColumn="0" w:noHBand="0" w:noVBand="0"/>
        </w:tblPrEx>
        <w:tc>
          <w:tcPr>
            <w:tcW w:w="2610" w:type="dxa"/>
            <w:vAlign w:val="bottom"/>
          </w:tcPr>
          <w:p w14:paraId="0126DFB8" w14:textId="38EC78BF" w:rsidR="00381A4C" w:rsidRPr="00E57DF4" w:rsidRDefault="00381A4C" w:rsidP="00DD5200">
            <w:pPr>
              <w:pStyle w:val="NoSpacing"/>
              <w:rPr>
                <w:rFonts w:ascii="Times New Roman" w:hAnsi="Times New Roman" w:cs="Times New Roman"/>
              </w:rPr>
            </w:pPr>
            <w:r w:rsidRPr="00E57DF4">
              <w:rPr>
                <w:rFonts w:ascii="Times New Roman" w:hAnsi="Times New Roman" w:cs="Times New Roman"/>
              </w:rPr>
              <w:t>Miller, Alexandra</w:t>
            </w:r>
          </w:p>
        </w:tc>
        <w:tc>
          <w:tcPr>
            <w:tcW w:w="3818" w:type="dxa"/>
            <w:vAlign w:val="bottom"/>
          </w:tcPr>
          <w:p w14:paraId="4B614559" w14:textId="2D069C69" w:rsidR="00381A4C" w:rsidRPr="00E57DF4" w:rsidRDefault="00381A4C" w:rsidP="00DD5200">
            <w:pPr>
              <w:pStyle w:val="NoSpacing"/>
              <w:rPr>
                <w:rFonts w:ascii="Times New Roman" w:hAnsi="Times New Roman" w:cs="Times New Roman"/>
              </w:rPr>
            </w:pPr>
            <w:r w:rsidRPr="00E57DF4">
              <w:rPr>
                <w:rFonts w:ascii="Times New Roman" w:hAnsi="Times New Roman" w:cs="Times New Roman"/>
              </w:rPr>
              <w:t>EDF</w:t>
            </w:r>
            <w:r w:rsidR="00E57DF4">
              <w:rPr>
                <w:rFonts w:ascii="Times New Roman" w:hAnsi="Times New Roman" w:cs="Times New Roman"/>
              </w:rPr>
              <w:t xml:space="preserve"> </w:t>
            </w:r>
          </w:p>
        </w:tc>
        <w:tc>
          <w:tcPr>
            <w:tcW w:w="2469" w:type="dxa"/>
            <w:vAlign w:val="bottom"/>
          </w:tcPr>
          <w:p w14:paraId="6DAE4750" w14:textId="77777777" w:rsidR="00381A4C" w:rsidRPr="002955CF" w:rsidRDefault="00381A4C" w:rsidP="00DD5200">
            <w:pPr>
              <w:pStyle w:val="NoSpacing"/>
              <w:rPr>
                <w:rFonts w:ascii="Times New Roman" w:hAnsi="Times New Roman" w:cs="Times New Roman"/>
                <w:highlight w:val="lightGray"/>
              </w:rPr>
            </w:pPr>
          </w:p>
        </w:tc>
      </w:tr>
      <w:tr w:rsidR="00BD718F" w:rsidRPr="002955CF" w14:paraId="7FC5DD03" w14:textId="77777777" w:rsidTr="00853AF5">
        <w:tblPrEx>
          <w:tblLook w:val="0000" w:firstRow="0" w:lastRow="0" w:firstColumn="0" w:lastColumn="0" w:noHBand="0" w:noVBand="0"/>
        </w:tblPrEx>
        <w:tc>
          <w:tcPr>
            <w:tcW w:w="2610" w:type="dxa"/>
            <w:vAlign w:val="bottom"/>
          </w:tcPr>
          <w:p w14:paraId="47C1A0C9" w14:textId="7CF0B292"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Miller, David</w:t>
            </w:r>
          </w:p>
        </w:tc>
        <w:tc>
          <w:tcPr>
            <w:tcW w:w="3818" w:type="dxa"/>
            <w:vAlign w:val="bottom"/>
          </w:tcPr>
          <w:p w14:paraId="6A421C01" w14:textId="07D63F70"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Grid Matic</w:t>
            </w:r>
          </w:p>
        </w:tc>
        <w:tc>
          <w:tcPr>
            <w:tcW w:w="2469" w:type="dxa"/>
            <w:vAlign w:val="bottom"/>
          </w:tcPr>
          <w:p w14:paraId="05393C2A" w14:textId="77777777" w:rsidR="00BD718F" w:rsidRPr="002955CF" w:rsidRDefault="00BD718F" w:rsidP="00DD5200">
            <w:pPr>
              <w:pStyle w:val="NoSpacing"/>
              <w:rPr>
                <w:rFonts w:ascii="Times New Roman" w:hAnsi="Times New Roman" w:cs="Times New Roman"/>
                <w:highlight w:val="lightGray"/>
              </w:rPr>
            </w:pPr>
          </w:p>
        </w:tc>
      </w:tr>
      <w:tr w:rsidR="003810AE" w:rsidRPr="002955CF" w14:paraId="665CB856" w14:textId="77777777" w:rsidTr="00853AF5">
        <w:tblPrEx>
          <w:tblLook w:val="0000" w:firstRow="0" w:lastRow="0" w:firstColumn="0" w:lastColumn="0" w:noHBand="0" w:noVBand="0"/>
        </w:tblPrEx>
        <w:tc>
          <w:tcPr>
            <w:tcW w:w="2610" w:type="dxa"/>
            <w:vAlign w:val="bottom"/>
          </w:tcPr>
          <w:p w14:paraId="46B2B396" w14:textId="506A77DF" w:rsidR="003810AE" w:rsidRPr="00BD718F" w:rsidRDefault="003810AE" w:rsidP="00DD5200">
            <w:pPr>
              <w:pStyle w:val="NoSpacing"/>
              <w:rPr>
                <w:rFonts w:ascii="Times New Roman" w:hAnsi="Times New Roman" w:cs="Times New Roman"/>
              </w:rPr>
            </w:pPr>
            <w:r w:rsidRPr="00BD718F">
              <w:rPr>
                <w:rFonts w:ascii="Times New Roman" w:hAnsi="Times New Roman" w:cs="Times New Roman"/>
              </w:rPr>
              <w:t>Morris, Sandy</w:t>
            </w:r>
          </w:p>
        </w:tc>
        <w:tc>
          <w:tcPr>
            <w:tcW w:w="3818" w:type="dxa"/>
            <w:vAlign w:val="bottom"/>
          </w:tcPr>
          <w:p w14:paraId="50A058D2" w14:textId="15D883DF" w:rsidR="003810AE" w:rsidRPr="00BD718F" w:rsidRDefault="003810AE" w:rsidP="00DD5200">
            <w:pPr>
              <w:pStyle w:val="NoSpacing"/>
              <w:rPr>
                <w:rFonts w:ascii="Times New Roman" w:hAnsi="Times New Roman" w:cs="Times New Roman"/>
              </w:rPr>
            </w:pPr>
            <w:r w:rsidRPr="00BD718F">
              <w:rPr>
                <w:rFonts w:ascii="Times New Roman" w:hAnsi="Times New Roman" w:cs="Times New Roman"/>
              </w:rPr>
              <w:t>Customized Energy Solutions</w:t>
            </w:r>
          </w:p>
        </w:tc>
        <w:tc>
          <w:tcPr>
            <w:tcW w:w="2469" w:type="dxa"/>
            <w:vAlign w:val="bottom"/>
          </w:tcPr>
          <w:p w14:paraId="327C51D9" w14:textId="77777777" w:rsidR="003810AE" w:rsidRPr="002955CF" w:rsidRDefault="003810AE" w:rsidP="00DD5200">
            <w:pPr>
              <w:pStyle w:val="NoSpacing"/>
              <w:rPr>
                <w:rFonts w:ascii="Times New Roman" w:hAnsi="Times New Roman" w:cs="Times New Roman"/>
                <w:highlight w:val="lightGray"/>
              </w:rPr>
            </w:pPr>
          </w:p>
        </w:tc>
      </w:tr>
      <w:tr w:rsidR="009F6410" w:rsidRPr="002955CF" w14:paraId="14B06674" w14:textId="77777777" w:rsidTr="00853AF5">
        <w:tblPrEx>
          <w:tblLook w:val="0000" w:firstRow="0" w:lastRow="0" w:firstColumn="0" w:lastColumn="0" w:noHBand="0" w:noVBand="0"/>
        </w:tblPrEx>
        <w:tc>
          <w:tcPr>
            <w:tcW w:w="2610" w:type="dxa"/>
            <w:vAlign w:val="bottom"/>
          </w:tcPr>
          <w:p w14:paraId="32B2A82F" w14:textId="4E5724D1" w:rsidR="009F6410" w:rsidRPr="00E57DF4" w:rsidRDefault="009F6410" w:rsidP="00DD5200">
            <w:pPr>
              <w:pStyle w:val="NoSpacing"/>
              <w:rPr>
                <w:rFonts w:ascii="Times New Roman" w:hAnsi="Times New Roman" w:cs="Times New Roman"/>
              </w:rPr>
            </w:pPr>
            <w:r w:rsidRPr="00E57DF4">
              <w:rPr>
                <w:rFonts w:ascii="Times New Roman" w:hAnsi="Times New Roman" w:cs="Times New Roman"/>
              </w:rPr>
              <w:t>Nguyen, Andy</w:t>
            </w:r>
          </w:p>
        </w:tc>
        <w:tc>
          <w:tcPr>
            <w:tcW w:w="3818" w:type="dxa"/>
            <w:vAlign w:val="bottom"/>
          </w:tcPr>
          <w:p w14:paraId="0AEAD876" w14:textId="002C3401" w:rsidR="009F6410" w:rsidRPr="00E57DF4" w:rsidRDefault="009F6410" w:rsidP="00DD5200">
            <w:pPr>
              <w:pStyle w:val="NoSpacing"/>
              <w:rPr>
                <w:rFonts w:ascii="Times New Roman" w:hAnsi="Times New Roman" w:cs="Times New Roman"/>
              </w:rPr>
            </w:pPr>
            <w:r w:rsidRPr="00E57DF4">
              <w:rPr>
                <w:rFonts w:ascii="Times New Roman" w:hAnsi="Times New Roman" w:cs="Times New Roman"/>
              </w:rPr>
              <w:t>LCRA</w:t>
            </w:r>
          </w:p>
        </w:tc>
        <w:tc>
          <w:tcPr>
            <w:tcW w:w="2469" w:type="dxa"/>
            <w:vAlign w:val="bottom"/>
          </w:tcPr>
          <w:p w14:paraId="6E7EE1FC" w14:textId="77777777" w:rsidR="009F6410" w:rsidRPr="002955CF" w:rsidRDefault="009F6410" w:rsidP="00DD5200">
            <w:pPr>
              <w:pStyle w:val="NoSpacing"/>
              <w:rPr>
                <w:rFonts w:ascii="Times New Roman" w:hAnsi="Times New Roman" w:cs="Times New Roman"/>
                <w:highlight w:val="lightGray"/>
              </w:rPr>
            </w:pPr>
          </w:p>
        </w:tc>
      </w:tr>
      <w:tr w:rsidR="00CF2145" w:rsidRPr="002955CF" w14:paraId="5651E708" w14:textId="77777777" w:rsidTr="00853AF5">
        <w:tblPrEx>
          <w:tblLook w:val="0000" w:firstRow="0" w:lastRow="0" w:firstColumn="0" w:lastColumn="0" w:noHBand="0" w:noVBand="0"/>
        </w:tblPrEx>
        <w:tc>
          <w:tcPr>
            <w:tcW w:w="2610" w:type="dxa"/>
            <w:vAlign w:val="bottom"/>
          </w:tcPr>
          <w:p w14:paraId="61172235"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Powell, Christian</w:t>
            </w:r>
          </w:p>
        </w:tc>
        <w:tc>
          <w:tcPr>
            <w:tcW w:w="3818" w:type="dxa"/>
            <w:vAlign w:val="bottom"/>
          </w:tcPr>
          <w:p w14:paraId="4F8828FD"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Pedernales Electric Cooperative</w:t>
            </w:r>
          </w:p>
        </w:tc>
        <w:tc>
          <w:tcPr>
            <w:tcW w:w="2469" w:type="dxa"/>
            <w:vAlign w:val="bottom"/>
          </w:tcPr>
          <w:p w14:paraId="359954AB" w14:textId="77777777" w:rsidR="00CF2145" w:rsidRPr="002955CF" w:rsidRDefault="00CF2145" w:rsidP="00DD5200">
            <w:pPr>
              <w:pStyle w:val="NoSpacing"/>
              <w:rPr>
                <w:rFonts w:ascii="Times New Roman" w:hAnsi="Times New Roman" w:cs="Times New Roman"/>
                <w:highlight w:val="lightGray"/>
              </w:rPr>
            </w:pPr>
          </w:p>
        </w:tc>
      </w:tr>
      <w:tr w:rsidR="00BD718F" w:rsidRPr="002955CF" w14:paraId="6A5AF73A" w14:textId="77777777" w:rsidTr="00853AF5">
        <w:tblPrEx>
          <w:tblLook w:val="0000" w:firstRow="0" w:lastRow="0" w:firstColumn="0" w:lastColumn="0" w:noHBand="0" w:noVBand="0"/>
        </w:tblPrEx>
        <w:tc>
          <w:tcPr>
            <w:tcW w:w="2610" w:type="dxa"/>
            <w:vAlign w:val="bottom"/>
          </w:tcPr>
          <w:p w14:paraId="0D1B7132" w14:textId="24B377EC"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Pyka, Greg</w:t>
            </w:r>
          </w:p>
        </w:tc>
        <w:tc>
          <w:tcPr>
            <w:tcW w:w="3818" w:type="dxa"/>
            <w:vAlign w:val="bottom"/>
          </w:tcPr>
          <w:p w14:paraId="70D236B2" w14:textId="7746969F"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Schneider Engineering</w:t>
            </w:r>
          </w:p>
        </w:tc>
        <w:tc>
          <w:tcPr>
            <w:tcW w:w="2469" w:type="dxa"/>
            <w:vAlign w:val="bottom"/>
          </w:tcPr>
          <w:p w14:paraId="4B8938F5" w14:textId="77777777" w:rsidR="00BD718F" w:rsidRPr="002955CF" w:rsidRDefault="00BD718F" w:rsidP="00DD5200">
            <w:pPr>
              <w:pStyle w:val="NoSpacing"/>
              <w:rPr>
                <w:rFonts w:ascii="Times New Roman" w:hAnsi="Times New Roman" w:cs="Times New Roman"/>
                <w:highlight w:val="lightGray"/>
              </w:rPr>
            </w:pPr>
          </w:p>
        </w:tc>
      </w:tr>
      <w:tr w:rsidR="009B6EEE" w:rsidRPr="002955CF" w14:paraId="54D605DD" w14:textId="77777777" w:rsidTr="00853AF5">
        <w:tblPrEx>
          <w:tblLook w:val="0000" w:firstRow="0" w:lastRow="0" w:firstColumn="0" w:lastColumn="0" w:noHBand="0" w:noVBand="0"/>
        </w:tblPrEx>
        <w:tc>
          <w:tcPr>
            <w:tcW w:w="2610" w:type="dxa"/>
            <w:vAlign w:val="bottom"/>
          </w:tcPr>
          <w:p w14:paraId="1EFBB6F3" w14:textId="24D9F31C" w:rsidR="009B6EEE" w:rsidRPr="006A26C0" w:rsidRDefault="009B6EEE" w:rsidP="00DD5200">
            <w:pPr>
              <w:pStyle w:val="NoSpacing"/>
              <w:rPr>
                <w:rFonts w:ascii="Times New Roman" w:hAnsi="Times New Roman" w:cs="Times New Roman"/>
              </w:rPr>
            </w:pPr>
            <w:r w:rsidRPr="006A26C0">
              <w:rPr>
                <w:rFonts w:ascii="Times New Roman" w:hAnsi="Times New Roman" w:cs="Times New Roman"/>
              </w:rPr>
              <w:t>Rainwater, Kim</w:t>
            </w:r>
          </w:p>
        </w:tc>
        <w:tc>
          <w:tcPr>
            <w:tcW w:w="3818" w:type="dxa"/>
            <w:vAlign w:val="bottom"/>
          </w:tcPr>
          <w:p w14:paraId="39A63C21" w14:textId="58505136" w:rsidR="009B6EEE" w:rsidRPr="006A26C0" w:rsidRDefault="009B6EEE" w:rsidP="00DD5200">
            <w:pPr>
              <w:pStyle w:val="NoSpacing"/>
              <w:rPr>
                <w:rFonts w:ascii="Times New Roman" w:hAnsi="Times New Roman" w:cs="Times New Roman"/>
              </w:rPr>
            </w:pPr>
            <w:r w:rsidRPr="006A26C0">
              <w:rPr>
                <w:rFonts w:ascii="Times New Roman" w:hAnsi="Times New Roman" w:cs="Times New Roman"/>
              </w:rPr>
              <w:t>LCRA</w:t>
            </w:r>
          </w:p>
        </w:tc>
        <w:tc>
          <w:tcPr>
            <w:tcW w:w="2469" w:type="dxa"/>
            <w:vAlign w:val="bottom"/>
          </w:tcPr>
          <w:p w14:paraId="395D8C24" w14:textId="77777777" w:rsidR="009B6EEE" w:rsidRPr="002955CF" w:rsidRDefault="009B6EEE" w:rsidP="00DD5200">
            <w:pPr>
              <w:pStyle w:val="NoSpacing"/>
              <w:rPr>
                <w:rFonts w:ascii="Times New Roman" w:hAnsi="Times New Roman" w:cs="Times New Roman"/>
                <w:highlight w:val="lightGray"/>
              </w:rPr>
            </w:pPr>
          </w:p>
        </w:tc>
      </w:tr>
      <w:tr w:rsidR="00AD7E93" w:rsidRPr="002955CF" w14:paraId="08E1ACB3" w14:textId="77777777" w:rsidTr="00853AF5">
        <w:tblPrEx>
          <w:tblLook w:val="0000" w:firstRow="0" w:lastRow="0" w:firstColumn="0" w:lastColumn="0" w:noHBand="0" w:noVBand="0"/>
        </w:tblPrEx>
        <w:tc>
          <w:tcPr>
            <w:tcW w:w="2610" w:type="dxa"/>
            <w:vAlign w:val="bottom"/>
          </w:tcPr>
          <w:p w14:paraId="18469853" w14:textId="23D98EE8" w:rsidR="00AD7E93" w:rsidRPr="00AD7E93" w:rsidRDefault="00AD7E93" w:rsidP="00DD5200">
            <w:pPr>
              <w:pStyle w:val="NoSpacing"/>
              <w:rPr>
                <w:rFonts w:ascii="Times New Roman" w:hAnsi="Times New Roman" w:cs="Times New Roman"/>
              </w:rPr>
            </w:pPr>
            <w:r w:rsidRPr="00AD7E93">
              <w:rPr>
                <w:rFonts w:ascii="Times New Roman" w:hAnsi="Times New Roman" w:cs="Times New Roman"/>
              </w:rPr>
              <w:t>Ramaswamy, Ramya</w:t>
            </w:r>
          </w:p>
        </w:tc>
        <w:tc>
          <w:tcPr>
            <w:tcW w:w="3818" w:type="dxa"/>
            <w:vAlign w:val="bottom"/>
          </w:tcPr>
          <w:p w14:paraId="674E685D" w14:textId="049AB303" w:rsidR="00AD7E93" w:rsidRPr="00AD7E93" w:rsidRDefault="00AD7E93" w:rsidP="00DD5200">
            <w:pPr>
              <w:pStyle w:val="NoSpacing"/>
              <w:rPr>
                <w:rFonts w:ascii="Times New Roman" w:hAnsi="Times New Roman" w:cs="Times New Roman"/>
              </w:rPr>
            </w:pPr>
            <w:r w:rsidRPr="00AD7E93">
              <w:rPr>
                <w:rFonts w:ascii="Times New Roman" w:hAnsi="Times New Roman" w:cs="Times New Roman"/>
              </w:rPr>
              <w:t>PUCT</w:t>
            </w:r>
          </w:p>
        </w:tc>
        <w:tc>
          <w:tcPr>
            <w:tcW w:w="2469" w:type="dxa"/>
            <w:vAlign w:val="bottom"/>
          </w:tcPr>
          <w:p w14:paraId="4606AB2D" w14:textId="77777777" w:rsidR="00AD7E93" w:rsidRPr="002955CF" w:rsidRDefault="00AD7E93" w:rsidP="00DD5200">
            <w:pPr>
              <w:pStyle w:val="NoSpacing"/>
              <w:rPr>
                <w:rFonts w:ascii="Times New Roman" w:hAnsi="Times New Roman" w:cs="Times New Roman"/>
                <w:highlight w:val="lightGray"/>
              </w:rPr>
            </w:pPr>
          </w:p>
        </w:tc>
      </w:tr>
      <w:tr w:rsidR="00E57DF4" w:rsidRPr="002955CF" w14:paraId="6FF24D7D" w14:textId="77777777" w:rsidTr="00853AF5">
        <w:tblPrEx>
          <w:tblLook w:val="0000" w:firstRow="0" w:lastRow="0" w:firstColumn="0" w:lastColumn="0" w:noHBand="0" w:noVBand="0"/>
        </w:tblPrEx>
        <w:tc>
          <w:tcPr>
            <w:tcW w:w="2610" w:type="dxa"/>
            <w:vAlign w:val="bottom"/>
          </w:tcPr>
          <w:p w14:paraId="67DF92DD" w14:textId="64BCB26E"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Reedy, Steve</w:t>
            </w:r>
          </w:p>
        </w:tc>
        <w:tc>
          <w:tcPr>
            <w:tcW w:w="3818" w:type="dxa"/>
            <w:vAlign w:val="bottom"/>
          </w:tcPr>
          <w:p w14:paraId="07120D71" w14:textId="4617B99D"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CIM View Consulting</w:t>
            </w:r>
          </w:p>
        </w:tc>
        <w:tc>
          <w:tcPr>
            <w:tcW w:w="2469" w:type="dxa"/>
            <w:vAlign w:val="bottom"/>
          </w:tcPr>
          <w:p w14:paraId="5A9A63C4" w14:textId="77777777" w:rsidR="00E57DF4" w:rsidRPr="002955CF" w:rsidRDefault="00E57DF4" w:rsidP="00DD5200">
            <w:pPr>
              <w:pStyle w:val="NoSpacing"/>
              <w:rPr>
                <w:rFonts w:ascii="Times New Roman" w:hAnsi="Times New Roman" w:cs="Times New Roman"/>
                <w:highlight w:val="lightGray"/>
              </w:rPr>
            </w:pPr>
          </w:p>
        </w:tc>
      </w:tr>
      <w:tr w:rsidR="00CF2145" w:rsidRPr="002955CF" w14:paraId="02D0E65A" w14:textId="77777777" w:rsidTr="00853AF5">
        <w:tblPrEx>
          <w:tblLook w:val="0000" w:firstRow="0" w:lastRow="0" w:firstColumn="0" w:lastColumn="0" w:noHBand="0" w:noVBand="0"/>
        </w:tblPrEx>
        <w:tc>
          <w:tcPr>
            <w:tcW w:w="2610" w:type="dxa"/>
            <w:vAlign w:val="bottom"/>
          </w:tcPr>
          <w:p w14:paraId="583623E3"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Reid, Walter</w:t>
            </w:r>
          </w:p>
        </w:tc>
        <w:tc>
          <w:tcPr>
            <w:tcW w:w="3818" w:type="dxa"/>
            <w:vAlign w:val="bottom"/>
          </w:tcPr>
          <w:p w14:paraId="300BAD22"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Advanced Power Alliance</w:t>
            </w:r>
          </w:p>
        </w:tc>
        <w:tc>
          <w:tcPr>
            <w:tcW w:w="2469" w:type="dxa"/>
            <w:vAlign w:val="bottom"/>
          </w:tcPr>
          <w:p w14:paraId="4AFDB9E2" w14:textId="77777777" w:rsidR="00CF2145" w:rsidRPr="002955CF" w:rsidRDefault="00CF2145" w:rsidP="00DD5200">
            <w:pPr>
              <w:pStyle w:val="NoSpacing"/>
              <w:rPr>
                <w:rFonts w:ascii="Times New Roman" w:hAnsi="Times New Roman" w:cs="Times New Roman"/>
                <w:highlight w:val="lightGray"/>
              </w:rPr>
            </w:pPr>
          </w:p>
        </w:tc>
      </w:tr>
      <w:tr w:rsidR="006A26C0" w:rsidRPr="002955CF" w14:paraId="252EA52E" w14:textId="77777777" w:rsidTr="00853AF5">
        <w:tblPrEx>
          <w:tblLook w:val="0000" w:firstRow="0" w:lastRow="0" w:firstColumn="0" w:lastColumn="0" w:noHBand="0" w:noVBand="0"/>
        </w:tblPrEx>
        <w:tc>
          <w:tcPr>
            <w:tcW w:w="2610" w:type="dxa"/>
            <w:vAlign w:val="bottom"/>
          </w:tcPr>
          <w:p w14:paraId="5E3360C9" w14:textId="2B8E6FE7" w:rsidR="006A26C0" w:rsidRPr="006A26C0" w:rsidRDefault="006A26C0" w:rsidP="00DD5200">
            <w:pPr>
              <w:pStyle w:val="NoSpacing"/>
              <w:rPr>
                <w:rFonts w:ascii="Times New Roman" w:hAnsi="Times New Roman" w:cs="Times New Roman"/>
              </w:rPr>
            </w:pPr>
            <w:r w:rsidRPr="006A26C0">
              <w:rPr>
                <w:rFonts w:ascii="Times New Roman" w:hAnsi="Times New Roman" w:cs="Times New Roman"/>
              </w:rPr>
              <w:t>Richmond, Michele</w:t>
            </w:r>
          </w:p>
        </w:tc>
        <w:tc>
          <w:tcPr>
            <w:tcW w:w="3818" w:type="dxa"/>
            <w:vAlign w:val="bottom"/>
          </w:tcPr>
          <w:p w14:paraId="7414EDC3" w14:textId="416EAEAE" w:rsidR="006A26C0" w:rsidRPr="006A26C0" w:rsidRDefault="006A26C0" w:rsidP="00DD5200">
            <w:pPr>
              <w:pStyle w:val="NoSpacing"/>
              <w:rPr>
                <w:rFonts w:ascii="Times New Roman" w:hAnsi="Times New Roman" w:cs="Times New Roman"/>
              </w:rPr>
            </w:pPr>
            <w:r w:rsidRPr="006A26C0">
              <w:rPr>
                <w:rFonts w:ascii="Times New Roman" w:hAnsi="Times New Roman" w:cs="Times New Roman"/>
              </w:rPr>
              <w:t>TCPA</w:t>
            </w:r>
          </w:p>
        </w:tc>
        <w:tc>
          <w:tcPr>
            <w:tcW w:w="2469" w:type="dxa"/>
          </w:tcPr>
          <w:p w14:paraId="61F23D83" w14:textId="77777777" w:rsidR="006A26C0" w:rsidRPr="002955CF" w:rsidRDefault="006A26C0" w:rsidP="00DD5200">
            <w:pPr>
              <w:pStyle w:val="NoSpacing"/>
              <w:rPr>
                <w:rFonts w:ascii="Times New Roman" w:hAnsi="Times New Roman" w:cs="Times New Roman"/>
                <w:highlight w:val="lightGray"/>
              </w:rPr>
            </w:pPr>
          </w:p>
        </w:tc>
      </w:tr>
      <w:tr w:rsidR="0000718A" w:rsidRPr="002955CF" w14:paraId="347DE0E1" w14:textId="77777777" w:rsidTr="00853AF5">
        <w:tblPrEx>
          <w:tblLook w:val="0000" w:firstRow="0" w:lastRow="0" w:firstColumn="0" w:lastColumn="0" w:noHBand="0" w:noVBand="0"/>
        </w:tblPrEx>
        <w:tc>
          <w:tcPr>
            <w:tcW w:w="2610" w:type="dxa"/>
            <w:vAlign w:val="bottom"/>
          </w:tcPr>
          <w:p w14:paraId="41E38BCD" w14:textId="137BD99A" w:rsidR="0000718A" w:rsidRPr="00AD7E93" w:rsidRDefault="0000718A" w:rsidP="00DD5200">
            <w:pPr>
              <w:pStyle w:val="NoSpacing"/>
              <w:rPr>
                <w:rFonts w:ascii="Times New Roman" w:hAnsi="Times New Roman" w:cs="Times New Roman"/>
              </w:rPr>
            </w:pPr>
            <w:r w:rsidRPr="00AD7E93">
              <w:rPr>
                <w:rFonts w:ascii="Times New Roman" w:hAnsi="Times New Roman" w:cs="Times New Roman"/>
              </w:rPr>
              <w:t>Sams, Br</w:t>
            </w:r>
            <w:r w:rsidR="00F46859" w:rsidRPr="00AD7E93">
              <w:rPr>
                <w:rFonts w:ascii="Times New Roman" w:hAnsi="Times New Roman" w:cs="Times New Roman"/>
              </w:rPr>
              <w:t>y</w:t>
            </w:r>
            <w:r w:rsidRPr="00AD7E93">
              <w:rPr>
                <w:rFonts w:ascii="Times New Roman" w:hAnsi="Times New Roman" w:cs="Times New Roman"/>
              </w:rPr>
              <w:t>an</w:t>
            </w:r>
          </w:p>
        </w:tc>
        <w:tc>
          <w:tcPr>
            <w:tcW w:w="3818" w:type="dxa"/>
            <w:vAlign w:val="bottom"/>
          </w:tcPr>
          <w:p w14:paraId="51771967" w14:textId="4903D6F3" w:rsidR="0000718A" w:rsidRPr="00AD7E93" w:rsidRDefault="0000718A" w:rsidP="00DD5200">
            <w:pPr>
              <w:pStyle w:val="NoSpacing"/>
              <w:rPr>
                <w:rFonts w:ascii="Times New Roman" w:hAnsi="Times New Roman" w:cs="Times New Roman"/>
              </w:rPr>
            </w:pPr>
            <w:r w:rsidRPr="00AD7E93">
              <w:rPr>
                <w:rFonts w:ascii="Times New Roman" w:hAnsi="Times New Roman" w:cs="Times New Roman"/>
              </w:rPr>
              <w:t xml:space="preserve">Calpine </w:t>
            </w:r>
          </w:p>
        </w:tc>
        <w:tc>
          <w:tcPr>
            <w:tcW w:w="2469" w:type="dxa"/>
          </w:tcPr>
          <w:p w14:paraId="61166DC4" w14:textId="77777777" w:rsidR="0000718A" w:rsidRPr="002955CF" w:rsidRDefault="0000718A" w:rsidP="00DD5200">
            <w:pPr>
              <w:pStyle w:val="NoSpacing"/>
              <w:rPr>
                <w:rFonts w:ascii="Times New Roman" w:hAnsi="Times New Roman" w:cs="Times New Roman"/>
                <w:highlight w:val="lightGray"/>
              </w:rPr>
            </w:pPr>
          </w:p>
        </w:tc>
      </w:tr>
      <w:tr w:rsidR="00AD7E93" w:rsidRPr="002955CF" w14:paraId="7F3ED7C5" w14:textId="77777777" w:rsidTr="00853AF5">
        <w:tblPrEx>
          <w:tblLook w:val="0000" w:firstRow="0" w:lastRow="0" w:firstColumn="0" w:lastColumn="0" w:noHBand="0" w:noVBand="0"/>
        </w:tblPrEx>
        <w:tc>
          <w:tcPr>
            <w:tcW w:w="2610" w:type="dxa"/>
            <w:vAlign w:val="bottom"/>
          </w:tcPr>
          <w:p w14:paraId="28A29BDC" w14:textId="6324BEB0" w:rsidR="00AD7E93" w:rsidRPr="00E57DF4" w:rsidRDefault="00AD7E93" w:rsidP="00DD5200">
            <w:pPr>
              <w:pStyle w:val="NoSpacing"/>
              <w:rPr>
                <w:rFonts w:ascii="Times New Roman" w:hAnsi="Times New Roman" w:cs="Times New Roman"/>
              </w:rPr>
            </w:pPr>
            <w:r>
              <w:rPr>
                <w:rFonts w:ascii="Times New Roman" w:hAnsi="Times New Roman" w:cs="Times New Roman"/>
              </w:rPr>
              <w:t>Schwertner, Russ</w:t>
            </w:r>
          </w:p>
        </w:tc>
        <w:tc>
          <w:tcPr>
            <w:tcW w:w="3818" w:type="dxa"/>
            <w:vAlign w:val="bottom"/>
          </w:tcPr>
          <w:p w14:paraId="01421800" w14:textId="1080BD16" w:rsidR="00AD7E93" w:rsidRPr="00E57DF4" w:rsidRDefault="00AD7E93" w:rsidP="00DD5200">
            <w:pPr>
              <w:pStyle w:val="NoSpacing"/>
              <w:rPr>
                <w:rFonts w:ascii="Times New Roman" w:hAnsi="Times New Roman" w:cs="Times New Roman"/>
              </w:rPr>
            </w:pPr>
            <w:r>
              <w:rPr>
                <w:rFonts w:ascii="Times New Roman" w:hAnsi="Times New Roman" w:cs="Times New Roman"/>
              </w:rPr>
              <w:t>PPM</w:t>
            </w:r>
          </w:p>
        </w:tc>
        <w:tc>
          <w:tcPr>
            <w:tcW w:w="2469" w:type="dxa"/>
          </w:tcPr>
          <w:p w14:paraId="5F9F59A4" w14:textId="77777777" w:rsidR="00AD7E93" w:rsidRPr="002955CF" w:rsidRDefault="00AD7E93" w:rsidP="00DD5200">
            <w:pPr>
              <w:pStyle w:val="NoSpacing"/>
              <w:rPr>
                <w:rFonts w:ascii="Times New Roman" w:hAnsi="Times New Roman" w:cs="Times New Roman"/>
                <w:highlight w:val="lightGray"/>
              </w:rPr>
            </w:pPr>
          </w:p>
        </w:tc>
      </w:tr>
      <w:tr w:rsidR="00790B63" w:rsidRPr="002955CF" w14:paraId="3A3FE7AD" w14:textId="77777777" w:rsidTr="00853AF5">
        <w:tblPrEx>
          <w:tblLook w:val="0000" w:firstRow="0" w:lastRow="0" w:firstColumn="0" w:lastColumn="0" w:noHBand="0" w:noVBand="0"/>
        </w:tblPrEx>
        <w:tc>
          <w:tcPr>
            <w:tcW w:w="2610" w:type="dxa"/>
            <w:vAlign w:val="bottom"/>
          </w:tcPr>
          <w:p w14:paraId="2EE38B3B" w14:textId="7B4D2AA2" w:rsidR="00790B63" w:rsidRPr="00E57DF4" w:rsidRDefault="00790B63" w:rsidP="00DD5200">
            <w:pPr>
              <w:pStyle w:val="NoSpacing"/>
              <w:rPr>
                <w:rFonts w:ascii="Times New Roman" w:hAnsi="Times New Roman" w:cs="Times New Roman"/>
              </w:rPr>
            </w:pPr>
            <w:r w:rsidRPr="00E57DF4">
              <w:rPr>
                <w:rFonts w:ascii="Times New Roman" w:hAnsi="Times New Roman" w:cs="Times New Roman"/>
              </w:rPr>
              <w:t>Scott, Kathy</w:t>
            </w:r>
          </w:p>
        </w:tc>
        <w:tc>
          <w:tcPr>
            <w:tcW w:w="3818" w:type="dxa"/>
            <w:vAlign w:val="bottom"/>
          </w:tcPr>
          <w:p w14:paraId="6A612987" w14:textId="5A69883A" w:rsidR="00790B63" w:rsidRPr="00E57DF4" w:rsidRDefault="00790B63" w:rsidP="00DD5200">
            <w:pPr>
              <w:pStyle w:val="NoSpacing"/>
              <w:rPr>
                <w:rFonts w:ascii="Times New Roman" w:hAnsi="Times New Roman" w:cs="Times New Roman"/>
              </w:rPr>
            </w:pPr>
            <w:r w:rsidRPr="00E57DF4">
              <w:rPr>
                <w:rFonts w:ascii="Times New Roman" w:hAnsi="Times New Roman" w:cs="Times New Roman"/>
              </w:rPr>
              <w:t>CenterPoint Energy</w:t>
            </w:r>
          </w:p>
        </w:tc>
        <w:tc>
          <w:tcPr>
            <w:tcW w:w="2469" w:type="dxa"/>
          </w:tcPr>
          <w:p w14:paraId="2C830ABE" w14:textId="77777777" w:rsidR="00790B63" w:rsidRPr="002955CF" w:rsidRDefault="00790B63" w:rsidP="00DD5200">
            <w:pPr>
              <w:pStyle w:val="NoSpacing"/>
              <w:rPr>
                <w:rFonts w:ascii="Times New Roman" w:hAnsi="Times New Roman" w:cs="Times New Roman"/>
                <w:highlight w:val="lightGray"/>
              </w:rPr>
            </w:pPr>
          </w:p>
        </w:tc>
      </w:tr>
      <w:tr w:rsidR="002D67CD" w:rsidRPr="002955CF" w14:paraId="5AED00F0" w14:textId="77777777" w:rsidTr="00853AF5">
        <w:tblPrEx>
          <w:tblLook w:val="0000" w:firstRow="0" w:lastRow="0" w:firstColumn="0" w:lastColumn="0" w:noHBand="0" w:noVBand="0"/>
        </w:tblPrEx>
        <w:tc>
          <w:tcPr>
            <w:tcW w:w="2610" w:type="dxa"/>
            <w:vAlign w:val="bottom"/>
          </w:tcPr>
          <w:p w14:paraId="53D9A3F7" w14:textId="184C4690" w:rsidR="002D67CD" w:rsidRPr="002955CF" w:rsidRDefault="002D67CD" w:rsidP="00DD5200">
            <w:pPr>
              <w:pStyle w:val="NoSpacing"/>
              <w:rPr>
                <w:rFonts w:ascii="Times New Roman" w:hAnsi="Times New Roman" w:cs="Times New Roman"/>
                <w:highlight w:val="lightGray"/>
              </w:rPr>
            </w:pPr>
            <w:r w:rsidRPr="00BD718F">
              <w:rPr>
                <w:rFonts w:ascii="Times New Roman" w:hAnsi="Times New Roman" w:cs="Times New Roman"/>
              </w:rPr>
              <w:t>Shumate, Walt</w:t>
            </w:r>
          </w:p>
        </w:tc>
        <w:tc>
          <w:tcPr>
            <w:tcW w:w="3818" w:type="dxa"/>
            <w:vAlign w:val="bottom"/>
          </w:tcPr>
          <w:p w14:paraId="5F7426C7" w14:textId="77777777" w:rsidR="002D67CD" w:rsidRPr="002955CF"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2955CF" w:rsidRDefault="002D67CD" w:rsidP="00DD5200">
            <w:pPr>
              <w:pStyle w:val="NoSpacing"/>
              <w:rPr>
                <w:rFonts w:ascii="Times New Roman" w:hAnsi="Times New Roman" w:cs="Times New Roman"/>
                <w:highlight w:val="lightGray"/>
              </w:rPr>
            </w:pPr>
          </w:p>
        </w:tc>
      </w:tr>
      <w:tr w:rsidR="00CF2145" w:rsidRPr="002955CF" w14:paraId="1C0D8033" w14:textId="77777777" w:rsidTr="00853AF5">
        <w:tblPrEx>
          <w:tblLook w:val="0000" w:firstRow="0" w:lastRow="0" w:firstColumn="0" w:lastColumn="0" w:noHBand="0" w:noVBand="0"/>
        </w:tblPrEx>
        <w:tc>
          <w:tcPr>
            <w:tcW w:w="2610" w:type="dxa"/>
            <w:vAlign w:val="bottom"/>
          </w:tcPr>
          <w:p w14:paraId="7F230724" w14:textId="77777777"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Siddiqi, Shams</w:t>
            </w:r>
          </w:p>
        </w:tc>
        <w:tc>
          <w:tcPr>
            <w:tcW w:w="3818" w:type="dxa"/>
            <w:vAlign w:val="bottom"/>
          </w:tcPr>
          <w:p w14:paraId="7DD5DC6C" w14:textId="0CF8CF1A" w:rsidR="00CF2145" w:rsidRPr="00E57DF4" w:rsidRDefault="00CF2145" w:rsidP="00DD5200">
            <w:pPr>
              <w:pStyle w:val="NoSpacing"/>
              <w:rPr>
                <w:rFonts w:ascii="Times New Roman" w:hAnsi="Times New Roman" w:cs="Times New Roman"/>
              </w:rPr>
            </w:pPr>
            <w:r w:rsidRPr="00E57DF4">
              <w:rPr>
                <w:rFonts w:ascii="Times New Roman" w:hAnsi="Times New Roman" w:cs="Times New Roman"/>
              </w:rPr>
              <w:t xml:space="preserve">Crescent Power </w:t>
            </w:r>
            <w:r w:rsidR="00790B63" w:rsidRPr="00E57DF4">
              <w:rPr>
                <w:rFonts w:ascii="Times New Roman" w:hAnsi="Times New Roman" w:cs="Times New Roman"/>
              </w:rPr>
              <w:t>Consulting</w:t>
            </w:r>
          </w:p>
        </w:tc>
        <w:tc>
          <w:tcPr>
            <w:tcW w:w="2469" w:type="dxa"/>
          </w:tcPr>
          <w:p w14:paraId="10760E41" w14:textId="77777777" w:rsidR="00CF2145" w:rsidRPr="002955CF" w:rsidRDefault="00CF2145" w:rsidP="00DD5200">
            <w:pPr>
              <w:pStyle w:val="NoSpacing"/>
              <w:rPr>
                <w:rFonts w:ascii="Times New Roman" w:hAnsi="Times New Roman" w:cs="Times New Roman"/>
                <w:highlight w:val="lightGray"/>
              </w:rPr>
            </w:pPr>
          </w:p>
        </w:tc>
      </w:tr>
      <w:tr w:rsidR="00DA4480" w:rsidRPr="002955CF" w14:paraId="6990F617" w14:textId="77777777" w:rsidTr="00853AF5">
        <w:tblPrEx>
          <w:tblLook w:val="0000" w:firstRow="0" w:lastRow="0" w:firstColumn="0" w:lastColumn="0" w:noHBand="0" w:noVBand="0"/>
        </w:tblPrEx>
        <w:tc>
          <w:tcPr>
            <w:tcW w:w="2610" w:type="dxa"/>
            <w:vAlign w:val="bottom"/>
          </w:tcPr>
          <w:p w14:paraId="4166EB33" w14:textId="51B663CC" w:rsidR="00DA4480" w:rsidRPr="00AD7E93" w:rsidRDefault="00DA4480" w:rsidP="00DD5200">
            <w:pPr>
              <w:pStyle w:val="NoSpacing"/>
              <w:rPr>
                <w:rFonts w:ascii="Times New Roman" w:hAnsi="Times New Roman" w:cs="Times New Roman"/>
              </w:rPr>
            </w:pPr>
            <w:r w:rsidRPr="00AD7E93">
              <w:rPr>
                <w:rFonts w:ascii="Times New Roman" w:hAnsi="Times New Roman" w:cs="Times New Roman"/>
              </w:rPr>
              <w:t>Simpson, Lori</w:t>
            </w:r>
          </w:p>
        </w:tc>
        <w:tc>
          <w:tcPr>
            <w:tcW w:w="3818" w:type="dxa"/>
            <w:vAlign w:val="bottom"/>
          </w:tcPr>
          <w:p w14:paraId="2459CE02" w14:textId="5D1F595B" w:rsidR="00DA4480" w:rsidRPr="00AD7E93" w:rsidRDefault="00DA4480" w:rsidP="00DD5200">
            <w:pPr>
              <w:pStyle w:val="NoSpacing"/>
              <w:rPr>
                <w:rFonts w:ascii="Times New Roman" w:hAnsi="Times New Roman" w:cs="Times New Roman"/>
              </w:rPr>
            </w:pPr>
            <w:r w:rsidRPr="00AD7E93">
              <w:rPr>
                <w:rFonts w:ascii="Times New Roman" w:hAnsi="Times New Roman" w:cs="Times New Roman"/>
              </w:rPr>
              <w:t>Exelon</w:t>
            </w:r>
          </w:p>
        </w:tc>
        <w:tc>
          <w:tcPr>
            <w:tcW w:w="2469" w:type="dxa"/>
          </w:tcPr>
          <w:p w14:paraId="2440EB56" w14:textId="77777777" w:rsidR="00DA4480" w:rsidRPr="002955CF" w:rsidRDefault="00DA4480" w:rsidP="00DD5200">
            <w:pPr>
              <w:pStyle w:val="NoSpacing"/>
              <w:rPr>
                <w:rFonts w:ascii="Times New Roman" w:hAnsi="Times New Roman" w:cs="Times New Roman"/>
                <w:highlight w:val="lightGray"/>
              </w:rPr>
            </w:pPr>
          </w:p>
        </w:tc>
      </w:tr>
      <w:tr w:rsidR="008A0EE2" w:rsidRPr="002955CF" w14:paraId="59330604" w14:textId="77777777" w:rsidTr="00853AF5">
        <w:tblPrEx>
          <w:tblLook w:val="0000" w:firstRow="0" w:lastRow="0" w:firstColumn="0" w:lastColumn="0" w:noHBand="0" w:noVBand="0"/>
        </w:tblPrEx>
        <w:tc>
          <w:tcPr>
            <w:tcW w:w="2610" w:type="dxa"/>
            <w:vAlign w:val="bottom"/>
          </w:tcPr>
          <w:p w14:paraId="59D5DB83" w14:textId="5EDE1804" w:rsidR="008A0EE2" w:rsidRPr="006A26C0" w:rsidRDefault="008A0EE2" w:rsidP="00DD5200">
            <w:pPr>
              <w:pStyle w:val="NoSpacing"/>
              <w:rPr>
                <w:rFonts w:ascii="Times New Roman" w:hAnsi="Times New Roman" w:cs="Times New Roman"/>
              </w:rPr>
            </w:pPr>
            <w:r w:rsidRPr="006A26C0">
              <w:rPr>
                <w:rFonts w:ascii="Times New Roman" w:hAnsi="Times New Roman" w:cs="Times New Roman"/>
              </w:rPr>
              <w:t>Sithuraj, Murali</w:t>
            </w:r>
          </w:p>
        </w:tc>
        <w:tc>
          <w:tcPr>
            <w:tcW w:w="3818" w:type="dxa"/>
            <w:vAlign w:val="bottom"/>
          </w:tcPr>
          <w:p w14:paraId="7C5308A1" w14:textId="04D26F68" w:rsidR="008A0EE2" w:rsidRPr="006A26C0" w:rsidRDefault="008A0EE2" w:rsidP="00DD5200">
            <w:pPr>
              <w:pStyle w:val="NoSpacing"/>
              <w:rPr>
                <w:rFonts w:ascii="Times New Roman" w:hAnsi="Times New Roman" w:cs="Times New Roman"/>
              </w:rPr>
            </w:pPr>
            <w:r w:rsidRPr="006A26C0">
              <w:rPr>
                <w:rFonts w:ascii="Times New Roman" w:hAnsi="Times New Roman" w:cs="Times New Roman"/>
              </w:rPr>
              <w:t>Austin Energy</w:t>
            </w:r>
          </w:p>
        </w:tc>
        <w:tc>
          <w:tcPr>
            <w:tcW w:w="2469" w:type="dxa"/>
          </w:tcPr>
          <w:p w14:paraId="187EF2BD" w14:textId="77777777" w:rsidR="008A0EE2" w:rsidRPr="002955CF" w:rsidRDefault="008A0EE2" w:rsidP="00DD5200">
            <w:pPr>
              <w:pStyle w:val="NoSpacing"/>
              <w:rPr>
                <w:rFonts w:ascii="Times New Roman" w:hAnsi="Times New Roman" w:cs="Times New Roman"/>
                <w:highlight w:val="lightGray"/>
              </w:rPr>
            </w:pPr>
          </w:p>
        </w:tc>
      </w:tr>
      <w:tr w:rsidR="006A26C0" w:rsidRPr="002955CF" w14:paraId="46592F50" w14:textId="77777777" w:rsidTr="00853AF5">
        <w:tblPrEx>
          <w:tblLook w:val="0000" w:firstRow="0" w:lastRow="0" w:firstColumn="0" w:lastColumn="0" w:noHBand="0" w:noVBand="0"/>
        </w:tblPrEx>
        <w:tc>
          <w:tcPr>
            <w:tcW w:w="2610" w:type="dxa"/>
            <w:vAlign w:val="bottom"/>
          </w:tcPr>
          <w:p w14:paraId="70542C40" w14:textId="616610E1" w:rsidR="006A26C0" w:rsidRPr="00E57DF4" w:rsidRDefault="006A26C0" w:rsidP="00DD5200">
            <w:pPr>
              <w:pStyle w:val="NoSpacing"/>
              <w:rPr>
                <w:rFonts w:ascii="Times New Roman" w:hAnsi="Times New Roman" w:cs="Times New Roman"/>
              </w:rPr>
            </w:pPr>
            <w:r>
              <w:rPr>
                <w:rFonts w:ascii="Times New Roman" w:hAnsi="Times New Roman" w:cs="Times New Roman"/>
              </w:rPr>
              <w:t>Strickland, John</w:t>
            </w:r>
          </w:p>
        </w:tc>
        <w:tc>
          <w:tcPr>
            <w:tcW w:w="3818" w:type="dxa"/>
            <w:vAlign w:val="bottom"/>
          </w:tcPr>
          <w:p w14:paraId="683282AB" w14:textId="348F9228" w:rsidR="006A26C0" w:rsidRPr="00E57DF4" w:rsidRDefault="006A26C0" w:rsidP="00DD5200">
            <w:pPr>
              <w:pStyle w:val="NoSpacing"/>
              <w:rPr>
                <w:rFonts w:ascii="Times New Roman" w:hAnsi="Times New Roman" w:cs="Times New Roman"/>
              </w:rPr>
            </w:pPr>
            <w:r>
              <w:rPr>
                <w:rFonts w:ascii="Times New Roman" w:hAnsi="Times New Roman" w:cs="Times New Roman"/>
              </w:rPr>
              <w:t>NRG</w:t>
            </w:r>
          </w:p>
        </w:tc>
        <w:tc>
          <w:tcPr>
            <w:tcW w:w="2469" w:type="dxa"/>
          </w:tcPr>
          <w:p w14:paraId="74CBB7DA" w14:textId="77777777" w:rsidR="006A26C0" w:rsidRPr="002955CF" w:rsidRDefault="006A26C0" w:rsidP="00DD5200">
            <w:pPr>
              <w:pStyle w:val="NoSpacing"/>
              <w:rPr>
                <w:rFonts w:ascii="Times New Roman" w:hAnsi="Times New Roman" w:cs="Times New Roman"/>
                <w:highlight w:val="lightGray"/>
              </w:rPr>
            </w:pPr>
          </w:p>
        </w:tc>
      </w:tr>
      <w:tr w:rsidR="00E57DF4" w:rsidRPr="002955CF" w14:paraId="71C9C40A" w14:textId="77777777" w:rsidTr="00853AF5">
        <w:tblPrEx>
          <w:tblLook w:val="0000" w:firstRow="0" w:lastRow="0" w:firstColumn="0" w:lastColumn="0" w:noHBand="0" w:noVBand="0"/>
        </w:tblPrEx>
        <w:tc>
          <w:tcPr>
            <w:tcW w:w="2610" w:type="dxa"/>
            <w:vAlign w:val="bottom"/>
          </w:tcPr>
          <w:p w14:paraId="5BBE9213" w14:textId="3409AE73"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Surendran, Resmi</w:t>
            </w:r>
          </w:p>
        </w:tc>
        <w:tc>
          <w:tcPr>
            <w:tcW w:w="3818" w:type="dxa"/>
            <w:vAlign w:val="bottom"/>
          </w:tcPr>
          <w:p w14:paraId="38F6C0DD" w14:textId="7DC33E64" w:rsidR="00E57DF4" w:rsidRPr="00E57DF4" w:rsidRDefault="00E57DF4" w:rsidP="00DD5200">
            <w:pPr>
              <w:pStyle w:val="NoSpacing"/>
              <w:rPr>
                <w:rFonts w:ascii="Times New Roman" w:hAnsi="Times New Roman" w:cs="Times New Roman"/>
              </w:rPr>
            </w:pPr>
            <w:r w:rsidRPr="00E57DF4">
              <w:rPr>
                <w:rFonts w:ascii="Times New Roman" w:hAnsi="Times New Roman" w:cs="Times New Roman"/>
              </w:rPr>
              <w:t>Shell Energy</w:t>
            </w:r>
          </w:p>
        </w:tc>
        <w:tc>
          <w:tcPr>
            <w:tcW w:w="2469" w:type="dxa"/>
          </w:tcPr>
          <w:p w14:paraId="6D51AF94" w14:textId="77777777" w:rsidR="00E57DF4" w:rsidRPr="002955CF" w:rsidRDefault="00E57DF4" w:rsidP="00DD5200">
            <w:pPr>
              <w:pStyle w:val="NoSpacing"/>
              <w:rPr>
                <w:rFonts w:ascii="Times New Roman" w:hAnsi="Times New Roman" w:cs="Times New Roman"/>
                <w:highlight w:val="lightGray"/>
              </w:rPr>
            </w:pPr>
          </w:p>
        </w:tc>
      </w:tr>
      <w:tr w:rsidR="00BD718F" w:rsidRPr="002955CF" w14:paraId="448BC605" w14:textId="77777777" w:rsidTr="00853AF5">
        <w:tblPrEx>
          <w:tblLook w:val="0000" w:firstRow="0" w:lastRow="0" w:firstColumn="0" w:lastColumn="0" w:noHBand="0" w:noVBand="0"/>
        </w:tblPrEx>
        <w:trPr>
          <w:trHeight w:val="20"/>
        </w:trPr>
        <w:tc>
          <w:tcPr>
            <w:tcW w:w="2610" w:type="dxa"/>
            <w:vAlign w:val="bottom"/>
          </w:tcPr>
          <w:p w14:paraId="24A33265" w14:textId="0E35C885"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Townsend, Aaron</w:t>
            </w:r>
          </w:p>
        </w:tc>
        <w:tc>
          <w:tcPr>
            <w:tcW w:w="3818" w:type="dxa"/>
          </w:tcPr>
          <w:p w14:paraId="23D1105B" w14:textId="7EFCADF5"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Potomac Economics</w:t>
            </w:r>
          </w:p>
        </w:tc>
        <w:tc>
          <w:tcPr>
            <w:tcW w:w="2469" w:type="dxa"/>
          </w:tcPr>
          <w:p w14:paraId="266D275C" w14:textId="77777777" w:rsidR="00BD718F" w:rsidRPr="002955CF" w:rsidRDefault="00BD718F" w:rsidP="00DD5200">
            <w:pPr>
              <w:pStyle w:val="NoSpacing"/>
              <w:rPr>
                <w:rFonts w:ascii="Times New Roman" w:hAnsi="Times New Roman" w:cs="Times New Roman"/>
                <w:highlight w:val="lightGray"/>
              </w:rPr>
            </w:pPr>
          </w:p>
        </w:tc>
      </w:tr>
      <w:tr w:rsidR="00DC2025" w:rsidRPr="002955CF"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E57DF4" w:rsidRDefault="00DC2025" w:rsidP="00DD5200">
            <w:pPr>
              <w:pStyle w:val="NoSpacing"/>
              <w:rPr>
                <w:rFonts w:ascii="Times New Roman" w:hAnsi="Times New Roman" w:cs="Times New Roman"/>
              </w:rPr>
            </w:pPr>
            <w:r w:rsidRPr="00E57DF4">
              <w:rPr>
                <w:rFonts w:ascii="Times New Roman" w:hAnsi="Times New Roman" w:cs="Times New Roman"/>
              </w:rPr>
              <w:t>Troy, Roy</w:t>
            </w:r>
          </w:p>
        </w:tc>
        <w:tc>
          <w:tcPr>
            <w:tcW w:w="3818" w:type="dxa"/>
          </w:tcPr>
          <w:p w14:paraId="35DF4291" w14:textId="63F68829" w:rsidR="00DC2025" w:rsidRPr="00E57DF4" w:rsidRDefault="00DC2025" w:rsidP="00DD5200">
            <w:pPr>
              <w:pStyle w:val="NoSpacing"/>
              <w:rPr>
                <w:rFonts w:ascii="Times New Roman" w:hAnsi="Times New Roman" w:cs="Times New Roman"/>
              </w:rPr>
            </w:pPr>
            <w:r w:rsidRPr="00E57DF4">
              <w:rPr>
                <w:rFonts w:ascii="Times New Roman" w:hAnsi="Times New Roman" w:cs="Times New Roman"/>
              </w:rPr>
              <w:t>ACES Power</w:t>
            </w:r>
          </w:p>
        </w:tc>
        <w:tc>
          <w:tcPr>
            <w:tcW w:w="2469" w:type="dxa"/>
          </w:tcPr>
          <w:p w14:paraId="510993C2" w14:textId="77777777" w:rsidR="00DC2025" w:rsidRPr="002955CF" w:rsidRDefault="00DC2025" w:rsidP="00DD5200">
            <w:pPr>
              <w:pStyle w:val="NoSpacing"/>
              <w:rPr>
                <w:rFonts w:ascii="Times New Roman" w:hAnsi="Times New Roman" w:cs="Times New Roman"/>
                <w:highlight w:val="lightGray"/>
              </w:rPr>
            </w:pPr>
          </w:p>
        </w:tc>
      </w:tr>
      <w:tr w:rsidR="007E78B8" w:rsidRPr="002955CF" w14:paraId="7A1CC01A" w14:textId="77777777" w:rsidTr="00853AF5">
        <w:tblPrEx>
          <w:tblLook w:val="0000" w:firstRow="0" w:lastRow="0" w:firstColumn="0" w:lastColumn="0" w:noHBand="0" w:noVBand="0"/>
        </w:tblPrEx>
        <w:trPr>
          <w:trHeight w:val="20"/>
        </w:trPr>
        <w:tc>
          <w:tcPr>
            <w:tcW w:w="2610" w:type="dxa"/>
            <w:vAlign w:val="bottom"/>
          </w:tcPr>
          <w:p w14:paraId="796BB3AB" w14:textId="3C029803" w:rsidR="007E78B8" w:rsidRPr="00E57DF4" w:rsidRDefault="007E78B8" w:rsidP="00DD5200">
            <w:pPr>
              <w:pStyle w:val="NoSpacing"/>
              <w:rPr>
                <w:rFonts w:ascii="Times New Roman" w:hAnsi="Times New Roman" w:cs="Times New Roman"/>
              </w:rPr>
            </w:pPr>
            <w:r w:rsidRPr="00E57DF4">
              <w:rPr>
                <w:rFonts w:ascii="Times New Roman" w:hAnsi="Times New Roman" w:cs="Times New Roman"/>
              </w:rPr>
              <w:t>Velasquez, Ivan</w:t>
            </w:r>
          </w:p>
        </w:tc>
        <w:tc>
          <w:tcPr>
            <w:tcW w:w="3818" w:type="dxa"/>
          </w:tcPr>
          <w:p w14:paraId="33D8AF6B" w14:textId="4A8E7A97" w:rsidR="007E78B8" w:rsidRPr="00E57DF4" w:rsidRDefault="007E78B8" w:rsidP="00DD5200">
            <w:pPr>
              <w:pStyle w:val="NoSpacing"/>
              <w:rPr>
                <w:rFonts w:ascii="Times New Roman" w:hAnsi="Times New Roman" w:cs="Times New Roman"/>
              </w:rPr>
            </w:pPr>
            <w:r w:rsidRPr="00E57DF4">
              <w:rPr>
                <w:rFonts w:ascii="Times New Roman" w:hAnsi="Times New Roman" w:cs="Times New Roman"/>
              </w:rPr>
              <w:t>Oncor</w:t>
            </w:r>
          </w:p>
        </w:tc>
        <w:tc>
          <w:tcPr>
            <w:tcW w:w="2469" w:type="dxa"/>
          </w:tcPr>
          <w:p w14:paraId="1ACE5EEF" w14:textId="77777777" w:rsidR="007E78B8" w:rsidRPr="002955CF" w:rsidRDefault="007E78B8" w:rsidP="00DD5200">
            <w:pPr>
              <w:pStyle w:val="NoSpacing"/>
              <w:rPr>
                <w:rFonts w:ascii="Times New Roman" w:hAnsi="Times New Roman" w:cs="Times New Roman"/>
                <w:highlight w:val="lightGray"/>
              </w:rPr>
            </w:pPr>
          </w:p>
        </w:tc>
      </w:tr>
      <w:tr w:rsidR="00C30488" w:rsidRPr="002955CF"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BD718F" w:rsidRDefault="00C30488" w:rsidP="00DD5200">
            <w:pPr>
              <w:pStyle w:val="NoSpacing"/>
              <w:rPr>
                <w:rFonts w:ascii="Times New Roman" w:hAnsi="Times New Roman" w:cs="Times New Roman"/>
              </w:rPr>
            </w:pPr>
            <w:r w:rsidRPr="00BD718F">
              <w:rPr>
                <w:rFonts w:ascii="Times New Roman" w:hAnsi="Times New Roman" w:cs="Times New Roman"/>
              </w:rPr>
              <w:t>Villasana, Kristi</w:t>
            </w:r>
          </w:p>
        </w:tc>
        <w:tc>
          <w:tcPr>
            <w:tcW w:w="3818" w:type="dxa"/>
          </w:tcPr>
          <w:p w14:paraId="5E5FBF91" w14:textId="2BB49B0D" w:rsidR="00C30488" w:rsidRPr="00BD718F" w:rsidRDefault="00C30488" w:rsidP="00DD5200">
            <w:pPr>
              <w:pStyle w:val="NoSpacing"/>
              <w:rPr>
                <w:rFonts w:ascii="Times New Roman" w:hAnsi="Times New Roman" w:cs="Times New Roman"/>
              </w:rPr>
            </w:pPr>
            <w:r w:rsidRPr="00BD718F">
              <w:rPr>
                <w:rFonts w:ascii="Times New Roman" w:hAnsi="Times New Roman" w:cs="Times New Roman"/>
              </w:rPr>
              <w:t>NBU</w:t>
            </w:r>
          </w:p>
        </w:tc>
        <w:tc>
          <w:tcPr>
            <w:tcW w:w="2469" w:type="dxa"/>
          </w:tcPr>
          <w:p w14:paraId="1A4507ED" w14:textId="77777777" w:rsidR="00C30488" w:rsidRPr="002955CF" w:rsidRDefault="00C30488" w:rsidP="00DD5200">
            <w:pPr>
              <w:pStyle w:val="NoSpacing"/>
              <w:rPr>
                <w:rFonts w:ascii="Times New Roman" w:hAnsi="Times New Roman" w:cs="Times New Roman"/>
                <w:highlight w:val="lightGray"/>
              </w:rPr>
            </w:pPr>
          </w:p>
        </w:tc>
      </w:tr>
      <w:tr w:rsidR="00BD718F" w:rsidRPr="002955CF" w14:paraId="792B0635" w14:textId="77777777" w:rsidTr="00853AF5">
        <w:tblPrEx>
          <w:tblLook w:val="0000" w:firstRow="0" w:lastRow="0" w:firstColumn="0" w:lastColumn="0" w:noHBand="0" w:noVBand="0"/>
        </w:tblPrEx>
        <w:trPr>
          <w:trHeight w:val="20"/>
        </w:trPr>
        <w:tc>
          <w:tcPr>
            <w:tcW w:w="2610" w:type="dxa"/>
            <w:vAlign w:val="bottom"/>
          </w:tcPr>
          <w:p w14:paraId="502EC2D9" w14:textId="626C641E" w:rsidR="00BD718F" w:rsidRPr="008B7F28" w:rsidRDefault="00BD718F" w:rsidP="00DD5200">
            <w:pPr>
              <w:pStyle w:val="NoSpacing"/>
              <w:rPr>
                <w:rFonts w:ascii="Times New Roman" w:hAnsi="Times New Roman" w:cs="Times New Roman"/>
              </w:rPr>
            </w:pPr>
            <w:r>
              <w:rPr>
                <w:rFonts w:ascii="Times New Roman" w:hAnsi="Times New Roman" w:cs="Times New Roman"/>
              </w:rPr>
              <w:t>Welborn, Laura</w:t>
            </w:r>
          </w:p>
        </w:tc>
        <w:tc>
          <w:tcPr>
            <w:tcW w:w="3818" w:type="dxa"/>
          </w:tcPr>
          <w:p w14:paraId="2CF5CD82" w14:textId="533C500A" w:rsidR="00BD718F" w:rsidRPr="008B7F28" w:rsidRDefault="00BD718F" w:rsidP="00DD5200">
            <w:pPr>
              <w:pStyle w:val="NoSpacing"/>
              <w:rPr>
                <w:rFonts w:ascii="Times New Roman" w:hAnsi="Times New Roman" w:cs="Times New Roman"/>
              </w:rPr>
            </w:pPr>
            <w:r>
              <w:rPr>
                <w:rFonts w:ascii="Times New Roman" w:hAnsi="Times New Roman" w:cs="Times New Roman"/>
              </w:rPr>
              <w:t>Jupiter Power</w:t>
            </w:r>
          </w:p>
        </w:tc>
        <w:tc>
          <w:tcPr>
            <w:tcW w:w="2469" w:type="dxa"/>
          </w:tcPr>
          <w:p w14:paraId="6CD9C36C" w14:textId="77777777" w:rsidR="00BD718F" w:rsidRPr="002955CF" w:rsidRDefault="00BD718F" w:rsidP="00DD5200">
            <w:pPr>
              <w:pStyle w:val="NoSpacing"/>
              <w:rPr>
                <w:rFonts w:ascii="Times New Roman" w:hAnsi="Times New Roman" w:cs="Times New Roman"/>
                <w:highlight w:val="lightGray"/>
              </w:rPr>
            </w:pPr>
          </w:p>
        </w:tc>
      </w:tr>
      <w:tr w:rsidR="00BD718F" w:rsidRPr="002955CF" w14:paraId="27FD7016" w14:textId="77777777" w:rsidTr="00853AF5">
        <w:tblPrEx>
          <w:tblLook w:val="0000" w:firstRow="0" w:lastRow="0" w:firstColumn="0" w:lastColumn="0" w:noHBand="0" w:noVBand="0"/>
        </w:tblPrEx>
        <w:trPr>
          <w:trHeight w:val="20"/>
        </w:trPr>
        <w:tc>
          <w:tcPr>
            <w:tcW w:w="2610" w:type="dxa"/>
            <w:vAlign w:val="bottom"/>
          </w:tcPr>
          <w:p w14:paraId="1E601EDC" w14:textId="452C64B4" w:rsidR="00BD718F" w:rsidRPr="008B7F28" w:rsidRDefault="00BD718F" w:rsidP="00DD5200">
            <w:pPr>
              <w:pStyle w:val="NoSpacing"/>
              <w:rPr>
                <w:rFonts w:ascii="Times New Roman" w:hAnsi="Times New Roman" w:cs="Times New Roman"/>
              </w:rPr>
            </w:pPr>
            <w:r>
              <w:rPr>
                <w:rFonts w:ascii="Times New Roman" w:hAnsi="Times New Roman" w:cs="Times New Roman"/>
              </w:rPr>
              <w:t>White, Lauri</w:t>
            </w:r>
          </w:p>
        </w:tc>
        <w:tc>
          <w:tcPr>
            <w:tcW w:w="3818" w:type="dxa"/>
          </w:tcPr>
          <w:p w14:paraId="688CAE18" w14:textId="196A9C5D" w:rsidR="00BD718F" w:rsidRPr="008B7F28" w:rsidRDefault="00BD718F" w:rsidP="00DD5200">
            <w:pPr>
              <w:pStyle w:val="NoSpacing"/>
              <w:rPr>
                <w:rFonts w:ascii="Times New Roman" w:hAnsi="Times New Roman" w:cs="Times New Roman"/>
              </w:rPr>
            </w:pPr>
            <w:r>
              <w:rPr>
                <w:rFonts w:ascii="Times New Roman" w:hAnsi="Times New Roman" w:cs="Times New Roman"/>
              </w:rPr>
              <w:t>AEP</w:t>
            </w:r>
          </w:p>
        </w:tc>
        <w:tc>
          <w:tcPr>
            <w:tcW w:w="2469" w:type="dxa"/>
          </w:tcPr>
          <w:p w14:paraId="77FFB631" w14:textId="77777777" w:rsidR="00BD718F" w:rsidRPr="002955CF" w:rsidRDefault="00BD718F" w:rsidP="00DD5200">
            <w:pPr>
              <w:pStyle w:val="NoSpacing"/>
              <w:rPr>
                <w:rFonts w:ascii="Times New Roman" w:hAnsi="Times New Roman" w:cs="Times New Roman"/>
                <w:highlight w:val="lightGray"/>
              </w:rPr>
            </w:pPr>
          </w:p>
        </w:tc>
      </w:tr>
      <w:tr w:rsidR="00EF6C32" w:rsidRPr="002955CF"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8B7F28" w:rsidRDefault="00EF6C32" w:rsidP="00DD5200">
            <w:pPr>
              <w:pStyle w:val="NoSpacing"/>
              <w:rPr>
                <w:rFonts w:ascii="Times New Roman" w:hAnsi="Times New Roman" w:cs="Times New Roman"/>
              </w:rPr>
            </w:pPr>
            <w:r w:rsidRPr="008B7F28">
              <w:rPr>
                <w:rFonts w:ascii="Times New Roman" w:hAnsi="Times New Roman" w:cs="Times New Roman"/>
              </w:rPr>
              <w:t>Wittmeyer, Bob</w:t>
            </w:r>
          </w:p>
        </w:tc>
        <w:tc>
          <w:tcPr>
            <w:tcW w:w="3818" w:type="dxa"/>
          </w:tcPr>
          <w:p w14:paraId="0E8D8EC0" w14:textId="25192B92" w:rsidR="00EF6C32" w:rsidRPr="008B7F28" w:rsidRDefault="00B4449F" w:rsidP="00DD5200">
            <w:pPr>
              <w:pStyle w:val="NoSpacing"/>
              <w:rPr>
                <w:rFonts w:ascii="Times New Roman" w:hAnsi="Times New Roman" w:cs="Times New Roman"/>
              </w:rPr>
            </w:pPr>
            <w:r w:rsidRPr="008B7F28">
              <w:rPr>
                <w:rFonts w:ascii="Times New Roman" w:hAnsi="Times New Roman" w:cs="Times New Roman"/>
              </w:rPr>
              <w:t>Broad Reach Power</w:t>
            </w:r>
          </w:p>
        </w:tc>
        <w:tc>
          <w:tcPr>
            <w:tcW w:w="2469" w:type="dxa"/>
          </w:tcPr>
          <w:p w14:paraId="67AA03C2" w14:textId="77777777" w:rsidR="00EF6C32" w:rsidRPr="002955CF" w:rsidRDefault="00EF6C32" w:rsidP="00DD5200">
            <w:pPr>
              <w:pStyle w:val="NoSpacing"/>
              <w:rPr>
                <w:rFonts w:ascii="Times New Roman" w:hAnsi="Times New Roman" w:cs="Times New Roman"/>
                <w:highlight w:val="lightGray"/>
              </w:rPr>
            </w:pPr>
          </w:p>
        </w:tc>
      </w:tr>
      <w:tr w:rsidR="006A26C0" w:rsidRPr="002955CF" w14:paraId="77C58949" w14:textId="77777777" w:rsidTr="00853AF5">
        <w:tblPrEx>
          <w:tblLook w:val="0000" w:firstRow="0" w:lastRow="0" w:firstColumn="0" w:lastColumn="0" w:noHBand="0" w:noVBand="0"/>
        </w:tblPrEx>
        <w:trPr>
          <w:trHeight w:val="20"/>
        </w:trPr>
        <w:tc>
          <w:tcPr>
            <w:tcW w:w="2610" w:type="dxa"/>
            <w:vAlign w:val="bottom"/>
          </w:tcPr>
          <w:p w14:paraId="490A3E62" w14:textId="391193F4" w:rsidR="006A26C0" w:rsidRPr="008B7F28" w:rsidRDefault="006A26C0" w:rsidP="00DD5200">
            <w:pPr>
              <w:pStyle w:val="NoSpacing"/>
              <w:rPr>
                <w:rFonts w:ascii="Times New Roman" w:hAnsi="Times New Roman" w:cs="Times New Roman"/>
              </w:rPr>
            </w:pPr>
            <w:r>
              <w:rPr>
                <w:rFonts w:ascii="Times New Roman" w:hAnsi="Times New Roman" w:cs="Times New Roman"/>
              </w:rPr>
              <w:t>Yu, Joel</w:t>
            </w:r>
          </w:p>
        </w:tc>
        <w:tc>
          <w:tcPr>
            <w:tcW w:w="3818" w:type="dxa"/>
          </w:tcPr>
          <w:p w14:paraId="29081523" w14:textId="70700F8B" w:rsidR="006A26C0" w:rsidRPr="008B7F28" w:rsidRDefault="006A26C0" w:rsidP="00DD5200">
            <w:pPr>
              <w:pStyle w:val="NoSpacing"/>
              <w:rPr>
                <w:rFonts w:ascii="Times New Roman" w:hAnsi="Times New Roman" w:cs="Times New Roman"/>
              </w:rPr>
            </w:pPr>
            <w:r>
              <w:rPr>
                <w:rFonts w:ascii="Times New Roman" w:hAnsi="Times New Roman" w:cs="Times New Roman"/>
              </w:rPr>
              <w:t>Enchanted Rock</w:t>
            </w:r>
          </w:p>
        </w:tc>
        <w:tc>
          <w:tcPr>
            <w:tcW w:w="2469" w:type="dxa"/>
          </w:tcPr>
          <w:p w14:paraId="361FA9E5" w14:textId="77777777" w:rsidR="006A26C0" w:rsidRPr="002955CF" w:rsidRDefault="006A26C0" w:rsidP="00DD5200">
            <w:pPr>
              <w:pStyle w:val="NoSpacing"/>
              <w:rPr>
                <w:rFonts w:ascii="Times New Roman" w:hAnsi="Times New Roman" w:cs="Times New Roman"/>
                <w:highlight w:val="lightGray"/>
              </w:rPr>
            </w:pPr>
          </w:p>
        </w:tc>
      </w:tr>
      <w:tr w:rsidR="00E57DF4" w:rsidRPr="002955CF" w14:paraId="2DDC6513" w14:textId="77777777" w:rsidTr="00853AF5">
        <w:tblPrEx>
          <w:tblLook w:val="0000" w:firstRow="0" w:lastRow="0" w:firstColumn="0" w:lastColumn="0" w:noHBand="0" w:noVBand="0"/>
        </w:tblPrEx>
        <w:trPr>
          <w:trHeight w:val="20"/>
        </w:trPr>
        <w:tc>
          <w:tcPr>
            <w:tcW w:w="2610" w:type="dxa"/>
            <w:vAlign w:val="bottom"/>
          </w:tcPr>
          <w:p w14:paraId="37EF84AD" w14:textId="68DE7C70" w:rsidR="00E57DF4" w:rsidRPr="008B7F28" w:rsidRDefault="00E57DF4" w:rsidP="00DD5200">
            <w:pPr>
              <w:pStyle w:val="NoSpacing"/>
              <w:rPr>
                <w:rFonts w:ascii="Times New Roman" w:hAnsi="Times New Roman" w:cs="Times New Roman"/>
              </w:rPr>
            </w:pPr>
            <w:r>
              <w:rPr>
                <w:rFonts w:ascii="Times New Roman" w:hAnsi="Times New Roman" w:cs="Times New Roman"/>
              </w:rPr>
              <w:t>Zarnikau, Jay</w:t>
            </w:r>
          </w:p>
        </w:tc>
        <w:tc>
          <w:tcPr>
            <w:tcW w:w="3818" w:type="dxa"/>
          </w:tcPr>
          <w:p w14:paraId="7AC1A21B" w14:textId="4619A555" w:rsidR="00E57DF4" w:rsidRPr="008B7F28" w:rsidRDefault="00E57DF4" w:rsidP="00DD5200">
            <w:pPr>
              <w:pStyle w:val="NoSpacing"/>
              <w:rPr>
                <w:rFonts w:ascii="Times New Roman" w:hAnsi="Times New Roman" w:cs="Times New Roman"/>
              </w:rPr>
            </w:pPr>
            <w:r>
              <w:rPr>
                <w:rFonts w:ascii="Times New Roman" w:hAnsi="Times New Roman" w:cs="Times New Roman"/>
              </w:rPr>
              <w:t>Frontier Energy</w:t>
            </w:r>
          </w:p>
        </w:tc>
        <w:tc>
          <w:tcPr>
            <w:tcW w:w="2469" w:type="dxa"/>
          </w:tcPr>
          <w:p w14:paraId="7174EE07" w14:textId="77777777" w:rsidR="00E57DF4" w:rsidRPr="002955CF" w:rsidRDefault="00E57DF4" w:rsidP="00DD5200">
            <w:pPr>
              <w:pStyle w:val="NoSpacing"/>
              <w:rPr>
                <w:rFonts w:ascii="Times New Roman" w:hAnsi="Times New Roman" w:cs="Times New Roman"/>
                <w:highlight w:val="lightGray"/>
              </w:rPr>
            </w:pPr>
          </w:p>
        </w:tc>
      </w:tr>
      <w:tr w:rsidR="00CF2145" w:rsidRPr="002955CF"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BD718F" w:rsidRDefault="009F1137" w:rsidP="00DD5200">
            <w:pPr>
              <w:pStyle w:val="NoSpacing"/>
              <w:rPr>
                <w:rFonts w:ascii="Times New Roman" w:hAnsi="Times New Roman" w:cs="Times New Roman"/>
                <w:i/>
              </w:rPr>
            </w:pPr>
          </w:p>
          <w:p w14:paraId="5CDE9554" w14:textId="77777777" w:rsidR="00CF2145" w:rsidRPr="00BD718F" w:rsidRDefault="00CF2145" w:rsidP="00DD5200">
            <w:pPr>
              <w:pStyle w:val="NoSpacing"/>
              <w:rPr>
                <w:rFonts w:ascii="Times New Roman" w:hAnsi="Times New Roman" w:cs="Times New Roman"/>
                <w:i/>
              </w:rPr>
            </w:pPr>
            <w:r w:rsidRPr="00BD718F">
              <w:rPr>
                <w:rFonts w:ascii="Times New Roman" w:hAnsi="Times New Roman" w:cs="Times New Roman"/>
                <w:i/>
              </w:rPr>
              <w:t>ERCOT Staff</w:t>
            </w:r>
          </w:p>
        </w:tc>
        <w:tc>
          <w:tcPr>
            <w:tcW w:w="3818" w:type="dxa"/>
          </w:tcPr>
          <w:p w14:paraId="62139925" w14:textId="77777777" w:rsidR="00CF2145" w:rsidRPr="002955CF"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2955CF" w:rsidRDefault="00CF2145" w:rsidP="00DD5200">
            <w:pPr>
              <w:pStyle w:val="NoSpacing"/>
              <w:rPr>
                <w:rFonts w:ascii="Times New Roman" w:hAnsi="Times New Roman" w:cs="Times New Roman"/>
                <w:i/>
                <w:highlight w:val="lightGray"/>
              </w:rPr>
            </w:pPr>
          </w:p>
        </w:tc>
      </w:tr>
      <w:tr w:rsidR="00CF2145" w:rsidRPr="002955CF"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BD718F" w:rsidRDefault="00CF2145" w:rsidP="00DD5200">
            <w:pPr>
              <w:pStyle w:val="NoSpacing"/>
              <w:rPr>
                <w:rFonts w:ascii="Times New Roman" w:hAnsi="Times New Roman" w:cs="Times New Roman"/>
              </w:rPr>
            </w:pPr>
            <w:r w:rsidRPr="00BD718F">
              <w:rPr>
                <w:rFonts w:ascii="Times New Roman" w:hAnsi="Times New Roman" w:cs="Times New Roman"/>
              </w:rPr>
              <w:t>Albracht, Brittney</w:t>
            </w:r>
          </w:p>
        </w:tc>
        <w:tc>
          <w:tcPr>
            <w:tcW w:w="3818" w:type="dxa"/>
          </w:tcPr>
          <w:p w14:paraId="2401155E"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2955CF" w:rsidRDefault="00CF2145" w:rsidP="00DD5200">
            <w:pPr>
              <w:pStyle w:val="NoSpacing"/>
              <w:rPr>
                <w:rFonts w:ascii="Times New Roman" w:hAnsi="Times New Roman" w:cs="Times New Roman"/>
                <w:highlight w:val="lightGray"/>
              </w:rPr>
            </w:pPr>
          </w:p>
        </w:tc>
      </w:tr>
      <w:tr w:rsidR="00CF2145" w:rsidRPr="002955CF"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2955CF" w:rsidRDefault="00CF2145" w:rsidP="00DD5200">
            <w:pPr>
              <w:pStyle w:val="NoSpacing"/>
              <w:rPr>
                <w:rFonts w:ascii="Times New Roman" w:hAnsi="Times New Roman" w:cs="Times New Roman"/>
                <w:highlight w:val="lightGray"/>
              </w:rPr>
            </w:pPr>
            <w:r w:rsidRPr="006A26C0">
              <w:rPr>
                <w:rFonts w:ascii="Times New Roman" w:hAnsi="Times New Roman" w:cs="Times New Roman"/>
              </w:rPr>
              <w:t>Anderson, Troy</w:t>
            </w:r>
          </w:p>
        </w:tc>
        <w:tc>
          <w:tcPr>
            <w:tcW w:w="3818" w:type="dxa"/>
          </w:tcPr>
          <w:p w14:paraId="6B3F7DC5"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2955CF" w:rsidRDefault="00CF2145" w:rsidP="00DD5200">
            <w:pPr>
              <w:pStyle w:val="NoSpacing"/>
              <w:rPr>
                <w:rFonts w:ascii="Times New Roman" w:hAnsi="Times New Roman" w:cs="Times New Roman"/>
                <w:highlight w:val="lightGray"/>
              </w:rPr>
            </w:pPr>
          </w:p>
        </w:tc>
      </w:tr>
      <w:tr w:rsidR="00CD322B" w:rsidRPr="002955CF" w14:paraId="7C5ECA6D" w14:textId="77777777" w:rsidTr="00853AF5">
        <w:tblPrEx>
          <w:tblLook w:val="0000" w:firstRow="0" w:lastRow="0" w:firstColumn="0" w:lastColumn="0" w:noHBand="0" w:noVBand="0"/>
        </w:tblPrEx>
        <w:trPr>
          <w:trHeight w:val="20"/>
        </w:trPr>
        <w:tc>
          <w:tcPr>
            <w:tcW w:w="2610" w:type="dxa"/>
            <w:vAlign w:val="bottom"/>
          </w:tcPr>
          <w:p w14:paraId="0FAA0F07" w14:textId="2DF0EF6F" w:rsidR="00CD322B" w:rsidRPr="002955CF" w:rsidRDefault="00CD322B" w:rsidP="00DD5200">
            <w:pPr>
              <w:pStyle w:val="NoSpacing"/>
              <w:rPr>
                <w:rFonts w:ascii="Times New Roman" w:hAnsi="Times New Roman" w:cs="Times New Roman"/>
                <w:highlight w:val="lightGray"/>
              </w:rPr>
            </w:pPr>
            <w:r w:rsidRPr="00BD718F">
              <w:rPr>
                <w:rFonts w:ascii="Times New Roman" w:hAnsi="Times New Roman" w:cs="Times New Roman"/>
              </w:rPr>
              <w:t>Barati, Camron</w:t>
            </w:r>
          </w:p>
        </w:tc>
        <w:tc>
          <w:tcPr>
            <w:tcW w:w="3818" w:type="dxa"/>
          </w:tcPr>
          <w:p w14:paraId="0A0F3F9C" w14:textId="77777777" w:rsidR="00CD322B" w:rsidRPr="002955CF" w:rsidRDefault="00CD322B" w:rsidP="00DD5200">
            <w:pPr>
              <w:pStyle w:val="NoSpacing"/>
              <w:rPr>
                <w:rFonts w:ascii="Times New Roman" w:hAnsi="Times New Roman" w:cs="Times New Roman"/>
                <w:highlight w:val="lightGray"/>
              </w:rPr>
            </w:pPr>
          </w:p>
        </w:tc>
        <w:tc>
          <w:tcPr>
            <w:tcW w:w="2469" w:type="dxa"/>
          </w:tcPr>
          <w:p w14:paraId="060802C4" w14:textId="77777777" w:rsidR="00CD322B" w:rsidRPr="002955CF" w:rsidRDefault="00CD322B" w:rsidP="00DD5200">
            <w:pPr>
              <w:pStyle w:val="NoSpacing"/>
              <w:ind w:firstLine="720"/>
              <w:rPr>
                <w:rFonts w:ascii="Times New Roman" w:hAnsi="Times New Roman" w:cs="Times New Roman"/>
                <w:highlight w:val="lightGray"/>
              </w:rPr>
            </w:pPr>
          </w:p>
        </w:tc>
      </w:tr>
      <w:tr w:rsidR="00BD718F" w:rsidRPr="002955CF" w14:paraId="72166C49" w14:textId="77777777" w:rsidTr="00853AF5">
        <w:tblPrEx>
          <w:tblLook w:val="0000" w:firstRow="0" w:lastRow="0" w:firstColumn="0" w:lastColumn="0" w:noHBand="0" w:noVBand="0"/>
        </w:tblPrEx>
        <w:trPr>
          <w:trHeight w:val="20"/>
        </w:trPr>
        <w:tc>
          <w:tcPr>
            <w:tcW w:w="2610" w:type="dxa"/>
            <w:vAlign w:val="bottom"/>
          </w:tcPr>
          <w:p w14:paraId="4F01EDAB" w14:textId="4A4DF934"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Bigbee, Nathan</w:t>
            </w:r>
          </w:p>
        </w:tc>
        <w:tc>
          <w:tcPr>
            <w:tcW w:w="3818" w:type="dxa"/>
          </w:tcPr>
          <w:p w14:paraId="1807900A"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752D9E14" w14:textId="77777777" w:rsidR="00BD718F" w:rsidRPr="002955CF" w:rsidRDefault="00BD718F" w:rsidP="00DD5200">
            <w:pPr>
              <w:pStyle w:val="NoSpacing"/>
              <w:ind w:firstLine="720"/>
              <w:rPr>
                <w:rFonts w:ascii="Times New Roman" w:hAnsi="Times New Roman" w:cs="Times New Roman"/>
                <w:highlight w:val="lightGray"/>
              </w:rPr>
            </w:pPr>
          </w:p>
        </w:tc>
      </w:tr>
      <w:tr w:rsidR="00AD7E93" w:rsidRPr="002955CF" w14:paraId="01A16640" w14:textId="77777777" w:rsidTr="00853AF5">
        <w:tblPrEx>
          <w:tblLook w:val="0000" w:firstRow="0" w:lastRow="0" w:firstColumn="0" w:lastColumn="0" w:noHBand="0" w:noVBand="0"/>
        </w:tblPrEx>
        <w:trPr>
          <w:trHeight w:val="20"/>
        </w:trPr>
        <w:tc>
          <w:tcPr>
            <w:tcW w:w="2610" w:type="dxa"/>
            <w:vAlign w:val="bottom"/>
          </w:tcPr>
          <w:p w14:paraId="592F7656" w14:textId="48B25B6A" w:rsidR="00AD7E93" w:rsidRPr="00BD718F" w:rsidRDefault="00AD7E93" w:rsidP="00DD5200">
            <w:pPr>
              <w:pStyle w:val="NoSpacing"/>
              <w:rPr>
                <w:rFonts w:ascii="Times New Roman" w:hAnsi="Times New Roman" w:cs="Times New Roman"/>
              </w:rPr>
            </w:pPr>
            <w:r>
              <w:rPr>
                <w:rFonts w:ascii="Times New Roman" w:hAnsi="Times New Roman" w:cs="Times New Roman"/>
              </w:rPr>
              <w:t>Billo, Jeff</w:t>
            </w:r>
          </w:p>
        </w:tc>
        <w:tc>
          <w:tcPr>
            <w:tcW w:w="3818" w:type="dxa"/>
          </w:tcPr>
          <w:p w14:paraId="0CDBADAB" w14:textId="77777777" w:rsidR="00AD7E93" w:rsidRPr="002955CF" w:rsidRDefault="00AD7E93" w:rsidP="00DD5200">
            <w:pPr>
              <w:pStyle w:val="NoSpacing"/>
              <w:rPr>
                <w:rFonts w:ascii="Times New Roman" w:hAnsi="Times New Roman" w:cs="Times New Roman"/>
                <w:highlight w:val="lightGray"/>
              </w:rPr>
            </w:pPr>
          </w:p>
        </w:tc>
        <w:tc>
          <w:tcPr>
            <w:tcW w:w="2469" w:type="dxa"/>
          </w:tcPr>
          <w:p w14:paraId="62A2263A" w14:textId="77777777" w:rsidR="00AD7E93" w:rsidRPr="002955CF" w:rsidRDefault="00AD7E93" w:rsidP="00DD5200">
            <w:pPr>
              <w:pStyle w:val="NoSpacing"/>
              <w:ind w:firstLine="720"/>
              <w:rPr>
                <w:rFonts w:ascii="Times New Roman" w:hAnsi="Times New Roman" w:cs="Times New Roman"/>
                <w:highlight w:val="lightGray"/>
              </w:rPr>
            </w:pPr>
          </w:p>
        </w:tc>
      </w:tr>
      <w:tr w:rsidR="00BD718F" w:rsidRPr="002955CF" w14:paraId="5C3F3A24" w14:textId="77777777" w:rsidTr="00853AF5">
        <w:tblPrEx>
          <w:tblLook w:val="0000" w:firstRow="0" w:lastRow="0" w:firstColumn="0" w:lastColumn="0" w:noHBand="0" w:noVBand="0"/>
        </w:tblPrEx>
        <w:trPr>
          <w:trHeight w:val="20"/>
        </w:trPr>
        <w:tc>
          <w:tcPr>
            <w:tcW w:w="2610" w:type="dxa"/>
            <w:vAlign w:val="bottom"/>
          </w:tcPr>
          <w:p w14:paraId="4343A60E" w14:textId="77F954D5" w:rsidR="00BD718F" w:rsidRPr="00BD718F" w:rsidRDefault="00BD718F" w:rsidP="00DD5200">
            <w:pPr>
              <w:pStyle w:val="NoSpacing"/>
              <w:rPr>
                <w:rFonts w:ascii="Times New Roman" w:hAnsi="Times New Roman" w:cs="Times New Roman"/>
              </w:rPr>
            </w:pPr>
            <w:r>
              <w:rPr>
                <w:rFonts w:ascii="Times New Roman" w:hAnsi="Times New Roman" w:cs="Times New Roman"/>
              </w:rPr>
              <w:t>Blevins, Bill</w:t>
            </w:r>
          </w:p>
        </w:tc>
        <w:tc>
          <w:tcPr>
            <w:tcW w:w="3818" w:type="dxa"/>
          </w:tcPr>
          <w:p w14:paraId="15463F6E"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42FC185B" w14:textId="77777777" w:rsidR="00BD718F" w:rsidRPr="002955CF" w:rsidRDefault="00BD718F" w:rsidP="00DD5200">
            <w:pPr>
              <w:pStyle w:val="NoSpacing"/>
              <w:ind w:firstLine="720"/>
              <w:rPr>
                <w:rFonts w:ascii="Times New Roman" w:hAnsi="Times New Roman" w:cs="Times New Roman"/>
                <w:highlight w:val="lightGray"/>
              </w:rPr>
            </w:pPr>
          </w:p>
        </w:tc>
      </w:tr>
      <w:tr w:rsidR="00CF2145" w:rsidRPr="002955CF"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BD718F" w:rsidRDefault="00CF2145" w:rsidP="00DD5200">
            <w:pPr>
              <w:pStyle w:val="NoSpacing"/>
              <w:rPr>
                <w:rFonts w:ascii="Times New Roman" w:hAnsi="Times New Roman" w:cs="Times New Roman"/>
              </w:rPr>
            </w:pPr>
            <w:r w:rsidRPr="00BD718F">
              <w:rPr>
                <w:rFonts w:ascii="Times New Roman" w:hAnsi="Times New Roman" w:cs="Times New Roman"/>
              </w:rPr>
              <w:lastRenderedPageBreak/>
              <w:t>Boren, Ann</w:t>
            </w:r>
          </w:p>
        </w:tc>
        <w:tc>
          <w:tcPr>
            <w:tcW w:w="3818" w:type="dxa"/>
          </w:tcPr>
          <w:p w14:paraId="64F36D14"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2955CF" w:rsidRDefault="00CF2145" w:rsidP="00DD5200">
            <w:pPr>
              <w:pStyle w:val="NoSpacing"/>
              <w:ind w:firstLine="720"/>
              <w:rPr>
                <w:rFonts w:ascii="Times New Roman" w:hAnsi="Times New Roman" w:cs="Times New Roman"/>
                <w:highlight w:val="lightGray"/>
              </w:rPr>
            </w:pPr>
          </w:p>
        </w:tc>
      </w:tr>
      <w:tr w:rsidR="00CF2145" w:rsidRPr="002955CF"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BD718F" w:rsidRDefault="00CF2145" w:rsidP="00DD5200">
            <w:pPr>
              <w:pStyle w:val="NoSpacing"/>
              <w:rPr>
                <w:rFonts w:ascii="Times New Roman" w:hAnsi="Times New Roman" w:cs="Times New Roman"/>
              </w:rPr>
            </w:pPr>
            <w:r w:rsidRPr="00BD718F">
              <w:rPr>
                <w:rFonts w:ascii="Times New Roman" w:hAnsi="Times New Roman" w:cs="Times New Roman"/>
              </w:rPr>
              <w:t xml:space="preserve">Bracy, Phil </w:t>
            </w:r>
          </w:p>
        </w:tc>
        <w:tc>
          <w:tcPr>
            <w:tcW w:w="3818" w:type="dxa"/>
          </w:tcPr>
          <w:p w14:paraId="747E4E25" w14:textId="77777777" w:rsidR="00CF2145" w:rsidRPr="002955CF" w:rsidRDefault="00CF2145" w:rsidP="00DD5200">
            <w:pPr>
              <w:pStyle w:val="NoSpacing"/>
              <w:rPr>
                <w:rFonts w:ascii="Times New Roman" w:hAnsi="Times New Roman" w:cs="Times New Roman"/>
                <w:highlight w:val="lightGray"/>
              </w:rPr>
            </w:pPr>
            <w:r w:rsidRPr="002955CF">
              <w:rPr>
                <w:rFonts w:ascii="Times New Roman" w:hAnsi="Times New Roman" w:cs="Times New Roman"/>
                <w:highlight w:val="lightGray"/>
              </w:rPr>
              <w:t xml:space="preserve"> </w:t>
            </w:r>
          </w:p>
        </w:tc>
        <w:tc>
          <w:tcPr>
            <w:tcW w:w="2469" w:type="dxa"/>
          </w:tcPr>
          <w:p w14:paraId="2C88C9E5" w14:textId="77777777" w:rsidR="00CF2145" w:rsidRPr="002955CF" w:rsidRDefault="00CF2145" w:rsidP="00DD5200">
            <w:pPr>
              <w:pStyle w:val="NoSpacing"/>
              <w:rPr>
                <w:rFonts w:ascii="Times New Roman" w:hAnsi="Times New Roman" w:cs="Times New Roman"/>
                <w:highlight w:val="lightGray"/>
              </w:rPr>
            </w:pPr>
          </w:p>
        </w:tc>
      </w:tr>
      <w:tr w:rsidR="00BD718F" w:rsidRPr="002955CF" w14:paraId="57C92DDD" w14:textId="77777777" w:rsidTr="00853AF5">
        <w:tblPrEx>
          <w:tblLook w:val="0000" w:firstRow="0" w:lastRow="0" w:firstColumn="0" w:lastColumn="0" w:noHBand="0" w:noVBand="0"/>
        </w:tblPrEx>
        <w:trPr>
          <w:trHeight w:val="20"/>
        </w:trPr>
        <w:tc>
          <w:tcPr>
            <w:tcW w:w="2610" w:type="dxa"/>
          </w:tcPr>
          <w:p w14:paraId="3FEF4D3D" w14:textId="7948FBFD" w:rsidR="00BD718F" w:rsidRPr="00BD718F" w:rsidRDefault="00BD718F" w:rsidP="00DD5200">
            <w:pPr>
              <w:pStyle w:val="NoSpacing"/>
              <w:rPr>
                <w:rFonts w:ascii="Times New Roman" w:hAnsi="Times New Roman" w:cs="Times New Roman"/>
              </w:rPr>
            </w:pPr>
            <w:r>
              <w:rPr>
                <w:rFonts w:ascii="Times New Roman" w:hAnsi="Times New Roman" w:cs="Times New Roman"/>
              </w:rPr>
              <w:t>Castillo, Leo</w:t>
            </w:r>
          </w:p>
        </w:tc>
        <w:tc>
          <w:tcPr>
            <w:tcW w:w="3818" w:type="dxa"/>
          </w:tcPr>
          <w:p w14:paraId="5A7304B6"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09889502" w14:textId="77777777" w:rsidR="00BD718F" w:rsidRPr="002955CF" w:rsidRDefault="00BD718F" w:rsidP="00DD5200">
            <w:pPr>
              <w:pStyle w:val="NoSpacing"/>
              <w:rPr>
                <w:rFonts w:ascii="Times New Roman" w:hAnsi="Times New Roman" w:cs="Times New Roman"/>
                <w:highlight w:val="lightGray"/>
              </w:rPr>
            </w:pPr>
          </w:p>
        </w:tc>
      </w:tr>
      <w:tr w:rsidR="00E57DF4" w:rsidRPr="002955CF" w14:paraId="6CFC0CB9" w14:textId="77777777" w:rsidTr="00853AF5">
        <w:tblPrEx>
          <w:tblLook w:val="0000" w:firstRow="0" w:lastRow="0" w:firstColumn="0" w:lastColumn="0" w:noHBand="0" w:noVBand="0"/>
        </w:tblPrEx>
        <w:trPr>
          <w:trHeight w:val="20"/>
        </w:trPr>
        <w:tc>
          <w:tcPr>
            <w:tcW w:w="2610" w:type="dxa"/>
          </w:tcPr>
          <w:p w14:paraId="0429275C" w14:textId="35F00426" w:rsidR="00E57DF4" w:rsidRPr="00BD718F" w:rsidRDefault="00E57DF4" w:rsidP="00DD5200">
            <w:pPr>
              <w:pStyle w:val="NoSpacing"/>
              <w:rPr>
                <w:rFonts w:ascii="Times New Roman" w:hAnsi="Times New Roman" w:cs="Times New Roman"/>
              </w:rPr>
            </w:pPr>
            <w:r>
              <w:rPr>
                <w:rFonts w:ascii="Times New Roman" w:hAnsi="Times New Roman" w:cs="Times New Roman"/>
              </w:rPr>
              <w:t>Chen, Yong</w:t>
            </w:r>
          </w:p>
        </w:tc>
        <w:tc>
          <w:tcPr>
            <w:tcW w:w="3818" w:type="dxa"/>
          </w:tcPr>
          <w:p w14:paraId="39D7A4FA"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20E0D946" w14:textId="77777777" w:rsidR="00E57DF4" w:rsidRPr="002955CF" w:rsidRDefault="00E57DF4" w:rsidP="00DD5200">
            <w:pPr>
              <w:pStyle w:val="NoSpacing"/>
              <w:rPr>
                <w:rFonts w:ascii="Times New Roman" w:hAnsi="Times New Roman" w:cs="Times New Roman"/>
                <w:highlight w:val="lightGray"/>
              </w:rPr>
            </w:pPr>
          </w:p>
        </w:tc>
      </w:tr>
      <w:tr w:rsidR="006F26CC" w:rsidRPr="002955CF"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BD718F" w:rsidRDefault="006F26CC" w:rsidP="00DD5200">
            <w:pPr>
              <w:pStyle w:val="NoSpacing"/>
              <w:rPr>
                <w:rFonts w:ascii="Times New Roman" w:hAnsi="Times New Roman" w:cs="Times New Roman"/>
              </w:rPr>
            </w:pPr>
            <w:r w:rsidRPr="00BD718F">
              <w:rPr>
                <w:rFonts w:ascii="Times New Roman" w:hAnsi="Times New Roman" w:cs="Times New Roman"/>
              </w:rPr>
              <w:t>Clifton, Suzy</w:t>
            </w:r>
          </w:p>
        </w:tc>
        <w:tc>
          <w:tcPr>
            <w:tcW w:w="3818" w:type="dxa"/>
          </w:tcPr>
          <w:p w14:paraId="4FFDAFD9" w14:textId="77777777" w:rsidR="006F26CC" w:rsidRPr="002955CF"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2955CF" w:rsidRDefault="006F26CC" w:rsidP="00DD5200">
            <w:pPr>
              <w:pStyle w:val="NoSpacing"/>
              <w:rPr>
                <w:rFonts w:ascii="Times New Roman" w:hAnsi="Times New Roman" w:cs="Times New Roman"/>
                <w:highlight w:val="lightGray"/>
              </w:rPr>
            </w:pPr>
          </w:p>
        </w:tc>
      </w:tr>
      <w:tr w:rsidR="00E57DF4" w:rsidRPr="002955CF" w14:paraId="246DC1B1" w14:textId="77777777" w:rsidTr="00853AF5">
        <w:tblPrEx>
          <w:tblLook w:val="0000" w:firstRow="0" w:lastRow="0" w:firstColumn="0" w:lastColumn="0" w:noHBand="0" w:noVBand="0"/>
        </w:tblPrEx>
        <w:trPr>
          <w:trHeight w:val="20"/>
        </w:trPr>
        <w:tc>
          <w:tcPr>
            <w:tcW w:w="2610" w:type="dxa"/>
          </w:tcPr>
          <w:p w14:paraId="106F1A6B" w14:textId="34966D58" w:rsidR="00E57DF4" w:rsidRPr="002955CF" w:rsidRDefault="00E57DF4" w:rsidP="00DD5200">
            <w:pPr>
              <w:pStyle w:val="NoSpacing"/>
              <w:rPr>
                <w:rFonts w:ascii="Times New Roman" w:hAnsi="Times New Roman" w:cs="Times New Roman"/>
                <w:highlight w:val="lightGray"/>
              </w:rPr>
            </w:pPr>
            <w:r w:rsidRPr="00E57DF4">
              <w:rPr>
                <w:rFonts w:ascii="Times New Roman" w:hAnsi="Times New Roman" w:cs="Times New Roman"/>
              </w:rPr>
              <w:t>Comstock, Read</w:t>
            </w:r>
          </w:p>
        </w:tc>
        <w:tc>
          <w:tcPr>
            <w:tcW w:w="3818" w:type="dxa"/>
          </w:tcPr>
          <w:p w14:paraId="11552BA7"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0B7862AA" w14:textId="77777777" w:rsidR="00E57DF4" w:rsidRPr="002955CF" w:rsidRDefault="00E57DF4" w:rsidP="00DD5200">
            <w:pPr>
              <w:pStyle w:val="NoSpacing"/>
              <w:rPr>
                <w:rFonts w:ascii="Times New Roman" w:hAnsi="Times New Roman" w:cs="Times New Roman"/>
                <w:highlight w:val="lightGray"/>
              </w:rPr>
            </w:pPr>
          </w:p>
        </w:tc>
      </w:tr>
      <w:tr w:rsidR="00BD718F" w:rsidRPr="002955CF" w14:paraId="3C6ECB99" w14:textId="77777777" w:rsidTr="00853AF5">
        <w:tblPrEx>
          <w:tblLook w:val="0000" w:firstRow="0" w:lastRow="0" w:firstColumn="0" w:lastColumn="0" w:noHBand="0" w:noVBand="0"/>
        </w:tblPrEx>
        <w:trPr>
          <w:trHeight w:val="20"/>
        </w:trPr>
        <w:tc>
          <w:tcPr>
            <w:tcW w:w="2610" w:type="dxa"/>
          </w:tcPr>
          <w:p w14:paraId="5591D83A" w14:textId="079221B1" w:rsidR="00BD718F" w:rsidRPr="00BD718F" w:rsidRDefault="00BD718F" w:rsidP="00DD5200">
            <w:pPr>
              <w:pStyle w:val="NoSpacing"/>
              <w:rPr>
                <w:rFonts w:ascii="Times New Roman" w:hAnsi="Times New Roman" w:cs="Times New Roman"/>
              </w:rPr>
            </w:pPr>
            <w:r>
              <w:rPr>
                <w:rFonts w:ascii="Times New Roman" w:hAnsi="Times New Roman" w:cs="Times New Roman"/>
              </w:rPr>
              <w:t>Dinopol, Ohlen</w:t>
            </w:r>
          </w:p>
        </w:tc>
        <w:tc>
          <w:tcPr>
            <w:tcW w:w="3818" w:type="dxa"/>
          </w:tcPr>
          <w:p w14:paraId="57211F28"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2CB52590" w14:textId="77777777" w:rsidR="00BD718F" w:rsidRPr="002955CF" w:rsidRDefault="00BD718F" w:rsidP="00DD5200">
            <w:pPr>
              <w:pStyle w:val="NoSpacing"/>
              <w:rPr>
                <w:rFonts w:ascii="Times New Roman" w:hAnsi="Times New Roman" w:cs="Times New Roman"/>
                <w:highlight w:val="lightGray"/>
              </w:rPr>
            </w:pPr>
          </w:p>
        </w:tc>
      </w:tr>
      <w:tr w:rsidR="006F26CC" w:rsidRPr="002955CF" w14:paraId="4E07079C" w14:textId="77777777" w:rsidTr="00853AF5">
        <w:tblPrEx>
          <w:tblLook w:val="0000" w:firstRow="0" w:lastRow="0" w:firstColumn="0" w:lastColumn="0" w:noHBand="0" w:noVBand="0"/>
        </w:tblPrEx>
        <w:trPr>
          <w:trHeight w:val="20"/>
        </w:trPr>
        <w:tc>
          <w:tcPr>
            <w:tcW w:w="2610" w:type="dxa"/>
          </w:tcPr>
          <w:p w14:paraId="585C27C4" w14:textId="23CED2DD" w:rsidR="006F26CC" w:rsidRPr="00BD718F" w:rsidRDefault="006F26CC" w:rsidP="00DD5200">
            <w:pPr>
              <w:pStyle w:val="NoSpacing"/>
              <w:rPr>
                <w:rFonts w:ascii="Times New Roman" w:hAnsi="Times New Roman" w:cs="Times New Roman"/>
              </w:rPr>
            </w:pPr>
            <w:r w:rsidRPr="00BD718F">
              <w:rPr>
                <w:rFonts w:ascii="Times New Roman" w:hAnsi="Times New Roman" w:cs="Times New Roman"/>
              </w:rPr>
              <w:t>Dwyer, Davida</w:t>
            </w:r>
          </w:p>
        </w:tc>
        <w:tc>
          <w:tcPr>
            <w:tcW w:w="3818" w:type="dxa"/>
          </w:tcPr>
          <w:p w14:paraId="626E6CE2" w14:textId="77777777" w:rsidR="006F26CC" w:rsidRPr="002955CF" w:rsidRDefault="006F26CC" w:rsidP="00DD5200">
            <w:pPr>
              <w:pStyle w:val="NoSpacing"/>
              <w:rPr>
                <w:rFonts w:ascii="Times New Roman" w:hAnsi="Times New Roman" w:cs="Times New Roman"/>
                <w:highlight w:val="lightGray"/>
              </w:rPr>
            </w:pPr>
          </w:p>
        </w:tc>
        <w:tc>
          <w:tcPr>
            <w:tcW w:w="2469" w:type="dxa"/>
          </w:tcPr>
          <w:p w14:paraId="4153FC68" w14:textId="77777777" w:rsidR="006F26CC" w:rsidRPr="002955CF" w:rsidRDefault="006F26CC" w:rsidP="00DD5200">
            <w:pPr>
              <w:pStyle w:val="NoSpacing"/>
              <w:rPr>
                <w:rFonts w:ascii="Times New Roman" w:hAnsi="Times New Roman" w:cs="Times New Roman"/>
                <w:highlight w:val="lightGray"/>
              </w:rPr>
            </w:pPr>
          </w:p>
        </w:tc>
      </w:tr>
      <w:tr w:rsidR="00BD718F" w:rsidRPr="002955CF" w14:paraId="1A4081A7" w14:textId="77777777" w:rsidTr="00853AF5">
        <w:tblPrEx>
          <w:tblLook w:val="0000" w:firstRow="0" w:lastRow="0" w:firstColumn="0" w:lastColumn="0" w:noHBand="0" w:noVBand="0"/>
        </w:tblPrEx>
        <w:trPr>
          <w:trHeight w:val="20"/>
        </w:trPr>
        <w:tc>
          <w:tcPr>
            <w:tcW w:w="2610" w:type="dxa"/>
          </w:tcPr>
          <w:p w14:paraId="53048E0A" w14:textId="042EDACB"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Fohn, Doug</w:t>
            </w:r>
          </w:p>
        </w:tc>
        <w:tc>
          <w:tcPr>
            <w:tcW w:w="3818" w:type="dxa"/>
          </w:tcPr>
          <w:p w14:paraId="70C9E8E0"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0CF7D203" w14:textId="77777777" w:rsidR="00BD718F" w:rsidRPr="002955CF" w:rsidRDefault="00BD718F" w:rsidP="00DD5200">
            <w:pPr>
              <w:pStyle w:val="NoSpacing"/>
              <w:rPr>
                <w:rFonts w:ascii="Times New Roman" w:hAnsi="Times New Roman" w:cs="Times New Roman"/>
                <w:highlight w:val="lightGray"/>
              </w:rPr>
            </w:pPr>
          </w:p>
        </w:tc>
      </w:tr>
      <w:tr w:rsidR="00BD718F" w:rsidRPr="002955CF" w14:paraId="1D506EC9" w14:textId="77777777" w:rsidTr="00853AF5">
        <w:tblPrEx>
          <w:tblLook w:val="0000" w:firstRow="0" w:lastRow="0" w:firstColumn="0" w:lastColumn="0" w:noHBand="0" w:noVBand="0"/>
        </w:tblPrEx>
        <w:trPr>
          <w:trHeight w:val="20"/>
        </w:trPr>
        <w:tc>
          <w:tcPr>
            <w:tcW w:w="2610" w:type="dxa"/>
          </w:tcPr>
          <w:p w14:paraId="677592B2" w14:textId="14D075DC"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Garcia, Freddy</w:t>
            </w:r>
          </w:p>
        </w:tc>
        <w:tc>
          <w:tcPr>
            <w:tcW w:w="3818" w:type="dxa"/>
          </w:tcPr>
          <w:p w14:paraId="2489AACE"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506A6924" w14:textId="77777777" w:rsidR="00BD718F" w:rsidRPr="002955CF" w:rsidRDefault="00BD718F" w:rsidP="00DD5200">
            <w:pPr>
              <w:pStyle w:val="NoSpacing"/>
              <w:rPr>
                <w:rFonts w:ascii="Times New Roman" w:hAnsi="Times New Roman" w:cs="Times New Roman"/>
                <w:highlight w:val="lightGray"/>
              </w:rPr>
            </w:pPr>
          </w:p>
        </w:tc>
      </w:tr>
      <w:tr w:rsidR="00BD718F" w:rsidRPr="002955CF" w14:paraId="62764DFF" w14:textId="77777777" w:rsidTr="00853AF5">
        <w:tblPrEx>
          <w:tblLook w:val="0000" w:firstRow="0" w:lastRow="0" w:firstColumn="0" w:lastColumn="0" w:noHBand="0" w:noVBand="0"/>
        </w:tblPrEx>
        <w:trPr>
          <w:trHeight w:val="20"/>
        </w:trPr>
        <w:tc>
          <w:tcPr>
            <w:tcW w:w="2610" w:type="dxa"/>
          </w:tcPr>
          <w:p w14:paraId="08C93808" w14:textId="651AA4B5" w:rsidR="00BD718F" w:rsidRPr="00BD718F" w:rsidRDefault="00BD718F" w:rsidP="00DD5200">
            <w:pPr>
              <w:pStyle w:val="NoSpacing"/>
              <w:rPr>
                <w:rFonts w:ascii="Times New Roman" w:hAnsi="Times New Roman" w:cs="Times New Roman"/>
              </w:rPr>
            </w:pPr>
            <w:r>
              <w:rPr>
                <w:rFonts w:ascii="Times New Roman" w:hAnsi="Times New Roman" w:cs="Times New Roman"/>
              </w:rPr>
              <w:t>Gnanam, Prabhu</w:t>
            </w:r>
          </w:p>
        </w:tc>
        <w:tc>
          <w:tcPr>
            <w:tcW w:w="3818" w:type="dxa"/>
          </w:tcPr>
          <w:p w14:paraId="2A774A99"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3D759232" w14:textId="77777777" w:rsidR="00BD718F" w:rsidRPr="002955CF" w:rsidRDefault="00BD718F" w:rsidP="00DD5200">
            <w:pPr>
              <w:pStyle w:val="NoSpacing"/>
              <w:rPr>
                <w:rFonts w:ascii="Times New Roman" w:hAnsi="Times New Roman" w:cs="Times New Roman"/>
                <w:highlight w:val="lightGray"/>
              </w:rPr>
            </w:pPr>
          </w:p>
        </w:tc>
      </w:tr>
      <w:tr w:rsidR="003A4FCA" w:rsidRPr="002955CF"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2955CF" w:rsidRDefault="003A4FCA" w:rsidP="00DD5200">
            <w:pPr>
              <w:pStyle w:val="NoSpacing"/>
              <w:rPr>
                <w:rFonts w:ascii="Times New Roman" w:hAnsi="Times New Roman" w:cs="Times New Roman"/>
                <w:highlight w:val="lightGray"/>
              </w:rPr>
            </w:pPr>
            <w:r w:rsidRPr="00BD718F">
              <w:rPr>
                <w:rFonts w:ascii="Times New Roman" w:hAnsi="Times New Roman" w:cs="Times New Roman"/>
              </w:rPr>
              <w:t>Gonzalez, Ino</w:t>
            </w:r>
          </w:p>
        </w:tc>
        <w:tc>
          <w:tcPr>
            <w:tcW w:w="3818" w:type="dxa"/>
          </w:tcPr>
          <w:p w14:paraId="7F7DD88D" w14:textId="77777777" w:rsidR="003A4FCA" w:rsidRPr="002955CF"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2955CF" w:rsidRDefault="003A4FCA" w:rsidP="00DD5200">
            <w:pPr>
              <w:pStyle w:val="NoSpacing"/>
              <w:rPr>
                <w:rFonts w:ascii="Times New Roman" w:hAnsi="Times New Roman" w:cs="Times New Roman"/>
                <w:highlight w:val="lightGray"/>
              </w:rPr>
            </w:pPr>
          </w:p>
        </w:tc>
      </w:tr>
      <w:tr w:rsidR="00BD718F" w:rsidRPr="002955CF" w14:paraId="697B2083" w14:textId="77777777" w:rsidTr="00853AF5">
        <w:tblPrEx>
          <w:tblLook w:val="0000" w:firstRow="0" w:lastRow="0" w:firstColumn="0" w:lastColumn="0" w:noHBand="0" w:noVBand="0"/>
        </w:tblPrEx>
        <w:trPr>
          <w:trHeight w:val="20"/>
        </w:trPr>
        <w:tc>
          <w:tcPr>
            <w:tcW w:w="2610" w:type="dxa"/>
          </w:tcPr>
          <w:p w14:paraId="089811D8" w14:textId="0C147CFC"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Hanna, Mick</w:t>
            </w:r>
          </w:p>
        </w:tc>
        <w:tc>
          <w:tcPr>
            <w:tcW w:w="3818" w:type="dxa"/>
          </w:tcPr>
          <w:p w14:paraId="4CF14B88"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5FEB85DC" w14:textId="77777777" w:rsidR="00BD718F" w:rsidRPr="002955CF" w:rsidRDefault="00BD718F" w:rsidP="00DD5200">
            <w:pPr>
              <w:pStyle w:val="NoSpacing"/>
              <w:rPr>
                <w:rFonts w:ascii="Times New Roman" w:hAnsi="Times New Roman" w:cs="Times New Roman"/>
                <w:highlight w:val="lightGray"/>
              </w:rPr>
            </w:pPr>
          </w:p>
        </w:tc>
      </w:tr>
      <w:tr w:rsidR="006F26CC" w:rsidRPr="002955CF" w14:paraId="433BBB01" w14:textId="77777777" w:rsidTr="00853AF5">
        <w:tblPrEx>
          <w:tblLook w:val="0000" w:firstRow="0" w:lastRow="0" w:firstColumn="0" w:lastColumn="0" w:noHBand="0" w:noVBand="0"/>
        </w:tblPrEx>
        <w:trPr>
          <w:trHeight w:val="20"/>
        </w:trPr>
        <w:tc>
          <w:tcPr>
            <w:tcW w:w="2610" w:type="dxa"/>
          </w:tcPr>
          <w:p w14:paraId="4D7968B3" w14:textId="39F0A544" w:rsidR="006F26CC" w:rsidRPr="002955CF" w:rsidRDefault="006F26CC" w:rsidP="00DD5200">
            <w:pPr>
              <w:pStyle w:val="NoSpacing"/>
              <w:rPr>
                <w:rFonts w:ascii="Times New Roman" w:hAnsi="Times New Roman" w:cs="Times New Roman"/>
                <w:highlight w:val="lightGray"/>
              </w:rPr>
            </w:pPr>
            <w:r w:rsidRPr="00BD718F">
              <w:rPr>
                <w:rFonts w:ascii="Times New Roman" w:hAnsi="Times New Roman" w:cs="Times New Roman"/>
              </w:rPr>
              <w:t>Hobbs, Kristi</w:t>
            </w:r>
          </w:p>
        </w:tc>
        <w:tc>
          <w:tcPr>
            <w:tcW w:w="3818" w:type="dxa"/>
          </w:tcPr>
          <w:p w14:paraId="45B2723E" w14:textId="77777777" w:rsidR="006F26CC" w:rsidRPr="002955CF" w:rsidRDefault="006F26CC" w:rsidP="00DD5200">
            <w:pPr>
              <w:pStyle w:val="NoSpacing"/>
              <w:rPr>
                <w:rFonts w:ascii="Times New Roman" w:hAnsi="Times New Roman" w:cs="Times New Roman"/>
                <w:highlight w:val="lightGray"/>
              </w:rPr>
            </w:pPr>
          </w:p>
        </w:tc>
        <w:tc>
          <w:tcPr>
            <w:tcW w:w="2469" w:type="dxa"/>
          </w:tcPr>
          <w:p w14:paraId="69D59ED8" w14:textId="77777777" w:rsidR="006F26CC" w:rsidRPr="002955CF" w:rsidRDefault="006F26CC" w:rsidP="00DD5200">
            <w:pPr>
              <w:pStyle w:val="NoSpacing"/>
              <w:rPr>
                <w:rFonts w:ascii="Times New Roman" w:hAnsi="Times New Roman" w:cs="Times New Roman"/>
                <w:highlight w:val="lightGray"/>
              </w:rPr>
            </w:pPr>
          </w:p>
        </w:tc>
      </w:tr>
      <w:tr w:rsidR="000A3C0A" w:rsidRPr="002955CF"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2955CF" w:rsidRDefault="000A3C0A" w:rsidP="00DD5200">
            <w:pPr>
              <w:pStyle w:val="NoSpacing"/>
              <w:rPr>
                <w:rFonts w:ascii="Times New Roman" w:hAnsi="Times New Roman" w:cs="Times New Roman"/>
                <w:highlight w:val="lightGray"/>
              </w:rPr>
            </w:pPr>
            <w:r w:rsidRPr="00BD718F">
              <w:rPr>
                <w:rFonts w:ascii="Times New Roman" w:hAnsi="Times New Roman" w:cs="Times New Roman"/>
              </w:rPr>
              <w:t>House, Donald</w:t>
            </w:r>
          </w:p>
        </w:tc>
        <w:tc>
          <w:tcPr>
            <w:tcW w:w="3818" w:type="dxa"/>
          </w:tcPr>
          <w:p w14:paraId="40BDBF4C" w14:textId="77777777" w:rsidR="000A3C0A" w:rsidRPr="002955CF"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2955CF" w:rsidRDefault="000A3C0A" w:rsidP="00DD5200">
            <w:pPr>
              <w:pStyle w:val="NoSpacing"/>
              <w:rPr>
                <w:rFonts w:ascii="Times New Roman" w:hAnsi="Times New Roman" w:cs="Times New Roman"/>
                <w:highlight w:val="lightGray"/>
              </w:rPr>
            </w:pPr>
          </w:p>
        </w:tc>
      </w:tr>
      <w:tr w:rsidR="00E57DF4" w:rsidRPr="002955CF" w14:paraId="05D1B22B" w14:textId="77777777" w:rsidTr="00853AF5">
        <w:tblPrEx>
          <w:tblLook w:val="0000" w:firstRow="0" w:lastRow="0" w:firstColumn="0" w:lastColumn="0" w:noHBand="0" w:noVBand="0"/>
        </w:tblPrEx>
        <w:trPr>
          <w:trHeight w:val="20"/>
        </w:trPr>
        <w:tc>
          <w:tcPr>
            <w:tcW w:w="2610" w:type="dxa"/>
          </w:tcPr>
          <w:p w14:paraId="63C1B4D9" w14:textId="47EDFE5B" w:rsidR="00E57DF4" w:rsidRPr="00BD718F" w:rsidRDefault="00E57DF4" w:rsidP="00DD5200">
            <w:pPr>
              <w:pStyle w:val="NoSpacing"/>
              <w:rPr>
                <w:rFonts w:ascii="Times New Roman" w:hAnsi="Times New Roman" w:cs="Times New Roman"/>
              </w:rPr>
            </w:pPr>
            <w:r>
              <w:rPr>
                <w:rFonts w:ascii="Times New Roman" w:hAnsi="Times New Roman" w:cs="Times New Roman"/>
              </w:rPr>
              <w:t>Hughes, Lindsey</w:t>
            </w:r>
          </w:p>
        </w:tc>
        <w:tc>
          <w:tcPr>
            <w:tcW w:w="3818" w:type="dxa"/>
          </w:tcPr>
          <w:p w14:paraId="1943D196"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59CC186B" w14:textId="77777777" w:rsidR="00E57DF4" w:rsidRPr="002955CF" w:rsidRDefault="00E57DF4" w:rsidP="00DD5200">
            <w:pPr>
              <w:pStyle w:val="NoSpacing"/>
              <w:rPr>
                <w:rFonts w:ascii="Times New Roman" w:hAnsi="Times New Roman" w:cs="Times New Roman"/>
                <w:highlight w:val="lightGray"/>
              </w:rPr>
            </w:pPr>
          </w:p>
        </w:tc>
      </w:tr>
      <w:tr w:rsidR="00BD718F" w:rsidRPr="002955CF" w14:paraId="2592EB9E" w14:textId="77777777" w:rsidTr="00853AF5">
        <w:tblPrEx>
          <w:tblLook w:val="0000" w:firstRow="0" w:lastRow="0" w:firstColumn="0" w:lastColumn="0" w:noHBand="0" w:noVBand="0"/>
        </w:tblPrEx>
        <w:trPr>
          <w:trHeight w:val="80"/>
        </w:trPr>
        <w:tc>
          <w:tcPr>
            <w:tcW w:w="2610" w:type="dxa"/>
          </w:tcPr>
          <w:p w14:paraId="5FF1E534" w14:textId="7262D3D5"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Koepke, Joel</w:t>
            </w:r>
          </w:p>
        </w:tc>
        <w:tc>
          <w:tcPr>
            <w:tcW w:w="3818" w:type="dxa"/>
          </w:tcPr>
          <w:p w14:paraId="5DF2EE74"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4BB2CDED" w14:textId="77777777" w:rsidR="00BD718F" w:rsidRPr="002955CF" w:rsidRDefault="00BD718F" w:rsidP="00DD5200">
            <w:pPr>
              <w:pStyle w:val="NoSpacing"/>
              <w:rPr>
                <w:rFonts w:ascii="Times New Roman" w:hAnsi="Times New Roman" w:cs="Times New Roman"/>
                <w:highlight w:val="lightGray"/>
              </w:rPr>
            </w:pPr>
          </w:p>
        </w:tc>
      </w:tr>
      <w:tr w:rsidR="00E57DF4" w:rsidRPr="002955CF" w14:paraId="24B3F124" w14:textId="77777777" w:rsidTr="00853AF5">
        <w:tblPrEx>
          <w:tblLook w:val="0000" w:firstRow="0" w:lastRow="0" w:firstColumn="0" w:lastColumn="0" w:noHBand="0" w:noVBand="0"/>
        </w:tblPrEx>
        <w:trPr>
          <w:trHeight w:val="80"/>
        </w:trPr>
        <w:tc>
          <w:tcPr>
            <w:tcW w:w="2610" w:type="dxa"/>
          </w:tcPr>
          <w:p w14:paraId="61254607" w14:textId="17B95649" w:rsidR="00E57DF4" w:rsidRPr="00BD718F" w:rsidRDefault="00E57DF4" w:rsidP="00DD5200">
            <w:pPr>
              <w:pStyle w:val="NoSpacing"/>
              <w:rPr>
                <w:rFonts w:ascii="Times New Roman" w:hAnsi="Times New Roman" w:cs="Times New Roman"/>
              </w:rPr>
            </w:pPr>
            <w:r>
              <w:rPr>
                <w:rFonts w:ascii="Times New Roman" w:hAnsi="Times New Roman" w:cs="Times New Roman"/>
              </w:rPr>
              <w:t>Krein, Steve</w:t>
            </w:r>
          </w:p>
        </w:tc>
        <w:tc>
          <w:tcPr>
            <w:tcW w:w="3818" w:type="dxa"/>
          </w:tcPr>
          <w:p w14:paraId="6DFC6816"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07320344" w14:textId="77777777" w:rsidR="00E57DF4" w:rsidRPr="002955CF" w:rsidRDefault="00E57DF4" w:rsidP="00DD5200">
            <w:pPr>
              <w:pStyle w:val="NoSpacing"/>
              <w:rPr>
                <w:rFonts w:ascii="Times New Roman" w:hAnsi="Times New Roman" w:cs="Times New Roman"/>
                <w:highlight w:val="lightGray"/>
              </w:rPr>
            </w:pPr>
          </w:p>
        </w:tc>
      </w:tr>
      <w:tr w:rsidR="0086640F" w:rsidRPr="002955CF" w14:paraId="56248360" w14:textId="77777777" w:rsidTr="00853AF5">
        <w:tblPrEx>
          <w:tblLook w:val="0000" w:firstRow="0" w:lastRow="0" w:firstColumn="0" w:lastColumn="0" w:noHBand="0" w:noVBand="0"/>
        </w:tblPrEx>
        <w:trPr>
          <w:trHeight w:val="80"/>
        </w:trPr>
        <w:tc>
          <w:tcPr>
            <w:tcW w:w="2610" w:type="dxa"/>
          </w:tcPr>
          <w:p w14:paraId="7D149BA8" w14:textId="6E666279" w:rsidR="0086640F" w:rsidRPr="002955CF" w:rsidRDefault="0086640F" w:rsidP="00DD5200">
            <w:pPr>
              <w:pStyle w:val="NoSpacing"/>
              <w:rPr>
                <w:rFonts w:ascii="Times New Roman" w:hAnsi="Times New Roman" w:cs="Times New Roman"/>
                <w:highlight w:val="lightGray"/>
              </w:rPr>
            </w:pPr>
            <w:r w:rsidRPr="00BD718F">
              <w:rPr>
                <w:rFonts w:ascii="Times New Roman" w:hAnsi="Times New Roman" w:cs="Times New Roman"/>
              </w:rPr>
              <w:t>Lasher, Warren</w:t>
            </w:r>
          </w:p>
        </w:tc>
        <w:tc>
          <w:tcPr>
            <w:tcW w:w="3818" w:type="dxa"/>
          </w:tcPr>
          <w:p w14:paraId="1AA48381" w14:textId="77777777" w:rsidR="0086640F" w:rsidRPr="002955CF" w:rsidRDefault="0086640F" w:rsidP="00DD5200">
            <w:pPr>
              <w:pStyle w:val="NoSpacing"/>
              <w:rPr>
                <w:rFonts w:ascii="Times New Roman" w:hAnsi="Times New Roman" w:cs="Times New Roman"/>
                <w:highlight w:val="lightGray"/>
              </w:rPr>
            </w:pPr>
          </w:p>
        </w:tc>
        <w:tc>
          <w:tcPr>
            <w:tcW w:w="2469" w:type="dxa"/>
          </w:tcPr>
          <w:p w14:paraId="3455AEED" w14:textId="77777777" w:rsidR="0086640F" w:rsidRPr="002955CF" w:rsidRDefault="0086640F" w:rsidP="00DD5200">
            <w:pPr>
              <w:pStyle w:val="NoSpacing"/>
              <w:rPr>
                <w:rFonts w:ascii="Times New Roman" w:hAnsi="Times New Roman" w:cs="Times New Roman"/>
                <w:highlight w:val="lightGray"/>
              </w:rPr>
            </w:pPr>
          </w:p>
        </w:tc>
      </w:tr>
      <w:tr w:rsidR="00BD718F" w:rsidRPr="002955CF" w14:paraId="33CE8566" w14:textId="77777777" w:rsidTr="00853AF5">
        <w:tblPrEx>
          <w:tblLook w:val="0000" w:firstRow="0" w:lastRow="0" w:firstColumn="0" w:lastColumn="0" w:noHBand="0" w:noVBand="0"/>
        </w:tblPrEx>
        <w:trPr>
          <w:trHeight w:val="80"/>
        </w:trPr>
        <w:tc>
          <w:tcPr>
            <w:tcW w:w="2610" w:type="dxa"/>
          </w:tcPr>
          <w:p w14:paraId="3F26858B" w14:textId="68B7B9DB"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Levine, Jonathan</w:t>
            </w:r>
          </w:p>
        </w:tc>
        <w:tc>
          <w:tcPr>
            <w:tcW w:w="3818" w:type="dxa"/>
          </w:tcPr>
          <w:p w14:paraId="43DDFF56"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369957EA" w14:textId="77777777" w:rsidR="00BD718F" w:rsidRPr="002955CF" w:rsidRDefault="00BD718F" w:rsidP="00DD5200">
            <w:pPr>
              <w:pStyle w:val="NoSpacing"/>
              <w:rPr>
                <w:rFonts w:ascii="Times New Roman" w:hAnsi="Times New Roman" w:cs="Times New Roman"/>
                <w:highlight w:val="lightGray"/>
              </w:rPr>
            </w:pPr>
          </w:p>
        </w:tc>
      </w:tr>
      <w:tr w:rsidR="003A4FCA" w:rsidRPr="002955CF" w14:paraId="7F62A158" w14:textId="77777777" w:rsidTr="00853AF5">
        <w:tblPrEx>
          <w:tblLook w:val="0000" w:firstRow="0" w:lastRow="0" w:firstColumn="0" w:lastColumn="0" w:noHBand="0" w:noVBand="0"/>
        </w:tblPrEx>
        <w:trPr>
          <w:trHeight w:val="20"/>
        </w:trPr>
        <w:tc>
          <w:tcPr>
            <w:tcW w:w="2610" w:type="dxa"/>
          </w:tcPr>
          <w:p w14:paraId="0A6EB871" w14:textId="07B28C9D" w:rsidR="003A4FCA" w:rsidRPr="002955CF" w:rsidRDefault="003A4FCA" w:rsidP="00DD5200">
            <w:pPr>
              <w:pStyle w:val="NoSpacing"/>
              <w:rPr>
                <w:rFonts w:ascii="Times New Roman" w:hAnsi="Times New Roman" w:cs="Times New Roman"/>
                <w:highlight w:val="lightGray"/>
              </w:rPr>
            </w:pPr>
            <w:r w:rsidRPr="00BD718F">
              <w:rPr>
                <w:rFonts w:ascii="Times New Roman" w:hAnsi="Times New Roman" w:cs="Times New Roman"/>
              </w:rPr>
              <w:t>Maggio, Dave</w:t>
            </w:r>
          </w:p>
        </w:tc>
        <w:tc>
          <w:tcPr>
            <w:tcW w:w="3818" w:type="dxa"/>
          </w:tcPr>
          <w:p w14:paraId="54A689F6" w14:textId="77777777" w:rsidR="003A4FCA" w:rsidRPr="002955CF" w:rsidRDefault="003A4FCA" w:rsidP="00DD5200">
            <w:pPr>
              <w:pStyle w:val="NoSpacing"/>
              <w:rPr>
                <w:rFonts w:ascii="Times New Roman" w:hAnsi="Times New Roman" w:cs="Times New Roman"/>
                <w:highlight w:val="lightGray"/>
              </w:rPr>
            </w:pPr>
          </w:p>
        </w:tc>
        <w:tc>
          <w:tcPr>
            <w:tcW w:w="2469" w:type="dxa"/>
          </w:tcPr>
          <w:p w14:paraId="14078414" w14:textId="77777777" w:rsidR="003A4FCA" w:rsidRPr="002955CF" w:rsidRDefault="003A4FCA" w:rsidP="00DD5200">
            <w:pPr>
              <w:pStyle w:val="NoSpacing"/>
              <w:rPr>
                <w:rFonts w:ascii="Times New Roman" w:hAnsi="Times New Roman" w:cs="Times New Roman"/>
                <w:highlight w:val="lightGray"/>
              </w:rPr>
            </w:pPr>
          </w:p>
        </w:tc>
      </w:tr>
      <w:tr w:rsidR="00D61F58" w:rsidRPr="002955CF"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2955CF" w:rsidRDefault="00D61F58" w:rsidP="00DD5200">
            <w:pPr>
              <w:pStyle w:val="NoSpacing"/>
              <w:rPr>
                <w:rFonts w:ascii="Times New Roman" w:hAnsi="Times New Roman" w:cs="Times New Roman"/>
                <w:highlight w:val="lightGray"/>
              </w:rPr>
            </w:pPr>
            <w:r w:rsidRPr="00BD718F">
              <w:rPr>
                <w:rFonts w:ascii="Times New Roman" w:hAnsi="Times New Roman" w:cs="Times New Roman"/>
              </w:rPr>
              <w:t>Mago, Nitika</w:t>
            </w:r>
          </w:p>
        </w:tc>
        <w:tc>
          <w:tcPr>
            <w:tcW w:w="3818" w:type="dxa"/>
          </w:tcPr>
          <w:p w14:paraId="09A642E4" w14:textId="77777777" w:rsidR="00D61F58" w:rsidRPr="002955CF"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2955CF" w:rsidRDefault="00D61F58" w:rsidP="00DD5200">
            <w:pPr>
              <w:pStyle w:val="NoSpacing"/>
              <w:rPr>
                <w:rFonts w:ascii="Times New Roman" w:hAnsi="Times New Roman" w:cs="Times New Roman"/>
                <w:highlight w:val="lightGray"/>
              </w:rPr>
            </w:pPr>
          </w:p>
        </w:tc>
      </w:tr>
      <w:tr w:rsidR="004E0584" w:rsidRPr="002955CF"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2955CF" w:rsidRDefault="004E0584" w:rsidP="00DD5200">
            <w:pPr>
              <w:pStyle w:val="NoSpacing"/>
              <w:rPr>
                <w:rFonts w:ascii="Times New Roman" w:hAnsi="Times New Roman" w:cs="Times New Roman"/>
                <w:highlight w:val="lightGray"/>
              </w:rPr>
            </w:pPr>
            <w:r w:rsidRPr="00BD718F">
              <w:rPr>
                <w:rFonts w:ascii="Times New Roman" w:hAnsi="Times New Roman" w:cs="Times New Roman"/>
              </w:rPr>
              <w:t>Mereness, Matt</w:t>
            </w:r>
          </w:p>
        </w:tc>
        <w:tc>
          <w:tcPr>
            <w:tcW w:w="3818" w:type="dxa"/>
          </w:tcPr>
          <w:p w14:paraId="69A981A2" w14:textId="77777777" w:rsidR="004E0584" w:rsidRPr="002955CF"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2955CF" w:rsidRDefault="004E0584" w:rsidP="00DD5200">
            <w:pPr>
              <w:pStyle w:val="NoSpacing"/>
              <w:rPr>
                <w:rFonts w:ascii="Times New Roman" w:hAnsi="Times New Roman" w:cs="Times New Roman"/>
                <w:highlight w:val="lightGray"/>
              </w:rPr>
            </w:pPr>
          </w:p>
        </w:tc>
      </w:tr>
      <w:tr w:rsidR="00BD718F" w:rsidRPr="002955CF" w14:paraId="513FD2DB" w14:textId="77777777" w:rsidTr="00853AF5">
        <w:tblPrEx>
          <w:tblLook w:val="0000" w:firstRow="0" w:lastRow="0" w:firstColumn="0" w:lastColumn="0" w:noHBand="0" w:noVBand="0"/>
        </w:tblPrEx>
        <w:trPr>
          <w:trHeight w:val="20"/>
        </w:trPr>
        <w:tc>
          <w:tcPr>
            <w:tcW w:w="2610" w:type="dxa"/>
          </w:tcPr>
          <w:p w14:paraId="6E3F786B" w14:textId="3A581515"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Michelsen, David</w:t>
            </w:r>
          </w:p>
        </w:tc>
        <w:tc>
          <w:tcPr>
            <w:tcW w:w="3818" w:type="dxa"/>
          </w:tcPr>
          <w:p w14:paraId="13FB87AD"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3390B36B" w14:textId="77777777" w:rsidR="00BD718F" w:rsidRPr="002955CF" w:rsidRDefault="00BD718F" w:rsidP="00DD5200">
            <w:pPr>
              <w:pStyle w:val="NoSpacing"/>
              <w:rPr>
                <w:rFonts w:ascii="Times New Roman" w:hAnsi="Times New Roman" w:cs="Times New Roman"/>
                <w:highlight w:val="lightGray"/>
              </w:rPr>
            </w:pPr>
          </w:p>
        </w:tc>
      </w:tr>
      <w:tr w:rsidR="00C36053" w:rsidRPr="002955CF" w14:paraId="63DA3F14" w14:textId="77777777" w:rsidTr="00853AF5">
        <w:tblPrEx>
          <w:tblLook w:val="0000" w:firstRow="0" w:lastRow="0" w:firstColumn="0" w:lastColumn="0" w:noHBand="0" w:noVBand="0"/>
        </w:tblPrEx>
        <w:trPr>
          <w:trHeight w:val="20"/>
        </w:trPr>
        <w:tc>
          <w:tcPr>
            <w:tcW w:w="2610" w:type="dxa"/>
          </w:tcPr>
          <w:p w14:paraId="6376C1E0" w14:textId="1B2B1877" w:rsidR="00C36053" w:rsidRPr="002955CF" w:rsidRDefault="00C36053" w:rsidP="00DD5200">
            <w:pPr>
              <w:pStyle w:val="NoSpacing"/>
              <w:rPr>
                <w:rFonts w:ascii="Times New Roman" w:hAnsi="Times New Roman" w:cs="Times New Roman"/>
                <w:highlight w:val="lightGray"/>
              </w:rPr>
            </w:pPr>
            <w:r w:rsidRPr="00E57DF4">
              <w:rPr>
                <w:rFonts w:ascii="Times New Roman" w:hAnsi="Times New Roman" w:cs="Times New Roman"/>
              </w:rPr>
              <w:t>Moreno, Alfredo</w:t>
            </w:r>
          </w:p>
        </w:tc>
        <w:tc>
          <w:tcPr>
            <w:tcW w:w="3818" w:type="dxa"/>
          </w:tcPr>
          <w:p w14:paraId="5DF89746" w14:textId="77777777" w:rsidR="00C36053" w:rsidRPr="002955CF" w:rsidRDefault="00C36053" w:rsidP="00DD5200">
            <w:pPr>
              <w:pStyle w:val="NoSpacing"/>
              <w:rPr>
                <w:rFonts w:ascii="Times New Roman" w:hAnsi="Times New Roman" w:cs="Times New Roman"/>
                <w:highlight w:val="lightGray"/>
              </w:rPr>
            </w:pPr>
          </w:p>
        </w:tc>
        <w:tc>
          <w:tcPr>
            <w:tcW w:w="2469" w:type="dxa"/>
          </w:tcPr>
          <w:p w14:paraId="24D03DA9" w14:textId="77777777" w:rsidR="00C36053" w:rsidRPr="002955CF" w:rsidRDefault="00C36053" w:rsidP="00DD5200">
            <w:pPr>
              <w:pStyle w:val="NoSpacing"/>
              <w:rPr>
                <w:rFonts w:ascii="Times New Roman" w:hAnsi="Times New Roman" w:cs="Times New Roman"/>
                <w:highlight w:val="lightGray"/>
              </w:rPr>
            </w:pPr>
          </w:p>
        </w:tc>
      </w:tr>
      <w:tr w:rsidR="00BD718F" w:rsidRPr="002955CF" w14:paraId="72BB8289" w14:textId="77777777" w:rsidTr="00853AF5">
        <w:tblPrEx>
          <w:tblLook w:val="0000" w:firstRow="0" w:lastRow="0" w:firstColumn="0" w:lastColumn="0" w:noHBand="0" w:noVBand="0"/>
        </w:tblPrEx>
        <w:trPr>
          <w:trHeight w:val="20"/>
        </w:trPr>
        <w:tc>
          <w:tcPr>
            <w:tcW w:w="2610" w:type="dxa"/>
          </w:tcPr>
          <w:p w14:paraId="01933208" w14:textId="4EFC8A2E" w:rsidR="00BD718F" w:rsidRPr="00BD718F" w:rsidRDefault="00BD718F" w:rsidP="00DD5200">
            <w:pPr>
              <w:pStyle w:val="NoSpacing"/>
              <w:rPr>
                <w:rFonts w:ascii="Times New Roman" w:hAnsi="Times New Roman" w:cs="Times New Roman"/>
              </w:rPr>
            </w:pPr>
            <w:r w:rsidRPr="00BD718F">
              <w:rPr>
                <w:rFonts w:ascii="Times New Roman" w:hAnsi="Times New Roman" w:cs="Times New Roman"/>
              </w:rPr>
              <w:t>Pedigo, Jake</w:t>
            </w:r>
          </w:p>
        </w:tc>
        <w:tc>
          <w:tcPr>
            <w:tcW w:w="3818" w:type="dxa"/>
          </w:tcPr>
          <w:p w14:paraId="06F30B71"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350A99D0" w14:textId="77777777" w:rsidR="00BD718F" w:rsidRPr="002955CF" w:rsidRDefault="00BD718F" w:rsidP="00DD5200">
            <w:pPr>
              <w:pStyle w:val="NoSpacing"/>
              <w:rPr>
                <w:rFonts w:ascii="Times New Roman" w:hAnsi="Times New Roman" w:cs="Times New Roman"/>
                <w:highlight w:val="lightGray"/>
              </w:rPr>
            </w:pPr>
          </w:p>
        </w:tc>
      </w:tr>
      <w:tr w:rsidR="00CF2145" w:rsidRPr="002955CF"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BD718F" w:rsidRDefault="00CF2145" w:rsidP="00DD5200">
            <w:pPr>
              <w:pStyle w:val="NoSpacing"/>
              <w:rPr>
                <w:rFonts w:ascii="Times New Roman" w:hAnsi="Times New Roman" w:cs="Times New Roman"/>
              </w:rPr>
            </w:pPr>
            <w:r w:rsidRPr="00BD718F">
              <w:rPr>
                <w:rFonts w:ascii="Times New Roman" w:hAnsi="Times New Roman" w:cs="Times New Roman"/>
              </w:rPr>
              <w:t>Phillips, Cory</w:t>
            </w:r>
          </w:p>
        </w:tc>
        <w:tc>
          <w:tcPr>
            <w:tcW w:w="3818" w:type="dxa"/>
          </w:tcPr>
          <w:p w14:paraId="44212666"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2955CF" w:rsidRDefault="00CF2145" w:rsidP="00DD5200">
            <w:pPr>
              <w:pStyle w:val="NoSpacing"/>
              <w:rPr>
                <w:rFonts w:ascii="Times New Roman" w:hAnsi="Times New Roman" w:cs="Times New Roman"/>
                <w:highlight w:val="lightGray"/>
              </w:rPr>
            </w:pPr>
          </w:p>
        </w:tc>
      </w:tr>
      <w:tr w:rsidR="006F26CC" w:rsidRPr="002955CF" w14:paraId="38F83A07" w14:textId="77777777" w:rsidTr="00853AF5">
        <w:tblPrEx>
          <w:tblLook w:val="0000" w:firstRow="0" w:lastRow="0" w:firstColumn="0" w:lastColumn="0" w:noHBand="0" w:noVBand="0"/>
        </w:tblPrEx>
        <w:trPr>
          <w:trHeight w:val="20"/>
        </w:trPr>
        <w:tc>
          <w:tcPr>
            <w:tcW w:w="2610" w:type="dxa"/>
          </w:tcPr>
          <w:p w14:paraId="5EAAEDD1" w14:textId="15724A49" w:rsidR="006F26CC" w:rsidRPr="002955CF" w:rsidRDefault="006F26CC" w:rsidP="00DD5200">
            <w:pPr>
              <w:pStyle w:val="NoSpacing"/>
              <w:rPr>
                <w:rFonts w:ascii="Times New Roman" w:hAnsi="Times New Roman" w:cs="Times New Roman"/>
                <w:highlight w:val="lightGray"/>
              </w:rPr>
            </w:pPr>
            <w:r w:rsidRPr="00E57DF4">
              <w:rPr>
                <w:rFonts w:ascii="Times New Roman" w:hAnsi="Times New Roman" w:cs="Times New Roman"/>
              </w:rPr>
              <w:t>Reich, Zach</w:t>
            </w:r>
          </w:p>
        </w:tc>
        <w:tc>
          <w:tcPr>
            <w:tcW w:w="3818" w:type="dxa"/>
          </w:tcPr>
          <w:p w14:paraId="5E725DF0" w14:textId="77777777" w:rsidR="006F26CC" w:rsidRPr="002955CF" w:rsidRDefault="006F26CC" w:rsidP="00DD5200">
            <w:pPr>
              <w:pStyle w:val="NoSpacing"/>
              <w:rPr>
                <w:rFonts w:ascii="Times New Roman" w:hAnsi="Times New Roman" w:cs="Times New Roman"/>
                <w:highlight w:val="lightGray"/>
              </w:rPr>
            </w:pPr>
          </w:p>
        </w:tc>
        <w:tc>
          <w:tcPr>
            <w:tcW w:w="2469" w:type="dxa"/>
          </w:tcPr>
          <w:p w14:paraId="648AB96B" w14:textId="77777777" w:rsidR="006F26CC" w:rsidRPr="002955CF" w:rsidRDefault="006F26CC" w:rsidP="00DD5200">
            <w:pPr>
              <w:pStyle w:val="NoSpacing"/>
              <w:rPr>
                <w:rFonts w:ascii="Times New Roman" w:hAnsi="Times New Roman" w:cs="Times New Roman"/>
                <w:highlight w:val="lightGray"/>
              </w:rPr>
            </w:pPr>
          </w:p>
        </w:tc>
      </w:tr>
      <w:tr w:rsidR="00BD718F" w:rsidRPr="002955CF" w14:paraId="50B1B364" w14:textId="77777777" w:rsidTr="00853AF5">
        <w:tblPrEx>
          <w:tblLook w:val="0000" w:firstRow="0" w:lastRow="0" w:firstColumn="0" w:lastColumn="0" w:noHBand="0" w:noVBand="0"/>
        </w:tblPrEx>
        <w:trPr>
          <w:trHeight w:val="20"/>
        </w:trPr>
        <w:tc>
          <w:tcPr>
            <w:tcW w:w="2610" w:type="dxa"/>
          </w:tcPr>
          <w:p w14:paraId="6382C000" w14:textId="6AE39AEF"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Rickerson, Woody</w:t>
            </w:r>
          </w:p>
        </w:tc>
        <w:tc>
          <w:tcPr>
            <w:tcW w:w="3818" w:type="dxa"/>
          </w:tcPr>
          <w:p w14:paraId="2A0CA501"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4222EB82" w14:textId="77777777" w:rsidR="00BD718F" w:rsidRPr="002955CF" w:rsidRDefault="00BD718F" w:rsidP="00DD5200">
            <w:pPr>
              <w:pStyle w:val="NoSpacing"/>
              <w:rPr>
                <w:rFonts w:ascii="Times New Roman" w:hAnsi="Times New Roman" w:cs="Times New Roman"/>
                <w:highlight w:val="lightGray"/>
              </w:rPr>
            </w:pPr>
          </w:p>
        </w:tc>
      </w:tr>
      <w:tr w:rsidR="00BD718F" w:rsidRPr="002955CF" w14:paraId="27777C8E" w14:textId="77777777" w:rsidTr="00853AF5">
        <w:tblPrEx>
          <w:tblLook w:val="0000" w:firstRow="0" w:lastRow="0" w:firstColumn="0" w:lastColumn="0" w:noHBand="0" w:noVBand="0"/>
        </w:tblPrEx>
        <w:trPr>
          <w:trHeight w:val="20"/>
        </w:trPr>
        <w:tc>
          <w:tcPr>
            <w:tcW w:w="2610" w:type="dxa"/>
          </w:tcPr>
          <w:p w14:paraId="17894DC3" w14:textId="04F49EB9" w:rsidR="00BD718F" w:rsidRDefault="00BD718F" w:rsidP="00DD5200">
            <w:pPr>
              <w:pStyle w:val="NoSpacing"/>
              <w:rPr>
                <w:rFonts w:ascii="Times New Roman" w:hAnsi="Times New Roman" w:cs="Times New Roman"/>
              </w:rPr>
            </w:pPr>
            <w:r>
              <w:rPr>
                <w:rFonts w:ascii="Times New Roman" w:hAnsi="Times New Roman" w:cs="Times New Roman"/>
              </w:rPr>
              <w:t>Rios, Diana</w:t>
            </w:r>
          </w:p>
        </w:tc>
        <w:tc>
          <w:tcPr>
            <w:tcW w:w="3818" w:type="dxa"/>
          </w:tcPr>
          <w:p w14:paraId="0978ED7D"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7F3B77FF" w14:textId="77777777" w:rsidR="00BD718F" w:rsidRPr="002955CF" w:rsidRDefault="00BD718F" w:rsidP="00DD5200">
            <w:pPr>
              <w:pStyle w:val="NoSpacing"/>
              <w:rPr>
                <w:rFonts w:ascii="Times New Roman" w:hAnsi="Times New Roman" w:cs="Times New Roman"/>
                <w:highlight w:val="lightGray"/>
              </w:rPr>
            </w:pPr>
          </w:p>
        </w:tc>
      </w:tr>
      <w:tr w:rsidR="00E57DF4" w:rsidRPr="002955CF" w14:paraId="227ADD77" w14:textId="77777777" w:rsidTr="00853AF5">
        <w:tblPrEx>
          <w:tblLook w:val="0000" w:firstRow="0" w:lastRow="0" w:firstColumn="0" w:lastColumn="0" w:noHBand="0" w:noVBand="0"/>
        </w:tblPrEx>
        <w:trPr>
          <w:trHeight w:val="20"/>
        </w:trPr>
        <w:tc>
          <w:tcPr>
            <w:tcW w:w="2610" w:type="dxa"/>
          </w:tcPr>
          <w:p w14:paraId="1D9BA021" w14:textId="1E77102B" w:rsidR="00E57DF4" w:rsidRDefault="00E57DF4" w:rsidP="00DD5200">
            <w:pPr>
              <w:pStyle w:val="NoSpacing"/>
              <w:rPr>
                <w:rFonts w:ascii="Times New Roman" w:hAnsi="Times New Roman" w:cs="Times New Roman"/>
              </w:rPr>
            </w:pPr>
            <w:r>
              <w:rPr>
                <w:rFonts w:ascii="Times New Roman" w:hAnsi="Times New Roman" w:cs="Times New Roman"/>
              </w:rPr>
              <w:t>Roberts, Randy</w:t>
            </w:r>
          </w:p>
        </w:tc>
        <w:tc>
          <w:tcPr>
            <w:tcW w:w="3818" w:type="dxa"/>
          </w:tcPr>
          <w:p w14:paraId="765AD3D9"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157E1F13" w14:textId="77777777" w:rsidR="00E57DF4" w:rsidRPr="002955CF" w:rsidRDefault="00E57DF4" w:rsidP="00DD5200">
            <w:pPr>
              <w:pStyle w:val="NoSpacing"/>
              <w:rPr>
                <w:rFonts w:ascii="Times New Roman" w:hAnsi="Times New Roman" w:cs="Times New Roman"/>
                <w:highlight w:val="lightGray"/>
              </w:rPr>
            </w:pPr>
          </w:p>
        </w:tc>
      </w:tr>
      <w:tr w:rsidR="00BD718F" w:rsidRPr="002955CF" w14:paraId="22E92D62" w14:textId="77777777" w:rsidTr="00853AF5">
        <w:tblPrEx>
          <w:tblLook w:val="0000" w:firstRow="0" w:lastRow="0" w:firstColumn="0" w:lastColumn="0" w:noHBand="0" w:noVBand="0"/>
        </w:tblPrEx>
        <w:trPr>
          <w:trHeight w:val="20"/>
        </w:trPr>
        <w:tc>
          <w:tcPr>
            <w:tcW w:w="2610" w:type="dxa"/>
          </w:tcPr>
          <w:p w14:paraId="4A58B67A" w14:textId="78C43ADE" w:rsidR="00BD718F" w:rsidRPr="00BD718F" w:rsidRDefault="00BD718F" w:rsidP="00DD5200">
            <w:pPr>
              <w:pStyle w:val="NoSpacing"/>
              <w:rPr>
                <w:rFonts w:ascii="Times New Roman" w:hAnsi="Times New Roman" w:cs="Times New Roman"/>
              </w:rPr>
            </w:pPr>
            <w:r>
              <w:rPr>
                <w:rFonts w:ascii="Times New Roman" w:hAnsi="Times New Roman" w:cs="Times New Roman"/>
              </w:rPr>
              <w:t>Rosel, Austin</w:t>
            </w:r>
          </w:p>
        </w:tc>
        <w:tc>
          <w:tcPr>
            <w:tcW w:w="3818" w:type="dxa"/>
          </w:tcPr>
          <w:p w14:paraId="485D48DA"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3DC0A791" w14:textId="77777777" w:rsidR="00BD718F" w:rsidRPr="002955CF" w:rsidRDefault="00BD718F" w:rsidP="00DD5200">
            <w:pPr>
              <w:pStyle w:val="NoSpacing"/>
              <w:rPr>
                <w:rFonts w:ascii="Times New Roman" w:hAnsi="Times New Roman" w:cs="Times New Roman"/>
                <w:highlight w:val="lightGray"/>
              </w:rPr>
            </w:pPr>
          </w:p>
        </w:tc>
      </w:tr>
      <w:tr w:rsidR="00CF2145" w:rsidRPr="002955CF"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2955CF" w:rsidRDefault="00CF2145" w:rsidP="00DD5200">
            <w:pPr>
              <w:pStyle w:val="NoSpacing"/>
              <w:rPr>
                <w:rFonts w:ascii="Times New Roman" w:hAnsi="Times New Roman" w:cs="Times New Roman"/>
                <w:highlight w:val="lightGray"/>
              </w:rPr>
            </w:pPr>
            <w:r w:rsidRPr="00BD718F">
              <w:rPr>
                <w:rFonts w:ascii="Times New Roman" w:hAnsi="Times New Roman" w:cs="Times New Roman"/>
              </w:rPr>
              <w:t>Ruane, Mark</w:t>
            </w:r>
          </w:p>
        </w:tc>
        <w:tc>
          <w:tcPr>
            <w:tcW w:w="3818" w:type="dxa"/>
          </w:tcPr>
          <w:p w14:paraId="2C0519B7"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2955CF" w:rsidRDefault="00CF2145" w:rsidP="00DD5200">
            <w:pPr>
              <w:pStyle w:val="NoSpacing"/>
              <w:rPr>
                <w:rFonts w:ascii="Times New Roman" w:hAnsi="Times New Roman" w:cs="Times New Roman"/>
                <w:highlight w:val="lightGray"/>
              </w:rPr>
            </w:pPr>
          </w:p>
        </w:tc>
      </w:tr>
      <w:tr w:rsidR="00BD718F" w:rsidRPr="002955CF" w14:paraId="5D9E11D7" w14:textId="77777777" w:rsidTr="00853AF5">
        <w:tblPrEx>
          <w:tblLook w:val="0000" w:firstRow="0" w:lastRow="0" w:firstColumn="0" w:lastColumn="0" w:noHBand="0" w:noVBand="0"/>
        </w:tblPrEx>
        <w:trPr>
          <w:trHeight w:val="20"/>
        </w:trPr>
        <w:tc>
          <w:tcPr>
            <w:tcW w:w="2610" w:type="dxa"/>
          </w:tcPr>
          <w:p w14:paraId="4A04FDAF" w14:textId="414BAAB6" w:rsidR="00BD718F" w:rsidRPr="00BD718F" w:rsidRDefault="00BD718F" w:rsidP="00DD5200">
            <w:pPr>
              <w:pStyle w:val="NoSpacing"/>
              <w:rPr>
                <w:rFonts w:ascii="Times New Roman" w:hAnsi="Times New Roman" w:cs="Times New Roman"/>
              </w:rPr>
            </w:pPr>
            <w:r>
              <w:rPr>
                <w:rFonts w:ascii="Times New Roman" w:hAnsi="Times New Roman" w:cs="Times New Roman"/>
              </w:rPr>
              <w:t>Schmall, John</w:t>
            </w:r>
          </w:p>
        </w:tc>
        <w:tc>
          <w:tcPr>
            <w:tcW w:w="3818" w:type="dxa"/>
          </w:tcPr>
          <w:p w14:paraId="3C8508ED"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56B44A95" w14:textId="77777777" w:rsidR="00BD718F" w:rsidRPr="002955CF" w:rsidRDefault="00BD718F" w:rsidP="00DD5200">
            <w:pPr>
              <w:pStyle w:val="NoSpacing"/>
              <w:rPr>
                <w:rFonts w:ascii="Times New Roman" w:hAnsi="Times New Roman" w:cs="Times New Roman"/>
                <w:highlight w:val="lightGray"/>
              </w:rPr>
            </w:pPr>
          </w:p>
        </w:tc>
      </w:tr>
      <w:tr w:rsidR="00D61F58" w:rsidRPr="002955CF"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2955CF" w:rsidRDefault="00D61F58" w:rsidP="00DD5200">
            <w:pPr>
              <w:pStyle w:val="NoSpacing"/>
              <w:rPr>
                <w:rFonts w:ascii="Times New Roman" w:hAnsi="Times New Roman" w:cs="Times New Roman"/>
                <w:highlight w:val="lightGray"/>
              </w:rPr>
            </w:pPr>
            <w:r w:rsidRPr="00BD718F">
              <w:rPr>
                <w:rFonts w:ascii="Times New Roman" w:hAnsi="Times New Roman" w:cs="Times New Roman"/>
              </w:rPr>
              <w:t>Sharma, Sandip</w:t>
            </w:r>
          </w:p>
        </w:tc>
        <w:tc>
          <w:tcPr>
            <w:tcW w:w="3818" w:type="dxa"/>
          </w:tcPr>
          <w:p w14:paraId="1D44B8E5" w14:textId="77777777" w:rsidR="00D61F58" w:rsidRPr="002955CF"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2955CF" w:rsidRDefault="00D61F58" w:rsidP="00DD5200">
            <w:pPr>
              <w:pStyle w:val="NoSpacing"/>
              <w:rPr>
                <w:rFonts w:ascii="Times New Roman" w:hAnsi="Times New Roman" w:cs="Times New Roman"/>
                <w:highlight w:val="lightGray"/>
              </w:rPr>
            </w:pPr>
          </w:p>
        </w:tc>
      </w:tr>
      <w:tr w:rsidR="00CF2145" w:rsidRPr="002955CF" w14:paraId="6436E67F" w14:textId="77777777" w:rsidTr="00853AF5">
        <w:tblPrEx>
          <w:tblLook w:val="0000" w:firstRow="0" w:lastRow="0" w:firstColumn="0" w:lastColumn="0" w:noHBand="0" w:noVBand="0"/>
        </w:tblPrEx>
        <w:trPr>
          <w:trHeight w:val="20"/>
        </w:trPr>
        <w:tc>
          <w:tcPr>
            <w:tcW w:w="2610" w:type="dxa"/>
          </w:tcPr>
          <w:p w14:paraId="1455C7BB" w14:textId="5F5DC0AE" w:rsidR="00CF2145" w:rsidRPr="002955CF" w:rsidRDefault="00CF2145" w:rsidP="00DD5200">
            <w:pPr>
              <w:pStyle w:val="NoSpacing"/>
              <w:rPr>
                <w:rFonts w:ascii="Times New Roman" w:hAnsi="Times New Roman" w:cs="Times New Roman"/>
                <w:highlight w:val="lightGray"/>
              </w:rPr>
            </w:pPr>
            <w:r w:rsidRPr="00AD7E93">
              <w:rPr>
                <w:rFonts w:ascii="Times New Roman" w:hAnsi="Times New Roman" w:cs="Times New Roman"/>
              </w:rPr>
              <w:t>Shaw, Pam</w:t>
            </w:r>
            <w:r w:rsidR="00F8482E" w:rsidRPr="00AD7E93">
              <w:rPr>
                <w:rFonts w:ascii="Times New Roman" w:hAnsi="Times New Roman" w:cs="Times New Roman"/>
              </w:rPr>
              <w:t>ela</w:t>
            </w:r>
          </w:p>
        </w:tc>
        <w:tc>
          <w:tcPr>
            <w:tcW w:w="3818" w:type="dxa"/>
          </w:tcPr>
          <w:p w14:paraId="39DC1A37"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2955CF" w:rsidRDefault="00CF2145" w:rsidP="00DD5200">
            <w:pPr>
              <w:pStyle w:val="NoSpacing"/>
              <w:rPr>
                <w:rFonts w:ascii="Times New Roman" w:hAnsi="Times New Roman" w:cs="Times New Roman"/>
                <w:highlight w:val="lightGray"/>
              </w:rPr>
            </w:pPr>
          </w:p>
        </w:tc>
      </w:tr>
      <w:tr w:rsidR="00BD718F" w:rsidRPr="002955CF" w14:paraId="53AED49A" w14:textId="77777777" w:rsidTr="00853AF5">
        <w:tblPrEx>
          <w:tblLook w:val="0000" w:firstRow="0" w:lastRow="0" w:firstColumn="0" w:lastColumn="0" w:noHBand="0" w:noVBand="0"/>
        </w:tblPrEx>
        <w:trPr>
          <w:trHeight w:val="20"/>
        </w:trPr>
        <w:tc>
          <w:tcPr>
            <w:tcW w:w="2610" w:type="dxa"/>
          </w:tcPr>
          <w:p w14:paraId="3846DD2F" w14:textId="749A924A" w:rsidR="00BD718F" w:rsidRPr="00BD718F" w:rsidRDefault="00BD718F" w:rsidP="00DD5200">
            <w:pPr>
              <w:pStyle w:val="NoSpacing"/>
              <w:rPr>
                <w:rFonts w:ascii="Times New Roman" w:hAnsi="Times New Roman" w:cs="Times New Roman"/>
              </w:rPr>
            </w:pPr>
            <w:r>
              <w:rPr>
                <w:rFonts w:ascii="Times New Roman" w:hAnsi="Times New Roman" w:cs="Times New Roman"/>
              </w:rPr>
              <w:t>Smith, Nathan</w:t>
            </w:r>
          </w:p>
        </w:tc>
        <w:tc>
          <w:tcPr>
            <w:tcW w:w="3818" w:type="dxa"/>
          </w:tcPr>
          <w:p w14:paraId="11A032B6"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49C63367" w14:textId="77777777" w:rsidR="00BD718F" w:rsidRPr="002955CF" w:rsidRDefault="00BD718F" w:rsidP="00DD5200">
            <w:pPr>
              <w:pStyle w:val="NoSpacing"/>
              <w:rPr>
                <w:rFonts w:ascii="Times New Roman" w:hAnsi="Times New Roman" w:cs="Times New Roman"/>
                <w:highlight w:val="lightGray"/>
              </w:rPr>
            </w:pPr>
          </w:p>
        </w:tc>
      </w:tr>
      <w:tr w:rsidR="006F26CC" w:rsidRPr="002955CF" w14:paraId="465678D0" w14:textId="77777777" w:rsidTr="00853AF5">
        <w:tblPrEx>
          <w:tblLook w:val="0000" w:firstRow="0" w:lastRow="0" w:firstColumn="0" w:lastColumn="0" w:noHBand="0" w:noVBand="0"/>
        </w:tblPrEx>
        <w:trPr>
          <w:trHeight w:val="20"/>
        </w:trPr>
        <w:tc>
          <w:tcPr>
            <w:tcW w:w="2610" w:type="dxa"/>
          </w:tcPr>
          <w:p w14:paraId="450E47CF" w14:textId="7C4C10EA" w:rsidR="006F26CC" w:rsidRPr="002955CF" w:rsidRDefault="006F26CC" w:rsidP="00DD5200">
            <w:pPr>
              <w:pStyle w:val="NoSpacing"/>
              <w:rPr>
                <w:rFonts w:ascii="Times New Roman" w:hAnsi="Times New Roman" w:cs="Times New Roman"/>
                <w:highlight w:val="lightGray"/>
              </w:rPr>
            </w:pPr>
            <w:r w:rsidRPr="00BD718F">
              <w:rPr>
                <w:rFonts w:ascii="Times New Roman" w:hAnsi="Times New Roman" w:cs="Times New Roman"/>
              </w:rPr>
              <w:t>Spells, Vanessa</w:t>
            </w:r>
          </w:p>
        </w:tc>
        <w:tc>
          <w:tcPr>
            <w:tcW w:w="3818" w:type="dxa"/>
          </w:tcPr>
          <w:p w14:paraId="4FE5BBCC" w14:textId="77777777" w:rsidR="006F26CC" w:rsidRPr="002955CF" w:rsidRDefault="006F26CC" w:rsidP="00DD5200">
            <w:pPr>
              <w:pStyle w:val="NoSpacing"/>
              <w:rPr>
                <w:rFonts w:ascii="Times New Roman" w:hAnsi="Times New Roman" w:cs="Times New Roman"/>
                <w:highlight w:val="lightGray"/>
              </w:rPr>
            </w:pPr>
          </w:p>
        </w:tc>
        <w:tc>
          <w:tcPr>
            <w:tcW w:w="2469" w:type="dxa"/>
          </w:tcPr>
          <w:p w14:paraId="3B6254A8" w14:textId="77777777" w:rsidR="006F26CC" w:rsidRPr="002955CF" w:rsidRDefault="006F26CC" w:rsidP="00DD5200">
            <w:pPr>
              <w:pStyle w:val="NoSpacing"/>
              <w:rPr>
                <w:rFonts w:ascii="Times New Roman" w:hAnsi="Times New Roman" w:cs="Times New Roman"/>
                <w:highlight w:val="lightGray"/>
              </w:rPr>
            </w:pPr>
          </w:p>
        </w:tc>
      </w:tr>
      <w:tr w:rsidR="005C74D5" w:rsidRPr="002955CF"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2955CF" w:rsidRDefault="005C74D5" w:rsidP="00DD5200">
            <w:pPr>
              <w:pStyle w:val="NoSpacing"/>
              <w:rPr>
                <w:rFonts w:ascii="Times New Roman" w:hAnsi="Times New Roman" w:cs="Times New Roman"/>
                <w:highlight w:val="lightGray"/>
              </w:rPr>
            </w:pPr>
            <w:r w:rsidRPr="00BD718F">
              <w:rPr>
                <w:rFonts w:ascii="Times New Roman" w:hAnsi="Times New Roman" w:cs="Times New Roman"/>
              </w:rPr>
              <w:t>Stice, Clayton</w:t>
            </w:r>
          </w:p>
        </w:tc>
        <w:tc>
          <w:tcPr>
            <w:tcW w:w="3818" w:type="dxa"/>
          </w:tcPr>
          <w:p w14:paraId="78C3C289" w14:textId="77777777" w:rsidR="005C74D5" w:rsidRPr="002955CF"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2955CF" w:rsidRDefault="005C74D5" w:rsidP="00DD5200">
            <w:pPr>
              <w:pStyle w:val="NoSpacing"/>
              <w:rPr>
                <w:rFonts w:ascii="Times New Roman" w:hAnsi="Times New Roman" w:cs="Times New Roman"/>
                <w:highlight w:val="lightGray"/>
              </w:rPr>
            </w:pPr>
          </w:p>
        </w:tc>
      </w:tr>
      <w:tr w:rsidR="00BD718F" w:rsidRPr="002955CF" w14:paraId="53190148" w14:textId="77777777" w:rsidTr="00853AF5">
        <w:tblPrEx>
          <w:tblLook w:val="0000" w:firstRow="0" w:lastRow="0" w:firstColumn="0" w:lastColumn="0" w:noHBand="0" w:noVBand="0"/>
        </w:tblPrEx>
        <w:trPr>
          <w:trHeight w:val="20"/>
        </w:trPr>
        <w:tc>
          <w:tcPr>
            <w:tcW w:w="2610" w:type="dxa"/>
          </w:tcPr>
          <w:p w14:paraId="0F497A44" w14:textId="108F4A3D" w:rsidR="00BD718F" w:rsidRPr="002955CF" w:rsidRDefault="00BD718F" w:rsidP="00DD5200">
            <w:pPr>
              <w:pStyle w:val="NoSpacing"/>
              <w:rPr>
                <w:rFonts w:ascii="Times New Roman" w:hAnsi="Times New Roman" w:cs="Times New Roman"/>
                <w:highlight w:val="lightGray"/>
              </w:rPr>
            </w:pPr>
            <w:r w:rsidRPr="00BD718F">
              <w:rPr>
                <w:rFonts w:ascii="Times New Roman" w:hAnsi="Times New Roman" w:cs="Times New Roman"/>
              </w:rPr>
              <w:t>Teixeira, Jay</w:t>
            </w:r>
          </w:p>
        </w:tc>
        <w:tc>
          <w:tcPr>
            <w:tcW w:w="3818" w:type="dxa"/>
          </w:tcPr>
          <w:p w14:paraId="10E44BE9"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2140EEE1" w14:textId="77777777" w:rsidR="00BD718F" w:rsidRPr="002955CF" w:rsidRDefault="00BD718F" w:rsidP="00DD5200">
            <w:pPr>
              <w:pStyle w:val="NoSpacing"/>
              <w:rPr>
                <w:rFonts w:ascii="Times New Roman" w:hAnsi="Times New Roman" w:cs="Times New Roman"/>
                <w:highlight w:val="lightGray"/>
              </w:rPr>
            </w:pPr>
          </w:p>
        </w:tc>
      </w:tr>
      <w:tr w:rsidR="00BD718F" w:rsidRPr="002955CF" w14:paraId="2320450A" w14:textId="77777777" w:rsidTr="00853AF5">
        <w:tblPrEx>
          <w:tblLook w:val="0000" w:firstRow="0" w:lastRow="0" w:firstColumn="0" w:lastColumn="0" w:noHBand="0" w:noVBand="0"/>
        </w:tblPrEx>
        <w:trPr>
          <w:trHeight w:val="20"/>
        </w:trPr>
        <w:tc>
          <w:tcPr>
            <w:tcW w:w="2610" w:type="dxa"/>
          </w:tcPr>
          <w:p w14:paraId="26437640" w14:textId="57F1F9E8" w:rsidR="00BD718F" w:rsidRPr="006A26C0" w:rsidRDefault="00BD718F" w:rsidP="00DD5200">
            <w:pPr>
              <w:pStyle w:val="NoSpacing"/>
              <w:rPr>
                <w:rFonts w:ascii="Times New Roman" w:hAnsi="Times New Roman" w:cs="Times New Roman"/>
              </w:rPr>
            </w:pPr>
            <w:r w:rsidRPr="006A26C0">
              <w:rPr>
                <w:rFonts w:ascii="Times New Roman" w:hAnsi="Times New Roman" w:cs="Times New Roman"/>
              </w:rPr>
              <w:t>Woodfin, Dan</w:t>
            </w:r>
          </w:p>
        </w:tc>
        <w:tc>
          <w:tcPr>
            <w:tcW w:w="3818" w:type="dxa"/>
          </w:tcPr>
          <w:p w14:paraId="051C456D" w14:textId="77777777" w:rsidR="00BD718F" w:rsidRPr="002955CF" w:rsidRDefault="00BD718F" w:rsidP="00DD5200">
            <w:pPr>
              <w:pStyle w:val="NoSpacing"/>
              <w:rPr>
                <w:rFonts w:ascii="Times New Roman" w:hAnsi="Times New Roman" w:cs="Times New Roman"/>
                <w:highlight w:val="lightGray"/>
              </w:rPr>
            </w:pPr>
          </w:p>
        </w:tc>
        <w:tc>
          <w:tcPr>
            <w:tcW w:w="2469" w:type="dxa"/>
          </w:tcPr>
          <w:p w14:paraId="28A027B6" w14:textId="77777777" w:rsidR="00BD718F" w:rsidRPr="002955CF" w:rsidRDefault="00BD718F" w:rsidP="00DD5200">
            <w:pPr>
              <w:pStyle w:val="NoSpacing"/>
              <w:rPr>
                <w:rFonts w:ascii="Times New Roman" w:hAnsi="Times New Roman" w:cs="Times New Roman"/>
                <w:highlight w:val="lightGray"/>
              </w:rPr>
            </w:pPr>
          </w:p>
        </w:tc>
      </w:tr>
      <w:tr w:rsidR="00CF2145" w:rsidRPr="002955CF"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6A26C0" w:rsidRDefault="00CF2145" w:rsidP="00DD5200">
            <w:pPr>
              <w:pStyle w:val="NoSpacing"/>
              <w:rPr>
                <w:rFonts w:ascii="Times New Roman" w:hAnsi="Times New Roman" w:cs="Times New Roman"/>
              </w:rPr>
            </w:pPr>
            <w:r w:rsidRPr="006A26C0">
              <w:rPr>
                <w:rFonts w:ascii="Times New Roman" w:hAnsi="Times New Roman" w:cs="Times New Roman"/>
              </w:rPr>
              <w:t>Troublefield, Jordan</w:t>
            </w:r>
          </w:p>
        </w:tc>
        <w:tc>
          <w:tcPr>
            <w:tcW w:w="3818" w:type="dxa"/>
          </w:tcPr>
          <w:p w14:paraId="738F79B0" w14:textId="77777777" w:rsidR="00CF2145" w:rsidRPr="002955CF"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2955CF" w:rsidRDefault="00CF2145" w:rsidP="00DD5200">
            <w:pPr>
              <w:pStyle w:val="NoSpacing"/>
              <w:rPr>
                <w:rFonts w:ascii="Times New Roman" w:hAnsi="Times New Roman" w:cs="Times New Roman"/>
                <w:highlight w:val="lightGray"/>
              </w:rPr>
            </w:pPr>
          </w:p>
        </w:tc>
      </w:tr>
      <w:tr w:rsidR="00E57DF4" w:rsidRPr="002955CF" w14:paraId="68EE0A26" w14:textId="77777777" w:rsidTr="00853AF5">
        <w:tblPrEx>
          <w:tblLook w:val="0000" w:firstRow="0" w:lastRow="0" w:firstColumn="0" w:lastColumn="0" w:noHBand="0" w:noVBand="0"/>
        </w:tblPrEx>
        <w:trPr>
          <w:trHeight w:val="20"/>
        </w:trPr>
        <w:tc>
          <w:tcPr>
            <w:tcW w:w="2610" w:type="dxa"/>
          </w:tcPr>
          <w:p w14:paraId="7D0A93A1" w14:textId="20A43CB2" w:rsidR="00E57DF4" w:rsidRPr="002955CF" w:rsidRDefault="00E57DF4" w:rsidP="00DD5200">
            <w:pPr>
              <w:pStyle w:val="NoSpacing"/>
              <w:rPr>
                <w:rFonts w:ascii="Times New Roman" w:hAnsi="Times New Roman" w:cs="Times New Roman"/>
                <w:highlight w:val="lightGray"/>
              </w:rPr>
            </w:pPr>
            <w:r w:rsidRPr="00E57DF4">
              <w:rPr>
                <w:rFonts w:ascii="Times New Roman" w:hAnsi="Times New Roman" w:cs="Times New Roman"/>
              </w:rPr>
              <w:t>Warnken, Pete</w:t>
            </w:r>
          </w:p>
        </w:tc>
        <w:tc>
          <w:tcPr>
            <w:tcW w:w="3818" w:type="dxa"/>
          </w:tcPr>
          <w:p w14:paraId="19CE7DCD" w14:textId="77777777" w:rsidR="00E57DF4" w:rsidRPr="002955CF" w:rsidRDefault="00E57DF4" w:rsidP="00DD5200">
            <w:pPr>
              <w:pStyle w:val="NoSpacing"/>
              <w:rPr>
                <w:rFonts w:ascii="Times New Roman" w:hAnsi="Times New Roman" w:cs="Times New Roman"/>
                <w:highlight w:val="lightGray"/>
              </w:rPr>
            </w:pPr>
          </w:p>
        </w:tc>
        <w:tc>
          <w:tcPr>
            <w:tcW w:w="2469" w:type="dxa"/>
          </w:tcPr>
          <w:p w14:paraId="21BCF41F" w14:textId="77777777" w:rsidR="00E57DF4" w:rsidRPr="002955CF" w:rsidRDefault="00E57DF4" w:rsidP="00DD5200">
            <w:pPr>
              <w:pStyle w:val="NoSpacing"/>
              <w:rPr>
                <w:rFonts w:ascii="Times New Roman" w:hAnsi="Times New Roman" w:cs="Times New Roman"/>
                <w:highlight w:val="lightGray"/>
              </w:rPr>
            </w:pPr>
          </w:p>
        </w:tc>
      </w:tr>
      <w:tr w:rsidR="00D61F58" w:rsidRPr="002955CF"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2955CF" w:rsidRDefault="00D61F58" w:rsidP="00DD5200">
            <w:pPr>
              <w:pStyle w:val="NoSpacing"/>
              <w:rPr>
                <w:rFonts w:ascii="Times New Roman" w:hAnsi="Times New Roman" w:cs="Times New Roman"/>
                <w:highlight w:val="lightGray"/>
              </w:rPr>
            </w:pPr>
            <w:r w:rsidRPr="00BD718F">
              <w:rPr>
                <w:rFonts w:ascii="Times New Roman" w:hAnsi="Times New Roman" w:cs="Times New Roman"/>
              </w:rPr>
              <w:t>Zeplin, Rachel</w:t>
            </w:r>
          </w:p>
        </w:tc>
        <w:tc>
          <w:tcPr>
            <w:tcW w:w="3818" w:type="dxa"/>
          </w:tcPr>
          <w:p w14:paraId="0BC8A284" w14:textId="77777777" w:rsidR="00D61F58" w:rsidRPr="002955CF"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2955CF" w:rsidRDefault="00D61F58" w:rsidP="00DD5200">
            <w:pPr>
              <w:pStyle w:val="NoSpacing"/>
              <w:rPr>
                <w:rFonts w:ascii="Times New Roman" w:hAnsi="Times New Roman" w:cs="Times New Roman"/>
                <w:highlight w:val="lightGray"/>
              </w:rPr>
            </w:pPr>
          </w:p>
        </w:tc>
      </w:tr>
      <w:bookmarkEnd w:id="4"/>
    </w:tbl>
    <w:p w14:paraId="300E392D" w14:textId="1C054C92" w:rsidR="00B241D3" w:rsidRPr="002955CF" w:rsidRDefault="00B241D3" w:rsidP="002968F0">
      <w:pPr>
        <w:pStyle w:val="NoSpacing"/>
        <w:jc w:val="both"/>
        <w:rPr>
          <w:rFonts w:ascii="Times New Roman" w:hAnsi="Times New Roman" w:cs="Times New Roman"/>
          <w:i/>
          <w:highlight w:val="lightGray"/>
        </w:rPr>
      </w:pPr>
    </w:p>
    <w:p w14:paraId="12574439" w14:textId="77777777" w:rsidR="004C7EC9" w:rsidRPr="008A0EE2" w:rsidRDefault="004C7EC9" w:rsidP="002968F0">
      <w:pPr>
        <w:pStyle w:val="NoSpacing"/>
        <w:jc w:val="both"/>
        <w:rPr>
          <w:rFonts w:ascii="Times New Roman" w:hAnsi="Times New Roman" w:cs="Times New Roman"/>
          <w:i/>
          <w:highlight w:val="lightGray"/>
        </w:rPr>
      </w:pPr>
    </w:p>
    <w:p w14:paraId="5A656F6C" w14:textId="51F01661" w:rsidR="00EB6CF3" w:rsidRPr="00B74935" w:rsidRDefault="00EF73CC" w:rsidP="002968F0">
      <w:pPr>
        <w:pStyle w:val="NoSpacing"/>
        <w:jc w:val="both"/>
        <w:rPr>
          <w:rFonts w:ascii="Times New Roman" w:hAnsi="Times New Roman" w:cs="Times New Roman"/>
        </w:rPr>
      </w:pPr>
      <w:r w:rsidRPr="00B74935">
        <w:rPr>
          <w:rFonts w:ascii="Times New Roman" w:hAnsi="Times New Roman" w:cs="Times New Roman"/>
          <w:i/>
        </w:rPr>
        <w:t xml:space="preserve">Unless otherwise indicated, all Market Segments </w:t>
      </w:r>
      <w:r w:rsidR="001C3550" w:rsidRPr="00B74935">
        <w:rPr>
          <w:rFonts w:ascii="Times New Roman" w:hAnsi="Times New Roman" w:cs="Times New Roman"/>
          <w:i/>
        </w:rPr>
        <w:t>participated</w:t>
      </w:r>
      <w:r w:rsidR="008954B2" w:rsidRPr="00B74935">
        <w:rPr>
          <w:rFonts w:ascii="Times New Roman" w:hAnsi="Times New Roman" w:cs="Times New Roman"/>
          <w:i/>
        </w:rPr>
        <w:t xml:space="preserve"> in the votes</w:t>
      </w:r>
      <w:r w:rsidR="00CB2571" w:rsidRPr="00B74935">
        <w:rPr>
          <w:rFonts w:ascii="Times New Roman" w:hAnsi="Times New Roman" w:cs="Times New Roman"/>
          <w:i/>
        </w:rPr>
        <w:t>.</w:t>
      </w:r>
    </w:p>
    <w:p w14:paraId="0ED0FC2F" w14:textId="77777777" w:rsidR="003810AE" w:rsidRDefault="003810AE" w:rsidP="002968F0">
      <w:pPr>
        <w:pStyle w:val="NoSpacing"/>
        <w:jc w:val="both"/>
        <w:rPr>
          <w:rFonts w:ascii="Times New Roman" w:hAnsi="Times New Roman" w:cs="Times New Roman"/>
        </w:rPr>
      </w:pPr>
    </w:p>
    <w:p w14:paraId="4DE648F1" w14:textId="77777777" w:rsidR="003810AE" w:rsidRDefault="003810AE" w:rsidP="002968F0">
      <w:pPr>
        <w:pStyle w:val="NoSpacing"/>
        <w:jc w:val="both"/>
        <w:rPr>
          <w:rFonts w:ascii="Times New Roman" w:hAnsi="Times New Roman" w:cs="Times New Roman"/>
        </w:rPr>
      </w:pPr>
    </w:p>
    <w:p w14:paraId="75FA2B60" w14:textId="6AE189F1" w:rsidR="00895FFF" w:rsidRPr="00B74935" w:rsidRDefault="00740665" w:rsidP="002968F0">
      <w:pPr>
        <w:pStyle w:val="NoSpacing"/>
        <w:jc w:val="both"/>
        <w:rPr>
          <w:rFonts w:ascii="Times New Roman" w:hAnsi="Times New Roman" w:cs="Times New Roman"/>
        </w:rPr>
      </w:pPr>
      <w:r w:rsidRPr="00B74935">
        <w:rPr>
          <w:rFonts w:ascii="Times New Roman" w:hAnsi="Times New Roman" w:cs="Times New Roman"/>
        </w:rPr>
        <w:t>Martha Henson</w:t>
      </w:r>
      <w:r w:rsidR="00075016" w:rsidRPr="00B74935">
        <w:rPr>
          <w:rFonts w:ascii="Times New Roman" w:hAnsi="Times New Roman" w:cs="Times New Roman"/>
        </w:rPr>
        <w:t xml:space="preserve"> </w:t>
      </w:r>
      <w:r w:rsidR="00895FFF" w:rsidRPr="00B74935">
        <w:rPr>
          <w:rFonts w:ascii="Times New Roman" w:hAnsi="Times New Roman" w:cs="Times New Roman"/>
        </w:rPr>
        <w:t xml:space="preserve">called the </w:t>
      </w:r>
      <w:r w:rsidR="002955CF">
        <w:rPr>
          <w:rFonts w:ascii="Times New Roman" w:hAnsi="Times New Roman" w:cs="Times New Roman"/>
        </w:rPr>
        <w:t>September 16</w:t>
      </w:r>
      <w:r w:rsidR="007670D7">
        <w:rPr>
          <w:rFonts w:ascii="Times New Roman" w:hAnsi="Times New Roman" w:cs="Times New Roman"/>
        </w:rPr>
        <w:t xml:space="preserve">, </w:t>
      </w:r>
      <w:r w:rsidR="00885AC5" w:rsidRPr="00B74935">
        <w:rPr>
          <w:rFonts w:ascii="Times New Roman" w:hAnsi="Times New Roman" w:cs="Times New Roman"/>
        </w:rPr>
        <w:t>2021</w:t>
      </w:r>
      <w:r w:rsidR="008524CF" w:rsidRPr="00B74935">
        <w:rPr>
          <w:rFonts w:ascii="Times New Roman" w:hAnsi="Times New Roman" w:cs="Times New Roman"/>
        </w:rPr>
        <w:t xml:space="preserve"> </w:t>
      </w:r>
      <w:r w:rsidR="00895FFF" w:rsidRPr="00B74935">
        <w:rPr>
          <w:rFonts w:ascii="Times New Roman" w:hAnsi="Times New Roman" w:cs="Times New Roman"/>
        </w:rPr>
        <w:t xml:space="preserve">PRS meeting to order at </w:t>
      </w:r>
      <w:r w:rsidR="00810E55">
        <w:rPr>
          <w:rFonts w:ascii="Times New Roman" w:hAnsi="Times New Roman" w:cs="Times New Roman"/>
        </w:rPr>
        <w:t>1:00 p</w:t>
      </w:r>
      <w:r w:rsidR="0082225D" w:rsidRPr="00B74935">
        <w:rPr>
          <w:rFonts w:ascii="Times New Roman" w:hAnsi="Times New Roman" w:cs="Times New Roman"/>
        </w:rPr>
        <w:t xml:space="preserve">.m. </w:t>
      </w:r>
      <w:r w:rsidR="00895FFF" w:rsidRPr="00B74935">
        <w:rPr>
          <w:rFonts w:ascii="Times New Roman" w:hAnsi="Times New Roman" w:cs="Times New Roman"/>
        </w:rPr>
        <w:t xml:space="preserve"> </w:t>
      </w:r>
    </w:p>
    <w:p w14:paraId="265FA3FF" w14:textId="77777777" w:rsidR="00895FFF" w:rsidRPr="00B74935" w:rsidRDefault="00895FFF" w:rsidP="002968F0">
      <w:pPr>
        <w:pStyle w:val="NoSpacing"/>
        <w:jc w:val="both"/>
        <w:rPr>
          <w:rFonts w:ascii="Times New Roman" w:hAnsi="Times New Roman" w:cs="Times New Roman"/>
          <w:u w:val="single"/>
        </w:rPr>
      </w:pPr>
      <w:r w:rsidRPr="00B74935">
        <w:rPr>
          <w:rFonts w:ascii="Times New Roman" w:hAnsi="Times New Roman" w:cs="Times New Roman"/>
          <w:u w:val="single"/>
        </w:rPr>
        <w:lastRenderedPageBreak/>
        <w:t>Antitrust Admonition</w:t>
      </w:r>
    </w:p>
    <w:p w14:paraId="3E2342D5" w14:textId="05DF803B" w:rsidR="00895FFF" w:rsidRPr="00B74935" w:rsidRDefault="00895FFF" w:rsidP="002968F0">
      <w:pPr>
        <w:pStyle w:val="NoSpacing"/>
        <w:jc w:val="both"/>
        <w:rPr>
          <w:rFonts w:ascii="Times New Roman" w:hAnsi="Times New Roman" w:cs="Times New Roman"/>
        </w:rPr>
      </w:pPr>
      <w:r w:rsidRPr="00B74935">
        <w:rPr>
          <w:rFonts w:ascii="Times New Roman" w:hAnsi="Times New Roman" w:cs="Times New Roman"/>
        </w:rPr>
        <w:t xml:space="preserve">Ms. </w:t>
      </w:r>
      <w:r w:rsidR="00740665" w:rsidRPr="00B74935">
        <w:rPr>
          <w:rFonts w:ascii="Times New Roman" w:hAnsi="Times New Roman" w:cs="Times New Roman"/>
        </w:rPr>
        <w:t>Henson</w:t>
      </w:r>
      <w:r w:rsidRPr="00B74935">
        <w:rPr>
          <w:rFonts w:ascii="Times New Roman" w:hAnsi="Times New Roman" w:cs="Times New Roman"/>
        </w:rPr>
        <w:t xml:space="preserve"> attention to the Antitrust Admonition, which was displayed.  </w:t>
      </w:r>
    </w:p>
    <w:p w14:paraId="23AD62D0" w14:textId="52BAC71A" w:rsidR="00DF055E" w:rsidRDefault="00DF055E" w:rsidP="00DF055E">
      <w:pPr>
        <w:pStyle w:val="NoSpacing"/>
        <w:rPr>
          <w:rFonts w:ascii="Times New Roman" w:hAnsi="Times New Roman" w:cs="Times New Roman"/>
        </w:rPr>
      </w:pPr>
    </w:p>
    <w:p w14:paraId="627506FC" w14:textId="77777777" w:rsidR="002955CF" w:rsidRPr="002955CF" w:rsidRDefault="002955CF" w:rsidP="00DF055E">
      <w:pPr>
        <w:pStyle w:val="NoSpacing"/>
        <w:rPr>
          <w:rFonts w:ascii="Times New Roman" w:hAnsi="Times New Roman" w:cs="Times New Roman"/>
        </w:rPr>
      </w:pPr>
    </w:p>
    <w:p w14:paraId="69E21F5C" w14:textId="6184E565" w:rsidR="002955CF" w:rsidRPr="002955CF" w:rsidRDefault="002955CF" w:rsidP="002955CF">
      <w:pPr>
        <w:pStyle w:val="NoSpacing"/>
        <w:jc w:val="both"/>
        <w:rPr>
          <w:rFonts w:ascii="Times New Roman" w:hAnsi="Times New Roman" w:cs="Times New Roman"/>
          <w:u w:val="single"/>
        </w:rPr>
      </w:pPr>
      <w:r w:rsidRPr="00DA2CB0">
        <w:rPr>
          <w:rFonts w:ascii="Times New Roman" w:hAnsi="Times New Roman" w:cs="Times New Roman"/>
          <w:u w:val="single"/>
        </w:rPr>
        <w:t>Waive Notice for Voting Items</w:t>
      </w:r>
      <w:r w:rsidRPr="002955CF">
        <w:rPr>
          <w:rFonts w:ascii="Times New Roman" w:hAnsi="Times New Roman" w:cs="Times New Roman"/>
          <w:u w:val="single"/>
        </w:rPr>
        <w:t xml:space="preserve"> </w:t>
      </w:r>
    </w:p>
    <w:p w14:paraId="14A1F93E" w14:textId="77777777" w:rsidR="009250BF" w:rsidRPr="00B04854" w:rsidRDefault="009250BF" w:rsidP="009250BF">
      <w:pPr>
        <w:pStyle w:val="NoSpacing"/>
        <w:jc w:val="both"/>
        <w:rPr>
          <w:rFonts w:ascii="Times New Roman" w:hAnsi="Times New Roman" w:cs="Times New Roman"/>
          <w:i/>
        </w:rPr>
      </w:pPr>
      <w:r w:rsidRPr="009250BF">
        <w:rPr>
          <w:rFonts w:ascii="Times New Roman" w:hAnsi="Times New Roman" w:cs="Times New Roman"/>
          <w:b/>
          <w:bCs/>
        </w:rPr>
        <w:t>Bob Wittmeyer moved to waive notice in order to consider PRS voting items. Shawnee Claiborn-Pinto</w:t>
      </w:r>
      <w:r>
        <w:rPr>
          <w:rFonts w:ascii="Times New Roman" w:hAnsi="Times New Roman" w:cs="Times New Roman"/>
        </w:rPr>
        <w:t xml:space="preserve"> </w:t>
      </w:r>
      <w:r w:rsidRPr="007732C0">
        <w:rPr>
          <w:rFonts w:ascii="Times New Roman" w:hAnsi="Times New Roman" w:cs="Times New Roman"/>
          <w:b/>
        </w:rPr>
        <w:t>seconded the motion.  The</w:t>
      </w:r>
      <w:r w:rsidRPr="00B04854">
        <w:rPr>
          <w:rFonts w:ascii="Times New Roman" w:hAnsi="Times New Roman" w:cs="Times New Roman"/>
          <w:b/>
        </w:rPr>
        <w:t xml:space="preserve"> motion carried unanimously via roll call vote.</w:t>
      </w:r>
      <w:r w:rsidRPr="00B04854">
        <w:rPr>
          <w:rFonts w:ascii="Times New Roman" w:hAnsi="Times New Roman" w:cs="Times New Roman"/>
        </w:rPr>
        <w:t xml:space="preserve">  </w:t>
      </w:r>
      <w:r w:rsidRPr="00B04854">
        <w:rPr>
          <w:rFonts w:ascii="Times New Roman" w:hAnsi="Times New Roman" w:cs="Times New Roman"/>
          <w:i/>
        </w:rPr>
        <w:t xml:space="preserve">(Please see ballot posted with Key Documents.) </w:t>
      </w:r>
    </w:p>
    <w:p w14:paraId="7F8FFAE8" w14:textId="24E38416" w:rsidR="009250BF" w:rsidRDefault="009250BF" w:rsidP="002955CF">
      <w:pPr>
        <w:pStyle w:val="NoSpacing"/>
        <w:jc w:val="both"/>
        <w:rPr>
          <w:rFonts w:ascii="Times New Roman" w:hAnsi="Times New Roman" w:cs="Times New Roman"/>
        </w:rPr>
      </w:pPr>
    </w:p>
    <w:p w14:paraId="37219CE7" w14:textId="77777777" w:rsidR="009250BF" w:rsidRPr="002955CF" w:rsidRDefault="009250BF" w:rsidP="002955CF">
      <w:pPr>
        <w:pStyle w:val="NoSpacing"/>
        <w:jc w:val="both"/>
        <w:rPr>
          <w:rFonts w:ascii="Times New Roman" w:hAnsi="Times New Roman" w:cs="Times New Roman"/>
        </w:rPr>
      </w:pPr>
    </w:p>
    <w:p w14:paraId="42EBE117" w14:textId="53DF8C26" w:rsidR="00740665" w:rsidRPr="00B74935" w:rsidRDefault="00740665" w:rsidP="00740665">
      <w:pPr>
        <w:pStyle w:val="NoSpacing"/>
        <w:jc w:val="both"/>
        <w:rPr>
          <w:rFonts w:ascii="Times New Roman" w:hAnsi="Times New Roman" w:cs="Times New Roman"/>
          <w:u w:val="single"/>
        </w:rPr>
      </w:pPr>
      <w:r w:rsidRPr="00B74935">
        <w:rPr>
          <w:rFonts w:ascii="Times New Roman" w:hAnsi="Times New Roman" w:cs="Times New Roman"/>
          <w:u w:val="single"/>
        </w:rPr>
        <w:t>Approval of Minutes (see Key Documents)</w:t>
      </w:r>
      <w:r w:rsidRPr="00B74935">
        <w:rPr>
          <w:rStyle w:val="FootnoteReference"/>
          <w:rFonts w:ascii="Times New Roman" w:hAnsi="Times New Roman" w:cs="Times New Roman"/>
          <w:u w:val="single"/>
        </w:rPr>
        <w:footnoteReference w:id="1"/>
      </w:r>
    </w:p>
    <w:p w14:paraId="7B36A865" w14:textId="7F2C93A1" w:rsidR="00A64B2E" w:rsidRPr="00B74935" w:rsidRDefault="002955CF" w:rsidP="00740665">
      <w:pPr>
        <w:pStyle w:val="NoSpacing"/>
        <w:jc w:val="both"/>
        <w:rPr>
          <w:rFonts w:ascii="Times New Roman" w:hAnsi="Times New Roman" w:cs="Times New Roman"/>
          <w:i/>
        </w:rPr>
      </w:pPr>
      <w:r>
        <w:rPr>
          <w:rFonts w:ascii="Times New Roman" w:hAnsi="Times New Roman" w:cs="Times New Roman"/>
          <w:i/>
        </w:rPr>
        <w:t xml:space="preserve">August 12, 2021 </w:t>
      </w:r>
    </w:p>
    <w:p w14:paraId="3297519A" w14:textId="2D72018F" w:rsidR="00740665" w:rsidRPr="00EA681A" w:rsidRDefault="00740665" w:rsidP="00740665">
      <w:pPr>
        <w:pStyle w:val="NoSpacing"/>
        <w:jc w:val="both"/>
        <w:rPr>
          <w:rFonts w:ascii="Times New Roman" w:hAnsi="Times New Roman" w:cs="Times New Roman"/>
        </w:rPr>
      </w:pPr>
      <w:r w:rsidRPr="00EA681A">
        <w:rPr>
          <w:rFonts w:ascii="Times New Roman" w:hAnsi="Times New Roman" w:cs="Times New Roman"/>
        </w:rPr>
        <w:t xml:space="preserve">Market Participants reviewed </w:t>
      </w:r>
      <w:r w:rsidR="002955CF">
        <w:rPr>
          <w:rFonts w:ascii="Times New Roman" w:hAnsi="Times New Roman" w:cs="Times New Roman"/>
        </w:rPr>
        <w:t xml:space="preserve">August 12, 2021 </w:t>
      </w:r>
      <w:r w:rsidRPr="00EA681A">
        <w:rPr>
          <w:rFonts w:ascii="Times New Roman" w:hAnsi="Times New Roman" w:cs="Times New Roman"/>
        </w:rPr>
        <w:t xml:space="preserve">PRS Meeting Minutes.  </w:t>
      </w:r>
      <w:bookmarkStart w:id="5" w:name="_Hlk82018094"/>
      <w:r w:rsidRPr="00EA681A">
        <w:rPr>
          <w:rFonts w:ascii="Times New Roman" w:hAnsi="Times New Roman" w:cs="Times New Roman"/>
        </w:rPr>
        <w:t>Ms. Henson noted th</w:t>
      </w:r>
      <w:r w:rsidR="008E57C0">
        <w:rPr>
          <w:rFonts w:ascii="Times New Roman" w:hAnsi="Times New Roman" w:cs="Times New Roman"/>
        </w:rPr>
        <w:t xml:space="preserve">is item </w:t>
      </w:r>
      <w:r w:rsidRPr="00EA681A">
        <w:rPr>
          <w:rFonts w:ascii="Times New Roman" w:hAnsi="Times New Roman" w:cs="Times New Roman"/>
        </w:rPr>
        <w:t xml:space="preserve">could be considered for inclusion in the </w:t>
      </w:r>
      <w:hyperlink w:anchor="Combined_Ballot" w:history="1">
        <w:r w:rsidRPr="00EA681A">
          <w:rPr>
            <w:rStyle w:val="Hyperlink"/>
            <w:rFonts w:ascii="Times New Roman" w:hAnsi="Times New Roman" w:cs="Times New Roman"/>
          </w:rPr>
          <w:t>Combined Ballot</w:t>
        </w:r>
      </w:hyperlink>
      <w:r w:rsidRPr="00EA681A">
        <w:rPr>
          <w:rFonts w:ascii="Times New Roman" w:hAnsi="Times New Roman" w:cs="Times New Roman"/>
        </w:rPr>
        <w:t xml:space="preserve">.  </w:t>
      </w:r>
    </w:p>
    <w:bookmarkEnd w:id="5"/>
    <w:p w14:paraId="722248F3" w14:textId="77777777" w:rsidR="00740665" w:rsidRPr="008A0EE2" w:rsidRDefault="00740665" w:rsidP="00740665">
      <w:pPr>
        <w:pStyle w:val="NoSpacing"/>
        <w:jc w:val="both"/>
        <w:rPr>
          <w:rFonts w:ascii="Times New Roman" w:hAnsi="Times New Roman" w:cs="Times New Roman"/>
          <w:b/>
          <w:highlight w:val="lightGray"/>
        </w:rPr>
      </w:pPr>
    </w:p>
    <w:p w14:paraId="22DDB6A0" w14:textId="77777777" w:rsidR="00B4449F" w:rsidRPr="008A0EE2" w:rsidRDefault="00B4449F" w:rsidP="00740665">
      <w:pPr>
        <w:pStyle w:val="NoSpacing"/>
        <w:jc w:val="both"/>
        <w:rPr>
          <w:rFonts w:ascii="Times New Roman" w:hAnsi="Times New Roman" w:cs="Times New Roman"/>
          <w:b/>
          <w:highlight w:val="lightGray"/>
        </w:rPr>
      </w:pPr>
    </w:p>
    <w:p w14:paraId="765050AF" w14:textId="141AF1D3" w:rsidR="007A0397" w:rsidRPr="007A6BC6" w:rsidRDefault="007A0397" w:rsidP="002968F0">
      <w:pPr>
        <w:pStyle w:val="NoSpacing"/>
        <w:jc w:val="both"/>
        <w:rPr>
          <w:rFonts w:ascii="Times New Roman" w:hAnsi="Times New Roman" w:cs="Times New Roman"/>
          <w:u w:val="single"/>
        </w:rPr>
      </w:pPr>
      <w:r w:rsidRPr="007A6BC6">
        <w:rPr>
          <w:rFonts w:ascii="Times New Roman" w:hAnsi="Times New Roman" w:cs="Times New Roman"/>
          <w:u w:val="single"/>
        </w:rPr>
        <w:t xml:space="preserve">Technical Advisory Committee (TAC) </w:t>
      </w:r>
      <w:r w:rsidR="00885AC5" w:rsidRPr="007A6BC6">
        <w:rPr>
          <w:rFonts w:ascii="Times New Roman" w:hAnsi="Times New Roman" w:cs="Times New Roman"/>
          <w:u w:val="single"/>
        </w:rPr>
        <w:t>Update</w:t>
      </w:r>
      <w:r w:rsidR="003A4157" w:rsidRPr="007A6BC6">
        <w:rPr>
          <w:rFonts w:ascii="Times New Roman" w:hAnsi="Times New Roman" w:cs="Times New Roman"/>
          <w:u w:val="single"/>
        </w:rPr>
        <w:t xml:space="preserve"> </w:t>
      </w:r>
    </w:p>
    <w:p w14:paraId="34267D48" w14:textId="03E3DEC9" w:rsidR="00996C43" w:rsidRPr="00996C43" w:rsidRDefault="00AC3F48" w:rsidP="00F92C07">
      <w:pPr>
        <w:pStyle w:val="NoSpacing"/>
        <w:jc w:val="both"/>
        <w:rPr>
          <w:rFonts w:ascii="Times New Roman" w:hAnsi="Times New Roman" w:cs="Times New Roman"/>
        </w:rPr>
      </w:pPr>
      <w:r w:rsidRPr="00996C43">
        <w:rPr>
          <w:rFonts w:ascii="Times New Roman" w:hAnsi="Times New Roman" w:cs="Times New Roman"/>
        </w:rPr>
        <w:t xml:space="preserve">Ms. Henson </w:t>
      </w:r>
      <w:r w:rsidR="007807E3" w:rsidRPr="00996C43">
        <w:rPr>
          <w:rFonts w:ascii="Times New Roman" w:hAnsi="Times New Roman" w:cs="Times New Roman"/>
        </w:rPr>
        <w:t xml:space="preserve">reviewed the disposition of items considered at the </w:t>
      </w:r>
      <w:r w:rsidR="00996C43" w:rsidRPr="00996C43">
        <w:rPr>
          <w:rFonts w:ascii="Times New Roman" w:hAnsi="Times New Roman" w:cs="Times New Roman"/>
        </w:rPr>
        <w:t xml:space="preserve">August 27, 2021 </w:t>
      </w:r>
      <w:r w:rsidR="007807E3" w:rsidRPr="00996C43">
        <w:rPr>
          <w:rFonts w:ascii="Times New Roman" w:hAnsi="Times New Roman" w:cs="Times New Roman"/>
        </w:rPr>
        <w:t>TAC meeting</w:t>
      </w:r>
      <w:r w:rsidR="001B3A57" w:rsidRPr="00996C43">
        <w:rPr>
          <w:rFonts w:ascii="Times New Roman" w:hAnsi="Times New Roman" w:cs="Times New Roman"/>
        </w:rPr>
        <w:t xml:space="preserve"> and </w:t>
      </w:r>
      <w:r w:rsidR="00996C43" w:rsidRPr="00996C43">
        <w:rPr>
          <w:rFonts w:ascii="Times New Roman" w:hAnsi="Times New Roman" w:cs="Times New Roman"/>
        </w:rPr>
        <w:t xml:space="preserve">encouraged Market Participants to attend the September 17, 2021 Annual TAC/TAC Subcommittee Structural and Procedural Review at 1:00 p.m. </w:t>
      </w:r>
    </w:p>
    <w:p w14:paraId="57E6702D" w14:textId="77777777" w:rsidR="00996C43" w:rsidRDefault="00996C43" w:rsidP="00F92C07">
      <w:pPr>
        <w:pStyle w:val="NoSpacing"/>
        <w:jc w:val="both"/>
        <w:rPr>
          <w:rFonts w:ascii="Times New Roman" w:hAnsi="Times New Roman" w:cs="Times New Roman"/>
          <w:highlight w:val="lightGray"/>
        </w:rPr>
      </w:pPr>
    </w:p>
    <w:p w14:paraId="118E2611" w14:textId="77777777" w:rsidR="00996C43" w:rsidRDefault="00996C43" w:rsidP="00F92C07">
      <w:pPr>
        <w:pStyle w:val="NoSpacing"/>
        <w:jc w:val="both"/>
        <w:rPr>
          <w:rFonts w:ascii="Times New Roman" w:hAnsi="Times New Roman" w:cs="Times New Roman"/>
          <w:highlight w:val="lightGray"/>
        </w:rPr>
      </w:pPr>
    </w:p>
    <w:p w14:paraId="5E7FDE1E" w14:textId="4F350495" w:rsidR="00FB78FB" w:rsidRPr="00DA4F71" w:rsidRDefault="00131680"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Project </w:t>
      </w:r>
      <w:r w:rsidR="00D16019" w:rsidRPr="00DA4F71">
        <w:rPr>
          <w:rFonts w:ascii="Times New Roman" w:hAnsi="Times New Roman" w:cs="Times New Roman"/>
          <w:u w:val="single"/>
        </w:rPr>
        <w:t>Update and Summary of Project Priority List (PPL) Activity to Date (see Key Documents)</w:t>
      </w:r>
      <w:r w:rsidR="00FB78FB" w:rsidRPr="00DA4F71">
        <w:rPr>
          <w:rFonts w:ascii="Times New Roman" w:hAnsi="Times New Roman" w:cs="Times New Roman"/>
          <w:u w:val="single"/>
        </w:rPr>
        <w:t xml:space="preserve"> </w:t>
      </w:r>
    </w:p>
    <w:p w14:paraId="0D10389B" w14:textId="16F0093D" w:rsidR="004F7DDE" w:rsidRDefault="0060378E" w:rsidP="009F51CD">
      <w:pPr>
        <w:pStyle w:val="NoSpacing"/>
        <w:jc w:val="both"/>
        <w:rPr>
          <w:rFonts w:ascii="Times New Roman" w:hAnsi="Times New Roman" w:cs="Times New Roman"/>
        </w:rPr>
      </w:pPr>
      <w:r w:rsidRPr="000A1EA7">
        <w:rPr>
          <w:rFonts w:ascii="Times New Roman" w:hAnsi="Times New Roman" w:cs="Times New Roman"/>
        </w:rPr>
        <w:t xml:space="preserve">Troy Anderson </w:t>
      </w:r>
      <w:r w:rsidR="00D16019" w:rsidRPr="000A1EA7">
        <w:rPr>
          <w:rFonts w:ascii="Times New Roman" w:hAnsi="Times New Roman" w:cs="Times New Roman"/>
        </w:rPr>
        <w:t>pr</w:t>
      </w:r>
      <w:r w:rsidR="00474A6F" w:rsidRPr="000A1EA7">
        <w:rPr>
          <w:rFonts w:ascii="Times New Roman" w:hAnsi="Times New Roman" w:cs="Times New Roman"/>
        </w:rPr>
        <w:t xml:space="preserve">ovided a </w:t>
      </w:r>
      <w:r w:rsidR="00D16019" w:rsidRPr="000A1EA7">
        <w:rPr>
          <w:rFonts w:ascii="Times New Roman" w:hAnsi="Times New Roman" w:cs="Times New Roman"/>
        </w:rPr>
        <w:t>project update</w:t>
      </w:r>
      <w:r w:rsidR="00FD7F5A" w:rsidRPr="000A1EA7">
        <w:rPr>
          <w:rFonts w:ascii="Times New Roman" w:hAnsi="Times New Roman" w:cs="Times New Roman"/>
        </w:rPr>
        <w:t xml:space="preserve"> </w:t>
      </w:r>
      <w:r w:rsidR="00D16019" w:rsidRPr="000A1EA7">
        <w:rPr>
          <w:rFonts w:ascii="Times New Roman" w:hAnsi="Times New Roman" w:cs="Times New Roman"/>
        </w:rPr>
        <w:t>and summary of PPL activity</w:t>
      </w:r>
      <w:r w:rsidR="009F51CD" w:rsidRPr="000A1EA7">
        <w:rPr>
          <w:rFonts w:ascii="Times New Roman" w:hAnsi="Times New Roman" w:cs="Times New Roman"/>
        </w:rPr>
        <w:t xml:space="preserve"> and </w:t>
      </w:r>
      <w:r w:rsidR="00E02EBB" w:rsidRPr="000A1EA7">
        <w:rPr>
          <w:rFonts w:ascii="Times New Roman" w:hAnsi="Times New Roman" w:cs="Times New Roman"/>
        </w:rPr>
        <w:t>rev</w:t>
      </w:r>
      <w:r w:rsidR="00861C8C" w:rsidRPr="000A1EA7">
        <w:rPr>
          <w:rFonts w:ascii="Times New Roman" w:hAnsi="Times New Roman" w:cs="Times New Roman"/>
        </w:rPr>
        <w:t xml:space="preserve">iewed </w:t>
      </w:r>
      <w:r w:rsidR="00371BC3" w:rsidRPr="000A1EA7">
        <w:rPr>
          <w:rFonts w:ascii="Times New Roman" w:hAnsi="Times New Roman" w:cs="Times New Roman"/>
        </w:rPr>
        <w:t>t</w:t>
      </w:r>
      <w:r w:rsidR="00861C8C" w:rsidRPr="000A1EA7">
        <w:rPr>
          <w:rFonts w:ascii="Times New Roman" w:hAnsi="Times New Roman" w:cs="Times New Roman"/>
        </w:rPr>
        <w:t xml:space="preserve">he </w:t>
      </w:r>
      <w:r w:rsidR="00DB1676" w:rsidRPr="000A1EA7">
        <w:rPr>
          <w:rFonts w:ascii="Times New Roman" w:hAnsi="Times New Roman" w:cs="Times New Roman"/>
        </w:rPr>
        <w:t xml:space="preserve">2021 </w:t>
      </w:r>
      <w:r w:rsidR="00986A8A" w:rsidRPr="000A1EA7">
        <w:rPr>
          <w:rFonts w:ascii="Times New Roman" w:hAnsi="Times New Roman" w:cs="Times New Roman"/>
        </w:rPr>
        <w:t>r</w:t>
      </w:r>
      <w:r w:rsidR="00F658AD" w:rsidRPr="000A1EA7">
        <w:rPr>
          <w:rFonts w:ascii="Times New Roman" w:hAnsi="Times New Roman" w:cs="Times New Roman"/>
        </w:rPr>
        <w:t xml:space="preserve">elease </w:t>
      </w:r>
      <w:r w:rsidR="00D044D3" w:rsidRPr="000A1EA7">
        <w:rPr>
          <w:rFonts w:ascii="Times New Roman" w:hAnsi="Times New Roman" w:cs="Times New Roman"/>
        </w:rPr>
        <w:t>targets</w:t>
      </w:r>
      <w:r w:rsidR="009F51CD" w:rsidRPr="000A1EA7">
        <w:rPr>
          <w:rFonts w:ascii="Times New Roman" w:hAnsi="Times New Roman" w:cs="Times New Roman"/>
        </w:rPr>
        <w:t xml:space="preserve">.  Mr. Anderson </w:t>
      </w:r>
      <w:r w:rsidR="00291D9B" w:rsidRPr="000A1EA7">
        <w:rPr>
          <w:rFonts w:ascii="Times New Roman" w:hAnsi="Times New Roman" w:cs="Times New Roman"/>
        </w:rPr>
        <w:t>highlighted i</w:t>
      </w:r>
      <w:r w:rsidR="004F7DDE" w:rsidRPr="000A1EA7">
        <w:rPr>
          <w:rFonts w:ascii="Times New Roman" w:hAnsi="Times New Roman" w:cs="Times New Roman"/>
        </w:rPr>
        <w:t>n-</w:t>
      </w:r>
      <w:r w:rsidR="00291D9B" w:rsidRPr="000A1EA7">
        <w:rPr>
          <w:rFonts w:ascii="Times New Roman" w:hAnsi="Times New Roman" w:cs="Times New Roman"/>
        </w:rPr>
        <w:t>f</w:t>
      </w:r>
      <w:r w:rsidR="004F7DDE" w:rsidRPr="000A1EA7">
        <w:rPr>
          <w:rFonts w:ascii="Times New Roman" w:hAnsi="Times New Roman" w:cs="Times New Roman"/>
        </w:rPr>
        <w:t xml:space="preserve">light </w:t>
      </w:r>
      <w:r w:rsidR="00996C43" w:rsidRPr="000A1EA7">
        <w:rPr>
          <w:rFonts w:ascii="Times New Roman" w:hAnsi="Times New Roman" w:cs="Times New Roman"/>
        </w:rPr>
        <w:t xml:space="preserve">Strategic </w:t>
      </w:r>
      <w:r w:rsidR="004F7DDE" w:rsidRPr="000A1EA7">
        <w:rPr>
          <w:rFonts w:ascii="Times New Roman" w:hAnsi="Times New Roman" w:cs="Times New Roman"/>
        </w:rPr>
        <w:t xml:space="preserve">projects, </w:t>
      </w:r>
      <w:r w:rsidR="00291D9B" w:rsidRPr="000A1EA7">
        <w:rPr>
          <w:rFonts w:ascii="Times New Roman" w:hAnsi="Times New Roman" w:cs="Times New Roman"/>
        </w:rPr>
        <w:t xml:space="preserve">including </w:t>
      </w:r>
      <w:r w:rsidR="004F7DDE" w:rsidRPr="000A1EA7">
        <w:rPr>
          <w:rFonts w:ascii="Times New Roman" w:hAnsi="Times New Roman" w:cs="Times New Roman"/>
        </w:rPr>
        <w:t>D</w:t>
      </w:r>
      <w:r w:rsidR="00AB27BD" w:rsidRPr="000A1EA7">
        <w:rPr>
          <w:rFonts w:ascii="Times New Roman" w:hAnsi="Times New Roman" w:cs="Times New Roman"/>
        </w:rPr>
        <w:t>istributed Generation Resource (DGR)</w:t>
      </w:r>
      <w:r w:rsidR="00291D9B" w:rsidRPr="000A1EA7">
        <w:rPr>
          <w:rFonts w:ascii="Times New Roman" w:hAnsi="Times New Roman" w:cs="Times New Roman"/>
        </w:rPr>
        <w:t>/</w:t>
      </w:r>
      <w:r w:rsidR="00AB27BD" w:rsidRPr="000A1EA7">
        <w:rPr>
          <w:rFonts w:ascii="Times New Roman" w:hAnsi="Times New Roman" w:cs="Times New Roman"/>
        </w:rPr>
        <w:t>Distribution Energy Storage Resources (DESRs</w:t>
      </w:r>
      <w:r w:rsidR="00A3668F" w:rsidRPr="000A1EA7">
        <w:rPr>
          <w:rFonts w:ascii="Times New Roman" w:hAnsi="Times New Roman" w:cs="Times New Roman"/>
        </w:rPr>
        <w:t>),</w:t>
      </w:r>
      <w:r w:rsidR="00291D9B" w:rsidRPr="000A1EA7">
        <w:rPr>
          <w:rFonts w:ascii="Times New Roman" w:hAnsi="Times New Roman" w:cs="Times New Roman"/>
        </w:rPr>
        <w:t xml:space="preserve"> and noted </w:t>
      </w:r>
      <w:r w:rsidR="009D5035" w:rsidRPr="000A1EA7">
        <w:rPr>
          <w:rFonts w:ascii="Times New Roman" w:hAnsi="Times New Roman" w:cs="Times New Roman"/>
        </w:rPr>
        <w:t xml:space="preserve">that </w:t>
      </w:r>
      <w:r w:rsidR="004F7DDE" w:rsidRPr="000A1EA7">
        <w:rPr>
          <w:rFonts w:ascii="Times New Roman" w:hAnsi="Times New Roman" w:cs="Times New Roman"/>
        </w:rPr>
        <w:t>the Battery Energy Storage (BES) Combo Model implementation strategies target go-live date is still in development</w:t>
      </w:r>
      <w:r w:rsidR="009D5035" w:rsidRPr="000A1EA7">
        <w:rPr>
          <w:rFonts w:ascii="Times New Roman" w:hAnsi="Times New Roman" w:cs="Times New Roman"/>
        </w:rPr>
        <w:t xml:space="preserve"> as the project is on hold until resources are available and there is potential for multiple go-lives.  </w:t>
      </w:r>
      <w:r w:rsidR="000A1EA7">
        <w:rPr>
          <w:rFonts w:ascii="Times New Roman" w:hAnsi="Times New Roman" w:cs="Times New Roman"/>
        </w:rPr>
        <w:t xml:space="preserve">Nitika Mago presented a high level summary of the </w:t>
      </w:r>
      <w:r w:rsidR="000A1EA7" w:rsidRPr="000A1EA7">
        <w:rPr>
          <w:rFonts w:ascii="Times New Roman" w:hAnsi="Times New Roman" w:cs="Times New Roman"/>
        </w:rPr>
        <w:t>Fast-Frequency Response (FFR) Advancement</w:t>
      </w:r>
      <w:r w:rsidR="000A1EA7">
        <w:rPr>
          <w:rFonts w:ascii="Times New Roman" w:hAnsi="Times New Roman" w:cs="Times New Roman"/>
        </w:rPr>
        <w:t xml:space="preserve"> project changes, announced the October 27, 2021 Project Workshop, reviewed the testing timeline, and noted updates to the Business Practice manuals would be posted on November 5, 2021.  Mr. Anderson summarized the projects underway to automate critical aspects of securitization, noted multiple delivery phases are expected and </w:t>
      </w:r>
      <w:r w:rsidR="00EC077F">
        <w:rPr>
          <w:rFonts w:ascii="Times New Roman" w:hAnsi="Times New Roman" w:cs="Times New Roman"/>
        </w:rPr>
        <w:t xml:space="preserve">stated that there is </w:t>
      </w:r>
      <w:r w:rsidR="000A1EA7">
        <w:rPr>
          <w:rFonts w:ascii="Times New Roman" w:hAnsi="Times New Roman" w:cs="Times New Roman"/>
        </w:rPr>
        <w:t xml:space="preserve">significant impact on resources in Settlement and Credit areas.  </w:t>
      </w:r>
      <w:r w:rsidR="009D5035" w:rsidRPr="000A1EA7">
        <w:rPr>
          <w:rFonts w:ascii="Times New Roman" w:hAnsi="Times New Roman" w:cs="Times New Roman"/>
        </w:rPr>
        <w:t>Mr. Anderson presented the priority and rank options for Revision Requests requiring projects.</w:t>
      </w:r>
    </w:p>
    <w:p w14:paraId="38769144" w14:textId="37AF9CA5" w:rsidR="009D5035" w:rsidRDefault="009D5035" w:rsidP="009F51CD">
      <w:pPr>
        <w:pStyle w:val="NoSpacing"/>
        <w:jc w:val="both"/>
        <w:rPr>
          <w:rFonts w:ascii="Times New Roman" w:hAnsi="Times New Roman" w:cs="Times New Roman"/>
        </w:rPr>
      </w:pPr>
    </w:p>
    <w:p w14:paraId="0E872FD1" w14:textId="77777777" w:rsidR="00414A19" w:rsidRPr="00C85846" w:rsidRDefault="00414A19" w:rsidP="006E63DC">
      <w:pPr>
        <w:pStyle w:val="NoSpacing"/>
        <w:jc w:val="both"/>
        <w:rPr>
          <w:rFonts w:ascii="Times New Roman" w:hAnsi="Times New Roman" w:cs="Times New Roman"/>
          <w:highlight w:val="lightGray"/>
        </w:rPr>
      </w:pPr>
    </w:p>
    <w:p w14:paraId="3816A5A9" w14:textId="33DEBB02" w:rsidR="004B343F" w:rsidRPr="00DA4F71" w:rsidRDefault="004B343F" w:rsidP="002968F0">
      <w:pPr>
        <w:pStyle w:val="NoSpacing"/>
        <w:jc w:val="both"/>
        <w:rPr>
          <w:rFonts w:ascii="Times New Roman" w:hAnsi="Times New Roman" w:cs="Times New Roman"/>
          <w:u w:val="single"/>
        </w:rPr>
      </w:pPr>
      <w:r w:rsidRPr="00DA4F71">
        <w:rPr>
          <w:rFonts w:ascii="Times New Roman" w:hAnsi="Times New Roman" w:cs="Times New Roman"/>
          <w:u w:val="single"/>
        </w:rPr>
        <w:t>Urgency Vote(s)</w:t>
      </w:r>
      <w:r w:rsidR="00832691" w:rsidRPr="00DA4F71">
        <w:rPr>
          <w:rFonts w:ascii="Times New Roman" w:hAnsi="Times New Roman" w:cs="Times New Roman"/>
          <w:u w:val="single"/>
        </w:rPr>
        <w:t xml:space="preserve"> (see Key Documents)</w:t>
      </w:r>
    </w:p>
    <w:p w14:paraId="3B000F0F" w14:textId="740623FF" w:rsidR="002955CF" w:rsidRDefault="004B343F" w:rsidP="002968F0">
      <w:pPr>
        <w:pStyle w:val="NoSpacing"/>
        <w:jc w:val="both"/>
        <w:rPr>
          <w:rFonts w:ascii="Times New Roman" w:hAnsi="Times New Roman" w:cs="Times New Roman"/>
          <w:i/>
        </w:rPr>
      </w:pPr>
      <w:r w:rsidRPr="00023F5B">
        <w:rPr>
          <w:rFonts w:ascii="Times New Roman" w:hAnsi="Times New Roman" w:cs="Times New Roman"/>
          <w:i/>
        </w:rPr>
        <w:t>Nodal P</w:t>
      </w:r>
      <w:r w:rsidR="007A6BC6" w:rsidRPr="00023F5B">
        <w:rPr>
          <w:rFonts w:ascii="Times New Roman" w:hAnsi="Times New Roman" w:cs="Times New Roman"/>
          <w:i/>
        </w:rPr>
        <w:t>rotocol Revision Request (NPRR</w:t>
      </w:r>
      <w:r w:rsidR="005D758D">
        <w:rPr>
          <w:rFonts w:ascii="Times New Roman" w:hAnsi="Times New Roman" w:cs="Times New Roman"/>
          <w:i/>
        </w:rPr>
        <w:t xml:space="preserve">) </w:t>
      </w:r>
      <w:r w:rsidR="002955CF" w:rsidRPr="002955CF">
        <w:rPr>
          <w:rFonts w:ascii="Times New Roman" w:hAnsi="Times New Roman" w:cs="Times New Roman"/>
          <w:i/>
        </w:rPr>
        <w:t>1092, Remove RUC Offer Floor</w:t>
      </w:r>
    </w:p>
    <w:p w14:paraId="533524F4" w14:textId="77777777" w:rsidR="00264D1E" w:rsidRPr="00264D1E" w:rsidRDefault="00264D1E" w:rsidP="00264D1E">
      <w:pPr>
        <w:pStyle w:val="NoSpacing"/>
        <w:jc w:val="both"/>
        <w:rPr>
          <w:rFonts w:ascii="Times New Roman" w:hAnsi="Times New Roman" w:cs="Times New Roman"/>
        </w:rPr>
      </w:pPr>
      <w:r w:rsidRPr="00264D1E">
        <w:rPr>
          <w:rFonts w:ascii="Times New Roman" w:hAnsi="Times New Roman" w:cs="Times New Roman"/>
        </w:rPr>
        <w:t xml:space="preserve">Carrie Bivens summarized the request for Urgent status for NPRR1092.  </w:t>
      </w:r>
    </w:p>
    <w:p w14:paraId="40216F14" w14:textId="77777777" w:rsidR="00264D1E" w:rsidRPr="00264D1E" w:rsidRDefault="00264D1E" w:rsidP="00264D1E">
      <w:pPr>
        <w:pStyle w:val="NoSpacing"/>
        <w:jc w:val="both"/>
        <w:rPr>
          <w:rFonts w:ascii="Times New Roman" w:hAnsi="Times New Roman" w:cs="Times New Roman"/>
        </w:rPr>
      </w:pPr>
    </w:p>
    <w:p w14:paraId="624E8F8F" w14:textId="009BF1D2" w:rsidR="00CF26A8" w:rsidRPr="00EA681A" w:rsidRDefault="00264D1E" w:rsidP="00CF26A8">
      <w:pPr>
        <w:pStyle w:val="NoSpacing"/>
        <w:jc w:val="both"/>
        <w:rPr>
          <w:rFonts w:ascii="Times New Roman" w:hAnsi="Times New Roman" w:cs="Times New Roman"/>
        </w:rPr>
      </w:pPr>
      <w:r w:rsidRPr="00264D1E">
        <w:rPr>
          <w:rFonts w:ascii="Times New Roman" w:hAnsi="Times New Roman" w:cs="Times New Roman"/>
          <w:b/>
          <w:bCs/>
        </w:rPr>
        <w:t xml:space="preserve">Bill Barnes moved to grant NPRR1092 Urgent status.  </w:t>
      </w:r>
      <w:r w:rsidR="00895B8E">
        <w:rPr>
          <w:rFonts w:ascii="Times New Roman" w:hAnsi="Times New Roman" w:cs="Times New Roman"/>
          <w:b/>
          <w:bCs/>
        </w:rPr>
        <w:t xml:space="preserve">Mr. </w:t>
      </w:r>
      <w:r w:rsidRPr="00264D1E">
        <w:rPr>
          <w:rFonts w:ascii="Times New Roman" w:hAnsi="Times New Roman" w:cs="Times New Roman"/>
          <w:b/>
          <w:bCs/>
        </w:rPr>
        <w:t xml:space="preserve">Wittmeyer seconded the motion.  </w:t>
      </w:r>
      <w:r w:rsidRPr="00264D1E">
        <w:rPr>
          <w:rFonts w:ascii="Times New Roman" w:hAnsi="Times New Roman" w:cs="Times New Roman"/>
        </w:rPr>
        <w:t>Ms. Bivens summarized NPRR1092</w:t>
      </w:r>
      <w:r w:rsidR="009A189C">
        <w:rPr>
          <w:rFonts w:ascii="Times New Roman" w:hAnsi="Times New Roman" w:cs="Times New Roman"/>
        </w:rPr>
        <w:t xml:space="preserve"> and previous discussions at the Wholesale Market Working Group (WMWG).  </w:t>
      </w:r>
      <w:r>
        <w:rPr>
          <w:rFonts w:ascii="Times New Roman" w:hAnsi="Times New Roman" w:cs="Times New Roman"/>
        </w:rPr>
        <w:t xml:space="preserve">Some Market Participants expressed concern </w:t>
      </w:r>
      <w:r w:rsidR="009A189C">
        <w:rPr>
          <w:rFonts w:ascii="Times New Roman" w:hAnsi="Times New Roman" w:cs="Times New Roman"/>
        </w:rPr>
        <w:t xml:space="preserve">for urgent Revision Requests to address specific issues rather than awaiting Public Utility Commission of Texas (PUCT) direction on the anticipated market redesign and then a holistic review of the issues. Other Market Participants expressed concern for the Reliability Unit Commitment (RUC) Process, and discussed whether the RUC floor should be removed entirely, rather than lowered.  </w:t>
      </w:r>
      <w:r w:rsidR="0067314D">
        <w:rPr>
          <w:rFonts w:ascii="Times New Roman" w:hAnsi="Times New Roman" w:cs="Times New Roman"/>
        </w:rPr>
        <w:t xml:space="preserve">Ms. Bivens withdrew her request for Urgent Status for NPRR1092.  </w:t>
      </w:r>
      <w:r w:rsidR="00CF26A8" w:rsidRPr="002D5DCE">
        <w:rPr>
          <w:rFonts w:ascii="Times New Roman" w:hAnsi="Times New Roman" w:cs="Times New Roman"/>
          <w:b/>
          <w:bCs/>
        </w:rPr>
        <w:t xml:space="preserve">Mr. </w:t>
      </w:r>
      <w:r w:rsidR="00CF26A8" w:rsidRPr="002D5DCE">
        <w:rPr>
          <w:rFonts w:ascii="Times New Roman" w:hAnsi="Times New Roman" w:cs="Times New Roman"/>
          <w:b/>
          <w:bCs/>
        </w:rPr>
        <w:lastRenderedPageBreak/>
        <w:t>Barnes withdrew his motion to grant NPRR1092 Urgent status.  Mr. Wittmeyer withdrew his second.</w:t>
      </w:r>
      <w:r w:rsidR="00CF26A8">
        <w:rPr>
          <w:rFonts w:ascii="Times New Roman" w:hAnsi="Times New Roman" w:cs="Times New Roman"/>
        </w:rPr>
        <w:t xml:space="preserve">  </w:t>
      </w:r>
      <w:r w:rsidR="00CF26A8" w:rsidRPr="00CF26A8">
        <w:rPr>
          <w:rFonts w:ascii="Times New Roman" w:hAnsi="Times New Roman" w:cs="Times New Roman"/>
        </w:rPr>
        <w:t xml:space="preserve">Market Participants requested </w:t>
      </w:r>
      <w:r w:rsidR="00CF26A8">
        <w:rPr>
          <w:rFonts w:ascii="Times New Roman" w:hAnsi="Times New Roman" w:cs="Times New Roman"/>
        </w:rPr>
        <w:t xml:space="preserve">additional </w:t>
      </w:r>
      <w:r w:rsidR="00CF26A8" w:rsidRPr="00CF26A8">
        <w:rPr>
          <w:rFonts w:ascii="Times New Roman" w:hAnsi="Times New Roman" w:cs="Times New Roman"/>
        </w:rPr>
        <w:t>review of the issues by the W</w:t>
      </w:r>
      <w:r w:rsidR="00CF26A8">
        <w:rPr>
          <w:rFonts w:ascii="Times New Roman" w:hAnsi="Times New Roman" w:cs="Times New Roman"/>
        </w:rPr>
        <w:t xml:space="preserve">holesale Market Subcommittee (WMS).  </w:t>
      </w:r>
      <w:r w:rsidR="00CF26A8" w:rsidRPr="00EA681A">
        <w:rPr>
          <w:rFonts w:ascii="Times New Roman" w:hAnsi="Times New Roman" w:cs="Times New Roman"/>
        </w:rPr>
        <w:t>Ms. Henson noted th</w:t>
      </w:r>
      <w:r w:rsidR="00CF26A8">
        <w:rPr>
          <w:rFonts w:ascii="Times New Roman" w:hAnsi="Times New Roman" w:cs="Times New Roman"/>
        </w:rPr>
        <w:t xml:space="preserve">is item </w:t>
      </w:r>
      <w:r w:rsidR="00CF26A8" w:rsidRPr="00EA681A">
        <w:rPr>
          <w:rFonts w:ascii="Times New Roman" w:hAnsi="Times New Roman" w:cs="Times New Roman"/>
        </w:rPr>
        <w:t xml:space="preserve">could be considered for inclusion in the </w:t>
      </w:r>
      <w:hyperlink w:anchor="Combined_Ballot" w:history="1">
        <w:r w:rsidR="00CF26A8" w:rsidRPr="00EA681A">
          <w:rPr>
            <w:rStyle w:val="Hyperlink"/>
            <w:rFonts w:ascii="Times New Roman" w:hAnsi="Times New Roman" w:cs="Times New Roman"/>
          </w:rPr>
          <w:t>Combined Ballot</w:t>
        </w:r>
      </w:hyperlink>
      <w:r w:rsidR="00CF26A8" w:rsidRPr="00EA681A">
        <w:rPr>
          <w:rFonts w:ascii="Times New Roman" w:hAnsi="Times New Roman" w:cs="Times New Roman"/>
        </w:rPr>
        <w:t xml:space="preserve">.  </w:t>
      </w:r>
    </w:p>
    <w:p w14:paraId="514F30EA" w14:textId="03DD990E" w:rsidR="00392AC2" w:rsidRPr="00264D1E" w:rsidRDefault="00CF26A8" w:rsidP="002968F0">
      <w:pPr>
        <w:pStyle w:val="NoSpacing"/>
        <w:jc w:val="both"/>
        <w:rPr>
          <w:rFonts w:ascii="Times New Roman" w:hAnsi="Times New Roman" w:cs="Times New Roman"/>
          <w:iCs/>
        </w:rPr>
      </w:pPr>
      <w:r>
        <w:rPr>
          <w:rFonts w:ascii="Times New Roman" w:hAnsi="Times New Roman" w:cs="Times New Roman"/>
        </w:rPr>
        <w:t xml:space="preserve">  </w:t>
      </w:r>
    </w:p>
    <w:p w14:paraId="3DF85294" w14:textId="10601696" w:rsidR="002955CF" w:rsidRDefault="002955CF" w:rsidP="002968F0">
      <w:pPr>
        <w:pStyle w:val="NoSpacing"/>
        <w:jc w:val="both"/>
        <w:rPr>
          <w:rFonts w:ascii="Times New Roman" w:hAnsi="Times New Roman" w:cs="Times New Roman"/>
          <w:i/>
        </w:rPr>
      </w:pPr>
      <w:r w:rsidRPr="002955CF">
        <w:rPr>
          <w:rFonts w:ascii="Times New Roman" w:hAnsi="Times New Roman" w:cs="Times New Roman"/>
          <w:i/>
        </w:rPr>
        <w:t>NPRR1093, Load Resource Participation in Non-Spinning Reserve</w:t>
      </w:r>
    </w:p>
    <w:p w14:paraId="2375C87B" w14:textId="7BD2CA7F" w:rsidR="001959AC" w:rsidRDefault="0067314D" w:rsidP="00DC633B">
      <w:pPr>
        <w:pStyle w:val="NoSpacing"/>
        <w:jc w:val="both"/>
        <w:rPr>
          <w:rFonts w:ascii="Times New Roman" w:hAnsi="Times New Roman" w:cs="Times New Roman"/>
          <w:iCs/>
        </w:rPr>
      </w:pPr>
      <w:r>
        <w:rPr>
          <w:rFonts w:ascii="Times New Roman" w:hAnsi="Times New Roman" w:cs="Times New Roman"/>
          <w:iCs/>
        </w:rPr>
        <w:t xml:space="preserve">Sandip Sharma summarized the request for Urgent status for NPRR1093.  Market </w:t>
      </w:r>
      <w:r w:rsidRPr="0067314D">
        <w:rPr>
          <w:rFonts w:ascii="Times New Roman" w:hAnsi="Times New Roman" w:cs="Times New Roman"/>
          <w:iCs/>
        </w:rPr>
        <w:t>Participants expressed support to consider NPRR10</w:t>
      </w:r>
      <w:r>
        <w:rPr>
          <w:rFonts w:ascii="Times New Roman" w:hAnsi="Times New Roman" w:cs="Times New Roman"/>
          <w:iCs/>
        </w:rPr>
        <w:t>93</w:t>
      </w:r>
      <w:r w:rsidRPr="0067314D">
        <w:rPr>
          <w:rFonts w:ascii="Times New Roman" w:hAnsi="Times New Roman" w:cs="Times New Roman"/>
          <w:iCs/>
        </w:rPr>
        <w:t xml:space="preserve"> for Urgent status.  Mr. </w:t>
      </w:r>
      <w:r>
        <w:rPr>
          <w:rFonts w:ascii="Times New Roman" w:hAnsi="Times New Roman" w:cs="Times New Roman"/>
          <w:iCs/>
        </w:rPr>
        <w:t xml:space="preserve">Sharma </w:t>
      </w:r>
      <w:r w:rsidRPr="0067314D">
        <w:rPr>
          <w:rFonts w:ascii="Times New Roman" w:hAnsi="Times New Roman" w:cs="Times New Roman"/>
          <w:iCs/>
        </w:rPr>
        <w:t>summarized NPRR10</w:t>
      </w:r>
      <w:r>
        <w:rPr>
          <w:rFonts w:ascii="Times New Roman" w:hAnsi="Times New Roman" w:cs="Times New Roman"/>
          <w:iCs/>
        </w:rPr>
        <w:t xml:space="preserve">93 and the </w:t>
      </w:r>
      <w:r w:rsidRPr="0067314D">
        <w:rPr>
          <w:rFonts w:ascii="Times New Roman" w:hAnsi="Times New Roman" w:cs="Times New Roman"/>
          <w:iCs/>
        </w:rPr>
        <w:t>9/10/21 ERCOT comments</w:t>
      </w:r>
      <w:r>
        <w:rPr>
          <w:rFonts w:ascii="Times New Roman" w:hAnsi="Times New Roman" w:cs="Times New Roman"/>
          <w:iCs/>
        </w:rPr>
        <w:t xml:space="preserve">.  Clif Lange </w:t>
      </w:r>
      <w:r w:rsidR="00F07636">
        <w:rPr>
          <w:rFonts w:ascii="Times New Roman" w:hAnsi="Times New Roman" w:cs="Times New Roman"/>
          <w:iCs/>
        </w:rPr>
        <w:t xml:space="preserve">reviewed the </w:t>
      </w:r>
      <w:r w:rsidRPr="00F07636">
        <w:rPr>
          <w:rFonts w:ascii="Times New Roman" w:hAnsi="Times New Roman" w:cs="Times New Roman"/>
          <w:iCs/>
        </w:rPr>
        <w:t>9/15/21 Joint Commenters comments</w:t>
      </w:r>
      <w:r w:rsidR="00F07636">
        <w:rPr>
          <w:rFonts w:ascii="Times New Roman" w:hAnsi="Times New Roman" w:cs="Times New Roman"/>
          <w:iCs/>
        </w:rPr>
        <w:t xml:space="preserve">.  </w:t>
      </w:r>
      <w:r w:rsidR="00641A83">
        <w:rPr>
          <w:rFonts w:ascii="Times New Roman" w:hAnsi="Times New Roman" w:cs="Times New Roman"/>
          <w:iCs/>
        </w:rPr>
        <w:t>Some Market P</w:t>
      </w:r>
      <w:r w:rsidR="00641A83" w:rsidRPr="00641A83">
        <w:rPr>
          <w:rFonts w:ascii="Times New Roman" w:hAnsi="Times New Roman" w:cs="Times New Roman"/>
          <w:iCs/>
        </w:rPr>
        <w:t xml:space="preserve">articipants voiced </w:t>
      </w:r>
      <w:r w:rsidR="00641A83" w:rsidRPr="00DC633B">
        <w:rPr>
          <w:rFonts w:ascii="Times New Roman" w:hAnsi="Times New Roman" w:cs="Times New Roman"/>
          <w:iCs/>
        </w:rPr>
        <w:t>concern that NPRR1093, as written, could negatively impact existing Generation Resources providing Non-Spinning Reserve (Non-Spin), and opined that some minimum floor of MWs provided by Security-Constrained Economic Dispatch (SCED)</w:t>
      </w:r>
      <w:r w:rsidR="00B14961">
        <w:rPr>
          <w:rFonts w:ascii="Times New Roman" w:hAnsi="Times New Roman" w:cs="Times New Roman"/>
          <w:iCs/>
        </w:rPr>
        <w:t xml:space="preserve"> </w:t>
      </w:r>
      <w:r w:rsidR="00641A83" w:rsidRPr="00DC633B">
        <w:rPr>
          <w:rFonts w:ascii="Times New Roman" w:hAnsi="Times New Roman" w:cs="Times New Roman"/>
          <w:iCs/>
        </w:rPr>
        <w:t xml:space="preserve">dispatchable Resources should be added.  In response, clarifications were added to Section 3.16, Standards for Determining Ancillary Service Quantities to provide for approval of such a minimum.  Market Participants </w:t>
      </w:r>
      <w:bookmarkStart w:id="6" w:name="_Hlk84524126"/>
      <w:r w:rsidR="00641A83" w:rsidRPr="00DC633B">
        <w:rPr>
          <w:rFonts w:ascii="Times New Roman" w:hAnsi="Times New Roman" w:cs="Times New Roman"/>
          <w:iCs/>
        </w:rPr>
        <w:t xml:space="preserve">reviewed the appropriate </w:t>
      </w:r>
      <w:r w:rsidR="00DC633B" w:rsidRPr="00DC633B">
        <w:rPr>
          <w:rFonts w:ascii="Times New Roman" w:hAnsi="Times New Roman" w:cs="Times New Roman"/>
          <w:iCs/>
        </w:rPr>
        <w:t xml:space="preserve">priority and rank for NPRR1093.  </w:t>
      </w:r>
    </w:p>
    <w:bookmarkEnd w:id="6"/>
    <w:p w14:paraId="1DCEBC2C" w14:textId="77777777" w:rsidR="001959AC" w:rsidRDefault="001959AC" w:rsidP="00DC633B">
      <w:pPr>
        <w:pStyle w:val="NoSpacing"/>
        <w:jc w:val="both"/>
        <w:rPr>
          <w:rFonts w:ascii="Times New Roman" w:hAnsi="Times New Roman" w:cs="Times New Roman"/>
          <w:iCs/>
        </w:rPr>
      </w:pPr>
    </w:p>
    <w:p w14:paraId="240D1A98" w14:textId="74D0AD4E" w:rsidR="00DC633B" w:rsidRDefault="00895B8E" w:rsidP="00DC633B">
      <w:pPr>
        <w:pStyle w:val="NoSpacing"/>
        <w:jc w:val="both"/>
        <w:rPr>
          <w:rFonts w:ascii="Times New Roman" w:hAnsi="Times New Roman" w:cs="Times New Roman"/>
          <w:i/>
        </w:rPr>
      </w:pPr>
      <w:r>
        <w:rPr>
          <w:rFonts w:ascii="Times New Roman" w:hAnsi="Times New Roman" w:cs="Times New Roman"/>
          <w:b/>
          <w:bCs/>
          <w:iCs/>
        </w:rPr>
        <w:t xml:space="preserve">Mr. </w:t>
      </w:r>
      <w:r w:rsidR="001959AC" w:rsidRPr="001959AC">
        <w:rPr>
          <w:rFonts w:ascii="Times New Roman" w:hAnsi="Times New Roman" w:cs="Times New Roman"/>
          <w:b/>
          <w:bCs/>
          <w:iCs/>
        </w:rPr>
        <w:t>Barnes moved to grant NPRR1093 Urgent status; to recommend approval of NPRR1093 as amended by the 9/10/21 ERCOT comments as revised by PRS; and to forward to TAC NPRR1093 and the Impact Analysis with a recommended priority of 2021 and rank of 3195.  Clayton Greer seconded the motion</w:t>
      </w:r>
      <w:r w:rsidR="00B14961">
        <w:rPr>
          <w:rFonts w:ascii="Times New Roman" w:hAnsi="Times New Roman" w:cs="Times New Roman"/>
          <w:b/>
          <w:bCs/>
          <w:iCs/>
        </w:rPr>
        <w:t xml:space="preserve">.  </w:t>
      </w:r>
      <w:bookmarkStart w:id="7" w:name="_Hlk84520788"/>
      <w:r w:rsidR="00DC633B" w:rsidRPr="001959AC">
        <w:rPr>
          <w:rFonts w:ascii="Times New Roman" w:hAnsi="Times New Roman" w:cs="Times New Roman"/>
          <w:b/>
          <w:bCs/>
        </w:rPr>
        <w:t>The</w:t>
      </w:r>
      <w:r w:rsidR="00DC633B" w:rsidRPr="00DC633B">
        <w:rPr>
          <w:rFonts w:ascii="Times New Roman" w:hAnsi="Times New Roman" w:cs="Times New Roman"/>
          <w:b/>
        </w:rPr>
        <w:t xml:space="preserve"> motion </w:t>
      </w:r>
      <w:bookmarkStart w:id="8" w:name="_Hlk84521580"/>
      <w:r w:rsidR="00DC633B" w:rsidRPr="00DC633B">
        <w:rPr>
          <w:rFonts w:ascii="Times New Roman" w:hAnsi="Times New Roman" w:cs="Times New Roman"/>
          <w:b/>
        </w:rPr>
        <w:t>carried</w:t>
      </w:r>
      <w:r w:rsidR="00DC633B" w:rsidRPr="00DC633B">
        <w:rPr>
          <w:rFonts w:ascii="Times New Roman" w:hAnsi="Times New Roman" w:cs="Times New Roman"/>
        </w:rPr>
        <w:t xml:space="preserve"> </w:t>
      </w:r>
      <w:r w:rsidR="00DC633B" w:rsidRPr="00DC633B">
        <w:rPr>
          <w:rFonts w:ascii="Times New Roman" w:hAnsi="Times New Roman" w:cs="Times New Roman"/>
          <w:b/>
        </w:rPr>
        <w:t>via roll call ballot with three objections from the Cooperative (2) (LCRA, STEC) and Independent Generator (Luminant) Market Segments and seven abstentions from the Cooperative (2) (G</w:t>
      </w:r>
      <w:r w:rsidR="00B14961">
        <w:rPr>
          <w:rFonts w:ascii="Times New Roman" w:hAnsi="Times New Roman" w:cs="Times New Roman"/>
          <w:b/>
        </w:rPr>
        <w:t>olden Spread, Brazos Electric</w:t>
      </w:r>
      <w:r w:rsidR="00DC633B" w:rsidRPr="00DC633B">
        <w:rPr>
          <w:rFonts w:ascii="Times New Roman" w:hAnsi="Times New Roman" w:cs="Times New Roman"/>
          <w:b/>
        </w:rPr>
        <w:t>), Independent Generator (2) (Exelon, Calpine), and Municipal (3) (DME, Austin</w:t>
      </w:r>
      <w:r w:rsidR="00B14961">
        <w:rPr>
          <w:rFonts w:ascii="Times New Roman" w:hAnsi="Times New Roman" w:cs="Times New Roman"/>
          <w:b/>
        </w:rPr>
        <w:t xml:space="preserve"> Energy</w:t>
      </w:r>
      <w:r w:rsidR="00DC633B" w:rsidRPr="00DC633B">
        <w:rPr>
          <w:rFonts w:ascii="Times New Roman" w:hAnsi="Times New Roman" w:cs="Times New Roman"/>
          <w:b/>
        </w:rPr>
        <w:t>, CPS</w:t>
      </w:r>
      <w:r w:rsidR="00B14961">
        <w:rPr>
          <w:rFonts w:ascii="Times New Roman" w:hAnsi="Times New Roman" w:cs="Times New Roman"/>
          <w:b/>
        </w:rPr>
        <w:t xml:space="preserve"> Energy</w:t>
      </w:r>
      <w:r w:rsidR="00DC633B" w:rsidRPr="00DC633B">
        <w:rPr>
          <w:rFonts w:ascii="Times New Roman" w:hAnsi="Times New Roman" w:cs="Times New Roman"/>
          <w:b/>
        </w:rPr>
        <w:t xml:space="preserve">) Market Segments.  </w:t>
      </w:r>
      <w:r w:rsidR="00DC633B" w:rsidRPr="00DC633B">
        <w:rPr>
          <w:rFonts w:ascii="Times New Roman" w:hAnsi="Times New Roman" w:cs="Times New Roman"/>
          <w:i/>
        </w:rPr>
        <w:t>(Please see ballot posted with Key Documents.)</w:t>
      </w:r>
      <w:r w:rsidR="00DC633B">
        <w:rPr>
          <w:rFonts w:ascii="Times New Roman" w:hAnsi="Times New Roman" w:cs="Times New Roman"/>
          <w:i/>
        </w:rPr>
        <w:t xml:space="preserve"> </w:t>
      </w:r>
    </w:p>
    <w:bookmarkEnd w:id="7"/>
    <w:bookmarkEnd w:id="8"/>
    <w:p w14:paraId="1A0151B8" w14:textId="3FA8BCE9" w:rsidR="00DC633B" w:rsidRDefault="00DC633B" w:rsidP="002968F0">
      <w:pPr>
        <w:pStyle w:val="NoSpacing"/>
        <w:jc w:val="both"/>
        <w:rPr>
          <w:rFonts w:ascii="Times New Roman" w:hAnsi="Times New Roman" w:cs="Times New Roman"/>
          <w:iCs/>
        </w:rPr>
      </w:pPr>
    </w:p>
    <w:p w14:paraId="4D41DC7E" w14:textId="77777777" w:rsidR="0067314D" w:rsidRPr="00F07636" w:rsidRDefault="0067314D" w:rsidP="002968F0">
      <w:pPr>
        <w:pStyle w:val="NoSpacing"/>
        <w:jc w:val="both"/>
        <w:rPr>
          <w:rFonts w:ascii="Times New Roman" w:hAnsi="Times New Roman" w:cs="Times New Roman"/>
          <w:iCs/>
        </w:rPr>
      </w:pPr>
    </w:p>
    <w:p w14:paraId="6E83AC3A" w14:textId="1B6B0A36" w:rsidR="00A27CA4" w:rsidRPr="00DA4F71" w:rsidRDefault="00A27CA4" w:rsidP="002968F0">
      <w:pPr>
        <w:pStyle w:val="NoSpacing"/>
        <w:jc w:val="both"/>
        <w:rPr>
          <w:rFonts w:ascii="Times New Roman" w:hAnsi="Times New Roman" w:cs="Times New Roman"/>
          <w:u w:val="single"/>
        </w:rPr>
      </w:pPr>
      <w:r w:rsidRPr="00DA4F71">
        <w:rPr>
          <w:rFonts w:ascii="Times New Roman" w:hAnsi="Times New Roman" w:cs="Times New Roman"/>
          <w:u w:val="single"/>
        </w:rPr>
        <w:t>Review PRS Reports, Impact Analyses, and Prioritization</w:t>
      </w:r>
      <w:r w:rsidR="00DC19C8" w:rsidRPr="00DA4F71">
        <w:rPr>
          <w:rFonts w:ascii="Times New Roman" w:hAnsi="Times New Roman" w:cs="Times New Roman"/>
          <w:u w:val="single"/>
        </w:rPr>
        <w:t xml:space="preserve"> (see Key Documents)</w:t>
      </w:r>
    </w:p>
    <w:p w14:paraId="33634BDD" w14:textId="7280302F" w:rsidR="002955CF" w:rsidRDefault="002955CF" w:rsidP="00832691">
      <w:pPr>
        <w:pStyle w:val="NoSpacing"/>
        <w:jc w:val="both"/>
        <w:rPr>
          <w:rFonts w:ascii="Times New Roman" w:hAnsi="Times New Roman" w:cs="Times New Roman"/>
          <w:i/>
        </w:rPr>
      </w:pPr>
      <w:r w:rsidRPr="002955CF">
        <w:rPr>
          <w:rFonts w:ascii="Times New Roman" w:hAnsi="Times New Roman" w:cs="Times New Roman"/>
          <w:i/>
        </w:rPr>
        <w:t>NPRR1082, Emergency Response Service (ERS) Test Exception for Co-located ERS Loads</w:t>
      </w:r>
    </w:p>
    <w:p w14:paraId="3AC5689F" w14:textId="2EBC0771" w:rsidR="008B7F28" w:rsidRDefault="00895B8E" w:rsidP="00832691">
      <w:pPr>
        <w:pStyle w:val="NoSpacing"/>
        <w:jc w:val="both"/>
        <w:rPr>
          <w:rFonts w:ascii="Times New Roman" w:hAnsi="Times New Roman" w:cs="Times New Roman"/>
          <w:iCs/>
        </w:rPr>
      </w:pPr>
      <w:r>
        <w:rPr>
          <w:rFonts w:ascii="Times New Roman" w:hAnsi="Times New Roman" w:cs="Times New Roman"/>
          <w:iCs/>
        </w:rPr>
        <w:t>Market Participants reviewed the Impact Analysis for NPRR1082.</w:t>
      </w:r>
    </w:p>
    <w:p w14:paraId="7E764F2A" w14:textId="1BC80BA6" w:rsidR="00895B8E" w:rsidRDefault="00895B8E" w:rsidP="00832691">
      <w:pPr>
        <w:pStyle w:val="NoSpacing"/>
        <w:jc w:val="both"/>
        <w:rPr>
          <w:rFonts w:ascii="Times New Roman" w:hAnsi="Times New Roman" w:cs="Times New Roman"/>
          <w:iCs/>
        </w:rPr>
      </w:pPr>
    </w:p>
    <w:p w14:paraId="6473AFDA" w14:textId="13F669EE" w:rsidR="00895B8E" w:rsidRPr="00895B8E" w:rsidRDefault="00895B8E" w:rsidP="00832691">
      <w:pPr>
        <w:pStyle w:val="NoSpacing"/>
        <w:jc w:val="both"/>
        <w:rPr>
          <w:rFonts w:ascii="Times New Roman" w:hAnsi="Times New Roman" w:cs="Times New Roman"/>
          <w:i/>
        </w:rPr>
      </w:pPr>
      <w:r>
        <w:rPr>
          <w:rFonts w:ascii="Times New Roman" w:hAnsi="Times New Roman" w:cs="Times New Roman"/>
          <w:b/>
          <w:bCs/>
          <w:iCs/>
        </w:rPr>
        <w:t>Mr. Wittmeyer moved</w:t>
      </w:r>
      <w:r w:rsidRPr="00895B8E">
        <w:t xml:space="preserve"> </w:t>
      </w:r>
      <w:r w:rsidRPr="00895B8E">
        <w:rPr>
          <w:rFonts w:ascii="Times New Roman" w:hAnsi="Times New Roman" w:cs="Times New Roman"/>
          <w:b/>
          <w:bCs/>
          <w:iCs/>
        </w:rPr>
        <w:t>to endorse and forward to TAC the 8/12/21 PRS Report and Impact Analysis for NPRR1082</w:t>
      </w:r>
      <w:r>
        <w:rPr>
          <w:rFonts w:ascii="Times New Roman" w:hAnsi="Times New Roman" w:cs="Times New Roman"/>
          <w:b/>
          <w:bCs/>
          <w:iCs/>
        </w:rPr>
        <w:t xml:space="preserve">.  Bob Helton seconded the motion.   </w:t>
      </w:r>
      <w:r w:rsidRPr="00895B8E">
        <w:rPr>
          <w:rFonts w:ascii="Times New Roman" w:hAnsi="Times New Roman" w:cs="Times New Roman"/>
          <w:b/>
          <w:bCs/>
          <w:iCs/>
        </w:rPr>
        <w:t xml:space="preserve">The motion carried via roll call ballot with </w:t>
      </w:r>
      <w:r>
        <w:rPr>
          <w:rFonts w:ascii="Times New Roman" w:hAnsi="Times New Roman" w:cs="Times New Roman"/>
          <w:b/>
          <w:bCs/>
          <w:iCs/>
        </w:rPr>
        <w:t xml:space="preserve">one </w:t>
      </w:r>
      <w:r w:rsidRPr="00895B8E">
        <w:rPr>
          <w:rFonts w:ascii="Times New Roman" w:hAnsi="Times New Roman" w:cs="Times New Roman"/>
          <w:b/>
          <w:bCs/>
          <w:iCs/>
        </w:rPr>
        <w:t>objection</w:t>
      </w:r>
      <w:r>
        <w:rPr>
          <w:rFonts w:ascii="Times New Roman" w:hAnsi="Times New Roman" w:cs="Times New Roman"/>
          <w:b/>
          <w:bCs/>
          <w:iCs/>
        </w:rPr>
        <w:t xml:space="preserve"> </w:t>
      </w:r>
      <w:r w:rsidRPr="00895B8E">
        <w:rPr>
          <w:rFonts w:ascii="Times New Roman" w:hAnsi="Times New Roman" w:cs="Times New Roman"/>
          <w:b/>
          <w:bCs/>
          <w:iCs/>
        </w:rPr>
        <w:t>from the Independent Power Marketer (IPM) (Morgan Stanley) Market Segment</w:t>
      </w:r>
      <w:r>
        <w:rPr>
          <w:rFonts w:ascii="Times New Roman" w:hAnsi="Times New Roman" w:cs="Times New Roman"/>
          <w:b/>
          <w:bCs/>
          <w:iCs/>
        </w:rPr>
        <w:t xml:space="preserve"> and two abstentions from the Cooperative (STEC) and Independent Generator (Luminant) Market Segment</w:t>
      </w:r>
      <w:r w:rsidR="0099344C">
        <w:rPr>
          <w:rFonts w:ascii="Times New Roman" w:hAnsi="Times New Roman" w:cs="Times New Roman"/>
          <w:b/>
          <w:bCs/>
          <w:iCs/>
        </w:rPr>
        <w:t>s</w:t>
      </w:r>
      <w:r>
        <w:rPr>
          <w:rFonts w:ascii="Times New Roman" w:hAnsi="Times New Roman" w:cs="Times New Roman"/>
          <w:b/>
          <w:bCs/>
          <w:iCs/>
        </w:rPr>
        <w:t xml:space="preserve">.   </w:t>
      </w:r>
      <w:r w:rsidRPr="00895B8E">
        <w:rPr>
          <w:rFonts w:ascii="Times New Roman" w:hAnsi="Times New Roman" w:cs="Times New Roman"/>
          <w:i/>
        </w:rPr>
        <w:t>(Please see ballot posted with Key Documents.)</w:t>
      </w:r>
    </w:p>
    <w:p w14:paraId="61678396" w14:textId="77777777" w:rsidR="008B7F28" w:rsidRDefault="008B7F28" w:rsidP="00832691">
      <w:pPr>
        <w:pStyle w:val="NoSpacing"/>
        <w:jc w:val="both"/>
        <w:rPr>
          <w:rFonts w:ascii="Times New Roman" w:hAnsi="Times New Roman" w:cs="Times New Roman"/>
          <w:i/>
        </w:rPr>
      </w:pPr>
    </w:p>
    <w:p w14:paraId="7BB8B3B0" w14:textId="496FA7A3" w:rsidR="002955CF" w:rsidRDefault="002955CF" w:rsidP="00832691">
      <w:pPr>
        <w:pStyle w:val="NoSpacing"/>
        <w:jc w:val="both"/>
        <w:rPr>
          <w:rFonts w:ascii="Times New Roman" w:hAnsi="Times New Roman" w:cs="Times New Roman"/>
          <w:i/>
        </w:rPr>
      </w:pPr>
      <w:r w:rsidRPr="002955CF">
        <w:rPr>
          <w:rFonts w:ascii="Times New Roman" w:hAnsi="Times New Roman" w:cs="Times New Roman"/>
          <w:i/>
        </w:rPr>
        <w:t>P</w:t>
      </w:r>
      <w:r>
        <w:rPr>
          <w:rFonts w:ascii="Times New Roman" w:hAnsi="Times New Roman" w:cs="Times New Roman"/>
          <w:i/>
        </w:rPr>
        <w:t>lanning Guide Revision Request (P</w:t>
      </w:r>
      <w:r w:rsidRPr="002955CF">
        <w:rPr>
          <w:rFonts w:ascii="Times New Roman" w:hAnsi="Times New Roman" w:cs="Times New Roman"/>
          <w:i/>
        </w:rPr>
        <w:t>GRR</w:t>
      </w:r>
      <w:r>
        <w:rPr>
          <w:rFonts w:ascii="Times New Roman" w:hAnsi="Times New Roman" w:cs="Times New Roman"/>
          <w:i/>
        </w:rPr>
        <w:t xml:space="preserve">) </w:t>
      </w:r>
      <w:r w:rsidRPr="002955CF">
        <w:rPr>
          <w:rFonts w:ascii="Times New Roman" w:hAnsi="Times New Roman" w:cs="Times New Roman"/>
          <w:i/>
        </w:rPr>
        <w:t>094, Clarify Notification Requirement for Generator Construction Commencement or Completion</w:t>
      </w:r>
    </w:p>
    <w:p w14:paraId="14E0ED92" w14:textId="15491DBC" w:rsidR="008E57C0" w:rsidRPr="00EA681A" w:rsidRDefault="00A710DA" w:rsidP="008E57C0">
      <w:pPr>
        <w:pStyle w:val="NoSpacing"/>
        <w:jc w:val="both"/>
        <w:rPr>
          <w:rFonts w:ascii="Times New Roman" w:hAnsi="Times New Roman" w:cs="Times New Roman"/>
        </w:rPr>
      </w:pPr>
      <w:r>
        <w:rPr>
          <w:rFonts w:ascii="Times New Roman" w:hAnsi="Times New Roman" w:cs="Times New Roman"/>
          <w:iCs/>
        </w:rPr>
        <w:t xml:space="preserve">Market Participants reviewed </w:t>
      </w:r>
      <w:r w:rsidR="008E57C0">
        <w:rPr>
          <w:rFonts w:ascii="Times New Roman" w:hAnsi="Times New Roman" w:cs="Times New Roman"/>
          <w:iCs/>
        </w:rPr>
        <w:t xml:space="preserve">the Revised Impact Analysis and the </w:t>
      </w:r>
      <w:r w:rsidR="008E57C0" w:rsidRPr="008E57C0">
        <w:rPr>
          <w:rFonts w:ascii="Times New Roman" w:hAnsi="Times New Roman" w:cs="Times New Roman"/>
          <w:iCs/>
        </w:rPr>
        <w:t xml:space="preserve">Reliability and Operations Subcommittee (ROS) </w:t>
      </w:r>
      <w:r w:rsidR="008E57C0">
        <w:rPr>
          <w:rFonts w:ascii="Times New Roman" w:hAnsi="Times New Roman" w:cs="Times New Roman"/>
          <w:iCs/>
        </w:rPr>
        <w:t xml:space="preserve">recommended priority and rank for PGRR094.  </w:t>
      </w:r>
      <w:r w:rsidR="008E57C0" w:rsidRPr="00EA681A">
        <w:rPr>
          <w:rFonts w:ascii="Times New Roman" w:hAnsi="Times New Roman" w:cs="Times New Roman"/>
        </w:rPr>
        <w:t>Ms. Henson noted th</w:t>
      </w:r>
      <w:r w:rsidR="008E57C0">
        <w:rPr>
          <w:rFonts w:ascii="Times New Roman" w:hAnsi="Times New Roman" w:cs="Times New Roman"/>
        </w:rPr>
        <w:t xml:space="preserve">is item </w:t>
      </w:r>
      <w:r w:rsidR="008E57C0" w:rsidRPr="00EA681A">
        <w:rPr>
          <w:rFonts w:ascii="Times New Roman" w:hAnsi="Times New Roman" w:cs="Times New Roman"/>
        </w:rPr>
        <w:t xml:space="preserve">could be considered for inclusion in the </w:t>
      </w:r>
      <w:hyperlink w:anchor="Combined_Ballot" w:history="1">
        <w:r w:rsidR="008E57C0" w:rsidRPr="00EA681A">
          <w:rPr>
            <w:rStyle w:val="Hyperlink"/>
            <w:rFonts w:ascii="Times New Roman" w:hAnsi="Times New Roman" w:cs="Times New Roman"/>
          </w:rPr>
          <w:t>Combined Ballot</w:t>
        </w:r>
      </w:hyperlink>
      <w:r w:rsidR="008E57C0" w:rsidRPr="00EA681A">
        <w:rPr>
          <w:rFonts w:ascii="Times New Roman" w:hAnsi="Times New Roman" w:cs="Times New Roman"/>
        </w:rPr>
        <w:t xml:space="preserve">.  </w:t>
      </w:r>
    </w:p>
    <w:p w14:paraId="4F708989" w14:textId="2B593812" w:rsidR="00A710DA" w:rsidRDefault="00A710DA" w:rsidP="00832691">
      <w:pPr>
        <w:pStyle w:val="NoSpacing"/>
        <w:jc w:val="both"/>
        <w:rPr>
          <w:rFonts w:ascii="Times New Roman" w:hAnsi="Times New Roman" w:cs="Times New Roman"/>
          <w:iCs/>
        </w:rPr>
      </w:pPr>
    </w:p>
    <w:p w14:paraId="435017F7" w14:textId="77777777" w:rsidR="00DA21CF" w:rsidRPr="00C85846" w:rsidRDefault="00DA21CF" w:rsidP="0019737D">
      <w:pPr>
        <w:pStyle w:val="NoSpacing"/>
        <w:jc w:val="both"/>
        <w:rPr>
          <w:rFonts w:ascii="Times New Roman" w:hAnsi="Times New Roman" w:cs="Times New Roman"/>
          <w:i/>
          <w:highlight w:val="lightGray"/>
        </w:rPr>
      </w:pPr>
    </w:p>
    <w:p w14:paraId="0518BEF7" w14:textId="2162B5A4" w:rsidR="004B343F" w:rsidRPr="00DA4F71" w:rsidRDefault="004B343F" w:rsidP="004B343F">
      <w:pPr>
        <w:pStyle w:val="NoSpacing"/>
        <w:jc w:val="both"/>
        <w:rPr>
          <w:rFonts w:ascii="Times New Roman" w:hAnsi="Times New Roman" w:cs="Times New Roman"/>
          <w:u w:val="single"/>
        </w:rPr>
      </w:pPr>
      <w:r w:rsidRPr="00DA4F71">
        <w:rPr>
          <w:rFonts w:ascii="Times New Roman" w:hAnsi="Times New Roman" w:cs="Times New Roman"/>
          <w:u w:val="single"/>
        </w:rPr>
        <w:t>Revision Requests Tabled at PRS (see Key Documents)</w:t>
      </w:r>
    </w:p>
    <w:p w14:paraId="55D58102"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NPRR956, Designation of Providers of Transmission Additions</w:t>
      </w:r>
    </w:p>
    <w:p w14:paraId="7F454F90"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NPRR981, Day-Ahead Market Price Correction Process</w:t>
      </w:r>
    </w:p>
    <w:p w14:paraId="7B117AAD" w14:textId="77777777" w:rsidR="00B526C5" w:rsidRPr="00DA4F71" w:rsidRDefault="00B526C5" w:rsidP="00B526C5">
      <w:pPr>
        <w:pStyle w:val="NoSpacing"/>
        <w:jc w:val="both"/>
        <w:rPr>
          <w:rFonts w:ascii="Times New Roman" w:hAnsi="Times New Roman" w:cs="Times New Roman"/>
          <w:i/>
        </w:rPr>
      </w:pPr>
      <w:r w:rsidRPr="00DA4F71">
        <w:rPr>
          <w:rFonts w:ascii="Times New Roman" w:hAnsi="Times New Roman" w:cs="Times New Roman"/>
          <w:i/>
        </w:rPr>
        <w:t>NPRR1058, Resource Offer Modernization for Real-Time Co-Optimization</w:t>
      </w:r>
    </w:p>
    <w:p w14:paraId="4FFC008E" w14:textId="3771E51E" w:rsidR="006E3C11" w:rsidRPr="00DA4F71" w:rsidRDefault="006E3C11" w:rsidP="004B343F">
      <w:pPr>
        <w:pStyle w:val="NoSpacing"/>
        <w:jc w:val="both"/>
        <w:rPr>
          <w:rFonts w:ascii="Times New Roman" w:hAnsi="Times New Roman" w:cs="Times New Roman"/>
          <w:i/>
        </w:rPr>
      </w:pPr>
      <w:r w:rsidRPr="00DA4F71">
        <w:rPr>
          <w:rFonts w:ascii="Times New Roman" w:hAnsi="Times New Roman" w:cs="Times New Roman"/>
          <w:i/>
        </w:rPr>
        <w:t>NPRR1067, Market Entry Qualifications, Continued Participation Requirements, and Credit Risk Assessment</w:t>
      </w:r>
    </w:p>
    <w:p w14:paraId="5D8188E6" w14:textId="0E778713" w:rsidR="002372DE" w:rsidRPr="00DA4F71" w:rsidRDefault="002372DE" w:rsidP="004B343F">
      <w:pPr>
        <w:pStyle w:val="NoSpacing"/>
        <w:jc w:val="both"/>
        <w:rPr>
          <w:rFonts w:ascii="Times New Roman" w:hAnsi="Times New Roman" w:cs="Times New Roman"/>
          <w:i/>
        </w:rPr>
      </w:pPr>
      <w:r w:rsidRPr="00DA4F71">
        <w:rPr>
          <w:rFonts w:ascii="Times New Roman" w:hAnsi="Times New Roman" w:cs="Times New Roman"/>
          <w:i/>
        </w:rPr>
        <w:t>NPRR1070, Planning Criteria for GTC Exit Solutions</w:t>
      </w:r>
    </w:p>
    <w:p w14:paraId="707F4E38" w14:textId="7865D57F" w:rsidR="005D758D" w:rsidRDefault="005D758D" w:rsidP="00B11410">
      <w:pPr>
        <w:pStyle w:val="NoSpacing"/>
        <w:jc w:val="both"/>
        <w:rPr>
          <w:rFonts w:ascii="Times New Roman" w:hAnsi="Times New Roman" w:cs="Times New Roman"/>
          <w:i/>
          <w:iCs/>
        </w:rPr>
      </w:pPr>
      <w:r w:rsidRPr="005D758D">
        <w:rPr>
          <w:rFonts w:ascii="Times New Roman" w:hAnsi="Times New Roman" w:cs="Times New Roman"/>
          <w:i/>
          <w:iCs/>
        </w:rPr>
        <w:t>NPRR1084, Improvements to Reporting of Resource Outages and Derates</w:t>
      </w:r>
    </w:p>
    <w:p w14:paraId="75BC5914" w14:textId="051EBC04" w:rsidR="005D758D" w:rsidRPr="005D758D" w:rsidRDefault="005D758D" w:rsidP="00B11410">
      <w:pPr>
        <w:pStyle w:val="NoSpacing"/>
        <w:jc w:val="both"/>
        <w:rPr>
          <w:rFonts w:ascii="Times New Roman" w:hAnsi="Times New Roman" w:cs="Times New Roman"/>
          <w:i/>
          <w:iCs/>
        </w:rPr>
      </w:pPr>
      <w:r w:rsidRPr="005D758D">
        <w:rPr>
          <w:rFonts w:ascii="Times New Roman" w:hAnsi="Times New Roman" w:cs="Times New Roman"/>
          <w:i/>
          <w:iCs/>
        </w:rPr>
        <w:lastRenderedPageBreak/>
        <w:t>NPRR1085, Ensuring Continuous Validity of Physical Responsive Capability (PRC) and Dispatch through Timely Changes to Resource Telemetry and Current Operating Plans (COPs)</w:t>
      </w:r>
    </w:p>
    <w:p w14:paraId="4ACC9B54" w14:textId="31BB7D8E" w:rsidR="002955CF" w:rsidRPr="002955CF" w:rsidRDefault="002955CF" w:rsidP="00B11410">
      <w:pPr>
        <w:pStyle w:val="NoSpacing"/>
        <w:jc w:val="both"/>
        <w:rPr>
          <w:rFonts w:ascii="Times New Roman" w:hAnsi="Times New Roman" w:cs="Times New Roman"/>
          <w:i/>
          <w:iCs/>
          <w:highlight w:val="lightGray"/>
        </w:rPr>
      </w:pPr>
      <w:r w:rsidRPr="002955CF">
        <w:rPr>
          <w:rFonts w:ascii="Times New Roman" w:hAnsi="Times New Roman" w:cs="Times New Roman"/>
          <w:i/>
          <w:iCs/>
        </w:rPr>
        <w:t>NPRR1088, Applying Forward Adjustment Factors to Forward Market Positions and Un-applying Forward Adjustment Factors to Prior Market Positions</w:t>
      </w:r>
    </w:p>
    <w:p w14:paraId="2A62BCD5" w14:textId="6BCF0F76" w:rsidR="002955CF" w:rsidRDefault="002955CF" w:rsidP="00B11410">
      <w:pPr>
        <w:pStyle w:val="NoSpacing"/>
        <w:jc w:val="both"/>
        <w:rPr>
          <w:rFonts w:ascii="Times New Roman" w:hAnsi="Times New Roman" w:cs="Times New Roman"/>
          <w:i/>
          <w:iCs/>
        </w:rPr>
      </w:pPr>
      <w:r w:rsidRPr="002955CF">
        <w:rPr>
          <w:rFonts w:ascii="Times New Roman" w:hAnsi="Times New Roman" w:cs="Times New Roman"/>
          <w:i/>
          <w:iCs/>
        </w:rPr>
        <w:t>NPRR1089, Requiring Highest-Ranking Representative, Official, or Officer of a Resource Entity to Execute Weatherization and Natural Gas Declarations</w:t>
      </w:r>
    </w:p>
    <w:p w14:paraId="39B6448C" w14:textId="19188868" w:rsidR="002955CF" w:rsidRPr="002955CF" w:rsidRDefault="002955CF" w:rsidP="00B11410">
      <w:pPr>
        <w:pStyle w:val="NoSpacing"/>
        <w:jc w:val="both"/>
        <w:rPr>
          <w:rFonts w:ascii="Times New Roman" w:hAnsi="Times New Roman" w:cs="Times New Roman"/>
          <w:i/>
          <w:iCs/>
          <w:highlight w:val="lightGray"/>
        </w:rPr>
      </w:pPr>
      <w:r w:rsidRPr="002955CF">
        <w:rPr>
          <w:rFonts w:ascii="Times New Roman" w:hAnsi="Times New Roman" w:cs="Times New Roman"/>
          <w:i/>
          <w:iCs/>
        </w:rPr>
        <w:t>S</w:t>
      </w:r>
      <w:r>
        <w:rPr>
          <w:rFonts w:ascii="Times New Roman" w:hAnsi="Times New Roman" w:cs="Times New Roman"/>
          <w:i/>
          <w:iCs/>
        </w:rPr>
        <w:t>ystem Change Request (S</w:t>
      </w:r>
      <w:r w:rsidRPr="002955CF">
        <w:rPr>
          <w:rFonts w:ascii="Times New Roman" w:hAnsi="Times New Roman" w:cs="Times New Roman"/>
          <w:i/>
          <w:iCs/>
        </w:rPr>
        <w:t>CR</w:t>
      </w:r>
      <w:r>
        <w:rPr>
          <w:rFonts w:ascii="Times New Roman" w:hAnsi="Times New Roman" w:cs="Times New Roman"/>
          <w:i/>
          <w:iCs/>
        </w:rPr>
        <w:t xml:space="preserve">) </w:t>
      </w:r>
      <w:r w:rsidRPr="002955CF">
        <w:rPr>
          <w:rFonts w:ascii="Times New Roman" w:hAnsi="Times New Roman" w:cs="Times New Roman"/>
          <w:i/>
          <w:iCs/>
        </w:rPr>
        <w:t>816, CRR Auction Bid Credit Enhancement</w:t>
      </w:r>
    </w:p>
    <w:p w14:paraId="6C692EEE" w14:textId="266FCEF1" w:rsidR="00B11410" w:rsidRPr="00FB1D87" w:rsidRDefault="00B11410" w:rsidP="00B11410">
      <w:pPr>
        <w:pStyle w:val="NoSpacing"/>
        <w:jc w:val="both"/>
        <w:rPr>
          <w:rFonts w:ascii="Times New Roman" w:hAnsi="Times New Roman" w:cs="Times New Roman"/>
        </w:rPr>
      </w:pPr>
      <w:r w:rsidRPr="00FB1D87">
        <w:rPr>
          <w:rFonts w:ascii="Times New Roman" w:hAnsi="Times New Roman" w:cs="Times New Roman"/>
        </w:rPr>
        <w:t>PRS took no action on these items.</w:t>
      </w:r>
    </w:p>
    <w:p w14:paraId="6BD114B6" w14:textId="3FD0DA89" w:rsidR="00F0175E" w:rsidRDefault="00F0175E" w:rsidP="00A94EEB">
      <w:pPr>
        <w:pStyle w:val="NoSpacing"/>
        <w:jc w:val="both"/>
        <w:rPr>
          <w:rFonts w:ascii="Times New Roman" w:hAnsi="Times New Roman" w:cs="Times New Roman"/>
          <w:i/>
          <w:highlight w:val="lightGray"/>
        </w:rPr>
      </w:pPr>
    </w:p>
    <w:p w14:paraId="4A5CA19F" w14:textId="04CAE595" w:rsidR="008B7F28" w:rsidRDefault="008B7F28" w:rsidP="00A94EEB">
      <w:pPr>
        <w:pStyle w:val="NoSpacing"/>
        <w:jc w:val="both"/>
        <w:rPr>
          <w:rFonts w:ascii="Times New Roman" w:hAnsi="Times New Roman" w:cs="Times New Roman"/>
          <w:i/>
          <w:highlight w:val="lightGray"/>
        </w:rPr>
      </w:pPr>
      <w:r w:rsidRPr="008B7F28">
        <w:rPr>
          <w:rFonts w:ascii="Times New Roman" w:hAnsi="Times New Roman" w:cs="Times New Roman"/>
          <w:i/>
        </w:rPr>
        <w:t>NPRR1056, Market Impact Generic Transmission Constraint (GTC) Notification</w:t>
      </w:r>
    </w:p>
    <w:p w14:paraId="480073BB" w14:textId="10EF624F" w:rsidR="00A161EB" w:rsidRDefault="00A161EB" w:rsidP="00A94EEB">
      <w:pPr>
        <w:pStyle w:val="NoSpacing"/>
        <w:jc w:val="both"/>
        <w:rPr>
          <w:rFonts w:ascii="Times New Roman" w:hAnsi="Times New Roman" w:cs="Times New Roman"/>
          <w:iCs/>
        </w:rPr>
      </w:pPr>
      <w:r>
        <w:rPr>
          <w:rFonts w:ascii="Times New Roman" w:hAnsi="Times New Roman" w:cs="Times New Roman"/>
          <w:iCs/>
        </w:rPr>
        <w:t xml:space="preserve">Tom Burke summarized NPRR1056 and the 9/15/21 Invenergy comments.  Market Participants reviewed the 5/14/21 ERCOT comments, 5/26/21 Joint Commenters comments, 6/4/21 WMS </w:t>
      </w:r>
      <w:proofErr w:type="gramStart"/>
      <w:r>
        <w:rPr>
          <w:rFonts w:ascii="Times New Roman" w:hAnsi="Times New Roman" w:cs="Times New Roman"/>
          <w:iCs/>
        </w:rPr>
        <w:t>comments</w:t>
      </w:r>
      <w:r w:rsidR="00674FFE">
        <w:rPr>
          <w:rFonts w:ascii="Times New Roman" w:hAnsi="Times New Roman" w:cs="Times New Roman"/>
          <w:iCs/>
        </w:rPr>
        <w:t xml:space="preserve">, </w:t>
      </w:r>
      <w:r>
        <w:rPr>
          <w:rFonts w:ascii="Times New Roman" w:hAnsi="Times New Roman" w:cs="Times New Roman"/>
          <w:iCs/>
        </w:rPr>
        <w:t xml:space="preserve"> and</w:t>
      </w:r>
      <w:proofErr w:type="gramEnd"/>
      <w:r>
        <w:rPr>
          <w:rFonts w:ascii="Times New Roman" w:hAnsi="Times New Roman" w:cs="Times New Roman"/>
          <w:iCs/>
        </w:rPr>
        <w:t xml:space="preserve"> 9/2/21 ROS comments and </w:t>
      </w:r>
      <w:r w:rsidRPr="00A161EB">
        <w:rPr>
          <w:rFonts w:ascii="Times New Roman" w:hAnsi="Times New Roman" w:cs="Times New Roman"/>
          <w:iCs/>
        </w:rPr>
        <w:t>acknowledged that NPRR1056 was discussed in numerous working groups and a workshop</w:t>
      </w:r>
      <w:r>
        <w:rPr>
          <w:rFonts w:ascii="Times New Roman" w:hAnsi="Times New Roman" w:cs="Times New Roman"/>
          <w:iCs/>
        </w:rPr>
        <w:t xml:space="preserve">.  Market Participants </w:t>
      </w:r>
      <w:r w:rsidRPr="00A161EB">
        <w:rPr>
          <w:rFonts w:ascii="Times New Roman" w:hAnsi="Times New Roman" w:cs="Times New Roman"/>
          <w:iCs/>
        </w:rPr>
        <w:t xml:space="preserve">debated the value of the additional report ERCOT would produce as a result of NPRR1056, and considered whether it was premature to reject NPRR1056 in light of the proposal to expand the Quarterly Stability Assessment.  Some </w:t>
      </w:r>
      <w:r>
        <w:rPr>
          <w:rFonts w:ascii="Times New Roman" w:hAnsi="Times New Roman" w:cs="Times New Roman"/>
          <w:iCs/>
        </w:rPr>
        <w:t>Market P</w:t>
      </w:r>
      <w:r w:rsidRPr="00A161EB">
        <w:rPr>
          <w:rFonts w:ascii="Times New Roman" w:hAnsi="Times New Roman" w:cs="Times New Roman"/>
          <w:iCs/>
        </w:rPr>
        <w:t>articipants reiterated ERCOT’s concern for the broader release of security-sensitive information used in developing GTCs</w:t>
      </w:r>
      <w:r>
        <w:rPr>
          <w:rFonts w:ascii="Times New Roman" w:hAnsi="Times New Roman" w:cs="Times New Roman"/>
          <w:iCs/>
        </w:rPr>
        <w:t xml:space="preserve">.  </w:t>
      </w:r>
    </w:p>
    <w:p w14:paraId="32B83E9D" w14:textId="69574CF8" w:rsidR="00A161EB" w:rsidRDefault="00A161EB" w:rsidP="00A94EEB">
      <w:pPr>
        <w:pStyle w:val="NoSpacing"/>
        <w:jc w:val="both"/>
        <w:rPr>
          <w:rFonts w:ascii="Times New Roman" w:hAnsi="Times New Roman" w:cs="Times New Roman"/>
          <w:iCs/>
        </w:rPr>
      </w:pPr>
    </w:p>
    <w:p w14:paraId="2DDC3326" w14:textId="00140209" w:rsidR="003C2979" w:rsidRPr="000025D6" w:rsidRDefault="00A161EB" w:rsidP="000025D6">
      <w:pPr>
        <w:pStyle w:val="NoSpacing"/>
        <w:jc w:val="both"/>
        <w:rPr>
          <w:rFonts w:ascii="Times New Roman" w:hAnsi="Times New Roman" w:cs="Times New Roman"/>
          <w:i/>
        </w:rPr>
      </w:pPr>
      <w:r w:rsidRPr="000025D6">
        <w:rPr>
          <w:rFonts w:ascii="Times New Roman" w:hAnsi="Times New Roman" w:cs="Times New Roman"/>
          <w:b/>
          <w:bCs/>
          <w:iCs/>
        </w:rPr>
        <w:t xml:space="preserve">Mr. Wittmeyer moved to reject NPRR1056.  Blake Gross seconded the motion.  The motion carried </w:t>
      </w:r>
      <w:r w:rsidR="003C2979" w:rsidRPr="000025D6">
        <w:rPr>
          <w:rFonts w:ascii="Times New Roman" w:hAnsi="Times New Roman" w:cs="Times New Roman"/>
          <w:b/>
          <w:bCs/>
          <w:iCs/>
        </w:rPr>
        <w:t>via roll call ballot with five objections from the Independent Generator (4) (Engie, Invenergy, Enel Green Power, EDP Renewables) and IPM (Morgan Stanley) Market Segments and four abstentions from the Consumer (Occidental), Independent Generator (Luminant), IPM (Tenaska) and Independent Retail Electric Provider (IREP) (Just Energy) Market Segments.</w:t>
      </w:r>
      <w:r w:rsidR="003C2979" w:rsidRPr="000025D6">
        <w:rPr>
          <w:rFonts w:ascii="Times New Roman" w:hAnsi="Times New Roman" w:cs="Times New Roman"/>
          <w:iCs/>
        </w:rPr>
        <w:t xml:space="preserve">  </w:t>
      </w:r>
      <w:bookmarkStart w:id="9" w:name="_Hlk84523417"/>
      <w:r w:rsidR="003C2979" w:rsidRPr="000025D6">
        <w:rPr>
          <w:rFonts w:ascii="Times New Roman" w:hAnsi="Times New Roman" w:cs="Times New Roman"/>
          <w:i/>
        </w:rPr>
        <w:t xml:space="preserve">(Please see ballot posted with Key Documents.) </w:t>
      </w:r>
    </w:p>
    <w:bookmarkEnd w:id="9"/>
    <w:p w14:paraId="3CAC95E2" w14:textId="77777777" w:rsidR="000025D6" w:rsidRPr="000025D6" w:rsidRDefault="000025D6" w:rsidP="000025D6">
      <w:pPr>
        <w:pStyle w:val="NoSpacing"/>
        <w:jc w:val="both"/>
        <w:rPr>
          <w:rFonts w:ascii="Times New Roman" w:hAnsi="Times New Roman" w:cs="Times New Roman"/>
          <w:i/>
        </w:rPr>
      </w:pPr>
    </w:p>
    <w:p w14:paraId="1A9EB1D8" w14:textId="6148B09E" w:rsidR="000025D6" w:rsidRPr="000025D6" w:rsidRDefault="000025D6" w:rsidP="000025D6">
      <w:pPr>
        <w:pStyle w:val="NoSpacing"/>
        <w:jc w:val="both"/>
        <w:rPr>
          <w:rFonts w:ascii="Times New Roman" w:hAnsi="Times New Roman" w:cs="Times New Roman"/>
          <w:i/>
        </w:rPr>
      </w:pPr>
      <w:r w:rsidRPr="000025D6">
        <w:rPr>
          <w:rFonts w:ascii="Times New Roman" w:hAnsi="Times New Roman" w:cs="Times New Roman"/>
          <w:i/>
        </w:rPr>
        <w:t>NPRR1077, Extension of Self-Limiting Facility Concept to Settlement Only Generators (SOGs) and Telemetry Requirements for SOGs</w:t>
      </w:r>
    </w:p>
    <w:p w14:paraId="57B59F17" w14:textId="4E87138F" w:rsidR="00FB1D87" w:rsidRDefault="00FB1D87" w:rsidP="000025D6">
      <w:pPr>
        <w:pStyle w:val="NoSpacing"/>
        <w:jc w:val="both"/>
        <w:rPr>
          <w:rFonts w:ascii="Times New Roman" w:hAnsi="Times New Roman" w:cs="Times New Roman"/>
          <w:iCs/>
        </w:rPr>
      </w:pPr>
      <w:r>
        <w:rPr>
          <w:rFonts w:ascii="Times New Roman" w:hAnsi="Times New Roman" w:cs="Times New Roman"/>
          <w:iCs/>
        </w:rPr>
        <w:t xml:space="preserve">Bill Blevins </w:t>
      </w:r>
      <w:r w:rsidR="005963FF">
        <w:rPr>
          <w:rFonts w:ascii="Times New Roman" w:hAnsi="Times New Roman" w:cs="Times New Roman"/>
          <w:iCs/>
        </w:rPr>
        <w:t xml:space="preserve">summarized NPRR1077 and the 8/16/21 ERCOT comments, noted the 9/3/21 WMS comments and 9/3/21 ROS comments, reminded Market Participants of the July 22, 2021 Workshop on telemetry and that no comments from </w:t>
      </w:r>
      <w:r w:rsidR="005963FF" w:rsidRPr="005963FF">
        <w:rPr>
          <w:rFonts w:ascii="Times New Roman" w:hAnsi="Times New Roman" w:cs="Times New Roman"/>
          <w:iCs/>
        </w:rPr>
        <w:t>SOG</w:t>
      </w:r>
      <w:r w:rsidR="005963FF">
        <w:rPr>
          <w:rFonts w:ascii="Times New Roman" w:hAnsi="Times New Roman" w:cs="Times New Roman"/>
          <w:iCs/>
        </w:rPr>
        <w:t xml:space="preserve">s have been received, and requested PRS consideration on NPRR1077.  </w:t>
      </w:r>
      <w:r w:rsidR="001E27A0">
        <w:rPr>
          <w:rFonts w:ascii="Times New Roman" w:hAnsi="Times New Roman" w:cs="Times New Roman"/>
          <w:iCs/>
        </w:rPr>
        <w:t xml:space="preserve">Some </w:t>
      </w:r>
      <w:r w:rsidR="00BB7A74">
        <w:rPr>
          <w:rFonts w:ascii="Times New Roman" w:hAnsi="Times New Roman" w:cs="Times New Roman"/>
          <w:iCs/>
        </w:rPr>
        <w:t xml:space="preserve">Market Participants </w:t>
      </w:r>
      <w:r w:rsidR="001E27A0">
        <w:rPr>
          <w:rFonts w:ascii="Times New Roman" w:hAnsi="Times New Roman" w:cs="Times New Roman"/>
          <w:iCs/>
        </w:rPr>
        <w:t xml:space="preserve">expressed concern for costs impacts related </w:t>
      </w:r>
      <w:r w:rsidR="001E27A0" w:rsidRPr="001E27A0">
        <w:rPr>
          <w:rFonts w:ascii="Times New Roman" w:hAnsi="Times New Roman" w:cs="Times New Roman"/>
          <w:iCs/>
        </w:rPr>
        <w:t xml:space="preserve">to requirements for all SOGs to provide telemetry at the distribution level and </w:t>
      </w:r>
      <w:r w:rsidR="00BB7A74">
        <w:rPr>
          <w:rFonts w:ascii="Times New Roman" w:hAnsi="Times New Roman" w:cs="Times New Roman"/>
          <w:iCs/>
        </w:rPr>
        <w:t xml:space="preserve">requested additional time to review the issues.  Mrs. Henson </w:t>
      </w:r>
      <w:r w:rsidR="001E27A0">
        <w:rPr>
          <w:rFonts w:ascii="Times New Roman" w:hAnsi="Times New Roman" w:cs="Times New Roman"/>
          <w:iCs/>
        </w:rPr>
        <w:t xml:space="preserve">noted PRS would consider NPRR1077 at the October 14, 2021 PRS meeting.  </w:t>
      </w:r>
    </w:p>
    <w:p w14:paraId="33DC7107" w14:textId="2AE8E645" w:rsidR="005963FF" w:rsidRDefault="005963FF" w:rsidP="000025D6">
      <w:pPr>
        <w:pStyle w:val="NoSpacing"/>
        <w:jc w:val="both"/>
        <w:rPr>
          <w:rFonts w:ascii="Times New Roman" w:hAnsi="Times New Roman" w:cs="Times New Roman"/>
          <w:iCs/>
        </w:rPr>
      </w:pPr>
    </w:p>
    <w:p w14:paraId="6EEBA49F" w14:textId="7E4FD544" w:rsidR="008B7F28" w:rsidRPr="000025D6" w:rsidRDefault="008B7F28" w:rsidP="000025D6">
      <w:pPr>
        <w:pStyle w:val="NoSpacing"/>
        <w:jc w:val="both"/>
        <w:rPr>
          <w:rFonts w:ascii="Times New Roman" w:hAnsi="Times New Roman" w:cs="Times New Roman"/>
          <w:i/>
        </w:rPr>
      </w:pPr>
      <w:r w:rsidRPr="000025D6">
        <w:rPr>
          <w:rFonts w:ascii="Times New Roman" w:hAnsi="Times New Roman" w:cs="Times New Roman"/>
          <w:i/>
        </w:rPr>
        <w:t>NPRR1087, Prohibit Participation of Critical Loads and Generation Resource Support Loads as Load Resources or ERS Resources – URGENT</w:t>
      </w:r>
    </w:p>
    <w:p w14:paraId="1A44C676" w14:textId="78AC5787" w:rsidR="001215FA" w:rsidRDefault="001215FA" w:rsidP="000025D6">
      <w:pPr>
        <w:pStyle w:val="NoSpacing"/>
        <w:jc w:val="both"/>
        <w:rPr>
          <w:rFonts w:ascii="Times New Roman" w:hAnsi="Times New Roman" w:cs="Times New Roman"/>
          <w:iCs/>
        </w:rPr>
      </w:pPr>
      <w:r>
        <w:rPr>
          <w:rFonts w:ascii="Times New Roman" w:hAnsi="Times New Roman" w:cs="Times New Roman"/>
          <w:iCs/>
        </w:rPr>
        <w:t xml:space="preserve">Market Participants reviewed NPRR1087, the 9/1/21 Luminant, and 9/3/21 ERCOT comments.  </w:t>
      </w:r>
    </w:p>
    <w:p w14:paraId="06A6DD38" w14:textId="4A815488" w:rsidR="001215FA" w:rsidRDefault="001215FA" w:rsidP="000025D6">
      <w:pPr>
        <w:pStyle w:val="NoSpacing"/>
        <w:jc w:val="both"/>
        <w:rPr>
          <w:rFonts w:ascii="Times New Roman" w:hAnsi="Times New Roman" w:cs="Times New Roman"/>
          <w:iCs/>
        </w:rPr>
      </w:pPr>
    </w:p>
    <w:p w14:paraId="5E94BF2B" w14:textId="1C9C7D48" w:rsidR="001215FA" w:rsidRPr="002570B7" w:rsidRDefault="001215FA" w:rsidP="000025D6">
      <w:pPr>
        <w:pStyle w:val="NoSpacing"/>
        <w:jc w:val="both"/>
        <w:rPr>
          <w:rFonts w:ascii="Times New Roman" w:hAnsi="Times New Roman" w:cs="Times New Roman"/>
          <w:i/>
        </w:rPr>
      </w:pPr>
      <w:r w:rsidRPr="002570B7">
        <w:rPr>
          <w:rFonts w:ascii="Times New Roman" w:hAnsi="Times New Roman" w:cs="Times New Roman"/>
          <w:b/>
          <w:bCs/>
          <w:iCs/>
        </w:rPr>
        <w:t>Melissa Trevino moved to</w:t>
      </w:r>
      <w:r w:rsidRPr="002570B7">
        <w:rPr>
          <w:b/>
          <w:bCs/>
        </w:rPr>
        <w:t xml:space="preserve"> </w:t>
      </w:r>
      <w:r w:rsidRPr="002570B7">
        <w:rPr>
          <w:rFonts w:ascii="Times New Roman" w:hAnsi="Times New Roman" w:cs="Times New Roman"/>
          <w:b/>
          <w:bCs/>
          <w:iCs/>
        </w:rPr>
        <w:t xml:space="preserve">recommend approval of NPRR1087 as amended by the 9/3/21 ERCOT comments; and to forward to TAC NPRR1087 and the Impact Analysis.  Mr. Wittmeyer seconded the motion.  </w:t>
      </w:r>
      <w:bookmarkStart w:id="10" w:name="_Hlk84524368"/>
      <w:r w:rsidRPr="002570B7">
        <w:rPr>
          <w:rFonts w:ascii="Times New Roman" w:hAnsi="Times New Roman" w:cs="Times New Roman"/>
          <w:b/>
          <w:bCs/>
          <w:iCs/>
        </w:rPr>
        <w:t>The motion carried via roll call ballot with one objection from IPM (Morgan Stanley) Market Segment.  The IREP Market Segment did not participate in the vote</w:t>
      </w:r>
      <w:r w:rsidR="002570B7">
        <w:rPr>
          <w:rFonts w:ascii="Times New Roman" w:hAnsi="Times New Roman" w:cs="Times New Roman"/>
          <w:b/>
          <w:bCs/>
          <w:iCs/>
        </w:rPr>
        <w:t xml:space="preserve">.  </w:t>
      </w:r>
      <w:r w:rsidR="002570B7" w:rsidRPr="002570B7">
        <w:rPr>
          <w:rFonts w:ascii="Times New Roman" w:hAnsi="Times New Roman" w:cs="Times New Roman"/>
          <w:i/>
        </w:rPr>
        <w:t>(Please see ballot posted with Key Documents.)</w:t>
      </w:r>
      <w:bookmarkEnd w:id="10"/>
    </w:p>
    <w:p w14:paraId="3F8FB003" w14:textId="77777777" w:rsidR="002570B7" w:rsidRDefault="002570B7" w:rsidP="00A94EEB">
      <w:pPr>
        <w:pStyle w:val="NoSpacing"/>
        <w:jc w:val="both"/>
        <w:rPr>
          <w:rFonts w:ascii="Times New Roman" w:hAnsi="Times New Roman" w:cs="Times New Roman"/>
          <w:i/>
        </w:rPr>
      </w:pPr>
    </w:p>
    <w:p w14:paraId="06267D61" w14:textId="74536D29" w:rsidR="008B7F28" w:rsidRDefault="008B7F28" w:rsidP="00A94EEB">
      <w:pPr>
        <w:pStyle w:val="NoSpacing"/>
        <w:jc w:val="both"/>
        <w:rPr>
          <w:rFonts w:ascii="Times New Roman" w:hAnsi="Times New Roman" w:cs="Times New Roman"/>
          <w:i/>
        </w:rPr>
      </w:pPr>
      <w:r w:rsidRPr="008B7F28">
        <w:rPr>
          <w:rFonts w:ascii="Times New Roman" w:hAnsi="Times New Roman" w:cs="Times New Roman"/>
          <w:i/>
        </w:rPr>
        <w:t>NPRR1090, ERS Winter Storm Uri Lessons Learned Changes and Other ERS Items</w:t>
      </w:r>
    </w:p>
    <w:p w14:paraId="51294B2E" w14:textId="4A9B1E08" w:rsidR="00B97518" w:rsidRDefault="008E3F76" w:rsidP="00A94EEB">
      <w:pPr>
        <w:pStyle w:val="NoSpacing"/>
        <w:jc w:val="both"/>
        <w:rPr>
          <w:rFonts w:ascii="Times New Roman" w:hAnsi="Times New Roman" w:cs="Times New Roman"/>
          <w:iCs/>
        </w:rPr>
      </w:pPr>
      <w:r>
        <w:rPr>
          <w:rFonts w:ascii="Times New Roman" w:hAnsi="Times New Roman" w:cs="Times New Roman"/>
          <w:iCs/>
        </w:rPr>
        <w:t xml:space="preserve">Market Participants reviewed the </w:t>
      </w:r>
      <w:r w:rsidRPr="008E3F76">
        <w:rPr>
          <w:rFonts w:ascii="Times New Roman" w:hAnsi="Times New Roman" w:cs="Times New Roman"/>
          <w:iCs/>
        </w:rPr>
        <w:t>request for Urgent status outlined in the 8/25/21 ERCOT comments</w:t>
      </w:r>
      <w:r w:rsidR="00B97518">
        <w:rPr>
          <w:rFonts w:ascii="Times New Roman" w:hAnsi="Times New Roman" w:cs="Times New Roman"/>
          <w:iCs/>
        </w:rPr>
        <w:t xml:space="preserve">, </w:t>
      </w:r>
      <w:r w:rsidRPr="008E3F76">
        <w:rPr>
          <w:rFonts w:ascii="Times New Roman" w:hAnsi="Times New Roman" w:cs="Times New Roman"/>
          <w:iCs/>
        </w:rPr>
        <w:t>additional changes proposed in the 9/7/21 WMS comments</w:t>
      </w:r>
      <w:r>
        <w:rPr>
          <w:rFonts w:ascii="Times New Roman" w:hAnsi="Times New Roman" w:cs="Times New Roman"/>
          <w:iCs/>
        </w:rPr>
        <w:t xml:space="preserve">, </w:t>
      </w:r>
      <w:r w:rsidR="00B97518">
        <w:rPr>
          <w:rFonts w:ascii="Times New Roman" w:hAnsi="Times New Roman" w:cs="Times New Roman"/>
          <w:iCs/>
        </w:rPr>
        <w:t xml:space="preserve">and </w:t>
      </w:r>
      <w:r w:rsidR="00B97518" w:rsidRPr="00B97518">
        <w:rPr>
          <w:rFonts w:ascii="Times New Roman" w:hAnsi="Times New Roman" w:cs="Times New Roman"/>
          <w:iCs/>
        </w:rPr>
        <w:t>the appropriate priority and rank</w:t>
      </w:r>
      <w:r w:rsidR="00B97518">
        <w:rPr>
          <w:rFonts w:ascii="Times New Roman" w:hAnsi="Times New Roman" w:cs="Times New Roman"/>
          <w:iCs/>
        </w:rPr>
        <w:t xml:space="preserve"> for NPRR1093. </w:t>
      </w:r>
    </w:p>
    <w:p w14:paraId="3BDBEEA0" w14:textId="77777777" w:rsidR="00674FFE" w:rsidRDefault="00674FFE" w:rsidP="00A94EEB">
      <w:pPr>
        <w:pStyle w:val="NoSpacing"/>
        <w:jc w:val="both"/>
        <w:rPr>
          <w:rFonts w:ascii="Times New Roman" w:hAnsi="Times New Roman" w:cs="Times New Roman"/>
          <w:iCs/>
        </w:rPr>
      </w:pPr>
    </w:p>
    <w:p w14:paraId="54083104" w14:textId="1FE744D0" w:rsidR="00B97518" w:rsidRDefault="00BA65C9" w:rsidP="00A94EEB">
      <w:pPr>
        <w:pStyle w:val="NoSpacing"/>
        <w:jc w:val="both"/>
        <w:rPr>
          <w:rFonts w:ascii="Times New Roman" w:hAnsi="Times New Roman" w:cs="Times New Roman"/>
          <w:iCs/>
        </w:rPr>
      </w:pPr>
      <w:r>
        <w:rPr>
          <w:rFonts w:ascii="Times New Roman" w:hAnsi="Times New Roman" w:cs="Times New Roman"/>
          <w:b/>
          <w:bCs/>
          <w:iCs/>
        </w:rPr>
        <w:lastRenderedPageBreak/>
        <w:t xml:space="preserve">Ms. </w:t>
      </w:r>
      <w:r w:rsidR="00B97518" w:rsidRPr="00B97518">
        <w:rPr>
          <w:rFonts w:ascii="Times New Roman" w:hAnsi="Times New Roman" w:cs="Times New Roman"/>
          <w:b/>
          <w:bCs/>
          <w:iCs/>
        </w:rPr>
        <w:t xml:space="preserve">Claiborn-Pinto moved to grant NPRR1090 Urgent status; to recommended approval of NPRR1090 as amended by the 9/7/21 WMS comments as revised by PRS; and to forward to TAC NPRR1090 and the Impact Analysis with a recommended priority of 2021 and rank of 3360.  Mr. Wittmeyer seconded the motion.  </w:t>
      </w:r>
      <w:r w:rsidR="00B97518" w:rsidRPr="002570B7">
        <w:rPr>
          <w:rFonts w:ascii="Times New Roman" w:hAnsi="Times New Roman" w:cs="Times New Roman"/>
          <w:b/>
          <w:bCs/>
          <w:iCs/>
        </w:rPr>
        <w:t xml:space="preserve">The motion carried via roll call ballot with one objection from </w:t>
      </w:r>
      <w:r w:rsidR="00674FFE">
        <w:rPr>
          <w:rFonts w:ascii="Times New Roman" w:hAnsi="Times New Roman" w:cs="Times New Roman"/>
          <w:b/>
          <w:bCs/>
          <w:iCs/>
        </w:rPr>
        <w:t xml:space="preserve">the </w:t>
      </w:r>
      <w:r w:rsidR="00B97518" w:rsidRPr="002570B7">
        <w:rPr>
          <w:rFonts w:ascii="Times New Roman" w:hAnsi="Times New Roman" w:cs="Times New Roman"/>
          <w:b/>
          <w:bCs/>
          <w:iCs/>
        </w:rPr>
        <w:t>IPM (Morgan Stanley) Market Segment.  The IREP Market Segment did not participate in the vote</w:t>
      </w:r>
      <w:r w:rsidR="00B97518">
        <w:rPr>
          <w:rFonts w:ascii="Times New Roman" w:hAnsi="Times New Roman" w:cs="Times New Roman"/>
          <w:b/>
          <w:bCs/>
          <w:iCs/>
        </w:rPr>
        <w:t xml:space="preserve">.  </w:t>
      </w:r>
      <w:r w:rsidR="00B97518" w:rsidRPr="002570B7">
        <w:rPr>
          <w:rFonts w:ascii="Times New Roman" w:hAnsi="Times New Roman" w:cs="Times New Roman"/>
          <w:i/>
        </w:rPr>
        <w:t>(Please see ballot posted with Key Documents.)</w:t>
      </w:r>
    </w:p>
    <w:p w14:paraId="5B3F799C" w14:textId="4CFDDCAF" w:rsidR="008B7F28" w:rsidRDefault="008B7F28" w:rsidP="00A94EEB">
      <w:pPr>
        <w:pStyle w:val="NoSpacing"/>
        <w:jc w:val="both"/>
        <w:rPr>
          <w:rFonts w:ascii="Times New Roman" w:hAnsi="Times New Roman" w:cs="Times New Roman"/>
          <w:i/>
          <w:highlight w:val="lightGray"/>
        </w:rPr>
      </w:pPr>
    </w:p>
    <w:p w14:paraId="42080D46" w14:textId="77777777" w:rsidR="00923501" w:rsidRPr="002955CF" w:rsidRDefault="00923501" w:rsidP="00A94EEB">
      <w:pPr>
        <w:pStyle w:val="NoSpacing"/>
        <w:jc w:val="both"/>
        <w:rPr>
          <w:rFonts w:ascii="Times New Roman" w:hAnsi="Times New Roman" w:cs="Times New Roman"/>
          <w:i/>
          <w:highlight w:val="lightGray"/>
        </w:rPr>
      </w:pPr>
    </w:p>
    <w:p w14:paraId="7A7352BE" w14:textId="6A777A68" w:rsidR="00CC228B" w:rsidRPr="00DA4F71" w:rsidRDefault="00CC228B"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Review of Revision Request Language </w:t>
      </w:r>
      <w:r w:rsidR="00B11410" w:rsidRPr="00DA4F71">
        <w:rPr>
          <w:rFonts w:ascii="Times New Roman" w:hAnsi="Times New Roman" w:cs="Times New Roman"/>
          <w:u w:val="single"/>
        </w:rPr>
        <w:t xml:space="preserve">(see Key Documents) </w:t>
      </w:r>
    </w:p>
    <w:p w14:paraId="70709C0D" w14:textId="5C21E608" w:rsidR="002955CF" w:rsidRDefault="002955CF" w:rsidP="00754BFB">
      <w:pPr>
        <w:pStyle w:val="NoSpacing"/>
        <w:jc w:val="both"/>
        <w:rPr>
          <w:rFonts w:ascii="Times New Roman" w:hAnsi="Times New Roman" w:cs="Times New Roman"/>
          <w:i/>
        </w:rPr>
      </w:pPr>
      <w:r w:rsidRPr="002955CF">
        <w:rPr>
          <w:rFonts w:ascii="Times New Roman" w:hAnsi="Times New Roman" w:cs="Times New Roman"/>
          <w:i/>
        </w:rPr>
        <w:t>NPRR1091, Changes to Address Market Impacts of Additional Non-Spin Procurement</w:t>
      </w:r>
    </w:p>
    <w:p w14:paraId="151F3F41" w14:textId="77777777" w:rsidR="00C771D0" w:rsidRPr="00EA681A" w:rsidRDefault="00C771D0" w:rsidP="00C771D0">
      <w:pPr>
        <w:pStyle w:val="NoSpacing"/>
        <w:jc w:val="both"/>
        <w:rPr>
          <w:rFonts w:ascii="Times New Roman" w:hAnsi="Times New Roman" w:cs="Times New Roman"/>
        </w:rPr>
      </w:pPr>
      <w:r>
        <w:rPr>
          <w:rFonts w:ascii="Times New Roman" w:hAnsi="Times New Roman" w:cs="Times New Roman"/>
          <w:iCs/>
        </w:rPr>
        <w:t xml:space="preserve">Resmi Surendran summarized NPRR1091 and previous discussions at WMWG meetings.  Market Participants request WMS review the issues.  </w:t>
      </w:r>
      <w:r w:rsidRPr="00EA681A">
        <w:rPr>
          <w:rFonts w:ascii="Times New Roman" w:hAnsi="Times New Roman" w:cs="Times New Roman"/>
        </w:rPr>
        <w:t>Ms. Henson noted th</w:t>
      </w:r>
      <w:r>
        <w:rPr>
          <w:rFonts w:ascii="Times New Roman" w:hAnsi="Times New Roman" w:cs="Times New Roman"/>
        </w:rPr>
        <w:t xml:space="preserve">is item </w:t>
      </w:r>
      <w:r w:rsidRPr="00EA681A">
        <w:rPr>
          <w:rFonts w:ascii="Times New Roman" w:hAnsi="Times New Roman" w:cs="Times New Roman"/>
        </w:rPr>
        <w:t xml:space="preserve">could be considered for inclusion in the </w:t>
      </w:r>
      <w:hyperlink w:anchor="Combined_Ballot" w:history="1">
        <w:r w:rsidRPr="00EA681A">
          <w:rPr>
            <w:rStyle w:val="Hyperlink"/>
            <w:rFonts w:ascii="Times New Roman" w:hAnsi="Times New Roman" w:cs="Times New Roman"/>
          </w:rPr>
          <w:t>Combined Ballot</w:t>
        </w:r>
      </w:hyperlink>
      <w:r w:rsidRPr="00EA681A">
        <w:rPr>
          <w:rFonts w:ascii="Times New Roman" w:hAnsi="Times New Roman" w:cs="Times New Roman"/>
        </w:rPr>
        <w:t xml:space="preserve">.  </w:t>
      </w:r>
    </w:p>
    <w:p w14:paraId="3642A205" w14:textId="7FBD6F4A" w:rsidR="004E0BAE" w:rsidRPr="00C771D0" w:rsidRDefault="00C771D0" w:rsidP="00754BFB">
      <w:pPr>
        <w:pStyle w:val="NoSpacing"/>
        <w:jc w:val="both"/>
        <w:rPr>
          <w:rFonts w:ascii="Times New Roman" w:hAnsi="Times New Roman" w:cs="Times New Roman"/>
          <w:iCs/>
        </w:rPr>
      </w:pPr>
      <w:r>
        <w:rPr>
          <w:rFonts w:ascii="Times New Roman" w:hAnsi="Times New Roman" w:cs="Times New Roman"/>
          <w:iCs/>
        </w:rPr>
        <w:t xml:space="preserve"> </w:t>
      </w:r>
    </w:p>
    <w:p w14:paraId="1B82AB62" w14:textId="7E1993A8" w:rsidR="002955CF" w:rsidRDefault="002955CF" w:rsidP="00754BFB">
      <w:pPr>
        <w:pStyle w:val="NoSpacing"/>
        <w:jc w:val="both"/>
        <w:rPr>
          <w:rFonts w:ascii="Times New Roman" w:hAnsi="Times New Roman" w:cs="Times New Roman"/>
          <w:i/>
        </w:rPr>
      </w:pPr>
      <w:r w:rsidRPr="002955CF">
        <w:rPr>
          <w:rFonts w:ascii="Times New Roman" w:hAnsi="Times New Roman" w:cs="Times New Roman"/>
          <w:i/>
        </w:rPr>
        <w:t>NPRR1092, Remove RUC Offer Floor</w:t>
      </w:r>
    </w:p>
    <w:p w14:paraId="1EEE37BD" w14:textId="4CA2D437" w:rsidR="004E0BAE" w:rsidRDefault="00EB2336" w:rsidP="00754BFB">
      <w:pPr>
        <w:pStyle w:val="NoSpacing"/>
        <w:jc w:val="both"/>
        <w:rPr>
          <w:rFonts w:ascii="Times New Roman" w:hAnsi="Times New Roman" w:cs="Times New Roman"/>
          <w:iCs/>
        </w:rPr>
      </w:pPr>
      <w:r>
        <w:rPr>
          <w:rFonts w:ascii="Times New Roman" w:hAnsi="Times New Roman" w:cs="Times New Roman"/>
          <w:iCs/>
        </w:rPr>
        <w:t>NPRR1092</w:t>
      </w:r>
      <w:r w:rsidR="002D5DCE">
        <w:rPr>
          <w:rFonts w:ascii="Times New Roman" w:hAnsi="Times New Roman" w:cs="Times New Roman"/>
          <w:iCs/>
        </w:rPr>
        <w:t xml:space="preserve"> item was considered under Urgent </w:t>
      </w:r>
      <w:r>
        <w:rPr>
          <w:rFonts w:ascii="Times New Roman" w:hAnsi="Times New Roman" w:cs="Times New Roman"/>
          <w:iCs/>
        </w:rPr>
        <w:t>s</w:t>
      </w:r>
      <w:r w:rsidR="002D5DCE">
        <w:rPr>
          <w:rFonts w:ascii="Times New Roman" w:hAnsi="Times New Roman" w:cs="Times New Roman"/>
          <w:iCs/>
        </w:rPr>
        <w:t>tatus.</w:t>
      </w:r>
    </w:p>
    <w:p w14:paraId="37A1565B" w14:textId="77777777" w:rsidR="002D5DCE" w:rsidRPr="002D5DCE" w:rsidRDefault="002D5DCE" w:rsidP="00754BFB">
      <w:pPr>
        <w:pStyle w:val="NoSpacing"/>
        <w:jc w:val="both"/>
        <w:rPr>
          <w:rFonts w:ascii="Times New Roman" w:hAnsi="Times New Roman" w:cs="Times New Roman"/>
          <w:iCs/>
        </w:rPr>
      </w:pPr>
    </w:p>
    <w:p w14:paraId="4381F846" w14:textId="354E7BC0" w:rsidR="002955CF" w:rsidRDefault="002955CF" w:rsidP="00754BFB">
      <w:pPr>
        <w:pStyle w:val="NoSpacing"/>
        <w:jc w:val="both"/>
        <w:rPr>
          <w:rFonts w:ascii="Times New Roman" w:hAnsi="Times New Roman" w:cs="Times New Roman"/>
          <w:i/>
        </w:rPr>
      </w:pPr>
      <w:r w:rsidRPr="002955CF">
        <w:rPr>
          <w:rFonts w:ascii="Times New Roman" w:hAnsi="Times New Roman" w:cs="Times New Roman"/>
          <w:i/>
        </w:rPr>
        <w:t>NPRR1093, Load Resource Participation in Non-Spinning Reserve</w:t>
      </w:r>
    </w:p>
    <w:p w14:paraId="20D67AAC" w14:textId="6AEF64A2" w:rsidR="004E0BAE" w:rsidRPr="004E0BAE" w:rsidRDefault="00EB2336" w:rsidP="00754BFB">
      <w:pPr>
        <w:pStyle w:val="NoSpacing"/>
        <w:jc w:val="both"/>
        <w:rPr>
          <w:rFonts w:ascii="Times New Roman" w:hAnsi="Times New Roman" w:cs="Times New Roman"/>
          <w:iCs/>
        </w:rPr>
      </w:pPr>
      <w:r>
        <w:rPr>
          <w:rFonts w:ascii="Times New Roman" w:hAnsi="Times New Roman" w:cs="Times New Roman"/>
          <w:iCs/>
        </w:rPr>
        <w:t xml:space="preserve">NPRR1093 was considered with Urgent status.  </w:t>
      </w:r>
    </w:p>
    <w:p w14:paraId="42BA93C8" w14:textId="77777777" w:rsidR="004E0BAE" w:rsidRDefault="004E0BAE" w:rsidP="00754BFB">
      <w:pPr>
        <w:pStyle w:val="NoSpacing"/>
        <w:jc w:val="both"/>
        <w:rPr>
          <w:rFonts w:ascii="Times New Roman" w:hAnsi="Times New Roman" w:cs="Times New Roman"/>
          <w:i/>
        </w:rPr>
      </w:pPr>
    </w:p>
    <w:p w14:paraId="6B0BB5A6" w14:textId="33DD0FF9" w:rsidR="002955CF" w:rsidRDefault="002955CF" w:rsidP="00754BFB">
      <w:pPr>
        <w:pStyle w:val="NoSpacing"/>
        <w:jc w:val="both"/>
        <w:rPr>
          <w:rFonts w:ascii="Times New Roman" w:hAnsi="Times New Roman" w:cs="Times New Roman"/>
          <w:i/>
        </w:rPr>
      </w:pPr>
      <w:r w:rsidRPr="002955CF">
        <w:rPr>
          <w:rFonts w:ascii="Times New Roman" w:hAnsi="Times New Roman" w:cs="Times New Roman"/>
          <w:i/>
        </w:rPr>
        <w:t>NPRR1094, Allow Under Frequency Relay Load to be Manually Shed During EEA3</w:t>
      </w:r>
    </w:p>
    <w:p w14:paraId="3D49E613" w14:textId="77777777" w:rsidR="00FB05EE" w:rsidRPr="00EA681A" w:rsidRDefault="00EB2336" w:rsidP="00FB05EE">
      <w:pPr>
        <w:pStyle w:val="NoSpacing"/>
        <w:jc w:val="both"/>
        <w:rPr>
          <w:rFonts w:ascii="Times New Roman" w:hAnsi="Times New Roman" w:cs="Times New Roman"/>
        </w:rPr>
      </w:pPr>
      <w:r w:rsidRPr="00FB05EE">
        <w:rPr>
          <w:rFonts w:ascii="Times New Roman" w:hAnsi="Times New Roman" w:cs="Times New Roman"/>
          <w:iCs/>
        </w:rPr>
        <w:t xml:space="preserve">Collin Martin summarized NPRR1094 and the 9/15/21 Oncor comments.  </w:t>
      </w:r>
      <w:r w:rsidR="00FB05EE" w:rsidRPr="00FB05EE">
        <w:rPr>
          <w:rFonts w:ascii="Times New Roman" w:hAnsi="Times New Roman" w:cs="Times New Roman"/>
        </w:rPr>
        <w:t xml:space="preserve">Ms. Henson noted this item could be considered for inclusion in the </w:t>
      </w:r>
      <w:hyperlink w:anchor="Combined_Ballot" w:history="1">
        <w:r w:rsidR="00FB05EE" w:rsidRPr="00FB05EE">
          <w:rPr>
            <w:rStyle w:val="Hyperlink"/>
            <w:rFonts w:ascii="Times New Roman" w:hAnsi="Times New Roman" w:cs="Times New Roman"/>
          </w:rPr>
          <w:t>Combined Ballot</w:t>
        </w:r>
      </w:hyperlink>
      <w:r w:rsidR="00FB05EE" w:rsidRPr="00FB05EE">
        <w:rPr>
          <w:rFonts w:ascii="Times New Roman" w:hAnsi="Times New Roman" w:cs="Times New Roman"/>
        </w:rPr>
        <w:t>.</w:t>
      </w:r>
      <w:r w:rsidR="00FB05EE" w:rsidRPr="00EA681A">
        <w:rPr>
          <w:rFonts w:ascii="Times New Roman" w:hAnsi="Times New Roman" w:cs="Times New Roman"/>
        </w:rPr>
        <w:t xml:space="preserve">  </w:t>
      </w:r>
    </w:p>
    <w:p w14:paraId="1E062826" w14:textId="49F21F41" w:rsidR="002955CF" w:rsidRDefault="002955CF" w:rsidP="00754BFB">
      <w:pPr>
        <w:pStyle w:val="NoSpacing"/>
        <w:jc w:val="both"/>
        <w:rPr>
          <w:rFonts w:ascii="Times New Roman" w:hAnsi="Times New Roman" w:cs="Times New Roman"/>
          <w:iCs/>
          <w:highlight w:val="lightGray"/>
        </w:rPr>
      </w:pPr>
    </w:p>
    <w:p w14:paraId="68A5DEDF" w14:textId="77777777" w:rsidR="00923501" w:rsidRPr="00EB2336" w:rsidRDefault="00923501" w:rsidP="00754BFB">
      <w:pPr>
        <w:pStyle w:val="NoSpacing"/>
        <w:jc w:val="both"/>
        <w:rPr>
          <w:rFonts w:ascii="Times New Roman" w:hAnsi="Times New Roman" w:cs="Times New Roman"/>
          <w:iCs/>
          <w:highlight w:val="lightGray"/>
        </w:rPr>
      </w:pPr>
    </w:p>
    <w:p w14:paraId="4DCB0280" w14:textId="77777777" w:rsidR="00613152" w:rsidRPr="006C0889" w:rsidRDefault="00613152" w:rsidP="00613152">
      <w:pPr>
        <w:pStyle w:val="NoSpacing"/>
        <w:rPr>
          <w:rFonts w:ascii="Times New Roman" w:hAnsi="Times New Roman" w:cs="Times New Roman"/>
          <w:u w:val="single"/>
        </w:rPr>
      </w:pPr>
      <w:r w:rsidRPr="006C0889">
        <w:rPr>
          <w:rFonts w:ascii="Times New Roman" w:hAnsi="Times New Roman" w:cs="Times New Roman"/>
          <w:u w:val="single"/>
        </w:rPr>
        <w:t>Combined Ballot</w:t>
      </w:r>
    </w:p>
    <w:p w14:paraId="002BC890" w14:textId="3B090DA6" w:rsidR="00613152" w:rsidRPr="00B04854" w:rsidRDefault="00BA65C9" w:rsidP="0004041A">
      <w:pPr>
        <w:pStyle w:val="NoSpacing"/>
        <w:jc w:val="both"/>
        <w:rPr>
          <w:rFonts w:ascii="Times New Roman" w:hAnsi="Times New Roman" w:cs="Times New Roman"/>
          <w:b/>
        </w:rPr>
      </w:pPr>
      <w:bookmarkStart w:id="11" w:name="Combined_Ballot"/>
      <w:r>
        <w:rPr>
          <w:rFonts w:ascii="Times New Roman" w:hAnsi="Times New Roman" w:cs="Times New Roman"/>
          <w:b/>
        </w:rPr>
        <w:t xml:space="preserve">Mr. </w:t>
      </w:r>
      <w:r w:rsidR="006C0889" w:rsidRPr="006C0889">
        <w:rPr>
          <w:rFonts w:ascii="Times New Roman" w:hAnsi="Times New Roman" w:cs="Times New Roman"/>
          <w:b/>
        </w:rPr>
        <w:t xml:space="preserve">Greer </w:t>
      </w:r>
      <w:r w:rsidR="00613152" w:rsidRPr="006C0889">
        <w:rPr>
          <w:rFonts w:ascii="Times New Roman" w:hAnsi="Times New Roman" w:cs="Times New Roman"/>
          <w:b/>
        </w:rPr>
        <w:t>moved to approve the</w:t>
      </w:r>
      <w:r w:rsidR="00613152" w:rsidRPr="00B04854">
        <w:rPr>
          <w:rFonts w:ascii="Times New Roman" w:hAnsi="Times New Roman" w:cs="Times New Roman"/>
          <w:b/>
        </w:rPr>
        <w:t xml:space="preserve"> Combined Ballot as follows:</w:t>
      </w:r>
    </w:p>
    <w:p w14:paraId="587586B0" w14:textId="22BD88DC" w:rsidR="00B04854" w:rsidRDefault="00B04854" w:rsidP="00B04854">
      <w:pPr>
        <w:pStyle w:val="NoSpacing"/>
        <w:numPr>
          <w:ilvl w:val="0"/>
          <w:numId w:val="32"/>
        </w:numPr>
        <w:jc w:val="both"/>
        <w:rPr>
          <w:rFonts w:ascii="Times New Roman" w:eastAsia="Times New Roman" w:hAnsi="Times New Roman" w:cs="Times New Roman"/>
          <w:b/>
        </w:rPr>
      </w:pPr>
      <w:r w:rsidRPr="00B04854">
        <w:rPr>
          <w:rFonts w:ascii="Times New Roman" w:eastAsia="Times New Roman" w:hAnsi="Times New Roman" w:cs="Times New Roman"/>
          <w:b/>
        </w:rPr>
        <w:t xml:space="preserve">To approve the </w:t>
      </w:r>
      <w:r w:rsidR="002955CF">
        <w:rPr>
          <w:rFonts w:ascii="Times New Roman" w:eastAsia="Times New Roman" w:hAnsi="Times New Roman" w:cs="Times New Roman"/>
          <w:b/>
        </w:rPr>
        <w:t xml:space="preserve">August 12, </w:t>
      </w:r>
      <w:r w:rsidRPr="00B04854">
        <w:rPr>
          <w:rFonts w:ascii="Times New Roman" w:eastAsia="Times New Roman" w:hAnsi="Times New Roman" w:cs="Times New Roman"/>
          <w:b/>
        </w:rPr>
        <w:t>2021 PRS Meeting Minutes as presented</w:t>
      </w:r>
    </w:p>
    <w:p w14:paraId="5C381B44" w14:textId="2D596DD2" w:rsidR="00CF26A8" w:rsidRDefault="00CF26A8" w:rsidP="00B04854">
      <w:pPr>
        <w:pStyle w:val="NoSpacing"/>
        <w:numPr>
          <w:ilvl w:val="0"/>
          <w:numId w:val="32"/>
        </w:numPr>
        <w:jc w:val="both"/>
        <w:rPr>
          <w:rFonts w:ascii="Times New Roman" w:eastAsia="Times New Roman" w:hAnsi="Times New Roman" w:cs="Times New Roman"/>
          <w:b/>
        </w:rPr>
      </w:pPr>
      <w:r>
        <w:rPr>
          <w:rFonts w:ascii="Times New Roman" w:eastAsia="Times New Roman" w:hAnsi="Times New Roman" w:cs="Times New Roman"/>
          <w:b/>
        </w:rPr>
        <w:t xml:space="preserve">To </w:t>
      </w:r>
      <w:r w:rsidRPr="00CF26A8">
        <w:rPr>
          <w:rFonts w:ascii="Times New Roman" w:eastAsia="Times New Roman" w:hAnsi="Times New Roman" w:cs="Times New Roman"/>
          <w:b/>
        </w:rPr>
        <w:t>table NPRR1092 and refer the issue to WMS</w:t>
      </w:r>
    </w:p>
    <w:p w14:paraId="71A999CB" w14:textId="3CADE3A2" w:rsidR="006C0889" w:rsidRPr="00A710DA" w:rsidRDefault="006C0889" w:rsidP="00A710DA">
      <w:pPr>
        <w:pStyle w:val="NoSpacing"/>
        <w:numPr>
          <w:ilvl w:val="0"/>
          <w:numId w:val="33"/>
        </w:numPr>
        <w:jc w:val="both"/>
        <w:rPr>
          <w:rFonts w:ascii="Times New Roman" w:eastAsia="Times New Roman" w:hAnsi="Times New Roman" w:cs="Times New Roman"/>
          <w:b/>
        </w:rPr>
      </w:pPr>
      <w:r w:rsidRPr="00A710DA">
        <w:rPr>
          <w:rFonts w:ascii="Times New Roman" w:eastAsia="Times New Roman" w:hAnsi="Times New Roman" w:cs="Times New Roman"/>
          <w:b/>
        </w:rPr>
        <w:t>To endorse the ROS recommended priority of 2022 and rank of 3540 for PGRR094</w:t>
      </w:r>
    </w:p>
    <w:p w14:paraId="127DFB1B" w14:textId="7FB58B0B" w:rsidR="006C0889" w:rsidRPr="00C771D0" w:rsidRDefault="006C0889" w:rsidP="00C771D0">
      <w:pPr>
        <w:pStyle w:val="NoSpacing"/>
        <w:numPr>
          <w:ilvl w:val="0"/>
          <w:numId w:val="34"/>
        </w:numPr>
        <w:jc w:val="both"/>
        <w:rPr>
          <w:rFonts w:ascii="Times New Roman" w:eastAsia="Times New Roman" w:hAnsi="Times New Roman" w:cs="Times New Roman"/>
          <w:b/>
        </w:rPr>
      </w:pPr>
      <w:r w:rsidRPr="00C771D0">
        <w:rPr>
          <w:rFonts w:ascii="Times New Roman" w:eastAsia="Times New Roman" w:hAnsi="Times New Roman" w:cs="Times New Roman"/>
          <w:b/>
        </w:rPr>
        <w:t>To table NPRR1091 and refer the issue to WMS</w:t>
      </w:r>
    </w:p>
    <w:p w14:paraId="561953F8" w14:textId="0555CB1A" w:rsidR="006C0889" w:rsidRPr="00273391" w:rsidRDefault="006C0889" w:rsidP="00273391">
      <w:pPr>
        <w:pStyle w:val="NoSpacing"/>
        <w:numPr>
          <w:ilvl w:val="0"/>
          <w:numId w:val="35"/>
        </w:numPr>
        <w:jc w:val="both"/>
        <w:rPr>
          <w:rFonts w:ascii="Times New Roman" w:eastAsia="Times New Roman" w:hAnsi="Times New Roman" w:cs="Times New Roman"/>
          <w:b/>
        </w:rPr>
      </w:pPr>
      <w:r w:rsidRPr="00273391">
        <w:rPr>
          <w:rFonts w:ascii="Times New Roman" w:eastAsia="Times New Roman" w:hAnsi="Times New Roman" w:cs="Times New Roman"/>
          <w:b/>
        </w:rPr>
        <w:t>To recommend approval of NPRR1094 as amended by the 9/15/21 Oncor comments</w:t>
      </w:r>
    </w:p>
    <w:p w14:paraId="1E741E9C" w14:textId="0647900C" w:rsidR="00BF1C3F" w:rsidRPr="00B04854" w:rsidRDefault="006C0889" w:rsidP="006C0889">
      <w:pPr>
        <w:rPr>
          <w:rFonts w:ascii="Times New Roman" w:hAnsi="Times New Roman" w:cs="Times New Roman"/>
          <w:i/>
        </w:rPr>
      </w:pPr>
      <w:r w:rsidRPr="006C0889">
        <w:rPr>
          <w:rFonts w:ascii="Times New Roman" w:hAnsi="Times New Roman" w:cs="Times New Roman"/>
          <w:b/>
        </w:rPr>
        <w:t xml:space="preserve">Ian Haley </w:t>
      </w:r>
      <w:bookmarkEnd w:id="11"/>
      <w:r w:rsidR="004129C1" w:rsidRPr="006C0889">
        <w:rPr>
          <w:rFonts w:ascii="Times New Roman" w:hAnsi="Times New Roman" w:cs="Times New Roman"/>
          <w:b/>
        </w:rPr>
        <w:t xml:space="preserve">seconded the motion.  </w:t>
      </w:r>
      <w:r w:rsidR="00BF1C3F" w:rsidRPr="006C0889">
        <w:rPr>
          <w:rFonts w:ascii="Times New Roman" w:hAnsi="Times New Roman" w:cs="Times New Roman"/>
          <w:b/>
        </w:rPr>
        <w:t>The</w:t>
      </w:r>
      <w:r w:rsidR="00BF1C3F" w:rsidRPr="00B04854">
        <w:rPr>
          <w:rFonts w:ascii="Times New Roman" w:hAnsi="Times New Roman" w:cs="Times New Roman"/>
          <w:b/>
        </w:rPr>
        <w:t xml:space="preserve"> motion carried unanimously via roll call vote.</w:t>
      </w:r>
      <w:r w:rsidR="00BF1C3F" w:rsidRPr="00B04854">
        <w:rPr>
          <w:rFonts w:ascii="Times New Roman" w:hAnsi="Times New Roman" w:cs="Times New Roman"/>
        </w:rPr>
        <w:t xml:space="preserve">  </w:t>
      </w:r>
      <w:r w:rsidRPr="006C0889">
        <w:rPr>
          <w:rFonts w:ascii="Times New Roman" w:hAnsi="Times New Roman" w:cs="Times New Roman"/>
          <w:b/>
          <w:bCs/>
        </w:rPr>
        <w:t xml:space="preserve">The IREP Market Segment did not participate in the vote. </w:t>
      </w:r>
      <w:r w:rsidRPr="006C0889">
        <w:rPr>
          <w:rFonts w:ascii="Times New Roman" w:hAnsi="Times New Roman" w:cs="Times New Roman"/>
          <w:i/>
        </w:rPr>
        <w:t xml:space="preserve"> </w:t>
      </w:r>
      <w:r>
        <w:rPr>
          <w:rFonts w:ascii="Times New Roman" w:hAnsi="Times New Roman" w:cs="Times New Roman"/>
          <w:i/>
        </w:rPr>
        <w:t>(P</w:t>
      </w:r>
      <w:r w:rsidR="00BF1C3F" w:rsidRPr="00B04854">
        <w:rPr>
          <w:rFonts w:ascii="Times New Roman" w:hAnsi="Times New Roman" w:cs="Times New Roman"/>
          <w:i/>
        </w:rPr>
        <w:t xml:space="preserve">lease see ballot posted with Key Documents.) </w:t>
      </w:r>
    </w:p>
    <w:p w14:paraId="1C3C8323" w14:textId="77777777" w:rsidR="00F53A30" w:rsidRPr="006C0889" w:rsidRDefault="00F53A30" w:rsidP="002968F0">
      <w:pPr>
        <w:pStyle w:val="NoSpacing"/>
        <w:jc w:val="both"/>
        <w:rPr>
          <w:rFonts w:ascii="Times New Roman" w:hAnsi="Times New Roman" w:cs="Times New Roman"/>
        </w:rPr>
      </w:pPr>
      <w:bookmarkStart w:id="12" w:name="_Hlk83978418"/>
    </w:p>
    <w:bookmarkEnd w:id="12"/>
    <w:p w14:paraId="763FDEE1" w14:textId="3CBBD301" w:rsidR="00F06013" w:rsidRPr="00B04854" w:rsidRDefault="00F06013" w:rsidP="002968F0">
      <w:pPr>
        <w:pStyle w:val="NoSpacing"/>
        <w:jc w:val="both"/>
        <w:rPr>
          <w:rFonts w:ascii="Times New Roman" w:hAnsi="Times New Roman" w:cs="Times New Roman"/>
          <w:u w:val="single"/>
        </w:rPr>
      </w:pPr>
      <w:r w:rsidRPr="00B04854">
        <w:rPr>
          <w:rFonts w:ascii="Times New Roman" w:hAnsi="Times New Roman" w:cs="Times New Roman"/>
          <w:u w:val="single"/>
        </w:rPr>
        <w:t>Other Business</w:t>
      </w:r>
      <w:r w:rsidR="00481F3C" w:rsidRPr="00B04854">
        <w:rPr>
          <w:rFonts w:ascii="Times New Roman" w:hAnsi="Times New Roman" w:cs="Times New Roman"/>
          <w:u w:val="single"/>
        </w:rPr>
        <w:t xml:space="preserve"> </w:t>
      </w:r>
    </w:p>
    <w:p w14:paraId="66DA05BF" w14:textId="2380D2EA" w:rsidR="008E57C0" w:rsidRPr="00380466" w:rsidRDefault="008E57C0" w:rsidP="005D758D">
      <w:pPr>
        <w:pStyle w:val="NoSpacing"/>
        <w:tabs>
          <w:tab w:val="left" w:pos="8122"/>
        </w:tabs>
        <w:jc w:val="both"/>
        <w:rPr>
          <w:rFonts w:ascii="Times New Roman" w:hAnsi="Times New Roman" w:cs="Times New Roman"/>
          <w:i/>
          <w:iCs/>
        </w:rPr>
      </w:pPr>
      <w:r w:rsidRPr="00380466">
        <w:rPr>
          <w:rFonts w:ascii="Times New Roman" w:hAnsi="Times New Roman" w:cs="Times New Roman"/>
          <w:i/>
          <w:iCs/>
        </w:rPr>
        <w:t>List</w:t>
      </w:r>
      <w:r w:rsidR="00380466">
        <w:rPr>
          <w:rFonts w:ascii="Times New Roman" w:hAnsi="Times New Roman" w:cs="Times New Roman"/>
          <w:i/>
          <w:iCs/>
        </w:rPr>
        <w:t>S</w:t>
      </w:r>
      <w:r w:rsidRPr="00380466">
        <w:rPr>
          <w:rFonts w:ascii="Times New Roman" w:hAnsi="Times New Roman" w:cs="Times New Roman"/>
          <w:i/>
          <w:iCs/>
        </w:rPr>
        <w:t>erv Issue</w:t>
      </w:r>
    </w:p>
    <w:p w14:paraId="3764239C" w14:textId="3DFED208" w:rsidR="00380466" w:rsidRDefault="008E57C0" w:rsidP="00FB05EE">
      <w:pPr>
        <w:rPr>
          <w:rFonts w:ascii="Times New Roman" w:hAnsi="Times New Roman" w:cs="Times New Roman"/>
          <w:bCs/>
        </w:rPr>
      </w:pPr>
      <w:r w:rsidRPr="00380466">
        <w:rPr>
          <w:rFonts w:ascii="Times New Roman" w:hAnsi="Times New Roman" w:cs="Times New Roman"/>
          <w:bCs/>
        </w:rPr>
        <w:t xml:space="preserve">Mick Hanna </w:t>
      </w:r>
      <w:r w:rsidR="00FB05EE" w:rsidRPr="00380466">
        <w:rPr>
          <w:rFonts w:ascii="Times New Roman" w:hAnsi="Times New Roman" w:cs="Times New Roman"/>
          <w:bCs/>
        </w:rPr>
        <w:t>summarized recent</w:t>
      </w:r>
      <w:r w:rsidR="00FB05EE" w:rsidRPr="00FB05EE">
        <w:rPr>
          <w:rFonts w:ascii="Times New Roman" w:hAnsi="Times New Roman" w:cs="Times New Roman"/>
          <w:bCs/>
        </w:rPr>
        <w:t xml:space="preserve"> Listserv issues and delays</w:t>
      </w:r>
      <w:r w:rsidR="00380466">
        <w:rPr>
          <w:rFonts w:ascii="Times New Roman" w:hAnsi="Times New Roman" w:cs="Times New Roman"/>
          <w:bCs/>
        </w:rPr>
        <w:t>, highlighted Next Steps, noted the first site failover is planned for Sunday, September 19, 2021</w:t>
      </w:r>
      <w:r w:rsidR="00674FFE">
        <w:rPr>
          <w:rFonts w:ascii="Times New Roman" w:hAnsi="Times New Roman" w:cs="Times New Roman"/>
          <w:bCs/>
        </w:rPr>
        <w:t xml:space="preserve">.  Mr. Hanna </w:t>
      </w:r>
      <w:r w:rsidR="00380466">
        <w:rPr>
          <w:rFonts w:ascii="Times New Roman" w:hAnsi="Times New Roman" w:cs="Times New Roman"/>
          <w:bCs/>
        </w:rPr>
        <w:t xml:space="preserve">stated that </w:t>
      </w:r>
      <w:r w:rsidR="00FB05EE" w:rsidRPr="00FB05EE">
        <w:rPr>
          <w:rFonts w:ascii="Times New Roman" w:hAnsi="Times New Roman" w:cs="Times New Roman"/>
          <w:bCs/>
        </w:rPr>
        <w:t>ERCOT is reporting List</w:t>
      </w:r>
      <w:r w:rsidR="00380466">
        <w:rPr>
          <w:rFonts w:ascii="Times New Roman" w:hAnsi="Times New Roman" w:cs="Times New Roman"/>
          <w:bCs/>
        </w:rPr>
        <w:t>S</w:t>
      </w:r>
      <w:r w:rsidR="00FB05EE" w:rsidRPr="00FB05EE">
        <w:rPr>
          <w:rFonts w:ascii="Times New Roman" w:hAnsi="Times New Roman" w:cs="Times New Roman"/>
          <w:bCs/>
        </w:rPr>
        <w:t xml:space="preserve">erv </w:t>
      </w:r>
      <w:r w:rsidR="00380466">
        <w:rPr>
          <w:rFonts w:ascii="Times New Roman" w:hAnsi="Times New Roman" w:cs="Times New Roman"/>
          <w:bCs/>
        </w:rPr>
        <w:t xml:space="preserve">performance and metrics </w:t>
      </w:r>
      <w:r w:rsidR="00FB05EE" w:rsidRPr="00FB05EE">
        <w:rPr>
          <w:rFonts w:ascii="Times New Roman" w:hAnsi="Times New Roman" w:cs="Times New Roman"/>
          <w:bCs/>
        </w:rPr>
        <w:t>to the Retail Market Subcommittee (RMS) and the Texas Data Transport and MarkeTrak Systems (TDTMS) Working Group</w:t>
      </w:r>
      <w:r w:rsidR="00380466">
        <w:rPr>
          <w:rFonts w:ascii="Times New Roman" w:hAnsi="Times New Roman" w:cs="Times New Roman"/>
          <w:bCs/>
        </w:rPr>
        <w:t xml:space="preserve"> and that the ListServ SLAs will be defined and shared on the ERCOT website with the Market Data Transparency and Retail SLA documents.  </w:t>
      </w:r>
    </w:p>
    <w:p w14:paraId="417EDF98" w14:textId="77777777" w:rsidR="007B6089" w:rsidRDefault="007B6089" w:rsidP="00AD4EB2">
      <w:pPr>
        <w:pStyle w:val="NoSpacing"/>
        <w:jc w:val="both"/>
        <w:rPr>
          <w:rFonts w:ascii="Times New Roman" w:hAnsi="Times New Roman" w:cs="Times New Roman"/>
          <w:u w:val="single"/>
        </w:rPr>
      </w:pPr>
    </w:p>
    <w:p w14:paraId="16231DA0" w14:textId="2568D76A" w:rsidR="00707A79" w:rsidRPr="00B04854" w:rsidRDefault="005762EB" w:rsidP="00AD4EB2">
      <w:pPr>
        <w:pStyle w:val="NoSpacing"/>
        <w:jc w:val="both"/>
        <w:rPr>
          <w:rFonts w:ascii="Times New Roman" w:hAnsi="Times New Roman" w:cs="Times New Roman"/>
          <w:u w:val="single"/>
        </w:rPr>
      </w:pPr>
      <w:r w:rsidRPr="00B04854">
        <w:rPr>
          <w:rFonts w:ascii="Times New Roman" w:hAnsi="Times New Roman" w:cs="Times New Roman"/>
          <w:u w:val="single"/>
        </w:rPr>
        <w:t>A</w:t>
      </w:r>
      <w:r w:rsidR="00707A79" w:rsidRPr="00B04854">
        <w:rPr>
          <w:rFonts w:ascii="Times New Roman" w:hAnsi="Times New Roman" w:cs="Times New Roman"/>
          <w:u w:val="single"/>
        </w:rPr>
        <w:t>djournment</w:t>
      </w:r>
    </w:p>
    <w:p w14:paraId="5C34456F" w14:textId="275E92E0" w:rsidR="00707A79" w:rsidRPr="005762EB" w:rsidRDefault="00707A79" w:rsidP="002968F0">
      <w:pPr>
        <w:pStyle w:val="NoSpacing"/>
        <w:tabs>
          <w:tab w:val="left" w:pos="8122"/>
        </w:tabs>
        <w:jc w:val="both"/>
        <w:rPr>
          <w:rFonts w:ascii="Times New Roman" w:hAnsi="Times New Roman" w:cs="Times New Roman"/>
        </w:rPr>
      </w:pPr>
      <w:r w:rsidRPr="00B04854">
        <w:rPr>
          <w:rFonts w:ascii="Times New Roman" w:hAnsi="Times New Roman" w:cs="Times New Roman"/>
        </w:rPr>
        <w:t>M</w:t>
      </w:r>
      <w:r w:rsidR="00A14CCE" w:rsidRPr="00B04854">
        <w:rPr>
          <w:rFonts w:ascii="Times New Roman" w:hAnsi="Times New Roman" w:cs="Times New Roman"/>
        </w:rPr>
        <w:t xml:space="preserve">s. </w:t>
      </w:r>
      <w:r w:rsidR="005A4743" w:rsidRPr="00B04854">
        <w:rPr>
          <w:rFonts w:ascii="Times New Roman" w:hAnsi="Times New Roman" w:cs="Times New Roman"/>
        </w:rPr>
        <w:t xml:space="preserve">Henson </w:t>
      </w:r>
      <w:r w:rsidRPr="00B04854">
        <w:rPr>
          <w:rFonts w:ascii="Times New Roman" w:hAnsi="Times New Roman" w:cs="Times New Roman"/>
        </w:rPr>
        <w:t xml:space="preserve">adjourned </w:t>
      </w:r>
      <w:r w:rsidR="005E4263" w:rsidRPr="00B04854">
        <w:rPr>
          <w:rFonts w:ascii="Times New Roman" w:hAnsi="Times New Roman" w:cs="Times New Roman"/>
        </w:rPr>
        <w:t xml:space="preserve">the </w:t>
      </w:r>
      <w:r w:rsidR="002955CF">
        <w:rPr>
          <w:rFonts w:ascii="Times New Roman" w:hAnsi="Times New Roman" w:cs="Times New Roman"/>
        </w:rPr>
        <w:t>September 16</w:t>
      </w:r>
      <w:r w:rsidR="00832691" w:rsidRPr="00B04854">
        <w:rPr>
          <w:rFonts w:ascii="Times New Roman" w:hAnsi="Times New Roman" w:cs="Times New Roman"/>
        </w:rPr>
        <w:t xml:space="preserve">, </w:t>
      </w:r>
      <w:r w:rsidR="00F63F8A" w:rsidRPr="00B04854">
        <w:rPr>
          <w:rFonts w:ascii="Times New Roman" w:hAnsi="Times New Roman" w:cs="Times New Roman"/>
        </w:rPr>
        <w:t>202</w:t>
      </w:r>
      <w:r w:rsidR="00FB2B9B" w:rsidRPr="00B04854">
        <w:rPr>
          <w:rFonts w:ascii="Times New Roman" w:hAnsi="Times New Roman" w:cs="Times New Roman"/>
        </w:rPr>
        <w:t>1</w:t>
      </w:r>
      <w:r w:rsidR="00F63F8A" w:rsidRPr="00B04854">
        <w:rPr>
          <w:rFonts w:ascii="Times New Roman" w:hAnsi="Times New Roman" w:cs="Times New Roman"/>
        </w:rPr>
        <w:t xml:space="preserve"> </w:t>
      </w:r>
      <w:r w:rsidRPr="00B04854">
        <w:rPr>
          <w:rFonts w:ascii="Times New Roman" w:hAnsi="Times New Roman" w:cs="Times New Roman"/>
        </w:rPr>
        <w:t xml:space="preserve">PRS </w:t>
      </w:r>
      <w:r w:rsidRPr="008E57C0">
        <w:rPr>
          <w:rFonts w:ascii="Times New Roman" w:hAnsi="Times New Roman" w:cs="Times New Roman"/>
        </w:rPr>
        <w:t xml:space="preserve">meeting at </w:t>
      </w:r>
      <w:r w:rsidR="008E57C0" w:rsidRPr="008E57C0">
        <w:rPr>
          <w:rFonts w:ascii="Times New Roman" w:hAnsi="Times New Roman" w:cs="Times New Roman"/>
        </w:rPr>
        <w:t xml:space="preserve">1:19 </w:t>
      </w:r>
      <w:r w:rsidR="00F2767B" w:rsidRPr="008E57C0">
        <w:rPr>
          <w:rFonts w:ascii="Times New Roman" w:hAnsi="Times New Roman" w:cs="Times New Roman"/>
        </w:rPr>
        <w:t>p</w:t>
      </w:r>
      <w:r w:rsidR="008B612D" w:rsidRPr="008E57C0">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9A189C" w:rsidRDefault="009A189C" w:rsidP="00C96B32">
      <w:pPr>
        <w:spacing w:after="0" w:line="240" w:lineRule="auto"/>
      </w:pPr>
      <w:r>
        <w:separator/>
      </w:r>
    </w:p>
  </w:endnote>
  <w:endnote w:type="continuationSeparator" w:id="0">
    <w:p w14:paraId="300CFAFF" w14:textId="77777777" w:rsidR="009A189C" w:rsidRDefault="009A189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746621AC" w:rsidR="009A189C" w:rsidRPr="00EF73CC" w:rsidRDefault="009A189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September 16, 2021 </w:t>
    </w:r>
    <w:r w:rsidRPr="00EF73CC">
      <w:rPr>
        <w:rFonts w:ascii="Times New Roman" w:hAnsi="Times New Roman" w:cs="Times New Roman"/>
        <w:b/>
        <w:sz w:val="16"/>
        <w:szCs w:val="16"/>
      </w:rPr>
      <w:t>PRS Meeting /ERCOT Public</w:t>
    </w:r>
  </w:p>
  <w:p w14:paraId="17DF0811" w14:textId="77777777" w:rsidR="009A189C" w:rsidRPr="00EF73CC" w:rsidRDefault="009A189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9A189C" w:rsidRDefault="009A189C" w:rsidP="00A9222E">
    <w:pPr>
      <w:pStyle w:val="Footer"/>
    </w:pPr>
  </w:p>
  <w:p w14:paraId="120383DC" w14:textId="77777777" w:rsidR="009A189C" w:rsidRDefault="009A18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9A189C" w:rsidRDefault="009A189C" w:rsidP="00C96B32">
      <w:pPr>
        <w:spacing w:after="0" w:line="240" w:lineRule="auto"/>
      </w:pPr>
      <w:r>
        <w:separator/>
      </w:r>
    </w:p>
  </w:footnote>
  <w:footnote w:type="continuationSeparator" w:id="0">
    <w:p w14:paraId="53A2A308" w14:textId="77777777" w:rsidR="009A189C" w:rsidRDefault="009A189C" w:rsidP="00C96B32">
      <w:pPr>
        <w:spacing w:after="0" w:line="240" w:lineRule="auto"/>
      </w:pPr>
      <w:r>
        <w:continuationSeparator/>
      </w:r>
    </w:p>
  </w:footnote>
  <w:footnote w:id="1">
    <w:p w14:paraId="6E270AFE" w14:textId="03C9A71A" w:rsidR="009A189C" w:rsidRPr="00AD3C4C" w:rsidRDefault="009A189C"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2A12F7">
          <w:rPr>
            <w:rStyle w:val="Hyperlink"/>
            <w:rFonts w:ascii="Times New Roman" w:hAnsi="Times New Roman" w:cs="Times New Roman"/>
            <w:sz w:val="20"/>
            <w:szCs w:val="20"/>
          </w:rPr>
          <w:t>http://www.ercot.com/calendar/2021/9/16/214166-PRS</w:t>
        </w:r>
      </w:hyperlink>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3"/>
  </w:num>
  <w:num w:numId="4">
    <w:abstractNumId w:val="21"/>
  </w:num>
  <w:num w:numId="5">
    <w:abstractNumId w:val="8"/>
  </w:num>
  <w:num w:numId="6">
    <w:abstractNumId w:val="11"/>
  </w:num>
  <w:num w:numId="7">
    <w:abstractNumId w:val="7"/>
  </w:num>
  <w:num w:numId="8">
    <w:abstractNumId w:val="15"/>
  </w:num>
  <w:num w:numId="9">
    <w:abstractNumId w:val="33"/>
  </w:num>
  <w:num w:numId="10">
    <w:abstractNumId w:val="4"/>
  </w:num>
  <w:num w:numId="11">
    <w:abstractNumId w:val="2"/>
  </w:num>
  <w:num w:numId="12">
    <w:abstractNumId w:val="24"/>
  </w:num>
  <w:num w:numId="13">
    <w:abstractNumId w:val="29"/>
  </w:num>
  <w:num w:numId="14">
    <w:abstractNumId w:val="19"/>
  </w:num>
  <w:num w:numId="15">
    <w:abstractNumId w:val="14"/>
  </w:num>
  <w:num w:numId="16">
    <w:abstractNumId w:val="27"/>
  </w:num>
  <w:num w:numId="17">
    <w:abstractNumId w:val="6"/>
  </w:num>
  <w:num w:numId="18">
    <w:abstractNumId w:val="28"/>
  </w:num>
  <w:num w:numId="19">
    <w:abstractNumId w:val="1"/>
  </w:num>
  <w:num w:numId="20">
    <w:abstractNumId w:val="0"/>
  </w:num>
  <w:num w:numId="21">
    <w:abstractNumId w:val="26"/>
  </w:num>
  <w:num w:numId="22">
    <w:abstractNumId w:val="25"/>
  </w:num>
  <w:num w:numId="23">
    <w:abstractNumId w:val="22"/>
  </w:num>
  <w:num w:numId="24">
    <w:abstractNumId w:val="34"/>
  </w:num>
  <w:num w:numId="25">
    <w:abstractNumId w:val="23"/>
  </w:num>
  <w:num w:numId="26">
    <w:abstractNumId w:val="5"/>
  </w:num>
  <w:num w:numId="27">
    <w:abstractNumId w:val="16"/>
  </w:num>
  <w:num w:numId="28">
    <w:abstractNumId w:val="18"/>
  </w:num>
  <w:num w:numId="29">
    <w:abstractNumId w:val="12"/>
  </w:num>
  <w:num w:numId="30">
    <w:abstractNumId w:val="32"/>
  </w:num>
  <w:num w:numId="31">
    <w:abstractNumId w:val="9"/>
  </w:num>
  <w:num w:numId="32">
    <w:abstractNumId w:val="31"/>
  </w:num>
  <w:num w:numId="33">
    <w:abstractNumId w:val="13"/>
  </w:num>
  <w:num w:numId="34">
    <w:abstractNumId w:val="20"/>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55CF"/>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979"/>
    <w:rsid w:val="003C2F1C"/>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A83"/>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D5D"/>
    <w:rsid w:val="006B2F63"/>
    <w:rsid w:val="006B34F8"/>
    <w:rsid w:val="006B56BC"/>
    <w:rsid w:val="006B60D5"/>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3BC"/>
    <w:rsid w:val="00843687"/>
    <w:rsid w:val="00843988"/>
    <w:rsid w:val="00843F15"/>
    <w:rsid w:val="0084418B"/>
    <w:rsid w:val="00844D22"/>
    <w:rsid w:val="00845230"/>
    <w:rsid w:val="00846471"/>
    <w:rsid w:val="00846655"/>
    <w:rsid w:val="008467C3"/>
    <w:rsid w:val="0085026F"/>
    <w:rsid w:val="008524CF"/>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1DBC"/>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6D72"/>
    <w:rsid w:val="008B724B"/>
    <w:rsid w:val="008B7425"/>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6C43"/>
    <w:rsid w:val="00997D57"/>
    <w:rsid w:val="009A1650"/>
    <w:rsid w:val="009A17FD"/>
    <w:rsid w:val="009A189C"/>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035"/>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E65"/>
    <w:rsid w:val="00B443FD"/>
    <w:rsid w:val="00B4449F"/>
    <w:rsid w:val="00B44FAA"/>
    <w:rsid w:val="00B4500C"/>
    <w:rsid w:val="00B46064"/>
    <w:rsid w:val="00B462E2"/>
    <w:rsid w:val="00B46C80"/>
    <w:rsid w:val="00B46D6A"/>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9E2"/>
    <w:rsid w:val="00C771D0"/>
    <w:rsid w:val="00C77930"/>
    <w:rsid w:val="00C77C00"/>
    <w:rsid w:val="00C77D9C"/>
    <w:rsid w:val="00C806CC"/>
    <w:rsid w:val="00C814BB"/>
    <w:rsid w:val="00C81879"/>
    <w:rsid w:val="00C81964"/>
    <w:rsid w:val="00C821EE"/>
    <w:rsid w:val="00C828CB"/>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767"/>
    <w:rsid w:val="00F458DE"/>
    <w:rsid w:val="00F45D64"/>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9/16/214166-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2417</Words>
  <Characters>13778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2021-10-12T17:32:00Z</dcterms:created>
  <dcterms:modified xsi:type="dcterms:W3CDTF">2021-10-12T17:32:00Z</dcterms:modified>
</cp:coreProperties>
</file>