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23E6942D" w14:textId="77777777" w:rsidTr="006E6E27">
        <w:tc>
          <w:tcPr>
            <w:tcW w:w="1620" w:type="dxa"/>
            <w:tcBorders>
              <w:bottom w:val="single" w:sz="4" w:space="0" w:color="auto"/>
            </w:tcBorders>
            <w:shd w:val="clear" w:color="auto" w:fill="FFFFFF"/>
            <w:vAlign w:val="center"/>
          </w:tcPr>
          <w:p w14:paraId="29916B0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4AC4231E" w14:textId="4763D5E0" w:rsidR="00067FE2" w:rsidRDefault="00DD3218" w:rsidP="00F44236">
            <w:pPr>
              <w:pStyle w:val="Header"/>
            </w:pPr>
            <w:hyperlink r:id="rId7" w:history="1">
              <w:r w:rsidR="001C1419" w:rsidRPr="001C1419">
                <w:rPr>
                  <w:rStyle w:val="Hyperlink"/>
                </w:rPr>
                <w:t>032</w:t>
              </w:r>
            </w:hyperlink>
          </w:p>
        </w:tc>
        <w:tc>
          <w:tcPr>
            <w:tcW w:w="1260" w:type="dxa"/>
            <w:tcBorders>
              <w:bottom w:val="single" w:sz="4" w:space="0" w:color="auto"/>
            </w:tcBorders>
            <w:shd w:val="clear" w:color="auto" w:fill="FFFFFF"/>
            <w:vAlign w:val="center"/>
          </w:tcPr>
          <w:p w14:paraId="6184107C"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2279560A" w14:textId="256E0E5E" w:rsidR="00067FE2" w:rsidRDefault="006264CE" w:rsidP="00F44236">
            <w:pPr>
              <w:pStyle w:val="Header"/>
            </w:pPr>
            <w:r>
              <w:t>Non-Spin Changes Related to NPRR</w:t>
            </w:r>
            <w:r w:rsidR="001C1419">
              <w:t>1093</w:t>
            </w:r>
            <w:r>
              <w:t>, Load Resource Participation in Non-Spinning Reserve</w:t>
            </w:r>
          </w:p>
        </w:tc>
      </w:tr>
      <w:tr w:rsidR="00067FE2" w:rsidRPr="00E01925" w14:paraId="23A1F00B" w14:textId="77777777" w:rsidTr="00BC2D06">
        <w:trPr>
          <w:trHeight w:val="518"/>
        </w:trPr>
        <w:tc>
          <w:tcPr>
            <w:tcW w:w="2880" w:type="dxa"/>
            <w:gridSpan w:val="2"/>
            <w:shd w:val="clear" w:color="auto" w:fill="FFFFFF"/>
            <w:vAlign w:val="center"/>
          </w:tcPr>
          <w:p w14:paraId="5FCF5451"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FE29CB1" w14:textId="190BD094" w:rsidR="00067FE2" w:rsidRPr="00E01925" w:rsidRDefault="001C1419" w:rsidP="00F44236">
            <w:pPr>
              <w:pStyle w:val="NormalArial"/>
            </w:pPr>
            <w:r>
              <w:t>September 1, 2021</w:t>
            </w:r>
          </w:p>
        </w:tc>
      </w:tr>
      <w:tr w:rsidR="00067FE2" w14:paraId="7EB61C4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682A340" w14:textId="77777777" w:rsidR="00067FE2" w:rsidRDefault="00067FE2" w:rsidP="00F44236">
            <w:pPr>
              <w:pStyle w:val="NormalArial"/>
            </w:pPr>
          </w:p>
        </w:tc>
        <w:tc>
          <w:tcPr>
            <w:tcW w:w="7560" w:type="dxa"/>
            <w:gridSpan w:val="2"/>
            <w:tcBorders>
              <w:top w:val="nil"/>
              <w:left w:val="nil"/>
              <w:bottom w:val="nil"/>
              <w:right w:val="nil"/>
            </w:tcBorders>
            <w:vAlign w:val="center"/>
          </w:tcPr>
          <w:p w14:paraId="2CBD8C24" w14:textId="77777777" w:rsidR="00067FE2" w:rsidRDefault="00067FE2" w:rsidP="00F44236">
            <w:pPr>
              <w:pStyle w:val="NormalArial"/>
            </w:pPr>
          </w:p>
        </w:tc>
      </w:tr>
      <w:tr w:rsidR="00067FE2" w14:paraId="03D1FDD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B6738B7"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31F7A06B" w14:textId="3103AAF8" w:rsidR="00067FE2" w:rsidRDefault="00C95034" w:rsidP="006A137E">
            <w:pPr>
              <w:pStyle w:val="NormalArial"/>
            </w:pPr>
            <w:r w:rsidRPr="00C95034">
              <w:t>Non-Spinning Reserve Service Deployment and Recall Procedure</w:t>
            </w:r>
          </w:p>
        </w:tc>
      </w:tr>
      <w:tr w:rsidR="0032677B" w14:paraId="69071BF9" w14:textId="77777777" w:rsidTr="006264CE">
        <w:trPr>
          <w:trHeight w:val="1952"/>
        </w:trPr>
        <w:tc>
          <w:tcPr>
            <w:tcW w:w="2880" w:type="dxa"/>
            <w:gridSpan w:val="2"/>
            <w:tcBorders>
              <w:bottom w:val="single" w:sz="4" w:space="0" w:color="auto"/>
            </w:tcBorders>
            <w:shd w:val="clear" w:color="auto" w:fill="FFFFFF"/>
            <w:vAlign w:val="center"/>
          </w:tcPr>
          <w:p w14:paraId="2A03FA32"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1C931FBF" w14:textId="142E9ACB" w:rsidR="0032677B" w:rsidRDefault="006264CE" w:rsidP="00F35C71">
            <w:pPr>
              <w:pStyle w:val="NormalArial"/>
              <w:spacing w:before="120" w:after="120"/>
            </w:pPr>
            <w:r>
              <w:t xml:space="preserve">Nodal Protocol Revision Request (NPRR) </w:t>
            </w:r>
            <w:r w:rsidR="001C1419">
              <w:t>1093</w:t>
            </w:r>
            <w:r>
              <w:t>, Load Resource Participation in Non-Spinning Reserve</w:t>
            </w:r>
          </w:p>
          <w:p w14:paraId="09430401" w14:textId="4A85E6FA" w:rsidR="006264CE" w:rsidRDefault="006264CE" w:rsidP="00F35C71">
            <w:pPr>
              <w:pStyle w:val="NormalArial"/>
              <w:spacing w:before="120" w:after="120"/>
              <w:rPr>
                <w:bCs/>
              </w:rPr>
            </w:pPr>
            <w:r>
              <w:rPr>
                <w:bCs/>
              </w:rPr>
              <w:t>Nodal Operating Guide Revision Request (</w:t>
            </w:r>
            <w:r w:rsidRPr="00F231B3">
              <w:rPr>
                <w:bCs/>
              </w:rPr>
              <w:t>NOGRR</w:t>
            </w:r>
            <w:r>
              <w:rPr>
                <w:bCs/>
              </w:rPr>
              <w:t>)</w:t>
            </w:r>
            <w:r w:rsidR="001C1419">
              <w:rPr>
                <w:bCs/>
              </w:rPr>
              <w:t xml:space="preserve"> 232</w:t>
            </w:r>
            <w:r>
              <w:rPr>
                <w:bCs/>
              </w:rPr>
              <w:t>, Related to NPRR</w:t>
            </w:r>
            <w:r w:rsidR="001C1419">
              <w:rPr>
                <w:bCs/>
              </w:rPr>
              <w:t>1093</w:t>
            </w:r>
            <w:r>
              <w:rPr>
                <w:bCs/>
              </w:rPr>
              <w:t xml:space="preserve">, </w:t>
            </w:r>
            <w:r>
              <w:t>Load Resource Participation in Non-Spinning Reserve</w:t>
            </w:r>
          </w:p>
          <w:p w14:paraId="75A228E0" w14:textId="4FB9AD32" w:rsidR="006264CE" w:rsidRPr="006264CE" w:rsidRDefault="00DD3218" w:rsidP="00F35C71">
            <w:pPr>
              <w:pStyle w:val="NormalArial"/>
              <w:spacing w:before="120" w:after="120"/>
              <w:rPr>
                <w:bCs/>
              </w:rPr>
            </w:pPr>
            <w:r>
              <w:t>Other Binding Document Revision Request (</w:t>
            </w:r>
            <w:r w:rsidR="006264CE">
              <w:rPr>
                <w:bCs/>
              </w:rPr>
              <w:t>OBDRR</w:t>
            </w:r>
            <w:r>
              <w:rPr>
                <w:bCs/>
              </w:rPr>
              <w:t xml:space="preserve">) </w:t>
            </w:r>
            <w:r w:rsidR="001C1419">
              <w:rPr>
                <w:bCs/>
              </w:rPr>
              <w:t>033</w:t>
            </w:r>
            <w:r w:rsidR="006264CE">
              <w:rPr>
                <w:bCs/>
              </w:rPr>
              <w:t xml:space="preserve">, ORDC </w:t>
            </w:r>
            <w:r w:rsidR="006264CE">
              <w:t>Changes Related to NPRR</w:t>
            </w:r>
            <w:r w:rsidR="001C1419">
              <w:t>1093</w:t>
            </w:r>
            <w:r w:rsidR="006264CE">
              <w:t>, Load Resource Participation in Non-Spinning Reserve</w:t>
            </w:r>
          </w:p>
        </w:tc>
      </w:tr>
      <w:tr w:rsidR="00067FE2" w14:paraId="4C18CBDF" w14:textId="77777777" w:rsidTr="00BC2D06">
        <w:trPr>
          <w:trHeight w:val="518"/>
        </w:trPr>
        <w:tc>
          <w:tcPr>
            <w:tcW w:w="2880" w:type="dxa"/>
            <w:gridSpan w:val="2"/>
            <w:tcBorders>
              <w:bottom w:val="single" w:sz="4" w:space="0" w:color="auto"/>
            </w:tcBorders>
            <w:shd w:val="clear" w:color="auto" w:fill="FFFFFF"/>
            <w:vAlign w:val="center"/>
          </w:tcPr>
          <w:p w14:paraId="50C91060"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4C860273" w14:textId="30746FDE" w:rsidR="00067FE2" w:rsidRDefault="00C95034" w:rsidP="00A14C6E">
            <w:pPr>
              <w:pStyle w:val="NormalArial"/>
              <w:spacing w:before="120" w:after="120"/>
            </w:pPr>
            <w:r>
              <w:t>This OBDRR</w:t>
            </w:r>
            <w:r w:rsidR="004A562B">
              <w:t xml:space="preserve"> aligns the Non-Spinning Reserve Deployment and Recall Procedure with revisions from NPRR</w:t>
            </w:r>
            <w:r w:rsidR="001C1419">
              <w:t>1093</w:t>
            </w:r>
            <w:r w:rsidR="004A562B">
              <w:t xml:space="preserve"> to </w:t>
            </w:r>
            <w:r w:rsidR="002B6665">
              <w:t xml:space="preserve">allow Load Resources </w:t>
            </w:r>
            <w:r w:rsidR="005064CB">
              <w:t>that are not</w:t>
            </w:r>
            <w:r w:rsidR="002B6665">
              <w:t xml:space="preserve"> Controllable Load Resources to provide</w:t>
            </w:r>
            <w:r w:rsidR="004A562B">
              <w:t xml:space="preserve"> Non-Spinning Reserve (Non-Spin) </w:t>
            </w:r>
            <w:r w:rsidR="002B6665">
              <w:t>Ancillary Service</w:t>
            </w:r>
            <w:r w:rsidR="004A562B">
              <w:t>.</w:t>
            </w:r>
          </w:p>
        </w:tc>
      </w:tr>
      <w:tr w:rsidR="00067FE2" w14:paraId="5BF260AC" w14:textId="77777777" w:rsidTr="00BC2D06">
        <w:trPr>
          <w:trHeight w:val="518"/>
        </w:trPr>
        <w:tc>
          <w:tcPr>
            <w:tcW w:w="2880" w:type="dxa"/>
            <w:gridSpan w:val="2"/>
            <w:tcBorders>
              <w:bottom w:val="single" w:sz="4" w:space="0" w:color="auto"/>
            </w:tcBorders>
            <w:shd w:val="clear" w:color="auto" w:fill="FFFFFF"/>
            <w:vAlign w:val="center"/>
          </w:tcPr>
          <w:p w14:paraId="6E51F889"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59B88765" w14:textId="77444FC0" w:rsidR="006A137E" w:rsidRDefault="006A137E" w:rsidP="006A137E">
            <w:pPr>
              <w:pStyle w:val="NormalArial"/>
              <w:spacing w:before="120"/>
              <w:rPr>
                <w:rFonts w:cs="Arial"/>
                <w:color w:val="000000"/>
              </w:rPr>
            </w:pPr>
            <w:r w:rsidRPr="006629C8">
              <w:object w:dxaOrig="225" w:dyaOrig="225" w14:anchorId="7E2632D6">
                <v:shape id="_x0000_i1038" type="#_x0000_t75" style="width:15.75pt;height:15pt" o:ole="">
                  <v:imagedata r:id="rId8" o:title=""/>
                </v:shape>
                <w:control r:id="rId9" w:name="TextBox11" w:shapeid="_x0000_i1038"/>
              </w:object>
            </w:r>
            <w:r w:rsidRPr="006629C8">
              <w:t xml:space="preserve">  </w:t>
            </w:r>
            <w:r>
              <w:rPr>
                <w:rFonts w:cs="Arial"/>
                <w:color w:val="000000"/>
              </w:rPr>
              <w:t>Addresses current operational issues.</w:t>
            </w:r>
          </w:p>
          <w:p w14:paraId="172F0FA0" w14:textId="001DB32A" w:rsidR="006A137E" w:rsidRDefault="006A137E" w:rsidP="006A137E">
            <w:pPr>
              <w:pStyle w:val="NormalArial"/>
              <w:tabs>
                <w:tab w:val="left" w:pos="432"/>
              </w:tabs>
              <w:spacing w:before="120"/>
              <w:ind w:left="432" w:hanging="432"/>
              <w:rPr>
                <w:iCs/>
                <w:kern w:val="24"/>
              </w:rPr>
            </w:pPr>
            <w:r w:rsidRPr="00CD242D">
              <w:object w:dxaOrig="225" w:dyaOrig="225" w14:anchorId="1A7941AB">
                <v:shape id="_x0000_i1040" type="#_x0000_t75" style="width:15.75pt;height:15pt" o:ole="">
                  <v:imagedata r:id="rId10" o:title=""/>
                </v:shape>
                <w:control r:id="rId11" w:name="TextBox1" w:shapeid="_x0000_i1040"/>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0377301D" w14:textId="0907084C" w:rsidR="006A137E" w:rsidRDefault="006A137E" w:rsidP="006A137E">
            <w:pPr>
              <w:pStyle w:val="NormalArial"/>
              <w:spacing w:before="120"/>
              <w:rPr>
                <w:iCs/>
                <w:kern w:val="24"/>
              </w:rPr>
            </w:pPr>
            <w:r w:rsidRPr="006629C8">
              <w:object w:dxaOrig="225" w:dyaOrig="225" w14:anchorId="38D90EB8">
                <v:shape id="_x0000_i1042" type="#_x0000_t75" style="width:15.75pt;height:15pt" o:ole="">
                  <v:imagedata r:id="rId13" o:title=""/>
                </v:shape>
                <w:control r:id="rId14" w:name="TextBox12" w:shapeid="_x0000_i1042"/>
              </w:object>
            </w:r>
            <w:r w:rsidRPr="006629C8">
              <w:t xml:space="preserve">  </w:t>
            </w:r>
            <w:r>
              <w:rPr>
                <w:iCs/>
                <w:kern w:val="24"/>
              </w:rPr>
              <w:t>Market efficiencies or enhancements</w:t>
            </w:r>
          </w:p>
          <w:p w14:paraId="0E7D8ADA" w14:textId="4756B698" w:rsidR="006A137E" w:rsidRDefault="006A137E" w:rsidP="006A137E">
            <w:pPr>
              <w:pStyle w:val="NormalArial"/>
              <w:spacing w:before="120"/>
              <w:rPr>
                <w:iCs/>
                <w:kern w:val="24"/>
              </w:rPr>
            </w:pPr>
            <w:r w:rsidRPr="006629C8">
              <w:object w:dxaOrig="225" w:dyaOrig="225" w14:anchorId="7A167B43">
                <v:shape id="_x0000_i1044" type="#_x0000_t75" style="width:15.75pt;height:15pt" o:ole="">
                  <v:imagedata r:id="rId15" o:title=""/>
                </v:shape>
                <w:control r:id="rId16" w:name="TextBox13" w:shapeid="_x0000_i1044"/>
              </w:object>
            </w:r>
            <w:r w:rsidRPr="006629C8">
              <w:t xml:space="preserve">  </w:t>
            </w:r>
            <w:r>
              <w:rPr>
                <w:iCs/>
                <w:kern w:val="24"/>
              </w:rPr>
              <w:t>Administrative</w:t>
            </w:r>
          </w:p>
          <w:p w14:paraId="01447729" w14:textId="4369C85B" w:rsidR="006A137E" w:rsidRDefault="006A137E" w:rsidP="006A137E">
            <w:pPr>
              <w:pStyle w:val="NormalArial"/>
              <w:spacing w:before="120"/>
              <w:rPr>
                <w:iCs/>
                <w:kern w:val="24"/>
              </w:rPr>
            </w:pPr>
            <w:r w:rsidRPr="006629C8">
              <w:object w:dxaOrig="225" w:dyaOrig="225" w14:anchorId="4B83B20D">
                <v:shape id="_x0000_i1046" type="#_x0000_t75" style="width:15.75pt;height:15pt" o:ole="">
                  <v:imagedata r:id="rId15" o:title=""/>
                </v:shape>
                <w:control r:id="rId17" w:name="TextBox14" w:shapeid="_x0000_i1046"/>
              </w:object>
            </w:r>
            <w:r w:rsidRPr="006629C8">
              <w:t xml:space="preserve">  </w:t>
            </w:r>
            <w:r>
              <w:rPr>
                <w:iCs/>
                <w:kern w:val="24"/>
              </w:rPr>
              <w:t>Regulatory requirements</w:t>
            </w:r>
          </w:p>
          <w:p w14:paraId="3A9C0895" w14:textId="5CEAAAB4" w:rsidR="006A137E" w:rsidRPr="00CD242D" w:rsidRDefault="006A137E" w:rsidP="006A137E">
            <w:pPr>
              <w:pStyle w:val="NormalArial"/>
              <w:spacing w:before="120"/>
              <w:rPr>
                <w:rFonts w:cs="Arial"/>
                <w:color w:val="000000"/>
              </w:rPr>
            </w:pPr>
            <w:r w:rsidRPr="006629C8">
              <w:object w:dxaOrig="225" w:dyaOrig="225" w14:anchorId="1652682E">
                <v:shape id="_x0000_i1048" type="#_x0000_t75" style="width:15.75pt;height:15pt" o:ole="">
                  <v:imagedata r:id="rId15" o:title=""/>
                </v:shape>
                <w:control r:id="rId18" w:name="TextBox15" w:shapeid="_x0000_i1048"/>
              </w:object>
            </w:r>
            <w:r w:rsidRPr="006629C8">
              <w:t xml:space="preserve">  </w:t>
            </w:r>
            <w:r w:rsidRPr="00CD242D">
              <w:rPr>
                <w:rFonts w:cs="Arial"/>
                <w:color w:val="000000"/>
              </w:rPr>
              <w:t>Other:  (explain)</w:t>
            </w:r>
          </w:p>
          <w:p w14:paraId="0F0207D0" w14:textId="77777777" w:rsidR="00067FE2" w:rsidRDefault="006A137E" w:rsidP="006A137E">
            <w:pPr>
              <w:pStyle w:val="NormalArial"/>
            </w:pPr>
            <w:r w:rsidRPr="00CD242D">
              <w:rPr>
                <w:i/>
                <w:sz w:val="20"/>
                <w:szCs w:val="20"/>
              </w:rPr>
              <w:t>(please select all that apply)</w:t>
            </w:r>
          </w:p>
        </w:tc>
      </w:tr>
      <w:tr w:rsidR="00067FE2" w14:paraId="46BBF473" w14:textId="77777777" w:rsidTr="00F240C8">
        <w:trPr>
          <w:trHeight w:val="620"/>
        </w:trPr>
        <w:tc>
          <w:tcPr>
            <w:tcW w:w="2880" w:type="dxa"/>
            <w:gridSpan w:val="2"/>
            <w:shd w:val="clear" w:color="auto" w:fill="FFFFFF"/>
            <w:vAlign w:val="center"/>
          </w:tcPr>
          <w:p w14:paraId="7C738378" w14:textId="77777777" w:rsidR="00067FE2" w:rsidRDefault="006A137E" w:rsidP="00F44236">
            <w:pPr>
              <w:pStyle w:val="Header"/>
            </w:pPr>
            <w:r>
              <w:t>Business Case</w:t>
            </w:r>
          </w:p>
        </w:tc>
        <w:tc>
          <w:tcPr>
            <w:tcW w:w="7560" w:type="dxa"/>
            <w:gridSpan w:val="2"/>
            <w:vAlign w:val="center"/>
          </w:tcPr>
          <w:p w14:paraId="76877C64" w14:textId="30045635" w:rsidR="000710D5" w:rsidRDefault="00F35C71" w:rsidP="00424216">
            <w:pPr>
              <w:pStyle w:val="NormalArial"/>
              <w:spacing w:before="100" w:beforeAutospacing="1" w:after="120"/>
            </w:pPr>
            <w:r>
              <w:t>Alignment between the Protocols and Other Binding Documents is necessary and proper.</w:t>
            </w:r>
          </w:p>
        </w:tc>
      </w:tr>
    </w:tbl>
    <w:p w14:paraId="339DBDD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0FE19CF" w14:textId="77777777" w:rsidTr="00BC2D06">
        <w:trPr>
          <w:trHeight w:val="432"/>
        </w:trPr>
        <w:tc>
          <w:tcPr>
            <w:tcW w:w="10440" w:type="dxa"/>
            <w:gridSpan w:val="2"/>
            <w:tcBorders>
              <w:top w:val="single" w:sz="4" w:space="0" w:color="auto"/>
            </w:tcBorders>
            <w:shd w:val="clear" w:color="auto" w:fill="FFFFFF"/>
            <w:vAlign w:val="center"/>
          </w:tcPr>
          <w:p w14:paraId="4587ACD4" w14:textId="77777777" w:rsidR="009A3772" w:rsidRDefault="009A3772">
            <w:pPr>
              <w:pStyle w:val="Header"/>
              <w:jc w:val="center"/>
            </w:pPr>
            <w:r>
              <w:t>Sponsor</w:t>
            </w:r>
          </w:p>
        </w:tc>
      </w:tr>
      <w:tr w:rsidR="006264CE" w14:paraId="1873828B" w14:textId="77777777" w:rsidTr="00BC2D06">
        <w:trPr>
          <w:trHeight w:val="432"/>
        </w:trPr>
        <w:tc>
          <w:tcPr>
            <w:tcW w:w="2880" w:type="dxa"/>
            <w:shd w:val="clear" w:color="auto" w:fill="FFFFFF"/>
            <w:vAlign w:val="center"/>
          </w:tcPr>
          <w:p w14:paraId="2F30D70B" w14:textId="77777777" w:rsidR="006264CE" w:rsidRPr="00B93CA0" w:rsidRDefault="006264CE" w:rsidP="006264CE">
            <w:pPr>
              <w:pStyle w:val="Header"/>
              <w:rPr>
                <w:bCs w:val="0"/>
              </w:rPr>
            </w:pPr>
            <w:r w:rsidRPr="00B93CA0">
              <w:rPr>
                <w:bCs w:val="0"/>
              </w:rPr>
              <w:t>Name</w:t>
            </w:r>
          </w:p>
        </w:tc>
        <w:tc>
          <w:tcPr>
            <w:tcW w:w="7560" w:type="dxa"/>
            <w:vAlign w:val="center"/>
          </w:tcPr>
          <w:p w14:paraId="7FB6875A" w14:textId="3177FF19" w:rsidR="006264CE" w:rsidRDefault="006264CE" w:rsidP="006264CE">
            <w:pPr>
              <w:pStyle w:val="NormalArial"/>
            </w:pPr>
            <w:r>
              <w:t>Sandip Sharma</w:t>
            </w:r>
          </w:p>
        </w:tc>
      </w:tr>
      <w:tr w:rsidR="006264CE" w14:paraId="687F618A" w14:textId="77777777" w:rsidTr="00BC2D06">
        <w:trPr>
          <w:trHeight w:val="432"/>
        </w:trPr>
        <w:tc>
          <w:tcPr>
            <w:tcW w:w="2880" w:type="dxa"/>
            <w:shd w:val="clear" w:color="auto" w:fill="FFFFFF"/>
            <w:vAlign w:val="center"/>
          </w:tcPr>
          <w:p w14:paraId="2263CD83" w14:textId="77777777" w:rsidR="006264CE" w:rsidRPr="00B93CA0" w:rsidRDefault="006264CE" w:rsidP="006264CE">
            <w:pPr>
              <w:pStyle w:val="Header"/>
              <w:rPr>
                <w:bCs w:val="0"/>
              </w:rPr>
            </w:pPr>
            <w:r w:rsidRPr="00B93CA0">
              <w:rPr>
                <w:bCs w:val="0"/>
              </w:rPr>
              <w:t>E-mail Address</w:t>
            </w:r>
          </w:p>
        </w:tc>
        <w:tc>
          <w:tcPr>
            <w:tcW w:w="7560" w:type="dxa"/>
            <w:vAlign w:val="center"/>
          </w:tcPr>
          <w:p w14:paraId="69CFEB36" w14:textId="1735F36B" w:rsidR="006264CE" w:rsidRDefault="00DD3218" w:rsidP="006264CE">
            <w:pPr>
              <w:pStyle w:val="NormalArial"/>
            </w:pPr>
            <w:hyperlink r:id="rId19" w:history="1">
              <w:r w:rsidR="006264CE" w:rsidRPr="008E201C">
                <w:rPr>
                  <w:rStyle w:val="Hyperlink"/>
                </w:rPr>
                <w:t>sandip.sharma@ercot.com</w:t>
              </w:r>
            </w:hyperlink>
          </w:p>
        </w:tc>
      </w:tr>
      <w:tr w:rsidR="006264CE" w14:paraId="13EBA432" w14:textId="77777777" w:rsidTr="00BC2D06">
        <w:trPr>
          <w:trHeight w:val="432"/>
        </w:trPr>
        <w:tc>
          <w:tcPr>
            <w:tcW w:w="2880" w:type="dxa"/>
            <w:shd w:val="clear" w:color="auto" w:fill="FFFFFF"/>
            <w:vAlign w:val="center"/>
          </w:tcPr>
          <w:p w14:paraId="79CDCCB0" w14:textId="77777777" w:rsidR="006264CE" w:rsidRPr="00B93CA0" w:rsidRDefault="006264CE" w:rsidP="006264CE">
            <w:pPr>
              <w:pStyle w:val="Header"/>
              <w:rPr>
                <w:bCs w:val="0"/>
              </w:rPr>
            </w:pPr>
            <w:r w:rsidRPr="00B93CA0">
              <w:rPr>
                <w:bCs w:val="0"/>
              </w:rPr>
              <w:t>Company</w:t>
            </w:r>
          </w:p>
        </w:tc>
        <w:tc>
          <w:tcPr>
            <w:tcW w:w="7560" w:type="dxa"/>
            <w:vAlign w:val="center"/>
          </w:tcPr>
          <w:p w14:paraId="673268CE" w14:textId="0BC7FDE1" w:rsidR="006264CE" w:rsidRDefault="006264CE" w:rsidP="006264CE">
            <w:pPr>
              <w:pStyle w:val="NormalArial"/>
            </w:pPr>
            <w:r>
              <w:t>ERCOT</w:t>
            </w:r>
          </w:p>
        </w:tc>
      </w:tr>
      <w:tr w:rsidR="006264CE" w14:paraId="7C316716" w14:textId="77777777" w:rsidTr="00BC2D06">
        <w:trPr>
          <w:trHeight w:val="432"/>
        </w:trPr>
        <w:tc>
          <w:tcPr>
            <w:tcW w:w="2880" w:type="dxa"/>
            <w:tcBorders>
              <w:bottom w:val="single" w:sz="4" w:space="0" w:color="auto"/>
            </w:tcBorders>
            <w:shd w:val="clear" w:color="auto" w:fill="FFFFFF"/>
            <w:vAlign w:val="center"/>
          </w:tcPr>
          <w:p w14:paraId="5206C138" w14:textId="77777777" w:rsidR="006264CE" w:rsidRPr="00B93CA0" w:rsidRDefault="006264CE" w:rsidP="006264CE">
            <w:pPr>
              <w:pStyle w:val="Header"/>
              <w:rPr>
                <w:bCs w:val="0"/>
              </w:rPr>
            </w:pPr>
            <w:r w:rsidRPr="00B93CA0">
              <w:rPr>
                <w:bCs w:val="0"/>
              </w:rPr>
              <w:t>Phone Number</w:t>
            </w:r>
          </w:p>
        </w:tc>
        <w:tc>
          <w:tcPr>
            <w:tcW w:w="7560" w:type="dxa"/>
            <w:tcBorders>
              <w:bottom w:val="single" w:sz="4" w:space="0" w:color="auto"/>
            </w:tcBorders>
            <w:vAlign w:val="center"/>
          </w:tcPr>
          <w:p w14:paraId="682F5DE1" w14:textId="0AAAB0BD" w:rsidR="006264CE" w:rsidRDefault="006264CE" w:rsidP="006264CE">
            <w:pPr>
              <w:pStyle w:val="NormalArial"/>
            </w:pPr>
            <w:r>
              <w:t>512-248-4298</w:t>
            </w:r>
          </w:p>
        </w:tc>
      </w:tr>
      <w:tr w:rsidR="006264CE" w14:paraId="10AED23A" w14:textId="77777777" w:rsidTr="00BC2D06">
        <w:trPr>
          <w:trHeight w:val="432"/>
        </w:trPr>
        <w:tc>
          <w:tcPr>
            <w:tcW w:w="2880" w:type="dxa"/>
            <w:shd w:val="clear" w:color="auto" w:fill="FFFFFF"/>
            <w:vAlign w:val="center"/>
          </w:tcPr>
          <w:p w14:paraId="0E4CBBD8" w14:textId="77777777" w:rsidR="006264CE" w:rsidRPr="00B93CA0" w:rsidRDefault="006264CE" w:rsidP="006264CE">
            <w:pPr>
              <w:pStyle w:val="Header"/>
              <w:rPr>
                <w:bCs w:val="0"/>
              </w:rPr>
            </w:pPr>
            <w:r>
              <w:rPr>
                <w:bCs w:val="0"/>
              </w:rPr>
              <w:lastRenderedPageBreak/>
              <w:t>Cell</w:t>
            </w:r>
            <w:r w:rsidRPr="00B93CA0">
              <w:rPr>
                <w:bCs w:val="0"/>
              </w:rPr>
              <w:t xml:space="preserve"> Number</w:t>
            </w:r>
          </w:p>
        </w:tc>
        <w:tc>
          <w:tcPr>
            <w:tcW w:w="7560" w:type="dxa"/>
            <w:vAlign w:val="center"/>
          </w:tcPr>
          <w:p w14:paraId="30CF02E5" w14:textId="77777777" w:rsidR="006264CE" w:rsidRDefault="006264CE" w:rsidP="006264CE">
            <w:pPr>
              <w:pStyle w:val="NormalArial"/>
            </w:pPr>
          </w:p>
        </w:tc>
      </w:tr>
      <w:tr w:rsidR="006264CE" w14:paraId="364B51DD" w14:textId="77777777" w:rsidTr="00BC2D06">
        <w:trPr>
          <w:trHeight w:val="432"/>
        </w:trPr>
        <w:tc>
          <w:tcPr>
            <w:tcW w:w="2880" w:type="dxa"/>
            <w:tcBorders>
              <w:bottom w:val="single" w:sz="4" w:space="0" w:color="auto"/>
            </w:tcBorders>
            <w:shd w:val="clear" w:color="auto" w:fill="FFFFFF"/>
            <w:vAlign w:val="center"/>
          </w:tcPr>
          <w:p w14:paraId="1DC3B60B" w14:textId="77777777" w:rsidR="006264CE" w:rsidRPr="00B93CA0" w:rsidRDefault="006264CE" w:rsidP="006264CE">
            <w:pPr>
              <w:pStyle w:val="Header"/>
              <w:rPr>
                <w:bCs w:val="0"/>
              </w:rPr>
            </w:pPr>
            <w:r>
              <w:rPr>
                <w:bCs w:val="0"/>
              </w:rPr>
              <w:t>Market Segment</w:t>
            </w:r>
          </w:p>
        </w:tc>
        <w:tc>
          <w:tcPr>
            <w:tcW w:w="7560" w:type="dxa"/>
            <w:tcBorders>
              <w:bottom w:val="single" w:sz="4" w:space="0" w:color="auto"/>
            </w:tcBorders>
            <w:vAlign w:val="center"/>
          </w:tcPr>
          <w:p w14:paraId="782B7598" w14:textId="43BA6F6C" w:rsidR="006264CE" w:rsidRDefault="006264CE" w:rsidP="006264CE">
            <w:pPr>
              <w:pStyle w:val="NormalArial"/>
            </w:pPr>
            <w:r>
              <w:t>Not applicable</w:t>
            </w:r>
          </w:p>
        </w:tc>
      </w:tr>
    </w:tbl>
    <w:p w14:paraId="029058B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513E928" w14:textId="77777777" w:rsidTr="00DC7B5D">
        <w:trPr>
          <w:trHeight w:val="432"/>
        </w:trPr>
        <w:tc>
          <w:tcPr>
            <w:tcW w:w="10440" w:type="dxa"/>
            <w:gridSpan w:val="2"/>
            <w:vAlign w:val="center"/>
          </w:tcPr>
          <w:p w14:paraId="76A723C3" w14:textId="77777777" w:rsidR="009A3772" w:rsidRPr="00DC7B5D" w:rsidRDefault="009A3772" w:rsidP="00DC7B5D">
            <w:pPr>
              <w:pStyle w:val="NormalArial"/>
              <w:jc w:val="center"/>
              <w:rPr>
                <w:b/>
              </w:rPr>
            </w:pPr>
            <w:r w:rsidRPr="00DC7B5D">
              <w:rPr>
                <w:b/>
              </w:rPr>
              <w:t>Market Rules Staff Contact</w:t>
            </w:r>
          </w:p>
        </w:tc>
      </w:tr>
      <w:tr w:rsidR="009A3772" w:rsidRPr="00D56D61" w14:paraId="6F2EAD97" w14:textId="77777777" w:rsidTr="00DC7B5D">
        <w:trPr>
          <w:trHeight w:val="432"/>
        </w:trPr>
        <w:tc>
          <w:tcPr>
            <w:tcW w:w="2880" w:type="dxa"/>
            <w:vAlign w:val="center"/>
          </w:tcPr>
          <w:p w14:paraId="67E44A91" w14:textId="77777777" w:rsidR="009A3772" w:rsidRPr="00DC7B5D" w:rsidRDefault="009A3772">
            <w:pPr>
              <w:pStyle w:val="NormalArial"/>
              <w:rPr>
                <w:b/>
              </w:rPr>
            </w:pPr>
            <w:r w:rsidRPr="00DC7B5D">
              <w:rPr>
                <w:b/>
              </w:rPr>
              <w:t>Name</w:t>
            </w:r>
          </w:p>
        </w:tc>
        <w:tc>
          <w:tcPr>
            <w:tcW w:w="7560" w:type="dxa"/>
            <w:vAlign w:val="center"/>
          </w:tcPr>
          <w:p w14:paraId="3C0D8EDE" w14:textId="0C11BE39" w:rsidR="009A3772" w:rsidRPr="00D56D61" w:rsidRDefault="00C95034">
            <w:pPr>
              <w:pStyle w:val="NormalArial"/>
            </w:pPr>
            <w:r>
              <w:t>Cory Phillips</w:t>
            </w:r>
          </w:p>
        </w:tc>
      </w:tr>
      <w:tr w:rsidR="009A3772" w:rsidRPr="00D56D61" w14:paraId="6EB85733" w14:textId="77777777" w:rsidTr="00DC7B5D">
        <w:trPr>
          <w:trHeight w:val="432"/>
        </w:trPr>
        <w:tc>
          <w:tcPr>
            <w:tcW w:w="2880" w:type="dxa"/>
            <w:vAlign w:val="center"/>
          </w:tcPr>
          <w:p w14:paraId="6CC67CFA" w14:textId="77777777" w:rsidR="009A3772" w:rsidRPr="00DC7B5D" w:rsidRDefault="009A3772">
            <w:pPr>
              <w:pStyle w:val="NormalArial"/>
              <w:rPr>
                <w:b/>
              </w:rPr>
            </w:pPr>
            <w:r w:rsidRPr="00DC7B5D">
              <w:rPr>
                <w:b/>
              </w:rPr>
              <w:t>E-Mail Address</w:t>
            </w:r>
          </w:p>
        </w:tc>
        <w:tc>
          <w:tcPr>
            <w:tcW w:w="7560" w:type="dxa"/>
            <w:vAlign w:val="center"/>
          </w:tcPr>
          <w:p w14:paraId="15B57E3B" w14:textId="5A9FBE66" w:rsidR="009A3772" w:rsidRPr="00D56D61" w:rsidRDefault="00DD3218">
            <w:pPr>
              <w:pStyle w:val="NormalArial"/>
            </w:pPr>
            <w:hyperlink r:id="rId20" w:history="1">
              <w:r w:rsidR="00C95034" w:rsidRPr="003E2A09">
                <w:rPr>
                  <w:rStyle w:val="Hyperlink"/>
                </w:rPr>
                <w:t>cory.phillips@ercot.com</w:t>
              </w:r>
            </w:hyperlink>
          </w:p>
        </w:tc>
      </w:tr>
      <w:tr w:rsidR="009A3772" w:rsidRPr="005370B5" w14:paraId="3017E8ED" w14:textId="77777777" w:rsidTr="00DC7B5D">
        <w:trPr>
          <w:trHeight w:val="432"/>
        </w:trPr>
        <w:tc>
          <w:tcPr>
            <w:tcW w:w="2880" w:type="dxa"/>
            <w:vAlign w:val="center"/>
          </w:tcPr>
          <w:p w14:paraId="30F64174" w14:textId="77777777" w:rsidR="009A3772" w:rsidRPr="00DC7B5D" w:rsidRDefault="009A3772">
            <w:pPr>
              <w:pStyle w:val="NormalArial"/>
              <w:rPr>
                <w:b/>
              </w:rPr>
            </w:pPr>
            <w:r w:rsidRPr="00DC7B5D">
              <w:rPr>
                <w:b/>
              </w:rPr>
              <w:t>Phone Number</w:t>
            </w:r>
          </w:p>
        </w:tc>
        <w:tc>
          <w:tcPr>
            <w:tcW w:w="7560" w:type="dxa"/>
            <w:vAlign w:val="center"/>
          </w:tcPr>
          <w:p w14:paraId="7239D7C7" w14:textId="0C04F064" w:rsidR="009A3772" w:rsidRDefault="00C95034">
            <w:pPr>
              <w:pStyle w:val="NormalArial"/>
            </w:pPr>
            <w:r>
              <w:t>512-248-6464</w:t>
            </w:r>
          </w:p>
        </w:tc>
      </w:tr>
    </w:tbl>
    <w:p w14:paraId="204F9AD9"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F3ACE7E" w14:textId="77777777">
        <w:trPr>
          <w:trHeight w:val="350"/>
        </w:trPr>
        <w:tc>
          <w:tcPr>
            <w:tcW w:w="10440" w:type="dxa"/>
            <w:tcBorders>
              <w:bottom w:val="single" w:sz="4" w:space="0" w:color="auto"/>
            </w:tcBorders>
            <w:shd w:val="clear" w:color="auto" w:fill="FFFFFF"/>
            <w:vAlign w:val="center"/>
          </w:tcPr>
          <w:p w14:paraId="28F44D00" w14:textId="77777777" w:rsidR="009A3772" w:rsidRDefault="009A3772" w:rsidP="006E6E27">
            <w:pPr>
              <w:pStyle w:val="Header"/>
              <w:jc w:val="center"/>
            </w:pPr>
            <w:r>
              <w:t xml:space="preserve">Proposed </w:t>
            </w:r>
            <w:r w:rsidR="006A137E">
              <w:t xml:space="preserve">Other Binding Document Language </w:t>
            </w:r>
            <w:r>
              <w:t>Revision</w:t>
            </w:r>
          </w:p>
        </w:tc>
      </w:tr>
    </w:tbl>
    <w:p w14:paraId="35D9EA8E" w14:textId="77777777" w:rsidR="006264CE" w:rsidRPr="006264CE" w:rsidRDefault="006264CE" w:rsidP="006264CE">
      <w:pPr>
        <w:keepNext/>
        <w:numPr>
          <w:ilvl w:val="0"/>
          <w:numId w:val="25"/>
        </w:numPr>
        <w:spacing w:before="160" w:after="160"/>
        <w:outlineLvl w:val="1"/>
        <w:rPr>
          <w:rFonts w:ascii="Arial" w:hAnsi="Arial"/>
          <w:b/>
          <w:bCs/>
          <w:iCs/>
          <w:szCs w:val="28"/>
          <w:lang w:val="x-none" w:eastAsia="x-none"/>
        </w:rPr>
      </w:pPr>
      <w:bookmarkStart w:id="0" w:name="_Toc269368651"/>
      <w:bookmarkStart w:id="1" w:name="_Toc275854206"/>
      <w:bookmarkStart w:id="2" w:name="_Toc372631309"/>
      <w:r w:rsidRPr="006264CE">
        <w:rPr>
          <w:b/>
          <w:bCs/>
          <w:iCs/>
          <w:szCs w:val="28"/>
          <w:lang w:val="x-none" w:eastAsia="x-none"/>
        </w:rPr>
        <w:t>Nodal Market Non-Spinning Reserve Service Deployment and Recall Procedure</w:t>
      </w:r>
      <w:bookmarkEnd w:id="0"/>
      <w:bookmarkEnd w:id="1"/>
      <w:bookmarkEnd w:id="2"/>
    </w:p>
    <w:p w14:paraId="040827C6" w14:textId="77777777" w:rsidR="006264CE" w:rsidRPr="006264CE" w:rsidRDefault="006264CE" w:rsidP="006264CE">
      <w:pPr>
        <w:spacing w:line="276" w:lineRule="auto"/>
      </w:pPr>
      <w:r w:rsidRPr="006264CE">
        <w:t>For any Non-Spinning Reserve (Non-Spin) Service that is not continually deployed to Security-Constrained Economic Dispatch (SCED) as part of a standing On-Line Non-Spin deployment, there are four situations that will cause Non-Spin to be deployed:</w:t>
      </w:r>
    </w:p>
    <w:p w14:paraId="47EA96C5" w14:textId="77777777" w:rsidR="006264CE" w:rsidRPr="006264CE" w:rsidRDefault="006264CE" w:rsidP="006264CE">
      <w:pPr>
        <w:numPr>
          <w:ilvl w:val="0"/>
          <w:numId w:val="19"/>
        </w:numPr>
        <w:spacing w:line="276" w:lineRule="auto"/>
      </w:pPr>
      <w:r w:rsidRPr="006264CE">
        <w:t>Detection of insufficient capacity for energy dispatch during periodic checking of available capacity.</w:t>
      </w:r>
    </w:p>
    <w:p w14:paraId="0DA6D41E" w14:textId="77777777" w:rsidR="006264CE" w:rsidRPr="006264CE" w:rsidRDefault="006264CE" w:rsidP="006264CE">
      <w:pPr>
        <w:numPr>
          <w:ilvl w:val="0"/>
          <w:numId w:val="19"/>
        </w:numPr>
        <w:spacing w:line="276" w:lineRule="auto"/>
      </w:pPr>
      <w:r w:rsidRPr="006264CE">
        <w:t>Disturbance conditions such as a unit trip, sustained frequency decay or sustained low frequency operations.</w:t>
      </w:r>
    </w:p>
    <w:p w14:paraId="5424407D" w14:textId="77777777" w:rsidR="006264CE" w:rsidRPr="006264CE" w:rsidRDefault="006264CE" w:rsidP="006264CE">
      <w:pPr>
        <w:numPr>
          <w:ilvl w:val="0"/>
          <w:numId w:val="19"/>
        </w:numPr>
        <w:spacing w:line="276" w:lineRule="auto"/>
      </w:pPr>
      <w:r w:rsidRPr="006264CE">
        <w:t>SCED not having enough energy available to execute successfully.</w:t>
      </w:r>
    </w:p>
    <w:p w14:paraId="0DCAE117" w14:textId="03B29F43" w:rsidR="006264CE" w:rsidRPr="006264CE" w:rsidRDefault="006264CE" w:rsidP="006264CE">
      <w:pPr>
        <w:numPr>
          <w:ilvl w:val="0"/>
          <w:numId w:val="19"/>
        </w:numPr>
        <w:spacing w:line="276" w:lineRule="auto"/>
      </w:pPr>
      <w:r w:rsidRPr="006264CE">
        <w:t>When Off-Line Generation Resource</w:t>
      </w:r>
      <w:ins w:id="3" w:author="ERCOT" w:date="2021-08-16T14:41:00Z">
        <w:r w:rsidR="008F6441">
          <w:t>(s)</w:t>
        </w:r>
      </w:ins>
      <w:ins w:id="4" w:author="ERCOT" w:date="2021-08-16T14:40:00Z">
        <w:r w:rsidR="008F6441">
          <w:t xml:space="preserve"> and</w:t>
        </w:r>
      </w:ins>
      <w:ins w:id="5" w:author="ERCOT" w:date="2021-08-16T14:42:00Z">
        <w:r w:rsidR="008F6441">
          <w:t>/or</w:t>
        </w:r>
      </w:ins>
      <w:ins w:id="6" w:author="ERCOT" w:date="2021-08-16T14:40:00Z">
        <w:r w:rsidR="008F6441">
          <w:t xml:space="preserve"> Load Resource</w:t>
        </w:r>
      </w:ins>
      <w:ins w:id="7" w:author="ERCOT" w:date="2021-08-16T14:41:00Z">
        <w:r w:rsidR="008F6441">
          <w:t>(</w:t>
        </w:r>
      </w:ins>
      <w:ins w:id="8" w:author="ERCOT" w:date="2021-08-16T14:40:00Z">
        <w:r w:rsidR="008F6441">
          <w:t>s</w:t>
        </w:r>
      </w:ins>
      <w:ins w:id="9" w:author="ERCOT" w:date="2021-08-16T14:41:00Z">
        <w:r w:rsidR="008F6441">
          <w:t>)</w:t>
        </w:r>
      </w:ins>
      <w:ins w:id="10" w:author="ERCOT" w:date="2021-08-24T13:38:00Z">
        <w:r w:rsidR="00F35C71">
          <w:t xml:space="preserve"> that are not Controllable Load Resource(s)</w:t>
        </w:r>
      </w:ins>
      <w:r w:rsidRPr="006264CE">
        <w:t xml:space="preserve"> providing Non-Spin are the only reasonable option</w:t>
      </w:r>
      <w:ins w:id="11" w:author="ERCOT" w:date="2021-08-16T14:42:00Z">
        <w:r w:rsidR="008F6441">
          <w:t>(s)</w:t>
        </w:r>
      </w:ins>
      <w:r w:rsidRPr="006264CE">
        <w:t xml:space="preserve"> available to the Operator for resolving local issues.</w:t>
      </w:r>
    </w:p>
    <w:p w14:paraId="3B29F57D" w14:textId="77777777" w:rsidR="006264CE" w:rsidRPr="006264CE" w:rsidRDefault="006264CE" w:rsidP="006264CE">
      <w:pPr>
        <w:spacing w:line="276" w:lineRule="auto"/>
        <w:ind w:left="1440"/>
      </w:pPr>
    </w:p>
    <w:p w14:paraId="53BB96D9" w14:textId="67566FFD" w:rsidR="006264CE" w:rsidRPr="006264CE" w:rsidRDefault="006264CE" w:rsidP="006264CE">
      <w:pPr>
        <w:spacing w:line="276" w:lineRule="auto"/>
      </w:pPr>
      <w:r w:rsidRPr="006264CE">
        <w:t>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 Partial Non-Spin deployment and recall decisions shall be based on each Resource’s economic cost order.</w:t>
      </w:r>
      <w:ins w:id="12" w:author="ERCOT" w:date="2021-08-24T13:39:00Z">
        <w:r w:rsidR="00F35C71">
          <w:t xml:space="preserve">  When deploying Non-Spin, the Load Resources</w:t>
        </w:r>
        <w:r w:rsidR="00F35C71" w:rsidRPr="00520A18">
          <w:t xml:space="preserve"> </w:t>
        </w:r>
        <w:r w:rsidR="00F35C71">
          <w:t>that are not Controllable Load Resources will be deployed after other Non-Spin from Off-Line Generation Resources.</w:t>
        </w:r>
      </w:ins>
    </w:p>
    <w:p w14:paraId="5E96E5E3" w14:textId="77777777" w:rsidR="006264CE" w:rsidRPr="006264CE" w:rsidRDefault="006264CE" w:rsidP="006264CE">
      <w:pPr>
        <w:spacing w:line="276" w:lineRule="auto"/>
      </w:pPr>
    </w:p>
    <w:p w14:paraId="5DFE143F" w14:textId="77777777" w:rsidR="006264CE" w:rsidRPr="006264CE" w:rsidRDefault="006264CE" w:rsidP="006264CE">
      <w:pPr>
        <w:keepNext/>
        <w:numPr>
          <w:ilvl w:val="0"/>
          <w:numId w:val="25"/>
        </w:numPr>
        <w:spacing w:before="160" w:after="160"/>
        <w:outlineLvl w:val="1"/>
        <w:rPr>
          <w:rFonts w:ascii="Arial" w:hAnsi="Arial"/>
          <w:b/>
          <w:bCs/>
          <w:iCs/>
          <w:szCs w:val="28"/>
          <w:lang w:val="x-none" w:eastAsia="x-none"/>
        </w:rPr>
      </w:pPr>
      <w:bookmarkStart w:id="13" w:name="_Toc275854207"/>
      <w:bookmarkStart w:id="14" w:name="_Toc372631310"/>
      <w:r w:rsidRPr="006264CE">
        <w:rPr>
          <w:b/>
          <w:bCs/>
          <w:iCs/>
          <w:szCs w:val="28"/>
          <w:lang w:val="x-none" w:eastAsia="x-none"/>
        </w:rPr>
        <w:t>Non-Spin Deployment</w:t>
      </w:r>
      <w:bookmarkEnd w:id="13"/>
      <w:bookmarkEnd w:id="14"/>
      <w:r w:rsidRPr="006264CE">
        <w:rPr>
          <w:b/>
          <w:bCs/>
          <w:iCs/>
          <w:szCs w:val="28"/>
          <w:lang w:val="x-none" w:eastAsia="x-none"/>
        </w:rPr>
        <w:t xml:space="preserve"> </w:t>
      </w:r>
    </w:p>
    <w:p w14:paraId="775BAC78" w14:textId="77777777" w:rsidR="006264CE" w:rsidRPr="006264CE" w:rsidRDefault="006264CE" w:rsidP="006264CE">
      <w:pPr>
        <w:spacing w:line="276" w:lineRule="auto"/>
      </w:pPr>
      <w:r w:rsidRPr="006264CE">
        <w:t>ERCOT may deploy Non-Spin, which has not been deployed as part of a standing On-Line Non-Spin deployment, under the following conditions:</w:t>
      </w:r>
    </w:p>
    <w:p w14:paraId="12F473E7" w14:textId="4C062E9B" w:rsidR="006264CE" w:rsidRPr="006264CE" w:rsidRDefault="006264CE" w:rsidP="006264CE">
      <w:pPr>
        <w:numPr>
          <w:ilvl w:val="0"/>
          <w:numId w:val="26"/>
        </w:numPr>
        <w:spacing w:line="276" w:lineRule="auto"/>
      </w:pPr>
      <w:r w:rsidRPr="006264CE">
        <w:lastRenderedPageBreak/>
        <w:t xml:space="preserve">When (High Ancillary Service Limit (HASL) – Gen – Intermittent Renewable Resource (IRR) Curtailment) – (30-minute net load ramp) &lt; 0 MW, deploy </w:t>
      </w:r>
      <w:del w:id="15" w:author="ERCOT" w:date="2021-08-24T13:40:00Z">
        <w:r w:rsidRPr="006264CE" w:rsidDel="00F35C71">
          <w:delText>half of the available</w:delText>
        </w:r>
      </w:del>
      <w:ins w:id="16" w:author="ERCOT" w:date="2021-08-24T13:40:00Z">
        <w:r w:rsidR="00F35C71">
          <w:t>sufficient</w:t>
        </w:r>
      </w:ins>
      <w:r w:rsidRPr="006264CE">
        <w:t xml:space="preserve"> Non-Spin capacity</w:t>
      </w:r>
      <w:ins w:id="17" w:author="ERCOT" w:date="2021-08-24T13:40:00Z">
        <w:r w:rsidR="00F35C71">
          <w:t xml:space="preserve"> so that </w:t>
        </w:r>
        <w:r w:rsidR="00F35C71" w:rsidRPr="00443B32">
          <w:t xml:space="preserve">(HASL – Gen – IRR Curtailment) – (30-minute net load ramp) </w:t>
        </w:r>
        <w:r w:rsidR="00F35C71">
          <w:t>&gt;</w:t>
        </w:r>
        <w:r w:rsidR="00F35C71" w:rsidRPr="00F35C71">
          <w:t>500</w:t>
        </w:r>
        <w:r w:rsidR="00F35C71">
          <w:t xml:space="preserve"> MW</w:t>
        </w:r>
      </w:ins>
      <w:r w:rsidRPr="006264CE">
        <w:t>.</w:t>
      </w:r>
    </w:p>
    <w:p w14:paraId="470F2595" w14:textId="1F4453A7" w:rsidR="006264CE" w:rsidRPr="006264CE" w:rsidDel="00F35C71" w:rsidRDefault="006264CE" w:rsidP="006264CE">
      <w:pPr>
        <w:numPr>
          <w:ilvl w:val="0"/>
          <w:numId w:val="26"/>
        </w:numPr>
        <w:spacing w:line="276" w:lineRule="auto"/>
        <w:rPr>
          <w:del w:id="18" w:author="ERCOT" w:date="2021-08-24T13:40:00Z"/>
        </w:rPr>
      </w:pPr>
      <w:del w:id="19" w:author="ERCOT" w:date="2021-08-24T13:40:00Z">
        <w:r w:rsidRPr="006264CE" w:rsidDel="00F35C71">
          <w:delText>When (HASL – Gen – IRR Curtailment) – (30-minute net load ramp) &lt; -300 MW, deploy all of the available Non-Spin capacity.</w:delText>
        </w:r>
      </w:del>
    </w:p>
    <w:p w14:paraId="2B21959A" w14:textId="77777777" w:rsidR="006264CE" w:rsidRPr="006264CE" w:rsidRDefault="006264CE" w:rsidP="006264CE">
      <w:pPr>
        <w:numPr>
          <w:ilvl w:val="0"/>
          <w:numId w:val="26"/>
        </w:numPr>
        <w:spacing w:line="276" w:lineRule="auto"/>
      </w:pPr>
      <w:r w:rsidRPr="006264CE">
        <w:t>When Physical Responsive Capability (PRC) &lt; 3200 MW and not expected to recover within 30 minutes without deploying reserves, deploy all or a portion of the available Non-Spin capacity.</w:t>
      </w:r>
    </w:p>
    <w:p w14:paraId="427511EE" w14:textId="77777777" w:rsidR="006264CE" w:rsidRPr="006264CE" w:rsidRDefault="006264CE" w:rsidP="006264CE">
      <w:pPr>
        <w:numPr>
          <w:ilvl w:val="0"/>
          <w:numId w:val="26"/>
        </w:numPr>
        <w:spacing w:line="276" w:lineRule="auto"/>
      </w:pPr>
      <w:r w:rsidRPr="006264CE">
        <w:t>When Physical Responsive Capability (PRC) &lt; 2500 MW, deploy all of the available Non-Spin capacity.</w:t>
      </w:r>
    </w:p>
    <w:p w14:paraId="203DC143" w14:textId="77777777" w:rsidR="006264CE" w:rsidRPr="006264CE" w:rsidRDefault="006264CE" w:rsidP="006264CE">
      <w:pPr>
        <w:numPr>
          <w:ilvl w:val="0"/>
          <w:numId w:val="26"/>
        </w:numPr>
        <w:spacing w:line="276" w:lineRule="auto"/>
      </w:pPr>
      <w:r w:rsidRPr="006264CE">
        <w:t>When the North-to-Houston (N_H) Voltage Stability Limit Reliability Margin &lt; 300 MW, deploy Non-Spin (all or partial) in the Houston area as needed to restore reliability margin.</w:t>
      </w:r>
    </w:p>
    <w:p w14:paraId="7C2BED18" w14:textId="77777777" w:rsidR="006264CE" w:rsidRPr="006264CE" w:rsidRDefault="006264CE" w:rsidP="006264CE">
      <w:pPr>
        <w:numPr>
          <w:ilvl w:val="0"/>
          <w:numId w:val="26"/>
        </w:numPr>
        <w:spacing w:line="276" w:lineRule="auto"/>
      </w:pPr>
      <w:r w:rsidRPr="006264CE">
        <w:t>When Off-Line Generation Resources providing Non-Spin are the only reasonable option available to the Operator for resolving local issues, deploy available Non-Spin capacity on only the necessary individual Resources.</w:t>
      </w:r>
    </w:p>
    <w:p w14:paraId="3C33B60B" w14:textId="77777777" w:rsidR="006264CE" w:rsidRPr="006264CE" w:rsidRDefault="006264CE" w:rsidP="006264CE"/>
    <w:p w14:paraId="26DB9572" w14:textId="77777777" w:rsidR="006264CE" w:rsidRPr="006264CE" w:rsidRDefault="006264CE" w:rsidP="006264CE">
      <w:pPr>
        <w:spacing w:line="276" w:lineRule="auto"/>
      </w:pPr>
      <w:r w:rsidRPr="006264CE">
        <w:t>If a condition other than those listed above indicates that additional capacity may need to be brought On-Line to manage reliability, operators will evaluate the system condition and deploy Non-Spin as needed if no other better options are available to resolve the system condition.  Under emergency, the emergency process will govern the deployment of Non-Spin.</w:t>
      </w:r>
    </w:p>
    <w:p w14:paraId="5100FAE6" w14:textId="77777777" w:rsidR="006264CE" w:rsidRPr="006264CE" w:rsidRDefault="006264CE" w:rsidP="006264CE">
      <w:pPr>
        <w:spacing w:line="276" w:lineRule="auto"/>
      </w:pPr>
    </w:p>
    <w:p w14:paraId="2DA62425" w14:textId="77777777" w:rsidR="006264CE" w:rsidRPr="006264CE" w:rsidRDefault="006264CE" w:rsidP="006264CE">
      <w:pPr>
        <w:spacing w:line="276" w:lineRule="auto"/>
      </w:pPr>
      <w:r w:rsidRPr="006264CE">
        <w:t>Following a Non-Spin deployment, the following steps should be taken:</w:t>
      </w:r>
    </w:p>
    <w:p w14:paraId="59C56A12" w14:textId="77777777" w:rsidR="006264CE" w:rsidRPr="006264CE" w:rsidRDefault="006264CE" w:rsidP="006264CE">
      <w:pPr>
        <w:numPr>
          <w:ilvl w:val="1"/>
          <w:numId w:val="25"/>
        </w:numPr>
        <w:spacing w:line="276" w:lineRule="auto"/>
      </w:pPr>
      <w:r w:rsidRPr="006264CE">
        <w:rPr>
          <w:u w:val="single"/>
        </w:rPr>
        <w:t>Off-Line Generation Resource reserved for Non-Spin</w:t>
      </w:r>
      <w:r w:rsidRPr="006264CE">
        <w:t xml:space="preserve"> </w:t>
      </w:r>
    </w:p>
    <w:p w14:paraId="05830B16" w14:textId="77777777" w:rsidR="006264CE" w:rsidRPr="006264CE" w:rsidRDefault="006264CE" w:rsidP="006264CE">
      <w:pPr>
        <w:numPr>
          <w:ilvl w:val="0"/>
          <w:numId w:val="20"/>
        </w:numPr>
        <w:spacing w:line="276" w:lineRule="auto"/>
      </w:pPr>
      <w:r w:rsidRPr="006264CE">
        <w:t>The Qualified Scheduling Entity (QSE) will be sent a Resource-specific Dispatch Instruction that Non-Spin has been deployed.</w:t>
      </w:r>
    </w:p>
    <w:p w14:paraId="0F4CF69B" w14:textId="77777777" w:rsidR="006264CE" w:rsidRPr="006264CE" w:rsidRDefault="006264CE" w:rsidP="006264CE">
      <w:pPr>
        <w:numPr>
          <w:ilvl w:val="0"/>
          <w:numId w:val="20"/>
        </w:numPr>
        <w:spacing w:line="276" w:lineRule="auto"/>
      </w:pPr>
      <w:r w:rsidRPr="006264CE">
        <w:t xml:space="preserve">The Dispatch Instruction must include the expected amount of </w:t>
      </w:r>
      <w:r w:rsidRPr="006264CE">
        <w:rPr>
          <w:i/>
        </w:rPr>
        <w:t>capacity</w:t>
      </w:r>
      <w:r w:rsidRPr="006264CE">
        <w:t xml:space="preserve"> that will be available for SCED and the anticipated duration of the deployment.</w:t>
      </w:r>
    </w:p>
    <w:p w14:paraId="169D40D9" w14:textId="77777777" w:rsidR="006264CE" w:rsidRPr="006264CE" w:rsidRDefault="006264CE" w:rsidP="006264CE">
      <w:pPr>
        <w:numPr>
          <w:ilvl w:val="0"/>
          <w:numId w:val="20"/>
        </w:numPr>
        <w:spacing w:line="276" w:lineRule="auto"/>
      </w:pPr>
      <w:r w:rsidRPr="006264CE">
        <w:t>The QSE will ensure that the Non-Spin Ancillary Service Schedule telemetry for that unit has been reduced to zero within 20 minutes of the Dispatch Instruction.</w:t>
      </w:r>
    </w:p>
    <w:p w14:paraId="29CD8293" w14:textId="77777777" w:rsidR="006264CE" w:rsidRPr="006264CE" w:rsidRDefault="006264CE" w:rsidP="006264CE">
      <w:pPr>
        <w:numPr>
          <w:ilvl w:val="0"/>
          <w:numId w:val="20"/>
        </w:numPr>
        <w:spacing w:line="276" w:lineRule="auto"/>
      </w:pPr>
      <w:r w:rsidRPr="006264CE">
        <w:t>The QSE must have the Resource On-Line with an Energy Offer Curve and the telemetered net generation must be greater than or equal to the Resource’s telemetered Low Sustained Limit (LSL) multiplied by P1</w:t>
      </w:r>
      <w:r w:rsidRPr="006264CE">
        <w:rPr>
          <w:bCs/>
          <w:szCs w:val="22"/>
        </w:rPr>
        <w:t xml:space="preserve"> where P1 is defined in the “ERCOT and QSE Operations Business Practices During the Operating Hour”</w:t>
      </w:r>
      <w:r w:rsidRPr="006264CE">
        <w:t xml:space="preserve"> within 25 minutes of the Dispatch Instruction.</w:t>
      </w:r>
    </w:p>
    <w:p w14:paraId="4C170EA7" w14:textId="77777777" w:rsidR="006264CE" w:rsidRPr="006264CE" w:rsidRDefault="006264CE" w:rsidP="006264CE">
      <w:pPr>
        <w:numPr>
          <w:ilvl w:val="0"/>
          <w:numId w:val="20"/>
        </w:numPr>
        <w:spacing w:line="276" w:lineRule="auto"/>
      </w:pPr>
      <w:r w:rsidRPr="006264CE">
        <w:t xml:space="preserve">SCED will respond to the changes in Resource Status that are received by telemetry from the QSE.  </w:t>
      </w:r>
    </w:p>
    <w:p w14:paraId="2B9A00EC" w14:textId="77777777" w:rsidR="006264CE" w:rsidRPr="006264CE" w:rsidRDefault="006264CE" w:rsidP="006264CE">
      <w:pPr>
        <w:numPr>
          <w:ilvl w:val="0"/>
          <w:numId w:val="20"/>
        </w:numPr>
        <w:spacing w:line="276" w:lineRule="auto"/>
      </w:pPr>
      <w:r w:rsidRPr="006264CE">
        <w:t>Once the Resource is On-Line it is Dispatched as any other Generation Resource including any provisions for processing generation less than the Resource’s LSL.</w:t>
      </w:r>
    </w:p>
    <w:p w14:paraId="4E2238EC" w14:textId="77777777" w:rsidR="006264CE" w:rsidRPr="006264CE" w:rsidRDefault="006264CE" w:rsidP="006264CE">
      <w:pPr>
        <w:numPr>
          <w:ilvl w:val="0"/>
          <w:numId w:val="20"/>
        </w:numPr>
        <w:spacing w:line="276" w:lineRule="auto"/>
      </w:pPr>
      <w:r w:rsidRPr="006264CE">
        <w:lastRenderedPageBreak/>
        <w:t>The Resource must, at a minimum, be capable of providing all the Non-Spin energy to SCED within 30 minutes of the Dispatch Instruction.</w:t>
      </w:r>
    </w:p>
    <w:p w14:paraId="11EE91C0" w14:textId="77777777" w:rsidR="006264CE" w:rsidRPr="006264CE" w:rsidRDefault="006264CE" w:rsidP="006264CE">
      <w:pPr>
        <w:spacing w:line="276" w:lineRule="auto"/>
      </w:pPr>
    </w:p>
    <w:p w14:paraId="085A2854" w14:textId="77777777" w:rsidR="006264CE" w:rsidRPr="006264CE" w:rsidRDefault="006264CE" w:rsidP="006264CE">
      <w:pPr>
        <w:numPr>
          <w:ilvl w:val="1"/>
          <w:numId w:val="25"/>
        </w:numPr>
        <w:spacing w:line="276" w:lineRule="auto"/>
        <w:rPr>
          <w:u w:val="single"/>
        </w:rPr>
      </w:pPr>
      <w:r w:rsidRPr="006264CE">
        <w:rPr>
          <w:u w:val="single"/>
        </w:rPr>
        <w:t>On-Line Generation Resource with an Energy Offer Curve</w:t>
      </w:r>
    </w:p>
    <w:p w14:paraId="05C9CD20" w14:textId="77777777" w:rsidR="006264CE" w:rsidRPr="006264CE" w:rsidRDefault="006264CE" w:rsidP="006264CE">
      <w:pPr>
        <w:numPr>
          <w:ilvl w:val="0"/>
          <w:numId w:val="23"/>
        </w:numPr>
        <w:spacing w:line="276" w:lineRule="auto"/>
      </w:pPr>
      <w:r w:rsidRPr="006264CE">
        <w:t xml:space="preserve">For a Resource that </w:t>
      </w:r>
      <w:r w:rsidRPr="006264CE">
        <w:rPr>
          <w:i/>
        </w:rPr>
        <w:t>will not</w:t>
      </w:r>
      <w:r w:rsidRPr="006264CE">
        <w:t xml:space="preserve"> </w:t>
      </w:r>
      <w:r w:rsidRPr="006264CE">
        <w:rPr>
          <w:i/>
        </w:rPr>
        <w:t>use power augmentation</w:t>
      </w:r>
      <w:r w:rsidRPr="006264CE">
        <w:t xml:space="preserve"> to provide any portion of its Non-Spin Ancillary Service Resource Responsibility:</w:t>
      </w:r>
    </w:p>
    <w:p w14:paraId="29CEF75A" w14:textId="77777777" w:rsidR="006264CE" w:rsidRPr="006264CE" w:rsidRDefault="006264CE" w:rsidP="006264CE">
      <w:pPr>
        <w:numPr>
          <w:ilvl w:val="1"/>
          <w:numId w:val="23"/>
        </w:numPr>
        <w:spacing w:line="276" w:lineRule="auto"/>
      </w:pPr>
      <w:r w:rsidRPr="006264CE">
        <w:t>The QSE shall set the value of the Non-Spin Ancillary Service Schedule to zero within the 30-second window prior to the start of the delivery hour.</w:t>
      </w:r>
    </w:p>
    <w:p w14:paraId="03F4106A" w14:textId="77777777" w:rsidR="006264CE" w:rsidRPr="006264CE" w:rsidRDefault="006264CE" w:rsidP="006264CE">
      <w:pPr>
        <w:numPr>
          <w:ilvl w:val="1"/>
          <w:numId w:val="23"/>
        </w:numPr>
        <w:spacing w:line="276" w:lineRule="auto"/>
      </w:pPr>
      <w:r w:rsidRPr="006264CE">
        <w:t>ERCOT will automatically calculate new HASL constraints for SCED using the telemetry of the Resource’s Non-Spin Ancillary Service Schedule.</w:t>
      </w:r>
    </w:p>
    <w:p w14:paraId="45266862" w14:textId="77777777" w:rsidR="006264CE" w:rsidRPr="006264CE" w:rsidRDefault="006264CE" w:rsidP="006264CE">
      <w:pPr>
        <w:numPr>
          <w:ilvl w:val="1"/>
          <w:numId w:val="23"/>
        </w:numPr>
        <w:spacing w:line="276" w:lineRule="auto"/>
      </w:pPr>
      <w:r w:rsidRPr="006264CE">
        <w:t>The total amount of capacity reserved on that Resource for Non-Spin shall be considered as a standing Non-Spin deployment Dispatch Instruction for the duration of the Operating Hour.</w:t>
      </w:r>
    </w:p>
    <w:p w14:paraId="6D7F4214" w14:textId="77777777" w:rsidR="006264CE" w:rsidRPr="006264CE" w:rsidRDefault="006264CE" w:rsidP="006264CE">
      <w:pPr>
        <w:numPr>
          <w:ilvl w:val="1"/>
          <w:numId w:val="23"/>
        </w:numPr>
        <w:spacing w:line="276" w:lineRule="auto"/>
      </w:pPr>
      <w:r w:rsidRPr="006264CE">
        <w:t>A Non-Spin deployment Dispatch Instruction from ERCOT is not required for standing Non-Spin deployments.</w:t>
      </w:r>
    </w:p>
    <w:p w14:paraId="4616E83C" w14:textId="77777777" w:rsidR="006264CE" w:rsidRPr="006264CE" w:rsidRDefault="006264CE" w:rsidP="006264CE">
      <w:pPr>
        <w:numPr>
          <w:ilvl w:val="0"/>
          <w:numId w:val="23"/>
        </w:numPr>
        <w:spacing w:line="276" w:lineRule="auto"/>
      </w:pPr>
      <w:r w:rsidRPr="006264CE">
        <w:t xml:space="preserve">For a Resource that </w:t>
      </w:r>
      <w:r w:rsidRPr="006264CE">
        <w:rPr>
          <w:i/>
        </w:rPr>
        <w:t>will use power augmentation</w:t>
      </w:r>
      <w:r w:rsidRPr="006264CE">
        <w:t xml:space="preserve"> to provide a specific MW portion of its Non-Spin Ancillary Service Responsibility:</w:t>
      </w:r>
    </w:p>
    <w:p w14:paraId="77D82015" w14:textId="77777777" w:rsidR="006264CE" w:rsidRPr="006264CE" w:rsidRDefault="006264CE" w:rsidP="006264CE">
      <w:pPr>
        <w:numPr>
          <w:ilvl w:val="1"/>
          <w:numId w:val="23"/>
        </w:numPr>
        <w:spacing w:line="276" w:lineRule="auto"/>
      </w:pPr>
      <w:r w:rsidRPr="006264CE">
        <w:t>The QSE shall set the value of the Non-Spin Ancillary Service Schedule to the appropriate value within the 30-second window prior to the start of the delivery hour.</w:t>
      </w:r>
    </w:p>
    <w:p w14:paraId="3953C11D" w14:textId="77777777" w:rsidR="006264CE" w:rsidRPr="006264CE" w:rsidRDefault="006264CE" w:rsidP="006264CE">
      <w:pPr>
        <w:numPr>
          <w:ilvl w:val="1"/>
          <w:numId w:val="23"/>
        </w:numPr>
        <w:spacing w:line="276" w:lineRule="auto"/>
      </w:pPr>
      <w:r w:rsidRPr="006264CE">
        <w:t>The QSE may set the value of the Non-Spin Ancillary Service Schedule equal to the MW amount of Non-Spin that will be provided via power. augmentation; otherwise, the QSE may set the value of the schedule to zero.</w:t>
      </w:r>
    </w:p>
    <w:p w14:paraId="5D243632" w14:textId="77777777" w:rsidR="006264CE" w:rsidRPr="006264CE" w:rsidRDefault="006264CE" w:rsidP="006264CE">
      <w:pPr>
        <w:numPr>
          <w:ilvl w:val="1"/>
          <w:numId w:val="23"/>
        </w:numPr>
        <w:spacing w:line="276" w:lineRule="auto"/>
      </w:pPr>
      <w:r w:rsidRPr="006264CE">
        <w:t>If the Non-Spin Ancillary Service Schedule is set to zero, then the total amount of capacity reserved on that Resource for Non-Spin shall be considered as a standing Non-Spin deployment Dispatch Instruction for the duration of the Operating Hour.</w:t>
      </w:r>
    </w:p>
    <w:p w14:paraId="51401300" w14:textId="77777777" w:rsidR="006264CE" w:rsidRPr="006264CE" w:rsidRDefault="006264CE" w:rsidP="006264CE">
      <w:pPr>
        <w:numPr>
          <w:ilvl w:val="1"/>
          <w:numId w:val="23"/>
        </w:numPr>
        <w:spacing w:line="276" w:lineRule="auto"/>
      </w:pPr>
      <w:r w:rsidRPr="006264CE">
        <w:t>If the Non-Spin Ancillary Service Schedule is set to a non-zero value, then the QSE will be sent a Resource-specific Dispatch Instruction indicating that Non-Spin has been deployed for the total amount of the Non-Spin Schedule.</w:t>
      </w:r>
    </w:p>
    <w:p w14:paraId="2225C3FD" w14:textId="77777777" w:rsidR="006264CE" w:rsidRPr="006264CE" w:rsidRDefault="006264CE" w:rsidP="006264CE">
      <w:pPr>
        <w:numPr>
          <w:ilvl w:val="2"/>
          <w:numId w:val="23"/>
        </w:numPr>
        <w:spacing w:line="276" w:lineRule="auto"/>
      </w:pPr>
      <w:r w:rsidRPr="006264CE">
        <w:t xml:space="preserve">The Dispatch Instruction must include the expected amount of </w:t>
      </w:r>
      <w:r w:rsidRPr="006264CE">
        <w:rPr>
          <w:i/>
        </w:rPr>
        <w:t>capacity</w:t>
      </w:r>
      <w:r w:rsidRPr="006264CE">
        <w:t xml:space="preserve"> that will be available for SCED and the anticipated duration of the deployment.</w:t>
      </w:r>
    </w:p>
    <w:p w14:paraId="1DDC8459" w14:textId="77777777" w:rsidR="006264CE" w:rsidRPr="006264CE" w:rsidRDefault="006264CE" w:rsidP="006264CE">
      <w:pPr>
        <w:numPr>
          <w:ilvl w:val="2"/>
          <w:numId w:val="23"/>
        </w:numPr>
        <w:spacing w:line="276" w:lineRule="auto"/>
      </w:pPr>
      <w:r w:rsidRPr="006264CE">
        <w:t>The QSE shall reduce the Resource’s Non-Spin Ancillary Service Schedule to zero within 20 minutes following a deployment instruction.</w:t>
      </w:r>
    </w:p>
    <w:p w14:paraId="2FCE1017" w14:textId="77777777" w:rsidR="006264CE" w:rsidRPr="006264CE" w:rsidRDefault="006264CE" w:rsidP="006264CE">
      <w:pPr>
        <w:numPr>
          <w:ilvl w:val="1"/>
          <w:numId w:val="23"/>
        </w:numPr>
        <w:spacing w:line="276" w:lineRule="auto"/>
      </w:pPr>
      <w:r w:rsidRPr="006264CE">
        <w:t>ERCOT will automatically calculate new HASL constraints for SCED using the telemetry of the Resource’s Non-Spin Ancillary Service Schedule.</w:t>
      </w:r>
    </w:p>
    <w:p w14:paraId="0F4C2052" w14:textId="77777777" w:rsidR="006264CE" w:rsidRPr="006264CE" w:rsidRDefault="006264CE" w:rsidP="006264CE">
      <w:pPr>
        <w:numPr>
          <w:ilvl w:val="0"/>
          <w:numId w:val="23"/>
        </w:numPr>
        <w:spacing w:line="276" w:lineRule="auto"/>
      </w:pPr>
      <w:r w:rsidRPr="006264CE">
        <w:t xml:space="preserve">The QSE must, at a minimum, ensure that the Normal Ramp Rate represented by the Resource’s ramp rate curve is sufficient to allow SCED to fully Dispatch the </w:t>
      </w:r>
      <w:r w:rsidRPr="006264CE">
        <w:lastRenderedPageBreak/>
        <w:t>Resource’s Non-Spin Resource Responsibility within 30 minutes, regardless of whether or not the Resource uses power augmentation to provide the service.</w:t>
      </w:r>
    </w:p>
    <w:p w14:paraId="768094B8" w14:textId="77777777" w:rsidR="006264CE" w:rsidRPr="006264CE" w:rsidRDefault="006264CE" w:rsidP="006264CE">
      <w:pPr>
        <w:spacing w:line="276" w:lineRule="auto"/>
      </w:pPr>
    </w:p>
    <w:p w14:paraId="3DD65A1E" w14:textId="77777777" w:rsidR="006264CE" w:rsidRPr="006264CE" w:rsidRDefault="006264CE" w:rsidP="006264CE">
      <w:pPr>
        <w:numPr>
          <w:ilvl w:val="1"/>
          <w:numId w:val="25"/>
        </w:numPr>
        <w:spacing w:line="276" w:lineRule="auto"/>
        <w:rPr>
          <w:u w:val="single"/>
        </w:rPr>
      </w:pPr>
      <w:r w:rsidRPr="006264CE">
        <w:rPr>
          <w:u w:val="single"/>
        </w:rPr>
        <w:t xml:space="preserve">On-Line Generation Resource with Output Schedules </w:t>
      </w:r>
    </w:p>
    <w:p w14:paraId="634C13BA" w14:textId="77777777" w:rsidR="006264CE" w:rsidRPr="006264CE" w:rsidRDefault="006264CE" w:rsidP="006264CE">
      <w:pPr>
        <w:numPr>
          <w:ilvl w:val="0"/>
          <w:numId w:val="21"/>
        </w:numPr>
        <w:spacing w:line="276" w:lineRule="auto"/>
      </w:pPr>
      <w:r w:rsidRPr="006264CE">
        <w:t>The QSE shall set the value of the Non-Spin Ancillary Service Schedule to zero within the 30-second window prior to the start of the delivery hour.</w:t>
      </w:r>
    </w:p>
    <w:p w14:paraId="789DB6CF" w14:textId="77777777" w:rsidR="006264CE" w:rsidRPr="006264CE" w:rsidRDefault="006264CE" w:rsidP="006264CE">
      <w:pPr>
        <w:numPr>
          <w:ilvl w:val="0"/>
          <w:numId w:val="21"/>
        </w:numPr>
        <w:spacing w:line="276" w:lineRule="auto"/>
      </w:pPr>
      <w:r w:rsidRPr="006264CE">
        <w:t>ERCOT will automatically calculate new HASL constraints for SCED using the telemetry of the Resource’s Non-Spin Ancillary Service Schedule.</w:t>
      </w:r>
    </w:p>
    <w:p w14:paraId="557B2726" w14:textId="77777777" w:rsidR="006264CE" w:rsidRPr="006264CE" w:rsidRDefault="006264CE" w:rsidP="006264CE">
      <w:pPr>
        <w:numPr>
          <w:ilvl w:val="1"/>
          <w:numId w:val="21"/>
        </w:numPr>
        <w:tabs>
          <w:tab w:val="num" w:pos="-1170"/>
        </w:tabs>
        <w:spacing w:line="276" w:lineRule="auto"/>
        <w:ind w:left="1080"/>
      </w:pPr>
      <w:r w:rsidRPr="006264CE">
        <w:t>If the QSE is sent a Resource-specific Dispatch Instruction indicating that Non-Spin has been deployed:</w:t>
      </w:r>
    </w:p>
    <w:p w14:paraId="7099B1B2" w14:textId="77777777" w:rsidR="006264CE" w:rsidRPr="006264CE" w:rsidRDefault="006264CE" w:rsidP="006264CE">
      <w:pPr>
        <w:numPr>
          <w:ilvl w:val="1"/>
          <w:numId w:val="23"/>
        </w:numPr>
        <w:spacing w:line="276" w:lineRule="auto"/>
      </w:pPr>
      <w:r w:rsidRPr="006264CE">
        <w:t xml:space="preserve">The Dispatch Instruction must include the additional amount of </w:t>
      </w:r>
      <w:r w:rsidRPr="006264CE">
        <w:rPr>
          <w:i/>
        </w:rPr>
        <w:t>energy</w:t>
      </w:r>
      <w:r w:rsidRPr="006264CE">
        <w:t xml:space="preserve"> (MW) that needs to be produced by the Resource and the estimated duration of the deployment.</w:t>
      </w:r>
    </w:p>
    <w:p w14:paraId="5342F226" w14:textId="77777777" w:rsidR="006264CE" w:rsidRPr="006264CE" w:rsidRDefault="006264CE" w:rsidP="006264CE">
      <w:pPr>
        <w:numPr>
          <w:ilvl w:val="1"/>
          <w:numId w:val="23"/>
        </w:numPr>
        <w:spacing w:line="276" w:lineRule="auto"/>
      </w:pPr>
      <w:r w:rsidRPr="006264CE">
        <w:t>For Dynamically Scheduled Resources (DSRs) providing Non-Spin, as soon as the QSE receives the deployment, the QSE shall adjust the telemetry Output Schedule to reflect the Non-Spin deployment.  A DSR QSE with a Load Resource that has provided Non-Spin will ensure that the Output Schedule is not reduced to reflect the Load deployment if the Load Resource is part of the DSR Load that the Resource follows.</w:t>
      </w:r>
    </w:p>
    <w:p w14:paraId="4A5078A4" w14:textId="77777777" w:rsidR="006264CE" w:rsidRPr="006264CE" w:rsidRDefault="006264CE" w:rsidP="006264CE">
      <w:pPr>
        <w:numPr>
          <w:ilvl w:val="1"/>
          <w:numId w:val="23"/>
        </w:numPr>
        <w:spacing w:line="276" w:lineRule="auto"/>
      </w:pPr>
      <w:r w:rsidRPr="006264CE">
        <w:t>For non-DSRs (with Output Schedules) providing Non-Spin, ERCOT shall increase the Output Schedule used in SCED by the difference between telemetered Non-Spin Ancillary Service Resource Responsibility and Ancillary Service Schedule to reflect the amount of Non-Spin energy that is to be provided by the Resource in response to the Non-Spin deployment.</w:t>
      </w:r>
    </w:p>
    <w:p w14:paraId="0C310772" w14:textId="77777777" w:rsidR="006264CE" w:rsidRPr="006264CE" w:rsidRDefault="006264CE" w:rsidP="006264CE">
      <w:pPr>
        <w:spacing w:line="276" w:lineRule="auto"/>
      </w:pPr>
    </w:p>
    <w:p w14:paraId="4FF7480D" w14:textId="77777777" w:rsidR="006264CE" w:rsidRPr="006264CE" w:rsidRDefault="006264CE" w:rsidP="006264CE">
      <w:pPr>
        <w:spacing w:line="276" w:lineRule="auto"/>
        <w:ind w:left="792" w:hanging="432"/>
        <w:rPr>
          <w:u w:val="single"/>
        </w:rPr>
      </w:pPr>
      <w:r w:rsidRPr="006264CE">
        <w:t>2.4</w:t>
      </w:r>
      <w:r w:rsidRPr="006264CE">
        <w:tab/>
      </w:r>
      <w:r w:rsidRPr="006264CE">
        <w:rPr>
          <w:u w:val="single"/>
        </w:rPr>
        <w:t>Controllable Load Resource with Non-Spin Ancillary Service Resource Responsibility</w:t>
      </w:r>
    </w:p>
    <w:p w14:paraId="5C93F7EF" w14:textId="77777777" w:rsidR="006264CE" w:rsidRPr="006264CE" w:rsidRDefault="006264CE" w:rsidP="006264CE">
      <w:pPr>
        <w:numPr>
          <w:ilvl w:val="0"/>
          <w:numId w:val="22"/>
        </w:numPr>
        <w:spacing w:line="276" w:lineRule="auto"/>
      </w:pPr>
      <w:r w:rsidRPr="006264CE">
        <w:t xml:space="preserve">The QSE will be sent a Resource-specific Dispatch Instruction that Non-Spin has been deployed. </w:t>
      </w:r>
    </w:p>
    <w:p w14:paraId="339B642A" w14:textId="77777777" w:rsidR="006264CE" w:rsidRPr="006264CE" w:rsidRDefault="006264CE" w:rsidP="006264CE">
      <w:pPr>
        <w:numPr>
          <w:ilvl w:val="0"/>
          <w:numId w:val="22"/>
        </w:numPr>
        <w:spacing w:line="276" w:lineRule="auto"/>
      </w:pPr>
      <w:r w:rsidRPr="006264CE">
        <w:t>The Dispatch Instruction must include the expected amount of capacity that will be available for SCED and the anticipated duration of the deployment.</w:t>
      </w:r>
    </w:p>
    <w:p w14:paraId="6B5E7F04" w14:textId="77777777" w:rsidR="006264CE" w:rsidRPr="006264CE" w:rsidRDefault="006264CE" w:rsidP="006264CE">
      <w:pPr>
        <w:numPr>
          <w:ilvl w:val="0"/>
          <w:numId w:val="22"/>
        </w:numPr>
        <w:spacing w:line="276" w:lineRule="auto"/>
      </w:pPr>
      <w:r w:rsidRPr="006264CE">
        <w:t>The QSE will ensure that the Non-Spin Ancillary Service Schedule telemetry for that Controllable Load Resource has been reduced to zero within 20 minutes of the Dispatch Instruction.</w:t>
      </w:r>
    </w:p>
    <w:p w14:paraId="233B9B8A" w14:textId="77777777" w:rsidR="006264CE" w:rsidRPr="006264CE" w:rsidRDefault="006264CE" w:rsidP="006264CE">
      <w:pPr>
        <w:numPr>
          <w:ilvl w:val="0"/>
          <w:numId w:val="22"/>
        </w:numPr>
        <w:spacing w:line="276" w:lineRule="auto"/>
      </w:pPr>
      <w:r w:rsidRPr="006264CE">
        <w:t>The QSE must have the Controllable Load Resource’s telemetered Resource Status as On-Line (ONRGL and/or ONCLR, whichever is applicable) with an RTM Energy Bid, and the Controllable Load Resource’s telemetered net real power consumption must be greater than or equal to the Controllable Load Resource’s telemetered LPC plus its total upward Ancillary Service Resource Responsibility.</w:t>
      </w:r>
    </w:p>
    <w:p w14:paraId="40CAC3F1" w14:textId="77777777" w:rsidR="006264CE" w:rsidRPr="006264CE" w:rsidRDefault="006264CE" w:rsidP="006264CE">
      <w:pPr>
        <w:numPr>
          <w:ilvl w:val="0"/>
          <w:numId w:val="22"/>
        </w:numPr>
        <w:spacing w:line="276" w:lineRule="auto"/>
      </w:pPr>
      <w:r w:rsidRPr="006264CE">
        <w:t xml:space="preserve">ERCOT will automatically calculate new LASL constraints for SCED using the telemetry of the Resource’s Non-Spin Ancillary Service Schedule.  </w:t>
      </w:r>
    </w:p>
    <w:p w14:paraId="3DCBC0FA" w14:textId="77777777" w:rsidR="006264CE" w:rsidRPr="006264CE" w:rsidRDefault="006264CE" w:rsidP="006264CE">
      <w:pPr>
        <w:numPr>
          <w:ilvl w:val="0"/>
          <w:numId w:val="22"/>
        </w:numPr>
        <w:spacing w:line="276" w:lineRule="auto"/>
      </w:pPr>
      <w:r w:rsidRPr="006264CE">
        <w:lastRenderedPageBreak/>
        <w:t>Once the Controllable Load Resource’s Non-Spin capacity has been released to SCED, this capacity is Dispatched as any other Resource available to SCED.</w:t>
      </w:r>
    </w:p>
    <w:p w14:paraId="4CB71B26" w14:textId="77777777" w:rsidR="006264CE" w:rsidRPr="006264CE" w:rsidRDefault="006264CE" w:rsidP="006264CE">
      <w:pPr>
        <w:numPr>
          <w:ilvl w:val="0"/>
          <w:numId w:val="22"/>
        </w:numPr>
        <w:spacing w:line="276" w:lineRule="auto"/>
      </w:pPr>
      <w:r w:rsidRPr="006264CE">
        <w:t>The Controllable Load Resource must, at a minimum, be capable of providing all the Non-Spin energy to SCED within 30 minutes of the Dispatch Instruction.</w:t>
      </w:r>
    </w:p>
    <w:p w14:paraId="7840B2CE" w14:textId="1AF9001E" w:rsidR="008F6441" w:rsidRPr="00443B32" w:rsidRDefault="008F6441" w:rsidP="008F6441">
      <w:pPr>
        <w:spacing w:line="276" w:lineRule="auto"/>
        <w:ind w:left="792" w:hanging="432"/>
        <w:rPr>
          <w:ins w:id="20" w:author="ERCOT" w:date="2021-08-16T14:43:00Z"/>
          <w:u w:val="single"/>
        </w:rPr>
      </w:pPr>
      <w:ins w:id="21" w:author="ERCOT" w:date="2021-08-16T14:43:00Z">
        <w:r w:rsidRPr="00443B32">
          <w:t>2.</w:t>
        </w:r>
        <w:r>
          <w:t>5</w:t>
        </w:r>
        <w:r w:rsidRPr="00443B32">
          <w:tab/>
        </w:r>
        <w:r w:rsidRPr="00443B32">
          <w:rPr>
            <w:u w:val="single"/>
          </w:rPr>
          <w:t>Load Resource</w:t>
        </w:r>
      </w:ins>
      <w:ins w:id="22" w:author="ERCOT" w:date="2021-08-24T13:41:00Z">
        <w:r w:rsidR="00F35C71">
          <w:rPr>
            <w:u w:val="single"/>
          </w:rPr>
          <w:t xml:space="preserve"> </w:t>
        </w:r>
        <w:r w:rsidR="00F35C71" w:rsidRPr="00F35C71">
          <w:rPr>
            <w:u w:val="single"/>
          </w:rPr>
          <w:t>that is not a Controllable Load Resource</w:t>
        </w:r>
      </w:ins>
      <w:ins w:id="23" w:author="ERCOT" w:date="2021-08-24T13:45:00Z">
        <w:r w:rsidR="00F35C71">
          <w:rPr>
            <w:u w:val="single"/>
          </w:rPr>
          <w:t xml:space="preserve"> </w:t>
        </w:r>
      </w:ins>
      <w:ins w:id="24" w:author="ERCOT" w:date="2021-08-16T14:43:00Z">
        <w:r w:rsidRPr="00443B32">
          <w:rPr>
            <w:u w:val="single"/>
          </w:rPr>
          <w:t>with Non-Spin Ancillary Service Resource Responsibility</w:t>
        </w:r>
      </w:ins>
    </w:p>
    <w:p w14:paraId="65188058" w14:textId="6C5E618E" w:rsidR="008F6441" w:rsidRPr="00443B32" w:rsidRDefault="008F6441" w:rsidP="008F6441">
      <w:pPr>
        <w:numPr>
          <w:ilvl w:val="0"/>
          <w:numId w:val="22"/>
        </w:numPr>
        <w:spacing w:line="276" w:lineRule="auto"/>
        <w:rPr>
          <w:ins w:id="25" w:author="ERCOT" w:date="2021-08-16T14:43:00Z"/>
        </w:rPr>
      </w:pPr>
      <w:ins w:id="26" w:author="ERCOT" w:date="2021-08-16T14:43:00Z">
        <w:r w:rsidRPr="00443B32">
          <w:t xml:space="preserve">The QSE must </w:t>
        </w:r>
        <w:r>
          <w:t>show</w:t>
        </w:r>
        <w:r w:rsidRPr="00443B32">
          <w:t xml:space="preserve"> the Load Resource’s telemetered Resource Status as On-Line (ONRL</w:t>
        </w:r>
        <w:r>
          <w:t>) and</w:t>
        </w:r>
      </w:ins>
      <w:ins w:id="27" w:author="ERCOT" w:date="2021-08-30T12:08:00Z">
        <w:r w:rsidR="00EB6E17">
          <w:t>,</w:t>
        </w:r>
      </w:ins>
      <w:ins w:id="28" w:author="ERCOT" w:date="2021-08-16T14:43:00Z">
        <w:r>
          <w:t xml:space="preserve"> if equipped with an under-frequen</w:t>
        </w:r>
      </w:ins>
      <w:ins w:id="29" w:author="ERCOT" w:date="2021-08-16T14:44:00Z">
        <w:r>
          <w:t>cy relay</w:t>
        </w:r>
      </w:ins>
      <w:ins w:id="30" w:author="ERCOT" w:date="2021-08-30T12:08:00Z">
        <w:r w:rsidR="00EB6E17">
          <w:t>,</w:t>
        </w:r>
      </w:ins>
      <w:ins w:id="31" w:author="ERCOT" w:date="2021-08-16T14:43:00Z">
        <w:r>
          <w:t xml:space="preserve"> the relay should not be armed and the status should indicate Disabled</w:t>
        </w:r>
        <w:r w:rsidRPr="00443B32">
          <w:t>.</w:t>
        </w:r>
      </w:ins>
    </w:p>
    <w:p w14:paraId="7800A561" w14:textId="05112CB3" w:rsidR="008F6441" w:rsidRDefault="008F6441" w:rsidP="008F6441">
      <w:pPr>
        <w:numPr>
          <w:ilvl w:val="0"/>
          <w:numId w:val="22"/>
        </w:numPr>
        <w:spacing w:line="276" w:lineRule="auto"/>
        <w:rPr>
          <w:ins w:id="32" w:author="ERCOT" w:date="2021-08-16T14:43:00Z"/>
        </w:rPr>
      </w:pPr>
      <w:ins w:id="33" w:author="ERCOT" w:date="2021-08-16T14:43:00Z">
        <w:r>
          <w:t xml:space="preserve">Load Resources will be separated into groups of </w:t>
        </w:r>
      </w:ins>
      <w:ins w:id="34" w:author="ERCOT" w:date="2021-08-24T13:42:00Z">
        <w:r w:rsidR="00F35C71">
          <w:t xml:space="preserve">approximately </w:t>
        </w:r>
      </w:ins>
      <w:ins w:id="35" w:author="ERCOT" w:date="2021-08-16T14:43:00Z">
        <w:r>
          <w:t>500 MW and a list of group assignments posted to the MIS shortly after the DRUC process is completed.  Resources will be assigned group assignments according to a random selected process to be developed by ERCOT.</w:t>
        </w:r>
      </w:ins>
    </w:p>
    <w:p w14:paraId="4BD56C47" w14:textId="2CC98E9F" w:rsidR="008F6441" w:rsidRDefault="008F6441" w:rsidP="008F6441">
      <w:pPr>
        <w:numPr>
          <w:ilvl w:val="0"/>
          <w:numId w:val="22"/>
        </w:numPr>
        <w:spacing w:line="276" w:lineRule="auto"/>
        <w:rPr>
          <w:ins w:id="36" w:author="ERCOT" w:date="2021-08-16T14:43:00Z"/>
        </w:rPr>
      </w:pPr>
      <w:ins w:id="37" w:author="ERCOT" w:date="2021-08-16T14:43:00Z">
        <w:r>
          <w:t>Load Resources can be deployed individually, in groups</w:t>
        </w:r>
      </w:ins>
      <w:ins w:id="38" w:author="ERCOT" w:date="2021-08-30T12:08:00Z">
        <w:r w:rsidR="00EB6E17">
          <w:t>,</w:t>
        </w:r>
      </w:ins>
      <w:ins w:id="39" w:author="ERCOT" w:date="2021-08-16T14:43:00Z">
        <w:r>
          <w:t xml:space="preserve"> or as the entire block of Load Resources providing N</w:t>
        </w:r>
      </w:ins>
      <w:ins w:id="40" w:author="ERCOT" w:date="2021-08-16T14:44:00Z">
        <w:r>
          <w:t>on-Spin</w:t>
        </w:r>
      </w:ins>
      <w:ins w:id="41" w:author="ERCOT" w:date="2021-08-16T14:43:00Z">
        <w:r>
          <w:t xml:space="preserve">. </w:t>
        </w:r>
      </w:ins>
    </w:p>
    <w:p w14:paraId="55A7CB50" w14:textId="02409B2E" w:rsidR="008F6441" w:rsidRPr="00443B32" w:rsidRDefault="008F6441" w:rsidP="008F6441">
      <w:pPr>
        <w:numPr>
          <w:ilvl w:val="0"/>
          <w:numId w:val="22"/>
        </w:numPr>
        <w:spacing w:line="276" w:lineRule="auto"/>
        <w:rPr>
          <w:ins w:id="42" w:author="ERCOT" w:date="2021-08-16T14:43:00Z"/>
        </w:rPr>
      </w:pPr>
      <w:ins w:id="43" w:author="ERCOT" w:date="2021-08-16T14:43:00Z">
        <w:r w:rsidRPr="00443B32">
          <w:t>The QSE will be sent a Resource-specific Dispatch Instruction</w:t>
        </w:r>
        <w:r>
          <w:t xml:space="preserve"> for the</w:t>
        </w:r>
        <w:r w:rsidRPr="00443B32">
          <w:t xml:space="preserve"> Non-Spin </w:t>
        </w:r>
        <w:r>
          <w:t>deployment indicating a time and date stamp, QSE, Dispatch Asset Code</w:t>
        </w:r>
      </w:ins>
      <w:ins w:id="44" w:author="ERCOT" w:date="2021-08-30T12:08:00Z">
        <w:r w:rsidR="00EB6E17">
          <w:t>,</w:t>
        </w:r>
      </w:ins>
      <w:ins w:id="45" w:author="ERCOT" w:date="2021-08-16T14:43:00Z">
        <w:r>
          <w:t xml:space="preserve"> and Deployed MW</w:t>
        </w:r>
        <w:r w:rsidRPr="00443B32">
          <w:t>.</w:t>
        </w:r>
      </w:ins>
    </w:p>
    <w:p w14:paraId="212FAF01" w14:textId="77777777" w:rsidR="008F6441" w:rsidRPr="00443B32" w:rsidRDefault="008F6441" w:rsidP="008F6441">
      <w:pPr>
        <w:numPr>
          <w:ilvl w:val="0"/>
          <w:numId w:val="22"/>
        </w:numPr>
        <w:spacing w:line="276" w:lineRule="auto"/>
        <w:rPr>
          <w:ins w:id="46" w:author="ERCOT" w:date="2021-08-16T14:43:00Z"/>
        </w:rPr>
      </w:pPr>
      <w:ins w:id="47" w:author="ERCOT" w:date="2021-08-16T14:43:00Z">
        <w:r w:rsidRPr="00443B32">
          <w:t>The Dispatch Instruction must include the expected amount of capacity that will be</w:t>
        </w:r>
        <w:r>
          <w:t xml:space="preserve"> expected to be dropped by the Load Resource within 30 minutes.</w:t>
        </w:r>
      </w:ins>
    </w:p>
    <w:p w14:paraId="3D598544" w14:textId="76F565F2" w:rsidR="008F6441" w:rsidRPr="00443B32" w:rsidRDefault="008F6441" w:rsidP="008F6441">
      <w:pPr>
        <w:numPr>
          <w:ilvl w:val="0"/>
          <w:numId w:val="22"/>
        </w:numPr>
        <w:spacing w:line="276" w:lineRule="auto"/>
        <w:rPr>
          <w:ins w:id="48" w:author="ERCOT" w:date="2021-08-16T14:43:00Z"/>
        </w:rPr>
      </w:pPr>
      <w:ins w:id="49" w:author="ERCOT" w:date="2021-08-16T14:43:00Z">
        <w:r w:rsidRPr="00443B32">
          <w:t>The QSE will ensure that the Non-Spin Ancillary Service Schedule telemetry for that  Load Resource</w:t>
        </w:r>
      </w:ins>
      <w:ins w:id="50" w:author="ERCOT" w:date="2021-08-24T13:42:00Z">
        <w:r w:rsidR="00F35C71">
          <w:t xml:space="preserve"> </w:t>
        </w:r>
      </w:ins>
      <w:ins w:id="51" w:author="ERCOT" w:date="2021-08-16T14:43:00Z">
        <w:r w:rsidRPr="00443B32">
          <w:t xml:space="preserve">has been reduced to zero within </w:t>
        </w:r>
      </w:ins>
      <w:ins w:id="52" w:author="ERCOT" w:date="2021-08-16T14:44:00Z">
        <w:r w:rsidR="004A562B">
          <w:t>one</w:t>
        </w:r>
      </w:ins>
      <w:ins w:id="53" w:author="ERCOT" w:date="2021-08-16T14:43:00Z">
        <w:r w:rsidRPr="00443B32">
          <w:t xml:space="preserve"> minute of </w:t>
        </w:r>
        <w:r>
          <w:t xml:space="preserve">receiving </w:t>
        </w:r>
        <w:r w:rsidRPr="00443B32">
          <w:t>the Dispatch Instruction.</w:t>
        </w:r>
      </w:ins>
    </w:p>
    <w:p w14:paraId="279962F6" w14:textId="69DC1E4E" w:rsidR="006264CE" w:rsidRPr="006264CE" w:rsidRDefault="008F6441" w:rsidP="008F6441">
      <w:pPr>
        <w:numPr>
          <w:ilvl w:val="0"/>
          <w:numId w:val="22"/>
        </w:numPr>
        <w:spacing w:line="276" w:lineRule="auto"/>
      </w:pPr>
      <w:ins w:id="54" w:author="ERCOT" w:date="2021-08-16T14:43:00Z">
        <w:r w:rsidRPr="00443B32">
          <w:t xml:space="preserve">The  Load Resource must, at a minimum, be capable of </w:t>
        </w:r>
        <w:r>
          <w:t>remaining deployed until recalled.</w:t>
        </w:r>
      </w:ins>
    </w:p>
    <w:p w14:paraId="42764F42" w14:textId="77777777" w:rsidR="006264CE" w:rsidRPr="006264CE" w:rsidRDefault="006264CE" w:rsidP="006264CE">
      <w:pPr>
        <w:keepNext/>
        <w:numPr>
          <w:ilvl w:val="0"/>
          <w:numId w:val="25"/>
        </w:numPr>
        <w:spacing w:before="160" w:after="160"/>
        <w:outlineLvl w:val="1"/>
        <w:rPr>
          <w:b/>
          <w:bCs/>
          <w:iCs/>
          <w:szCs w:val="28"/>
          <w:lang w:val="x-none" w:eastAsia="x-none"/>
        </w:rPr>
      </w:pPr>
      <w:bookmarkStart w:id="55" w:name="_Toc275854208"/>
      <w:bookmarkStart w:id="56" w:name="_Toc372631311"/>
      <w:r w:rsidRPr="006264CE">
        <w:rPr>
          <w:b/>
          <w:bCs/>
          <w:iCs/>
          <w:szCs w:val="28"/>
          <w:lang w:val="x-none" w:eastAsia="x-none"/>
        </w:rPr>
        <w:t>Recall of Non-Spin Deployment</w:t>
      </w:r>
      <w:bookmarkEnd w:id="55"/>
      <w:bookmarkEnd w:id="56"/>
    </w:p>
    <w:p w14:paraId="4FCB734A" w14:textId="58104B22" w:rsidR="006264CE" w:rsidRPr="006264CE" w:rsidRDefault="006264CE" w:rsidP="006264CE">
      <w:del w:id="57" w:author="ERCOT" w:date="2021-08-24T13:43:00Z">
        <w:r w:rsidRPr="006264CE" w:rsidDel="00F35C71">
          <w:delText>Half of t</w:delText>
        </w:r>
      </w:del>
      <w:ins w:id="58" w:author="ERCOT" w:date="2021-08-24T13:43:00Z">
        <w:r w:rsidR="00F35C71">
          <w:t>T</w:t>
        </w:r>
      </w:ins>
      <w:r w:rsidRPr="006264CE">
        <w:t xml:space="preserve">he deployed Non-Spin may be recalled </w:t>
      </w:r>
      <w:ins w:id="59" w:author="ERCOT" w:date="2021-08-24T13:43:00Z">
        <w:r w:rsidR="00F35C71">
          <w:t>in a manner that is expected to maintain</w:t>
        </w:r>
      </w:ins>
      <w:del w:id="60" w:author="ERCOT" w:date="2021-08-24T13:43:00Z">
        <w:r w:rsidRPr="006264CE" w:rsidDel="00F35C71">
          <w:delText>when</w:delText>
        </w:r>
      </w:del>
      <w:r w:rsidRPr="006264CE">
        <w:t xml:space="preserve"> (HASL – Gen – IRR Curtailment) – (30-minute net load ramp) &gt; 1000 MW and PRC is &gt; 3200 MW. </w:t>
      </w:r>
      <w:ins w:id="61" w:author="ERCOT" w:date="2021-08-24T13:43:00Z">
        <w:r w:rsidR="00F35C71">
          <w:t xml:space="preserve"> Load Resources</w:t>
        </w:r>
      </w:ins>
      <w:ins w:id="62" w:author="ERCOT" w:date="2021-08-30T12:06:00Z">
        <w:r w:rsidR="00EB6E17">
          <w:t xml:space="preserve"> that are not Controllable Load Resources</w:t>
        </w:r>
      </w:ins>
      <w:ins w:id="63" w:author="ERCOT" w:date="2021-08-24T13:43:00Z">
        <w:r w:rsidR="00F35C71">
          <w:t xml:space="preserve"> will be recalled first, followed by</w:t>
        </w:r>
      </w:ins>
      <w:ins w:id="64" w:author="ERCOT" w:date="2021-08-30T12:06:00Z">
        <w:r w:rsidR="00EB6E17">
          <w:t xml:space="preserve"> </w:t>
        </w:r>
      </w:ins>
      <w:ins w:id="65" w:author="ERCOT" w:date="2021-08-24T13:43:00Z">
        <w:r w:rsidR="00F35C71">
          <w:t>Generation Resources until all the non-spin is recalled</w:t>
        </w:r>
      </w:ins>
      <w:del w:id="66" w:author="ERCOT" w:date="2021-08-24T13:43:00Z">
        <w:r w:rsidRPr="006264CE" w:rsidDel="00F35C71">
          <w:delText>All of the deployed Non-Spin may be recalled when (HASL – Gen – IRR Curtailment) – (30-minute net load ramp) &gt; 1000 MW and PRC is &gt; 3400 MW</w:delText>
        </w:r>
      </w:del>
      <w:r w:rsidRPr="006264CE">
        <w:t>.</w:t>
      </w:r>
    </w:p>
    <w:p w14:paraId="4B12AF54" w14:textId="77777777" w:rsidR="006264CE" w:rsidRPr="006264CE" w:rsidRDefault="006264CE" w:rsidP="006264CE">
      <w:pPr>
        <w:spacing w:before="240" w:line="276" w:lineRule="auto"/>
      </w:pPr>
      <w:r w:rsidRPr="006264CE">
        <w:t>Following the recall of a Non-Spin deployment, the following steps should be taken:</w:t>
      </w:r>
    </w:p>
    <w:p w14:paraId="26DD145D" w14:textId="77777777" w:rsidR="006264CE" w:rsidRPr="006264CE" w:rsidRDefault="006264CE" w:rsidP="006264CE">
      <w:pPr>
        <w:numPr>
          <w:ilvl w:val="0"/>
          <w:numId w:val="24"/>
        </w:numPr>
        <w:spacing w:line="276" w:lineRule="auto"/>
      </w:pPr>
      <w:r w:rsidRPr="006264CE">
        <w:t xml:space="preserve">After recall, the QSE for a Generation Resource will be allowed to use normal shutdown procedures to take the Generation Resource Off-Line if the QSE wants to shut down the Resource.  In this case, the Non-Spin Ancillary Service Schedule for that Generation Resource will be reset to equal the Non-Spin Ancillary Service Responsibility for that Generation Resource for that hour.  A QSE with a Generation Resource that was previously Off-Line will be allowed to keep the Generation Resource On-Line after the </w:t>
      </w:r>
      <w:r w:rsidRPr="006264CE">
        <w:lastRenderedPageBreak/>
        <w:t>minimum On-Line time, provided that the difference between its High Sustained Limit (HSL) and LSL is greater than or equal to its Ancillary Service Resource Responsibility.</w:t>
      </w:r>
    </w:p>
    <w:p w14:paraId="0A630E61" w14:textId="77777777" w:rsidR="006264CE" w:rsidRPr="006264CE" w:rsidRDefault="006264CE" w:rsidP="006264CE">
      <w:pPr>
        <w:numPr>
          <w:ilvl w:val="0"/>
          <w:numId w:val="24"/>
        </w:numPr>
        <w:spacing w:line="276" w:lineRule="auto"/>
      </w:pPr>
      <w:r w:rsidRPr="006264CE">
        <w:t>A QSE with a Generation Resource (with an Energy Offer Curve) that will stay On-Line may set the value of the Non-Spin Ancillary Service Schedule equal to the MW amount of Non-Spin that will be provided via power augmentation; otherwise, the QSE will ensure that the value of the Non-Spin Ancillary Service Schedule for that Resource is set to 0 MW.</w:t>
      </w:r>
    </w:p>
    <w:p w14:paraId="152B4382" w14:textId="77777777" w:rsidR="006264CE" w:rsidRPr="006264CE" w:rsidRDefault="006264CE" w:rsidP="006264CE">
      <w:pPr>
        <w:numPr>
          <w:ilvl w:val="0"/>
          <w:numId w:val="24"/>
        </w:numPr>
        <w:spacing w:line="276" w:lineRule="auto"/>
      </w:pPr>
      <w:r w:rsidRPr="006264CE">
        <w:t>A QSE with a DSR Generation Resource (with an Output Schedule) that will stay On-Line will back out the Non-Spin addition that was made to the Output Schedule.  This can be incrementally deleted depending on the size of the deployment and Normal Ramp Rate.  For non-DSR Generation Resources, SCED will use the QSE-submitted non-DSR Output Schedule once the Non-Spin has been recalled.</w:t>
      </w:r>
    </w:p>
    <w:p w14:paraId="2163D99A" w14:textId="3F5ABE94" w:rsidR="004A562B" w:rsidRDefault="006264CE" w:rsidP="004A562B">
      <w:pPr>
        <w:numPr>
          <w:ilvl w:val="0"/>
          <w:numId w:val="24"/>
        </w:numPr>
        <w:spacing w:line="276" w:lineRule="auto"/>
        <w:rPr>
          <w:ins w:id="67" w:author="ERCOT" w:date="2021-08-16T14:45:00Z"/>
        </w:rPr>
      </w:pPr>
      <w:r w:rsidRPr="006264CE">
        <w:t xml:space="preserve">A QSE with a Controllable Load Resource that has provided Non-Spin will ensure that the Load energy and Non-Spin capability is restored within three hours </w:t>
      </w:r>
      <w:ins w:id="68" w:author="ERCOT" w:date="2021-08-30T12:06:00Z">
        <w:r w:rsidR="00EB6E17">
          <w:t xml:space="preserve">of the recall </w:t>
        </w:r>
      </w:ins>
      <w:ins w:id="69" w:author="ERCOT" w:date="2021-08-24T13:44:00Z">
        <w:r w:rsidR="00F35C71">
          <w:t>instruction</w:t>
        </w:r>
      </w:ins>
      <w:del w:id="70" w:author="ERCOT" w:date="2021-08-24T13:44:00Z">
        <w:r w:rsidRPr="006264CE" w:rsidDel="00F35C71">
          <w:delText>from the expiration</w:delText>
        </w:r>
      </w:del>
      <w:r w:rsidRPr="006264CE">
        <w:t xml:space="preserve"> of the Non-Spin deployment.  If </w:t>
      </w:r>
      <w:ins w:id="71" w:author="ERCOT" w:date="2021-08-24T13:44:00Z">
        <w:r w:rsidR="00F35C71">
          <w:t>the QSE cannot restore within three hours</w:t>
        </w:r>
      </w:ins>
      <w:ins w:id="72" w:author="ERCOT" w:date="2021-08-30T12:07:00Z">
        <w:r w:rsidR="00EB6E17">
          <w:t xml:space="preserve"> of the recall of Non-Spin deployment by ERCOT</w:t>
        </w:r>
      </w:ins>
      <w:del w:id="73" w:author="ERCOT" w:date="2021-08-24T13:44:00Z">
        <w:r w:rsidRPr="006264CE" w:rsidDel="00F35C71">
          <w:delText>it is not</w:delText>
        </w:r>
      </w:del>
      <w:r w:rsidRPr="006264CE">
        <w:t>, the Non-Spin capability must be replaced by the QSE on other Generation or Controllable Load Resources capable of providing the service.</w:t>
      </w:r>
    </w:p>
    <w:p w14:paraId="01012A14" w14:textId="1D72ADE0" w:rsidR="00F35C71" w:rsidRDefault="004A562B" w:rsidP="00F35C71">
      <w:pPr>
        <w:numPr>
          <w:ilvl w:val="0"/>
          <w:numId w:val="24"/>
        </w:numPr>
        <w:spacing w:line="276" w:lineRule="auto"/>
        <w:rPr>
          <w:ins w:id="74" w:author="ERCOT" w:date="2021-08-24T13:45:00Z"/>
        </w:rPr>
      </w:pPr>
      <w:ins w:id="75" w:author="ERCOT" w:date="2021-08-16T14:45:00Z">
        <w:r w:rsidRPr="00443B32">
          <w:t>A QSE with a Load Resource</w:t>
        </w:r>
      </w:ins>
      <w:ins w:id="76" w:author="ERCOT" w:date="2021-08-24T13:44:00Z">
        <w:r w:rsidR="00F35C71" w:rsidRPr="00443B32">
          <w:t xml:space="preserve"> </w:t>
        </w:r>
        <w:r w:rsidR="00F35C71">
          <w:t>that is not a Controllable Load Resource</w:t>
        </w:r>
      </w:ins>
      <w:ins w:id="77" w:author="ERCOT" w:date="2021-08-24T13:45:00Z">
        <w:r w:rsidR="00F35C71">
          <w:t xml:space="preserve"> </w:t>
        </w:r>
      </w:ins>
      <w:ins w:id="78" w:author="ERCOT" w:date="2021-08-16T14:45:00Z">
        <w:r w:rsidRPr="00443B32">
          <w:t>that has provided Non-Spin will ensure that the Load energy and Non-Spin capability is restored within three hours</w:t>
        </w:r>
      </w:ins>
      <w:ins w:id="79" w:author="ERCOT" w:date="2021-08-30T12:07:00Z">
        <w:r w:rsidR="00EB6E17" w:rsidRPr="00443B32">
          <w:t xml:space="preserve"> </w:t>
        </w:r>
        <w:r w:rsidR="00EB6E17">
          <w:t>of the recall instruction</w:t>
        </w:r>
        <w:r w:rsidR="00EB6E17" w:rsidRPr="00443B32">
          <w:t xml:space="preserve"> of the Non-Spin deployment</w:t>
        </w:r>
        <w:r w:rsidR="00EB6E17">
          <w:t xml:space="preserve"> issued by ERCOT</w:t>
        </w:r>
        <w:r w:rsidR="00EB6E17" w:rsidRPr="00443B32">
          <w:t xml:space="preserve">.  If </w:t>
        </w:r>
        <w:r w:rsidR="00EB6E17">
          <w:t xml:space="preserve">the QSE cannot restore within three hours of the ERCOT recall instruction of the </w:t>
        </w:r>
      </w:ins>
      <w:ins w:id="80" w:author="ERCOT" w:date="2021-08-16T14:45:00Z">
        <w:r>
          <w:t>Non-Spin deployment</w:t>
        </w:r>
        <w:r w:rsidRPr="00443B32">
          <w:t xml:space="preserve">, the Non-Spin </w:t>
        </w:r>
        <w:r>
          <w:t>obligation</w:t>
        </w:r>
        <w:r w:rsidRPr="00443B32">
          <w:t xml:space="preserve"> must be replaced by the QSE </w:t>
        </w:r>
        <w:r>
          <w:t>from</w:t>
        </w:r>
        <w:r w:rsidRPr="00443B32">
          <w:t xml:space="preserve"> other </w:t>
        </w:r>
        <w:r>
          <w:t>Non-Spin qualified</w:t>
        </w:r>
        <w:r w:rsidRPr="00443B32">
          <w:t xml:space="preserve"> Resources capable of providing the service.</w:t>
        </w:r>
      </w:ins>
    </w:p>
    <w:p w14:paraId="489CA1C1" w14:textId="2C77BA89" w:rsidR="006264CE" w:rsidRPr="006264CE" w:rsidRDefault="00F35C71" w:rsidP="00F35C71">
      <w:pPr>
        <w:numPr>
          <w:ilvl w:val="0"/>
          <w:numId w:val="24"/>
        </w:numPr>
        <w:spacing w:after="120" w:line="276" w:lineRule="auto"/>
      </w:pPr>
      <w:ins w:id="81" w:author="ERCOT" w:date="2021-08-24T13:45:00Z">
        <w:r w:rsidRPr="00443B32">
          <w:t xml:space="preserve">The QSE will ensure that the Non-Spin Ancillary Service Schedule telemetry for </w:t>
        </w:r>
      </w:ins>
      <w:ins w:id="82" w:author="ERCOT" w:date="2021-08-30T12:07:00Z">
        <w:r w:rsidR="00EB6E17">
          <w:t>a</w:t>
        </w:r>
      </w:ins>
      <w:ins w:id="83" w:author="ERCOT" w:date="2021-08-24T13:45:00Z">
        <w:r w:rsidRPr="00443B32">
          <w:t xml:space="preserve"> Load Resource</w:t>
        </w:r>
        <w:r>
          <w:t xml:space="preserve"> that is not a Controllable Load Resource continuously and accurately represents the amount of Load Resource that has been restored following a recall instruction and is available for subsequent deployment</w:t>
        </w:r>
        <w:r w:rsidRPr="00443B32">
          <w:t>.</w:t>
        </w:r>
      </w:ins>
    </w:p>
    <w:p w14:paraId="3BF63803" w14:textId="77777777" w:rsidR="006264CE" w:rsidRPr="006264CE" w:rsidRDefault="006264CE" w:rsidP="006264CE">
      <w:pPr>
        <w:spacing w:line="276" w:lineRule="auto"/>
      </w:pPr>
      <w:r w:rsidRPr="006264CE">
        <w:t xml:space="preserve">If Non-Spin has been deployed in the Houston area to help manage the N_H Voltage Stability Limit, the deployments will be recalled once reliability margins have been restored to a manageable level. </w:t>
      </w:r>
    </w:p>
    <w:p w14:paraId="6FCFAF31" w14:textId="77777777" w:rsidR="006264CE" w:rsidRPr="006264CE" w:rsidRDefault="006264CE" w:rsidP="006264CE">
      <w:pPr>
        <w:keepNext/>
        <w:numPr>
          <w:ilvl w:val="0"/>
          <w:numId w:val="25"/>
        </w:numPr>
        <w:spacing w:before="160" w:after="160"/>
        <w:outlineLvl w:val="1"/>
        <w:rPr>
          <w:b/>
          <w:bCs/>
          <w:iCs/>
          <w:szCs w:val="28"/>
          <w:lang w:val="x-none" w:eastAsia="x-none"/>
        </w:rPr>
      </w:pPr>
      <w:bookmarkStart w:id="84" w:name="_Toc372631312"/>
      <w:r w:rsidRPr="006264CE">
        <w:rPr>
          <w:b/>
          <w:bCs/>
          <w:iCs/>
          <w:szCs w:val="28"/>
          <w:lang w:val="x-none" w:eastAsia="x-none"/>
        </w:rPr>
        <w:t>Non-Spinning Reserve Service Deployment and Recall Procedure Revision Process</w:t>
      </w:r>
      <w:bookmarkEnd w:id="84"/>
    </w:p>
    <w:p w14:paraId="0D80DE6B" w14:textId="77777777" w:rsidR="006264CE" w:rsidRPr="006264CE" w:rsidRDefault="006264CE" w:rsidP="006264CE">
      <w:r w:rsidRPr="006264CE">
        <w:t xml:space="preserve">Revisions to the Non-Spinning Reserve Service Deployment and Recall Procedure shall be made according to the approval process as prescribed in Protocol Section 6.5.7.6.2.3, </w:t>
      </w:r>
      <w:r w:rsidRPr="006264CE">
        <w:rPr>
          <w:bCs/>
        </w:rPr>
        <w:t xml:space="preserve">Non-Spinning Reserve Service Deployment. </w:t>
      </w:r>
    </w:p>
    <w:p w14:paraId="03C07004" w14:textId="77777777" w:rsidR="00BC2D06" w:rsidRPr="00BA2009" w:rsidRDefault="00BC2D06" w:rsidP="006264CE">
      <w:pPr>
        <w:rPr>
          <w:b/>
          <w:i/>
          <w:color w:val="FF0000"/>
          <w:u w:val="single"/>
        </w:rPr>
      </w:pPr>
    </w:p>
    <w:p w14:paraId="0896040E" w14:textId="77777777" w:rsidR="009A3772" w:rsidRPr="00BA2009" w:rsidRDefault="009A3772" w:rsidP="00BC2D06"/>
    <w:sectPr w:rsidR="009A3772" w:rsidRPr="00BA2009">
      <w:headerReference w:type="even" r:id="rId21"/>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39B42B" w14:textId="77777777" w:rsidR="00F53C30" w:rsidRDefault="00F53C30">
      <w:r>
        <w:separator/>
      </w:r>
    </w:p>
  </w:endnote>
  <w:endnote w:type="continuationSeparator" w:id="0">
    <w:p w14:paraId="34297D5A" w14:textId="77777777" w:rsidR="00F53C30" w:rsidRDefault="00F5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98F0B"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102DF" w14:textId="1E1EABA1" w:rsidR="003A4138" w:rsidRDefault="001C1419">
    <w:pPr>
      <w:pStyle w:val="Footer"/>
      <w:tabs>
        <w:tab w:val="clear" w:pos="4320"/>
        <w:tab w:val="clear" w:pos="8640"/>
        <w:tab w:val="right" w:pos="9360"/>
      </w:tabs>
      <w:rPr>
        <w:rFonts w:ascii="Arial" w:hAnsi="Arial" w:cs="Arial"/>
        <w:sz w:val="18"/>
      </w:rPr>
    </w:pPr>
    <w:r>
      <w:rPr>
        <w:rFonts w:ascii="Arial" w:hAnsi="Arial" w:cs="Arial"/>
        <w:sz w:val="18"/>
      </w:rPr>
      <w:t>032</w:t>
    </w:r>
    <w:r w:rsidR="003A4138">
      <w:rPr>
        <w:rFonts w:ascii="Arial" w:hAnsi="Arial" w:cs="Arial"/>
        <w:sz w:val="18"/>
      </w:rPr>
      <w:t>OBDRR</w:t>
    </w:r>
    <w:r w:rsidR="00A14C6E">
      <w:rPr>
        <w:rFonts w:ascii="Arial" w:hAnsi="Arial" w:cs="Arial"/>
        <w:sz w:val="18"/>
      </w:rPr>
      <w:t xml:space="preserve">-01 </w:t>
    </w:r>
    <w:r w:rsidR="006264CE" w:rsidRPr="006264CE">
      <w:rPr>
        <w:rFonts w:ascii="Arial" w:hAnsi="Arial" w:cs="Arial"/>
        <w:sz w:val="18"/>
      </w:rPr>
      <w:t>Non-Spin Changes Related to NPRR</w:t>
    </w:r>
    <w:r>
      <w:rPr>
        <w:rFonts w:ascii="Arial" w:hAnsi="Arial" w:cs="Arial"/>
        <w:sz w:val="18"/>
      </w:rPr>
      <w:t>1093</w:t>
    </w:r>
    <w:r w:rsidR="006264CE" w:rsidRPr="006264CE">
      <w:rPr>
        <w:rFonts w:ascii="Arial" w:hAnsi="Arial" w:cs="Arial"/>
        <w:sz w:val="18"/>
      </w:rPr>
      <w:t xml:space="preserve">, Load Resource Participation in Non-Spinning Reserve </w:t>
    </w:r>
    <w:r w:rsidR="006264CE">
      <w:rPr>
        <w:rFonts w:ascii="Arial" w:hAnsi="Arial" w:cs="Arial"/>
        <w:sz w:val="18"/>
      </w:rPr>
      <w:t>0</w:t>
    </w:r>
    <w:r>
      <w:rPr>
        <w:rFonts w:ascii="Arial" w:hAnsi="Arial" w:cs="Arial"/>
        <w:sz w:val="18"/>
      </w:rPr>
      <w:t>9012</w:t>
    </w:r>
    <w:r w:rsidR="00A14C6E">
      <w:rPr>
        <w:rFonts w:ascii="Arial" w:hAnsi="Arial" w:cs="Arial"/>
        <w:sz w:val="18"/>
      </w:rPr>
      <w:t>1</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2A0AA5">
      <w:rPr>
        <w:rFonts w:ascii="Arial" w:hAnsi="Arial" w:cs="Arial"/>
        <w:noProof/>
        <w:sz w:val="18"/>
      </w:rPr>
      <w:t>7</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2A0AA5">
      <w:rPr>
        <w:rFonts w:ascii="Arial" w:hAnsi="Arial" w:cs="Arial"/>
        <w:noProof/>
        <w:sz w:val="18"/>
      </w:rPr>
      <w:t>7</w:t>
    </w:r>
    <w:r w:rsidR="003A4138" w:rsidRPr="00412DCA">
      <w:rPr>
        <w:rFonts w:ascii="Arial" w:hAnsi="Arial" w:cs="Arial"/>
        <w:sz w:val="18"/>
      </w:rPr>
      <w:fldChar w:fldCharType="end"/>
    </w:r>
  </w:p>
  <w:p w14:paraId="23F7CAED"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BF1D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735CD0" w14:textId="77777777" w:rsidR="00F53C30" w:rsidRDefault="00F53C30">
      <w:r>
        <w:separator/>
      </w:r>
    </w:p>
  </w:footnote>
  <w:footnote w:type="continuationSeparator" w:id="0">
    <w:p w14:paraId="31DDE58F" w14:textId="77777777" w:rsidR="00F53C30" w:rsidRDefault="00F53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BEA68" w14:textId="77777777" w:rsidR="001C1419" w:rsidRDefault="001C14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31DDD" w14:textId="77777777" w:rsidR="003A4138" w:rsidRDefault="003A4138" w:rsidP="001E2AEB">
    <w:pPr>
      <w:pStyle w:val="Header"/>
      <w:jc w:val="center"/>
      <w:rPr>
        <w:sz w:val="32"/>
      </w:rPr>
    </w:pPr>
    <w:r>
      <w:rPr>
        <w:sz w:val="32"/>
      </w:rPr>
      <w:t>Other Binding Document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3E83B" w14:textId="77777777" w:rsidR="001C1419" w:rsidRDefault="001C14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9E86688"/>
    <w:multiLevelType w:val="hybridMultilevel"/>
    <w:tmpl w:val="1834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3"/>
  </w:num>
  <w:num w:numId="15">
    <w:abstractNumId w:val="10"/>
  </w:num>
  <w:num w:numId="16">
    <w:abstractNumId w:val="14"/>
  </w:num>
  <w:num w:numId="17">
    <w:abstractNumId w:val="15"/>
  </w:num>
  <w:num w:numId="18">
    <w:abstractNumId w:val="5"/>
  </w:num>
  <w:num w:numId="19">
    <w:abstractNumId w:val="12"/>
  </w:num>
  <w:num w:numId="20">
    <w:abstractNumId w:val="8"/>
  </w:num>
  <w:num w:numId="21">
    <w:abstractNumId w:val="2"/>
  </w:num>
  <w:num w:numId="22">
    <w:abstractNumId w:val="4"/>
  </w:num>
  <w:num w:numId="23">
    <w:abstractNumId w:val="6"/>
  </w:num>
  <w:num w:numId="24">
    <w:abstractNumId w:val="13"/>
  </w:num>
  <w:num w:numId="25">
    <w:abstractNumId w:val="7"/>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22117"/>
    <w:rsid w:val="000233AD"/>
    <w:rsid w:val="00067FE2"/>
    <w:rsid w:val="000710D5"/>
    <w:rsid w:val="00110DA1"/>
    <w:rsid w:val="00132E7E"/>
    <w:rsid w:val="0014546D"/>
    <w:rsid w:val="00147CD9"/>
    <w:rsid w:val="0019314C"/>
    <w:rsid w:val="001C1419"/>
    <w:rsid w:val="001E2AEB"/>
    <w:rsid w:val="0024193F"/>
    <w:rsid w:val="00291547"/>
    <w:rsid w:val="002A0AA5"/>
    <w:rsid w:val="002A0ECC"/>
    <w:rsid w:val="002B6665"/>
    <w:rsid w:val="002B763A"/>
    <w:rsid w:val="003013F2"/>
    <w:rsid w:val="00303C50"/>
    <w:rsid w:val="0030694A"/>
    <w:rsid w:val="0032677B"/>
    <w:rsid w:val="00327381"/>
    <w:rsid w:val="00372F76"/>
    <w:rsid w:val="00387DF7"/>
    <w:rsid w:val="00396DF7"/>
    <w:rsid w:val="003A3D77"/>
    <w:rsid w:val="003A4138"/>
    <w:rsid w:val="003C5BA2"/>
    <w:rsid w:val="003C5F69"/>
    <w:rsid w:val="00424216"/>
    <w:rsid w:val="004463BA"/>
    <w:rsid w:val="00474489"/>
    <w:rsid w:val="004822D4"/>
    <w:rsid w:val="00483953"/>
    <w:rsid w:val="004A562B"/>
    <w:rsid w:val="005064CB"/>
    <w:rsid w:val="00520A18"/>
    <w:rsid w:val="00534C6C"/>
    <w:rsid w:val="005E3F9D"/>
    <w:rsid w:val="005E489D"/>
    <w:rsid w:val="00622CC8"/>
    <w:rsid w:val="006264CE"/>
    <w:rsid w:val="006424E7"/>
    <w:rsid w:val="00646F3A"/>
    <w:rsid w:val="00653565"/>
    <w:rsid w:val="006A137E"/>
    <w:rsid w:val="006E5682"/>
    <w:rsid w:val="006E6E27"/>
    <w:rsid w:val="00743968"/>
    <w:rsid w:val="00791CB9"/>
    <w:rsid w:val="007D1B33"/>
    <w:rsid w:val="00815177"/>
    <w:rsid w:val="0088116F"/>
    <w:rsid w:val="008A51E7"/>
    <w:rsid w:val="008B7D89"/>
    <w:rsid w:val="008F6441"/>
    <w:rsid w:val="00963A51"/>
    <w:rsid w:val="009A3772"/>
    <w:rsid w:val="00A14C6E"/>
    <w:rsid w:val="00A51CDE"/>
    <w:rsid w:val="00A8000E"/>
    <w:rsid w:val="00A954D0"/>
    <w:rsid w:val="00AF56C6"/>
    <w:rsid w:val="00AF687F"/>
    <w:rsid w:val="00B57F96"/>
    <w:rsid w:val="00BC2D06"/>
    <w:rsid w:val="00BE5A71"/>
    <w:rsid w:val="00C16A9B"/>
    <w:rsid w:val="00C90702"/>
    <w:rsid w:val="00C917FF"/>
    <w:rsid w:val="00C95034"/>
    <w:rsid w:val="00CF7E0F"/>
    <w:rsid w:val="00D335F2"/>
    <w:rsid w:val="00D47A80"/>
    <w:rsid w:val="00D97220"/>
    <w:rsid w:val="00DC3584"/>
    <w:rsid w:val="00DC7B5D"/>
    <w:rsid w:val="00DD3218"/>
    <w:rsid w:val="00E37AB0"/>
    <w:rsid w:val="00E72B3F"/>
    <w:rsid w:val="00E93772"/>
    <w:rsid w:val="00E979D4"/>
    <w:rsid w:val="00EA4CC3"/>
    <w:rsid w:val="00EB6E17"/>
    <w:rsid w:val="00F240C8"/>
    <w:rsid w:val="00F35C71"/>
    <w:rsid w:val="00F44236"/>
    <w:rsid w:val="00F51F2E"/>
    <w:rsid w:val="00F53C30"/>
    <w:rsid w:val="00F87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31E080"/>
  <w15:chartTrackingRefBased/>
  <w15:docId w15:val="{75C543D3-EB71-4172-8DD8-E3D0FDE9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UnresolvedMention1">
    <w:name w:val="Unresolved Mention1"/>
    <w:basedOn w:val="DefaultParagraphFont"/>
    <w:uiPriority w:val="99"/>
    <w:semiHidden/>
    <w:unhideWhenUsed/>
    <w:rsid w:val="00C95034"/>
    <w:rPr>
      <w:color w:val="605E5C"/>
      <w:shd w:val="clear" w:color="auto" w:fill="E1DFDD"/>
    </w:rPr>
  </w:style>
  <w:style w:type="paragraph" w:styleId="ListParagraph">
    <w:name w:val="List Paragraph"/>
    <w:basedOn w:val="Normal"/>
    <w:uiPriority w:val="34"/>
    <w:qFormat/>
    <w:rsid w:val="00F87E79"/>
    <w:pPr>
      <w:ind w:left="720"/>
      <w:contextualSpacing/>
    </w:pPr>
  </w:style>
  <w:style w:type="character" w:customStyle="1" w:styleId="UnresolvedMention2">
    <w:name w:val="Unresolved Mention2"/>
    <w:basedOn w:val="DefaultParagraphFont"/>
    <w:uiPriority w:val="99"/>
    <w:semiHidden/>
    <w:unhideWhenUsed/>
    <w:rsid w:val="00303C50"/>
    <w:rPr>
      <w:color w:val="605E5C"/>
      <w:shd w:val="clear" w:color="auto" w:fill="E1DFDD"/>
    </w:rPr>
  </w:style>
  <w:style w:type="character" w:customStyle="1" w:styleId="CommentTextChar">
    <w:name w:val="Comment Text Char"/>
    <w:link w:val="CommentText"/>
    <w:rsid w:val="008B7D89"/>
  </w:style>
  <w:style w:type="character" w:styleId="UnresolvedMention">
    <w:name w:val="Unresolved Mention"/>
    <w:basedOn w:val="DefaultParagraphFont"/>
    <w:uiPriority w:val="99"/>
    <w:semiHidden/>
    <w:unhideWhenUsed/>
    <w:rsid w:val="001C1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ercot.com/mktrules/issues/OBDRR032" TargetMode="Externa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5.xm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image" Target="media/image3.wmf"/><Relationship Id="rId19" Type="http://schemas.openxmlformats.org/officeDocument/2006/relationships/hyperlink" Target="mailto:sandip.sharma@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header" Target="header2.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2447</Words>
  <Characters>14489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16903</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3</cp:revision>
  <cp:lastPrinted>2001-06-20T16:28:00Z</cp:lastPrinted>
  <dcterms:created xsi:type="dcterms:W3CDTF">2021-09-01T15:43:00Z</dcterms:created>
  <dcterms:modified xsi:type="dcterms:W3CDTF">2021-09-01T16:13:00Z</dcterms:modified>
</cp:coreProperties>
</file>