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1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097"/>
      </w:tblGrid>
      <w:tr w:rsidR="00C97625" w14:paraId="78FB9B67" w14:textId="77777777" w:rsidTr="001F36AC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709EDD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B8B5BA6" w14:textId="77777777" w:rsidR="00C97625" w:rsidRPr="00595DDC" w:rsidRDefault="00C92007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B82DEC" w:rsidRPr="00B82DEC">
                <w:rPr>
                  <w:rStyle w:val="Hyperlink"/>
                </w:rPr>
                <w:t>1073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47E79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097" w:type="dxa"/>
            <w:tcBorders>
              <w:bottom w:val="single" w:sz="4" w:space="0" w:color="auto"/>
            </w:tcBorders>
            <w:vAlign w:val="center"/>
          </w:tcPr>
          <w:p w14:paraId="4D8B6DAE" w14:textId="77777777" w:rsidR="00C97625" w:rsidRPr="009F3D0E" w:rsidRDefault="00B82DE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B82DEC">
              <w:rPr>
                <w:szCs w:val="23"/>
              </w:rPr>
              <w:t>Market Participant Application Changes</w:t>
            </w:r>
          </w:p>
        </w:tc>
      </w:tr>
      <w:tr w:rsidR="00FC0BDC" w14:paraId="78802B83" w14:textId="77777777" w:rsidTr="001F36A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AD89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4900" w14:textId="549E5A36" w:rsidR="00FC0BDC" w:rsidRPr="009F3D0E" w:rsidRDefault="00C9200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27, 2021</w:t>
            </w:r>
          </w:p>
        </w:tc>
      </w:tr>
      <w:tr w:rsidR="00F13670" w14:paraId="47905F5B" w14:textId="77777777" w:rsidTr="001F36AC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12285D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</w:tcBorders>
            <w:vAlign w:val="center"/>
          </w:tcPr>
          <w:p w14:paraId="1BA367A8" w14:textId="77777777" w:rsidR="00124420" w:rsidRDefault="00A26FC2" w:rsidP="00BC7F7A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B82DEC" w:rsidRPr="00B82DEC">
              <w:rPr>
                <w:rFonts w:ascii="Arial" w:hAnsi="Arial" w:cs="Arial"/>
              </w:rPr>
              <w:t>nnual Recurring Operations and Maintenance (O&amp;M) Budget Cost</w:t>
            </w:r>
            <w:r w:rsidR="00B82DEC" w:rsidRPr="00037743">
              <w:rPr>
                <w:rFonts w:ascii="Arial" w:hAnsi="Arial" w:cs="Arial"/>
              </w:rPr>
              <w:t>:  $1</w:t>
            </w:r>
            <w:r w:rsidR="001F36AC" w:rsidRPr="00037743">
              <w:rPr>
                <w:rFonts w:ascii="Arial" w:hAnsi="Arial" w:cs="Arial"/>
              </w:rPr>
              <w:t>6</w:t>
            </w:r>
            <w:r w:rsidR="00B82DEC" w:rsidRPr="00037743">
              <w:rPr>
                <w:rFonts w:ascii="Arial" w:hAnsi="Arial" w:cs="Arial"/>
              </w:rPr>
              <w:t>0k – $1</w:t>
            </w:r>
            <w:r w:rsidR="001F36AC" w:rsidRPr="00037743">
              <w:rPr>
                <w:rFonts w:ascii="Arial" w:hAnsi="Arial" w:cs="Arial"/>
              </w:rPr>
              <w:t>9</w:t>
            </w:r>
            <w:r w:rsidR="00B82DEC" w:rsidRPr="00037743">
              <w:rPr>
                <w:rFonts w:ascii="Arial" w:hAnsi="Arial" w:cs="Arial"/>
              </w:rPr>
              <w:t>0k</w:t>
            </w:r>
          </w:p>
          <w:p w14:paraId="66CC52C6" w14:textId="77777777" w:rsidR="00B82DEC" w:rsidRPr="00B82DEC" w:rsidRDefault="00B82DEC" w:rsidP="00B82DEC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B82DEC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23B0DCA0" w14:textId="77777777" w:rsidTr="001F36AC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6EF58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A8D0" w14:textId="59F79E49" w:rsidR="0026620F" w:rsidRPr="00A276D3" w:rsidRDefault="00A276D3" w:rsidP="00A276D3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E77F65">
              <w:rPr>
                <w:rFonts w:ascii="Arial" w:hAnsi="Arial" w:cs="Arial"/>
              </w:rPr>
              <w:t>No project required.</w:t>
            </w:r>
            <w:r>
              <w:rPr>
                <w:rFonts w:ascii="Arial" w:hAnsi="Arial" w:cs="Arial"/>
              </w:rPr>
              <w:t xml:space="preserve"> </w:t>
            </w:r>
            <w:r w:rsidR="00352A7F" w:rsidRPr="00A276D3">
              <w:rPr>
                <w:rFonts w:ascii="Arial" w:hAnsi="Arial" w:cs="Arial"/>
              </w:rPr>
              <w:t xml:space="preserve">This Nodal Protocol Revision Request (NPRR) </w:t>
            </w:r>
            <w:r w:rsidR="00F919F3" w:rsidRPr="00A276D3">
              <w:rPr>
                <w:rFonts w:ascii="Arial" w:hAnsi="Arial" w:cs="Arial"/>
              </w:rPr>
              <w:t xml:space="preserve">can take effect within 3 - 4 weeks after </w:t>
            </w:r>
            <w:r w:rsidR="00E90CE2" w:rsidRPr="00C92007">
              <w:rPr>
                <w:rFonts w:ascii="Arial" w:hAnsi="Arial" w:cs="Arial"/>
              </w:rPr>
              <w:t xml:space="preserve">Public Utility Commission of Texas (PUCT) </w:t>
            </w:r>
            <w:r w:rsidR="00F919F3" w:rsidRPr="00A276D3">
              <w:rPr>
                <w:rFonts w:ascii="Arial" w:hAnsi="Arial" w:cs="Arial"/>
              </w:rPr>
              <w:t>approval.</w:t>
            </w:r>
            <w:r w:rsidR="00352A7F">
              <w:rPr>
                <w:rFonts w:cs="Arial"/>
              </w:rPr>
              <w:t xml:space="preserve"> </w:t>
            </w:r>
          </w:p>
        </w:tc>
      </w:tr>
      <w:tr w:rsidR="00F13670" w14:paraId="6F6A4E90" w14:textId="77777777" w:rsidTr="001F36AC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CAE4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</w:tcBorders>
            <w:vAlign w:val="center"/>
          </w:tcPr>
          <w:p w14:paraId="2886D6ED" w14:textId="77777777"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  <w:r w:rsidRPr="00B82DEC">
              <w:rPr>
                <w:rFonts w:cs="Arial"/>
                <w:color w:val="000000"/>
              </w:rPr>
              <w:t xml:space="preserve">There will be </w:t>
            </w:r>
            <w:r w:rsidRPr="00037743">
              <w:rPr>
                <w:rFonts w:cs="Arial"/>
                <w:color w:val="000000"/>
              </w:rPr>
              <w:t>ongoing operational impacts to the following ERCOT department totaling 0.</w:t>
            </w:r>
            <w:r w:rsidR="001F36AC" w:rsidRPr="00037743">
              <w:rPr>
                <w:rFonts w:cs="Arial"/>
                <w:color w:val="000000"/>
              </w:rPr>
              <w:t>8</w:t>
            </w:r>
            <w:r w:rsidRPr="00037743">
              <w:rPr>
                <w:rFonts w:cs="Arial"/>
                <w:color w:val="000000"/>
              </w:rPr>
              <w:t xml:space="preserve"> Full-Time Employee (FTE) to support this NPRR:</w:t>
            </w:r>
          </w:p>
          <w:p w14:paraId="57F0029C" w14:textId="77777777"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</w:p>
          <w:p w14:paraId="2DA10393" w14:textId="77777777"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  <w:r w:rsidRPr="00037743">
              <w:rPr>
                <w:rFonts w:cs="Arial"/>
                <w:color w:val="000000"/>
              </w:rPr>
              <w:t>• General Counsel (</w:t>
            </w:r>
            <w:r w:rsidR="001F36AC" w:rsidRPr="00037743">
              <w:rPr>
                <w:rFonts w:cs="Arial"/>
                <w:color w:val="000000"/>
              </w:rPr>
              <w:t>0.8 FTE e</w:t>
            </w:r>
            <w:r w:rsidRPr="00037743">
              <w:rPr>
                <w:rFonts w:cs="Arial"/>
                <w:color w:val="000000"/>
              </w:rPr>
              <w:t>ffort)</w:t>
            </w:r>
          </w:p>
          <w:p w14:paraId="1512DD45" w14:textId="77777777"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</w:p>
          <w:p w14:paraId="0FBF62C2" w14:textId="77777777"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  <w:r w:rsidRPr="00037743">
              <w:rPr>
                <w:rFonts w:cs="Arial"/>
                <w:color w:val="000000"/>
              </w:rPr>
              <w:t>ERCOT has assessed its ability to absorb the ongoing efforts of this NPRR with current staff and concluded the need for one additional FTE in the Legal Department:</w:t>
            </w:r>
          </w:p>
          <w:p w14:paraId="3C3C52EA" w14:textId="77777777" w:rsidR="001F36AC" w:rsidRPr="00037743" w:rsidRDefault="001F36AC" w:rsidP="00B82DEC">
            <w:pPr>
              <w:pStyle w:val="NormalArial"/>
              <w:rPr>
                <w:rFonts w:cs="Arial"/>
                <w:color w:val="000000"/>
              </w:rPr>
            </w:pPr>
          </w:p>
          <w:p w14:paraId="7145BBD0" w14:textId="77777777" w:rsidR="001F36AC" w:rsidRPr="00037743" w:rsidRDefault="001F36AC" w:rsidP="001F36AC">
            <w:pPr>
              <w:pStyle w:val="NormalArial"/>
              <w:rPr>
                <w:rFonts w:cs="Arial"/>
                <w:color w:val="000000"/>
              </w:rPr>
            </w:pPr>
            <w:r w:rsidRPr="00037743">
              <w:rPr>
                <w:rFonts w:cs="Arial"/>
                <w:color w:val="000000"/>
              </w:rPr>
              <w:t>• General Counsel (1.0 FTE effort)</w:t>
            </w:r>
          </w:p>
          <w:p w14:paraId="1B430E7B" w14:textId="77777777" w:rsidR="00B82DEC" w:rsidRPr="00037743" w:rsidRDefault="00B82DEC" w:rsidP="00B82DEC">
            <w:pPr>
              <w:pStyle w:val="NormalArial"/>
              <w:rPr>
                <w:rFonts w:cs="Arial"/>
                <w:color w:val="000000"/>
              </w:rPr>
            </w:pPr>
          </w:p>
          <w:p w14:paraId="768F3828" w14:textId="77777777" w:rsidR="00CB2C65" w:rsidRPr="00F02EB9" w:rsidRDefault="00A26FC2" w:rsidP="008F0C95">
            <w:pPr>
              <w:pStyle w:val="NormalArial"/>
            </w:pPr>
            <w:r w:rsidRPr="00037743">
              <w:rPr>
                <w:rFonts w:cs="Arial"/>
                <w:color w:val="000000"/>
              </w:rPr>
              <w:t>*1640</w:t>
            </w:r>
            <w:r w:rsidR="00B82DEC" w:rsidRPr="00037743">
              <w:rPr>
                <w:rFonts w:cs="Arial"/>
                <w:color w:val="000000"/>
              </w:rPr>
              <w:t xml:space="preserve"> hours</w:t>
            </w:r>
            <w:r w:rsidR="001F36AC" w:rsidRPr="00037743">
              <w:rPr>
                <w:rFonts w:cs="Arial"/>
                <w:color w:val="000000"/>
              </w:rPr>
              <w:t xml:space="preserve"> per year</w:t>
            </w:r>
            <w:r w:rsidR="00B82DEC" w:rsidRPr="00037743">
              <w:rPr>
                <w:rFonts w:cs="Arial"/>
                <w:color w:val="000000"/>
              </w:rPr>
              <w:t xml:space="preserve"> to</w:t>
            </w:r>
            <w:r w:rsidR="00B82DEC" w:rsidRPr="00B82DEC">
              <w:rPr>
                <w:rFonts w:cs="Arial"/>
                <w:color w:val="000000"/>
              </w:rPr>
              <w:t xml:space="preserve"> review new Qualified Scheduling Entity (QSE) and Congestion Revenue Right Account Holder (CRRAH) applications and perform review of existing QSEs and CRRAH.  </w:t>
            </w:r>
          </w:p>
        </w:tc>
      </w:tr>
      <w:tr w:rsidR="00F13670" w14:paraId="59095AD2" w14:textId="77777777" w:rsidTr="001F36AC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54EA3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</w:tcBorders>
            <w:vAlign w:val="center"/>
          </w:tcPr>
          <w:p w14:paraId="40AA1C38" w14:textId="77777777" w:rsidR="004B1BFC" w:rsidRPr="00B82DEC" w:rsidRDefault="00B82DEC" w:rsidP="00B82DEC">
            <w:pPr>
              <w:pStyle w:val="NormalArial"/>
              <w:rPr>
                <w:rFonts w:cs="Arial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>impacts to ERCOT computer systems.</w:t>
            </w:r>
          </w:p>
        </w:tc>
      </w:tr>
      <w:tr w:rsidR="00F13670" w14:paraId="02F1CCF4" w14:textId="77777777" w:rsidTr="001F36AC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EE1942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57" w:type="dxa"/>
            <w:gridSpan w:val="2"/>
            <w:tcBorders>
              <w:top w:val="single" w:sz="4" w:space="0" w:color="auto"/>
            </w:tcBorders>
            <w:vAlign w:val="center"/>
          </w:tcPr>
          <w:p w14:paraId="074BD332" w14:textId="77777777" w:rsidR="004D252E" w:rsidRPr="009266AD" w:rsidRDefault="00B82DEC" w:rsidP="00D54DC7">
            <w:pPr>
              <w:pStyle w:val="NormalArial"/>
              <w:rPr>
                <w:sz w:val="22"/>
                <w:szCs w:val="22"/>
              </w:rPr>
            </w:pPr>
            <w:r w:rsidRPr="00B82DE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12D1CE2E" w14:textId="77777777" w:rsidTr="001F36AC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50716E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57" w:type="dxa"/>
            <w:gridSpan w:val="2"/>
            <w:tcBorders>
              <w:bottom w:val="single" w:sz="4" w:space="0" w:color="auto"/>
            </w:tcBorders>
            <w:vAlign w:val="center"/>
          </w:tcPr>
          <w:p w14:paraId="561C32B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15DF6353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689866B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5F22BDD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7DF8976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F67524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4D45202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C66F55D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05AF49D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9812162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DFD1D0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79EA7A26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192B72" w14:textId="77777777" w:rsidR="00D939E0" w:rsidRDefault="00D939E0">
      <w:r>
        <w:separator/>
      </w:r>
    </w:p>
  </w:endnote>
  <w:endnote w:type="continuationSeparator" w:id="0">
    <w:p w14:paraId="74323BFD" w14:textId="77777777" w:rsidR="00D939E0" w:rsidRDefault="00D9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DA989" w14:textId="5141BA48" w:rsidR="006B0C5E" w:rsidRDefault="006E40E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1073NPRR-</w:t>
    </w:r>
    <w:r w:rsidR="00C92007">
      <w:rPr>
        <w:rFonts w:ascii="Arial" w:hAnsi="Arial"/>
        <w:sz w:val="18"/>
      </w:rPr>
      <w:t>25</w:t>
    </w:r>
    <w:r>
      <w:rPr>
        <w:rFonts w:ascii="Arial" w:hAnsi="Arial"/>
        <w:sz w:val="18"/>
      </w:rPr>
      <w:t xml:space="preserve"> </w:t>
    </w:r>
    <w:r w:rsidR="00C92007">
      <w:rPr>
        <w:rFonts w:ascii="Arial" w:hAnsi="Arial"/>
        <w:sz w:val="18"/>
      </w:rPr>
      <w:t xml:space="preserve">Revised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</w:t>
    </w:r>
    <w:r w:rsidR="00C92007">
      <w:rPr>
        <w:rFonts w:ascii="Arial" w:hAnsi="Arial"/>
        <w:noProof/>
        <w:sz w:val="18"/>
      </w:rPr>
      <w:t>7</w:t>
    </w:r>
    <w:r>
      <w:rPr>
        <w:rFonts w:ascii="Arial" w:hAnsi="Arial"/>
        <w:noProof/>
        <w:sz w:val="18"/>
      </w:rPr>
      <w:t>2721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A276D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A276D3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5B8DDBB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D03EF" w14:textId="77777777" w:rsidR="00D939E0" w:rsidRDefault="00D939E0">
      <w:r>
        <w:separator/>
      </w:r>
    </w:p>
  </w:footnote>
  <w:footnote w:type="continuationSeparator" w:id="0">
    <w:p w14:paraId="6F0F824B" w14:textId="77777777" w:rsidR="00D939E0" w:rsidRDefault="00D9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1453F" w14:textId="280953AB" w:rsidR="006B0C5E" w:rsidRDefault="00E90CE2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445285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FCEB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9C16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47B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F8DB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3E84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78EB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B8B0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0F43E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6C6CF4"/>
    <w:multiLevelType w:val="multilevel"/>
    <w:tmpl w:val="4E98A52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1F3A5D2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62BD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5E36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8EF1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FA3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D6ED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A8B6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40F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FAA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7743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1A77"/>
    <w:rsid w:val="00093663"/>
    <w:rsid w:val="00094676"/>
    <w:rsid w:val="000A2646"/>
    <w:rsid w:val="000A399F"/>
    <w:rsid w:val="000A3DB5"/>
    <w:rsid w:val="000B0B1C"/>
    <w:rsid w:val="000B3B55"/>
    <w:rsid w:val="000E36A9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36AC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31AD"/>
    <w:rsid w:val="00324744"/>
    <w:rsid w:val="00333203"/>
    <w:rsid w:val="00343A04"/>
    <w:rsid w:val="003442FA"/>
    <w:rsid w:val="00352A7F"/>
    <w:rsid w:val="003532C4"/>
    <w:rsid w:val="00361A4D"/>
    <w:rsid w:val="0037167C"/>
    <w:rsid w:val="003806C4"/>
    <w:rsid w:val="003821C4"/>
    <w:rsid w:val="0038495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0E9"/>
    <w:rsid w:val="006E4E93"/>
    <w:rsid w:val="006E67E1"/>
    <w:rsid w:val="006F0D6E"/>
    <w:rsid w:val="007002AE"/>
    <w:rsid w:val="00711F35"/>
    <w:rsid w:val="00712E26"/>
    <w:rsid w:val="007233B6"/>
    <w:rsid w:val="00726D03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070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933"/>
    <w:rsid w:val="008B4E36"/>
    <w:rsid w:val="008B67BD"/>
    <w:rsid w:val="008B7F92"/>
    <w:rsid w:val="008D147D"/>
    <w:rsid w:val="008D73FD"/>
    <w:rsid w:val="008E6078"/>
    <w:rsid w:val="008F0C95"/>
    <w:rsid w:val="008F31DF"/>
    <w:rsid w:val="009015D0"/>
    <w:rsid w:val="00903EDB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26FC2"/>
    <w:rsid w:val="00A276D3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775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2DEC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2007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047B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39E0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77F65"/>
    <w:rsid w:val="00E81C6F"/>
    <w:rsid w:val="00E83B6A"/>
    <w:rsid w:val="00E851D6"/>
    <w:rsid w:val="00E8702F"/>
    <w:rsid w:val="00E87AE5"/>
    <w:rsid w:val="00E90CE2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19F3"/>
    <w:rsid w:val="00F92B33"/>
    <w:rsid w:val="00F94541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7BF5C65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rcot.com/mktrules/issues/NPRR107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1264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1465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Phil</cp:lastModifiedBy>
  <cp:revision>2</cp:revision>
  <cp:lastPrinted>2007-01-12T13:31:00Z</cp:lastPrinted>
  <dcterms:created xsi:type="dcterms:W3CDTF">2021-07-27T17:28:00Z</dcterms:created>
  <dcterms:modified xsi:type="dcterms:W3CDTF">2021-07-27T17:28:00Z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