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1542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5055C" w:rsidP="00F5055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F5055C">
                <w:rPr>
                  <w:rStyle w:val="Hyperlink"/>
                </w:rPr>
                <w:t>814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1542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5055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Point-to-Point (PTP) Obligation Bid Interval Limit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F5055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29,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AE1542">
              <w:rPr>
                <w:rFonts w:ascii="Arial" w:hAnsi="Arial" w:cs="Arial"/>
              </w:rPr>
              <w:t>10</w:t>
            </w:r>
            <w:r w:rsidRPr="00C24F50">
              <w:rPr>
                <w:rFonts w:ascii="Arial" w:hAnsi="Arial" w:cs="Arial"/>
              </w:rPr>
              <w:t>k and $</w:t>
            </w:r>
            <w:r w:rsidR="00AE1542">
              <w:rPr>
                <w:rFonts w:ascii="Arial" w:hAnsi="Arial" w:cs="Arial"/>
              </w:rPr>
              <w:t>25</w:t>
            </w:r>
            <w:r w:rsidR="00CC211B">
              <w:rPr>
                <w:rFonts w:ascii="Arial" w:hAnsi="Arial" w:cs="Arial"/>
              </w:rPr>
              <w:t>k</w:t>
            </w:r>
          </w:p>
          <w:p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AE1542">
              <w:rPr>
                <w:rFonts w:ascii="Arial" w:hAnsi="Arial" w:cs="Arial"/>
              </w:rPr>
              <w:t>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AE1542" w:rsidRPr="00AE1542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  <w:bookmarkStart w:id="0" w:name="_GoBack"/>
            <w:bookmarkEnd w:id="0"/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AE1542">
              <w:rPr>
                <w:rFonts w:cs="Arial"/>
              </w:rPr>
              <w:t>3</w:t>
            </w:r>
            <w:r w:rsidRPr="00C24F50">
              <w:rPr>
                <w:rFonts w:cs="Arial"/>
              </w:rPr>
              <w:t xml:space="preserve"> to </w:t>
            </w:r>
            <w:r w:rsidR="00AE1542"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months in current systems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:rsidR="0026620F" w:rsidRPr="00AE1542" w:rsidRDefault="00815947" w:rsidP="00AE154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E1542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:rsidTr="00AE1542">
        <w:trPr>
          <w:trHeight w:val="77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AE1542" w:rsidRDefault="00AE1542" w:rsidP="00AE1542">
            <w:pPr>
              <w:pStyle w:val="NormalArial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E1542">
              <w:t>Market Operation Systems</w:t>
            </w:r>
            <w:r>
              <w:t xml:space="preserve">   100%</w:t>
            </w:r>
          </w:p>
          <w:p w:rsidR="00AE1542" w:rsidRPr="00FE71C0" w:rsidRDefault="00AE1542" w:rsidP="00AE1542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EE8" w:rsidRDefault="00103EE8">
      <w:r>
        <w:separator/>
      </w:r>
    </w:p>
  </w:endnote>
  <w:endnote w:type="continuationSeparator" w:id="0">
    <w:p w:rsidR="00103EE8" w:rsidRDefault="00103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505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814SCR-02 Impact Analysis 062921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EE8" w:rsidRDefault="00103EE8">
      <w:r>
        <w:separator/>
      </w:r>
    </w:p>
  </w:footnote>
  <w:footnote w:type="continuationSeparator" w:id="0">
    <w:p w:rsidR="00103EE8" w:rsidRDefault="00103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16DA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3EE8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6F59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1542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55C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2021-06-29T13:13:00Z</dcterms:created>
  <dcterms:modified xsi:type="dcterms:W3CDTF">2021-06-29T13:16:00Z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