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37C6D1E" w14:textId="77777777" w:rsidTr="0061694F">
        <w:tc>
          <w:tcPr>
            <w:tcW w:w="1620" w:type="dxa"/>
            <w:tcBorders>
              <w:bottom w:val="single" w:sz="4" w:space="0" w:color="auto"/>
            </w:tcBorders>
            <w:shd w:val="clear" w:color="auto" w:fill="FFFFFF"/>
            <w:vAlign w:val="center"/>
          </w:tcPr>
          <w:p w14:paraId="4123F496" w14:textId="77777777" w:rsidR="00067FE2" w:rsidRDefault="00067FE2" w:rsidP="00F44236">
            <w:pPr>
              <w:pStyle w:val="Header"/>
            </w:pPr>
            <w:r>
              <w:t>NPRR Number</w:t>
            </w:r>
          </w:p>
        </w:tc>
        <w:tc>
          <w:tcPr>
            <w:tcW w:w="1260" w:type="dxa"/>
            <w:tcBorders>
              <w:bottom w:val="single" w:sz="4" w:space="0" w:color="auto"/>
            </w:tcBorders>
            <w:vAlign w:val="center"/>
          </w:tcPr>
          <w:p w14:paraId="1B6AF257" w14:textId="0B41E1CA" w:rsidR="00067FE2" w:rsidRDefault="00A7522D" w:rsidP="00D25F9C">
            <w:pPr>
              <w:pStyle w:val="Header"/>
              <w:jc w:val="center"/>
            </w:pPr>
            <w:hyperlink r:id="rId8" w:history="1">
              <w:r w:rsidR="00BF2330" w:rsidRPr="00BF2330">
                <w:rPr>
                  <w:rStyle w:val="Hyperlink"/>
                </w:rPr>
                <w:t>1077</w:t>
              </w:r>
            </w:hyperlink>
          </w:p>
        </w:tc>
        <w:tc>
          <w:tcPr>
            <w:tcW w:w="900" w:type="dxa"/>
            <w:tcBorders>
              <w:bottom w:val="single" w:sz="4" w:space="0" w:color="auto"/>
            </w:tcBorders>
            <w:shd w:val="clear" w:color="auto" w:fill="FFFFFF"/>
            <w:vAlign w:val="center"/>
          </w:tcPr>
          <w:p w14:paraId="70DFB0E5" w14:textId="77777777" w:rsidR="00067FE2" w:rsidRDefault="00067FE2" w:rsidP="00F44236">
            <w:pPr>
              <w:pStyle w:val="Header"/>
            </w:pPr>
            <w:r>
              <w:t>NPRR Title</w:t>
            </w:r>
          </w:p>
        </w:tc>
        <w:tc>
          <w:tcPr>
            <w:tcW w:w="6660" w:type="dxa"/>
            <w:tcBorders>
              <w:bottom w:val="single" w:sz="4" w:space="0" w:color="auto"/>
            </w:tcBorders>
            <w:vAlign w:val="center"/>
          </w:tcPr>
          <w:p w14:paraId="5092315C" w14:textId="2586D5C0" w:rsidR="00067FE2" w:rsidRDefault="00154558" w:rsidP="00765973">
            <w:pPr>
              <w:pStyle w:val="Header"/>
              <w:spacing w:before="120" w:after="120"/>
            </w:pPr>
            <w:r>
              <w:t xml:space="preserve">Extension of Self-Limiting Facility Concept to </w:t>
            </w:r>
            <w:r w:rsidR="00D10E2D">
              <w:t>Settlement Only Generators</w:t>
            </w:r>
            <w:r w:rsidR="00765973">
              <w:t xml:space="preserve"> (SOGs) and Telemetry Requirements for SOGs</w:t>
            </w:r>
          </w:p>
        </w:tc>
      </w:tr>
      <w:tr w:rsidR="0061694F" w:rsidRPr="00E01925" w14:paraId="4503747A" w14:textId="77777777" w:rsidTr="0027374E">
        <w:trPr>
          <w:trHeight w:val="260"/>
        </w:trPr>
        <w:tc>
          <w:tcPr>
            <w:tcW w:w="2880" w:type="dxa"/>
            <w:gridSpan w:val="2"/>
            <w:tcBorders>
              <w:top w:val="single" w:sz="4" w:space="0" w:color="auto"/>
              <w:left w:val="nil"/>
              <w:bottom w:val="single" w:sz="4" w:space="0" w:color="auto"/>
              <w:right w:val="nil"/>
            </w:tcBorders>
            <w:shd w:val="clear" w:color="auto" w:fill="FFFFFF"/>
            <w:vAlign w:val="center"/>
          </w:tcPr>
          <w:p w14:paraId="6989B0A0" w14:textId="77777777" w:rsidR="0061694F" w:rsidRPr="00E01925" w:rsidRDefault="0061694F" w:rsidP="00F44236">
            <w:pPr>
              <w:pStyle w:val="Header"/>
              <w:rPr>
                <w:bCs w:val="0"/>
              </w:rPr>
            </w:pPr>
          </w:p>
        </w:tc>
        <w:tc>
          <w:tcPr>
            <w:tcW w:w="7560" w:type="dxa"/>
            <w:gridSpan w:val="2"/>
            <w:tcBorders>
              <w:top w:val="single" w:sz="4" w:space="0" w:color="auto"/>
              <w:left w:val="nil"/>
              <w:bottom w:val="single" w:sz="4" w:space="0" w:color="auto"/>
              <w:right w:val="nil"/>
            </w:tcBorders>
            <w:vAlign w:val="center"/>
          </w:tcPr>
          <w:p w14:paraId="6249D1D3" w14:textId="77777777" w:rsidR="0061694F" w:rsidRDefault="0061694F" w:rsidP="00F44236">
            <w:pPr>
              <w:pStyle w:val="NormalArial"/>
            </w:pPr>
          </w:p>
        </w:tc>
      </w:tr>
      <w:tr w:rsidR="00067FE2" w:rsidRPr="00E01925" w14:paraId="10039C65" w14:textId="77777777" w:rsidTr="0061694F">
        <w:trPr>
          <w:trHeight w:val="518"/>
        </w:trPr>
        <w:tc>
          <w:tcPr>
            <w:tcW w:w="2880" w:type="dxa"/>
            <w:gridSpan w:val="2"/>
            <w:tcBorders>
              <w:top w:val="single" w:sz="4" w:space="0" w:color="auto"/>
            </w:tcBorders>
            <w:shd w:val="clear" w:color="auto" w:fill="FFFFFF"/>
            <w:vAlign w:val="center"/>
          </w:tcPr>
          <w:p w14:paraId="2772D172" w14:textId="77777777" w:rsidR="00067FE2" w:rsidRPr="00E01925" w:rsidRDefault="00067FE2" w:rsidP="00F44236">
            <w:pPr>
              <w:pStyle w:val="Header"/>
              <w:rPr>
                <w:bCs w:val="0"/>
              </w:rPr>
            </w:pPr>
            <w:r w:rsidRPr="00E01925">
              <w:rPr>
                <w:bCs w:val="0"/>
              </w:rPr>
              <w:t>Date Posted</w:t>
            </w:r>
          </w:p>
        </w:tc>
        <w:tc>
          <w:tcPr>
            <w:tcW w:w="7560" w:type="dxa"/>
            <w:gridSpan w:val="2"/>
            <w:tcBorders>
              <w:top w:val="single" w:sz="4" w:space="0" w:color="auto"/>
            </w:tcBorders>
            <w:vAlign w:val="center"/>
          </w:tcPr>
          <w:p w14:paraId="7AD9C911" w14:textId="2BEF097A" w:rsidR="00067FE2" w:rsidRPr="00E01925" w:rsidRDefault="0061694F" w:rsidP="00F44236">
            <w:pPr>
              <w:pStyle w:val="NormalArial"/>
            </w:pPr>
            <w:r>
              <w:t>J</w:t>
            </w:r>
            <w:r w:rsidR="00C44F45">
              <w:t>une 10</w:t>
            </w:r>
            <w:r>
              <w:t>, 2021</w:t>
            </w:r>
          </w:p>
        </w:tc>
      </w:tr>
    </w:tbl>
    <w:p w14:paraId="67B45CBE" w14:textId="77777777" w:rsidR="00D85807" w:rsidRPr="00D85807" w:rsidRDefault="00D85807">
      <w:pPr>
        <w:rPr>
          <w:rFonts w:ascii="Arial" w:hAnsi="Arial" w:cs="Arial"/>
        </w:rPr>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374E" w14:paraId="37BEB4BD" w14:textId="77777777" w:rsidTr="0027374E">
        <w:trPr>
          <w:trHeight w:val="440"/>
        </w:trPr>
        <w:tc>
          <w:tcPr>
            <w:tcW w:w="10440" w:type="dxa"/>
            <w:gridSpan w:val="2"/>
            <w:tcBorders>
              <w:top w:val="single" w:sz="4" w:space="0" w:color="auto"/>
            </w:tcBorders>
            <w:shd w:val="clear" w:color="auto" w:fill="FFFFFF"/>
            <w:vAlign w:val="center"/>
          </w:tcPr>
          <w:p w14:paraId="590BE0DF" w14:textId="77777777" w:rsidR="0027374E" w:rsidRDefault="0027374E" w:rsidP="001B6FC6">
            <w:pPr>
              <w:pStyle w:val="Header"/>
              <w:jc w:val="center"/>
            </w:pPr>
            <w:r>
              <w:t>Submitter’s Information</w:t>
            </w:r>
          </w:p>
        </w:tc>
      </w:tr>
      <w:tr w:rsidR="0027374E" w14:paraId="30912ED8" w14:textId="77777777" w:rsidTr="0027374E">
        <w:trPr>
          <w:trHeight w:val="350"/>
        </w:trPr>
        <w:tc>
          <w:tcPr>
            <w:tcW w:w="2880" w:type="dxa"/>
            <w:shd w:val="clear" w:color="auto" w:fill="FFFFFF"/>
            <w:vAlign w:val="center"/>
          </w:tcPr>
          <w:p w14:paraId="2A287574" w14:textId="77777777" w:rsidR="0027374E" w:rsidRPr="00EC55B3" w:rsidRDefault="0027374E" w:rsidP="001B6FC6">
            <w:pPr>
              <w:pStyle w:val="Header"/>
            </w:pPr>
            <w:r w:rsidRPr="00EC55B3">
              <w:t>Name</w:t>
            </w:r>
          </w:p>
        </w:tc>
        <w:tc>
          <w:tcPr>
            <w:tcW w:w="7560" w:type="dxa"/>
            <w:vAlign w:val="center"/>
          </w:tcPr>
          <w:p w14:paraId="6D2E9EDB" w14:textId="77777777" w:rsidR="0027374E" w:rsidRDefault="0027374E" w:rsidP="001B6FC6">
            <w:pPr>
              <w:pStyle w:val="NormalArial"/>
            </w:pPr>
            <w:r>
              <w:t>Clayton Stice</w:t>
            </w:r>
          </w:p>
        </w:tc>
      </w:tr>
      <w:tr w:rsidR="0027374E" w14:paraId="4DD36247" w14:textId="77777777" w:rsidTr="0027374E">
        <w:trPr>
          <w:trHeight w:val="350"/>
        </w:trPr>
        <w:tc>
          <w:tcPr>
            <w:tcW w:w="2880" w:type="dxa"/>
            <w:shd w:val="clear" w:color="auto" w:fill="FFFFFF"/>
            <w:vAlign w:val="center"/>
          </w:tcPr>
          <w:p w14:paraId="4CBEF4E7" w14:textId="77777777" w:rsidR="0027374E" w:rsidRPr="00EC55B3" w:rsidRDefault="0027374E" w:rsidP="001B6FC6">
            <w:pPr>
              <w:pStyle w:val="Header"/>
            </w:pPr>
            <w:r w:rsidRPr="00EC55B3">
              <w:t>E-mail Address</w:t>
            </w:r>
          </w:p>
        </w:tc>
        <w:tc>
          <w:tcPr>
            <w:tcW w:w="7560" w:type="dxa"/>
            <w:vAlign w:val="center"/>
          </w:tcPr>
          <w:p w14:paraId="54C612FD" w14:textId="77777777" w:rsidR="0027374E" w:rsidRDefault="00A7522D" w:rsidP="001B6FC6">
            <w:pPr>
              <w:pStyle w:val="NormalArial"/>
            </w:pPr>
            <w:hyperlink r:id="rId9" w:history="1">
              <w:r w:rsidR="0027374E" w:rsidRPr="006776F4">
                <w:rPr>
                  <w:rStyle w:val="Hyperlink"/>
                </w:rPr>
                <w:t>Clayton.stice@ercot.com</w:t>
              </w:r>
            </w:hyperlink>
          </w:p>
        </w:tc>
      </w:tr>
      <w:tr w:rsidR="0027374E" w14:paraId="0CF997E9" w14:textId="77777777" w:rsidTr="0027374E">
        <w:trPr>
          <w:trHeight w:val="350"/>
        </w:trPr>
        <w:tc>
          <w:tcPr>
            <w:tcW w:w="2880" w:type="dxa"/>
            <w:shd w:val="clear" w:color="auto" w:fill="FFFFFF"/>
            <w:vAlign w:val="center"/>
          </w:tcPr>
          <w:p w14:paraId="416E2CFD" w14:textId="77777777" w:rsidR="0027374E" w:rsidRPr="00EC55B3" w:rsidRDefault="0027374E" w:rsidP="001B6FC6">
            <w:pPr>
              <w:pStyle w:val="Header"/>
            </w:pPr>
            <w:r w:rsidRPr="00EC55B3">
              <w:t>Company</w:t>
            </w:r>
          </w:p>
        </w:tc>
        <w:tc>
          <w:tcPr>
            <w:tcW w:w="7560" w:type="dxa"/>
            <w:vAlign w:val="center"/>
          </w:tcPr>
          <w:p w14:paraId="3AC0AEAB" w14:textId="77777777" w:rsidR="0027374E" w:rsidRPr="00AA1A5D" w:rsidRDefault="0027374E" w:rsidP="001B6FC6">
            <w:pPr>
              <w:pStyle w:val="NormalArial"/>
            </w:pPr>
            <w:r>
              <w:t>ERCOT</w:t>
            </w:r>
          </w:p>
        </w:tc>
      </w:tr>
      <w:tr w:rsidR="0027374E" w14:paraId="15974A52" w14:textId="77777777" w:rsidTr="0027374E">
        <w:trPr>
          <w:trHeight w:val="350"/>
        </w:trPr>
        <w:tc>
          <w:tcPr>
            <w:tcW w:w="2880" w:type="dxa"/>
            <w:tcBorders>
              <w:bottom w:val="single" w:sz="4" w:space="0" w:color="auto"/>
            </w:tcBorders>
            <w:shd w:val="clear" w:color="auto" w:fill="FFFFFF"/>
            <w:vAlign w:val="center"/>
          </w:tcPr>
          <w:p w14:paraId="5E458B8D" w14:textId="77777777" w:rsidR="0027374E" w:rsidRPr="00EC55B3" w:rsidRDefault="0027374E" w:rsidP="001B6FC6">
            <w:pPr>
              <w:pStyle w:val="Header"/>
            </w:pPr>
            <w:r w:rsidRPr="00EC55B3">
              <w:t>Phone Number</w:t>
            </w:r>
          </w:p>
        </w:tc>
        <w:tc>
          <w:tcPr>
            <w:tcW w:w="7560" w:type="dxa"/>
            <w:tcBorders>
              <w:bottom w:val="single" w:sz="4" w:space="0" w:color="auto"/>
            </w:tcBorders>
            <w:vAlign w:val="center"/>
          </w:tcPr>
          <w:p w14:paraId="2D078C1F" w14:textId="77777777" w:rsidR="0027374E" w:rsidRPr="00AA1A5D" w:rsidRDefault="0027374E" w:rsidP="001B6FC6">
            <w:pPr>
              <w:pStyle w:val="NormalArial"/>
            </w:pPr>
            <w:r>
              <w:t>512-248-6806</w:t>
            </w:r>
          </w:p>
        </w:tc>
      </w:tr>
      <w:tr w:rsidR="0027374E" w14:paraId="6CF625B0" w14:textId="77777777" w:rsidTr="0027374E">
        <w:trPr>
          <w:trHeight w:val="350"/>
        </w:trPr>
        <w:tc>
          <w:tcPr>
            <w:tcW w:w="2880" w:type="dxa"/>
            <w:shd w:val="clear" w:color="auto" w:fill="FFFFFF"/>
            <w:vAlign w:val="center"/>
          </w:tcPr>
          <w:p w14:paraId="680AE316" w14:textId="77777777" w:rsidR="0027374E" w:rsidRPr="00EC55B3" w:rsidRDefault="0027374E" w:rsidP="001B6FC6">
            <w:pPr>
              <w:pStyle w:val="Header"/>
            </w:pPr>
            <w:r>
              <w:t>Cell</w:t>
            </w:r>
            <w:r w:rsidRPr="00EC55B3">
              <w:t xml:space="preserve"> Number</w:t>
            </w:r>
          </w:p>
        </w:tc>
        <w:tc>
          <w:tcPr>
            <w:tcW w:w="7560" w:type="dxa"/>
            <w:vAlign w:val="center"/>
          </w:tcPr>
          <w:p w14:paraId="04B69EC9" w14:textId="77777777" w:rsidR="0027374E" w:rsidRDefault="0027374E" w:rsidP="001B6FC6">
            <w:pPr>
              <w:pStyle w:val="NormalArial"/>
            </w:pPr>
          </w:p>
        </w:tc>
      </w:tr>
      <w:tr w:rsidR="0027374E" w14:paraId="1BFCCB0F" w14:textId="77777777" w:rsidTr="0027374E">
        <w:trPr>
          <w:trHeight w:val="350"/>
        </w:trPr>
        <w:tc>
          <w:tcPr>
            <w:tcW w:w="2880" w:type="dxa"/>
            <w:tcBorders>
              <w:bottom w:val="single" w:sz="4" w:space="0" w:color="auto"/>
            </w:tcBorders>
            <w:shd w:val="clear" w:color="auto" w:fill="FFFFFF"/>
            <w:vAlign w:val="center"/>
          </w:tcPr>
          <w:p w14:paraId="3A10B245" w14:textId="77777777" w:rsidR="0027374E" w:rsidRPr="00EC55B3" w:rsidDel="00075A94" w:rsidRDefault="0027374E" w:rsidP="001B6FC6">
            <w:pPr>
              <w:pStyle w:val="Header"/>
            </w:pPr>
            <w:r>
              <w:t>Market Segment</w:t>
            </w:r>
          </w:p>
        </w:tc>
        <w:tc>
          <w:tcPr>
            <w:tcW w:w="7560" w:type="dxa"/>
            <w:tcBorders>
              <w:bottom w:val="single" w:sz="4" w:space="0" w:color="auto"/>
            </w:tcBorders>
            <w:vAlign w:val="center"/>
          </w:tcPr>
          <w:p w14:paraId="2D93D91C" w14:textId="77777777" w:rsidR="0027374E" w:rsidRDefault="0027374E" w:rsidP="001B6FC6">
            <w:pPr>
              <w:pStyle w:val="NormalArial"/>
            </w:pPr>
            <w:r>
              <w:t>Not Applicable</w:t>
            </w:r>
          </w:p>
        </w:tc>
      </w:tr>
    </w:tbl>
    <w:p w14:paraId="360D34CE" w14:textId="77777777" w:rsidR="0027374E" w:rsidRDefault="0027374E" w:rsidP="00C44F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7374E" w14:paraId="5304D6F4" w14:textId="77777777" w:rsidTr="001B6FC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5679D27" w14:textId="30354E6C" w:rsidR="0027374E" w:rsidRDefault="0027374E" w:rsidP="001B6FC6">
            <w:pPr>
              <w:pStyle w:val="NormalArial"/>
              <w:jc w:val="center"/>
              <w:rPr>
                <w:b/>
              </w:rPr>
            </w:pPr>
            <w:r>
              <w:rPr>
                <w:b/>
              </w:rPr>
              <w:t>Comments</w:t>
            </w:r>
          </w:p>
        </w:tc>
      </w:tr>
    </w:tbl>
    <w:p w14:paraId="79AAD973" w14:textId="56D3462A" w:rsidR="0027374E" w:rsidRDefault="00C44F45" w:rsidP="0027374E">
      <w:pPr>
        <w:spacing w:before="120" w:after="120"/>
        <w:rPr>
          <w:rFonts w:ascii="Arial" w:hAnsi="Arial" w:cs="Arial"/>
        </w:rPr>
      </w:pPr>
      <w:r>
        <w:rPr>
          <w:rFonts w:ascii="Arial" w:hAnsi="Arial" w:cs="Arial"/>
        </w:rPr>
        <w:t>ERCOT submits thes</w:t>
      </w:r>
      <w:r w:rsidR="00642991">
        <w:rPr>
          <w:rFonts w:ascii="Arial" w:hAnsi="Arial" w:cs="Arial"/>
        </w:rPr>
        <w:t>e</w:t>
      </w:r>
      <w:r>
        <w:rPr>
          <w:rFonts w:ascii="Arial" w:hAnsi="Arial" w:cs="Arial"/>
        </w:rPr>
        <w:t xml:space="preserve"> comments to provide further revisions consistent with the purpose of this Nodal Protocol Revision Request (NPRR).  As submitted, this NPRR requires any Qualified Scheduling Entity (QSE) representing a Settlement Only Generator (SOG) to provide real-time telemetry of certain values, including the SOG’s n</w:t>
      </w:r>
      <w:r w:rsidRPr="00B95DC6">
        <w:rPr>
          <w:rFonts w:ascii="Arial" w:hAnsi="Arial" w:cs="Arial"/>
        </w:rPr>
        <w:t>et real power injection</w:t>
      </w:r>
      <w:r>
        <w:rPr>
          <w:rFonts w:ascii="Arial" w:hAnsi="Arial" w:cs="Arial"/>
        </w:rPr>
        <w:t xml:space="preserve">.  Because telemetry of net output would be required for all SOGs, this NPRR also deletes grey-boxed language previously approved in NPRR829, Incorporate Real-Time Non-Modeled Telemetered Net Generation by Load Zone into the Estimate of RTL, that would have required telemetry of a SOG’s net generation only if the QSE chose to include that net generation in its estimate of Real-Time Liability (RTL).  In these comments, ERCOT introduces revisions to Section 6.3.2, Activities for Real-Time Operations, and Section 16.11.4.3.2, Real-Time Liability Estimate, to clarify that net output will now be included in the estimate of RTL for all SOGs since ERCOT will have telemetry of net output for all SOGs.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3CAD645B" w14:textId="158671E9" w:rsidR="000F14E3" w:rsidRDefault="00EB6CA4" w:rsidP="00C82EB3">
      <w:pPr>
        <w:spacing w:before="120" w:after="120"/>
        <w:rPr>
          <w:rFonts w:ascii="Arial" w:hAnsi="Arial" w:cs="Arial"/>
        </w:rPr>
      </w:pPr>
      <w:r>
        <w:rPr>
          <w:rFonts w:ascii="Arial" w:hAnsi="Arial" w:cs="Arial"/>
        </w:rPr>
        <w:t>Please note the following NPRR(s) also propose revisions to the following section(s):</w:t>
      </w:r>
    </w:p>
    <w:p w14:paraId="61CCC38C" w14:textId="7F2FA021" w:rsidR="00EB6CA4" w:rsidRPr="00EB6CA4" w:rsidRDefault="00EB6CA4" w:rsidP="00EB6CA4">
      <w:pPr>
        <w:pStyle w:val="ListParagraph"/>
        <w:numPr>
          <w:ilvl w:val="0"/>
          <w:numId w:val="23"/>
        </w:numPr>
        <w:rPr>
          <w:rFonts w:ascii="Arial" w:hAnsi="Arial" w:cs="Arial"/>
        </w:rPr>
      </w:pPr>
      <w:r w:rsidRPr="00EB6CA4">
        <w:rPr>
          <w:rFonts w:ascii="Arial" w:hAnsi="Arial" w:cs="Arial"/>
        </w:rPr>
        <w:t>NPRR995, RTF-6 Create Definition and Terms for Settlement Only Energy Storage</w:t>
      </w:r>
    </w:p>
    <w:p w14:paraId="0E0C0BDC" w14:textId="057933B0" w:rsidR="00EB6CA4" w:rsidRPr="00EB6CA4" w:rsidRDefault="00EB6CA4" w:rsidP="00EB6CA4">
      <w:pPr>
        <w:pStyle w:val="ListParagraph"/>
        <w:numPr>
          <w:ilvl w:val="1"/>
          <w:numId w:val="23"/>
        </w:numPr>
        <w:rPr>
          <w:rFonts w:ascii="Arial" w:hAnsi="Arial" w:cs="Arial"/>
        </w:rPr>
      </w:pPr>
      <w:r w:rsidRPr="00EB6CA4">
        <w:rPr>
          <w:rFonts w:ascii="Arial" w:hAnsi="Arial" w:cs="Arial"/>
        </w:rPr>
        <w:t>Section 3.8.7</w:t>
      </w:r>
    </w:p>
    <w:p w14:paraId="6E9D8783" w14:textId="0930958B" w:rsidR="0027374E" w:rsidRPr="0027374E" w:rsidRDefault="00EB6CA4" w:rsidP="0027374E">
      <w:pPr>
        <w:pStyle w:val="ListParagraph"/>
        <w:numPr>
          <w:ilvl w:val="1"/>
          <w:numId w:val="23"/>
        </w:numPr>
        <w:spacing w:after="120"/>
        <w:rPr>
          <w:rFonts w:ascii="Arial" w:hAnsi="Arial" w:cs="Arial"/>
        </w:rPr>
      </w:pPr>
      <w:r w:rsidRPr="00EB6CA4">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374E" w14:paraId="28970F80" w14:textId="77777777" w:rsidTr="001B6FC6">
        <w:trPr>
          <w:trHeight w:val="350"/>
        </w:trPr>
        <w:tc>
          <w:tcPr>
            <w:tcW w:w="10440" w:type="dxa"/>
            <w:tcBorders>
              <w:bottom w:val="single" w:sz="4" w:space="0" w:color="auto"/>
            </w:tcBorders>
            <w:shd w:val="clear" w:color="auto" w:fill="FFFFFF"/>
            <w:vAlign w:val="center"/>
          </w:tcPr>
          <w:p w14:paraId="2C648D8C" w14:textId="77777777" w:rsidR="0027374E" w:rsidRDefault="0027374E" w:rsidP="001B6FC6">
            <w:pPr>
              <w:pStyle w:val="Header"/>
              <w:jc w:val="center"/>
            </w:pPr>
            <w:r>
              <w:t>Revised Cover Page Language</w:t>
            </w:r>
          </w:p>
        </w:tc>
      </w:tr>
    </w:tbl>
    <w:p w14:paraId="7CF4186F" w14:textId="77777777" w:rsidR="0027374E" w:rsidRPr="0027374E" w:rsidRDefault="0027374E" w:rsidP="0027374E">
      <w:pPr>
        <w:pStyle w:val="NormalArial"/>
        <w:spacing w:before="120" w:after="120"/>
        <w:rPr>
          <w:sz w:val="16"/>
          <w:szCs w:val="16"/>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374E" w:rsidRPr="00FB509B" w14:paraId="6B3B6EAC" w14:textId="77777777" w:rsidTr="001B6FC6">
        <w:trPr>
          <w:trHeight w:val="1152"/>
        </w:trPr>
        <w:tc>
          <w:tcPr>
            <w:tcW w:w="2880" w:type="dxa"/>
            <w:tcBorders>
              <w:top w:val="single" w:sz="4" w:space="0" w:color="auto"/>
              <w:bottom w:val="single" w:sz="4" w:space="0" w:color="auto"/>
            </w:tcBorders>
            <w:shd w:val="clear" w:color="auto" w:fill="FFFFFF"/>
            <w:vAlign w:val="center"/>
          </w:tcPr>
          <w:p w14:paraId="1108648E" w14:textId="77777777" w:rsidR="0027374E" w:rsidRDefault="0027374E" w:rsidP="0027374E">
            <w:pPr>
              <w:pStyle w:val="Header"/>
              <w:spacing w:before="120" w:after="120"/>
            </w:pPr>
            <w:r>
              <w:lastRenderedPageBreak/>
              <w:t xml:space="preserve">Nodal Protocol Sections Requiring Revision </w:t>
            </w:r>
          </w:p>
        </w:tc>
        <w:tc>
          <w:tcPr>
            <w:tcW w:w="7560" w:type="dxa"/>
            <w:tcBorders>
              <w:top w:val="single" w:sz="4" w:space="0" w:color="auto"/>
            </w:tcBorders>
            <w:vAlign w:val="center"/>
          </w:tcPr>
          <w:p w14:paraId="0A0663AC" w14:textId="77777777" w:rsidR="0027374E" w:rsidRDefault="0027374E" w:rsidP="0027374E">
            <w:pPr>
              <w:pStyle w:val="NormalArial"/>
              <w:spacing w:before="120"/>
            </w:pPr>
            <w:r>
              <w:t>2.1, Definitions</w:t>
            </w:r>
          </w:p>
          <w:p w14:paraId="170119E6" w14:textId="77777777" w:rsidR="00D55F68" w:rsidRDefault="0027374E" w:rsidP="008F2066">
            <w:pPr>
              <w:pStyle w:val="NormalArial"/>
              <w:rPr>
                <w:ins w:id="0" w:author="ERCOT 061021" w:date="2021-06-10T09:27:00Z"/>
              </w:rPr>
            </w:pPr>
            <w:r>
              <w:t xml:space="preserve">3.8.7, </w:t>
            </w:r>
            <w:r w:rsidRPr="00937528">
              <w:t>Self-Limiting Facility</w:t>
            </w:r>
          </w:p>
          <w:p w14:paraId="2266E31E" w14:textId="204B53D0" w:rsidR="008F2066" w:rsidRDefault="008F2066" w:rsidP="008F2066">
            <w:pPr>
              <w:pStyle w:val="NormalArial"/>
              <w:rPr>
                <w:ins w:id="1" w:author="ERCOT 061021" w:date="2021-06-10T09:23:00Z"/>
              </w:rPr>
            </w:pPr>
            <w:ins w:id="2" w:author="ERCOT 061021" w:date="2021-06-10T09:23:00Z">
              <w:r>
                <w:t>6.3.2, Activities for Real-Time Operations</w:t>
              </w:r>
            </w:ins>
          </w:p>
          <w:p w14:paraId="04DB2271" w14:textId="77777777" w:rsidR="00D55F68" w:rsidRDefault="0027374E" w:rsidP="00D55F68">
            <w:pPr>
              <w:pStyle w:val="NormalArial"/>
              <w:rPr>
                <w:ins w:id="3" w:author="ERCOT 061021" w:date="2021-06-10T09:27:00Z"/>
              </w:rPr>
            </w:pPr>
            <w:r w:rsidRPr="00DF3CEA">
              <w:t>6.5.5.2</w:t>
            </w:r>
            <w:r>
              <w:t xml:space="preserve">, </w:t>
            </w:r>
            <w:r w:rsidRPr="00DF3CEA">
              <w:t>Operational Data Requirements</w:t>
            </w:r>
          </w:p>
          <w:p w14:paraId="1FBB305F" w14:textId="65C4EE4A" w:rsidR="0027374E" w:rsidRPr="00FB509B" w:rsidRDefault="008F2066" w:rsidP="00D55F68">
            <w:pPr>
              <w:pStyle w:val="NormalArial"/>
              <w:spacing w:after="120"/>
            </w:pPr>
            <w:ins w:id="4" w:author="ERCOT 061021" w:date="2021-06-10T09:23:00Z">
              <w:r>
                <w:t>16.11.4.3.2, Real-Time Liability Estimate</w:t>
              </w:r>
            </w:ins>
          </w:p>
        </w:tc>
      </w:tr>
      <w:tr w:rsidR="0027374E" w:rsidRPr="00DA568C" w14:paraId="169E0B39" w14:textId="77777777" w:rsidTr="0027374E">
        <w:trPr>
          <w:trHeight w:val="518"/>
        </w:trPr>
        <w:tc>
          <w:tcPr>
            <w:tcW w:w="2880" w:type="dxa"/>
            <w:shd w:val="clear" w:color="auto" w:fill="FFFFFF"/>
            <w:vAlign w:val="center"/>
          </w:tcPr>
          <w:p w14:paraId="2DAB784C" w14:textId="77777777" w:rsidR="0027374E" w:rsidRDefault="0027374E" w:rsidP="0027374E">
            <w:pPr>
              <w:pStyle w:val="Header"/>
              <w:spacing w:before="120" w:after="120"/>
            </w:pPr>
            <w:r>
              <w:t>Revision Description</w:t>
            </w:r>
          </w:p>
        </w:tc>
        <w:tc>
          <w:tcPr>
            <w:tcW w:w="7560" w:type="dxa"/>
            <w:vAlign w:val="center"/>
          </w:tcPr>
          <w:p w14:paraId="2632C4F7" w14:textId="77777777" w:rsidR="0027374E" w:rsidRDefault="0027374E" w:rsidP="0027374E">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04BB0AE8" w14:textId="77777777" w:rsidR="0027374E" w:rsidRPr="00DA568C" w:rsidRDefault="0027374E" w:rsidP="0027374E">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this NPRR requires the Qualified Scheduling Entity (QSE) for any SOG to provide telemetry of the injection or withdrawal at the Point of Interconnection (POI) (for transmission-connected sites) or Point of Common Coupling (POCC) (for distribution-connected sites) as well as telemetry of gross real power injection and withdrawal at the generator terminals and the status of each SOG’s breaker</w:t>
            </w:r>
            <w:r>
              <w:rPr>
                <w:color w:val="000000"/>
              </w:rPr>
              <w:t xml:space="preserve">.  Self-Limiting Facilities that include SOGs would be subject to the same consequences as other Self-Limiting Facilities when the MW Injection or MW Withdrawal limit is exceeded.  </w:t>
            </w:r>
          </w:p>
        </w:tc>
      </w:tr>
      <w:tr w:rsidR="0027374E" w:rsidRPr="00DA568C" w14:paraId="79C0D5B2" w14:textId="77777777" w:rsidTr="001B6FC6">
        <w:trPr>
          <w:trHeight w:val="518"/>
        </w:trPr>
        <w:tc>
          <w:tcPr>
            <w:tcW w:w="2880" w:type="dxa"/>
            <w:tcBorders>
              <w:bottom w:val="single" w:sz="4" w:space="0" w:color="auto"/>
            </w:tcBorders>
            <w:shd w:val="clear" w:color="auto" w:fill="FFFFFF"/>
            <w:vAlign w:val="center"/>
          </w:tcPr>
          <w:p w14:paraId="44DB3935" w14:textId="0473DD66" w:rsidR="0027374E" w:rsidRDefault="0027374E" w:rsidP="0027374E">
            <w:pPr>
              <w:pStyle w:val="Header"/>
              <w:spacing w:before="120" w:after="120"/>
            </w:pPr>
            <w:r>
              <w:t>Business Case</w:t>
            </w:r>
          </w:p>
        </w:tc>
        <w:tc>
          <w:tcPr>
            <w:tcW w:w="7560" w:type="dxa"/>
            <w:tcBorders>
              <w:bottom w:val="single" w:sz="4" w:space="0" w:color="auto"/>
            </w:tcBorders>
            <w:vAlign w:val="center"/>
          </w:tcPr>
          <w:p w14:paraId="6C0152B7" w14:textId="300C9B76" w:rsidR="0027374E" w:rsidRDefault="0027374E" w:rsidP="0027374E">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proposes to require telemetry of the MW Injection and MW Withdrawal values at the POI or POCC. </w:t>
            </w:r>
          </w:p>
          <w:p w14:paraId="09CF2D52" w14:textId="77777777" w:rsidR="0027374E" w:rsidRDefault="0027374E" w:rsidP="0027374E">
            <w:pPr>
              <w:pStyle w:val="NormalArial"/>
              <w:spacing w:before="120" w:after="120"/>
            </w:pPr>
            <w:r>
              <w:t xml:space="preserve">In addition to facilitating enforcement of Self-Limiting Facility limits, this net telemetry will provide greater visibility of SOG performance to ERCOT operations </w:t>
            </w:r>
            <w:r w:rsidRPr="001B02EB">
              <w:t xml:space="preserve">and planning personnel.  However, to further support this visibility, this NPRR also requires SOGs to provide telemetry of gross real power output or withdrawal, as measured at the generator terminals.  The requirement to provide these additional </w:t>
            </w:r>
            <w:r w:rsidRPr="001B02EB">
              <w:lastRenderedPageBreak/>
              <w:t>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292E8C15" w14:textId="6C0A598F" w:rsidR="0027374E" w:rsidRDefault="0027374E" w:rsidP="0027374E">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t>-</w:t>
            </w:r>
            <w:r w:rsidRPr="00DF048D">
              <w:t>shed</w:t>
            </w:r>
            <w:r>
              <w:t>,</w:t>
            </w:r>
            <w:r w:rsidRPr="00DF048D">
              <w:t xml:space="preserve"> which highlighted the </w:t>
            </w:r>
            <w:r>
              <w:t xml:space="preserve">operational </w:t>
            </w:r>
            <w:r w:rsidRPr="00DF048D">
              <w:t>need for telemetry.</w:t>
            </w:r>
          </w:p>
        </w:tc>
      </w:tr>
    </w:tbl>
    <w:p w14:paraId="6850EF9C" w14:textId="77777777" w:rsidR="0027374E" w:rsidRPr="0027374E" w:rsidRDefault="0027374E" w:rsidP="008F206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3CECAE4D" w:rsidR="009A3772" w:rsidRDefault="008F2066" w:rsidP="008F2066">
            <w:pPr>
              <w:pStyle w:val="Header"/>
              <w:jc w:val="center"/>
            </w:pPr>
            <w:r>
              <w:t xml:space="preserve">Revised </w:t>
            </w:r>
            <w:r w:rsidR="009A3772">
              <w:t>Proposed Protocol Language</w:t>
            </w:r>
          </w:p>
        </w:tc>
      </w:tr>
    </w:tbl>
    <w:p w14:paraId="4B6D187A" w14:textId="77777777" w:rsidR="008C013B" w:rsidRDefault="008C013B" w:rsidP="008C013B">
      <w:pPr>
        <w:pStyle w:val="Heading2"/>
        <w:numPr>
          <w:ilvl w:val="0"/>
          <w:numId w:val="0"/>
        </w:numPr>
      </w:pPr>
      <w:bookmarkStart w:id="5" w:name="_Toc205190238"/>
      <w:bookmarkStart w:id="6" w:name="_Toc118909445"/>
      <w:bookmarkStart w:id="7" w:name="_Toc118224377"/>
      <w:bookmarkStart w:id="8" w:name="_Toc73847662"/>
      <w:r>
        <w:t>2.1</w:t>
      </w:r>
      <w:r>
        <w:tab/>
        <w:t>DEFINITIONS</w:t>
      </w:r>
      <w:bookmarkEnd w:id="5"/>
      <w:bookmarkEnd w:id="6"/>
      <w:bookmarkEnd w:id="7"/>
      <w:bookmarkEnd w:id="8"/>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9"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10"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11" w:author="ERCOT" w:date="2021-01-15T08:47:00Z"/>
        </w:rPr>
      </w:pPr>
      <w:ins w:id="12" w:author="ERCOT" w:date="2021-01-15T08:47:00Z">
        <w:r w:rsidRPr="00482288">
          <w:rPr>
            <w:b/>
          </w:rPr>
          <w:lastRenderedPageBreak/>
          <w:t>Point of Common Coupling</w:t>
        </w:r>
      </w:ins>
    </w:p>
    <w:p w14:paraId="758DAE7A" w14:textId="77777777" w:rsidR="000517C8" w:rsidRPr="003B014D" w:rsidRDefault="000517C8" w:rsidP="000517C8">
      <w:pPr>
        <w:spacing w:after="240"/>
        <w:rPr>
          <w:ins w:id="13" w:author="ERCOT" w:date="2021-01-15T08:47:00Z"/>
        </w:rPr>
      </w:pPr>
      <w:ins w:id="14"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5" w:author="ERCOT" w:date="2021-01-15T08:57:00Z">
              <w:r>
                <w:t>,</w:t>
              </w:r>
            </w:ins>
            <w:r>
              <w:t xml:space="preserve"> </w:t>
            </w:r>
            <w:del w:id="16" w:author="ERCOT" w:date="2021-01-15T08:57:00Z">
              <w:r w:rsidDel="00D61046">
                <w:delText xml:space="preserve">and/or </w:delText>
              </w:r>
            </w:del>
            <w:r>
              <w:t>Energy Storage Resources (ESRs)</w:t>
            </w:r>
            <w:ins w:id="17" w:author="ERCOT" w:date="2021-01-15T08:57:00Z">
              <w:r>
                <w:t xml:space="preserve">, </w:t>
              </w:r>
            </w:ins>
            <w:ins w:id="18" w:author="ERCOT" w:date="2021-01-21T09:07:00Z">
              <w:r w:rsidR="008C5B9B">
                <w:t xml:space="preserve">and/or </w:t>
              </w:r>
            </w:ins>
            <w:ins w:id="19"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20" w:author="ERCOT" w:date="2021-01-15T08:58:00Z">
              <w:r>
                <w:t xml:space="preserve"> registered</w:t>
              </w:r>
            </w:ins>
            <w:r>
              <w:t xml:space="preserve"> </w:t>
            </w:r>
            <w:del w:id="21" w:author="ERCOT" w:date="2021-01-15T08:58:00Z">
              <w:r w:rsidDel="00D61046">
                <w:delText xml:space="preserve">Resource(s) </w:delText>
              </w:r>
            </w:del>
            <w:ins w:id="22"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23" w:author="ERCOT" w:date="2021-01-15T08:58:00Z">
              <w:r w:rsidRPr="002051D0" w:rsidDel="00D61046">
                <w:delText>(</w:delText>
              </w:r>
            </w:del>
            <w:r w:rsidRPr="002051D0">
              <w:t>s</w:t>
            </w:r>
            <w:del w:id="24"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commentRangeStart w:id="25"/>
            <w:r w:rsidRPr="00197513">
              <w:rPr>
                <w:b/>
                <w:i/>
              </w:rPr>
              <w:t>3.8.</w:t>
            </w:r>
            <w:r>
              <w:rPr>
                <w:b/>
                <w:i/>
              </w:rPr>
              <w:t>7</w:t>
            </w:r>
            <w:commentRangeEnd w:id="25"/>
            <w:r w:rsidR="00514496">
              <w:rPr>
                <w:rStyle w:val="CommentReference"/>
              </w:rPr>
              <w:commentReference w:id="25"/>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6" w:author="ERCOT" w:date="2021-05-13T10:01:00Z">
              <w:r w:rsidR="00760072">
                <w:t>registered gene</w:t>
              </w:r>
              <w:r w:rsidR="00B5218C">
                <w:t>rators or Energy Storage S</w:t>
              </w:r>
              <w:r w:rsidR="00760072">
                <w:t>ystems (ESSs)</w:t>
              </w:r>
            </w:ins>
            <w:del w:id="27"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8"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9"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lastRenderedPageBreak/>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30"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18DEC6B8" w14:textId="77777777" w:rsidR="008E103B" w:rsidRDefault="008E103B" w:rsidP="008E103B">
      <w:pPr>
        <w:pStyle w:val="H3"/>
        <w:spacing w:before="480"/>
      </w:pPr>
      <w:bookmarkStart w:id="31" w:name="_Toc397504910"/>
      <w:bookmarkStart w:id="32" w:name="_Toc402357038"/>
      <w:bookmarkStart w:id="33" w:name="_Toc422486418"/>
      <w:bookmarkStart w:id="34" w:name="_Toc433093270"/>
      <w:bookmarkStart w:id="35" w:name="_Toc433093428"/>
      <w:bookmarkStart w:id="36" w:name="_Toc440874658"/>
      <w:bookmarkStart w:id="37" w:name="_Toc448142213"/>
      <w:bookmarkStart w:id="38" w:name="_Toc448142370"/>
      <w:bookmarkStart w:id="39" w:name="_Toc458770206"/>
      <w:bookmarkStart w:id="40" w:name="_Toc459294174"/>
      <w:bookmarkStart w:id="41" w:name="_Toc463262667"/>
      <w:bookmarkStart w:id="42" w:name="_Toc468286739"/>
      <w:bookmarkStart w:id="43" w:name="_Toc481502785"/>
      <w:bookmarkStart w:id="44" w:name="_Toc496079955"/>
      <w:bookmarkStart w:id="45" w:name="_Toc65151608"/>
      <w:bookmarkStart w:id="46" w:name="_Toc397504952"/>
      <w:bookmarkStart w:id="47" w:name="_Toc402357080"/>
      <w:bookmarkStart w:id="48" w:name="_Toc422486460"/>
      <w:bookmarkStart w:id="49" w:name="_Toc433093312"/>
      <w:bookmarkStart w:id="50" w:name="_Toc433093470"/>
      <w:bookmarkStart w:id="51" w:name="_Toc440874699"/>
      <w:bookmarkStart w:id="52" w:name="_Toc448142254"/>
      <w:bookmarkStart w:id="53" w:name="_Toc448142411"/>
      <w:bookmarkStart w:id="54" w:name="_Toc458770247"/>
      <w:bookmarkStart w:id="55" w:name="_Toc459294215"/>
      <w:bookmarkStart w:id="56" w:name="_Toc463262708"/>
      <w:bookmarkStart w:id="57" w:name="_Toc468286782"/>
      <w:bookmarkStart w:id="58" w:name="_Toc481502828"/>
      <w:bookmarkStart w:id="59" w:name="_Toc496079996"/>
      <w:bookmarkStart w:id="60" w:name="_Toc65151657"/>
      <w:r>
        <w:lastRenderedPageBreak/>
        <w:t>6.3.2</w:t>
      </w:r>
      <w:r>
        <w:tab/>
        <w:t>Activities for Real-Time Operations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lastRenderedPageBreak/>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167E7C3" w14:textId="77777777" w:rsidR="008E103B" w:rsidRDefault="008E103B" w:rsidP="001B6FC6">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w:t>
            </w:r>
            <w:r>
              <w:rPr>
                <w:iCs w:val="0"/>
              </w:rPr>
              <w:lastRenderedPageBreak/>
              <w:t>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8448BB1" w14:textId="77777777" w:rsidR="008E103B" w:rsidRDefault="008E103B" w:rsidP="001B6FC6">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E103B" w14:paraId="3C1CC003" w14:textId="77777777" w:rsidTr="001B6FC6">
        <w:trPr>
          <w:trHeight w:val="206"/>
        </w:trPr>
        <w:tc>
          <w:tcPr>
            <w:tcW w:w="9625" w:type="dxa"/>
            <w:shd w:val="pct12" w:color="auto" w:fill="auto"/>
          </w:tcPr>
          <w:p w14:paraId="18AC3091" w14:textId="77777777" w:rsidR="008E103B" w:rsidRDefault="008E103B" w:rsidP="001B6FC6">
            <w:pPr>
              <w:pStyle w:val="Instructions"/>
              <w:spacing w:before="120"/>
            </w:pPr>
            <w:r>
              <w:t xml:space="preserve">[NPRR829, NPRR904, NPRR917, NPRR1000, NPRR1006, NPRR1010:  Replace applicable portions of paragraph (2) above with the following upon system implementation for NPRR829, </w:t>
            </w:r>
            <w:r>
              <w:lastRenderedPageBreak/>
              <w:t>NPRR904, NPRR917, NPRR1000, or NPRR1006; or upon system implementation of the Real-Time Co-Optimization (RTC) project for NPRR1010:]</w:t>
            </w:r>
          </w:p>
          <w:p w14:paraId="20CFD77C" w14:textId="77777777" w:rsidR="008E103B" w:rsidRPr="003161DC" w:rsidRDefault="008E103B" w:rsidP="001B6FC6">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rsidRPr="003161DC" w14:paraId="3EDF7DB3" w14:textId="77777777" w:rsidTr="001B6FC6">
              <w:trPr>
                <w:cantSplit/>
                <w:trHeight w:val="440"/>
                <w:tblHeader/>
              </w:trPr>
              <w:tc>
                <w:tcPr>
                  <w:tcW w:w="2276" w:type="dxa"/>
                </w:tcPr>
                <w:p w14:paraId="608A7B59" w14:textId="77777777" w:rsidR="008E103B" w:rsidRPr="003161DC" w:rsidRDefault="008E103B" w:rsidP="001B6FC6">
                  <w:pPr>
                    <w:spacing w:after="60"/>
                    <w:rPr>
                      <w:b/>
                      <w:iCs/>
                      <w:sz w:val="20"/>
                    </w:rPr>
                  </w:pPr>
                  <w:r w:rsidRPr="003161DC">
                    <w:rPr>
                      <w:b/>
                      <w:iCs/>
                      <w:sz w:val="20"/>
                    </w:rPr>
                    <w:t>Operating Period</w:t>
                  </w:r>
                </w:p>
              </w:tc>
              <w:tc>
                <w:tcPr>
                  <w:tcW w:w="3477" w:type="dxa"/>
                </w:tcPr>
                <w:p w14:paraId="3BAAF43A" w14:textId="77777777" w:rsidR="008E103B" w:rsidRPr="003161DC" w:rsidRDefault="008E103B" w:rsidP="001B6FC6">
                  <w:pPr>
                    <w:spacing w:after="60"/>
                    <w:rPr>
                      <w:b/>
                      <w:bCs/>
                      <w:iCs/>
                      <w:sz w:val="20"/>
                    </w:rPr>
                  </w:pPr>
                  <w:r w:rsidRPr="003161DC">
                    <w:rPr>
                      <w:b/>
                      <w:bCs/>
                      <w:iCs/>
                      <w:sz w:val="20"/>
                    </w:rPr>
                    <w:t>QSE Activities</w:t>
                  </w:r>
                </w:p>
              </w:tc>
              <w:tc>
                <w:tcPr>
                  <w:tcW w:w="3823" w:type="dxa"/>
                </w:tcPr>
                <w:p w14:paraId="28682851" w14:textId="77777777" w:rsidR="008E103B" w:rsidRPr="003161DC" w:rsidRDefault="008E103B" w:rsidP="001B6FC6">
                  <w:pPr>
                    <w:spacing w:after="60"/>
                    <w:rPr>
                      <w:b/>
                      <w:bCs/>
                      <w:iCs/>
                      <w:sz w:val="20"/>
                    </w:rPr>
                  </w:pPr>
                  <w:r w:rsidRPr="003161DC">
                    <w:rPr>
                      <w:b/>
                      <w:bCs/>
                      <w:iCs/>
                      <w:sz w:val="20"/>
                    </w:rPr>
                    <w:t>ERCOT Activities</w:t>
                  </w:r>
                </w:p>
              </w:tc>
            </w:tr>
            <w:tr w:rsidR="008E103B" w:rsidRPr="003161DC" w14:paraId="0554191B" w14:textId="77777777" w:rsidTr="001B6FC6">
              <w:trPr>
                <w:cantSplit/>
                <w:trHeight w:val="576"/>
              </w:trPr>
              <w:tc>
                <w:tcPr>
                  <w:tcW w:w="2276" w:type="dxa"/>
                </w:tcPr>
                <w:p w14:paraId="1EE60070" w14:textId="77777777" w:rsidR="008E103B" w:rsidRPr="003161DC" w:rsidRDefault="008E103B" w:rsidP="001B6FC6">
                  <w:pPr>
                    <w:spacing w:after="60"/>
                    <w:rPr>
                      <w:iCs/>
                      <w:sz w:val="20"/>
                    </w:rPr>
                  </w:pPr>
                  <w:r w:rsidRPr="003161DC">
                    <w:rPr>
                      <w:iCs/>
                      <w:sz w:val="20"/>
                    </w:rPr>
                    <w:t xml:space="preserve">During the first hour of the Operating Period </w:t>
                  </w:r>
                </w:p>
              </w:tc>
              <w:tc>
                <w:tcPr>
                  <w:tcW w:w="3477" w:type="dxa"/>
                </w:tcPr>
                <w:p w14:paraId="78AB9C4E" w14:textId="77777777" w:rsidR="008E103B" w:rsidRPr="003161DC" w:rsidRDefault="008E103B" w:rsidP="001B6FC6">
                  <w:pPr>
                    <w:spacing w:after="60"/>
                    <w:rPr>
                      <w:iCs/>
                      <w:sz w:val="20"/>
                    </w:rPr>
                  </w:pPr>
                </w:p>
              </w:tc>
              <w:tc>
                <w:tcPr>
                  <w:tcW w:w="3823" w:type="dxa"/>
                </w:tcPr>
                <w:p w14:paraId="6A985172" w14:textId="77777777" w:rsidR="008E103B" w:rsidRPr="003161DC" w:rsidRDefault="008E103B" w:rsidP="001B6FC6">
                  <w:pPr>
                    <w:rPr>
                      <w:iCs/>
                      <w:sz w:val="20"/>
                    </w:rPr>
                  </w:pPr>
                  <w:r w:rsidRPr="003161DC">
                    <w:rPr>
                      <w:iCs/>
                      <w:sz w:val="20"/>
                    </w:rPr>
                    <w:t>Execute the Hour-Ahead Sequence, including HRUC, beginning with the second hour of the Operating Period</w:t>
                  </w:r>
                </w:p>
                <w:p w14:paraId="70797F04" w14:textId="77777777" w:rsidR="008E103B" w:rsidRPr="003161DC" w:rsidRDefault="008E103B" w:rsidP="001B6FC6">
                  <w:pPr>
                    <w:rPr>
                      <w:iCs/>
                      <w:sz w:val="20"/>
                    </w:rPr>
                  </w:pPr>
                </w:p>
                <w:p w14:paraId="000ABF48" w14:textId="77777777" w:rsidR="008E103B" w:rsidRPr="003161DC" w:rsidRDefault="008E103B" w:rsidP="001B6FC6">
                  <w:pPr>
                    <w:rPr>
                      <w:iCs/>
                      <w:sz w:val="20"/>
                    </w:rPr>
                  </w:pPr>
                  <w:r w:rsidRPr="003161DC">
                    <w:rPr>
                      <w:iCs/>
                      <w:sz w:val="20"/>
                    </w:rPr>
                    <w:t>Review the list of Off-Line Available Resources with a start-up time of one hour or less</w:t>
                  </w:r>
                </w:p>
                <w:p w14:paraId="3758E654" w14:textId="77777777" w:rsidR="008E103B" w:rsidRPr="003161DC" w:rsidRDefault="008E103B" w:rsidP="001B6FC6">
                  <w:pPr>
                    <w:rPr>
                      <w:iCs/>
                      <w:sz w:val="20"/>
                    </w:rPr>
                  </w:pPr>
                </w:p>
                <w:p w14:paraId="6888EEB2" w14:textId="77777777" w:rsidR="008E103B" w:rsidRPr="003161DC" w:rsidRDefault="008E103B" w:rsidP="001B6FC6">
                  <w:pPr>
                    <w:rPr>
                      <w:iCs/>
                      <w:sz w:val="20"/>
                    </w:rPr>
                  </w:pPr>
                  <w:r w:rsidRPr="003161DC">
                    <w:rPr>
                      <w:iCs/>
                      <w:sz w:val="20"/>
                    </w:rPr>
                    <w:t>Review and communicate HRUC commitments and Direct Current Tie (DC Tie) Schedule curtailments</w:t>
                  </w:r>
                </w:p>
                <w:p w14:paraId="683A0365" w14:textId="77777777" w:rsidR="008E103B" w:rsidRPr="003161DC" w:rsidRDefault="008E103B" w:rsidP="001B6FC6">
                  <w:pPr>
                    <w:rPr>
                      <w:iCs/>
                      <w:sz w:val="20"/>
                    </w:rPr>
                  </w:pPr>
                </w:p>
                <w:p w14:paraId="14A126A4" w14:textId="77777777" w:rsidR="008E103B" w:rsidRPr="003161DC" w:rsidRDefault="008E103B" w:rsidP="001B6FC6">
                  <w:pPr>
                    <w:rPr>
                      <w:iCs/>
                      <w:sz w:val="20"/>
                    </w:rPr>
                  </w:pPr>
                  <w:r w:rsidRPr="003161DC">
                    <w:rPr>
                      <w:iCs/>
                      <w:sz w:val="20"/>
                    </w:rPr>
                    <w:t>Snapshot the Scheduled Power Consumption for Controllable Load Resources</w:t>
                  </w:r>
                </w:p>
              </w:tc>
            </w:tr>
            <w:tr w:rsidR="008E103B" w:rsidRPr="003161DC" w14:paraId="2D1F8F0E" w14:textId="77777777" w:rsidTr="001B6FC6">
              <w:trPr>
                <w:cantSplit/>
                <w:trHeight w:val="395"/>
              </w:trPr>
              <w:tc>
                <w:tcPr>
                  <w:tcW w:w="2276" w:type="dxa"/>
                </w:tcPr>
                <w:p w14:paraId="0653C4C7" w14:textId="77777777" w:rsidR="008E103B" w:rsidRPr="003161DC" w:rsidRDefault="008E103B" w:rsidP="001B6FC6">
                  <w:pPr>
                    <w:spacing w:after="60"/>
                    <w:rPr>
                      <w:iCs/>
                      <w:sz w:val="20"/>
                    </w:rPr>
                  </w:pPr>
                  <w:r w:rsidRPr="003161DC">
                    <w:rPr>
                      <w:iCs/>
                      <w:sz w:val="20"/>
                    </w:rPr>
                    <w:t>SCED run</w:t>
                  </w:r>
                </w:p>
              </w:tc>
              <w:tc>
                <w:tcPr>
                  <w:tcW w:w="3477" w:type="dxa"/>
                </w:tcPr>
                <w:p w14:paraId="56B0C0F6" w14:textId="77777777" w:rsidR="008E103B" w:rsidRPr="003161DC" w:rsidRDefault="008E103B" w:rsidP="001B6FC6">
                  <w:pPr>
                    <w:spacing w:after="60"/>
                    <w:rPr>
                      <w:iCs/>
                      <w:sz w:val="20"/>
                    </w:rPr>
                  </w:pPr>
                </w:p>
              </w:tc>
              <w:tc>
                <w:tcPr>
                  <w:tcW w:w="3823" w:type="dxa"/>
                </w:tcPr>
                <w:p w14:paraId="55E77FD2" w14:textId="77777777" w:rsidR="008E103B" w:rsidRPr="003161DC" w:rsidRDefault="008E103B" w:rsidP="001B6FC6">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E103B" w:rsidRPr="003161DC" w14:paraId="04FCFC8F" w14:textId="77777777" w:rsidTr="001B6FC6">
              <w:trPr>
                <w:trHeight w:val="576"/>
              </w:trPr>
              <w:tc>
                <w:tcPr>
                  <w:tcW w:w="2276" w:type="dxa"/>
                </w:tcPr>
                <w:p w14:paraId="2EBFD7EA" w14:textId="77777777" w:rsidR="008E103B" w:rsidRPr="003161DC" w:rsidRDefault="008E103B" w:rsidP="001B6FC6">
                  <w:pPr>
                    <w:spacing w:after="60"/>
                    <w:rPr>
                      <w:iCs/>
                      <w:sz w:val="20"/>
                    </w:rPr>
                  </w:pPr>
                  <w:r w:rsidRPr="003161DC">
                    <w:rPr>
                      <w:iCs/>
                      <w:sz w:val="20"/>
                    </w:rPr>
                    <w:t>During the Operating Hour</w:t>
                  </w:r>
                </w:p>
              </w:tc>
              <w:tc>
                <w:tcPr>
                  <w:tcW w:w="3477" w:type="dxa"/>
                </w:tcPr>
                <w:p w14:paraId="10CAFEF5" w14:textId="77777777" w:rsidR="008E103B" w:rsidRPr="003161DC" w:rsidRDefault="008E103B" w:rsidP="001B6FC6">
                  <w:pPr>
                    <w:rPr>
                      <w:iCs/>
                      <w:sz w:val="20"/>
                    </w:rPr>
                  </w:pPr>
                  <w:r w:rsidRPr="003161DC">
                    <w:rPr>
                      <w:iCs/>
                      <w:sz w:val="20"/>
                    </w:rPr>
                    <w:t>Acknowledge receipt of Dispatch Instructions</w:t>
                  </w:r>
                </w:p>
                <w:p w14:paraId="56A3B367" w14:textId="77777777" w:rsidR="008E103B" w:rsidRPr="003161DC" w:rsidRDefault="008E103B" w:rsidP="001B6FC6">
                  <w:pPr>
                    <w:rPr>
                      <w:iCs/>
                      <w:sz w:val="20"/>
                    </w:rPr>
                  </w:pPr>
                </w:p>
                <w:p w14:paraId="61264B4F" w14:textId="77777777" w:rsidR="008E103B" w:rsidRPr="003161DC" w:rsidRDefault="008E103B" w:rsidP="001B6FC6">
                  <w:pPr>
                    <w:rPr>
                      <w:iCs/>
                      <w:sz w:val="20"/>
                    </w:rPr>
                  </w:pPr>
                  <w:r w:rsidRPr="003161DC">
                    <w:rPr>
                      <w:iCs/>
                      <w:sz w:val="20"/>
                    </w:rPr>
                    <w:t>Comply with Dispatch Instruction</w:t>
                  </w:r>
                </w:p>
                <w:p w14:paraId="15240E30" w14:textId="77777777" w:rsidR="008E103B" w:rsidRPr="003161DC" w:rsidRDefault="008E103B" w:rsidP="001B6FC6">
                  <w:pPr>
                    <w:rPr>
                      <w:iCs/>
                      <w:sz w:val="20"/>
                    </w:rPr>
                  </w:pPr>
                  <w:r w:rsidRPr="003161DC">
                    <w:rPr>
                      <w:iCs/>
                      <w:sz w:val="20"/>
                    </w:rPr>
                    <w:t xml:space="preserve"> </w:t>
                  </w:r>
                </w:p>
                <w:p w14:paraId="2340FDEA" w14:textId="77777777" w:rsidR="008E103B" w:rsidRPr="003161DC" w:rsidRDefault="008E103B" w:rsidP="001B6FC6">
                  <w:pPr>
                    <w:rPr>
                      <w:iCs/>
                      <w:sz w:val="20"/>
                    </w:rPr>
                  </w:pPr>
                  <w:r w:rsidRPr="003161DC">
                    <w:rPr>
                      <w:iCs/>
                      <w:sz w:val="20"/>
                    </w:rPr>
                    <w:t>Review Resource Status to assure current state of the Resources is properly telemetered</w:t>
                  </w:r>
                </w:p>
                <w:p w14:paraId="0F59AF83" w14:textId="77777777" w:rsidR="008E103B" w:rsidRPr="003161DC" w:rsidRDefault="008E103B" w:rsidP="001B6FC6">
                  <w:pPr>
                    <w:rPr>
                      <w:iCs/>
                      <w:sz w:val="20"/>
                    </w:rPr>
                  </w:pPr>
                </w:p>
                <w:p w14:paraId="7EAEDC39" w14:textId="77777777" w:rsidR="008E103B" w:rsidRPr="003161DC" w:rsidRDefault="008E103B" w:rsidP="001B6FC6">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15437A49" w14:textId="77777777" w:rsidR="008E103B" w:rsidRPr="003161DC" w:rsidRDefault="008E103B" w:rsidP="001B6FC6">
                  <w:pPr>
                    <w:rPr>
                      <w:iCs/>
                      <w:sz w:val="20"/>
                    </w:rPr>
                  </w:pPr>
                </w:p>
                <w:p w14:paraId="58B6F47F" w14:textId="77777777" w:rsidR="008E103B" w:rsidRDefault="008E103B" w:rsidP="001B6FC6">
                  <w:pPr>
                    <w:rPr>
                      <w:iCs/>
                      <w:sz w:val="20"/>
                    </w:rPr>
                  </w:pPr>
                  <w:r>
                    <w:rPr>
                      <w:iCs/>
                      <w:sz w:val="20"/>
                    </w:rPr>
                    <w:t>Submit and update Ancillary Service Offers</w:t>
                  </w:r>
                </w:p>
                <w:p w14:paraId="7DCE8BE4" w14:textId="77777777" w:rsidR="008E103B" w:rsidRDefault="008E103B" w:rsidP="001B6FC6">
                  <w:pPr>
                    <w:rPr>
                      <w:iCs/>
                      <w:sz w:val="20"/>
                    </w:rPr>
                  </w:pPr>
                </w:p>
                <w:p w14:paraId="77D9AF46" w14:textId="77777777" w:rsidR="008E103B" w:rsidRPr="003161DC" w:rsidRDefault="008E103B" w:rsidP="001B6FC6">
                  <w:pPr>
                    <w:rPr>
                      <w:iCs/>
                      <w:sz w:val="20"/>
                    </w:rPr>
                  </w:pPr>
                  <w:r w:rsidRPr="003161DC">
                    <w:rPr>
                      <w:iCs/>
                      <w:sz w:val="20"/>
                    </w:rPr>
                    <w:t xml:space="preserve">Communicate Resource Forced Outages to ERCOT </w:t>
                  </w:r>
                </w:p>
                <w:p w14:paraId="7525FD99" w14:textId="77777777" w:rsidR="008E103B" w:rsidRPr="003161DC" w:rsidRDefault="008E103B" w:rsidP="001B6FC6">
                  <w:pPr>
                    <w:rPr>
                      <w:iCs/>
                      <w:sz w:val="20"/>
                    </w:rPr>
                  </w:pPr>
                </w:p>
                <w:p w14:paraId="4D7EC972" w14:textId="77777777" w:rsidR="008E103B" w:rsidRPr="003161DC" w:rsidRDefault="008E103B" w:rsidP="001B6FC6">
                  <w:pPr>
                    <w:rPr>
                      <w:iCs/>
                      <w:sz w:val="20"/>
                    </w:rPr>
                  </w:pPr>
                </w:p>
              </w:tc>
              <w:tc>
                <w:tcPr>
                  <w:tcW w:w="3823" w:type="dxa"/>
                </w:tcPr>
                <w:p w14:paraId="140305CA" w14:textId="77777777" w:rsidR="008E103B" w:rsidRPr="003161DC" w:rsidRDefault="008E103B" w:rsidP="001B6FC6">
                  <w:pPr>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w:t>
                  </w:r>
                  <w:r w:rsidRPr="003161DC">
                    <w:rPr>
                      <w:iCs/>
                      <w:sz w:val="20"/>
                    </w:rPr>
                    <w:lastRenderedPageBreak/>
                    <w:t>Control Center Communications Protocol (ICCP) or Verbal Dispatch Instructions (VDIs)</w:t>
                  </w:r>
                  <w:r>
                    <w:rPr>
                      <w:iCs/>
                      <w:sz w:val="20"/>
                    </w:rPr>
                    <w:t>.  In communicating Ancillary Service awards, the awards shall be broken out by Ancillary Service sub-type, where applicable.</w:t>
                  </w:r>
                </w:p>
                <w:p w14:paraId="5301D506" w14:textId="77777777" w:rsidR="008E103B" w:rsidRPr="003161DC" w:rsidRDefault="008E103B" w:rsidP="001B6FC6">
                  <w:pPr>
                    <w:spacing w:before="240"/>
                    <w:rPr>
                      <w:iCs/>
                      <w:sz w:val="20"/>
                    </w:rPr>
                  </w:pPr>
                  <w:r w:rsidRPr="003161DC">
                    <w:rPr>
                      <w:iCs/>
                      <w:sz w:val="20"/>
                    </w:rPr>
                    <w:t>Monitor Resource Status and identify discrepancies between COP and telemetered Resource Status</w:t>
                  </w:r>
                </w:p>
                <w:p w14:paraId="08561B54" w14:textId="77777777" w:rsidR="008E103B" w:rsidRPr="003161DC" w:rsidRDefault="008E103B" w:rsidP="001B6FC6">
                  <w:pPr>
                    <w:rPr>
                      <w:iCs/>
                      <w:sz w:val="20"/>
                    </w:rPr>
                  </w:pPr>
                </w:p>
                <w:p w14:paraId="6A631851" w14:textId="77777777" w:rsidR="008E103B" w:rsidRPr="003161DC" w:rsidRDefault="008E103B" w:rsidP="001B6FC6">
                  <w:pPr>
                    <w:rPr>
                      <w:iCs/>
                      <w:sz w:val="20"/>
                    </w:rPr>
                  </w:pPr>
                  <w:r w:rsidRPr="003161DC">
                    <w:rPr>
                      <w:iCs/>
                      <w:sz w:val="20"/>
                    </w:rPr>
                    <w:t>Restart Real-Time Sequence on major change of Resource or Transmission Element Status</w:t>
                  </w:r>
                </w:p>
                <w:p w14:paraId="76A8BB1B" w14:textId="77777777" w:rsidR="008E103B" w:rsidRPr="003161DC" w:rsidRDefault="008E103B" w:rsidP="001B6FC6">
                  <w:pPr>
                    <w:rPr>
                      <w:iCs/>
                      <w:sz w:val="20"/>
                    </w:rPr>
                  </w:pPr>
                </w:p>
                <w:p w14:paraId="421EF94A" w14:textId="77777777" w:rsidR="008E103B" w:rsidRPr="003161DC" w:rsidRDefault="008E103B" w:rsidP="001B6FC6">
                  <w:pPr>
                    <w:rPr>
                      <w:b/>
                      <w:iCs/>
                      <w:sz w:val="20"/>
                    </w:rPr>
                  </w:pPr>
                  <w:r w:rsidRPr="003161DC">
                    <w:rPr>
                      <w:iCs/>
                      <w:sz w:val="20"/>
                    </w:rPr>
                    <w:t>Monitor ERCOT total system capacity providing Ancillary Services</w:t>
                  </w:r>
                  <w:r w:rsidRPr="003161DC">
                    <w:rPr>
                      <w:b/>
                      <w:iCs/>
                      <w:sz w:val="20"/>
                    </w:rPr>
                    <w:t xml:space="preserve"> </w:t>
                  </w:r>
                </w:p>
                <w:p w14:paraId="394E56BD" w14:textId="77777777" w:rsidR="008E103B" w:rsidRPr="003161DC" w:rsidRDefault="008E103B" w:rsidP="001B6FC6">
                  <w:pPr>
                    <w:rPr>
                      <w:iCs/>
                      <w:sz w:val="20"/>
                    </w:rPr>
                  </w:pPr>
                </w:p>
                <w:p w14:paraId="0D6255BF" w14:textId="77777777" w:rsidR="008E103B" w:rsidRPr="003161DC" w:rsidRDefault="008E103B" w:rsidP="001B6FC6">
                  <w:pPr>
                    <w:rPr>
                      <w:iCs/>
                      <w:sz w:val="20"/>
                    </w:rPr>
                  </w:pPr>
                  <w:r w:rsidRPr="003161DC">
                    <w:rPr>
                      <w:iCs/>
                      <w:sz w:val="20"/>
                    </w:rPr>
                    <w:t>Validate COP information</w:t>
                  </w:r>
                </w:p>
                <w:p w14:paraId="10804600" w14:textId="77777777" w:rsidR="008E103B" w:rsidRPr="003161DC" w:rsidRDefault="008E103B" w:rsidP="001B6FC6">
                  <w:pPr>
                    <w:rPr>
                      <w:iCs/>
                      <w:sz w:val="20"/>
                    </w:rPr>
                  </w:pPr>
                </w:p>
                <w:p w14:paraId="240A17AA" w14:textId="77777777" w:rsidR="008E103B" w:rsidRPr="003161DC" w:rsidRDefault="008E103B" w:rsidP="001B6FC6">
                  <w:pPr>
                    <w:rPr>
                      <w:iCs/>
                      <w:sz w:val="20"/>
                    </w:rPr>
                  </w:pPr>
                  <w:r w:rsidRPr="003161DC">
                    <w:rPr>
                      <w:iCs/>
                      <w:sz w:val="20"/>
                    </w:rPr>
                    <w:t>Monitor ERCOT control performance</w:t>
                  </w:r>
                </w:p>
                <w:p w14:paraId="323A87EF" w14:textId="77777777" w:rsidR="008E103B" w:rsidRPr="003161DC" w:rsidRDefault="008E103B" w:rsidP="001B6FC6">
                  <w:pPr>
                    <w:rPr>
                      <w:iCs/>
                      <w:sz w:val="20"/>
                    </w:rPr>
                  </w:pPr>
                </w:p>
                <w:p w14:paraId="0A7DB7FD" w14:textId="77777777" w:rsidR="008E103B" w:rsidRDefault="008E103B" w:rsidP="001B6FC6">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1408286C" w14:textId="77777777" w:rsidR="008E103B" w:rsidRPr="003161DC" w:rsidRDefault="008E103B" w:rsidP="001B6FC6">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 and Settlement Only Transmission Generator</w:t>
                  </w:r>
                  <w:r>
                    <w:rPr>
                      <w:iCs/>
                      <w:sz w:val="20"/>
                    </w:rPr>
                    <w:t>s</w:t>
                  </w:r>
                  <w:r w:rsidRPr="003161DC">
                    <w:rPr>
                      <w:iCs/>
                      <w:sz w:val="20"/>
                    </w:rPr>
                    <w:t xml:space="preserve"> (SOTGs).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w:t>
                  </w:r>
                  <w:r w:rsidRPr="003161DC">
                    <w:rPr>
                      <w:iCs/>
                      <w:sz w:val="20"/>
                    </w:rPr>
                    <w:lastRenderedPageBreak/>
                    <w:t>Base Points from SCED with the time stamp the prices are effective</w:t>
                  </w:r>
                </w:p>
                <w:p w14:paraId="180383F7" w14:textId="77777777" w:rsidR="008E103B" w:rsidRDefault="008E103B" w:rsidP="001B6FC6">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59EA4E34" w14:textId="37873095" w:rsidR="008E103B" w:rsidRPr="003161DC" w:rsidRDefault="008E103B" w:rsidP="001B6FC6">
                  <w:pPr>
                    <w:spacing w:before="240"/>
                    <w:rPr>
                      <w:iCs/>
                      <w:sz w:val="20"/>
                    </w:rPr>
                  </w:pPr>
                  <w:r w:rsidRPr="008F2066">
                    <w:rPr>
                      <w:iCs/>
                      <w:sz w:val="20"/>
                    </w:rPr>
                    <w:t xml:space="preserve">Post every 15 minutes on the ERCOT website the aggregate net injection from </w:t>
                  </w:r>
                  <w:r w:rsidRPr="008F2066">
                    <w:rPr>
                      <w:sz w:val="20"/>
                    </w:rPr>
                    <w:t>Settlement Only</w:t>
                  </w:r>
                  <w:r w:rsidRPr="008F2066">
                    <w:rPr>
                      <w:iCs/>
                      <w:sz w:val="20"/>
                    </w:rPr>
                    <w:t xml:space="preserve"> Generators (SOGs)</w:t>
                  </w:r>
                  <w:r w:rsidRPr="003161DC">
                    <w:rPr>
                      <w:iCs/>
                      <w:sz w:val="20"/>
                    </w:rPr>
                    <w:t xml:space="preserve"> </w:t>
                  </w:r>
                  <w:del w:id="61"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CC718EE" w14:textId="77777777" w:rsidR="008E103B" w:rsidRPr="003161DC" w:rsidRDefault="008E103B" w:rsidP="001B6FC6">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4D14157D" w14:textId="77777777" w:rsidR="008E103B" w:rsidRPr="003161DC" w:rsidRDefault="008E103B" w:rsidP="001B6FC6">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 xml:space="preserve">for each Resource created by each SCED process.  These projected non-binding Base Points shall be posted at a </w:t>
                  </w:r>
                  <w:r w:rsidRPr="003161DC">
                    <w:rPr>
                      <w:iCs/>
                      <w:sz w:val="20"/>
                    </w:rPr>
                    <w:lastRenderedPageBreak/>
                    <w:t>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16892AA3" w14:textId="77777777" w:rsidR="008E103B" w:rsidRPr="003161DC" w:rsidRDefault="008E103B" w:rsidP="001B6FC6">
                  <w:pPr>
                    <w:rPr>
                      <w:iCs/>
                      <w:sz w:val="20"/>
                    </w:rPr>
                  </w:pPr>
                </w:p>
                <w:p w14:paraId="27357AF8" w14:textId="77777777" w:rsidR="008E103B" w:rsidRPr="003161DC" w:rsidRDefault="008E103B" w:rsidP="001B6FC6">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49BB4812" w14:textId="77777777" w:rsidR="008E103B" w:rsidRPr="003161DC" w:rsidRDefault="008E103B" w:rsidP="001B6FC6">
                  <w:pPr>
                    <w:rPr>
                      <w:iCs/>
                      <w:sz w:val="20"/>
                    </w:rPr>
                  </w:pPr>
                </w:p>
                <w:p w14:paraId="30C8BB6C" w14:textId="77777777" w:rsidR="008E103B" w:rsidRPr="003161DC" w:rsidRDefault="008E103B" w:rsidP="001B6FC6">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 and SOTG immediately following the end of each Settlement Interval  </w:t>
                  </w:r>
                </w:p>
                <w:p w14:paraId="1FCAF2C1" w14:textId="77777777" w:rsidR="008E103B" w:rsidRPr="003161DC" w:rsidRDefault="008E103B" w:rsidP="001B6FC6">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47CFABC2" w14:textId="77777777" w:rsidR="008E103B" w:rsidRPr="003161DC" w:rsidRDefault="008E103B" w:rsidP="001B6FC6">
                  <w:pPr>
                    <w:rPr>
                      <w:iCs/>
                      <w:sz w:val="20"/>
                    </w:rPr>
                  </w:pPr>
                </w:p>
              </w:tc>
            </w:tr>
          </w:tbl>
          <w:p w14:paraId="7871AD92" w14:textId="77777777" w:rsidR="008E103B" w:rsidRPr="00C61B40" w:rsidRDefault="008E103B" w:rsidP="001B6FC6">
            <w:pPr>
              <w:rPr>
                <w:iCs/>
              </w:rPr>
            </w:pPr>
          </w:p>
        </w:tc>
      </w:tr>
    </w:tbl>
    <w:p w14:paraId="35FF043D" w14:textId="77777777" w:rsidR="008E103B" w:rsidRDefault="008E103B" w:rsidP="008E103B">
      <w:pPr>
        <w:pStyle w:val="BodyTextNumbered"/>
        <w:spacing w:before="240"/>
      </w:pPr>
      <w:r>
        <w:lastRenderedPageBreak/>
        <w:t>(3)</w:t>
      </w:r>
      <w:r>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t>(d)</w:t>
      </w:r>
      <w:r>
        <w:tab/>
        <w:t>Total ERCOT System Demand, from Real-Time operations, integrated over each Settlement Interval.</w:t>
      </w:r>
    </w:p>
    <w:p w14:paraId="7D05BDBD" w14:textId="77777777" w:rsidR="008E103B" w:rsidRDefault="008E103B" w:rsidP="008E103B">
      <w:pPr>
        <w:pStyle w:val="List"/>
      </w:pPr>
      <w:r>
        <w:lastRenderedPageBreak/>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3B1DB4B3" w14:textId="77777777" w:rsidR="00FE5A8E" w:rsidRDefault="00FE5A8E" w:rsidP="00FE5A8E">
      <w:pPr>
        <w:pStyle w:val="H4"/>
        <w:spacing w:before="480"/>
        <w:ind w:left="1267" w:hanging="1267"/>
      </w:pPr>
      <w:commentRangeStart w:id="62"/>
      <w:r>
        <w:lastRenderedPageBreak/>
        <w:t>6.5.5.2</w:t>
      </w:r>
      <w:commentRangeEnd w:id="62"/>
      <w:r w:rsidR="00514496">
        <w:rPr>
          <w:rStyle w:val="CommentReference"/>
          <w:b w:val="0"/>
          <w:bCs w:val="0"/>
          <w:snapToGrid/>
        </w:rPr>
        <w:commentReference w:id="62"/>
      </w:r>
      <w:r>
        <w:tab/>
        <w:t>Operational Data Requirements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DA9F79D" w14:textId="77777777" w:rsidR="00FE5A8E" w:rsidRDefault="00FE5A8E" w:rsidP="00FE5A8E">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C8D31E6" w14:textId="77777777" w:rsidR="00FE5A8E" w:rsidRDefault="00FE5A8E" w:rsidP="00FE5A8E">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FC04C19" w14:textId="77777777" w:rsidR="00FE5A8E" w:rsidRDefault="00FE5A8E" w:rsidP="00545B4E">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F344B8D" w14:textId="77777777" w:rsidR="00FE5A8E" w:rsidRDefault="00FE5A8E" w:rsidP="00545B4E">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4432C5A" w14:textId="77777777" w:rsidR="00FE5A8E" w:rsidRDefault="00FE5A8E" w:rsidP="00545B4E">
      <w:pPr>
        <w:spacing w:after="240"/>
        <w:ind w:left="1440" w:hanging="720"/>
      </w:pPr>
      <w:r>
        <w:t>(c)</w:t>
      </w:r>
      <w:r>
        <w:tab/>
        <w:t>Gross Reactive Power (in Megavolt-Amperes reactive (MVAr));</w:t>
      </w:r>
    </w:p>
    <w:p w14:paraId="10094127" w14:textId="77777777" w:rsidR="00FE5A8E" w:rsidRDefault="00FE5A8E" w:rsidP="00545B4E">
      <w:pPr>
        <w:spacing w:after="240"/>
        <w:ind w:left="1440" w:hanging="720"/>
      </w:pPr>
      <w:r>
        <w:t>(d)</w:t>
      </w:r>
      <w:r>
        <w:tab/>
        <w:t>Net Reactive Power (in MVAr);</w:t>
      </w:r>
    </w:p>
    <w:p w14:paraId="4E154172" w14:textId="77777777" w:rsidR="00FE5A8E" w:rsidRDefault="00FE5A8E" w:rsidP="00545B4E">
      <w:pPr>
        <w:spacing w:after="240"/>
        <w:ind w:left="1440" w:hanging="720"/>
      </w:pPr>
      <w:r>
        <w:t>(e)</w:t>
      </w:r>
      <w:r>
        <w:tab/>
        <w:t>Power to standby transformers serving plant auxiliary Load;</w:t>
      </w:r>
    </w:p>
    <w:p w14:paraId="207C88CF" w14:textId="77777777" w:rsidR="00FE5A8E" w:rsidRDefault="00FE5A8E" w:rsidP="00545B4E">
      <w:pPr>
        <w:spacing w:after="240"/>
        <w:ind w:left="1440" w:hanging="720"/>
      </w:pPr>
      <w:r>
        <w:t>(f)</w:t>
      </w:r>
      <w:r>
        <w:tab/>
        <w:t>Status of switching devices in the plant switchyard not monitored by the TSP or DSP affecting flows on the ERCOT Transmission Grid;</w:t>
      </w:r>
    </w:p>
    <w:p w14:paraId="6499313B" w14:textId="77777777" w:rsidR="00FE5A8E" w:rsidRDefault="00FE5A8E" w:rsidP="00545B4E">
      <w:pPr>
        <w:spacing w:after="240"/>
        <w:ind w:left="1440" w:hanging="720"/>
      </w:pPr>
      <w:r>
        <w:t>(g)</w:t>
      </w:r>
      <w:r>
        <w:tab/>
        <w:t>Any data mutually agreed to by ERCOT and the QSE to adequately manage system reliability;</w:t>
      </w:r>
    </w:p>
    <w:p w14:paraId="6402A1F0" w14:textId="77777777" w:rsidR="00FE5A8E" w:rsidRDefault="00FE5A8E" w:rsidP="00545B4E">
      <w:pPr>
        <w:spacing w:after="240"/>
        <w:ind w:left="1440" w:hanging="720"/>
      </w:pPr>
      <w:r>
        <w:t>(h)</w:t>
      </w:r>
      <w:r>
        <w:tab/>
        <w:t>Generation Resource breaker and switch status;</w:t>
      </w:r>
    </w:p>
    <w:p w14:paraId="540B578B" w14:textId="77777777" w:rsidR="00FE5A8E" w:rsidRDefault="00FE5A8E" w:rsidP="00545B4E">
      <w:pPr>
        <w:spacing w:after="240"/>
        <w:ind w:left="1440" w:hanging="720"/>
      </w:pPr>
      <w:r>
        <w:t>(i)</w:t>
      </w:r>
      <w:r>
        <w:tab/>
        <w:t xml:space="preserve">HSL (Combined Cycle Generation Resources) shall:  </w:t>
      </w:r>
    </w:p>
    <w:p w14:paraId="522A43CA" w14:textId="77777777" w:rsidR="00FE5A8E" w:rsidRDefault="00FE5A8E" w:rsidP="00FE5A8E">
      <w:pPr>
        <w:pStyle w:val="List"/>
        <w:ind w:left="2160"/>
      </w:pPr>
      <w:r>
        <w:t>(i)</w:t>
      </w:r>
      <w:r>
        <w:tab/>
        <w:t xml:space="preserve">Submit the HSL of the current operating configuration; and </w:t>
      </w:r>
    </w:p>
    <w:p w14:paraId="3A77837C" w14:textId="77777777" w:rsidR="00FE5A8E" w:rsidRDefault="00FE5A8E" w:rsidP="00FE5A8E">
      <w:pPr>
        <w:pStyle w:val="List"/>
        <w:ind w:left="2160"/>
      </w:pPr>
      <w:r>
        <w:lastRenderedPageBreak/>
        <w:t>(ii)</w:t>
      </w:r>
      <w:r>
        <w:tab/>
        <w:t>When providing RRS, update the HSL as needed, to be consistent with Resource performance limitations of RRS provision;</w:t>
      </w:r>
    </w:p>
    <w:p w14:paraId="15FC037E" w14:textId="77777777" w:rsidR="00FE5A8E" w:rsidRDefault="00FE5A8E" w:rsidP="00FE5A8E">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001EAB48" w14:textId="77777777" w:rsidR="00FE5A8E" w:rsidRDefault="00FE5A8E" w:rsidP="00545B4E">
      <w:pPr>
        <w:spacing w:after="240"/>
        <w:ind w:left="1440" w:hanging="720"/>
      </w:pPr>
      <w:r>
        <w:t>(k)</w:t>
      </w:r>
      <w:r>
        <w:tab/>
        <w:t>High Emergency Limit (HEL), under Section 6.5.9.2, Failure of the SCED Process;</w:t>
      </w:r>
    </w:p>
    <w:p w14:paraId="339D869B" w14:textId="77777777" w:rsidR="00FE5A8E" w:rsidRDefault="00FE5A8E" w:rsidP="00545B4E">
      <w:pPr>
        <w:spacing w:after="240"/>
        <w:ind w:left="1440" w:hanging="720"/>
      </w:pPr>
      <w:r>
        <w:t>(l)</w:t>
      </w:r>
      <w:r>
        <w:tab/>
        <w:t xml:space="preserve">Low Emergency Limit (LEL), under Section 6.5.9.2; </w:t>
      </w:r>
    </w:p>
    <w:p w14:paraId="3D41AA8C" w14:textId="77777777" w:rsidR="00FE5A8E" w:rsidRDefault="00FE5A8E" w:rsidP="00545B4E">
      <w:pPr>
        <w:spacing w:after="240"/>
        <w:ind w:left="1440" w:hanging="720"/>
      </w:pPr>
      <w:r>
        <w:t>(m)</w:t>
      </w:r>
      <w:r>
        <w:tab/>
        <w:t>LSL;</w:t>
      </w:r>
    </w:p>
    <w:p w14:paraId="1B38949A" w14:textId="77777777" w:rsidR="00FE5A8E" w:rsidRDefault="00FE5A8E" w:rsidP="00545B4E">
      <w:pPr>
        <w:spacing w:after="240"/>
        <w:ind w:left="1440" w:hanging="720"/>
      </w:pPr>
      <w:r>
        <w:t>(n)</w:t>
      </w:r>
      <w:r>
        <w:tab/>
        <w:t>Configuration identification for Combined Cycle Generation Resources;</w:t>
      </w:r>
    </w:p>
    <w:p w14:paraId="64A9A652" w14:textId="77777777" w:rsidR="00FE5A8E" w:rsidRDefault="00FE5A8E" w:rsidP="00545B4E">
      <w:pPr>
        <w:spacing w:after="240"/>
        <w:ind w:left="1440" w:hanging="720"/>
      </w:pPr>
      <w:r>
        <w:t>(o)</w:t>
      </w:r>
      <w:r>
        <w:tab/>
        <w:t>Ancillary Service Schedule for each quantity of RRS and Non-Spin which is equal to the Ancillary Service Resource Responsibility minus the amount of Ancillary Service deployment;</w:t>
      </w:r>
    </w:p>
    <w:p w14:paraId="5B5E717A" w14:textId="77777777" w:rsidR="00FE5A8E" w:rsidRDefault="00FE5A8E" w:rsidP="00FE5A8E">
      <w:pPr>
        <w:pStyle w:val="List"/>
        <w:ind w:left="2160"/>
      </w:pPr>
      <w:r>
        <w:t>(i)</w:t>
      </w:r>
      <w:r>
        <w:tab/>
        <w:t xml:space="preserve">For </w:t>
      </w:r>
      <w:r w:rsidRPr="00B6199F">
        <w:t>On-line Non-Spin</w:t>
      </w:r>
      <w:r>
        <w:t xml:space="preserve">, Ancillary Service Schedule shall be set to zero;  </w:t>
      </w:r>
    </w:p>
    <w:p w14:paraId="51343F6B" w14:textId="77777777" w:rsidR="00FE5A8E" w:rsidRDefault="00FE5A8E" w:rsidP="00FE5A8E">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C71CD80" w14:textId="77777777" w:rsidR="00FE5A8E" w:rsidRDefault="00FE5A8E" w:rsidP="00545B4E">
      <w:pPr>
        <w:spacing w:after="240"/>
        <w:ind w:left="1440" w:hanging="72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14E59B58" w14:textId="77777777" w:rsidR="00FE5A8E" w:rsidRDefault="00FE5A8E" w:rsidP="00FE5A8E">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7852B67" w14:textId="77777777" w:rsidR="00FE5A8E" w:rsidRDefault="00FE5A8E" w:rsidP="00FE5A8E">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17A8406" w14:textId="77777777" w:rsidTr="001B6FC6">
        <w:trPr>
          <w:trHeight w:val="566"/>
        </w:trPr>
        <w:tc>
          <w:tcPr>
            <w:tcW w:w="9576" w:type="dxa"/>
            <w:shd w:val="pct12" w:color="auto" w:fill="auto"/>
          </w:tcPr>
          <w:p w14:paraId="5ADEDD3E" w14:textId="77777777" w:rsidR="00FE5A8E" w:rsidRDefault="00FE5A8E" w:rsidP="001B6FC6">
            <w:pPr>
              <w:pStyle w:val="Instructions"/>
              <w:spacing w:before="120"/>
            </w:pPr>
            <w:r>
              <w:t xml:space="preserve">[NPRR863, NPRR1010, NPRR1014, and NPRR1029:  Replace applicable portions of paragraph (2) above with the following upon system implementation for NPRR863, </w:t>
            </w:r>
            <w:r>
              <w:lastRenderedPageBreak/>
              <w:t>NPRR1014, or NPRR1029; or upon system implementation of the Real-Time Co-Optimization (RTC) project for NPRR1010:]</w:t>
            </w:r>
          </w:p>
          <w:p w14:paraId="32DA70A9" w14:textId="77777777" w:rsidR="00FE5A8E" w:rsidRPr="003161DC" w:rsidRDefault="00FE5A8E" w:rsidP="001B6FC6">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120D4C5" w14:textId="77777777" w:rsidR="00FE5A8E" w:rsidRPr="003161DC" w:rsidRDefault="00FE5A8E" w:rsidP="001B6FC6">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38F4715" w14:textId="77777777" w:rsidR="00FE5A8E" w:rsidRPr="003161DC" w:rsidRDefault="00FE5A8E" w:rsidP="001B6FC6">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AA6CF58" w14:textId="77777777" w:rsidR="00FE5A8E" w:rsidRPr="003161DC" w:rsidRDefault="00FE5A8E" w:rsidP="001B6FC6">
            <w:pPr>
              <w:spacing w:after="240"/>
              <w:ind w:left="1440" w:hanging="720"/>
            </w:pPr>
            <w:r w:rsidRPr="003161DC">
              <w:t>(c)</w:t>
            </w:r>
            <w:r w:rsidRPr="003161DC">
              <w:tab/>
              <w:t>Gross Reactive Power (in Megavolt-Amperes reactive (MVAr));</w:t>
            </w:r>
          </w:p>
          <w:p w14:paraId="3C6D1253" w14:textId="77777777" w:rsidR="00FE5A8E" w:rsidRPr="003161DC" w:rsidRDefault="00FE5A8E" w:rsidP="001B6FC6">
            <w:pPr>
              <w:spacing w:after="240"/>
              <w:ind w:left="1440" w:hanging="720"/>
            </w:pPr>
            <w:r w:rsidRPr="003161DC">
              <w:t>(d)</w:t>
            </w:r>
            <w:r w:rsidRPr="003161DC">
              <w:tab/>
              <w:t>Net Reactive Power (in MVAr);</w:t>
            </w:r>
          </w:p>
          <w:p w14:paraId="3F64CC33" w14:textId="77777777" w:rsidR="00FE5A8E" w:rsidRPr="003161DC" w:rsidRDefault="00FE5A8E" w:rsidP="001B6FC6">
            <w:pPr>
              <w:spacing w:after="240"/>
              <w:ind w:left="1440" w:hanging="720"/>
            </w:pPr>
            <w:r w:rsidRPr="003161DC">
              <w:t>(e)</w:t>
            </w:r>
            <w:r w:rsidRPr="003161DC">
              <w:tab/>
              <w:t>Power to standby transformers serving plant auxiliary Load;</w:t>
            </w:r>
          </w:p>
          <w:p w14:paraId="18FA9666" w14:textId="77777777" w:rsidR="00FE5A8E" w:rsidRPr="003161DC" w:rsidRDefault="00FE5A8E" w:rsidP="001B6FC6">
            <w:pPr>
              <w:spacing w:after="240"/>
              <w:ind w:left="1440" w:hanging="720"/>
            </w:pPr>
            <w:r w:rsidRPr="003161DC">
              <w:t>(f)</w:t>
            </w:r>
            <w:r w:rsidRPr="003161DC">
              <w:tab/>
              <w:t>Status of switching devices in the plant switchyard not monitored by the TSP or DSP affecting flows on the ERCOT Transmission Grid;</w:t>
            </w:r>
          </w:p>
          <w:p w14:paraId="606880AC" w14:textId="77777777" w:rsidR="00FE5A8E" w:rsidRPr="003161DC" w:rsidRDefault="00FE5A8E" w:rsidP="001B6FC6">
            <w:pPr>
              <w:spacing w:after="240"/>
              <w:ind w:left="1440" w:hanging="720"/>
            </w:pPr>
            <w:r w:rsidRPr="003161DC">
              <w:t>(g)</w:t>
            </w:r>
            <w:r w:rsidRPr="003161DC">
              <w:tab/>
              <w:t>Any data mutually agreed to by ERCOT and the QSE to adequately manage system reliability;</w:t>
            </w:r>
          </w:p>
          <w:p w14:paraId="241D3A7A" w14:textId="77777777" w:rsidR="00FE5A8E" w:rsidRPr="003161DC" w:rsidRDefault="00FE5A8E" w:rsidP="001B6FC6">
            <w:pPr>
              <w:spacing w:after="240"/>
              <w:ind w:left="1440" w:hanging="720"/>
            </w:pPr>
            <w:r w:rsidRPr="003161DC">
              <w:t>(h)</w:t>
            </w:r>
            <w:r w:rsidRPr="003161DC">
              <w:tab/>
              <w:t>Generation Resource breaker and switch status;</w:t>
            </w:r>
          </w:p>
          <w:p w14:paraId="105914B1" w14:textId="77777777" w:rsidR="00FE5A8E" w:rsidRPr="003161DC" w:rsidRDefault="00FE5A8E" w:rsidP="001B6FC6">
            <w:pPr>
              <w:spacing w:after="240"/>
              <w:ind w:left="1440" w:hanging="720"/>
            </w:pPr>
            <w:r w:rsidRPr="003161DC">
              <w:t>(i)</w:t>
            </w:r>
            <w:r w:rsidRPr="003161DC">
              <w:tab/>
              <w:t xml:space="preserve">HSL (Combined Cycle Generation Resources) shall:  </w:t>
            </w:r>
          </w:p>
          <w:p w14:paraId="447B90E2" w14:textId="77777777" w:rsidR="00FE5A8E" w:rsidRPr="003161DC" w:rsidRDefault="00FE5A8E" w:rsidP="001B6FC6">
            <w:pPr>
              <w:spacing w:after="240"/>
              <w:ind w:left="2160" w:hanging="720"/>
            </w:pPr>
            <w:r w:rsidRPr="003161DC">
              <w:t>(i)</w:t>
            </w:r>
            <w:r w:rsidRPr="003161DC">
              <w:tab/>
              <w:t xml:space="preserve">Submit the HSL of the current operating configuration; and </w:t>
            </w:r>
          </w:p>
          <w:p w14:paraId="53720BFC" w14:textId="77777777" w:rsidR="00FE5A8E" w:rsidRPr="003161DC" w:rsidRDefault="00FE5A8E" w:rsidP="001B6FC6">
            <w:pPr>
              <w:spacing w:after="240"/>
              <w:ind w:left="2160" w:hanging="720"/>
            </w:pPr>
            <w:r w:rsidRPr="003161DC">
              <w:t>(ii)</w:t>
            </w:r>
            <w:r w:rsidRPr="003161DC">
              <w:tab/>
              <w:t>When providing ECRS, update the HSL as needed, to be consistent with Resource performance limitations of ECRS provision;</w:t>
            </w:r>
          </w:p>
          <w:p w14:paraId="5942B33D" w14:textId="77777777" w:rsidR="00FE5A8E" w:rsidRPr="003161DC" w:rsidRDefault="00FE5A8E" w:rsidP="001B6FC6">
            <w:pPr>
              <w:spacing w:after="240"/>
              <w:ind w:left="1440" w:hanging="720"/>
            </w:pPr>
            <w:r w:rsidRPr="003161DC">
              <w:lastRenderedPageBreak/>
              <w:t>(j)</w:t>
            </w:r>
            <w:r w:rsidRPr="003161DC">
              <w:tab/>
            </w:r>
            <w:r>
              <w:t>For Resources with capacity that is not capable of providing Primary Frequency Response (PFR), the current FRC of the Resource</w:t>
            </w:r>
            <w:r w:rsidRPr="003161DC">
              <w:t xml:space="preserve">; </w:t>
            </w:r>
          </w:p>
          <w:p w14:paraId="6EE30C31" w14:textId="77777777" w:rsidR="00FE5A8E" w:rsidRPr="003161DC" w:rsidRDefault="00FE5A8E" w:rsidP="001B6FC6">
            <w:pPr>
              <w:spacing w:after="240"/>
              <w:ind w:left="1440" w:hanging="720"/>
            </w:pPr>
            <w:r w:rsidRPr="003161DC">
              <w:t>(k)</w:t>
            </w:r>
            <w:r w:rsidRPr="003161DC">
              <w:tab/>
              <w:t>High Emergency Limit (HEL), under Section 6.5.9.2, Failure of the SCED Process;</w:t>
            </w:r>
          </w:p>
          <w:p w14:paraId="17579642" w14:textId="77777777" w:rsidR="00FE5A8E" w:rsidRPr="003161DC" w:rsidRDefault="00FE5A8E" w:rsidP="001B6FC6">
            <w:pPr>
              <w:spacing w:after="240"/>
              <w:ind w:left="1440" w:hanging="720"/>
            </w:pPr>
            <w:r w:rsidRPr="003161DC">
              <w:t>(l)</w:t>
            </w:r>
            <w:r w:rsidRPr="003161DC">
              <w:tab/>
              <w:t xml:space="preserve">Low Emergency Limit (LEL), under Section 6.5.9.2; </w:t>
            </w:r>
          </w:p>
          <w:p w14:paraId="162C2F88" w14:textId="77777777" w:rsidR="00FE5A8E" w:rsidRPr="003161DC" w:rsidRDefault="00FE5A8E" w:rsidP="001B6FC6">
            <w:pPr>
              <w:spacing w:after="240"/>
              <w:ind w:left="1440" w:hanging="720"/>
            </w:pPr>
            <w:r w:rsidRPr="003161DC">
              <w:t>(m)</w:t>
            </w:r>
            <w:r w:rsidRPr="003161DC">
              <w:tab/>
              <w:t>LSL;</w:t>
            </w:r>
          </w:p>
          <w:p w14:paraId="382827CF" w14:textId="77777777" w:rsidR="00FE5A8E" w:rsidRDefault="00FE5A8E" w:rsidP="001B6FC6">
            <w:pPr>
              <w:spacing w:after="240"/>
              <w:ind w:left="1440" w:hanging="720"/>
            </w:pPr>
            <w:r w:rsidRPr="003161DC">
              <w:t>(n)</w:t>
            </w:r>
            <w:r w:rsidRPr="003161DC">
              <w:tab/>
              <w:t>Configuration identification for Combined Cycle Generation Resources;</w:t>
            </w:r>
          </w:p>
          <w:p w14:paraId="778BFAE6" w14:textId="77777777" w:rsidR="00FE5A8E" w:rsidRDefault="00FE5A8E" w:rsidP="001B6FC6">
            <w:pPr>
              <w:spacing w:after="240"/>
              <w:ind w:left="1440" w:hanging="720"/>
            </w:pPr>
            <w:r>
              <w:t>(o)</w:t>
            </w:r>
            <w:r>
              <w:tab/>
              <w:t>For Resources with capacity that is not capable of providing PFR, the high and low limits in MW of the Resource’s capacity that is frequency responsive;</w:t>
            </w:r>
          </w:p>
          <w:p w14:paraId="50254D6E" w14:textId="77777777" w:rsidR="00FE5A8E" w:rsidRDefault="00FE5A8E" w:rsidP="001B6FC6">
            <w:pPr>
              <w:spacing w:after="240"/>
              <w:ind w:left="1440" w:hanging="720"/>
            </w:pPr>
            <w:r>
              <w:t>(p)</w:t>
            </w:r>
            <w:r>
              <w:tab/>
              <w:t>For RRS, including any sub-categories of RRS, the physical capability (in MW) of the Resource to provide RRS;</w:t>
            </w:r>
          </w:p>
          <w:p w14:paraId="421842D0" w14:textId="77777777" w:rsidR="00FE5A8E" w:rsidRDefault="00FE5A8E" w:rsidP="001B6FC6">
            <w:pPr>
              <w:spacing w:after="240"/>
              <w:ind w:left="1440" w:hanging="720"/>
            </w:pPr>
            <w:r>
              <w:t>(q)</w:t>
            </w:r>
            <w:r>
              <w:tab/>
              <w:t>For Ancillary Services other than RRS, a blended Normal Ramp Rate (in MW/min) that reflects the physical capability of the Resource to provide that specific type of Ancillary Service;</w:t>
            </w:r>
          </w:p>
          <w:p w14:paraId="37C7F4D6" w14:textId="77777777" w:rsidR="00FE5A8E" w:rsidRDefault="00FE5A8E" w:rsidP="001B6FC6">
            <w:pPr>
              <w:spacing w:after="240"/>
              <w:ind w:left="1440" w:hanging="720"/>
            </w:pPr>
            <w:r>
              <w:t>(r)</w:t>
            </w:r>
            <w:r>
              <w:tab/>
              <w:t>Five-minute blended Normal Ramp Rates (up and down);</w:t>
            </w:r>
          </w:p>
          <w:p w14:paraId="0D089654" w14:textId="77777777" w:rsidR="00FE5A8E" w:rsidRPr="003161DC" w:rsidRDefault="00FE5A8E" w:rsidP="001B6FC6">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D7BCD2A" w14:textId="77777777" w:rsidR="00FE5A8E" w:rsidRPr="00B37C4B" w:rsidRDefault="00FE5A8E" w:rsidP="001B6FC6">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4427A3C2" w14:textId="77777777" w:rsidR="00FE5A8E" w:rsidRDefault="00FE5A8E" w:rsidP="00FE5A8E">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3FC2318D" w14:textId="77777777" w:rsidR="00FE5A8E" w:rsidRDefault="00FE5A8E" w:rsidP="00FE5A8E">
      <w:pPr>
        <w:pStyle w:val="List"/>
      </w:pPr>
      <w:r w:rsidRPr="009E5389">
        <w:rPr>
          <w:iCs/>
        </w:rPr>
        <w:t>(4)</w:t>
      </w:r>
      <w:r w:rsidRPr="009E5389">
        <w:rPr>
          <w:iCs/>
        </w:rPr>
        <w:tab/>
        <w:t>For each Aggregate Generation Resource (AGR), the QSE shall telemeter the number of its generators online.</w:t>
      </w:r>
    </w:p>
    <w:p w14:paraId="17F3D387" w14:textId="77777777" w:rsidR="00FE5A8E" w:rsidRDefault="00FE5A8E" w:rsidP="00FE5A8E">
      <w:pPr>
        <w:pStyle w:val="BodyTextNumbered"/>
      </w:pPr>
      <w:r>
        <w:t>(5)</w:t>
      </w:r>
      <w: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w:t>
      </w:r>
      <w:r>
        <w:lastRenderedPageBreak/>
        <w:t>real power consumption, Low Power Consumption (LPC) and Maximum Power Consumption (MPC) shall be telemetered to ERCOT using a positive (+) sign convention:</w:t>
      </w:r>
      <w:r>
        <w:rPr>
          <w:b/>
        </w:rPr>
        <w:t xml:space="preserve"> </w:t>
      </w:r>
    </w:p>
    <w:p w14:paraId="0006ABB4" w14:textId="77777777" w:rsidR="00FE5A8E" w:rsidRDefault="00FE5A8E" w:rsidP="00545B4E">
      <w:pPr>
        <w:spacing w:after="240"/>
        <w:ind w:left="1440" w:hanging="720"/>
      </w:pPr>
      <w:r>
        <w:t>(a)</w:t>
      </w:r>
      <w:r>
        <w:tab/>
        <w:t>Load Resource net real power consumption (in MW);</w:t>
      </w:r>
    </w:p>
    <w:p w14:paraId="1AF5BAB6" w14:textId="77777777" w:rsidR="00FE5A8E" w:rsidRDefault="00FE5A8E" w:rsidP="00545B4E">
      <w:pPr>
        <w:spacing w:after="240"/>
        <w:ind w:left="1440" w:hanging="720"/>
      </w:pPr>
      <w:r>
        <w:t>(b)</w:t>
      </w:r>
      <w:r>
        <w:tab/>
        <w:t>Any data mutually agreed to by ERCOT and the QSE to adequately manage system reliability;</w:t>
      </w:r>
    </w:p>
    <w:p w14:paraId="600892F0" w14:textId="77777777" w:rsidR="00FE5A8E" w:rsidRDefault="00FE5A8E" w:rsidP="00545B4E">
      <w:pPr>
        <w:spacing w:after="240"/>
        <w:ind w:left="1440" w:hanging="720"/>
      </w:pPr>
      <w:r>
        <w:t>(c)</w:t>
      </w:r>
      <w:r>
        <w:tab/>
        <w:t>Load Resource breaker status;</w:t>
      </w:r>
    </w:p>
    <w:p w14:paraId="43F9D8DB" w14:textId="77777777" w:rsidR="00FE5A8E" w:rsidRPr="00545B4E" w:rsidRDefault="00FE5A8E" w:rsidP="00545B4E">
      <w:pPr>
        <w:spacing w:after="240"/>
        <w:ind w:left="1440" w:hanging="720"/>
      </w:pPr>
      <w:r w:rsidRPr="00545B4E">
        <w:t>(d)</w:t>
      </w:r>
      <w:r w:rsidRPr="00545B4E">
        <w:tab/>
        <w:t>LPC (in MW);</w:t>
      </w:r>
    </w:p>
    <w:p w14:paraId="630110F7" w14:textId="77777777" w:rsidR="00FE5A8E" w:rsidRPr="00545B4E" w:rsidRDefault="00FE5A8E" w:rsidP="00545B4E">
      <w:pPr>
        <w:spacing w:after="240"/>
        <w:ind w:left="1440" w:hanging="720"/>
      </w:pPr>
      <w:r w:rsidRPr="00545B4E">
        <w:t>(e)</w:t>
      </w:r>
      <w:r w:rsidRPr="00545B4E">
        <w:tab/>
        <w:t>MPC (in MW);</w:t>
      </w:r>
    </w:p>
    <w:p w14:paraId="3AF4B18B" w14:textId="77777777" w:rsidR="00FE5A8E" w:rsidRDefault="00FE5A8E" w:rsidP="00545B4E">
      <w:pPr>
        <w:spacing w:after="240"/>
        <w:ind w:left="1440" w:hanging="72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84BE4DB" w14:textId="77777777" w:rsidR="00FE5A8E" w:rsidRDefault="00FE5A8E" w:rsidP="00545B4E">
      <w:pPr>
        <w:spacing w:after="240"/>
        <w:ind w:left="1440" w:hanging="720"/>
      </w:pPr>
      <w:r>
        <w:t>(g)</w:t>
      </w:r>
      <w:r>
        <w:tab/>
        <w:t>Ancillary Service Resource Responsibility (in MW) for each quantity of Reg-Up and Reg-Down for Controllable Load Resources, and RRS and Non-Spin for all Load Resources;</w:t>
      </w:r>
    </w:p>
    <w:p w14:paraId="72978AB6" w14:textId="77777777" w:rsidR="00FE5A8E" w:rsidRDefault="00FE5A8E" w:rsidP="00545B4E">
      <w:pPr>
        <w:spacing w:after="240"/>
        <w:ind w:left="1440" w:hanging="720"/>
      </w:pPr>
      <w:r>
        <w:t>(h)</w:t>
      </w:r>
      <w:r>
        <w:tab/>
        <w:t xml:space="preserve">The status of the high-set under-frequency relay, if required for qualification; </w:t>
      </w:r>
    </w:p>
    <w:p w14:paraId="3AB14A33" w14:textId="77777777" w:rsidR="00FE5A8E" w:rsidRDefault="00FE5A8E" w:rsidP="00545B4E">
      <w:pPr>
        <w:spacing w:after="240"/>
        <w:ind w:left="1440" w:hanging="720"/>
      </w:pPr>
      <w:r>
        <w:t>(i)</w:t>
      </w:r>
      <w:r>
        <w:tab/>
        <w:t xml:space="preserve">For a Controllable Load Resource providing Non-Spin, the Scheduled Power Consumption that represents zero Ancillary Service deployments; </w:t>
      </w:r>
    </w:p>
    <w:p w14:paraId="3E785786" w14:textId="77777777" w:rsidR="00FE5A8E" w:rsidRDefault="00FE5A8E" w:rsidP="00545B4E">
      <w:pPr>
        <w:spacing w:after="240"/>
        <w:ind w:left="1440" w:hanging="720"/>
      </w:pPr>
      <w:r>
        <w:t>(j)</w:t>
      </w:r>
      <w:r>
        <w:tab/>
        <w:t>For a single-site Controllable Load Resource with registered maximum Demand response capacity of ten MW or greater, net Reactive Power (in MVAr);</w:t>
      </w:r>
    </w:p>
    <w:p w14:paraId="29C29715" w14:textId="77777777" w:rsidR="00FE5A8E" w:rsidRDefault="00FE5A8E" w:rsidP="00545B4E">
      <w:pPr>
        <w:spacing w:after="240"/>
        <w:ind w:left="1440" w:hanging="720"/>
      </w:pPr>
      <w:r>
        <w:t>(k)</w:t>
      </w:r>
      <w:r>
        <w:tab/>
        <w:t xml:space="preserve">Resource Status (Resource Status shall be ONRL if high-set under-frequency relay is active); </w:t>
      </w:r>
    </w:p>
    <w:p w14:paraId="292ACD95" w14:textId="77777777" w:rsidR="00FE5A8E" w:rsidRDefault="00FE5A8E" w:rsidP="00FE5A8E">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A1D9582" w14:textId="77777777" w:rsidR="00FE5A8E" w:rsidRDefault="00FE5A8E" w:rsidP="00545B4E">
      <w:pPr>
        <w:spacing w:after="240"/>
        <w:ind w:left="1440" w:hanging="720"/>
      </w:pPr>
      <w:r w:rsidRPr="006A6281">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4DF9DAEB" w14:textId="77777777" w:rsidTr="001B6FC6">
        <w:trPr>
          <w:trHeight w:val="566"/>
        </w:trPr>
        <w:tc>
          <w:tcPr>
            <w:tcW w:w="9576" w:type="dxa"/>
            <w:shd w:val="pct12" w:color="auto" w:fill="auto"/>
          </w:tcPr>
          <w:p w14:paraId="0BFD87E7" w14:textId="77777777" w:rsidR="00FE5A8E" w:rsidRDefault="00FE5A8E" w:rsidP="001B6FC6">
            <w:pPr>
              <w:pStyle w:val="Instructions"/>
              <w:spacing w:before="120"/>
            </w:pPr>
            <w:r>
              <w:lastRenderedPageBreak/>
              <w:t>[NPRR863, NPRR1010, and NPRR1029:  Replace applicable portions of paragraph (5) above with the following upon system implementation for NPRR863 or NPRR1029; or upon system implementation of the Real-Time Co-Optimization (RTC) project for NPRR1010:]</w:t>
            </w:r>
          </w:p>
          <w:p w14:paraId="18535D12" w14:textId="77777777" w:rsidR="00FE5A8E" w:rsidRPr="003161DC" w:rsidRDefault="00FE5A8E" w:rsidP="001B6FC6">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1263F33" w14:textId="77777777" w:rsidR="00FE5A8E" w:rsidRPr="003161DC" w:rsidRDefault="00FE5A8E" w:rsidP="001B6FC6">
            <w:pPr>
              <w:spacing w:after="240"/>
              <w:ind w:left="1440" w:hanging="720"/>
            </w:pPr>
            <w:r w:rsidRPr="003161DC">
              <w:t>(a)</w:t>
            </w:r>
            <w:r w:rsidRPr="003161DC">
              <w:tab/>
              <w:t>Load Resource net real power consumption (in MW);</w:t>
            </w:r>
          </w:p>
          <w:p w14:paraId="43536231" w14:textId="77777777" w:rsidR="00FE5A8E" w:rsidRPr="003161DC" w:rsidRDefault="00FE5A8E" w:rsidP="001B6FC6">
            <w:pPr>
              <w:spacing w:after="240"/>
              <w:ind w:left="1440" w:hanging="720"/>
            </w:pPr>
            <w:r w:rsidRPr="003161DC">
              <w:t>(b)</w:t>
            </w:r>
            <w:r w:rsidRPr="003161DC">
              <w:tab/>
              <w:t>Any data mutually agreed to by ERCOT and the QSE to adequately manage system reliability;</w:t>
            </w:r>
          </w:p>
          <w:p w14:paraId="70EAC365" w14:textId="77777777" w:rsidR="00FE5A8E" w:rsidRPr="003161DC" w:rsidRDefault="00FE5A8E" w:rsidP="001B6FC6">
            <w:pPr>
              <w:spacing w:after="240"/>
              <w:ind w:left="1440" w:hanging="720"/>
            </w:pPr>
            <w:r w:rsidRPr="003161DC">
              <w:t>(c)</w:t>
            </w:r>
            <w:r w:rsidRPr="003161DC">
              <w:tab/>
              <w:t>Load Resource breaker status;</w:t>
            </w:r>
          </w:p>
          <w:p w14:paraId="7956F279" w14:textId="77777777" w:rsidR="00FE5A8E" w:rsidRPr="003161DC" w:rsidRDefault="00FE5A8E" w:rsidP="001B6FC6">
            <w:pPr>
              <w:spacing w:after="240"/>
              <w:ind w:left="1440" w:hanging="720"/>
              <w:rPr>
                <w:lang w:val="it-IT"/>
              </w:rPr>
            </w:pPr>
            <w:r w:rsidRPr="003161DC">
              <w:rPr>
                <w:lang w:val="it-IT"/>
              </w:rPr>
              <w:t>(d)</w:t>
            </w:r>
            <w:r w:rsidRPr="003161DC">
              <w:rPr>
                <w:lang w:val="it-IT"/>
              </w:rPr>
              <w:tab/>
              <w:t>LPC (in MW);</w:t>
            </w:r>
          </w:p>
          <w:p w14:paraId="17A104AB" w14:textId="77777777" w:rsidR="00FE5A8E" w:rsidRDefault="00FE5A8E" w:rsidP="001B6FC6">
            <w:pPr>
              <w:spacing w:after="240"/>
              <w:ind w:left="1440" w:hanging="720"/>
              <w:rPr>
                <w:lang w:val="it-IT"/>
              </w:rPr>
            </w:pPr>
            <w:r w:rsidRPr="003161DC">
              <w:rPr>
                <w:lang w:val="it-IT"/>
              </w:rPr>
              <w:t>(e)</w:t>
            </w:r>
            <w:r w:rsidRPr="003161DC">
              <w:rPr>
                <w:lang w:val="it-IT"/>
              </w:rPr>
              <w:tab/>
              <w:t>MPC (in MW);</w:t>
            </w:r>
          </w:p>
          <w:p w14:paraId="173CDF94" w14:textId="77777777" w:rsidR="00FE5A8E" w:rsidRPr="00591CB8" w:rsidRDefault="00FE5A8E" w:rsidP="001B6FC6">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1559E0DF" w14:textId="77777777" w:rsidR="00FE5A8E" w:rsidRPr="003161DC" w:rsidRDefault="00FE5A8E" w:rsidP="001B6FC6">
            <w:pPr>
              <w:spacing w:before="240" w:after="240"/>
              <w:ind w:left="1440" w:hanging="720"/>
            </w:pPr>
            <w:r w:rsidRPr="003161DC">
              <w:t>(</w:t>
            </w:r>
            <w:r>
              <w:t>g</w:t>
            </w:r>
            <w:r w:rsidRPr="003161DC">
              <w:t>)</w:t>
            </w:r>
            <w:r w:rsidRPr="003161DC">
              <w:tab/>
              <w:t xml:space="preserve">The status of the high-set under-frequency relay, if required for qualification; </w:t>
            </w:r>
          </w:p>
          <w:p w14:paraId="34149604" w14:textId="77777777" w:rsidR="00FE5A8E" w:rsidRPr="003161DC" w:rsidRDefault="00FE5A8E" w:rsidP="001B6FC6">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14CBEA7A" w14:textId="77777777" w:rsidR="00FE5A8E" w:rsidRPr="003161DC" w:rsidRDefault="00FE5A8E" w:rsidP="001B6FC6">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6DEF07AF" w14:textId="77777777" w:rsidR="00FE5A8E" w:rsidRPr="003161DC" w:rsidRDefault="00FE5A8E" w:rsidP="001B6FC6">
            <w:pPr>
              <w:spacing w:after="240"/>
              <w:ind w:left="1440" w:hanging="720"/>
            </w:pPr>
            <w:r w:rsidRPr="003161DC">
              <w:t>(</w:t>
            </w:r>
            <w:r>
              <w:t>j</w:t>
            </w:r>
            <w:r w:rsidRPr="003161DC">
              <w:t>)</w:t>
            </w:r>
            <w:r w:rsidRPr="003161DC">
              <w:tab/>
              <w:t xml:space="preserve">Resource Status; </w:t>
            </w:r>
          </w:p>
          <w:p w14:paraId="0606BBB7" w14:textId="77777777" w:rsidR="00FE5A8E" w:rsidRDefault="00FE5A8E" w:rsidP="001B6FC6">
            <w:pPr>
              <w:spacing w:after="240"/>
              <w:ind w:left="1440" w:hanging="720"/>
            </w:pPr>
            <w:r w:rsidRPr="003161DC">
              <w:t>(</w:t>
            </w:r>
            <w:r>
              <w:t>k</w:t>
            </w:r>
            <w:r w:rsidRPr="003161DC">
              <w:t>)</w:t>
            </w:r>
            <w:r w:rsidRPr="003161DC">
              <w:tab/>
              <w:t>For a Controllable Load Resource providing Non-Spin, the “Scheduled Power Consumption Plus Two Hours,” representing the QSE’s forecast of the Controllable Load Resource’s instantaneous power consumption for a point two hours in the future</w:t>
            </w:r>
            <w:r>
              <w:t>;</w:t>
            </w:r>
            <w:r w:rsidRPr="003161DC">
              <w:t xml:space="preserve"> </w:t>
            </w:r>
          </w:p>
          <w:p w14:paraId="4B5C07C3" w14:textId="77777777" w:rsidR="00FE5A8E" w:rsidRDefault="00FE5A8E" w:rsidP="001B6FC6">
            <w:pPr>
              <w:spacing w:after="240"/>
              <w:ind w:left="1440" w:hanging="720"/>
            </w:pPr>
            <w:r>
              <w:t>(l)</w:t>
            </w:r>
            <w:r>
              <w:tab/>
              <w:t>For RRS, including any sub-categories of RRS, the current physical capability (in MW) of the Resource to provide RRS;</w:t>
            </w:r>
          </w:p>
          <w:p w14:paraId="24A2AB18" w14:textId="77777777" w:rsidR="00FE5A8E" w:rsidRDefault="00FE5A8E" w:rsidP="001B6FC6">
            <w:pPr>
              <w:spacing w:after="240"/>
              <w:ind w:left="1440" w:hanging="720"/>
            </w:pPr>
            <w:r>
              <w:lastRenderedPageBreak/>
              <w:t>(m)</w:t>
            </w:r>
            <w:r>
              <w:tab/>
              <w:t>For Ancillary Service products other than RRS, a blended Normal Ramp Rate (in MW/min) that reflects the current physical capability of the Resource’s ability to provide a particular Ancillary Service product; and</w:t>
            </w:r>
          </w:p>
          <w:p w14:paraId="0F8A76BD" w14:textId="77777777" w:rsidR="00FE5A8E" w:rsidRPr="00B37C4B" w:rsidRDefault="00FE5A8E" w:rsidP="001B6FC6">
            <w:pPr>
              <w:spacing w:after="240"/>
              <w:ind w:left="1440" w:hanging="720"/>
            </w:pPr>
            <w:r>
              <w:t>(n)</w:t>
            </w:r>
            <w:r>
              <w:tab/>
              <w:t>For a Controllable Load Resource, 5-minute blended Normal Ramp Rates (up and down).</w:t>
            </w:r>
          </w:p>
        </w:tc>
      </w:tr>
    </w:tbl>
    <w:p w14:paraId="0550544C" w14:textId="77777777" w:rsidR="00FE5A8E" w:rsidRDefault="00FE5A8E" w:rsidP="00FE5A8E">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28AA2407" w14:textId="77777777" w:rsidTr="001B6FC6">
        <w:trPr>
          <w:trHeight w:val="206"/>
        </w:trPr>
        <w:tc>
          <w:tcPr>
            <w:tcW w:w="9350" w:type="dxa"/>
            <w:shd w:val="pct12" w:color="auto" w:fill="auto"/>
          </w:tcPr>
          <w:p w14:paraId="75BEA2CD" w14:textId="77777777" w:rsidR="00FE5A8E" w:rsidRDefault="00FE5A8E" w:rsidP="001B6FC6">
            <w:pPr>
              <w:pStyle w:val="Instructions"/>
              <w:spacing w:before="120"/>
            </w:pPr>
            <w:r>
              <w:t>[NPRR1014 and NPRR1029:  Insert applicable portions of paragraph (6) below upon system implementation and renumber accordingly:]</w:t>
            </w:r>
          </w:p>
          <w:p w14:paraId="2D787F58" w14:textId="77777777" w:rsidR="00FE5A8E" w:rsidRPr="00A552C3" w:rsidRDefault="00FE5A8E" w:rsidP="001B6FC6">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BA29F7" w14:textId="77777777" w:rsidR="00FE5A8E" w:rsidRPr="00A552C3" w:rsidRDefault="00FE5A8E" w:rsidP="001B6FC6">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AE897C9" w14:textId="77777777" w:rsidR="00FE5A8E" w:rsidRPr="00A552C3" w:rsidRDefault="00FE5A8E" w:rsidP="001B6FC6">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813D690" w14:textId="77777777" w:rsidR="00FE5A8E" w:rsidRPr="00A552C3" w:rsidRDefault="00FE5A8E" w:rsidP="001B6FC6">
            <w:pPr>
              <w:spacing w:after="240"/>
              <w:ind w:left="1440" w:hanging="720"/>
            </w:pPr>
            <w:r w:rsidRPr="00A552C3">
              <w:t>(c)</w:t>
            </w:r>
            <w:r w:rsidRPr="00A552C3">
              <w:tab/>
              <w:t>Gross Reactive Power (in Megavolt-Amperes reactive (MVAr));</w:t>
            </w:r>
          </w:p>
          <w:p w14:paraId="7C1B02F0" w14:textId="77777777" w:rsidR="00FE5A8E" w:rsidRPr="00A552C3" w:rsidRDefault="00FE5A8E" w:rsidP="001B6FC6">
            <w:pPr>
              <w:spacing w:after="240"/>
              <w:ind w:left="1440" w:hanging="720"/>
            </w:pPr>
            <w:r w:rsidRPr="00A552C3">
              <w:t>(d)</w:t>
            </w:r>
            <w:r w:rsidRPr="00A552C3">
              <w:tab/>
              <w:t>Net Reactive Power (in MVAr);</w:t>
            </w:r>
          </w:p>
          <w:p w14:paraId="334CACF8" w14:textId="77777777" w:rsidR="00FE5A8E" w:rsidRPr="00A552C3" w:rsidRDefault="00FE5A8E" w:rsidP="001B6FC6">
            <w:pPr>
              <w:spacing w:after="240"/>
              <w:ind w:left="1440" w:hanging="720"/>
            </w:pPr>
            <w:r w:rsidRPr="00A552C3">
              <w:t>(e)</w:t>
            </w:r>
            <w:r w:rsidRPr="00A552C3">
              <w:tab/>
              <w:t>Power to standby transformers serving plant auxiliary Load;</w:t>
            </w:r>
          </w:p>
          <w:p w14:paraId="1F9482A2" w14:textId="77777777" w:rsidR="00FE5A8E" w:rsidRPr="00A552C3" w:rsidRDefault="00FE5A8E" w:rsidP="001B6FC6">
            <w:pPr>
              <w:spacing w:after="240"/>
              <w:ind w:left="1440" w:hanging="720"/>
            </w:pPr>
            <w:r w:rsidRPr="00A552C3">
              <w:t>(f)</w:t>
            </w:r>
            <w:r w:rsidRPr="00A552C3">
              <w:tab/>
              <w:t>Status of switching devices in the plant switchyard not monitored by the TSP or DSP affecting flows on the ERCOT Transmission Grid;</w:t>
            </w:r>
          </w:p>
          <w:p w14:paraId="1F6440D8" w14:textId="77777777" w:rsidR="00FE5A8E" w:rsidRPr="00A552C3" w:rsidRDefault="00FE5A8E" w:rsidP="001B6FC6">
            <w:pPr>
              <w:spacing w:after="240"/>
              <w:ind w:left="1440" w:hanging="720"/>
            </w:pPr>
            <w:r w:rsidRPr="00A552C3">
              <w:lastRenderedPageBreak/>
              <w:t>(g)</w:t>
            </w:r>
            <w:r w:rsidRPr="00A552C3">
              <w:tab/>
              <w:t>Any data mutually agreed to by ERCOT and the QSE to adequately manage system reliability;</w:t>
            </w:r>
          </w:p>
          <w:p w14:paraId="64185697" w14:textId="77777777" w:rsidR="00FE5A8E" w:rsidRPr="00A552C3" w:rsidRDefault="00FE5A8E" w:rsidP="001B6FC6">
            <w:pPr>
              <w:spacing w:after="240"/>
              <w:ind w:left="1440" w:hanging="720"/>
            </w:pPr>
            <w:r w:rsidRPr="00A552C3">
              <w:t>(h)</w:t>
            </w:r>
            <w:r w:rsidRPr="00A552C3">
              <w:tab/>
              <w:t>ESR breaker and switch status;</w:t>
            </w:r>
          </w:p>
          <w:p w14:paraId="14BEBA92" w14:textId="77777777" w:rsidR="00FE5A8E" w:rsidRPr="00A552C3" w:rsidRDefault="00FE5A8E" w:rsidP="001B6FC6">
            <w:pPr>
              <w:spacing w:after="240"/>
              <w:ind w:left="1440" w:hanging="720"/>
            </w:pPr>
            <w:r w:rsidRPr="00A552C3">
              <w:t>(i)</w:t>
            </w:r>
            <w:r w:rsidRPr="00A552C3">
              <w:tab/>
              <w:t xml:space="preserve">HSL;  </w:t>
            </w:r>
          </w:p>
          <w:p w14:paraId="7408331A" w14:textId="77777777" w:rsidR="00FE5A8E" w:rsidRPr="00A552C3" w:rsidRDefault="00FE5A8E" w:rsidP="001B6FC6">
            <w:pPr>
              <w:spacing w:after="240"/>
              <w:ind w:left="1440" w:hanging="720"/>
            </w:pPr>
            <w:r w:rsidRPr="00A552C3">
              <w:t>(j)</w:t>
            </w:r>
            <w:r w:rsidRPr="00A552C3">
              <w:tab/>
              <w:t>High Emergency Limit (HEL), under Section 6.5.9.2, Failure of the SCED Process;</w:t>
            </w:r>
          </w:p>
          <w:p w14:paraId="799D51E5" w14:textId="77777777" w:rsidR="00FE5A8E" w:rsidRPr="00A552C3" w:rsidRDefault="00FE5A8E" w:rsidP="001B6FC6">
            <w:pPr>
              <w:spacing w:after="240"/>
              <w:ind w:left="1440" w:hanging="720"/>
            </w:pPr>
            <w:r w:rsidRPr="00A552C3">
              <w:t>(k)</w:t>
            </w:r>
            <w:r w:rsidRPr="00A552C3">
              <w:tab/>
              <w:t xml:space="preserve">Low Emergency Limit (LEL), under Section 6.5.9.2; </w:t>
            </w:r>
          </w:p>
          <w:p w14:paraId="235BBC4C" w14:textId="77777777" w:rsidR="00FE5A8E" w:rsidRPr="00A552C3" w:rsidRDefault="00FE5A8E" w:rsidP="001B6FC6">
            <w:pPr>
              <w:spacing w:after="240"/>
              <w:ind w:left="1440" w:hanging="720"/>
            </w:pPr>
            <w:r w:rsidRPr="00A552C3">
              <w:t>(l)</w:t>
            </w:r>
            <w:r w:rsidRPr="00A552C3">
              <w:tab/>
              <w:t>LSL;</w:t>
            </w:r>
          </w:p>
          <w:p w14:paraId="11537E10" w14:textId="77777777" w:rsidR="00FE5A8E" w:rsidRPr="00A552C3" w:rsidRDefault="00FE5A8E" w:rsidP="001B6FC6">
            <w:pPr>
              <w:spacing w:after="240"/>
              <w:ind w:left="1440" w:hanging="720"/>
            </w:pPr>
            <w:r w:rsidRPr="00A552C3">
              <w:t>(m)</w:t>
            </w:r>
            <w:r w:rsidRPr="00A552C3">
              <w:tab/>
              <w:t>For RRS, including any sub-category of RRS, the current physical capability (in MW) of the Resource to provide RRS;</w:t>
            </w:r>
          </w:p>
          <w:p w14:paraId="4B17E61B" w14:textId="77777777" w:rsidR="00FE5A8E" w:rsidRPr="00A552C3" w:rsidRDefault="00FE5A8E" w:rsidP="001B6FC6">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6EE37FC9" w14:textId="77777777" w:rsidR="00FE5A8E" w:rsidRPr="00B37C4B" w:rsidRDefault="00FE5A8E" w:rsidP="001B6FC6">
            <w:pPr>
              <w:spacing w:after="240"/>
              <w:ind w:left="1440" w:hanging="720"/>
            </w:pPr>
            <w:r w:rsidRPr="00A552C3">
              <w:t>(o)</w:t>
            </w:r>
            <w:r w:rsidRPr="00A552C3">
              <w:tab/>
              <w:t xml:space="preserve">Five-minute blended </w:t>
            </w:r>
            <w:r>
              <w:t>normal up and down ramp rates;</w:t>
            </w:r>
          </w:p>
        </w:tc>
      </w:tr>
    </w:tbl>
    <w:p w14:paraId="2234EA80" w14:textId="77777777" w:rsidR="00FE5A8E" w:rsidRDefault="00FE5A8E" w:rsidP="00FE5A8E">
      <w:pPr>
        <w:pStyle w:val="BodyTextNumbered"/>
        <w:spacing w:before="240"/>
      </w:pPr>
      <w:r>
        <w:lastRenderedPageBreak/>
        <w:t>(6)</w:t>
      </w:r>
      <w:r>
        <w:tab/>
        <w:t>A QSE with Resources used in SCED shall provide communications equipment to receive ERCOT-telemetered control deployments.</w:t>
      </w:r>
    </w:p>
    <w:p w14:paraId="6314EEB0" w14:textId="77777777" w:rsidR="00FE5A8E" w:rsidRDefault="00FE5A8E" w:rsidP="00FE5A8E">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515CD00" w14:textId="77777777" w:rsidR="00FE5A8E" w:rsidRDefault="00FE5A8E" w:rsidP="00FE5A8E">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20664488" w14:textId="77777777" w:rsidR="00FE5A8E" w:rsidRDefault="00FE5A8E" w:rsidP="00FE5A8E">
      <w:pPr>
        <w:pStyle w:val="BodyTextNumbered"/>
        <w:ind w:left="1440"/>
      </w:pPr>
      <w:r>
        <w:t>(b)</w:t>
      </w:r>
      <w:r>
        <w:tab/>
        <w:t>When one or both of the telemetry points are enabled for a Resource, ERCOT will cease using the regulation capacity assigned to that Resource for Ancillary Service deployment.</w:t>
      </w:r>
    </w:p>
    <w:p w14:paraId="0E5FCC7B" w14:textId="77777777" w:rsidR="00FE5A8E" w:rsidRDefault="00FE5A8E" w:rsidP="00FE5A8E">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B91C1BF" w14:textId="77777777" w:rsidTr="001B6FC6">
        <w:trPr>
          <w:trHeight w:val="206"/>
        </w:trPr>
        <w:tc>
          <w:tcPr>
            <w:tcW w:w="9350" w:type="dxa"/>
            <w:shd w:val="pct12" w:color="auto" w:fill="auto"/>
          </w:tcPr>
          <w:p w14:paraId="0C345192" w14:textId="77777777" w:rsidR="00FE5A8E" w:rsidRDefault="00FE5A8E" w:rsidP="001B6FC6">
            <w:pPr>
              <w:pStyle w:val="Instructions"/>
              <w:spacing w:before="120"/>
            </w:pPr>
            <w:r>
              <w:t xml:space="preserve">[NPRR1010, NPRR1014, and NPRR1029:  Replace applicable portions of paragraph (c) above with the following upon system implementation of the Real-Time Co-Optimization </w:t>
            </w:r>
            <w:r>
              <w:lastRenderedPageBreak/>
              <w:t>(RTC) project for NPRR1010; or upon system implementation for NPRR1014 or NPRR1029:]</w:t>
            </w:r>
          </w:p>
          <w:p w14:paraId="4E29FB12" w14:textId="77777777" w:rsidR="00FE5A8E" w:rsidRPr="00B37C4B" w:rsidRDefault="00FE5A8E" w:rsidP="001B6FC6">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61C29EEA" w14:textId="77777777" w:rsidR="00FE5A8E" w:rsidRDefault="00FE5A8E" w:rsidP="00FE5A8E">
      <w:pPr>
        <w:pStyle w:val="BodyTextNumbered"/>
        <w:spacing w:before="240"/>
        <w:ind w:left="1440"/>
      </w:pPr>
      <w:r>
        <w:lastRenderedPageBreak/>
        <w:t>(d)</w:t>
      </w:r>
      <w:r>
        <w:tab/>
        <w:t xml:space="preserve">These telemetry points shall only be utilized during unforeseen transient unit </w:t>
      </w:r>
      <w:r w:rsidRPr="00FE5A8E">
        <w:rPr>
          <w:iCs w:val="0"/>
          <w:szCs w:val="24"/>
        </w:rPr>
        <w:t>conditions such as plant equipment failures.  Raise Block Status and Lower Block Status shall only be enabled until the Resource operator has time to update the Resource limits and Ancillary Service telemetry to reflect the problem.</w:t>
      </w:r>
    </w:p>
    <w:p w14:paraId="025771BF" w14:textId="77777777" w:rsidR="00FE5A8E" w:rsidRDefault="00FE5A8E" w:rsidP="00FE5A8E">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6FB34DBA" w14:textId="77777777" w:rsidR="00FE5A8E" w:rsidRDefault="00FE5A8E" w:rsidP="00FE5A8E">
      <w:pPr>
        <w:pStyle w:val="BodyTextNumbered"/>
      </w:pPr>
      <w:r>
        <w:t>(8)</w:t>
      </w:r>
      <w:r>
        <w:tab/>
        <w:t>Real-Time data for reliability purposes must be accurate to within three percent.  This telemetry may be provided from relaying accuracy instrumentation transformers.</w:t>
      </w:r>
    </w:p>
    <w:p w14:paraId="4CB9D241" w14:textId="77777777" w:rsidR="00FE5A8E" w:rsidRDefault="00FE5A8E" w:rsidP="00FE5A8E">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8234C28" w14:textId="77777777" w:rsidTr="001B6FC6">
        <w:trPr>
          <w:trHeight w:val="206"/>
        </w:trPr>
        <w:tc>
          <w:tcPr>
            <w:tcW w:w="9350" w:type="dxa"/>
            <w:shd w:val="pct12" w:color="auto" w:fill="auto"/>
          </w:tcPr>
          <w:p w14:paraId="0FC3F7EF" w14:textId="77777777" w:rsidR="00FE5A8E" w:rsidRDefault="00FE5A8E" w:rsidP="001B6FC6">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C0B4A03" w14:textId="77777777" w:rsidR="00FE5A8E" w:rsidRPr="00B37C4B" w:rsidRDefault="00FE5A8E" w:rsidP="001B6FC6">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4D2D3FC5" w14:textId="77777777" w:rsidR="00FE5A8E" w:rsidRDefault="00FE5A8E" w:rsidP="00FE5A8E">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5BF44CF8" w14:textId="265EB623" w:rsidR="00FE5A8E" w:rsidRPr="004106F5" w:rsidRDefault="00FE5A8E" w:rsidP="004106F5">
      <w:pPr>
        <w:pStyle w:val="H3"/>
        <w:ind w:left="1440" w:hanging="720"/>
        <w:rPr>
          <w:b w:val="0"/>
          <w:bCs w:val="0"/>
          <w:i w:val="0"/>
          <w:iCs/>
        </w:rPr>
      </w:pPr>
      <w:r w:rsidRPr="004106F5">
        <w:rPr>
          <w:b w:val="0"/>
          <w:bCs w:val="0"/>
          <w:i w:val="0"/>
          <w:iCs/>
        </w:rPr>
        <w:lastRenderedPageBreak/>
        <w:t>(a)</w:t>
      </w:r>
      <w:r w:rsidRPr="004106F5">
        <w:rPr>
          <w:b w:val="0"/>
          <w:bCs w:val="0"/>
          <w:i w:val="0"/>
          <w:iCs/>
        </w:rPr>
        <w:tab/>
      </w:r>
      <w:r w:rsidR="004106F5">
        <w:rPr>
          <w:b w:val="0"/>
          <w:bCs w:val="0"/>
          <w:i w:val="0"/>
          <w:iCs/>
        </w:rPr>
        <w:tab/>
      </w:r>
      <w:r w:rsidRPr="004106F5">
        <w:rPr>
          <w:b w:val="0"/>
          <w:bCs w:val="0"/>
          <w:i w:val="0"/>
          <w:iCs/>
        </w:rPr>
        <w:t>Combustion turbine inlet air cooling methods;</w:t>
      </w:r>
    </w:p>
    <w:p w14:paraId="4639AF38" w14:textId="4A75DAFB" w:rsidR="00FE5A8E" w:rsidRPr="004106F5" w:rsidRDefault="00FE5A8E" w:rsidP="004106F5">
      <w:pPr>
        <w:pStyle w:val="H3"/>
        <w:ind w:left="1440" w:hanging="720"/>
        <w:rPr>
          <w:b w:val="0"/>
          <w:bCs w:val="0"/>
          <w:i w:val="0"/>
          <w:iCs/>
        </w:rPr>
      </w:pPr>
      <w:r w:rsidRPr="004106F5">
        <w:rPr>
          <w:b w:val="0"/>
          <w:bCs w:val="0"/>
          <w:i w:val="0"/>
          <w:iCs/>
        </w:rPr>
        <w:t>(b)</w:t>
      </w:r>
      <w:r w:rsidR="004106F5">
        <w:rPr>
          <w:b w:val="0"/>
          <w:bCs w:val="0"/>
          <w:i w:val="0"/>
          <w:iCs/>
        </w:rPr>
        <w:tab/>
      </w:r>
      <w:r w:rsidR="004106F5">
        <w:rPr>
          <w:b w:val="0"/>
          <w:bCs w:val="0"/>
          <w:i w:val="0"/>
          <w:iCs/>
        </w:rPr>
        <w:tab/>
      </w:r>
      <w:r w:rsidRPr="004106F5">
        <w:rPr>
          <w:b w:val="0"/>
          <w:bCs w:val="0"/>
          <w:i w:val="0"/>
          <w:iCs/>
        </w:rPr>
        <w:t xml:space="preserve">Duct firing; </w:t>
      </w:r>
    </w:p>
    <w:p w14:paraId="2E03CB1D" w14:textId="3E5FDD92" w:rsidR="00FE5A8E" w:rsidRPr="004106F5" w:rsidRDefault="00FE5A8E" w:rsidP="004106F5">
      <w:pPr>
        <w:pStyle w:val="H3"/>
        <w:ind w:left="1440" w:hanging="720"/>
        <w:rPr>
          <w:b w:val="0"/>
          <w:bCs w:val="0"/>
          <w:i w:val="0"/>
          <w:iCs/>
        </w:rPr>
      </w:pPr>
      <w:r w:rsidRPr="004106F5">
        <w:rPr>
          <w:b w:val="0"/>
          <w:bCs w:val="0"/>
          <w:i w:val="0"/>
          <w:iCs/>
        </w:rPr>
        <w:t>(c)</w:t>
      </w:r>
      <w:r w:rsidRPr="004106F5">
        <w:rPr>
          <w:b w:val="0"/>
          <w:bCs w:val="0"/>
          <w:i w:val="0"/>
          <w:iCs/>
        </w:rPr>
        <w:tab/>
      </w:r>
      <w:r w:rsidR="004106F5">
        <w:rPr>
          <w:b w:val="0"/>
          <w:bCs w:val="0"/>
          <w:i w:val="0"/>
          <w:iCs/>
        </w:rPr>
        <w:tab/>
      </w:r>
      <w:r w:rsidRPr="004106F5">
        <w:rPr>
          <w:b w:val="0"/>
          <w:bCs w:val="0"/>
          <w:i w:val="0"/>
          <w:iCs/>
        </w:rPr>
        <w:t>Other ways of temporarily increasing the output of Combined Cycle Generation Resources; and</w:t>
      </w:r>
    </w:p>
    <w:p w14:paraId="6293F438" w14:textId="77777777" w:rsidR="00FE5A8E" w:rsidRDefault="00FE5A8E" w:rsidP="004106F5">
      <w:pPr>
        <w:pStyle w:val="BodyTextNumbered"/>
        <w:ind w:left="144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10CFCA1" w14:textId="77777777" w:rsidR="00FE5A8E" w:rsidRDefault="00FE5A8E" w:rsidP="00FE5A8E">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7919F617" w14:textId="77777777" w:rsidTr="001B6FC6">
        <w:trPr>
          <w:trHeight w:val="206"/>
        </w:trPr>
        <w:tc>
          <w:tcPr>
            <w:tcW w:w="9350" w:type="dxa"/>
            <w:shd w:val="pct12" w:color="auto" w:fill="auto"/>
          </w:tcPr>
          <w:p w14:paraId="4A44A918" w14:textId="77777777" w:rsidR="00FE5A8E" w:rsidRDefault="00FE5A8E" w:rsidP="001B6FC6">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4717DA2E" w14:textId="77777777" w:rsidR="00FE5A8E" w:rsidRPr="00B37C4B" w:rsidRDefault="00FE5A8E" w:rsidP="001B6FC6">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7402D952" w14:textId="77777777" w:rsidR="00FE5A8E" w:rsidRPr="000F6D2E" w:rsidRDefault="00FE5A8E" w:rsidP="00FE5A8E">
      <w:pPr>
        <w:spacing w:before="240" w:after="240"/>
        <w:ind w:left="720" w:hanging="720"/>
      </w:pPr>
      <w:r w:rsidRPr="000F6D2E">
        <w:t>(12)</w:t>
      </w:r>
      <w:r w:rsidRPr="000F6D2E">
        <w:tab/>
        <w:t>A QSE representing an Energy Storage Resource (ESR) shall provide the following Real-Time telemetry data to ERCOT for each ESR:</w:t>
      </w:r>
    </w:p>
    <w:p w14:paraId="2C58207E" w14:textId="77777777" w:rsidR="00FE5A8E" w:rsidRPr="000F6D2E" w:rsidRDefault="00FE5A8E" w:rsidP="00FE5A8E">
      <w:pPr>
        <w:spacing w:after="240"/>
        <w:ind w:left="1440" w:hanging="720"/>
      </w:pPr>
      <w:r w:rsidRPr="000F6D2E">
        <w:t>(</w:t>
      </w:r>
      <w:r>
        <w:t>a</w:t>
      </w:r>
      <w:r w:rsidRPr="000F6D2E">
        <w:t>)</w:t>
      </w:r>
      <w:r w:rsidRPr="000F6D2E">
        <w:tab/>
        <w:t>Maximum Operating State of Charge, in MWh;</w:t>
      </w:r>
    </w:p>
    <w:p w14:paraId="4BE3456F" w14:textId="77777777" w:rsidR="00FE5A8E" w:rsidRPr="000F6D2E" w:rsidRDefault="00FE5A8E" w:rsidP="00FE5A8E">
      <w:pPr>
        <w:spacing w:after="240"/>
        <w:ind w:left="1440" w:hanging="720"/>
      </w:pPr>
      <w:r w:rsidRPr="000F6D2E">
        <w:t>(</w:t>
      </w:r>
      <w:r>
        <w:t>b</w:t>
      </w:r>
      <w:r w:rsidRPr="000F6D2E">
        <w:t>)</w:t>
      </w:r>
      <w:r w:rsidRPr="000F6D2E">
        <w:tab/>
        <w:t>Minimum Operating State of Charge, in MWh;</w:t>
      </w:r>
    </w:p>
    <w:p w14:paraId="68EB8DFC" w14:textId="77777777" w:rsidR="00FE5A8E" w:rsidRPr="000F6D2E" w:rsidRDefault="00FE5A8E" w:rsidP="00FE5A8E">
      <w:pPr>
        <w:spacing w:after="240"/>
        <w:ind w:left="1440" w:hanging="720"/>
      </w:pPr>
      <w:r>
        <w:t>(c</w:t>
      </w:r>
      <w:r w:rsidRPr="000F6D2E">
        <w:t>)</w:t>
      </w:r>
      <w:r w:rsidRPr="000F6D2E">
        <w:tab/>
        <w:t>State of Charge, in MWh;</w:t>
      </w:r>
    </w:p>
    <w:p w14:paraId="2FB2F482" w14:textId="77777777" w:rsidR="00FE5A8E" w:rsidRPr="000F6D2E" w:rsidRDefault="00FE5A8E" w:rsidP="00FE5A8E">
      <w:pPr>
        <w:spacing w:after="240"/>
        <w:ind w:left="1440" w:hanging="720"/>
      </w:pPr>
      <w:r>
        <w:t>(d</w:t>
      </w:r>
      <w:r w:rsidRPr="000F6D2E">
        <w:t>)</w:t>
      </w:r>
      <w:r w:rsidRPr="000F6D2E">
        <w:tab/>
        <w:t>Maximum Operating Discharge Power Limit, in MW;</w:t>
      </w:r>
      <w:r>
        <w:t xml:space="preserve"> and</w:t>
      </w:r>
    </w:p>
    <w:p w14:paraId="7F5AF1A5" w14:textId="77777777" w:rsidR="00FE5A8E" w:rsidRDefault="00FE5A8E" w:rsidP="00FE5A8E">
      <w:pPr>
        <w:spacing w:after="240"/>
        <w:ind w:left="1440" w:hanging="720"/>
      </w:pPr>
      <w:r w:rsidRPr="000F6D2E">
        <w:t>(</w:t>
      </w:r>
      <w:r>
        <w:t>e</w:t>
      </w:r>
      <w:r w:rsidRPr="000F6D2E">
        <w:t>)</w:t>
      </w:r>
      <w:r w:rsidRPr="000F6D2E">
        <w:tab/>
        <w:t>Maximum Operating Charge Power Limit, in MW.</w:t>
      </w:r>
    </w:p>
    <w:p w14:paraId="5EF53FA6" w14:textId="77777777" w:rsidR="00FE5A8E" w:rsidRDefault="00FE5A8E" w:rsidP="00FE5A8E">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54829CF0" w14:textId="77777777" w:rsidTr="001B6FC6">
        <w:trPr>
          <w:trHeight w:val="566"/>
        </w:trPr>
        <w:tc>
          <w:tcPr>
            <w:tcW w:w="9576" w:type="dxa"/>
            <w:shd w:val="pct12" w:color="auto" w:fill="auto"/>
          </w:tcPr>
          <w:p w14:paraId="0197B520" w14:textId="3F5CA86A" w:rsidR="00FE5A8E" w:rsidDel="00481338" w:rsidRDefault="00FE5A8E" w:rsidP="001B6FC6">
            <w:pPr>
              <w:pStyle w:val="Instructions"/>
              <w:spacing w:before="60"/>
              <w:rPr>
                <w:del w:id="63" w:author="ERCOT" w:date="2021-05-13T10:20:00Z"/>
              </w:rPr>
            </w:pPr>
            <w:del w:id="64" w:author="ERCOT" w:date="2021-05-13T10:20:00Z">
              <w:r w:rsidDel="00481338">
                <w:delText>[NPRR829:  Insert paragraph (14) below upon system implementation:]</w:delText>
              </w:r>
            </w:del>
          </w:p>
          <w:p w14:paraId="340C3CBB" w14:textId="7B53666D" w:rsidR="00FE5A8E" w:rsidRPr="008E2BE2" w:rsidRDefault="00FE5A8E" w:rsidP="001B6FC6">
            <w:pPr>
              <w:spacing w:after="240"/>
              <w:ind w:left="720" w:hanging="720"/>
            </w:pPr>
            <w:del w:id="65" w:author="ERCOT" w:date="2021-05-13T10:20:00Z">
              <w:r w:rsidDel="00481338">
                <w:lastRenderedPageBreak/>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7CF42EDB" w14:textId="7403CA54" w:rsidR="00481338" w:rsidRDefault="00481338" w:rsidP="00BF2330">
      <w:pPr>
        <w:spacing w:before="240" w:after="240"/>
        <w:ind w:left="720" w:hanging="720"/>
        <w:rPr>
          <w:ins w:id="66" w:author="ERCOT" w:date="2021-05-13T10:20:00Z"/>
        </w:rPr>
      </w:pPr>
      <w:ins w:id="67" w:author="ERCOT" w:date="2021-05-13T10:20:00Z">
        <w:r>
          <w:lastRenderedPageBreak/>
          <w:t>(14)</w:t>
        </w:r>
        <w:r>
          <w:tab/>
          <w:t>A</w:t>
        </w:r>
        <w:r w:rsidRPr="00F44E9E">
          <w:t xml:space="preserve"> QSE representing a S</w:t>
        </w:r>
      </w:ins>
      <w:ins w:id="68" w:author="ERCOT" w:date="2021-05-19T07:58:00Z">
        <w:r w:rsidR="00352A63">
          <w:t>ettlement Only Generator (S</w:t>
        </w:r>
      </w:ins>
      <w:ins w:id="69" w:author="ERCOT" w:date="2021-05-13T10:20:00Z">
        <w:r w:rsidRPr="00F44E9E">
          <w:t>OG</w:t>
        </w:r>
      </w:ins>
      <w:ins w:id="70" w:author="ERCOT" w:date="2021-05-19T07:58:00Z">
        <w:r w:rsidR="00352A63">
          <w:t>)</w:t>
        </w:r>
      </w:ins>
      <w:ins w:id="71" w:author="ERCOT" w:date="2021-05-13T10:20:00Z">
        <w:r w:rsidRPr="00F44E9E">
          <w:t xml:space="preserve"> shall provide ERCOT </w:t>
        </w:r>
        <w:r>
          <w:t xml:space="preserve">the following </w:t>
        </w:r>
        <w:r w:rsidRPr="00F44E9E">
          <w:t>Real-Time telemetry</w:t>
        </w:r>
        <w:r>
          <w:t>:</w:t>
        </w:r>
      </w:ins>
    </w:p>
    <w:p w14:paraId="3EB676C1" w14:textId="5075DE91" w:rsidR="00481338" w:rsidRDefault="00481338" w:rsidP="00481338">
      <w:pPr>
        <w:spacing w:after="240"/>
        <w:ind w:left="1440" w:hanging="720"/>
        <w:rPr>
          <w:ins w:id="72" w:author="ERCOT" w:date="2021-05-13T10:20:00Z"/>
        </w:rPr>
      </w:pPr>
      <w:ins w:id="73" w:author="ERCOT" w:date="2021-05-13T10:20:00Z">
        <w:r>
          <w:t xml:space="preserve">(a) </w:t>
        </w:r>
      </w:ins>
      <w:ins w:id="74" w:author="ERCOT" w:date="2021-05-13T10:21:00Z">
        <w:r>
          <w:tab/>
        </w:r>
      </w:ins>
      <w:ins w:id="75" w:author="ERCOT" w:date="2021-05-13T10:24:00Z">
        <w:r w:rsidR="001A79A9">
          <w:t>N</w:t>
        </w:r>
      </w:ins>
      <w:ins w:id="76" w:author="ERCOT" w:date="2021-05-13T10:20:00Z">
        <w:r>
          <w:t xml:space="preserve">et </w:t>
        </w:r>
      </w:ins>
      <w:ins w:id="77" w:author="ERCOT" w:date="2021-05-19T07:59:00Z">
        <w:r w:rsidR="00352A63">
          <w:t xml:space="preserve">real power </w:t>
        </w:r>
      </w:ins>
      <w:ins w:id="78" w:author="ERCOT" w:date="2021-05-13T10:20:00Z">
        <w:r>
          <w:t>injection</w:t>
        </w:r>
        <w:r w:rsidRPr="00586653">
          <w:t xml:space="preserve"> at the Point of Interconnection</w:t>
        </w:r>
      </w:ins>
      <w:ins w:id="79" w:author="ERCOT" w:date="2021-05-13T10:23:00Z">
        <w:r w:rsidR="001A79A9">
          <w:t xml:space="preserve"> (POI)</w:t>
        </w:r>
      </w:ins>
      <w:ins w:id="80" w:author="ERCOT" w:date="2021-05-13T10:20:00Z">
        <w:r w:rsidRPr="00586653">
          <w:t xml:space="preserve"> or Point of Common Coupling</w:t>
        </w:r>
      </w:ins>
      <w:ins w:id="81" w:author="ERCOT" w:date="2021-05-13T10:23:00Z">
        <w:r w:rsidR="001A79A9">
          <w:t xml:space="preserve"> (POCC)</w:t>
        </w:r>
      </w:ins>
      <w:ins w:id="82" w:author="ERCOT" w:date="2021-05-13T10:20:00Z">
        <w:r>
          <w:t xml:space="preserve"> for each site with one or more SOGs;</w:t>
        </w:r>
      </w:ins>
    </w:p>
    <w:p w14:paraId="78F692DE" w14:textId="54E849CD" w:rsidR="00481338" w:rsidRDefault="00481338" w:rsidP="00481338">
      <w:pPr>
        <w:spacing w:after="240"/>
        <w:ind w:left="1440" w:hanging="720"/>
        <w:rPr>
          <w:ins w:id="83" w:author="ERCOT" w:date="2021-05-13T10:20:00Z"/>
        </w:rPr>
      </w:pPr>
      <w:ins w:id="84" w:author="ERCOT" w:date="2021-05-13T10:20:00Z">
        <w:r>
          <w:t xml:space="preserve">(b) </w:t>
        </w:r>
      </w:ins>
      <w:ins w:id="85" w:author="ERCOT" w:date="2021-05-13T10:21:00Z">
        <w:r>
          <w:tab/>
        </w:r>
      </w:ins>
      <w:ins w:id="86" w:author="ERCOT" w:date="2021-05-13T10:24:00Z">
        <w:r w:rsidR="001A79A9">
          <w:t>F</w:t>
        </w:r>
      </w:ins>
      <w:ins w:id="87" w:author="ERCOT" w:date="2021-05-13T10:20:00Z">
        <w:r>
          <w:t xml:space="preserve">or any site with one or more </w:t>
        </w:r>
      </w:ins>
      <w:ins w:id="88" w:author="ERCOT" w:date="2021-05-13T10:25:00Z">
        <w:r w:rsidR="001A79A9">
          <w:t>ESSs</w:t>
        </w:r>
      </w:ins>
      <w:ins w:id="89" w:author="ERCOT" w:date="2021-05-13T10:20:00Z">
        <w:r>
          <w:t xml:space="preserve"> that are registered as an SOG, net </w:t>
        </w:r>
      </w:ins>
      <w:ins w:id="90" w:author="ERCOT" w:date="2021-05-19T07:59:00Z">
        <w:r w:rsidR="00352A63">
          <w:t xml:space="preserve">real power </w:t>
        </w:r>
      </w:ins>
      <w:ins w:id="91" w:author="ERCOT" w:date="2021-05-13T10:20:00Z">
        <w:r>
          <w:t xml:space="preserve">withdrawal </w:t>
        </w:r>
        <w:r w:rsidRPr="00F44E9E">
          <w:t xml:space="preserve">at the </w:t>
        </w:r>
      </w:ins>
      <w:ins w:id="92" w:author="ERCOT" w:date="2021-05-13T10:25:00Z">
        <w:r w:rsidR="001A79A9">
          <w:t>POI</w:t>
        </w:r>
      </w:ins>
      <w:ins w:id="93" w:author="ERCOT" w:date="2021-05-13T10:20:00Z">
        <w:r w:rsidRPr="00F44E9E">
          <w:t xml:space="preserve"> or </w:t>
        </w:r>
      </w:ins>
      <w:ins w:id="94" w:author="ERCOT" w:date="2021-05-13T10:25:00Z">
        <w:r w:rsidR="001A79A9">
          <w:t>POCC</w:t>
        </w:r>
      </w:ins>
      <w:ins w:id="95" w:author="ERCOT" w:date="2021-05-13T10:20:00Z">
        <w:r>
          <w:t>;</w:t>
        </w:r>
      </w:ins>
    </w:p>
    <w:p w14:paraId="266D36CD" w14:textId="6E64113D" w:rsidR="00481338" w:rsidRDefault="00481338" w:rsidP="00481338">
      <w:pPr>
        <w:spacing w:after="240"/>
        <w:ind w:left="1440" w:hanging="720"/>
        <w:rPr>
          <w:ins w:id="96" w:author="ERCOT" w:date="2021-05-13T10:20:00Z"/>
        </w:rPr>
      </w:pPr>
      <w:ins w:id="97" w:author="ERCOT" w:date="2021-05-13T10:20:00Z">
        <w:r>
          <w:t>(c)</w:t>
        </w:r>
      </w:ins>
      <w:ins w:id="98" w:author="ERCOT" w:date="2021-05-13T10:21:00Z">
        <w:r>
          <w:tab/>
        </w:r>
      </w:ins>
      <w:ins w:id="99" w:author="ERCOT" w:date="2021-05-13T10:24:00Z">
        <w:r w:rsidR="001A79A9">
          <w:t>F</w:t>
        </w:r>
      </w:ins>
      <w:ins w:id="100" w:author="ERCOT" w:date="2021-05-13T10:20:00Z">
        <w:r>
          <w:t>or each inverter at the site, gross</w:t>
        </w:r>
        <w:r w:rsidRPr="003D61C8">
          <w:t xml:space="preserve"> </w:t>
        </w:r>
      </w:ins>
      <w:ins w:id="101" w:author="ERCOT" w:date="2021-05-19T07:59:00Z">
        <w:r w:rsidR="00352A63">
          <w:t xml:space="preserve">real power </w:t>
        </w:r>
      </w:ins>
      <w:ins w:id="102" w:author="ERCOT" w:date="2021-05-13T10:20:00Z">
        <w:r>
          <w:t>output measured at the generator terminals for all SOGs that are located behind that inverter, separately aggregated by fuel type;</w:t>
        </w:r>
      </w:ins>
    </w:p>
    <w:p w14:paraId="46DC1C88" w14:textId="382A5A11" w:rsidR="00481338" w:rsidRDefault="00481338" w:rsidP="00481338">
      <w:pPr>
        <w:spacing w:after="240"/>
        <w:ind w:left="1440" w:hanging="720"/>
        <w:rPr>
          <w:ins w:id="103" w:author="ERCOT" w:date="2021-05-13T10:20:00Z"/>
        </w:rPr>
      </w:pPr>
      <w:ins w:id="104" w:author="ERCOT" w:date="2021-05-13T10:20:00Z">
        <w:r>
          <w:t xml:space="preserve">(d) </w:t>
        </w:r>
      </w:ins>
      <w:ins w:id="105" w:author="ERCOT" w:date="2021-05-13T10:21:00Z">
        <w:r>
          <w:tab/>
        </w:r>
      </w:ins>
      <w:ins w:id="106" w:author="ERCOT" w:date="2021-05-13T10:24:00Z">
        <w:r w:rsidR="001A79A9">
          <w:t>F</w:t>
        </w:r>
      </w:ins>
      <w:ins w:id="107" w:author="ERCOT" w:date="2021-05-13T10:20:00Z">
        <w:r>
          <w:t xml:space="preserve">or SOGs at the same site that are not located behind an inverter, gross </w:t>
        </w:r>
      </w:ins>
      <w:ins w:id="108" w:author="ERCOT" w:date="2021-05-19T08:01:00Z">
        <w:r w:rsidR="00CD5474">
          <w:t xml:space="preserve">real power </w:t>
        </w:r>
      </w:ins>
      <w:ins w:id="109" w:author="ERCOT" w:date="2021-05-13T10:20:00Z">
        <w:r>
          <w:t>output measured at the generator terminals for all SOGs, separately aggregated by fuel type;</w:t>
        </w:r>
      </w:ins>
    </w:p>
    <w:p w14:paraId="053F60E1" w14:textId="0FF65437" w:rsidR="00481338" w:rsidRDefault="00481338" w:rsidP="00481338">
      <w:pPr>
        <w:spacing w:after="240"/>
        <w:ind w:left="1440" w:hanging="720"/>
        <w:rPr>
          <w:ins w:id="110" w:author="ERCOT" w:date="2021-05-13T10:20:00Z"/>
        </w:rPr>
      </w:pPr>
      <w:ins w:id="111" w:author="ERCOT" w:date="2021-05-13T10:20:00Z">
        <w:r>
          <w:t xml:space="preserve">(e) </w:t>
        </w:r>
      </w:ins>
      <w:ins w:id="112" w:author="ERCOT" w:date="2021-05-13T10:21:00Z">
        <w:r>
          <w:tab/>
        </w:r>
      </w:ins>
      <w:ins w:id="113" w:author="ERCOT" w:date="2021-05-13T10:24:00Z">
        <w:r w:rsidR="001A79A9">
          <w:t>F</w:t>
        </w:r>
      </w:ins>
      <w:ins w:id="114" w:author="ERCOT" w:date="2021-05-13T10:20:00Z">
        <w:r>
          <w:t xml:space="preserve">or any site with one or more </w:t>
        </w:r>
      </w:ins>
      <w:ins w:id="115" w:author="ERCOT" w:date="2021-05-13T10:25:00Z">
        <w:r w:rsidR="001A79A9">
          <w:t>ESSs</w:t>
        </w:r>
      </w:ins>
      <w:ins w:id="116" w:author="ERCOT" w:date="2021-05-13T10:20:00Z">
        <w:r>
          <w:t xml:space="preserve"> registered as an SOG, for each inverter, gross </w:t>
        </w:r>
      </w:ins>
      <w:ins w:id="117" w:author="ERCOT" w:date="2021-05-19T08:00:00Z">
        <w:r w:rsidR="00352A63">
          <w:t xml:space="preserve">real power </w:t>
        </w:r>
      </w:ins>
      <w:ins w:id="118" w:author="ERCOT" w:date="2021-05-13T10:20:00Z">
        <w:r>
          <w:t xml:space="preserve">withdrawal by all such ESSs that are located behind that inverter, as measured at the generator terminals; </w:t>
        </w:r>
      </w:ins>
      <w:ins w:id="119" w:author="ERCOT" w:date="2021-05-13T10:25:00Z">
        <w:r w:rsidR="001A79A9">
          <w:t>and</w:t>
        </w:r>
      </w:ins>
    </w:p>
    <w:p w14:paraId="09D9A0A2" w14:textId="492A6007" w:rsidR="00481338" w:rsidRPr="00481338" w:rsidRDefault="00481338" w:rsidP="00481338">
      <w:pPr>
        <w:spacing w:after="240"/>
        <w:ind w:left="1440" w:hanging="720"/>
      </w:pPr>
      <w:ins w:id="120" w:author="ERCOT" w:date="2021-05-13T10:20:00Z">
        <w:r>
          <w:t>(f)</w:t>
        </w:r>
      </w:ins>
      <w:ins w:id="121" w:author="ERCOT" w:date="2021-05-13T10:21:00Z">
        <w:r>
          <w:tab/>
        </w:r>
      </w:ins>
      <w:ins w:id="122" w:author="ERCOT" w:date="2021-05-13T10:20:00Z">
        <w:r>
          <w:t xml:space="preserve"> </w:t>
        </w:r>
      </w:ins>
      <w:ins w:id="123" w:author="ERCOT" w:date="2021-05-13T10:24:00Z">
        <w:r w:rsidR="001A79A9">
          <w:t>G</w:t>
        </w:r>
      </w:ins>
      <w:ins w:id="124" w:author="ERCOT" w:date="2021-05-13T10:20:00Z">
        <w:r>
          <w:t>enerator breaker status</w:t>
        </w:r>
        <w:r w:rsidRPr="003D61C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0978478" w14:textId="77777777" w:rsidTr="001B6FC6">
        <w:trPr>
          <w:trHeight w:val="206"/>
        </w:trPr>
        <w:tc>
          <w:tcPr>
            <w:tcW w:w="9350" w:type="dxa"/>
            <w:shd w:val="pct12" w:color="auto" w:fill="auto"/>
          </w:tcPr>
          <w:p w14:paraId="673BEF18" w14:textId="77777777" w:rsidR="00FE5A8E" w:rsidRDefault="00FE5A8E" w:rsidP="001B6FC6">
            <w:pPr>
              <w:pStyle w:val="Instructions"/>
              <w:spacing w:before="120"/>
            </w:pPr>
            <w:r>
              <w:t>[NPRR885:  Insert paragraph (15) below upon system implementation:]</w:t>
            </w:r>
          </w:p>
          <w:p w14:paraId="01504C9B" w14:textId="77777777" w:rsidR="00FE5A8E" w:rsidRPr="00B37C4B" w:rsidRDefault="00FE5A8E" w:rsidP="001B6FC6">
            <w:pPr>
              <w:spacing w:before="240" w:after="240"/>
              <w:ind w:left="720" w:hanging="720"/>
            </w:pPr>
            <w:r>
              <w:t>(15)</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4FC19EE0" w14:textId="77777777" w:rsidR="00FE5A8E" w:rsidRDefault="00FE5A8E" w:rsidP="00FE5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FD19EE7" w14:textId="77777777" w:rsidTr="001B6F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1F8CDF4" w14:textId="77777777" w:rsidR="00FE5A8E" w:rsidRDefault="00FE5A8E" w:rsidP="001B6FC6">
            <w:pPr>
              <w:pStyle w:val="Instructions"/>
              <w:spacing w:before="120"/>
            </w:pPr>
            <w:r>
              <w:t>[NPRR1029:  Insert paragraph (16) below upon system implementation:]</w:t>
            </w:r>
          </w:p>
          <w:p w14:paraId="5101DB50" w14:textId="77777777" w:rsidR="00FE5A8E" w:rsidRDefault="00FE5A8E" w:rsidP="001B6FC6">
            <w:pPr>
              <w:spacing w:before="240" w:after="240"/>
              <w:ind w:left="720" w:hanging="720"/>
            </w:pPr>
            <w:r>
              <w:t>(16)</w:t>
            </w:r>
            <w:r>
              <w:tab/>
            </w:r>
            <w:r w:rsidRPr="002F52BF">
              <w:t xml:space="preserve">A QSE representing </w:t>
            </w:r>
            <w:r>
              <w:t>a DC-Coupled Resource shall provide the following Real-Time telemetry data in addition to that required for other Energy Storage Resources (ESRs):</w:t>
            </w:r>
          </w:p>
          <w:p w14:paraId="4F476574" w14:textId="77777777" w:rsidR="00FE5A8E" w:rsidRDefault="00FE5A8E" w:rsidP="001B6FC6">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010BE15F" w14:textId="77777777" w:rsidR="00FE5A8E" w:rsidRPr="00B37C4B" w:rsidRDefault="00FE5A8E" w:rsidP="001B6FC6">
            <w:pPr>
              <w:spacing w:after="240"/>
              <w:ind w:left="1440" w:hanging="720"/>
            </w:pPr>
            <w:r>
              <w:lastRenderedPageBreak/>
              <w:t>(b)</w:t>
            </w:r>
            <w:r>
              <w:tab/>
              <w:t>Gross AC MW capability of the intermittent renewable generation component of the DC-Coupled Resource, based on Real-Time conditions.</w:t>
            </w:r>
          </w:p>
        </w:tc>
      </w:tr>
    </w:tbl>
    <w:p w14:paraId="16790E15" w14:textId="77777777" w:rsidR="00843274" w:rsidRPr="00613851" w:rsidRDefault="00843274" w:rsidP="00843274">
      <w:pPr>
        <w:keepNext/>
        <w:tabs>
          <w:tab w:val="left" w:pos="1620"/>
        </w:tabs>
        <w:spacing w:before="240" w:after="240"/>
        <w:ind w:left="1627" w:hanging="1627"/>
        <w:outlineLvl w:val="4"/>
        <w:rPr>
          <w:b/>
          <w:bCs/>
          <w:i/>
          <w:iCs/>
          <w:szCs w:val="26"/>
        </w:rPr>
      </w:pPr>
      <w:bookmarkStart w:id="125" w:name="_Toc70591638"/>
      <w:r w:rsidRPr="00613851">
        <w:rPr>
          <w:b/>
          <w:bCs/>
          <w:i/>
          <w:iCs/>
          <w:szCs w:val="26"/>
        </w:rPr>
        <w:lastRenderedPageBreak/>
        <w:t>16.11.4.3.2</w:t>
      </w:r>
      <w:r w:rsidRPr="00613851">
        <w:rPr>
          <w:b/>
          <w:bCs/>
          <w:i/>
          <w:iCs/>
          <w:szCs w:val="26"/>
        </w:rPr>
        <w:tab/>
        <w:t>Real-Time Liability Estimate</w:t>
      </w:r>
      <w:bookmarkEnd w:id="125"/>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71ED8983" w14:textId="77777777" w:rsidTr="001B6FC6">
        <w:tc>
          <w:tcPr>
            <w:tcW w:w="9332" w:type="dxa"/>
            <w:shd w:val="pct12" w:color="auto" w:fill="auto"/>
          </w:tcPr>
          <w:p w14:paraId="4B258B61" w14:textId="77777777" w:rsidR="00843274" w:rsidRPr="0002450E" w:rsidRDefault="00843274" w:rsidP="001B6FC6">
            <w:pPr>
              <w:pStyle w:val="Instructions"/>
              <w:spacing w:before="120"/>
              <w:rPr>
                <w:iCs w:val="0"/>
              </w:rPr>
            </w:pPr>
            <w:r>
              <w:t>[NPRR917</w:t>
            </w:r>
            <w:r w:rsidRPr="0002450E">
              <w:t xml:space="preserve">:  </w:t>
            </w:r>
            <w:r>
              <w:t>Insert item (f) below</w:t>
            </w:r>
            <w:r w:rsidRPr="0002450E">
              <w:t xml:space="preserve"> upon system implementation</w:t>
            </w:r>
            <w:r>
              <w:t xml:space="preserve"> and renumber accordingly</w:t>
            </w:r>
            <w:r w:rsidRPr="0002450E">
              <w:t xml:space="preserve">:] </w:t>
            </w:r>
          </w:p>
          <w:p w14:paraId="7A60E2E6" w14:textId="330A7181" w:rsidR="00843274" w:rsidRPr="00B35DA1" w:rsidRDefault="00843274" w:rsidP="008417AC">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w:t>
            </w:r>
            <w:bookmarkStart w:id="126" w:name="_GoBack"/>
            <w:bookmarkEnd w:id="126"/>
            <w:r w:rsidRPr="007A41CB">
              <w:t>ssion Generator (SOTG)</w:t>
            </w:r>
            <w:r>
              <w:t>,</w:t>
            </w:r>
            <w:r w:rsidRPr="00FF47C6">
              <w:t xml:space="preserve"> using the </w:t>
            </w:r>
            <w:r w:rsidRPr="008417AC">
              <w:t>Real-Time telemetry</w:t>
            </w:r>
            <w:del w:id="127" w:author="ERCOT 061021" w:date="2021-06-10T09:30:00Z">
              <w:r w:rsidRPr="008417AC" w:rsidDel="00A7522D">
                <w:delText>,</w:delText>
              </w:r>
              <w:r w:rsidDel="00A7522D">
                <w:delText xml:space="preserve"> </w:delText>
              </w:r>
            </w:del>
            <w:del w:id="128" w:author="ERCOT 061021" w:date="2021-06-10T09:29:00Z">
              <w:r w:rsidDel="008417AC">
                <w:delText>if provided,</w:delText>
              </w:r>
            </w:del>
            <w:r w:rsidRPr="00FF47C6">
              <w:t xml:space="preserve"> </w:t>
            </w:r>
            <w:r w:rsidRPr="00FF47C6">
              <w:t>of net generation as the outflow estimate and the Real-Time Price for each SODG or SOTG site</w:t>
            </w:r>
            <w:r w:rsidRPr="00B75A10">
              <w:t>;</w:t>
            </w:r>
          </w:p>
        </w:tc>
      </w:tr>
    </w:tbl>
    <w:p w14:paraId="40C15F73" w14:textId="77777777" w:rsidR="00843274" w:rsidRPr="00613851" w:rsidRDefault="00843274" w:rsidP="00843274">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29" w:name="_Toc397670191"/>
            <w:bookmarkStart w:id="130" w:name="_Toc405805793"/>
            <w:bookmarkStart w:id="131" w:name="_Toc422205968"/>
            <w:r>
              <w:lastRenderedPageBreak/>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29"/>
      <w:bookmarkEnd w:id="130"/>
      <w:bookmarkEnd w:id="131"/>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5" w:author="ERCOT Market Rules" w:date="2021-05-19T17:44:00Z" w:initials="BA">
    <w:p w14:paraId="6B37497E" w14:textId="3C289C4D" w:rsidR="001B6FC6" w:rsidRDefault="001B6FC6">
      <w:pPr>
        <w:pStyle w:val="CommentText"/>
      </w:pPr>
      <w:r>
        <w:rPr>
          <w:rStyle w:val="CommentReference"/>
        </w:rPr>
        <w:annotationRef/>
      </w:r>
      <w:r>
        <w:t>Please note NPRR995 also proposes revisions to this section.</w:t>
      </w:r>
    </w:p>
  </w:comment>
  <w:comment w:id="62" w:author="ERCOT Market Rules" w:date="2021-05-19T17:44:00Z" w:initials="BA">
    <w:p w14:paraId="11B74E21" w14:textId="70B70919" w:rsidR="001B6FC6" w:rsidRDefault="001B6FC6">
      <w:pPr>
        <w:pStyle w:val="CommentText"/>
      </w:pPr>
      <w:r>
        <w:rPr>
          <w:rStyle w:val="CommentReference"/>
        </w:rPr>
        <w:annotationRef/>
      </w: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7497E" w15:done="0"/>
  <w15:commentEx w15:paraId="11B74E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4E3C3" w14:textId="77777777" w:rsidR="001B6FC6" w:rsidRDefault="001B6FC6">
      <w:r>
        <w:separator/>
      </w:r>
    </w:p>
  </w:endnote>
  <w:endnote w:type="continuationSeparator" w:id="0">
    <w:p w14:paraId="6A4FF9B7" w14:textId="77777777" w:rsidR="001B6FC6" w:rsidRDefault="001B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99A38" w14:textId="77777777" w:rsidR="001B6FC6" w:rsidRPr="00412DCA" w:rsidRDefault="001B6FC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769B7" w14:textId="0BB84D2A" w:rsidR="001B6FC6" w:rsidRDefault="001B6FC6">
    <w:pPr>
      <w:pStyle w:val="Footer"/>
      <w:tabs>
        <w:tab w:val="clear" w:pos="4320"/>
        <w:tab w:val="clear" w:pos="8640"/>
        <w:tab w:val="right" w:pos="9360"/>
      </w:tabs>
      <w:rPr>
        <w:rFonts w:ascii="Arial" w:hAnsi="Arial" w:cs="Arial"/>
        <w:sz w:val="18"/>
      </w:rPr>
    </w:pPr>
    <w:r>
      <w:rPr>
        <w:rFonts w:ascii="Arial" w:hAnsi="Arial" w:cs="Arial"/>
        <w:sz w:val="18"/>
      </w:rPr>
      <w:t>1</w:t>
    </w:r>
    <w:r w:rsidR="00C44F45">
      <w:rPr>
        <w:rFonts w:ascii="Arial" w:hAnsi="Arial" w:cs="Arial"/>
        <w:sz w:val="18"/>
      </w:rPr>
      <w:t>077NPRR-05 ERCOT Comments 0610</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7522D">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7522D">
      <w:rPr>
        <w:rFonts w:ascii="Arial" w:hAnsi="Arial" w:cs="Arial"/>
        <w:noProof/>
        <w:sz w:val="18"/>
      </w:rPr>
      <w:t>26</w:t>
    </w:r>
    <w:r w:rsidRPr="00412DCA">
      <w:rPr>
        <w:rFonts w:ascii="Arial" w:hAnsi="Arial" w:cs="Arial"/>
        <w:sz w:val="18"/>
      </w:rPr>
      <w:fldChar w:fldCharType="end"/>
    </w:r>
  </w:p>
  <w:p w14:paraId="7B1F6D44" w14:textId="77777777" w:rsidR="001B6FC6" w:rsidRPr="00412DCA" w:rsidRDefault="001B6FC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1AA1C" w14:textId="77777777" w:rsidR="001B6FC6" w:rsidRPr="00412DCA" w:rsidRDefault="001B6FC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FB85A" w14:textId="77777777" w:rsidR="001B6FC6" w:rsidRDefault="001B6FC6">
      <w:r>
        <w:separator/>
      </w:r>
    </w:p>
  </w:footnote>
  <w:footnote w:type="continuationSeparator" w:id="0">
    <w:p w14:paraId="5C430E9D" w14:textId="77777777" w:rsidR="001B6FC6" w:rsidRDefault="001B6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DE65" w14:textId="3C40F647" w:rsidR="001B6FC6" w:rsidRDefault="001B6FC6"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61021">
    <w15:presenceInfo w15:providerId="None" w15:userId="ERCOT 061021"/>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56ED"/>
    <w:rsid w:val="0000656A"/>
    <w:rsid w:val="00006711"/>
    <w:rsid w:val="00017DB6"/>
    <w:rsid w:val="00027D09"/>
    <w:rsid w:val="00036190"/>
    <w:rsid w:val="00037FF6"/>
    <w:rsid w:val="00042CEA"/>
    <w:rsid w:val="000517C8"/>
    <w:rsid w:val="000536E8"/>
    <w:rsid w:val="00060A5A"/>
    <w:rsid w:val="00064B44"/>
    <w:rsid w:val="00065D73"/>
    <w:rsid w:val="00067788"/>
    <w:rsid w:val="00067FE2"/>
    <w:rsid w:val="0007682E"/>
    <w:rsid w:val="00092D07"/>
    <w:rsid w:val="00095203"/>
    <w:rsid w:val="000A138A"/>
    <w:rsid w:val="000A39A8"/>
    <w:rsid w:val="000B3E34"/>
    <w:rsid w:val="000D1AEB"/>
    <w:rsid w:val="000D3E64"/>
    <w:rsid w:val="000F13C5"/>
    <w:rsid w:val="000F14E3"/>
    <w:rsid w:val="000F6652"/>
    <w:rsid w:val="00100883"/>
    <w:rsid w:val="00105A36"/>
    <w:rsid w:val="00106C93"/>
    <w:rsid w:val="00122586"/>
    <w:rsid w:val="001274FA"/>
    <w:rsid w:val="00131285"/>
    <w:rsid w:val="001313B4"/>
    <w:rsid w:val="00137036"/>
    <w:rsid w:val="0014344C"/>
    <w:rsid w:val="0014546D"/>
    <w:rsid w:val="001500D9"/>
    <w:rsid w:val="00154558"/>
    <w:rsid w:val="00154E44"/>
    <w:rsid w:val="00156DB7"/>
    <w:rsid w:val="00157228"/>
    <w:rsid w:val="00160C3C"/>
    <w:rsid w:val="00165177"/>
    <w:rsid w:val="001676D3"/>
    <w:rsid w:val="00173682"/>
    <w:rsid w:val="0017783C"/>
    <w:rsid w:val="00181C27"/>
    <w:rsid w:val="0019314C"/>
    <w:rsid w:val="00197513"/>
    <w:rsid w:val="001A38F8"/>
    <w:rsid w:val="001A79A9"/>
    <w:rsid w:val="001B02EB"/>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71BBF"/>
    <w:rsid w:val="0027374E"/>
    <w:rsid w:val="00276A99"/>
    <w:rsid w:val="00284D95"/>
    <w:rsid w:val="00286AD9"/>
    <w:rsid w:val="002966F3"/>
    <w:rsid w:val="002B07B5"/>
    <w:rsid w:val="002B235D"/>
    <w:rsid w:val="002B69F3"/>
    <w:rsid w:val="002B763A"/>
    <w:rsid w:val="002C55F6"/>
    <w:rsid w:val="002D33AF"/>
    <w:rsid w:val="002D382A"/>
    <w:rsid w:val="002E008B"/>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60920"/>
    <w:rsid w:val="003721F5"/>
    <w:rsid w:val="003730C8"/>
    <w:rsid w:val="00381796"/>
    <w:rsid w:val="00384709"/>
    <w:rsid w:val="00386C35"/>
    <w:rsid w:val="00386D31"/>
    <w:rsid w:val="003A3D77"/>
    <w:rsid w:val="003B0210"/>
    <w:rsid w:val="003B1349"/>
    <w:rsid w:val="003B2282"/>
    <w:rsid w:val="003B5AED"/>
    <w:rsid w:val="003B632F"/>
    <w:rsid w:val="003B6F31"/>
    <w:rsid w:val="003C6371"/>
    <w:rsid w:val="003C6B7B"/>
    <w:rsid w:val="003D0819"/>
    <w:rsid w:val="003D5A1C"/>
    <w:rsid w:val="003E0716"/>
    <w:rsid w:val="003E115F"/>
    <w:rsid w:val="003F0A50"/>
    <w:rsid w:val="003F5C96"/>
    <w:rsid w:val="00401A7C"/>
    <w:rsid w:val="00403971"/>
    <w:rsid w:val="004106F5"/>
    <w:rsid w:val="004135BD"/>
    <w:rsid w:val="00413E2D"/>
    <w:rsid w:val="00421D5C"/>
    <w:rsid w:val="004302A4"/>
    <w:rsid w:val="00434077"/>
    <w:rsid w:val="00442255"/>
    <w:rsid w:val="004463BA"/>
    <w:rsid w:val="00454A98"/>
    <w:rsid w:val="00464763"/>
    <w:rsid w:val="00470989"/>
    <w:rsid w:val="004808A8"/>
    <w:rsid w:val="00481338"/>
    <w:rsid w:val="00482288"/>
    <w:rsid w:val="004822D4"/>
    <w:rsid w:val="00483A67"/>
    <w:rsid w:val="00491B18"/>
    <w:rsid w:val="0049290B"/>
    <w:rsid w:val="004A4451"/>
    <w:rsid w:val="004B6DC4"/>
    <w:rsid w:val="004D3958"/>
    <w:rsid w:val="004D5164"/>
    <w:rsid w:val="004F185D"/>
    <w:rsid w:val="005008DF"/>
    <w:rsid w:val="0050257D"/>
    <w:rsid w:val="005045D0"/>
    <w:rsid w:val="00505696"/>
    <w:rsid w:val="00514496"/>
    <w:rsid w:val="0051678B"/>
    <w:rsid w:val="0052798A"/>
    <w:rsid w:val="00534C6C"/>
    <w:rsid w:val="00545B4E"/>
    <w:rsid w:val="00553368"/>
    <w:rsid w:val="005574AB"/>
    <w:rsid w:val="00574B74"/>
    <w:rsid w:val="00576B0B"/>
    <w:rsid w:val="00577299"/>
    <w:rsid w:val="005841C0"/>
    <w:rsid w:val="00587D2A"/>
    <w:rsid w:val="0059260F"/>
    <w:rsid w:val="005B2E57"/>
    <w:rsid w:val="005B744F"/>
    <w:rsid w:val="005C3657"/>
    <w:rsid w:val="005D721B"/>
    <w:rsid w:val="005D78A5"/>
    <w:rsid w:val="005E3468"/>
    <w:rsid w:val="005E5074"/>
    <w:rsid w:val="005F0271"/>
    <w:rsid w:val="005F2E97"/>
    <w:rsid w:val="005F4E53"/>
    <w:rsid w:val="005F5A56"/>
    <w:rsid w:val="005F69A2"/>
    <w:rsid w:val="006057E2"/>
    <w:rsid w:val="00612E4F"/>
    <w:rsid w:val="00615D5E"/>
    <w:rsid w:val="0061694F"/>
    <w:rsid w:val="00616A74"/>
    <w:rsid w:val="00616BB0"/>
    <w:rsid w:val="00622BE2"/>
    <w:rsid w:val="00622E99"/>
    <w:rsid w:val="00625E5D"/>
    <w:rsid w:val="00630310"/>
    <w:rsid w:val="00642991"/>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C14"/>
    <w:rsid w:val="006B4416"/>
    <w:rsid w:val="006B4DDE"/>
    <w:rsid w:val="006B5C4C"/>
    <w:rsid w:val="006B7790"/>
    <w:rsid w:val="006B7B36"/>
    <w:rsid w:val="006C0025"/>
    <w:rsid w:val="006D7214"/>
    <w:rsid w:val="006E2DAE"/>
    <w:rsid w:val="006E4597"/>
    <w:rsid w:val="007436EA"/>
    <w:rsid w:val="00743968"/>
    <w:rsid w:val="007468A3"/>
    <w:rsid w:val="00760072"/>
    <w:rsid w:val="00763A60"/>
    <w:rsid w:val="007641D9"/>
    <w:rsid w:val="00765973"/>
    <w:rsid w:val="00767BE3"/>
    <w:rsid w:val="00770F2B"/>
    <w:rsid w:val="00772142"/>
    <w:rsid w:val="00773B44"/>
    <w:rsid w:val="00782607"/>
    <w:rsid w:val="007852C6"/>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8070C0"/>
    <w:rsid w:val="00811C12"/>
    <w:rsid w:val="008148EE"/>
    <w:rsid w:val="00817DF9"/>
    <w:rsid w:val="00821CC3"/>
    <w:rsid w:val="00825EFD"/>
    <w:rsid w:val="008355E1"/>
    <w:rsid w:val="008417AC"/>
    <w:rsid w:val="00843274"/>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D67"/>
    <w:rsid w:val="009D0205"/>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A1205"/>
    <w:rsid w:val="00AB0678"/>
    <w:rsid w:val="00AB10FA"/>
    <w:rsid w:val="00AB5532"/>
    <w:rsid w:val="00AC0C02"/>
    <w:rsid w:val="00AD3B58"/>
    <w:rsid w:val="00AE0429"/>
    <w:rsid w:val="00AF56C6"/>
    <w:rsid w:val="00AF6778"/>
    <w:rsid w:val="00AF69E2"/>
    <w:rsid w:val="00B032E8"/>
    <w:rsid w:val="00B0398B"/>
    <w:rsid w:val="00B27F8C"/>
    <w:rsid w:val="00B375D5"/>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544C"/>
    <w:rsid w:val="00CD5474"/>
    <w:rsid w:val="00CF0A42"/>
    <w:rsid w:val="00CF4256"/>
    <w:rsid w:val="00CF44C3"/>
    <w:rsid w:val="00D04FE8"/>
    <w:rsid w:val="00D10E2D"/>
    <w:rsid w:val="00D12993"/>
    <w:rsid w:val="00D138AC"/>
    <w:rsid w:val="00D176CF"/>
    <w:rsid w:val="00D2367A"/>
    <w:rsid w:val="00D25F9C"/>
    <w:rsid w:val="00D271E3"/>
    <w:rsid w:val="00D335CE"/>
    <w:rsid w:val="00D34F95"/>
    <w:rsid w:val="00D40D59"/>
    <w:rsid w:val="00D41D8A"/>
    <w:rsid w:val="00D466B2"/>
    <w:rsid w:val="00D47348"/>
    <w:rsid w:val="00D47A80"/>
    <w:rsid w:val="00D55F68"/>
    <w:rsid w:val="00D61046"/>
    <w:rsid w:val="00D73C49"/>
    <w:rsid w:val="00D75A81"/>
    <w:rsid w:val="00D836B8"/>
    <w:rsid w:val="00D85807"/>
    <w:rsid w:val="00D87349"/>
    <w:rsid w:val="00D9049C"/>
    <w:rsid w:val="00D91EE9"/>
    <w:rsid w:val="00D97220"/>
    <w:rsid w:val="00DA5249"/>
    <w:rsid w:val="00DA568C"/>
    <w:rsid w:val="00DA7ED3"/>
    <w:rsid w:val="00DE0B3E"/>
    <w:rsid w:val="00DF10D8"/>
    <w:rsid w:val="00DF22E3"/>
    <w:rsid w:val="00DF3CEA"/>
    <w:rsid w:val="00E01967"/>
    <w:rsid w:val="00E14D47"/>
    <w:rsid w:val="00E161D0"/>
    <w:rsid w:val="00E1641C"/>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D6CD8"/>
    <w:rsid w:val="00EF1CC0"/>
    <w:rsid w:val="00EF232A"/>
    <w:rsid w:val="00F0087F"/>
    <w:rsid w:val="00F05A69"/>
    <w:rsid w:val="00F10629"/>
    <w:rsid w:val="00F26FBA"/>
    <w:rsid w:val="00F3223B"/>
    <w:rsid w:val="00F370FD"/>
    <w:rsid w:val="00F414D5"/>
    <w:rsid w:val="00F418FD"/>
    <w:rsid w:val="00F43FFD"/>
    <w:rsid w:val="00F44236"/>
    <w:rsid w:val="00F52517"/>
    <w:rsid w:val="00F54178"/>
    <w:rsid w:val="00F5592E"/>
    <w:rsid w:val="00F80BC8"/>
    <w:rsid w:val="00F834E6"/>
    <w:rsid w:val="00F91983"/>
    <w:rsid w:val="00FA57B2"/>
    <w:rsid w:val="00FA5F41"/>
    <w:rsid w:val="00FB0482"/>
    <w:rsid w:val="00FB2859"/>
    <w:rsid w:val="00FB509B"/>
    <w:rsid w:val="00FC27D6"/>
    <w:rsid w:val="00FC3D4B"/>
    <w:rsid w:val="00FC6312"/>
    <w:rsid w:val="00FD477B"/>
    <w:rsid w:val="00FE0A74"/>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Clayton.stice@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7746</Words>
  <Characters>45009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52650</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061021</cp:lastModifiedBy>
  <cp:revision>17</cp:revision>
  <cp:lastPrinted>2013-11-15T21:11:00Z</cp:lastPrinted>
  <dcterms:created xsi:type="dcterms:W3CDTF">2021-06-09T14:11:00Z</dcterms:created>
  <dcterms:modified xsi:type="dcterms:W3CDTF">2021-06-10T14:30:00Z</dcterms:modified>
</cp:coreProperties>
</file>