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39E" w:rsidRPr="006D639E" w:rsidRDefault="006D639E" w:rsidP="00176DE5">
      <w:pPr>
        <w:spacing w:after="240"/>
        <w:jc w:val="center"/>
        <w:rPr>
          <w:rFonts w:ascii="Times New Roman" w:hAnsi="Times New Roman"/>
          <w:b/>
          <w:sz w:val="16"/>
          <w:szCs w:val="16"/>
        </w:rPr>
      </w:pPr>
    </w:p>
    <w:p w:rsidR="00BC4954" w:rsidRPr="009173F8" w:rsidRDefault="001514DE" w:rsidP="00176DE5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9173F8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1</w:t>
      </w:r>
      <w:r w:rsidRPr="009173F8">
        <w:rPr>
          <w:rFonts w:ascii="Times New Roman" w:hAnsi="Times New Roman"/>
          <w:b/>
          <w:sz w:val="28"/>
          <w:szCs w:val="28"/>
        </w:rPr>
        <w:t xml:space="preserve"> </w:t>
      </w:r>
      <w:r w:rsidR="00350688" w:rsidRPr="009173F8">
        <w:rPr>
          <w:rFonts w:ascii="Times New Roman" w:hAnsi="Times New Roman"/>
          <w:b/>
          <w:sz w:val="28"/>
          <w:szCs w:val="28"/>
        </w:rPr>
        <w:t xml:space="preserve">WMS </w:t>
      </w:r>
      <w:r w:rsidR="00176DE5" w:rsidRPr="009173F8">
        <w:rPr>
          <w:rFonts w:ascii="Times New Roman" w:hAnsi="Times New Roman"/>
          <w:b/>
          <w:sz w:val="28"/>
          <w:szCs w:val="28"/>
        </w:rPr>
        <w:t>Goals</w:t>
      </w:r>
    </w:p>
    <w:p w:rsidR="00BF39D4" w:rsidRPr="009173F8" w:rsidRDefault="00BF39D4" w:rsidP="00176DE5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9173F8">
        <w:rPr>
          <w:rFonts w:ascii="Times New Roman" w:hAnsi="Times New Roman"/>
          <w:b/>
          <w:sz w:val="24"/>
          <w:szCs w:val="24"/>
        </w:rPr>
        <w:t>TAC Approved</w:t>
      </w:r>
      <w:r w:rsidR="001514DE">
        <w:rPr>
          <w:rFonts w:ascii="Times New Roman" w:hAnsi="Times New Roman"/>
          <w:b/>
          <w:sz w:val="24"/>
          <w:szCs w:val="24"/>
        </w:rPr>
        <w:t xml:space="preserve"> on ----------------</w:t>
      </w:r>
    </w:p>
    <w:p w:rsidR="005F3E90" w:rsidRPr="006D639E" w:rsidRDefault="005F3E90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6D639E">
        <w:rPr>
          <w:rFonts w:ascii="Times New Roman" w:hAnsi="Times New Roman"/>
        </w:rPr>
        <w:t xml:space="preserve">Align </w:t>
      </w:r>
      <w:r w:rsidR="008C28EE" w:rsidRPr="006D639E">
        <w:rPr>
          <w:rFonts w:ascii="Times New Roman" w:hAnsi="Times New Roman"/>
        </w:rPr>
        <w:t>WM</w:t>
      </w:r>
      <w:bookmarkStart w:id="0" w:name="_GoBack"/>
      <w:bookmarkEnd w:id="0"/>
      <w:r w:rsidR="008C28EE" w:rsidRPr="006D639E">
        <w:rPr>
          <w:rFonts w:ascii="Times New Roman" w:hAnsi="Times New Roman"/>
        </w:rPr>
        <w:t xml:space="preserve">S </w:t>
      </w:r>
      <w:r w:rsidRPr="006D639E">
        <w:rPr>
          <w:rFonts w:ascii="Times New Roman" w:hAnsi="Times New Roman"/>
        </w:rPr>
        <w:t xml:space="preserve">Goals with </w:t>
      </w:r>
      <w:r w:rsidR="00350688" w:rsidRPr="006D639E">
        <w:rPr>
          <w:rFonts w:ascii="Times New Roman" w:hAnsi="Times New Roman"/>
        </w:rPr>
        <w:t xml:space="preserve">TAC </w:t>
      </w:r>
      <w:r w:rsidR="008C28EE" w:rsidRPr="006D639E">
        <w:rPr>
          <w:rFonts w:ascii="Times New Roman" w:hAnsi="Times New Roman"/>
        </w:rPr>
        <w:t xml:space="preserve">goals </w:t>
      </w:r>
      <w:r w:rsidR="00350688" w:rsidRPr="006D639E">
        <w:rPr>
          <w:rFonts w:ascii="Times New Roman" w:hAnsi="Times New Roman"/>
        </w:rPr>
        <w:t xml:space="preserve">and </w:t>
      </w:r>
      <w:r w:rsidRPr="006D639E">
        <w:rPr>
          <w:rFonts w:ascii="Times New Roman" w:hAnsi="Times New Roman"/>
        </w:rPr>
        <w:t>the ERCOT Board of Directors</w:t>
      </w:r>
      <w:r w:rsidR="006F6B6C" w:rsidRPr="006D639E">
        <w:rPr>
          <w:rFonts w:ascii="Times New Roman" w:hAnsi="Times New Roman"/>
        </w:rPr>
        <w:t>’ strategic vision</w:t>
      </w:r>
      <w:r w:rsidR="00FD05A7" w:rsidRPr="006D639E">
        <w:rPr>
          <w:rFonts w:ascii="Times New Roman" w:hAnsi="Times New Roman"/>
        </w:rPr>
        <w:t>. W</w:t>
      </w:r>
      <w:r w:rsidR="006F6B6C" w:rsidRPr="006D639E">
        <w:rPr>
          <w:rFonts w:ascii="Times New Roman" w:hAnsi="Times New Roman"/>
        </w:rPr>
        <w:t xml:space="preserve">ork with </w:t>
      </w:r>
      <w:r w:rsidR="006E4769" w:rsidRPr="006D639E">
        <w:rPr>
          <w:rFonts w:ascii="Times New Roman" w:hAnsi="Times New Roman"/>
        </w:rPr>
        <w:t>ERCOT S</w:t>
      </w:r>
      <w:r w:rsidR="008C28EE" w:rsidRPr="006D639E">
        <w:rPr>
          <w:rFonts w:ascii="Times New Roman" w:hAnsi="Times New Roman"/>
        </w:rPr>
        <w:t xml:space="preserve">ubcommittees, </w:t>
      </w:r>
      <w:r w:rsidR="006B150D" w:rsidRPr="006D639E">
        <w:rPr>
          <w:rFonts w:ascii="Times New Roman" w:hAnsi="Times New Roman"/>
        </w:rPr>
        <w:t xml:space="preserve">TAC and </w:t>
      </w:r>
      <w:r w:rsidR="006F6B6C" w:rsidRPr="006D639E">
        <w:rPr>
          <w:rFonts w:ascii="Times New Roman" w:hAnsi="Times New Roman"/>
        </w:rPr>
        <w:t>ERCOT Staff to achieve the Board’s vision for ERCOT</w:t>
      </w:r>
      <w:r w:rsidRPr="006D639E">
        <w:rPr>
          <w:rFonts w:ascii="Times New Roman" w:hAnsi="Times New Roman"/>
        </w:rPr>
        <w:t>.</w:t>
      </w:r>
    </w:p>
    <w:p w:rsidR="003F0B09" w:rsidRPr="006D639E" w:rsidRDefault="00267FC6" w:rsidP="003F0B09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6D639E">
        <w:rPr>
          <w:rFonts w:ascii="Times New Roman" w:hAnsi="Times New Roman"/>
        </w:rPr>
        <w:t xml:space="preserve">Assess proposed market rule changes that impact the ERCOT wholesale market to ensure they enable </w:t>
      </w:r>
      <w:r w:rsidR="002F1679" w:rsidRPr="006D639E">
        <w:rPr>
          <w:rFonts w:ascii="Times New Roman" w:hAnsi="Times New Roman"/>
        </w:rPr>
        <w:t>market</w:t>
      </w:r>
      <w:ins w:id="1" w:author="WMS" w:date="2021-06-01T22:40:00Z">
        <w:r w:rsidR="00DB187C">
          <w:rPr>
            <w:rFonts w:ascii="Times New Roman" w:hAnsi="Times New Roman"/>
          </w:rPr>
          <w:t>-</w:t>
        </w:r>
      </w:ins>
      <w:del w:id="2" w:author="WMS" w:date="2021-06-01T22:40:00Z">
        <w:r w:rsidR="002F1679" w:rsidRPr="006D639E" w:rsidDel="00DB187C">
          <w:rPr>
            <w:rFonts w:ascii="Times New Roman" w:hAnsi="Times New Roman"/>
          </w:rPr>
          <w:delText xml:space="preserve"> </w:delText>
        </w:r>
      </w:del>
      <w:r w:rsidRPr="006D639E">
        <w:rPr>
          <w:rFonts w:ascii="Times New Roman" w:hAnsi="Times New Roman"/>
        </w:rPr>
        <w:t xml:space="preserve">based </w:t>
      </w:r>
      <w:r w:rsidR="002F1679" w:rsidRPr="006D639E">
        <w:rPr>
          <w:rFonts w:ascii="Times New Roman" w:hAnsi="Times New Roman"/>
        </w:rPr>
        <w:t>solutions,</w:t>
      </w:r>
      <w:r w:rsidR="007020B7" w:rsidRPr="006D639E">
        <w:rPr>
          <w:rFonts w:ascii="Times New Roman" w:hAnsi="Times New Roman"/>
        </w:rPr>
        <w:t xml:space="preserve"> and are</w:t>
      </w:r>
      <w:r w:rsidR="003F0B09" w:rsidRPr="006D639E">
        <w:rPr>
          <w:rFonts w:ascii="Times New Roman" w:hAnsi="Times New Roman"/>
        </w:rPr>
        <w:t xml:space="preserve"> consistent with PURA, PUC</w:t>
      </w:r>
      <w:r w:rsidR="008C28EE" w:rsidRPr="006D639E">
        <w:rPr>
          <w:rFonts w:ascii="Times New Roman" w:hAnsi="Times New Roman"/>
        </w:rPr>
        <w:t xml:space="preserve"> Rules</w:t>
      </w:r>
      <w:r w:rsidR="003F0B09" w:rsidRPr="006D639E">
        <w:rPr>
          <w:rFonts w:ascii="Times New Roman" w:hAnsi="Times New Roman"/>
        </w:rPr>
        <w:t xml:space="preserve">, and NERC </w:t>
      </w:r>
      <w:r w:rsidR="00C1709C" w:rsidRPr="006D639E">
        <w:rPr>
          <w:rFonts w:ascii="Times New Roman" w:hAnsi="Times New Roman"/>
        </w:rPr>
        <w:t>Reliability S</w:t>
      </w:r>
      <w:r w:rsidR="003F0B09" w:rsidRPr="006D639E">
        <w:rPr>
          <w:rFonts w:ascii="Times New Roman" w:hAnsi="Times New Roman"/>
        </w:rPr>
        <w:t>tandards.</w:t>
      </w:r>
    </w:p>
    <w:p w:rsidR="00DB187C" w:rsidRPr="009A2B99" w:rsidRDefault="009A2B99" w:rsidP="00DB187C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ins w:id="3" w:author="WMS" w:date="2021-06-01T22:41:00Z"/>
          <w:rFonts w:ascii="Times New Roman" w:hAnsi="Times New Roman"/>
        </w:rPr>
      </w:pPr>
      <w:ins w:id="4" w:author="WMS" w:date="2021-06-01T22:51:00Z">
        <w:r w:rsidRPr="009A2B99">
          <w:rPr>
            <w:rFonts w:ascii="Times New Roman" w:hAnsi="Times New Roman"/>
          </w:rPr>
          <w:t xml:space="preserve">Support the Passport Implementation Working Group or Task Force to address supporting details and market participant needs related to Passport development and implementation (Real-Time Co-optimization, ECRS, BES Single Model, DGR, and EMS upgrade). Assign identified Passport policy and analysis items assigned to WMS to the appropriate WMS working groups. </w:t>
        </w:r>
      </w:ins>
      <w:ins w:id="5" w:author="WMS" w:date="2021-02-01T11:22:00Z">
        <w:r w:rsidR="007556D1">
          <w:rPr>
            <w:rFonts w:ascii="Times New Roman" w:hAnsi="Times New Roman"/>
          </w:rPr>
          <w:t xml:space="preserve">Provide support and appropriate feedback to the Passport project to ensure that it can be </w:t>
        </w:r>
      </w:ins>
      <w:ins w:id="6" w:author="WMS" w:date="2021-02-01T11:23:00Z">
        <w:r w:rsidR="007556D1">
          <w:rPr>
            <w:rFonts w:ascii="Times New Roman" w:hAnsi="Times New Roman"/>
          </w:rPr>
          <w:t>implemented in a timely</w:t>
        </w:r>
      </w:ins>
      <w:ins w:id="7" w:author="WMS" w:date="2021-02-01T11:24:00Z">
        <w:r w:rsidR="00DB1678">
          <w:rPr>
            <w:rFonts w:ascii="Times New Roman" w:hAnsi="Times New Roman"/>
          </w:rPr>
          <w:t xml:space="preserve">, </w:t>
        </w:r>
      </w:ins>
      <w:ins w:id="8" w:author="WMS" w:date="2021-02-01T11:35:00Z">
        <w:r w:rsidR="004A26AB">
          <w:rPr>
            <w:rFonts w:ascii="Times New Roman" w:hAnsi="Times New Roman"/>
          </w:rPr>
          <w:t>cost-effective,</w:t>
        </w:r>
      </w:ins>
      <w:ins w:id="9" w:author="WMS" w:date="2021-02-01T11:23:00Z">
        <w:r w:rsidR="007556D1">
          <w:rPr>
            <w:rFonts w:ascii="Times New Roman" w:hAnsi="Times New Roman"/>
          </w:rPr>
          <w:t xml:space="preserve"> and efficient manner.</w:t>
        </w:r>
      </w:ins>
      <w:ins w:id="10" w:author="WMS" w:date="2021-06-01T22:41:00Z">
        <w:r w:rsidR="00DB187C">
          <w:rPr>
            <w:rFonts w:ascii="Times New Roman" w:hAnsi="Times New Roman"/>
          </w:rPr>
          <w:t xml:space="preserve"> </w:t>
        </w:r>
      </w:ins>
    </w:p>
    <w:p w:rsidR="007556D1" w:rsidDel="00DB187C" w:rsidRDefault="007556D1" w:rsidP="00DB187C">
      <w:pPr>
        <w:rPr>
          <w:ins w:id="11" w:author="WMS" w:date="2021-02-01T11:22:00Z"/>
          <w:del w:id="12" w:author="WMS" w:date="2021-06-01T22:41:00Z"/>
          <w:rFonts w:ascii="Times New Roman" w:hAnsi="Times New Roman"/>
        </w:rPr>
      </w:pPr>
    </w:p>
    <w:p w:rsidR="00210E77" w:rsidRPr="006D639E" w:rsidRDefault="00210E77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6D639E">
        <w:rPr>
          <w:rFonts w:ascii="Times New Roman" w:hAnsi="Times New Roman"/>
        </w:rPr>
        <w:t>Pursue clarifications to market rules and guides which enhance the transparency of requirements and clarify the entry process for new resources.</w:t>
      </w:r>
    </w:p>
    <w:p w:rsidR="0024755C" w:rsidRPr="006D639E" w:rsidRDefault="006F6B6C" w:rsidP="00350688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6D639E">
        <w:rPr>
          <w:rFonts w:ascii="Times New Roman" w:hAnsi="Times New Roman"/>
        </w:rPr>
        <w:t>Monitor</w:t>
      </w:r>
      <w:r w:rsidR="00E851AD" w:rsidRPr="006D639E">
        <w:rPr>
          <w:rFonts w:ascii="Times New Roman" w:hAnsi="Times New Roman"/>
        </w:rPr>
        <w:t xml:space="preserve"> </w:t>
      </w:r>
      <w:r w:rsidR="00C1709C" w:rsidRPr="006D639E">
        <w:rPr>
          <w:rFonts w:ascii="Times New Roman" w:hAnsi="Times New Roman"/>
        </w:rPr>
        <w:t>r</w:t>
      </w:r>
      <w:r w:rsidR="0024755C" w:rsidRPr="006D639E">
        <w:rPr>
          <w:rFonts w:ascii="Times New Roman" w:hAnsi="Times New Roman"/>
        </w:rPr>
        <w:t xml:space="preserve">esource </w:t>
      </w:r>
      <w:r w:rsidR="00C1709C" w:rsidRPr="006D639E">
        <w:rPr>
          <w:rFonts w:ascii="Times New Roman" w:hAnsi="Times New Roman"/>
        </w:rPr>
        <w:t>a</w:t>
      </w:r>
      <w:r w:rsidR="0024755C" w:rsidRPr="006D639E">
        <w:rPr>
          <w:rFonts w:ascii="Times New Roman" w:hAnsi="Times New Roman"/>
        </w:rPr>
        <w:t>dequacy</w:t>
      </w:r>
      <w:r w:rsidR="001614ED" w:rsidRPr="006D639E">
        <w:rPr>
          <w:rFonts w:ascii="Times New Roman" w:hAnsi="Times New Roman"/>
        </w:rPr>
        <w:t xml:space="preserve"> and </w:t>
      </w:r>
      <w:r w:rsidR="006E4769" w:rsidRPr="006D639E">
        <w:rPr>
          <w:rFonts w:ascii="Times New Roman" w:hAnsi="Times New Roman"/>
        </w:rPr>
        <w:t>implement</w:t>
      </w:r>
      <w:r w:rsidR="00350688" w:rsidRPr="006D639E">
        <w:rPr>
          <w:rFonts w:ascii="Times New Roman" w:hAnsi="Times New Roman"/>
        </w:rPr>
        <w:t xml:space="preserve"> TAC resource adequacy directives</w:t>
      </w:r>
      <w:r w:rsidR="001614ED" w:rsidRPr="006D639E">
        <w:rPr>
          <w:rFonts w:ascii="Times New Roman" w:hAnsi="Times New Roman"/>
        </w:rPr>
        <w:t xml:space="preserve"> by </w:t>
      </w:r>
      <w:r w:rsidR="006E4769" w:rsidRPr="006D639E">
        <w:rPr>
          <w:rFonts w:ascii="Times New Roman" w:hAnsi="Times New Roman"/>
        </w:rPr>
        <w:t>exploring</w:t>
      </w:r>
      <w:r w:rsidR="001614ED" w:rsidRPr="006D639E">
        <w:rPr>
          <w:rFonts w:ascii="Times New Roman" w:hAnsi="Times New Roman"/>
        </w:rPr>
        <w:t xml:space="preserve"> market design</w:t>
      </w:r>
      <w:r w:rsidR="00350688" w:rsidRPr="006D639E">
        <w:rPr>
          <w:rFonts w:ascii="Times New Roman" w:hAnsi="Times New Roman"/>
        </w:rPr>
        <w:t xml:space="preserve"> </w:t>
      </w:r>
      <w:r w:rsidRPr="006D639E">
        <w:rPr>
          <w:rFonts w:ascii="Times New Roman" w:hAnsi="Times New Roman"/>
        </w:rPr>
        <w:t>improvements as necessary</w:t>
      </w:r>
      <w:r w:rsidR="0024755C" w:rsidRPr="006D639E">
        <w:rPr>
          <w:rFonts w:ascii="Times New Roman" w:hAnsi="Times New Roman"/>
        </w:rPr>
        <w:t>.</w:t>
      </w:r>
      <w:ins w:id="13" w:author="WMS" w:date="2021-02-01T11:28:00Z">
        <w:r w:rsidR="00DB1678">
          <w:rPr>
            <w:rFonts w:ascii="Times New Roman" w:hAnsi="Times New Roman"/>
          </w:rPr>
          <w:t xml:space="preserve"> </w:t>
        </w:r>
      </w:ins>
      <w:ins w:id="14" w:author="WMS" w:date="2021-02-01T11:30:00Z">
        <w:r w:rsidR="00EB5D9C">
          <w:rPr>
            <w:rFonts w:ascii="Times New Roman" w:hAnsi="Times New Roman"/>
          </w:rPr>
          <w:t xml:space="preserve"> Ensure </w:t>
        </w:r>
      </w:ins>
      <w:ins w:id="15" w:author="WMS" w:date="2021-06-01T19:24:00Z">
        <w:r w:rsidR="00316029">
          <w:rPr>
            <w:rFonts w:ascii="Times New Roman" w:hAnsi="Times New Roman"/>
          </w:rPr>
          <w:t xml:space="preserve">that </w:t>
        </w:r>
        <w:r w:rsidR="00316029" w:rsidRPr="00316029">
          <w:rPr>
            <w:rFonts w:ascii="Times New Roman" w:hAnsi="Times New Roman"/>
          </w:rPr>
          <w:t xml:space="preserve">studies and </w:t>
        </w:r>
      </w:ins>
      <w:ins w:id="16" w:author="WMS" w:date="2021-02-01T11:30:00Z">
        <w:r w:rsidR="00EB5D9C">
          <w:rPr>
            <w:rFonts w:ascii="Times New Roman" w:hAnsi="Times New Roman"/>
          </w:rPr>
          <w:t>report</w:t>
        </w:r>
      </w:ins>
      <w:ins w:id="17" w:author="WMS" w:date="2021-06-01T19:24:00Z">
        <w:r w:rsidR="00316029">
          <w:rPr>
            <w:rFonts w:ascii="Times New Roman" w:hAnsi="Times New Roman"/>
          </w:rPr>
          <w:t>s</w:t>
        </w:r>
      </w:ins>
      <w:ins w:id="18" w:author="WMS" w:date="2021-02-01T11:30:00Z">
        <w:r w:rsidR="00EB5D9C">
          <w:rPr>
            <w:rFonts w:ascii="Times New Roman" w:hAnsi="Times New Roman"/>
          </w:rPr>
          <w:t xml:space="preserve"> provide</w:t>
        </w:r>
        <w:del w:id="19" w:author="WMS" w:date="2021-06-01T19:24:00Z">
          <w:r w:rsidR="00EB5D9C" w:rsidDel="00316029">
            <w:rPr>
              <w:rFonts w:ascii="Times New Roman" w:hAnsi="Times New Roman"/>
            </w:rPr>
            <w:delText>s</w:delText>
          </w:r>
        </w:del>
        <w:r w:rsidR="00EB5D9C">
          <w:rPr>
            <w:rFonts w:ascii="Times New Roman" w:hAnsi="Times New Roman"/>
          </w:rPr>
          <w:t xml:space="preserve"> a representative view of the evolving </w:t>
        </w:r>
      </w:ins>
      <w:ins w:id="20" w:author="WMS" w:date="2021-06-01T19:27:00Z">
        <w:r w:rsidR="00316029" w:rsidRPr="00316029">
          <w:rPr>
            <w:rFonts w:ascii="Times New Roman" w:hAnsi="Times New Roman"/>
          </w:rPr>
          <w:t>risks to system reliability and resiliency</w:t>
        </w:r>
        <w:r w:rsidR="00316029" w:rsidDel="00316029">
          <w:rPr>
            <w:rFonts w:ascii="Times New Roman" w:hAnsi="Times New Roman"/>
          </w:rPr>
          <w:t xml:space="preserve"> </w:t>
        </w:r>
        <w:r w:rsidR="00316029">
          <w:rPr>
            <w:rFonts w:ascii="Times New Roman" w:hAnsi="Times New Roman"/>
          </w:rPr>
          <w:t xml:space="preserve">and </w:t>
        </w:r>
        <w:r w:rsidR="00316029" w:rsidRPr="00316029">
          <w:rPr>
            <w:rFonts w:ascii="Times New Roman" w:hAnsi="Times New Roman"/>
          </w:rPr>
          <w:t xml:space="preserve">recommend market improvements to support </w:t>
        </w:r>
      </w:ins>
      <w:ins w:id="21" w:author="WMS" w:date="2021-02-01T11:30:00Z">
        <w:r w:rsidR="00EB5D9C">
          <w:rPr>
            <w:rFonts w:ascii="Times New Roman" w:hAnsi="Times New Roman"/>
          </w:rPr>
          <w:t>resource adequacy</w:t>
        </w:r>
      </w:ins>
      <w:ins w:id="22" w:author="WMS" w:date="2021-02-01T11:31:00Z">
        <w:r w:rsidR="00EB5D9C">
          <w:rPr>
            <w:rFonts w:ascii="Times New Roman" w:hAnsi="Times New Roman"/>
          </w:rPr>
          <w:t>.</w:t>
        </w:r>
      </w:ins>
    </w:p>
    <w:p w:rsidR="006F6B6C" w:rsidRPr="006D639E" w:rsidRDefault="006F6B6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6D639E">
        <w:rPr>
          <w:rFonts w:ascii="Times New Roman" w:hAnsi="Times New Roman"/>
        </w:rPr>
        <w:t xml:space="preserve">Collaborate with ERCOT </w:t>
      </w:r>
      <w:r w:rsidR="007020B7" w:rsidRPr="006D639E">
        <w:rPr>
          <w:rFonts w:ascii="Times New Roman" w:hAnsi="Times New Roman"/>
        </w:rPr>
        <w:t xml:space="preserve">Staff </w:t>
      </w:r>
      <w:r w:rsidRPr="006D639E">
        <w:rPr>
          <w:rFonts w:ascii="Times New Roman" w:hAnsi="Times New Roman"/>
        </w:rPr>
        <w:t>on current trends in fuel prices and installed resource costs through market changes.</w:t>
      </w:r>
    </w:p>
    <w:p w:rsidR="0024755C" w:rsidRPr="006D639E" w:rsidRDefault="001614ED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6D639E">
        <w:rPr>
          <w:rFonts w:ascii="Times New Roman" w:hAnsi="Times New Roman"/>
        </w:rPr>
        <w:t xml:space="preserve">Review market performance </w:t>
      </w:r>
      <w:r w:rsidR="00006D75" w:rsidRPr="006D639E">
        <w:rPr>
          <w:rFonts w:ascii="Times New Roman" w:hAnsi="Times New Roman"/>
        </w:rPr>
        <w:t>in order to</w:t>
      </w:r>
      <w:r w:rsidRPr="006D639E">
        <w:rPr>
          <w:rFonts w:ascii="Times New Roman" w:hAnsi="Times New Roman"/>
        </w:rPr>
        <w:t xml:space="preserve"> </w:t>
      </w:r>
      <w:r w:rsidR="00006D75" w:rsidRPr="006D639E">
        <w:rPr>
          <w:rFonts w:ascii="Times New Roman" w:hAnsi="Times New Roman"/>
        </w:rPr>
        <w:t>d</w:t>
      </w:r>
      <w:r w:rsidR="00C1709C" w:rsidRPr="006D639E">
        <w:rPr>
          <w:rFonts w:ascii="Times New Roman" w:hAnsi="Times New Roman"/>
        </w:rPr>
        <w:t>evelop and implement needed</w:t>
      </w:r>
      <w:r w:rsidR="0024755C" w:rsidRPr="006D639E">
        <w:rPr>
          <w:rFonts w:ascii="Times New Roman" w:hAnsi="Times New Roman"/>
        </w:rPr>
        <w:t xml:space="preserve"> market design </w:t>
      </w:r>
      <w:r w:rsidR="00C1709C" w:rsidRPr="006D639E">
        <w:rPr>
          <w:rFonts w:ascii="Times New Roman" w:hAnsi="Times New Roman"/>
        </w:rPr>
        <w:t xml:space="preserve">corrections and </w:t>
      </w:r>
      <w:bookmarkStart w:id="23" w:name="_Hlk506541973"/>
      <w:r w:rsidR="00C1709C" w:rsidRPr="006D639E">
        <w:rPr>
          <w:rFonts w:ascii="Times New Roman" w:hAnsi="Times New Roman"/>
        </w:rPr>
        <w:t>improvements</w:t>
      </w:r>
      <w:r w:rsidR="007020B7" w:rsidRPr="006D639E">
        <w:rPr>
          <w:rFonts w:ascii="Times New Roman" w:hAnsi="Times New Roman"/>
        </w:rPr>
        <w:t xml:space="preserve"> which are cost effective</w:t>
      </w:r>
      <w:ins w:id="24" w:author="WMS" w:date="2021-02-01T11:20:00Z">
        <w:r w:rsidR="007556D1">
          <w:rPr>
            <w:rFonts w:ascii="Times New Roman" w:hAnsi="Times New Roman"/>
          </w:rPr>
          <w:t xml:space="preserve"> and compatible with the Passport project</w:t>
        </w:r>
      </w:ins>
      <w:r w:rsidR="0024755C" w:rsidRPr="006D639E">
        <w:rPr>
          <w:rFonts w:ascii="Times New Roman" w:hAnsi="Times New Roman"/>
        </w:rPr>
        <w:t>.</w:t>
      </w:r>
    </w:p>
    <w:bookmarkEnd w:id="23"/>
    <w:p w:rsidR="006E4769" w:rsidRPr="006D639E" w:rsidRDefault="00006D75" w:rsidP="006E4769">
      <w:pPr>
        <w:numPr>
          <w:ilvl w:val="2"/>
          <w:numId w:val="6"/>
        </w:numPr>
        <w:tabs>
          <w:tab w:val="num" w:pos="1170"/>
        </w:tabs>
        <w:ind w:left="1170"/>
        <w:rPr>
          <w:rFonts w:ascii="Times New Roman" w:hAnsi="Times New Roman"/>
        </w:rPr>
      </w:pPr>
      <w:r w:rsidRPr="006D639E">
        <w:rPr>
          <w:rFonts w:ascii="Times New Roman" w:hAnsi="Times New Roman"/>
        </w:rPr>
        <w:t>Explore market design enhancements to e</w:t>
      </w:r>
      <w:r w:rsidR="004B1641" w:rsidRPr="006D639E">
        <w:rPr>
          <w:rFonts w:ascii="Times New Roman" w:hAnsi="Times New Roman"/>
        </w:rPr>
        <w:t>nsure</w:t>
      </w:r>
      <w:r w:rsidR="001614ED" w:rsidRPr="006D639E">
        <w:rPr>
          <w:rFonts w:ascii="Times New Roman" w:hAnsi="Times New Roman"/>
        </w:rPr>
        <w:t xml:space="preserve"> market </w:t>
      </w:r>
      <w:r w:rsidR="004B1641" w:rsidRPr="006D639E">
        <w:rPr>
          <w:rFonts w:ascii="Times New Roman" w:hAnsi="Times New Roman"/>
        </w:rPr>
        <w:t>outcomes</w:t>
      </w:r>
      <w:r w:rsidR="001614ED" w:rsidRPr="006D639E">
        <w:rPr>
          <w:rFonts w:ascii="Times New Roman" w:hAnsi="Times New Roman"/>
        </w:rPr>
        <w:t xml:space="preserve"> </w:t>
      </w:r>
      <w:r w:rsidR="006E4769" w:rsidRPr="006D639E">
        <w:rPr>
          <w:rFonts w:ascii="Times New Roman" w:hAnsi="Times New Roman"/>
        </w:rPr>
        <w:t xml:space="preserve">related to Energy and Ancillary Service </w:t>
      </w:r>
      <w:r w:rsidR="001614ED" w:rsidRPr="006D639E">
        <w:rPr>
          <w:rFonts w:ascii="Times New Roman" w:hAnsi="Times New Roman"/>
        </w:rPr>
        <w:t xml:space="preserve">dispatch, congestion management, </w:t>
      </w:r>
      <w:r w:rsidR="006E4769" w:rsidRPr="006D639E">
        <w:rPr>
          <w:rFonts w:ascii="Times New Roman" w:hAnsi="Times New Roman"/>
        </w:rPr>
        <w:t>Wholesale Market Pricing, market power mitigation etc.</w:t>
      </w:r>
      <w:r w:rsidR="001614ED" w:rsidRPr="006D639E">
        <w:rPr>
          <w:rFonts w:ascii="Times New Roman" w:hAnsi="Times New Roman"/>
        </w:rPr>
        <w:t xml:space="preserve"> are consistent with competitive market design and nodal fundamentals.</w:t>
      </w:r>
      <w:r w:rsidR="006E4769" w:rsidRPr="006D639E">
        <w:rPr>
          <w:rFonts w:ascii="Times New Roman" w:hAnsi="Times New Roman"/>
        </w:rPr>
        <w:t xml:space="preserve"> </w:t>
      </w:r>
    </w:p>
    <w:p w:rsidR="001614ED" w:rsidRPr="006D639E" w:rsidRDefault="00FD05A7" w:rsidP="006E4769">
      <w:pPr>
        <w:numPr>
          <w:ilvl w:val="2"/>
          <w:numId w:val="6"/>
        </w:numPr>
        <w:tabs>
          <w:tab w:val="num" w:pos="1170"/>
        </w:tabs>
        <w:ind w:left="1170"/>
        <w:rPr>
          <w:rFonts w:ascii="Times New Roman" w:hAnsi="Times New Roman"/>
        </w:rPr>
      </w:pPr>
      <w:r w:rsidRPr="006D639E">
        <w:rPr>
          <w:rFonts w:ascii="Times New Roman" w:hAnsi="Times New Roman"/>
        </w:rPr>
        <w:t xml:space="preserve">Explore market design enhancements </w:t>
      </w:r>
      <w:r w:rsidR="001614ED" w:rsidRPr="006D639E">
        <w:rPr>
          <w:rFonts w:ascii="Times New Roman" w:hAnsi="Times New Roman"/>
        </w:rPr>
        <w:t xml:space="preserve">to minimize out-of-market actions like RMR, RUC, HDL Overrides, </w:t>
      </w:r>
      <w:r w:rsidR="0088358F" w:rsidRPr="006D639E">
        <w:rPr>
          <w:rFonts w:ascii="Times New Roman" w:hAnsi="Times New Roman"/>
        </w:rPr>
        <w:t>etc</w:t>
      </w:r>
      <w:r w:rsidR="006E4769" w:rsidRPr="006D639E">
        <w:rPr>
          <w:rFonts w:ascii="Times New Roman" w:hAnsi="Times New Roman"/>
        </w:rPr>
        <w:t>.</w:t>
      </w:r>
      <w:r w:rsidR="0088358F" w:rsidRPr="006D639E">
        <w:rPr>
          <w:rFonts w:ascii="Times New Roman" w:hAnsi="Times New Roman"/>
        </w:rPr>
        <w:t xml:space="preserve"> and</w:t>
      </w:r>
      <w:r w:rsidR="004B1641" w:rsidRPr="006D639E">
        <w:rPr>
          <w:rFonts w:ascii="Times New Roman" w:hAnsi="Times New Roman"/>
        </w:rPr>
        <w:t xml:space="preserve"> </w:t>
      </w:r>
      <w:r w:rsidR="001614ED" w:rsidRPr="006D639E">
        <w:rPr>
          <w:rFonts w:ascii="Times New Roman" w:hAnsi="Times New Roman"/>
        </w:rPr>
        <w:t>to eliminate pricing impacts of unavoidable out-of-market actions.</w:t>
      </w:r>
    </w:p>
    <w:p w:rsidR="00512D05" w:rsidRPr="006D639E" w:rsidRDefault="00512D05" w:rsidP="00512D05">
      <w:pPr>
        <w:numPr>
          <w:ilvl w:val="2"/>
          <w:numId w:val="2"/>
        </w:numPr>
        <w:tabs>
          <w:tab w:val="clear" w:pos="2160"/>
          <w:tab w:val="num" w:pos="1170"/>
        </w:tabs>
        <w:ind w:left="1170"/>
        <w:rPr>
          <w:rFonts w:ascii="Times New Roman" w:hAnsi="Times New Roman"/>
        </w:rPr>
      </w:pPr>
      <w:r w:rsidRPr="006D639E">
        <w:rPr>
          <w:rFonts w:ascii="Times New Roman" w:hAnsi="Times New Roman"/>
        </w:rPr>
        <w:t>Review State of the Market Report and consider necessary recommendations.</w:t>
      </w:r>
    </w:p>
    <w:p w:rsidR="00E851AD" w:rsidRPr="006D639E" w:rsidRDefault="001707C0" w:rsidP="0000024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</w:rPr>
      </w:pPr>
      <w:r w:rsidRPr="006D639E">
        <w:rPr>
          <w:rFonts w:ascii="Times New Roman" w:hAnsi="Times New Roman"/>
        </w:rPr>
        <w:t xml:space="preserve">Pursue </w:t>
      </w:r>
      <w:ins w:id="25" w:author="WMS" w:date="2021-06-01T22:50:00Z">
        <w:r w:rsidR="009A2B99" w:rsidRPr="007D4D9F">
          <w:rPr>
            <w:rFonts w:ascii="Times New Roman" w:hAnsi="Times New Roman"/>
          </w:rPr>
          <w:t xml:space="preserve">policies and market rules that encourage </w:t>
        </w:r>
      </w:ins>
      <w:r w:rsidR="0024755C" w:rsidRPr="007D4D9F">
        <w:rPr>
          <w:rFonts w:ascii="Times New Roman" w:hAnsi="Times New Roman"/>
        </w:rPr>
        <w:t xml:space="preserve">the </w:t>
      </w:r>
      <w:r w:rsidR="00E851AD" w:rsidRPr="007D4D9F">
        <w:rPr>
          <w:rFonts w:ascii="Times New Roman" w:hAnsi="Times New Roman"/>
        </w:rPr>
        <w:t>appropriate</w:t>
      </w:r>
      <w:r w:rsidR="00E851AD" w:rsidRPr="006D639E">
        <w:rPr>
          <w:rFonts w:ascii="Times New Roman" w:hAnsi="Times New Roman"/>
        </w:rPr>
        <w:t xml:space="preserve"> </w:t>
      </w:r>
      <w:r w:rsidR="00C1709C" w:rsidRPr="006D639E">
        <w:rPr>
          <w:rFonts w:ascii="Times New Roman" w:hAnsi="Times New Roman"/>
        </w:rPr>
        <w:t>implementation</w:t>
      </w:r>
      <w:r w:rsidR="0024755C" w:rsidRPr="006D639E">
        <w:rPr>
          <w:rFonts w:ascii="Times New Roman" w:hAnsi="Times New Roman"/>
        </w:rPr>
        <w:t xml:space="preserve"> of load</w:t>
      </w:r>
      <w:r w:rsidR="00E851AD" w:rsidRPr="006D639E">
        <w:rPr>
          <w:rFonts w:ascii="Times New Roman" w:hAnsi="Times New Roman"/>
        </w:rPr>
        <w:t xml:space="preserve"> </w:t>
      </w:r>
      <w:r w:rsidR="00871CDE">
        <w:rPr>
          <w:rFonts w:ascii="Times New Roman" w:hAnsi="Times New Roman"/>
        </w:rPr>
        <w:t>resources,</w:t>
      </w:r>
      <w:r w:rsidR="00871CDE" w:rsidRPr="006D639E">
        <w:rPr>
          <w:rFonts w:ascii="Times New Roman" w:hAnsi="Times New Roman"/>
        </w:rPr>
        <w:t xml:space="preserve"> </w:t>
      </w:r>
      <w:r w:rsidR="00871CDE" w:rsidRPr="00871CDE">
        <w:rPr>
          <w:rFonts w:ascii="Times New Roman" w:hAnsi="Times New Roman"/>
        </w:rPr>
        <w:t>energy storage resources, distributed resources</w:t>
      </w:r>
      <w:r w:rsidR="00871CDE">
        <w:rPr>
          <w:rFonts w:ascii="Times New Roman" w:hAnsi="Times New Roman"/>
        </w:rPr>
        <w:t>,</w:t>
      </w:r>
      <w:r w:rsidR="00871CDE" w:rsidRPr="006D639E">
        <w:rPr>
          <w:rFonts w:ascii="Times New Roman" w:hAnsi="Times New Roman"/>
        </w:rPr>
        <w:t xml:space="preserve"> </w:t>
      </w:r>
      <w:r w:rsidR="00000245" w:rsidRPr="006D639E">
        <w:rPr>
          <w:rFonts w:ascii="Times New Roman" w:hAnsi="Times New Roman"/>
        </w:rPr>
        <w:t>and</w:t>
      </w:r>
      <w:r w:rsidR="00E851AD" w:rsidRPr="006D639E">
        <w:rPr>
          <w:rFonts w:ascii="Times New Roman" w:hAnsi="Times New Roman"/>
        </w:rPr>
        <w:t xml:space="preserve"> </w:t>
      </w:r>
      <w:r w:rsidR="00871CDE">
        <w:rPr>
          <w:rFonts w:ascii="Times New Roman" w:hAnsi="Times New Roman"/>
        </w:rPr>
        <w:t xml:space="preserve">other </w:t>
      </w:r>
      <w:r w:rsidR="00E851AD" w:rsidRPr="006D639E">
        <w:rPr>
          <w:rFonts w:ascii="Times New Roman" w:hAnsi="Times New Roman"/>
        </w:rPr>
        <w:t>emerging technologies.</w:t>
      </w:r>
    </w:p>
    <w:p w:rsidR="00000245" w:rsidRPr="006D639E" w:rsidRDefault="00000245" w:rsidP="00000245">
      <w:pPr>
        <w:numPr>
          <w:ilvl w:val="2"/>
          <w:numId w:val="2"/>
        </w:numPr>
        <w:tabs>
          <w:tab w:val="clear" w:pos="2160"/>
          <w:tab w:val="num" w:pos="1170"/>
        </w:tabs>
        <w:ind w:left="1170"/>
        <w:rPr>
          <w:rFonts w:ascii="Times New Roman" w:hAnsi="Times New Roman"/>
        </w:rPr>
      </w:pPr>
      <w:r w:rsidRPr="006D639E">
        <w:rPr>
          <w:rFonts w:ascii="Times New Roman" w:hAnsi="Times New Roman"/>
        </w:rPr>
        <w:t xml:space="preserve">Promote access to ERCOT markets </w:t>
      </w:r>
      <w:r w:rsidR="00FD05A7" w:rsidRPr="006D639E">
        <w:rPr>
          <w:rFonts w:ascii="Times New Roman" w:hAnsi="Times New Roman"/>
        </w:rPr>
        <w:t>by</w:t>
      </w:r>
      <w:r w:rsidRPr="006D639E">
        <w:rPr>
          <w:rFonts w:ascii="Times New Roman" w:hAnsi="Times New Roman"/>
        </w:rPr>
        <w:t xml:space="preserve"> evaluati</w:t>
      </w:r>
      <w:r w:rsidR="00FD05A7" w:rsidRPr="006D639E">
        <w:rPr>
          <w:rFonts w:ascii="Times New Roman" w:hAnsi="Times New Roman"/>
        </w:rPr>
        <w:t>ng</w:t>
      </w:r>
      <w:r w:rsidRPr="006D639E">
        <w:rPr>
          <w:rFonts w:ascii="Times New Roman" w:hAnsi="Times New Roman"/>
        </w:rPr>
        <w:t xml:space="preserve"> potential barriers to entry.</w:t>
      </w:r>
    </w:p>
    <w:p w:rsidR="00000245" w:rsidRPr="006D639E" w:rsidRDefault="00000245" w:rsidP="00000245">
      <w:pPr>
        <w:numPr>
          <w:ilvl w:val="2"/>
          <w:numId w:val="2"/>
        </w:numPr>
        <w:tabs>
          <w:tab w:val="clear" w:pos="2160"/>
          <w:tab w:val="num" w:pos="1170"/>
        </w:tabs>
        <w:ind w:left="1170"/>
        <w:rPr>
          <w:rFonts w:ascii="Times New Roman" w:hAnsi="Times New Roman"/>
        </w:rPr>
      </w:pPr>
      <w:r w:rsidRPr="006D639E">
        <w:rPr>
          <w:rFonts w:ascii="Times New Roman" w:hAnsi="Times New Roman"/>
        </w:rPr>
        <w:t>Review the price impact</w:t>
      </w:r>
      <w:r w:rsidR="000040B9">
        <w:rPr>
          <w:rFonts w:ascii="Times New Roman" w:hAnsi="Times New Roman"/>
        </w:rPr>
        <w:t>, transparency, and deployment</w:t>
      </w:r>
      <w:r w:rsidRPr="006D639E">
        <w:rPr>
          <w:rFonts w:ascii="Times New Roman" w:hAnsi="Times New Roman"/>
        </w:rPr>
        <w:t>.</w:t>
      </w:r>
    </w:p>
    <w:p w:rsidR="00512D05" w:rsidRPr="006D639E" w:rsidRDefault="00000245" w:rsidP="009B416E">
      <w:pPr>
        <w:numPr>
          <w:ilvl w:val="2"/>
          <w:numId w:val="2"/>
        </w:numPr>
        <w:tabs>
          <w:tab w:val="clear" w:pos="2160"/>
          <w:tab w:val="num" w:pos="1170"/>
        </w:tabs>
        <w:ind w:left="1170"/>
        <w:rPr>
          <w:rFonts w:ascii="Times New Roman" w:hAnsi="Times New Roman"/>
        </w:rPr>
      </w:pPr>
      <w:r w:rsidRPr="006D639E">
        <w:rPr>
          <w:rFonts w:ascii="Times New Roman" w:hAnsi="Times New Roman"/>
        </w:rPr>
        <w:t xml:space="preserve">Consider improvements to </w:t>
      </w:r>
      <w:ins w:id="26" w:author="WMS" w:date="2021-02-01T11:22:00Z">
        <w:r w:rsidR="007556D1">
          <w:rPr>
            <w:rFonts w:ascii="Times New Roman" w:hAnsi="Times New Roman"/>
          </w:rPr>
          <w:t xml:space="preserve">the </w:t>
        </w:r>
      </w:ins>
      <w:r w:rsidRPr="006D639E">
        <w:rPr>
          <w:rFonts w:ascii="Times New Roman" w:hAnsi="Times New Roman"/>
        </w:rPr>
        <w:t xml:space="preserve">utilization </w:t>
      </w:r>
      <w:del w:id="27" w:author="WMS" w:date="2021-02-01T11:21:00Z">
        <w:r w:rsidRPr="006D639E" w:rsidDel="007556D1">
          <w:rPr>
            <w:rFonts w:ascii="Times New Roman" w:hAnsi="Times New Roman"/>
          </w:rPr>
          <w:delText xml:space="preserve">rate </w:delText>
        </w:r>
      </w:del>
      <w:r w:rsidRPr="006D639E">
        <w:rPr>
          <w:rFonts w:ascii="Times New Roman" w:hAnsi="Times New Roman"/>
        </w:rPr>
        <w:t>of E</w:t>
      </w:r>
      <w:r w:rsidR="00006D75" w:rsidRPr="006D639E">
        <w:rPr>
          <w:rFonts w:ascii="Times New Roman" w:hAnsi="Times New Roman"/>
        </w:rPr>
        <w:t xml:space="preserve">mergency Response </w:t>
      </w:r>
      <w:r w:rsidRPr="006D639E">
        <w:rPr>
          <w:rFonts w:ascii="Times New Roman" w:hAnsi="Times New Roman"/>
        </w:rPr>
        <w:t>S</w:t>
      </w:r>
      <w:r w:rsidR="00006D75" w:rsidRPr="006D639E">
        <w:rPr>
          <w:rFonts w:ascii="Times New Roman" w:hAnsi="Times New Roman"/>
        </w:rPr>
        <w:t>ervice</w:t>
      </w:r>
      <w:ins w:id="28" w:author="WMS" w:date="2021-02-01T11:21:00Z">
        <w:r w:rsidR="007556D1">
          <w:rPr>
            <w:rFonts w:ascii="Times New Roman" w:hAnsi="Times New Roman"/>
          </w:rPr>
          <w:t xml:space="preserve"> and over-subscribed </w:t>
        </w:r>
      </w:ins>
      <w:ins w:id="29" w:author="WMS" w:date="2021-02-01T11:56:00Z">
        <w:r w:rsidR="005E5ADB">
          <w:rPr>
            <w:rFonts w:ascii="Times New Roman" w:hAnsi="Times New Roman"/>
          </w:rPr>
          <w:t xml:space="preserve">non-controllable </w:t>
        </w:r>
      </w:ins>
      <w:ins w:id="30" w:author="WMS" w:date="2021-02-01T11:21:00Z">
        <w:r w:rsidR="007556D1">
          <w:rPr>
            <w:rFonts w:ascii="Times New Roman" w:hAnsi="Times New Roman"/>
          </w:rPr>
          <w:t>Load Resources</w:t>
        </w:r>
      </w:ins>
      <w:r w:rsidR="00AD78A8" w:rsidRPr="006D639E">
        <w:rPr>
          <w:rFonts w:ascii="Times New Roman" w:hAnsi="Times New Roman"/>
        </w:rPr>
        <w:t>.</w:t>
      </w:r>
    </w:p>
    <w:p w:rsidR="00DA38F7" w:rsidRPr="006D639E" w:rsidRDefault="00DA38F7" w:rsidP="00DA38F7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</w:rPr>
      </w:pPr>
      <w:r w:rsidRPr="006D639E">
        <w:rPr>
          <w:rFonts w:ascii="Times New Roman" w:hAnsi="Times New Roman"/>
        </w:rPr>
        <w:lastRenderedPageBreak/>
        <w:t xml:space="preserve">Collaborate with ERCOT </w:t>
      </w:r>
      <w:r w:rsidR="007020B7" w:rsidRPr="006D639E">
        <w:rPr>
          <w:rFonts w:ascii="Times New Roman" w:hAnsi="Times New Roman"/>
        </w:rPr>
        <w:t xml:space="preserve">Staff </w:t>
      </w:r>
      <w:r w:rsidR="00D637D7" w:rsidRPr="006D639E">
        <w:rPr>
          <w:rFonts w:ascii="Times New Roman" w:hAnsi="Times New Roman"/>
        </w:rPr>
        <w:t>on the review of a</w:t>
      </w:r>
      <w:r w:rsidRPr="006D639E">
        <w:rPr>
          <w:rFonts w:ascii="Times New Roman" w:hAnsi="Times New Roman"/>
        </w:rPr>
        <w:t>ncillary service needs and implement changes as necessary.</w:t>
      </w:r>
    </w:p>
    <w:p w:rsidR="003F0B09" w:rsidRPr="006D639E" w:rsidRDefault="00512D05" w:rsidP="009B416E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</w:rPr>
      </w:pPr>
      <w:r w:rsidRPr="006D639E">
        <w:rPr>
          <w:rFonts w:ascii="Times New Roman" w:hAnsi="Times New Roman"/>
        </w:rPr>
        <w:t xml:space="preserve">Monitor proposed market rule changes to ensure they </w:t>
      </w:r>
      <w:r w:rsidR="00CB6433" w:rsidRPr="006D639E">
        <w:rPr>
          <w:rFonts w:ascii="Times New Roman" w:hAnsi="Times New Roman"/>
        </w:rPr>
        <w:t xml:space="preserve">support </w:t>
      </w:r>
      <w:r w:rsidR="003F0B09" w:rsidRPr="006D639E">
        <w:rPr>
          <w:rFonts w:ascii="Times New Roman" w:hAnsi="Times New Roman"/>
        </w:rPr>
        <w:t xml:space="preserve">open access to </w:t>
      </w:r>
      <w:r w:rsidR="003C60E2" w:rsidRPr="006D639E">
        <w:rPr>
          <w:rFonts w:ascii="Times New Roman" w:hAnsi="Times New Roman"/>
        </w:rPr>
        <w:t xml:space="preserve">the </w:t>
      </w:r>
      <w:r w:rsidR="003F0B09" w:rsidRPr="006D639E">
        <w:rPr>
          <w:rFonts w:ascii="Times New Roman" w:hAnsi="Times New Roman"/>
        </w:rPr>
        <w:t>ERCOT markets</w:t>
      </w:r>
      <w:r w:rsidR="003C60E2" w:rsidRPr="006D639E">
        <w:rPr>
          <w:rFonts w:ascii="Times New Roman" w:hAnsi="Times New Roman"/>
        </w:rPr>
        <w:t xml:space="preserve"> and transmission network</w:t>
      </w:r>
      <w:r w:rsidR="00006D75" w:rsidRPr="006D639E">
        <w:rPr>
          <w:rFonts w:ascii="Times New Roman" w:hAnsi="Times New Roman"/>
        </w:rPr>
        <w:t>. A</w:t>
      </w:r>
      <w:r w:rsidR="009B416E" w:rsidRPr="006D639E">
        <w:rPr>
          <w:rFonts w:ascii="Times New Roman" w:hAnsi="Times New Roman"/>
        </w:rPr>
        <w:t>ssist the PLWG in reviewing the market impacts of transmission planning.</w:t>
      </w:r>
    </w:p>
    <w:p w:rsidR="00CB6433" w:rsidRPr="006D639E" w:rsidRDefault="00CB6433" w:rsidP="00DA38F7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</w:rPr>
      </w:pPr>
      <w:r w:rsidRPr="006D639E">
        <w:rPr>
          <w:rFonts w:ascii="Times New Roman" w:hAnsi="Times New Roman"/>
        </w:rPr>
        <w:t xml:space="preserve">Work with ERCOT </w:t>
      </w:r>
      <w:r w:rsidR="007020B7" w:rsidRPr="006D639E">
        <w:rPr>
          <w:rFonts w:ascii="Times New Roman" w:hAnsi="Times New Roman"/>
        </w:rPr>
        <w:t xml:space="preserve">Staff </w:t>
      </w:r>
      <w:r w:rsidRPr="006D639E">
        <w:rPr>
          <w:rFonts w:ascii="Times New Roman" w:hAnsi="Times New Roman"/>
        </w:rPr>
        <w:t xml:space="preserve">to develop Protocols </w:t>
      </w:r>
      <w:r w:rsidR="00AE08F6" w:rsidRPr="006D639E">
        <w:rPr>
          <w:rFonts w:ascii="Times New Roman" w:hAnsi="Times New Roman"/>
        </w:rPr>
        <w:t>and market</w:t>
      </w:r>
      <w:r w:rsidR="00D637D7" w:rsidRPr="006D639E">
        <w:rPr>
          <w:rFonts w:ascii="Times New Roman" w:hAnsi="Times New Roman"/>
        </w:rPr>
        <w:t xml:space="preserve"> </w:t>
      </w:r>
      <w:r w:rsidRPr="006D639E">
        <w:rPr>
          <w:rFonts w:ascii="Times New Roman" w:hAnsi="Times New Roman"/>
        </w:rPr>
        <w:t>improvements that support increased data transparency and data availability to the market.</w:t>
      </w:r>
    </w:p>
    <w:p w:rsidR="009B416E" w:rsidRPr="007D4D9F" w:rsidRDefault="00CB6433" w:rsidP="009B416E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</w:rPr>
      </w:pPr>
      <w:r w:rsidRPr="007D4D9F">
        <w:rPr>
          <w:rFonts w:ascii="Times New Roman" w:hAnsi="Times New Roman"/>
        </w:rPr>
        <w:t xml:space="preserve">Work with ERCOT </w:t>
      </w:r>
      <w:r w:rsidR="007020B7" w:rsidRPr="007D4D9F">
        <w:rPr>
          <w:rFonts w:ascii="Times New Roman" w:hAnsi="Times New Roman"/>
        </w:rPr>
        <w:t xml:space="preserve">Staff </w:t>
      </w:r>
      <w:r w:rsidRPr="007D4D9F">
        <w:rPr>
          <w:rFonts w:ascii="Times New Roman" w:hAnsi="Times New Roman"/>
        </w:rPr>
        <w:t>to ensure appropriate credit and collateral rules</w:t>
      </w:r>
      <w:r w:rsidR="00D637D7" w:rsidRPr="007D4D9F">
        <w:rPr>
          <w:rFonts w:ascii="Times New Roman" w:hAnsi="Times New Roman"/>
        </w:rPr>
        <w:t xml:space="preserve"> exist or are created</w:t>
      </w:r>
      <w:r w:rsidR="009F6241" w:rsidRPr="007D4D9F">
        <w:rPr>
          <w:rFonts w:ascii="Times New Roman" w:hAnsi="Times New Roman"/>
        </w:rPr>
        <w:t xml:space="preserve"> </w:t>
      </w:r>
      <w:r w:rsidR="003C60E2" w:rsidRPr="007D4D9F">
        <w:rPr>
          <w:rFonts w:ascii="Times New Roman" w:hAnsi="Times New Roman"/>
        </w:rPr>
        <w:t>to facilitate</w:t>
      </w:r>
      <w:r w:rsidR="00D637D7" w:rsidRPr="007D4D9F">
        <w:rPr>
          <w:rFonts w:ascii="Times New Roman" w:hAnsi="Times New Roman"/>
        </w:rPr>
        <w:t xml:space="preserve"> </w:t>
      </w:r>
      <w:r w:rsidRPr="007D4D9F">
        <w:rPr>
          <w:rFonts w:ascii="Times New Roman" w:hAnsi="Times New Roman"/>
        </w:rPr>
        <w:t xml:space="preserve">market </w:t>
      </w:r>
      <w:del w:id="31" w:author="WMS" w:date="2021-06-01T19:31:00Z">
        <w:r w:rsidRPr="007D4D9F" w:rsidDel="00316029">
          <w:rPr>
            <w:rFonts w:ascii="Times New Roman" w:hAnsi="Times New Roman"/>
          </w:rPr>
          <w:delText>changes</w:delText>
        </w:r>
        <w:r w:rsidR="009B416E" w:rsidRPr="007D4D9F" w:rsidDel="00316029">
          <w:rPr>
            <w:rFonts w:ascii="Times New Roman" w:hAnsi="Times New Roman"/>
          </w:rPr>
          <w:delText xml:space="preserve"> </w:delText>
        </w:r>
      </w:del>
      <w:ins w:id="32" w:author="WMS" w:date="2021-06-01T19:31:00Z">
        <w:r w:rsidR="00316029" w:rsidRPr="007D4D9F">
          <w:rPr>
            <w:rFonts w:ascii="Times New Roman" w:hAnsi="Times New Roman"/>
          </w:rPr>
          <w:t xml:space="preserve">participation </w:t>
        </w:r>
      </w:ins>
      <w:r w:rsidR="009B416E" w:rsidRPr="007D4D9F">
        <w:rPr>
          <w:rFonts w:ascii="Times New Roman" w:hAnsi="Times New Roman"/>
        </w:rPr>
        <w:t>and explore ways to improve credit practices.</w:t>
      </w:r>
      <w:del w:id="33" w:author="WMS" w:date="2021-06-01T19:31:00Z">
        <w:r w:rsidR="009B416E" w:rsidRPr="007D4D9F" w:rsidDel="00316029">
          <w:rPr>
            <w:rFonts w:ascii="Times New Roman" w:hAnsi="Times New Roman"/>
          </w:rPr>
          <w:delText xml:space="preserve"> </w:delText>
        </w:r>
      </w:del>
      <w:ins w:id="34" w:author="WMS" w:date="2021-06-01T19:31:00Z">
        <w:r w:rsidR="00316029" w:rsidRPr="007D4D9F">
          <w:rPr>
            <w:rFonts w:ascii="Times New Roman" w:hAnsi="Times New Roman"/>
          </w:rPr>
          <w:t xml:space="preserve"> Review available means to eliminate or substantially mitigate default uplift.</w:t>
        </w:r>
      </w:ins>
    </w:p>
    <w:p w:rsidR="00B53EEE" w:rsidRPr="007D4D9F" w:rsidRDefault="009B416E" w:rsidP="006D639E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ins w:id="35" w:author="WMS" w:date="2021-06-01T19:34:00Z"/>
          <w:rFonts w:ascii="Times New Roman" w:hAnsi="Times New Roman"/>
        </w:rPr>
      </w:pPr>
      <w:r w:rsidRPr="007D4D9F">
        <w:rPr>
          <w:rFonts w:ascii="Times New Roman" w:hAnsi="Times New Roman"/>
        </w:rPr>
        <w:t>Consolidate</w:t>
      </w:r>
      <w:r w:rsidR="000040B9" w:rsidRPr="007D4D9F">
        <w:rPr>
          <w:rFonts w:ascii="Times New Roman" w:hAnsi="Times New Roman"/>
        </w:rPr>
        <w:t>,</w:t>
      </w:r>
      <w:r w:rsidRPr="007D4D9F">
        <w:rPr>
          <w:rFonts w:ascii="Times New Roman" w:hAnsi="Times New Roman"/>
        </w:rPr>
        <w:t xml:space="preserve"> combine</w:t>
      </w:r>
      <w:r w:rsidR="000040B9" w:rsidRPr="007D4D9F">
        <w:rPr>
          <w:rFonts w:ascii="Times New Roman" w:hAnsi="Times New Roman"/>
        </w:rPr>
        <w:t>, and align</w:t>
      </w:r>
      <w:r w:rsidRPr="007D4D9F">
        <w:rPr>
          <w:rFonts w:ascii="Times New Roman" w:hAnsi="Times New Roman"/>
        </w:rPr>
        <w:t xml:space="preserve"> working group</w:t>
      </w:r>
      <w:r w:rsidR="000040B9" w:rsidRPr="007D4D9F">
        <w:rPr>
          <w:rFonts w:ascii="Times New Roman" w:hAnsi="Times New Roman"/>
        </w:rPr>
        <w:t xml:space="preserve"> meetings</w:t>
      </w:r>
      <w:r w:rsidRPr="007D4D9F">
        <w:rPr>
          <w:rFonts w:ascii="Times New Roman" w:hAnsi="Times New Roman"/>
        </w:rPr>
        <w:t xml:space="preserve"> as necessary.</w:t>
      </w:r>
      <w:r w:rsidR="006D639E" w:rsidRPr="007D4D9F">
        <w:rPr>
          <w:rFonts w:ascii="Times New Roman" w:hAnsi="Times New Roman"/>
        </w:rPr>
        <w:t xml:space="preserve"> </w:t>
      </w:r>
    </w:p>
    <w:p w:rsidR="00316029" w:rsidRPr="007D4D9F" w:rsidRDefault="009866C0" w:rsidP="006D639E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</w:rPr>
      </w:pPr>
      <w:ins w:id="36" w:author="WMS" w:date="2021-06-01T19:35:00Z">
        <w:r w:rsidRPr="007D4D9F">
          <w:rPr>
            <w:rFonts w:ascii="Times New Roman" w:hAnsi="Times New Roman"/>
          </w:rPr>
          <w:t xml:space="preserve">Support TAC in ensuring that the items on the Emergency Conditions Issues List assigned to WMS are addressed in a timely manner and that recommendations and Revision Requests that arise from those discussions are developed and provided </w:t>
        </w:r>
      </w:ins>
      <w:ins w:id="37" w:author="WMS" w:date="2021-06-01T19:36:00Z">
        <w:r w:rsidRPr="007D4D9F">
          <w:rPr>
            <w:rFonts w:ascii="Times New Roman" w:hAnsi="Times New Roman"/>
          </w:rPr>
          <w:t>to TAC</w:t>
        </w:r>
      </w:ins>
      <w:ins w:id="38" w:author="WMS" w:date="2021-06-01T19:35:00Z">
        <w:r w:rsidRPr="007D4D9F">
          <w:rPr>
            <w:rFonts w:ascii="Times New Roman" w:hAnsi="Times New Roman"/>
          </w:rPr>
          <w:t>.</w:t>
        </w:r>
      </w:ins>
    </w:p>
    <w:sectPr w:rsidR="00316029" w:rsidRPr="007D4D9F" w:rsidSect="006C4188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52A62"/>
    <w:multiLevelType w:val="hybridMultilevel"/>
    <w:tmpl w:val="7AA4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B0A2C"/>
    <w:multiLevelType w:val="hybridMultilevel"/>
    <w:tmpl w:val="BA9A2896"/>
    <w:lvl w:ilvl="0" w:tplc="6922BB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71D38"/>
    <w:multiLevelType w:val="hybridMultilevel"/>
    <w:tmpl w:val="4AD64612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3E44F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1A5AB9"/>
    <w:multiLevelType w:val="hybridMultilevel"/>
    <w:tmpl w:val="BD8C261C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F87926">
      <w:start w:val="112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3E4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</w:num>
  <w:num w:numId="5">
    <w:abstractNumId w:val="1"/>
  </w:num>
  <w:num w:numId="6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D19"/>
    <w:rsid w:val="00000245"/>
    <w:rsid w:val="000040B9"/>
    <w:rsid w:val="00006D75"/>
    <w:rsid w:val="000C7F3C"/>
    <w:rsid w:val="000D6460"/>
    <w:rsid w:val="000E76F1"/>
    <w:rsid w:val="00100492"/>
    <w:rsid w:val="001232AC"/>
    <w:rsid w:val="00146189"/>
    <w:rsid w:val="001514DE"/>
    <w:rsid w:val="001614ED"/>
    <w:rsid w:val="001707C0"/>
    <w:rsid w:val="00176DE5"/>
    <w:rsid w:val="001C1CAB"/>
    <w:rsid w:val="001D462E"/>
    <w:rsid w:val="001F1597"/>
    <w:rsid w:val="001F7115"/>
    <w:rsid w:val="00210591"/>
    <w:rsid w:val="00210E77"/>
    <w:rsid w:val="00225EB3"/>
    <w:rsid w:val="0024755C"/>
    <w:rsid w:val="00247D7A"/>
    <w:rsid w:val="002558D6"/>
    <w:rsid w:val="00267FC6"/>
    <w:rsid w:val="00294170"/>
    <w:rsid w:val="002E4155"/>
    <w:rsid w:val="002F0DFA"/>
    <w:rsid w:val="002F1679"/>
    <w:rsid w:val="00316029"/>
    <w:rsid w:val="00341574"/>
    <w:rsid w:val="003474B6"/>
    <w:rsid w:val="00350688"/>
    <w:rsid w:val="003C31BE"/>
    <w:rsid w:val="003C60E2"/>
    <w:rsid w:val="003F0B09"/>
    <w:rsid w:val="003F688D"/>
    <w:rsid w:val="00436722"/>
    <w:rsid w:val="004A26AB"/>
    <w:rsid w:val="004B1641"/>
    <w:rsid w:val="004C4035"/>
    <w:rsid w:val="004F303E"/>
    <w:rsid w:val="004F724A"/>
    <w:rsid w:val="00510332"/>
    <w:rsid w:val="00512D05"/>
    <w:rsid w:val="00525B75"/>
    <w:rsid w:val="00550713"/>
    <w:rsid w:val="00584E25"/>
    <w:rsid w:val="005B38FA"/>
    <w:rsid w:val="005E18DD"/>
    <w:rsid w:val="005E5ADB"/>
    <w:rsid w:val="005F3E90"/>
    <w:rsid w:val="005F4048"/>
    <w:rsid w:val="00621E60"/>
    <w:rsid w:val="0065701B"/>
    <w:rsid w:val="00680868"/>
    <w:rsid w:val="006B150D"/>
    <w:rsid w:val="006C4188"/>
    <w:rsid w:val="006D639E"/>
    <w:rsid w:val="006D643E"/>
    <w:rsid w:val="006E4769"/>
    <w:rsid w:val="006F1325"/>
    <w:rsid w:val="006F5E65"/>
    <w:rsid w:val="006F6B6C"/>
    <w:rsid w:val="007020B7"/>
    <w:rsid w:val="007556D1"/>
    <w:rsid w:val="007A1CA3"/>
    <w:rsid w:val="007A4095"/>
    <w:rsid w:val="007D4D9F"/>
    <w:rsid w:val="00824D19"/>
    <w:rsid w:val="00842F04"/>
    <w:rsid w:val="00862602"/>
    <w:rsid w:val="00871CDE"/>
    <w:rsid w:val="0088358F"/>
    <w:rsid w:val="008C28EE"/>
    <w:rsid w:val="008F0820"/>
    <w:rsid w:val="009173F8"/>
    <w:rsid w:val="00961BD2"/>
    <w:rsid w:val="00967A76"/>
    <w:rsid w:val="009866C0"/>
    <w:rsid w:val="009A2B99"/>
    <w:rsid w:val="009B416E"/>
    <w:rsid w:val="009C172D"/>
    <w:rsid w:val="009E0B88"/>
    <w:rsid w:val="009F6241"/>
    <w:rsid w:val="00A46C9E"/>
    <w:rsid w:val="00AD78A8"/>
    <w:rsid w:val="00AE08F6"/>
    <w:rsid w:val="00B20B6B"/>
    <w:rsid w:val="00B34A7A"/>
    <w:rsid w:val="00B53EEE"/>
    <w:rsid w:val="00BC468E"/>
    <w:rsid w:val="00BC4954"/>
    <w:rsid w:val="00BD6290"/>
    <w:rsid w:val="00BE6C5E"/>
    <w:rsid w:val="00BF2264"/>
    <w:rsid w:val="00BF39D4"/>
    <w:rsid w:val="00BF3F91"/>
    <w:rsid w:val="00C07BB8"/>
    <w:rsid w:val="00C1709C"/>
    <w:rsid w:val="00C6551C"/>
    <w:rsid w:val="00C90E7C"/>
    <w:rsid w:val="00CB6433"/>
    <w:rsid w:val="00CB739B"/>
    <w:rsid w:val="00CD277B"/>
    <w:rsid w:val="00D33991"/>
    <w:rsid w:val="00D637D7"/>
    <w:rsid w:val="00DA38F7"/>
    <w:rsid w:val="00DB1678"/>
    <w:rsid w:val="00DB187C"/>
    <w:rsid w:val="00DB2D37"/>
    <w:rsid w:val="00DC03A3"/>
    <w:rsid w:val="00DC4794"/>
    <w:rsid w:val="00DC63FA"/>
    <w:rsid w:val="00DF2BDA"/>
    <w:rsid w:val="00DF4544"/>
    <w:rsid w:val="00E44760"/>
    <w:rsid w:val="00E44ECB"/>
    <w:rsid w:val="00E851AD"/>
    <w:rsid w:val="00EB5D9C"/>
    <w:rsid w:val="00ED34DE"/>
    <w:rsid w:val="00F848D1"/>
    <w:rsid w:val="00FA077B"/>
    <w:rsid w:val="00FD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599717-6CC6-44D2-8AD0-9BACACC8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189"/>
    <w:pPr>
      <w:spacing w:after="0" w:line="240" w:lineRule="auto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618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3506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6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6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68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506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550AB4A1B11D40BA93648E453A38A9" ma:contentTypeVersion="10" ma:contentTypeDescription="Create a new document." ma:contentTypeScope="" ma:versionID="a23f2b49f195ed5706c0043339cf2995">
  <xsd:schema xmlns:xsd="http://www.w3.org/2001/XMLSchema" xmlns:xs="http://www.w3.org/2001/XMLSchema" xmlns:p="http://schemas.microsoft.com/office/2006/metadata/properties" xmlns:ns3="60b3afc9-a72a-4286-a1f6-3c61aad5d6c4" targetNamespace="http://schemas.microsoft.com/office/2006/metadata/properties" ma:root="true" ma:fieldsID="25f05895d88c426d0858f9f4f1a8fcf0" ns3:_="">
    <xsd:import namespace="60b3afc9-a72a-4286-a1f6-3c61aad5d6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3afc9-a72a-4286-a1f6-3c61aad5d6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6F770-4EDD-4295-AF8E-641EEF378B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9FEA1A-DE77-4B2B-BF7A-A7D3C1222338}">
  <ds:schemaRefs>
    <ds:schemaRef ds:uri="60b3afc9-a72a-4286-a1f6-3c61aad5d6c4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82334F4-DD97-4904-9DB5-B37F1B26E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3afc9-a72a-4286-a1f6-3c61aad5d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DF4549-9F56-471A-921D-44B301C6E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ERCOT 021612</dc:creator>
  <cp:keywords/>
  <cp:lastModifiedBy>Boren, Ann</cp:lastModifiedBy>
  <cp:revision>2</cp:revision>
  <dcterms:created xsi:type="dcterms:W3CDTF">2021-06-16T16:08:00Z</dcterms:created>
  <dcterms:modified xsi:type="dcterms:W3CDTF">2021-06-16T16:08:00Z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0x0101000E550AB4A1B11D40BA93648E453A38A9</vt:lpwstr>
  </property>
</Properties>
</file>