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62" w:rsidRDefault="00742062">
      <w:bookmarkStart w:id="0" w:name="_GoBack"/>
      <w:bookmarkEnd w:id="0"/>
    </w:p>
    <w:p w:rsidR="00452BF5" w:rsidRPr="00452BF5" w:rsidRDefault="00452BF5" w:rsidP="00452BF5">
      <w:pPr>
        <w:autoSpaceDE/>
        <w:autoSpaceDN/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452BF5" w:rsidRPr="00452BF5" w:rsidTr="00FC4F33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452BF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452BF5">
              <w:rPr>
                <w:b/>
                <w:sz w:val="36"/>
                <w:szCs w:val="36"/>
              </w:rPr>
              <w:t xml:space="preserve"> SET Change Control Request Form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  <w:sz w:val="12"/>
                <w:szCs w:val="12"/>
              </w:rPr>
            </w:pP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Change Control Number: </w:t>
            </w:r>
            <w:r w:rsidR="00B33114">
              <w:rPr>
                <w:b/>
              </w:rPr>
              <w:t>2020-821</w:t>
            </w:r>
            <w:r w:rsidRPr="00452BF5">
              <w:rPr>
                <w:b/>
              </w:rPr>
              <w:t xml:space="preserve">  </w:t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</w:rPr>
            </w:pPr>
            <w:r w:rsidRPr="00452BF5">
              <w:rPr>
                <w:b/>
              </w:rPr>
              <w:t xml:space="preserve">   Implementation Version:     Future</w:t>
            </w:r>
            <w:r w:rsidRPr="00452BF5">
              <w:rPr>
                <w:b/>
              </w:rPr>
              <w:tab/>
            </w:r>
          </w:p>
          <w:p w:rsidR="00452BF5" w:rsidRPr="00452BF5" w:rsidRDefault="00452BF5" w:rsidP="00452BF5">
            <w:pPr>
              <w:autoSpaceDE/>
              <w:autoSpaceDN/>
              <w:jc w:val="right"/>
              <w:rPr>
                <w:b/>
                <w:sz w:val="12"/>
                <w:szCs w:val="12"/>
              </w:rPr>
            </w:pP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 Name: </w:t>
            </w:r>
          </w:p>
          <w:p w:rsidR="00452BF5" w:rsidRPr="00452BF5" w:rsidRDefault="00452BF5" w:rsidP="00452BF5">
            <w:pPr>
              <w:autoSpaceDE/>
              <w:autoSpaceDN/>
              <w:jc w:val="both"/>
            </w:pPr>
            <w:r>
              <w:t>Kyle Patrick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Submitting Company Name: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NRG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Phone Number:  </w:t>
            </w:r>
          </w:p>
          <w:p w:rsidR="00452BF5" w:rsidRPr="00452BF5" w:rsidRDefault="00452BF5" w:rsidP="00452BF5">
            <w:pPr>
              <w:autoSpaceDE/>
              <w:autoSpaceDN/>
            </w:pPr>
            <w:r>
              <w:t>713-</w:t>
            </w:r>
            <w:r w:rsidR="005A33AC">
              <w:t>537</w:t>
            </w:r>
            <w:r>
              <w:t>-</w:t>
            </w:r>
            <w:r w:rsidR="005A33AC">
              <w:t>2455</w:t>
            </w:r>
          </w:p>
        </w:tc>
      </w:tr>
      <w:tr w:rsidR="00452BF5" w:rsidRPr="00452BF5" w:rsidTr="00FC4F33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Date of Submission: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Affected TX SET Transaction(s): </w:t>
            </w:r>
          </w:p>
          <w:p w:rsidR="00452BF5" w:rsidRPr="00452BF5" w:rsidRDefault="001D6D60" w:rsidP="00452BF5">
            <w:pPr>
              <w:autoSpaceDE/>
              <w:autoSpaceDN/>
            </w:pPr>
            <w:del w:id="1" w:author="ERCOT" w:date="2020-05-20T10:11:00Z">
              <w:r w:rsidDel="000608E5">
                <w:delText xml:space="preserve">814_01, 814_16, 814_24, </w:delText>
              </w:r>
            </w:del>
            <w:r w:rsidR="004B68D8" w:rsidRPr="004B68D8">
              <w:t>814_04, 814_05, 814_14, 814_20, 814_22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Submitter’s E-Mail Address: </w:t>
            </w:r>
          </w:p>
          <w:p w:rsidR="00452BF5" w:rsidRPr="00452BF5" w:rsidRDefault="00B34C64" w:rsidP="00452BF5">
            <w:pPr>
              <w:autoSpaceDE/>
              <w:autoSpaceDN/>
            </w:pPr>
            <w:hyperlink r:id="rId4" w:history="1">
              <w:r w:rsidR="005A33AC" w:rsidRPr="00174225">
                <w:rPr>
                  <w:rStyle w:val="Hyperlink"/>
                </w:rPr>
                <w:t>Kyle.Patrick@nrg.com</w:t>
              </w:r>
            </w:hyperlink>
            <w:r w:rsidR="00452BF5" w:rsidRPr="00452BF5">
              <w:t xml:space="preserve"> </w:t>
            </w:r>
          </w:p>
        </w:tc>
      </w:tr>
      <w:tr w:rsidR="00452BF5" w:rsidRPr="00452BF5" w:rsidTr="00FC4F33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 xml:space="preserve">Texas SET Issue cross-reference number: </w:t>
            </w:r>
          </w:p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452BF5" w:rsidRDefault="00452BF5" w:rsidP="00452BF5">
            <w:pPr>
              <w:autoSpaceDE/>
              <w:autoSpaceDN/>
              <w:rPr>
                <w:b/>
                <w:lang w:val="fr-FR"/>
              </w:rPr>
            </w:pPr>
            <w:r w:rsidRPr="00452BF5">
              <w:rPr>
                <w:b/>
                <w:lang w:val="fr-FR"/>
              </w:rPr>
              <w:t>Protocol Impact (Y/N):</w:t>
            </w:r>
          </w:p>
          <w:p w:rsidR="00452BF5" w:rsidRPr="00452BF5" w:rsidRDefault="00452BF5" w:rsidP="00452BF5">
            <w:pPr>
              <w:autoSpaceDE/>
              <w:autoSpaceDN/>
              <w:rPr>
                <w:lang w:val="fr-FR"/>
              </w:rPr>
            </w:pPr>
            <w:r>
              <w:rPr>
                <w:lang w:val="fr-FR"/>
              </w:rPr>
              <w:t>Y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452BF5" w:rsidRPr="007C1BDF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  <w:rPr>
                <w:sz w:val="22"/>
                <w:szCs w:val="22"/>
              </w:rPr>
            </w:pPr>
            <w:r w:rsidRPr="00452BF5">
              <w:rPr>
                <w:b/>
                <w:sz w:val="22"/>
              </w:rPr>
              <w:t>Detailed Description and Reason for Proposed Change(s):</w:t>
            </w:r>
            <w:r w:rsidR="004F6969">
              <w:rPr>
                <w:b/>
                <w:sz w:val="22"/>
              </w:rPr>
              <w:t xml:space="preserve">  </w:t>
            </w:r>
            <w:r w:rsidR="001D6D60">
              <w:rPr>
                <w:sz w:val="22"/>
                <w:szCs w:val="22"/>
              </w:rPr>
              <w:t>Add data elements to the customer service address segment that will allow for county to be communicated in</w:t>
            </w:r>
            <w:r w:rsidR="003C0213" w:rsidRPr="007C1BDF">
              <w:rPr>
                <w:sz w:val="22"/>
                <w:szCs w:val="22"/>
              </w:rPr>
              <w:t xml:space="preserve"> the 814 series of transactions.  </w:t>
            </w:r>
            <w:r w:rsidR="001D6D60">
              <w:rPr>
                <w:sz w:val="22"/>
                <w:szCs w:val="22"/>
              </w:rPr>
              <w:t>The addition of county</w:t>
            </w:r>
            <w:r w:rsidR="003C0213" w:rsidRPr="007C1BDF">
              <w:rPr>
                <w:sz w:val="22"/>
                <w:szCs w:val="22"/>
              </w:rPr>
              <w:t xml:space="preserve"> will assist CRs </w:t>
            </w:r>
            <w:r w:rsidR="001D6D60">
              <w:rPr>
                <w:sz w:val="22"/>
                <w:szCs w:val="22"/>
              </w:rPr>
              <w:t>during weather moratoriums and provide an extra piece of data for CRs</w:t>
            </w:r>
            <w:r w:rsidR="00311FAD">
              <w:rPr>
                <w:sz w:val="22"/>
                <w:szCs w:val="22"/>
              </w:rPr>
              <w:t xml:space="preserve"> to select the correct ESI ID.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452BF5" w:rsidRPr="00452BF5" w:rsidRDefault="00452BF5" w:rsidP="00452BF5">
            <w:pPr>
              <w:autoSpaceDE/>
              <w:autoSpaceDN/>
              <w:jc w:val="center"/>
              <w:rPr>
                <w:color w:val="FF0000"/>
                <w:sz w:val="18"/>
                <w:szCs w:val="18"/>
              </w:rPr>
            </w:pPr>
            <w:r w:rsidRPr="00452BF5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452BF5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:rsidR="00452BF5" w:rsidRPr="00452BF5" w:rsidRDefault="00452BF5" w:rsidP="00452BF5">
            <w:pPr>
              <w:autoSpaceDE/>
              <w:autoSpaceDN/>
              <w:rPr>
                <w:color w:val="FF0000"/>
                <w:sz w:val="6"/>
                <w:szCs w:val="6"/>
              </w:rPr>
            </w:pPr>
          </w:p>
          <w:p w:rsidR="00452BF5" w:rsidRPr="00452BF5" w:rsidRDefault="00452BF5" w:rsidP="00452BF5">
            <w:pPr>
              <w:autoSpaceDE/>
              <w:autoSpaceDN/>
              <w:jc w:val="center"/>
              <w:rPr>
                <w:b/>
                <w:i/>
              </w:rPr>
            </w:pPr>
            <w:r w:rsidRPr="00452BF5">
              <w:rPr>
                <w:b/>
              </w:rPr>
              <w:t>Please submit this completed form via e-mail to</w:t>
            </w:r>
            <w:r w:rsidRPr="00452BF5">
              <w:rPr>
                <w:b/>
                <w:i/>
              </w:rPr>
              <w:t xml:space="preserve"> </w:t>
            </w:r>
            <w:hyperlink r:id="rId5" w:history="1">
              <w:r w:rsidRPr="00452BF5">
                <w:rPr>
                  <w:color w:val="0000FF"/>
                  <w:u w:val="single"/>
                </w:rPr>
                <w:t>txsetchangecontrol@ercot.com</w:t>
              </w:r>
            </w:hyperlink>
            <w:r w:rsidRPr="00452BF5">
              <w:t xml:space="preserve"> and RMS Chair</w:t>
            </w:r>
            <w:r w:rsidRPr="00452BF5">
              <w:rPr>
                <w:b/>
                <w:i/>
              </w:rPr>
              <w:t>.</w:t>
            </w:r>
          </w:p>
        </w:tc>
      </w:tr>
    </w:tbl>
    <w:p w:rsidR="00452BF5" w:rsidRPr="00452BF5" w:rsidRDefault="00452BF5" w:rsidP="00452BF5">
      <w:pPr>
        <w:autoSpaceDE/>
        <w:autoSpaceDN/>
        <w:rPr>
          <w:b/>
        </w:rPr>
      </w:pPr>
    </w:p>
    <w:p w:rsidR="00452BF5" w:rsidRPr="00452BF5" w:rsidRDefault="00452BF5" w:rsidP="00452BF5">
      <w:pPr>
        <w:autoSpaceDE/>
        <w:autoSpaceDN/>
        <w:rPr>
          <w:b/>
        </w:rPr>
      </w:pPr>
      <w:r w:rsidRPr="00452BF5"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52BF5" w:rsidRPr="00452BF5" w:rsidTr="00FC4F33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Texas SET Recommendation:</w:t>
            </w:r>
          </w:p>
          <w:p w:rsidR="00452BF5" w:rsidRPr="000608E5" w:rsidRDefault="000608E5" w:rsidP="00452BF5">
            <w:pPr>
              <w:autoSpaceDE/>
              <w:autoSpaceDN/>
              <w:jc w:val="both"/>
            </w:pPr>
            <w:r w:rsidRPr="000608E5">
              <w:t>Recommend to Approve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Recommendation for Emergency (Y/N):</w:t>
            </w:r>
          </w:p>
          <w:p w:rsidR="00452BF5" w:rsidRPr="000608E5" w:rsidRDefault="000608E5" w:rsidP="00452BF5">
            <w:pPr>
              <w:autoSpaceDE/>
              <w:autoSpaceDN/>
            </w:pPr>
            <w: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TX SET Recommendation:</w:t>
            </w:r>
          </w:p>
          <w:p w:rsidR="00452BF5" w:rsidRPr="000608E5" w:rsidRDefault="000608E5" w:rsidP="00452BF5">
            <w:pPr>
              <w:autoSpaceDE/>
              <w:autoSpaceDN/>
            </w:pPr>
            <w:r>
              <w:t>05.20.2020</w:t>
            </w: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Detailed Description and Reason for Revision: </w:t>
            </w:r>
          </w:p>
          <w:p w:rsid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7448CC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05.20.2020</w:t>
            </w:r>
          </w:p>
          <w:p w:rsidR="00452BF5" w:rsidRPr="00452BF5" w:rsidRDefault="000608E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 xml:space="preserve">Discussion if we need this on enrollment transactions or PC.  Removing enrollment transactions. </w:t>
            </w:r>
          </w:p>
          <w:p w:rsidR="00452BF5" w:rsidRPr="00452BF5" w:rsidRDefault="007448CC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>
              <w:t>Recommend Approval as Non-Emergency for next TX SET release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  <w:tr w:rsidR="00452BF5" w:rsidRPr="00452BF5" w:rsidTr="00FC4F33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RMS Decision:</w:t>
            </w:r>
          </w:p>
          <w:p w:rsidR="00452BF5" w:rsidRPr="00452BF5" w:rsidRDefault="00452BF5" w:rsidP="00452BF5">
            <w:pPr>
              <w:autoSpaceDE/>
              <w:autoSpaceDN/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  <w:r w:rsidRPr="00452BF5">
              <w:rPr>
                <w:b/>
              </w:rPr>
              <w:t>Emergency (Y/N):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autoSpaceDE/>
              <w:autoSpaceDN/>
            </w:pPr>
            <w:r w:rsidRPr="00452BF5">
              <w:rPr>
                <w:b/>
              </w:rPr>
              <w:t>Date of RMS Decision:</w:t>
            </w:r>
          </w:p>
          <w:p w:rsidR="00452BF5" w:rsidRPr="00452BF5" w:rsidRDefault="00452BF5" w:rsidP="00452BF5">
            <w:pPr>
              <w:autoSpaceDE/>
              <w:autoSpaceDN/>
              <w:rPr>
                <w:b/>
              </w:rPr>
            </w:pPr>
          </w:p>
        </w:tc>
      </w:tr>
      <w:tr w:rsidR="00452BF5" w:rsidRPr="00452BF5" w:rsidTr="00FC4F33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  <w:r w:rsidRPr="00452BF5">
              <w:rPr>
                <w:b/>
              </w:rPr>
              <w:t xml:space="preserve">Summary of RMS Discussion: </w:t>
            </w: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  <w:p w:rsidR="00452BF5" w:rsidRPr="00452BF5" w:rsidRDefault="00452BF5" w:rsidP="00452BF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autoSpaceDE/>
              <w:autoSpaceDN/>
            </w:pPr>
          </w:p>
        </w:tc>
      </w:tr>
    </w:tbl>
    <w:p w:rsidR="00452BF5" w:rsidRDefault="00452BF5"/>
    <w:p w:rsidR="00452BF5" w:rsidRDefault="00452BF5"/>
    <w:p w:rsidR="005A33AC" w:rsidRDefault="005A33AC"/>
    <w:p w:rsidR="009250A3" w:rsidRDefault="009250A3"/>
    <w:p w:rsidR="009250A3" w:rsidRDefault="009250A3"/>
    <w:p w:rsidR="005A33AC" w:rsidRDefault="005A33AC"/>
    <w:p w:rsidR="00452BF5" w:rsidRDefault="00452BF5"/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  <w:rPr>
          <w:b/>
          <w:bCs/>
        </w:rPr>
      </w:pPr>
      <w:bookmarkStart w:id="2" w:name="book17"/>
      <w:bookmarkEnd w:id="2"/>
      <w:r w:rsidRPr="004B68D8">
        <w:rPr>
          <w:b/>
          <w:bCs/>
        </w:rPr>
        <w:t>Segment:</w:t>
      </w:r>
      <w:r w:rsidRPr="004B68D8">
        <w:rPr>
          <w:b/>
          <w:bCs/>
        </w:rPr>
        <w:tab/>
      </w:r>
      <w:r w:rsidRPr="004B68D8">
        <w:rPr>
          <w:b/>
          <w:bCs/>
          <w:sz w:val="40"/>
          <w:szCs w:val="40"/>
        </w:rPr>
        <w:t xml:space="preserve">N4 </w:t>
      </w:r>
      <w:r w:rsidRPr="004B68D8">
        <w:rPr>
          <w:b/>
          <w:bCs/>
        </w:rPr>
        <w:t>Geographic Location (Customer Service Address)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rPr>
          <w:b/>
          <w:bCs/>
        </w:rPr>
        <w:tab/>
        <w:t>Position:</w:t>
      </w:r>
      <w:r w:rsidRPr="004B68D8">
        <w:rPr>
          <w:b/>
          <w:bCs/>
        </w:rPr>
        <w:tab/>
      </w:r>
      <w:r w:rsidRPr="004B68D8">
        <w:t>070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Loop:</w:t>
      </w:r>
      <w:r w:rsidRPr="004B68D8">
        <w:tab/>
        <w:t>N1        Optional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Level:</w:t>
      </w:r>
      <w:r w:rsidRPr="004B68D8">
        <w:tab/>
        <w:t>Heading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Usage:</w:t>
      </w:r>
      <w:r w:rsidRPr="004B68D8">
        <w:tab/>
        <w:t>Optional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Max Use:</w:t>
      </w:r>
      <w:r w:rsidRPr="004B68D8">
        <w:tab/>
        <w:t>1</w:t>
      </w:r>
    </w:p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ind w:left="2160" w:hanging="2160"/>
      </w:pPr>
      <w:r w:rsidRPr="004B68D8">
        <w:tab/>
      </w:r>
      <w:r w:rsidRPr="004B68D8">
        <w:rPr>
          <w:b/>
          <w:bCs/>
        </w:rPr>
        <w:t>Purpose:</w:t>
      </w:r>
      <w:r w:rsidRPr="004B68D8">
        <w:tab/>
        <w:t>To specify the geographic place of the named party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Syntax Notes:</w:t>
      </w:r>
      <w:r w:rsidRPr="004B68D8">
        <w:tab/>
      </w:r>
      <w:r w:rsidRPr="004B68D8">
        <w:rPr>
          <w:b/>
          <w:bCs/>
        </w:rPr>
        <w:t>1</w:t>
      </w:r>
      <w:r w:rsidRPr="004B68D8">
        <w:tab/>
      </w:r>
      <w:proofErr w:type="gramStart"/>
      <w:r w:rsidRPr="004B68D8">
        <w:t>If</w:t>
      </w:r>
      <w:proofErr w:type="gramEnd"/>
      <w:r w:rsidRPr="004B68D8">
        <w:t xml:space="preserve"> N406 is present, then N405 is required.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Semantic Notes: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rPr>
          <w:b/>
          <w:bCs/>
        </w:rPr>
        <w:t>Comments:</w:t>
      </w:r>
      <w:r w:rsidRPr="004B68D8">
        <w:tab/>
      </w:r>
      <w:r w:rsidRPr="004B68D8">
        <w:rPr>
          <w:b/>
          <w:bCs/>
        </w:rPr>
        <w:t>1</w:t>
      </w:r>
      <w:r w:rsidRPr="004B68D8">
        <w:tab/>
        <w:t>A combination of either N401 through N404, or N405 and N406 may be adequate to specify a location.</w:t>
      </w:r>
    </w:p>
    <w:p w:rsidR="004B68D8" w:rsidRPr="004B68D8" w:rsidRDefault="004B68D8" w:rsidP="004B68D8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</w:pPr>
      <w:r w:rsidRPr="004B68D8">
        <w:tab/>
      </w:r>
      <w:r w:rsidRPr="004B68D8">
        <w:tab/>
      </w:r>
      <w:r w:rsidRPr="004B68D8">
        <w:rPr>
          <w:b/>
          <w:bCs/>
        </w:rPr>
        <w:t>2</w:t>
      </w:r>
      <w:r w:rsidRPr="004B68D8">
        <w:tab/>
        <w:t>N402 is required only if city name (N401) is in the U.S. or Canada.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4B68D8" w:rsidRPr="004B68D8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73170" w:rsidRDefault="004B68D8" w:rsidP="004B68D8">
            <w:pPr>
              <w:adjustRightInd w:val="0"/>
              <w:ind w:right="144"/>
            </w:pPr>
            <w:r w:rsidRPr="004B68D8">
              <w:t>Accept Response: Required.  The first 5 characters</w:t>
            </w:r>
            <w:r w:rsidR="00373170">
              <w:t xml:space="preserve"> </w:t>
            </w:r>
            <w:r w:rsidR="00373170" w:rsidRPr="00373170">
              <w:rPr>
                <w:color w:val="FF0000"/>
              </w:rPr>
              <w:t>of the N403</w:t>
            </w:r>
            <w:r w:rsidRPr="00373170">
              <w:rPr>
                <w:color w:val="FF0000"/>
              </w:rPr>
              <w:t xml:space="preserve"> </w:t>
            </w:r>
            <w:r w:rsidRPr="00373170">
              <w:rPr>
                <w:color w:val="000000" w:themeColor="text1"/>
              </w:rPr>
              <w:t xml:space="preserve">will </w:t>
            </w:r>
            <w:r w:rsidRPr="004B68D8">
              <w:t xml:space="preserve">be used for validation against service zip stored at ERCOT. </w:t>
            </w:r>
          </w:p>
          <w:p w:rsidR="00373170" w:rsidRDefault="00373170" w:rsidP="004B68D8">
            <w:pPr>
              <w:adjustRightInd w:val="0"/>
              <w:ind w:right="144"/>
            </w:pPr>
          </w:p>
          <w:p w:rsidR="004B68D8" w:rsidRPr="004B68D8" w:rsidRDefault="004B68D8" w:rsidP="004B68D8">
            <w:pPr>
              <w:adjustRightInd w:val="0"/>
              <w:ind w:right="144"/>
            </w:pPr>
            <w:r w:rsidRPr="004B68D8">
              <w:t>Reject Response: Not Used</w:t>
            </w:r>
          </w:p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4B68D8" w:rsidRPr="004B68D8" w:rsidTr="00FC4F33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Default="004B68D8" w:rsidP="004B68D8">
            <w:pPr>
              <w:adjustRightInd w:val="0"/>
              <w:ind w:right="144"/>
              <w:rPr>
                <w:b/>
                <w:color w:val="FF0000"/>
              </w:rPr>
            </w:pPr>
            <w:r w:rsidRPr="004B68D8">
              <w:t>N4~ANYTOWN~TX~78111~~</w:t>
            </w:r>
            <w:r w:rsidRPr="00295A5B">
              <w:rPr>
                <w:b/>
                <w:color w:val="FF0000"/>
              </w:rPr>
              <w:t>CO~</w:t>
            </w:r>
            <w:r w:rsidR="009D7878">
              <w:rPr>
                <w:b/>
                <w:color w:val="FF0000"/>
              </w:rPr>
              <w:t>HARRIS</w:t>
            </w:r>
          </w:p>
          <w:p w:rsidR="009D7878" w:rsidRDefault="009D7878" w:rsidP="004B68D8">
            <w:pPr>
              <w:adjustRightInd w:val="0"/>
              <w:ind w:right="144"/>
              <w:rPr>
                <w:b/>
                <w:color w:val="FF0000"/>
              </w:rPr>
            </w:pPr>
          </w:p>
          <w:p w:rsidR="009D7878" w:rsidRPr="004B68D8" w:rsidRDefault="009D787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:rsidR="004B68D8" w:rsidRPr="004B68D8" w:rsidRDefault="004B68D8" w:rsidP="004B68D8">
      <w:pPr>
        <w:adjustRightInd w:val="0"/>
      </w:pPr>
    </w:p>
    <w:p w:rsidR="004B68D8" w:rsidRPr="004B68D8" w:rsidRDefault="004B68D8" w:rsidP="004B68D8">
      <w:pPr>
        <w:adjustRightInd w:val="0"/>
        <w:jc w:val="center"/>
        <w:rPr>
          <w:b/>
          <w:bCs/>
        </w:rPr>
      </w:pPr>
      <w:r w:rsidRPr="004B68D8">
        <w:rPr>
          <w:b/>
          <w:bCs/>
        </w:rPr>
        <w:t>Data Element Summary</w:t>
      </w:r>
    </w:p>
    <w:p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  <w:rPr>
          <w:b/>
          <w:bCs/>
        </w:rPr>
      </w:pPr>
      <w:r w:rsidRPr="004B68D8">
        <w:rPr>
          <w:b/>
          <w:bCs/>
        </w:rPr>
        <w:tab/>
        <w:t>Ref.</w:t>
      </w:r>
      <w:r w:rsidRPr="004B68D8">
        <w:rPr>
          <w:b/>
          <w:bCs/>
        </w:rPr>
        <w:tab/>
        <w:t>Data</w:t>
      </w:r>
      <w:r w:rsidRPr="004B68D8">
        <w:rPr>
          <w:b/>
          <w:bCs/>
        </w:rPr>
        <w:tab/>
      </w:r>
    </w:p>
    <w:p w:rsidR="004B68D8" w:rsidRPr="004B68D8" w:rsidRDefault="004B68D8" w:rsidP="004B68D8">
      <w:pPr>
        <w:tabs>
          <w:tab w:val="center" w:pos="1440"/>
          <w:tab w:val="center" w:pos="2448"/>
          <w:tab w:val="left" w:pos="2988"/>
          <w:tab w:val="left" w:pos="7956"/>
          <w:tab w:val="left" w:pos="9432"/>
          <w:tab w:val="left" w:pos="10080"/>
        </w:tabs>
        <w:adjustRightInd w:val="0"/>
      </w:pPr>
      <w:r w:rsidRPr="004B68D8">
        <w:rPr>
          <w:b/>
          <w:bCs/>
          <w:u w:val="words"/>
        </w:rPr>
        <w:tab/>
        <w:t>Des.</w:t>
      </w:r>
      <w:r w:rsidRPr="004B68D8">
        <w:rPr>
          <w:b/>
          <w:bCs/>
          <w:u w:val="words"/>
        </w:rPr>
        <w:tab/>
        <w:t>Element</w:t>
      </w:r>
      <w:r w:rsidRPr="004B68D8">
        <w:rPr>
          <w:b/>
          <w:bCs/>
          <w:u w:val="words"/>
        </w:rPr>
        <w:tab/>
        <w:t>Name</w:t>
      </w:r>
      <w:r w:rsidRPr="004B68D8">
        <w:rPr>
          <w:b/>
          <w:bCs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tabs>
                <w:tab w:val="center" w:pos="1440"/>
                <w:tab w:val="center" w:pos="2448"/>
                <w:tab w:val="left" w:pos="2988"/>
                <w:tab w:val="left" w:pos="795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City Name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AN 2/30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Free-form text for city name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156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State or Province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2/2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(Standard State/Province) as defined by appropriate government agency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N403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116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Postal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rPr>
                <w:b/>
                <w:bCs/>
              </w:rPr>
              <w:t>ID 3/15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Code defining international postal zone code excluding punctuation and blanks (zip code for United States)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4B68D8" w:rsidRDefault="004B68D8" w:rsidP="004B68D8">
            <w:pPr>
              <w:adjustRightInd w:val="0"/>
              <w:ind w:right="144"/>
              <w:rPr>
                <w:sz w:val="24"/>
                <w:szCs w:val="24"/>
              </w:rPr>
            </w:pPr>
            <w:r w:rsidRPr="004B68D8">
              <w:t>Postal codes will only contain digits (0 to 9).  Note that punctuation (spaces, dashes, etc.) must be excluded.  Only 5 or 9 digits allowed.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555BDE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bookmarkStart w:id="3" w:name="book6"/>
            <w:bookmarkEnd w:id="3"/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309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ID 1/2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Code identifying type of location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County/Parish and State</w:t>
            </w:r>
          </w:p>
        </w:tc>
      </w:tr>
      <w:tr w:rsidR="00295A5B" w:rsidRPr="00295A5B" w:rsidTr="00FC4F33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>Service Address County</w:t>
            </w:r>
            <w:r w:rsidR="00295A5B">
              <w:rPr>
                <w:color w:val="FF0000"/>
              </w:rPr>
              <w:t xml:space="preserve"> Name</w:t>
            </w:r>
          </w:p>
        </w:tc>
      </w:tr>
      <w:tr w:rsidR="004B68D8" w:rsidRPr="004B68D8" w:rsidTr="00FC4F33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373170" w:rsidRDefault="00555BDE" w:rsidP="004B68D8">
            <w:pPr>
              <w:adjustRightInd w:val="0"/>
              <w:ind w:right="144"/>
              <w:rPr>
                <w:b/>
                <w:color w:val="FF0000"/>
                <w:sz w:val="24"/>
                <w:szCs w:val="24"/>
              </w:rPr>
            </w:pPr>
            <w:r w:rsidRPr="00555BDE">
              <w:rPr>
                <w:b/>
                <w:color w:val="FF0000"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N406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310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Location Identifier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b/>
                <w:bCs/>
                <w:color w:val="FF0000"/>
              </w:rPr>
              <w:t>AN 1/30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  <w:r w:rsidRPr="00295A5B">
              <w:rPr>
                <w:color w:val="FF0000"/>
              </w:rPr>
              <w:t xml:space="preserve">Code </w:t>
            </w:r>
            <w:r w:rsidR="00391785">
              <w:rPr>
                <w:color w:val="FF0000"/>
              </w:rPr>
              <w:t xml:space="preserve">which </w:t>
            </w:r>
            <w:r w:rsidRPr="00295A5B">
              <w:rPr>
                <w:color w:val="FF0000"/>
              </w:rPr>
              <w:t xml:space="preserve">identifies a </w:t>
            </w:r>
            <w:r w:rsidR="00391785">
              <w:rPr>
                <w:color w:val="FF0000"/>
              </w:rPr>
              <w:t>type of</w:t>
            </w:r>
            <w:r w:rsidRPr="00295A5B">
              <w:rPr>
                <w:color w:val="FF0000"/>
              </w:rPr>
              <w:t xml:space="preserve"> location</w:t>
            </w: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9D7878" w:rsidP="004B68D8">
            <w:pPr>
              <w:adjustRightInd w:val="0"/>
              <w:ind w:right="144"/>
              <w:rPr>
                <w:color w:val="FF0000"/>
              </w:rPr>
            </w:pPr>
            <w:r>
              <w:rPr>
                <w:color w:val="FF0000"/>
              </w:rPr>
              <w:t>Will use the count</w:t>
            </w:r>
            <w:r w:rsidR="00555BDE">
              <w:rPr>
                <w:color w:val="FF0000"/>
              </w:rPr>
              <w:t>y names</w:t>
            </w:r>
            <w:r>
              <w:rPr>
                <w:color w:val="FF0000"/>
              </w:rPr>
              <w:t xml:space="preserve"> listed on NOAA. Note the word “COUNTY</w:t>
            </w:r>
            <w:r w:rsidR="00D251C3">
              <w:rPr>
                <w:color w:val="FF0000"/>
              </w:rPr>
              <w:t>” will not be included.</w:t>
            </w:r>
          </w:p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  <w:tr w:rsidR="004B68D8" w:rsidRPr="004B68D8" w:rsidTr="00FC4F33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4B68D8" w:rsidRPr="00295A5B" w:rsidRDefault="004B68D8" w:rsidP="004B68D8">
            <w:pPr>
              <w:adjustRightInd w:val="0"/>
              <w:ind w:right="144"/>
              <w:rPr>
                <w:color w:val="FF0000"/>
                <w:sz w:val="24"/>
                <w:szCs w:val="24"/>
              </w:rPr>
            </w:pPr>
          </w:p>
        </w:tc>
      </w:tr>
    </w:tbl>
    <w:p w:rsidR="004B68D8" w:rsidRPr="004B68D8" w:rsidRDefault="004B68D8" w:rsidP="004B68D8">
      <w:pPr>
        <w:tabs>
          <w:tab w:val="right" w:pos="1800"/>
          <w:tab w:val="left" w:pos="2160"/>
        </w:tabs>
        <w:adjustRightInd w:val="0"/>
        <w:rPr>
          <w:rFonts w:ascii="Calibri" w:hAnsi="Calibri"/>
          <w:sz w:val="22"/>
          <w:szCs w:val="22"/>
        </w:rPr>
      </w:pPr>
    </w:p>
    <w:sectPr w:rsidR="004B68D8" w:rsidRPr="004B6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5"/>
    <w:rsid w:val="000608E5"/>
    <w:rsid w:val="001D6D60"/>
    <w:rsid w:val="00295A5B"/>
    <w:rsid w:val="00311FAD"/>
    <w:rsid w:val="00373170"/>
    <w:rsid w:val="00391785"/>
    <w:rsid w:val="003C0213"/>
    <w:rsid w:val="00452BF5"/>
    <w:rsid w:val="004705CF"/>
    <w:rsid w:val="004B68D8"/>
    <w:rsid w:val="004F6969"/>
    <w:rsid w:val="00555BDE"/>
    <w:rsid w:val="005A33AC"/>
    <w:rsid w:val="00742062"/>
    <w:rsid w:val="007448CC"/>
    <w:rsid w:val="007C1BDF"/>
    <w:rsid w:val="009250A3"/>
    <w:rsid w:val="009D7878"/>
    <w:rsid w:val="00B33114"/>
    <w:rsid w:val="00B34C64"/>
    <w:rsid w:val="00D251C3"/>
    <w:rsid w:val="00E43D99"/>
    <w:rsid w:val="00EE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59E47-720F-470B-92AA-E2FBDAAF7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BF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2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xsetchangecontrol@ercot.com" TargetMode="External"/><Relationship Id="rId4" Type="http://schemas.openxmlformats.org/officeDocument/2006/relationships/hyperlink" Target="mailto:Kyle.Patrick@nr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Patrick</dc:creator>
  <cp:keywords/>
  <dc:description/>
  <cp:lastModifiedBy>ERCOT</cp:lastModifiedBy>
  <cp:revision>2</cp:revision>
  <dcterms:created xsi:type="dcterms:W3CDTF">2020-05-26T18:22:00Z</dcterms:created>
  <dcterms:modified xsi:type="dcterms:W3CDTF">2020-05-26T18:22:00Z</dcterms:modified>
</cp:coreProperties>
</file>