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7F9" w:rsidRDefault="004657F9">
      <w:pPr>
        <w:pStyle w:val="Footer"/>
        <w:widowControl/>
        <w:tabs>
          <w:tab w:val="clear" w:pos="4320"/>
          <w:tab w:val="clear" w:pos="8640"/>
        </w:tabs>
        <w:rPr>
          <w:rFonts w:ascii="Times New Roman" w:hAnsi="Times New Roman"/>
        </w:rPr>
      </w:pPr>
    </w:p>
    <w:p w:rsidR="004657F9" w:rsidRDefault="004657F9"/>
    <w:p w:rsidR="004657F9" w:rsidRDefault="004657F9"/>
    <w:p w:rsidR="004657F9" w:rsidRDefault="004657F9"/>
    <w:p w:rsidR="004657F9" w:rsidRDefault="004657F9"/>
    <w:p w:rsidR="004657F9" w:rsidRDefault="004657F9">
      <w:pPr>
        <w:rPr>
          <w:sz w:val="72"/>
        </w:rPr>
      </w:pPr>
    </w:p>
    <w:p w:rsidR="004657F9" w:rsidRDefault="004657F9">
      <w:pPr>
        <w:jc w:val="center"/>
        <w:rPr>
          <w:b/>
          <w:sz w:val="96"/>
        </w:rPr>
      </w:pPr>
      <w:smartTag w:uri="urn:schemas-microsoft-com:office:smarttags" w:element="State">
        <w:smartTag w:uri="urn:schemas-microsoft-com:office:smarttags" w:element="place">
          <w:r>
            <w:rPr>
              <w:b/>
              <w:sz w:val="96"/>
            </w:rPr>
            <w:t>Texas</w:t>
          </w:r>
        </w:smartTag>
      </w:smartTag>
    </w:p>
    <w:p w:rsidR="004657F9" w:rsidRDefault="004657F9">
      <w:pPr>
        <w:jc w:val="center"/>
        <w:rPr>
          <w:b/>
          <w:sz w:val="96"/>
        </w:rPr>
      </w:pPr>
    </w:p>
    <w:p w:rsidR="004657F9" w:rsidRDefault="004657F9">
      <w:pPr>
        <w:jc w:val="center"/>
        <w:rPr>
          <w:b/>
          <w:sz w:val="96"/>
        </w:rPr>
      </w:pPr>
      <w:r>
        <w:rPr>
          <w:b/>
          <w:sz w:val="96"/>
          <w:u w:val="single"/>
        </w:rPr>
        <w:t>S</w:t>
      </w:r>
      <w:r>
        <w:rPr>
          <w:b/>
          <w:sz w:val="96"/>
        </w:rPr>
        <w:t>tandard</w:t>
      </w:r>
    </w:p>
    <w:p w:rsidR="004657F9" w:rsidRDefault="004657F9">
      <w:pPr>
        <w:jc w:val="center"/>
        <w:rPr>
          <w:b/>
          <w:sz w:val="96"/>
        </w:rPr>
      </w:pPr>
      <w:r>
        <w:rPr>
          <w:b/>
          <w:sz w:val="96"/>
          <w:u w:val="single"/>
        </w:rPr>
        <w:t>E</w:t>
      </w:r>
      <w:r>
        <w:rPr>
          <w:b/>
          <w:sz w:val="96"/>
        </w:rPr>
        <w:t>lectronic</w:t>
      </w:r>
    </w:p>
    <w:p w:rsidR="004657F9" w:rsidRDefault="004657F9">
      <w:pPr>
        <w:jc w:val="center"/>
        <w:rPr>
          <w:b/>
          <w:sz w:val="96"/>
        </w:rPr>
      </w:pPr>
      <w:r>
        <w:rPr>
          <w:b/>
          <w:sz w:val="96"/>
          <w:u w:val="single"/>
        </w:rPr>
        <w:t>T</w:t>
      </w:r>
      <w:r>
        <w:rPr>
          <w:b/>
          <w:sz w:val="96"/>
        </w:rPr>
        <w:t>ransaction</w:t>
      </w:r>
    </w:p>
    <w:p w:rsidR="004657F9" w:rsidRDefault="004657F9">
      <w:pPr>
        <w:jc w:val="center"/>
        <w:rPr>
          <w:sz w:val="72"/>
        </w:rPr>
      </w:pPr>
    </w:p>
    <w:p w:rsidR="004657F9" w:rsidRDefault="004657F9">
      <w:pPr>
        <w:jc w:val="center"/>
        <w:rPr>
          <w:b/>
          <w:sz w:val="72"/>
        </w:rPr>
      </w:pPr>
      <w:r>
        <w:rPr>
          <w:b/>
          <w:sz w:val="72"/>
        </w:rPr>
        <w:t>814_27:</w:t>
      </w:r>
    </w:p>
    <w:p w:rsidR="004657F9" w:rsidRDefault="004657F9">
      <w:pPr>
        <w:pStyle w:val="Heading5"/>
      </w:pPr>
      <w:r>
        <w:t>Historical Usage Response</w:t>
      </w:r>
    </w:p>
    <w:p w:rsidR="004657F9" w:rsidRDefault="004657F9">
      <w:pPr>
        <w:jc w:val="center"/>
        <w:rPr>
          <w:sz w:val="72"/>
        </w:rPr>
      </w:pPr>
    </w:p>
    <w:p w:rsidR="004657F9" w:rsidRDefault="004657F9">
      <w:pPr>
        <w:rPr>
          <w:sz w:val="32"/>
          <w:u w:val="single"/>
        </w:rPr>
      </w:pPr>
    </w:p>
    <w:p w:rsidR="004657F9" w:rsidRDefault="004657F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4657F9" w:rsidRPr="002623F5" w:rsidRDefault="004657F9">
      <w:pPr>
        <w:rPr>
          <w:sz w:val="32"/>
        </w:rPr>
      </w:pPr>
      <w:r w:rsidRPr="002623F5">
        <w:rPr>
          <w:sz w:val="32"/>
        </w:rPr>
        <w:t>ANSI ASC X12 Ver/Rel 004010</w:t>
      </w:r>
    </w:p>
    <w:p w:rsidR="004657F9" w:rsidRDefault="004657F9">
      <w:pPr>
        <w:rPr>
          <w:sz w:val="32"/>
        </w:rPr>
      </w:pPr>
      <w:r>
        <w:rPr>
          <w:sz w:val="32"/>
        </w:rPr>
        <w:t>Transaction Set 814</w:t>
      </w:r>
    </w:p>
    <w:p w:rsidR="004657F9" w:rsidRDefault="004657F9">
      <w:pPr>
        <w:ind w:right="144"/>
        <w:jc w:val="center"/>
        <w:rPr>
          <w:sz w:val="48"/>
        </w:rPr>
      </w:pPr>
      <w:r>
        <w:rPr>
          <w:sz w:val="48"/>
        </w:rPr>
        <w:br w:type="page"/>
      </w:r>
    </w:p>
    <w:p w:rsidR="004657F9" w:rsidRDefault="004657F9">
      <w:pPr>
        <w:ind w:right="144"/>
        <w:jc w:val="center"/>
        <w:rPr>
          <w:sz w:val="48"/>
        </w:rPr>
      </w:pPr>
    </w:p>
    <w:p w:rsidR="004657F9" w:rsidRDefault="004657F9">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814_27:</w:t>
      </w:r>
    </w:p>
    <w:p w:rsidR="004657F9" w:rsidRDefault="002623F5">
      <w:pPr>
        <w:pStyle w:val="Heading7"/>
        <w:jc w:val="center"/>
      </w:pPr>
      <w:r>
        <w:t>Historical Usage Response</w:t>
      </w:r>
    </w:p>
    <w:p w:rsidR="004657F9" w:rsidRDefault="004657F9">
      <w:pPr>
        <w:ind w:right="144"/>
        <w:rPr>
          <w:snapToGrid w:val="0"/>
          <w:sz w:val="36"/>
        </w:rPr>
      </w:pPr>
    </w:p>
    <w:p w:rsidR="004657F9" w:rsidRDefault="004657F9">
      <w:pPr>
        <w:ind w:right="144"/>
        <w:rPr>
          <w:snapToGrid w:val="0"/>
          <w:sz w:val="36"/>
        </w:rPr>
      </w:pPr>
    </w:p>
    <w:p w:rsidR="004657F9" w:rsidRDefault="004657F9">
      <w:pPr>
        <w:ind w:right="144"/>
        <w:rPr>
          <w:snapToGrid w:val="0"/>
          <w:sz w:val="32"/>
        </w:rPr>
      </w:pPr>
      <w:r>
        <w:rPr>
          <w:snapToGrid w:val="0"/>
          <w:sz w:val="32"/>
        </w:rPr>
        <w:t>This transaction set...</w:t>
      </w:r>
    </w:p>
    <w:p w:rsidR="004657F9" w:rsidRDefault="004657F9">
      <w:pPr>
        <w:ind w:right="144"/>
        <w:rPr>
          <w:snapToGrid w:val="0"/>
          <w:sz w:val="32"/>
        </w:rPr>
      </w:pPr>
    </w:p>
    <w:p w:rsidR="004657F9" w:rsidRDefault="004657F9">
      <w:pPr>
        <w:pStyle w:val="BodyText"/>
        <w:rPr>
          <w:sz w:val="32"/>
        </w:rPr>
      </w:pPr>
      <w:r>
        <w:rPr>
          <w:sz w:val="32"/>
        </w:rPr>
        <w:t xml:space="preserve">... from the TDSP to ERCOT, ERCOT to the CR, is used in response of the 814_26 Ad-hoc Historical Usage Request. </w:t>
      </w:r>
    </w:p>
    <w:p w:rsidR="004657F9" w:rsidRDefault="004657F9">
      <w:pPr>
        <w:pStyle w:val="BodyText"/>
        <w:rPr>
          <w:sz w:val="32"/>
        </w:rPr>
      </w:pPr>
      <w:r>
        <w:rPr>
          <w:sz w:val="32"/>
        </w:rPr>
        <w:t xml:space="preserve"> it is the TDSP’s response.</w:t>
      </w:r>
    </w:p>
    <w:p w:rsidR="004657F9" w:rsidRDefault="004657F9">
      <w:pPr>
        <w:ind w:right="144"/>
        <w:rPr>
          <w:snapToGrid w:val="0"/>
          <w:sz w:val="32"/>
        </w:rPr>
      </w:pPr>
    </w:p>
    <w:p w:rsidR="004657F9" w:rsidRDefault="004657F9">
      <w:pPr>
        <w:ind w:right="144"/>
        <w:rPr>
          <w:snapToGrid w:val="0"/>
          <w:sz w:val="32"/>
        </w:rPr>
      </w:pPr>
      <w:r>
        <w:rPr>
          <w:snapToGrid w:val="0"/>
          <w:sz w:val="32"/>
        </w:rPr>
        <w:t xml:space="preserve">Document Flow: </w:t>
      </w:r>
    </w:p>
    <w:p w:rsidR="004657F9" w:rsidRDefault="004657F9">
      <w:pPr>
        <w:numPr>
          <w:ilvl w:val="0"/>
          <w:numId w:val="1"/>
        </w:numPr>
        <w:ind w:right="144"/>
        <w:rPr>
          <w:snapToGrid w:val="0"/>
          <w:sz w:val="32"/>
        </w:rPr>
      </w:pPr>
      <w:r>
        <w:rPr>
          <w:snapToGrid w:val="0"/>
          <w:sz w:val="32"/>
        </w:rPr>
        <w:t>TDSP to ERCOT</w:t>
      </w:r>
    </w:p>
    <w:p w:rsidR="004657F9" w:rsidRDefault="004657F9">
      <w:pPr>
        <w:numPr>
          <w:ilvl w:val="0"/>
          <w:numId w:val="1"/>
        </w:numPr>
        <w:ind w:right="144"/>
        <w:rPr>
          <w:snapToGrid w:val="0"/>
          <w:sz w:val="32"/>
        </w:rPr>
      </w:pPr>
      <w:r>
        <w:rPr>
          <w:snapToGrid w:val="0"/>
          <w:sz w:val="32"/>
        </w:rPr>
        <w:t>ERCOT to CR</w:t>
      </w:r>
    </w:p>
    <w:p w:rsidR="00A56D77" w:rsidRDefault="00A56D77" w:rsidP="00A56D77">
      <w:pPr>
        <w:ind w:right="144"/>
        <w:rPr>
          <w:snapToGrid w:val="0"/>
          <w:sz w:val="32"/>
        </w:rPr>
      </w:pPr>
    </w:p>
    <w:p w:rsidR="00A56D77" w:rsidRPr="00A56D77" w:rsidRDefault="00A56D77" w:rsidP="00A56D77">
      <w:pPr>
        <w:ind w:right="144"/>
        <w:rPr>
          <w:snapToGrid w:val="0"/>
          <w:sz w:val="32"/>
        </w:rPr>
      </w:pPr>
      <w:r w:rsidRPr="00A56D7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4657F9" w:rsidRDefault="004657F9">
      <w:pPr>
        <w:pStyle w:val="BodyText"/>
        <w:rPr>
          <w:snapToGrid w:val="0"/>
        </w:rPr>
      </w:pPr>
    </w:p>
    <w:p w:rsidR="00A56D77" w:rsidRDefault="00A56D77">
      <w:pPr>
        <w:pStyle w:val="BodyText"/>
        <w:rPr>
          <w:snapToGrid w:val="0"/>
        </w:rPr>
      </w:pPr>
    </w:p>
    <w:p w:rsidR="004657F9" w:rsidRDefault="004657F9">
      <w:pPr>
        <w:ind w:right="144"/>
        <w:rPr>
          <w:snapToGrid w:val="0"/>
          <w:sz w:val="32"/>
        </w:rPr>
      </w:pPr>
      <w:r>
        <w:rPr>
          <w:snapToGrid w:val="0"/>
          <w:sz w:val="32"/>
        </w:rPr>
        <w:t xml:space="preserve"> </w:t>
      </w:r>
    </w:p>
    <w:p w:rsidR="004657F9" w:rsidRDefault="004657F9">
      <w:pPr>
        <w:pStyle w:val="Footer"/>
        <w:widowControl/>
        <w:tabs>
          <w:tab w:val="clear" w:pos="4320"/>
          <w:tab w:val="clear" w:pos="8640"/>
        </w:tabs>
        <w:rPr>
          <w:rFonts w:ascii="Times New Roman" w:hAnsi="Times New Roman"/>
          <w:snapToGrid w:val="0"/>
          <w:sz w:val="32"/>
        </w:rPr>
      </w:pPr>
    </w:p>
    <w:p w:rsidR="004657F9" w:rsidRDefault="004657F9">
      <w:pPr>
        <w:rPr>
          <w:snapToGrid w:val="0"/>
          <w:sz w:val="32"/>
        </w:rPr>
      </w:pPr>
    </w:p>
    <w:p w:rsidR="004657F9" w:rsidRDefault="004657F9">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657F9">
        <w:trPr>
          <w:cantSplit/>
          <w:trHeight w:val="530"/>
        </w:trPr>
        <w:tc>
          <w:tcPr>
            <w:tcW w:w="2160" w:type="dxa"/>
            <w:tcBorders>
              <w:top w:val="nil"/>
              <w:left w:val="nil"/>
              <w:bottom w:val="nil"/>
              <w:right w:val="nil"/>
            </w:tcBorders>
          </w:tcPr>
          <w:p w:rsidR="004657F9"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4657F9" w:rsidRDefault="004657F9">
            <w:pPr>
              <w:pStyle w:val="Heading1"/>
              <w:rPr>
                <w:rFonts w:ascii="Times New Roman" w:hAnsi="Times New Roman"/>
                <w:b w:val="0"/>
              </w:rPr>
            </w:pPr>
          </w:p>
        </w:tc>
        <w:tc>
          <w:tcPr>
            <w:tcW w:w="7560" w:type="dxa"/>
            <w:tcBorders>
              <w:top w:val="nil"/>
              <w:left w:val="nil"/>
              <w:bottom w:val="nil"/>
              <w:right w:val="nil"/>
            </w:tcBorders>
          </w:tcPr>
          <w:p w:rsidR="004657F9" w:rsidRDefault="004657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July 3, 2000</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1.0</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pStyle w:val="Footer"/>
              <w:widowControl/>
              <w:tabs>
                <w:tab w:val="clear" w:pos="4320"/>
                <w:tab w:val="clear" w:pos="8640"/>
              </w:tabs>
              <w:rPr>
                <w:rFonts w:ascii="Times New Roman" w:hAnsi="Times New Roman" w:cs="Times New Roman"/>
                <w:sz w:val="18"/>
                <w:szCs w:val="18"/>
              </w:rPr>
            </w:pPr>
          </w:p>
          <w:p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Initial Release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August 23, 2000</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1.1</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p w:rsidR="004657F9" w:rsidRPr="00D954A3" w:rsidRDefault="004657F9">
            <w:pPr>
              <w:rPr>
                <w:sz w:val="18"/>
                <w:szCs w:val="18"/>
              </w:rPr>
            </w:pPr>
            <w:r w:rsidRPr="00D954A3">
              <w:rPr>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Changed Historical Usage request codes and examples and removed the LIN10 and LIN11.</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Added rejection reason codes “A83” and “API” in REF~7G</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3"/>
              </w:numPr>
              <w:rPr>
                <w:sz w:val="18"/>
                <w:szCs w:val="18"/>
              </w:rPr>
            </w:pPr>
            <w:r w:rsidRPr="00D954A3">
              <w:rPr>
                <w:sz w:val="18"/>
                <w:szCs w:val="18"/>
              </w:rPr>
              <w:t>Changed transaction description page and title of the transaction.</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December 12, 2000</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1.2</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pStyle w:val="Footer"/>
              <w:widowControl/>
              <w:tabs>
                <w:tab w:val="clear" w:pos="4320"/>
                <w:tab w:val="clear" w:pos="8640"/>
              </w:tabs>
              <w:rPr>
                <w:rFonts w:ascii="Times New Roman" w:hAnsi="Times New Roman" w:cs="Times New Roman"/>
                <w:sz w:val="18"/>
                <w:szCs w:val="18"/>
              </w:rPr>
            </w:pPr>
          </w:p>
          <w:p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pStyle w:val="Footer"/>
              <w:widowControl/>
              <w:numPr>
                <w:ilvl w:val="0"/>
                <w:numId w:val="2"/>
              </w:numPr>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Change the term Utility to Transmission Distribution Service Provider (TDSP) to match ERCOT Protocols.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Change the term Retail Electric Provider (REP) to Competitive Retailer (CR) to match ERCOT Protocols.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Change description page transaction purpose to read the same as ERCOT Protocols.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Insert the “How to use this Implementation Guide” page.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Remove “.” between X and 12 in all references to ANSI ASC X12.</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2"/>
              </w:numPr>
              <w:rPr>
                <w:sz w:val="18"/>
                <w:szCs w:val="18"/>
              </w:rPr>
            </w:pPr>
            <w:r w:rsidRPr="00D954A3">
              <w:rPr>
                <w:sz w:val="18"/>
                <w:szCs w:val="18"/>
              </w:rPr>
              <w:t>Add BGN08 Element to indicate the TX SET Transaction Number per Change Control #2000-015.</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4"/>
              </w:numPr>
              <w:rPr>
                <w:sz w:val="18"/>
                <w:szCs w:val="18"/>
              </w:rPr>
            </w:pPr>
            <w:r w:rsidRPr="00D954A3">
              <w:rPr>
                <w:sz w:val="18"/>
                <w:szCs w:val="18"/>
              </w:rPr>
              <w:t>Add examples to end of transaction.</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March 16, 2001</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1.3</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pStyle w:val="Footer"/>
              <w:widowControl/>
              <w:tabs>
                <w:tab w:val="clear" w:pos="4320"/>
                <w:tab w:val="clear" w:pos="8640"/>
              </w:tabs>
              <w:rPr>
                <w:rFonts w:ascii="Times New Roman" w:hAnsi="Times New Roman" w:cs="Times New Roman"/>
                <w:sz w:val="18"/>
                <w:szCs w:val="18"/>
              </w:rPr>
            </w:pPr>
          </w:p>
          <w:p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8"/>
              </w:numPr>
              <w:rPr>
                <w:sz w:val="18"/>
                <w:szCs w:val="18"/>
              </w:rPr>
            </w:pPr>
            <w:r w:rsidRPr="00D954A3">
              <w:rPr>
                <w:sz w:val="18"/>
                <w:szCs w:val="18"/>
              </w:rPr>
              <w:t>Removed Scenario Names from Transaction Description page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9"/>
              </w:numPr>
              <w:rPr>
                <w:sz w:val="18"/>
                <w:szCs w:val="18"/>
              </w:rPr>
            </w:pPr>
            <w:r w:rsidRPr="00D954A3">
              <w:rPr>
                <w:sz w:val="18"/>
                <w:szCs w:val="18"/>
              </w:rPr>
              <w:t>Corrected the How to Use this Implementation Guide page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9"/>
              </w:numPr>
              <w:rPr>
                <w:sz w:val="18"/>
                <w:szCs w:val="18"/>
              </w:rPr>
            </w:pPr>
            <w:r w:rsidRPr="00D954A3">
              <w:rPr>
                <w:sz w:val="18"/>
                <w:szCs w:val="18"/>
              </w:rPr>
              <w:t>Changed RA/Clearinghouse to ERCOT</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7"/>
              </w:numPr>
              <w:rPr>
                <w:sz w:val="18"/>
                <w:szCs w:val="18"/>
              </w:rPr>
            </w:pPr>
            <w:r w:rsidRPr="00D954A3">
              <w:rPr>
                <w:sz w:val="18"/>
                <w:szCs w:val="18"/>
              </w:rPr>
              <w:t>Corrected SE Count on examples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5"/>
              </w:numPr>
              <w:rPr>
                <w:sz w:val="18"/>
                <w:szCs w:val="18"/>
              </w:rPr>
            </w:pPr>
            <w:r w:rsidRPr="00D954A3">
              <w:rPr>
                <w:sz w:val="18"/>
                <w:szCs w:val="18"/>
              </w:rPr>
              <w:t>Corrected language on BGN06 and LIN to read “Ad Hoc” instead of “Pre/Post Enrollment”</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6"/>
              </w:numPr>
              <w:rPr>
                <w:sz w:val="18"/>
                <w:szCs w:val="18"/>
              </w:rPr>
            </w:pPr>
            <w:r w:rsidRPr="00D954A3">
              <w:rPr>
                <w:sz w:val="18"/>
                <w:szCs w:val="18"/>
              </w:rPr>
              <w:t>Removed CUBR language from REF~7G code A76</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6"/>
              </w:numPr>
              <w:rPr>
                <w:sz w:val="18"/>
                <w:szCs w:val="18"/>
              </w:rPr>
            </w:pPr>
            <w:r w:rsidRPr="00D954A3">
              <w:rPr>
                <w:sz w:val="18"/>
                <w:szCs w:val="18"/>
              </w:rPr>
              <w:t>Corrected HU and HI codes in LIN (they previously referred to incorrect PTD loops)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August 3, 2001</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1.4</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p w:rsidR="004657F9" w:rsidRPr="00D954A3" w:rsidRDefault="004657F9">
            <w:pPr>
              <w:rPr>
                <w:sz w:val="18"/>
                <w:szCs w:val="18"/>
              </w:rPr>
            </w:pPr>
            <w:r w:rsidRPr="00D954A3">
              <w:rPr>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6"/>
              </w:numPr>
              <w:rPr>
                <w:sz w:val="18"/>
                <w:szCs w:val="18"/>
              </w:rPr>
            </w:pPr>
            <w:r w:rsidRPr="00D954A3">
              <w:rPr>
                <w:sz w:val="18"/>
                <w:szCs w:val="18"/>
              </w:rPr>
              <w:t>Modify the REF~7G gray box; add the statement, “More than one rejection reason code may be sent, by repeating the REF~7G segment.”  Ref. 2001-119</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numPr>
                <w:ilvl w:val="0"/>
                <w:numId w:val="6"/>
              </w:numPr>
              <w:rPr>
                <w:sz w:val="18"/>
                <w:szCs w:val="18"/>
              </w:rPr>
            </w:pPr>
            <w:r w:rsidRPr="00D954A3">
              <w:rPr>
                <w:sz w:val="18"/>
                <w:szCs w:val="18"/>
              </w:rPr>
              <w:t>Removed the text “essentially a pass through of” from the document use page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pStyle w:val="Footer"/>
              <w:widowControl/>
              <w:tabs>
                <w:tab w:val="clear" w:pos="4320"/>
                <w:tab w:val="clear" w:pos="8640"/>
              </w:tabs>
              <w:rPr>
                <w:rFonts w:ascii="Times New Roman" w:hAnsi="Times New Roman" w:cs="Times New Roman"/>
                <w:sz w:val="18"/>
                <w:szCs w:val="18"/>
              </w:rPr>
            </w:pP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June 17</w:t>
            </w:r>
            <w:r w:rsidRPr="00D954A3">
              <w:rPr>
                <w:sz w:val="18"/>
                <w:szCs w:val="18"/>
                <w:vertAlign w:val="superscript"/>
              </w:rPr>
              <w:t>th</w:t>
            </w:r>
            <w:r w:rsidRPr="00D954A3">
              <w:rPr>
                <w:sz w:val="18"/>
                <w:szCs w:val="18"/>
              </w:rPr>
              <w:t>, 2002</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1.5</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p>
          <w:p w:rsidR="004657F9" w:rsidRPr="00D954A3" w:rsidRDefault="004657F9">
            <w:pPr>
              <w:rPr>
                <w:sz w:val="18"/>
                <w:szCs w:val="18"/>
              </w:rPr>
            </w:pPr>
            <w:r w:rsidRPr="00D954A3">
              <w:rPr>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0"/>
              </w:numPr>
              <w:ind w:hanging="702"/>
              <w:rPr>
                <w:sz w:val="18"/>
                <w:szCs w:val="18"/>
              </w:rPr>
            </w:pPr>
            <w:r w:rsidRPr="00D954A3">
              <w:rPr>
                <w:sz w:val="18"/>
                <w:szCs w:val="18"/>
              </w:rPr>
              <w:t>Modify the transaction flow ERCOT to CR response from the TDSP. CC#2001-233</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0"/>
              </w:numPr>
              <w:ind w:hanging="702"/>
              <w:rPr>
                <w:sz w:val="18"/>
                <w:szCs w:val="18"/>
              </w:rPr>
            </w:pPr>
            <w:r w:rsidRPr="00D954A3">
              <w:rPr>
                <w:sz w:val="18"/>
                <w:szCs w:val="18"/>
              </w:rPr>
              <w:t>Removed “9” as option for ERCOT Duns. Ref. 2002-267</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9/15/02</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2"/>
              </w:numPr>
              <w:ind w:hanging="702"/>
              <w:rPr>
                <w:sz w:val="18"/>
                <w:szCs w:val="18"/>
              </w:rPr>
            </w:pPr>
            <w:r w:rsidRPr="00D954A3">
              <w:rPr>
                <w:sz w:val="18"/>
                <w:szCs w:val="18"/>
              </w:rPr>
              <w:t>Change Control 2002-383 – Added code of “OA” to N1.06 of the N1~8S.</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May 27</w:t>
            </w:r>
            <w:r w:rsidRPr="00D954A3">
              <w:rPr>
                <w:sz w:val="18"/>
                <w:szCs w:val="18"/>
                <w:vertAlign w:val="superscript"/>
              </w:rPr>
              <w:t>th</w:t>
            </w:r>
            <w:r w:rsidRPr="00D954A3">
              <w:rPr>
                <w:sz w:val="18"/>
                <w:szCs w:val="18"/>
              </w:rPr>
              <w:t>, 2003</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1.6</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r w:rsidRPr="00D954A3">
              <w:rPr>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5/27/03</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2"/>
              </w:numPr>
              <w:ind w:hanging="702"/>
              <w:rPr>
                <w:sz w:val="18"/>
                <w:szCs w:val="18"/>
              </w:rPr>
            </w:pPr>
            <w:r w:rsidRPr="00D954A3">
              <w:rPr>
                <w:sz w:val="18"/>
                <w:szCs w:val="18"/>
              </w:rPr>
              <w:t>Change Control 2002-386 – Removed D-U-N-S+4 from the N104 gray box in the N1~AY loop</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r w:rsidRPr="00D954A3">
              <w:rPr>
                <w:sz w:val="18"/>
                <w:szCs w:val="18"/>
              </w:rPr>
              <w:t xml:space="preserve">        September 18, 2003</w:t>
            </w:r>
          </w:p>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2.0</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pPr>
              <w:rPr>
                <w:sz w:val="18"/>
                <w:szCs w:val="18"/>
              </w:rPr>
            </w:pPr>
            <w:r w:rsidRPr="00D954A3">
              <w:rPr>
                <w:sz w:val="18"/>
                <w:szCs w:val="18"/>
              </w:rPr>
              <w:t>The following changes were made:</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1"/>
              </w:numPr>
              <w:ind w:hanging="702"/>
              <w:rPr>
                <w:sz w:val="18"/>
                <w:szCs w:val="18"/>
              </w:rPr>
            </w:pPr>
            <w:r w:rsidRPr="00D954A3">
              <w:rPr>
                <w:sz w:val="18"/>
                <w:szCs w:val="18"/>
              </w:rPr>
              <w:t>Change Control 2003-555 - Create a new reject code to be used by ERCOT for initiating transactions that contain the same original transaction ID</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1"/>
              </w:numPr>
              <w:ind w:hanging="702"/>
              <w:rPr>
                <w:sz w:val="18"/>
                <w:szCs w:val="18"/>
              </w:rPr>
            </w:pPr>
            <w:r w:rsidRPr="00D954A3">
              <w:rPr>
                <w:sz w:val="18"/>
                <w:szCs w:val="18"/>
              </w:rPr>
              <w:t>Change Control 2003-556 Add gray box definition ‘Retired’ to the 814_02, 814_11, 814_17, 814_19, 814_21, 814_25, 814_27, and 814_PD</w:t>
            </w:r>
          </w:p>
        </w:tc>
      </w:tr>
      <w:tr w:rsidR="004657F9" w:rsidRPr="00D954A3">
        <w:trPr>
          <w:cantSplit/>
        </w:trPr>
        <w:tc>
          <w:tcPr>
            <w:tcW w:w="2160" w:type="dxa"/>
            <w:tcBorders>
              <w:top w:val="nil"/>
              <w:left w:val="nil"/>
              <w:bottom w:val="nil"/>
            </w:tcBorders>
          </w:tcPr>
          <w:p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4657F9" w:rsidP="00550A9B">
            <w:pPr>
              <w:numPr>
                <w:ilvl w:val="0"/>
                <w:numId w:val="11"/>
              </w:numPr>
              <w:ind w:hanging="702"/>
              <w:rPr>
                <w:sz w:val="18"/>
                <w:szCs w:val="18"/>
              </w:rPr>
            </w:pPr>
            <w:r w:rsidRPr="00D954A3">
              <w:rPr>
                <w:sz w:val="18"/>
                <w:szCs w:val="18"/>
              </w:rPr>
              <w:t>Change Control 2003-563 A new reject code to be used by ERCOT for rejecting duplicate transactions for the 814_01, 08, 10, 12,16, 18, 20, 24, 26, &amp; 28</w:t>
            </w:r>
          </w:p>
        </w:tc>
      </w:tr>
      <w:tr w:rsidR="004657F9" w:rsidRPr="00D954A3">
        <w:trPr>
          <w:cantSplit/>
        </w:trPr>
        <w:tc>
          <w:tcPr>
            <w:tcW w:w="2160" w:type="dxa"/>
            <w:tcBorders>
              <w:top w:val="nil"/>
              <w:left w:val="nil"/>
              <w:bottom w:val="nil"/>
            </w:tcBorders>
          </w:tcPr>
          <w:p w:rsidR="00A56D77" w:rsidRPr="00D954A3" w:rsidRDefault="00A56D77" w:rsidP="00A56D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lastRenderedPageBreak/>
              <w:t>October 8, 2004</w:t>
            </w:r>
          </w:p>
          <w:p w:rsidR="00A56D77" w:rsidRPr="00D954A3" w:rsidRDefault="00A56D77" w:rsidP="00A56D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2.0A</w:t>
            </w:r>
          </w:p>
        </w:tc>
        <w:tc>
          <w:tcPr>
            <w:tcW w:w="180" w:type="dxa"/>
            <w:tcBorders>
              <w:top w:val="nil"/>
              <w:left w:val="nil"/>
              <w:bottom w:val="nil"/>
              <w:right w:val="nil"/>
            </w:tcBorders>
          </w:tcPr>
          <w:p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657F9" w:rsidRPr="00D954A3" w:rsidRDefault="00A56D77">
            <w:pPr>
              <w:rPr>
                <w:sz w:val="18"/>
                <w:szCs w:val="18"/>
              </w:rPr>
            </w:pPr>
            <w:r w:rsidRPr="00D954A3">
              <w:rPr>
                <w:sz w:val="18"/>
                <w:szCs w:val="18"/>
              </w:rPr>
              <w:t>Change Control 2003-583:</w:t>
            </w:r>
          </w:p>
          <w:p w:rsidR="00A56D77" w:rsidRPr="00D954A3" w:rsidRDefault="00A56D77" w:rsidP="00550A9B">
            <w:pPr>
              <w:numPr>
                <w:ilvl w:val="0"/>
                <w:numId w:val="11"/>
              </w:numPr>
              <w:tabs>
                <w:tab w:val="clear" w:pos="720"/>
                <w:tab w:val="num" w:pos="378"/>
              </w:tabs>
              <w:ind w:left="378"/>
              <w:rPr>
                <w:sz w:val="18"/>
                <w:szCs w:val="18"/>
              </w:rPr>
            </w:pPr>
            <w:r w:rsidRPr="00D954A3">
              <w:rPr>
                <w:sz w:val="18"/>
                <w:szCs w:val="18"/>
              </w:rPr>
              <w:t>Modify the gray box for the DOT reject code to indicate the validation by ERCOT occurs against the ESI-ID, not the CR</w:t>
            </w:r>
          </w:p>
          <w:p w:rsidR="00A56D77" w:rsidRPr="00D954A3" w:rsidRDefault="00A56D77" w:rsidP="00A56D77">
            <w:pPr>
              <w:ind w:left="18"/>
              <w:rPr>
                <w:sz w:val="18"/>
                <w:szCs w:val="18"/>
              </w:rPr>
            </w:pPr>
            <w:r w:rsidRPr="00D954A3">
              <w:rPr>
                <w:sz w:val="18"/>
                <w:szCs w:val="18"/>
              </w:rPr>
              <w:t>Change Control 2004-634</w:t>
            </w:r>
          </w:p>
          <w:p w:rsidR="00A56D77" w:rsidRPr="00D954A3" w:rsidRDefault="00A56D77" w:rsidP="00550A9B">
            <w:pPr>
              <w:numPr>
                <w:ilvl w:val="0"/>
                <w:numId w:val="11"/>
              </w:numPr>
              <w:tabs>
                <w:tab w:val="clear" w:pos="720"/>
                <w:tab w:val="num" w:pos="378"/>
              </w:tabs>
              <w:ind w:left="378"/>
              <w:rPr>
                <w:sz w:val="18"/>
                <w:szCs w:val="18"/>
              </w:rPr>
            </w:pPr>
            <w:r w:rsidRPr="00D954A3">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41052A" w:rsidRPr="00D954A3">
        <w:trPr>
          <w:cantSplit/>
        </w:trPr>
        <w:tc>
          <w:tcPr>
            <w:tcW w:w="2160" w:type="dxa"/>
            <w:tcBorders>
              <w:top w:val="nil"/>
              <w:left w:val="nil"/>
              <w:bottom w:val="nil"/>
            </w:tcBorders>
          </w:tcPr>
          <w:p w:rsidR="0041052A" w:rsidRPr="00D954A3" w:rsidRDefault="0041052A" w:rsidP="00DA6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D954A3">
              <w:rPr>
                <w:sz w:val="18"/>
                <w:szCs w:val="18"/>
              </w:rPr>
              <w:t>, 200</w:t>
            </w:r>
            <w:r>
              <w:rPr>
                <w:sz w:val="18"/>
                <w:szCs w:val="18"/>
              </w:rPr>
              <w:t>5</w:t>
            </w:r>
          </w:p>
          <w:p w:rsidR="0041052A" w:rsidRPr="00D954A3" w:rsidRDefault="0041052A" w:rsidP="00DA6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41052A" w:rsidRPr="00D954A3" w:rsidRDefault="0041052A" w:rsidP="00DA6BC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1052A" w:rsidRDefault="0041052A" w:rsidP="0041052A">
            <w:pPr>
              <w:rPr>
                <w:sz w:val="18"/>
                <w:szCs w:val="18"/>
              </w:rPr>
            </w:pPr>
            <w:r w:rsidRPr="00D954A3">
              <w:rPr>
                <w:sz w:val="18"/>
                <w:szCs w:val="18"/>
              </w:rPr>
              <w:t xml:space="preserve">Change Control </w:t>
            </w:r>
            <w:r w:rsidRPr="0041052A">
              <w:rPr>
                <w:sz w:val="18"/>
                <w:szCs w:val="18"/>
              </w:rPr>
              <w:t>2003-493</w:t>
            </w:r>
            <w:r>
              <w:rPr>
                <w:sz w:val="18"/>
                <w:szCs w:val="18"/>
              </w:rPr>
              <w:t>:</w:t>
            </w:r>
          </w:p>
          <w:p w:rsidR="0041052A" w:rsidRPr="0041052A" w:rsidRDefault="0041052A" w:rsidP="0041052A">
            <w:pPr>
              <w:numPr>
                <w:ilvl w:val="0"/>
                <w:numId w:val="11"/>
              </w:numPr>
              <w:tabs>
                <w:tab w:val="clear" w:pos="720"/>
                <w:tab w:val="num" w:pos="378"/>
              </w:tabs>
              <w:ind w:left="378"/>
              <w:rPr>
                <w:sz w:val="18"/>
                <w:szCs w:val="18"/>
              </w:rPr>
            </w:pPr>
            <w:r w:rsidRPr="0041052A">
              <w:rPr>
                <w:sz w:val="18"/>
                <w:szCs w:val="18"/>
              </w:rPr>
              <w:t xml:space="preserve">Currently, there is a disparity between the 814_26 (Adhoc Historical Usage Request) and the 814_27 (Adhoc Historical Usage Response).  The N1~8S (TDSP Loop) is OPTIONAL on the 814_26 but the same N1~8S (TDSP loop) is REQUIRED on the 814_27. </w:t>
            </w:r>
          </w:p>
          <w:p w:rsidR="0041052A" w:rsidRDefault="0041052A" w:rsidP="0041052A">
            <w:pPr>
              <w:rPr>
                <w:sz w:val="18"/>
                <w:szCs w:val="18"/>
              </w:rPr>
            </w:pPr>
            <w:r w:rsidRPr="00D954A3">
              <w:rPr>
                <w:sz w:val="18"/>
                <w:szCs w:val="18"/>
              </w:rPr>
              <w:t xml:space="preserve">Change Control </w:t>
            </w:r>
            <w:r w:rsidRPr="0041052A">
              <w:rPr>
                <w:sz w:val="18"/>
                <w:szCs w:val="18"/>
              </w:rPr>
              <w:t>2005-569</w:t>
            </w:r>
            <w:r>
              <w:rPr>
                <w:sz w:val="18"/>
                <w:szCs w:val="18"/>
              </w:rPr>
              <w:t>:</w:t>
            </w:r>
          </w:p>
          <w:p w:rsidR="0041052A" w:rsidRPr="0041052A" w:rsidRDefault="0041052A" w:rsidP="0041052A">
            <w:pPr>
              <w:numPr>
                <w:ilvl w:val="0"/>
                <w:numId w:val="11"/>
              </w:numPr>
              <w:tabs>
                <w:tab w:val="clear" w:pos="720"/>
                <w:tab w:val="num" w:pos="378"/>
              </w:tabs>
              <w:ind w:left="378"/>
              <w:rPr>
                <w:sz w:val="18"/>
                <w:szCs w:val="18"/>
              </w:rPr>
            </w:pPr>
            <w:r w:rsidRPr="0041052A">
              <w:rPr>
                <w:sz w:val="18"/>
                <w:szCs w:val="18"/>
              </w:rPr>
              <w:t>Provide gray box clarification to the LIN segment to indicate that the Texas Market supports only 1 LIN loop per EDI Transaction.</w:t>
            </w:r>
          </w:p>
          <w:p w:rsidR="0041052A" w:rsidRDefault="0041052A" w:rsidP="0041052A">
            <w:pPr>
              <w:rPr>
                <w:sz w:val="18"/>
                <w:szCs w:val="18"/>
              </w:rPr>
            </w:pPr>
            <w:r w:rsidRPr="00D954A3">
              <w:rPr>
                <w:sz w:val="18"/>
                <w:szCs w:val="18"/>
              </w:rPr>
              <w:t xml:space="preserve">Change Control </w:t>
            </w:r>
            <w:r w:rsidRPr="0041052A">
              <w:rPr>
                <w:sz w:val="18"/>
                <w:szCs w:val="18"/>
              </w:rPr>
              <w:t>2004-657</w:t>
            </w:r>
            <w:r>
              <w:rPr>
                <w:sz w:val="18"/>
                <w:szCs w:val="18"/>
              </w:rPr>
              <w:t>:</w:t>
            </w:r>
          </w:p>
          <w:p w:rsidR="0041052A" w:rsidRDefault="0041052A" w:rsidP="0041052A">
            <w:pPr>
              <w:numPr>
                <w:ilvl w:val="0"/>
                <w:numId w:val="11"/>
              </w:numPr>
              <w:tabs>
                <w:tab w:val="clear" w:pos="720"/>
                <w:tab w:val="num" w:pos="378"/>
              </w:tabs>
              <w:ind w:left="378"/>
              <w:rPr>
                <w:sz w:val="18"/>
                <w:szCs w:val="18"/>
              </w:rPr>
            </w:pPr>
            <w:r w:rsidRPr="0041052A">
              <w:rPr>
                <w:sz w:val="18"/>
                <w:szCs w:val="18"/>
              </w:rPr>
              <w:t>Update the REF~7G Gray boxes where any code references a MIMO rule but does not specifically state the text “MIMO Rules”</w:t>
            </w:r>
          </w:p>
          <w:p w:rsidR="00112E6E" w:rsidRDefault="00112E6E" w:rsidP="00112E6E">
            <w:pPr>
              <w:adjustRightInd w:val="0"/>
              <w:rPr>
                <w:sz w:val="18"/>
                <w:szCs w:val="18"/>
              </w:rPr>
            </w:pPr>
            <w:r>
              <w:rPr>
                <w:sz w:val="18"/>
                <w:szCs w:val="18"/>
              </w:rPr>
              <w:t>Change Control 2005-683:</w:t>
            </w:r>
          </w:p>
          <w:p w:rsidR="00112E6E" w:rsidRPr="0041052A" w:rsidRDefault="00112E6E" w:rsidP="00112E6E">
            <w:pPr>
              <w:numPr>
                <w:ilvl w:val="0"/>
                <w:numId w:val="11"/>
              </w:numPr>
              <w:tabs>
                <w:tab w:val="clear" w:pos="720"/>
                <w:tab w:val="num" w:pos="378"/>
              </w:tabs>
              <w:ind w:left="378"/>
              <w:rPr>
                <w:sz w:val="18"/>
                <w:szCs w:val="18"/>
              </w:rPr>
            </w:pPr>
            <w:r>
              <w:rPr>
                <w:sz w:val="18"/>
                <w:szCs w:val="18"/>
              </w:rPr>
              <w:t>Add clarity to the transaction notes section regarding the Texas Market use of characters in alphanumeric fields</w:t>
            </w:r>
          </w:p>
        </w:tc>
      </w:tr>
      <w:tr w:rsidR="00274441" w:rsidRPr="00D954A3">
        <w:trPr>
          <w:cantSplit/>
        </w:trPr>
        <w:tc>
          <w:tcPr>
            <w:tcW w:w="2160" w:type="dxa"/>
            <w:tcBorders>
              <w:top w:val="nil"/>
              <w:left w:val="nil"/>
              <w:bottom w:val="nil"/>
            </w:tcBorders>
          </w:tcPr>
          <w:p w:rsidR="00274441" w:rsidRPr="00D954A3" w:rsidRDefault="00274441" w:rsidP="00274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D954A3">
              <w:rPr>
                <w:sz w:val="18"/>
                <w:szCs w:val="18"/>
              </w:rPr>
              <w:t>, 200</w:t>
            </w:r>
            <w:r>
              <w:rPr>
                <w:sz w:val="18"/>
                <w:szCs w:val="18"/>
              </w:rPr>
              <w:t>6</w:t>
            </w:r>
          </w:p>
          <w:p w:rsidR="00274441" w:rsidRDefault="00274441" w:rsidP="00274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274441" w:rsidRPr="00D954A3" w:rsidRDefault="00274441" w:rsidP="00DA6BC8">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274441" w:rsidRDefault="00274441" w:rsidP="00274441">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rsidR="00274441" w:rsidRPr="001027D0" w:rsidRDefault="00274441" w:rsidP="00274441">
            <w:pPr>
              <w:numPr>
                <w:ilvl w:val="0"/>
                <w:numId w:val="13"/>
              </w:numPr>
              <w:rPr>
                <w:sz w:val="18"/>
                <w:szCs w:val="18"/>
              </w:rPr>
            </w:pPr>
            <w:r w:rsidRPr="008D4098">
              <w:t>Create transactional process for handling a CR to CR Mass Transition to reduce and/or eliminate the manual processes currently required to transition E</w:t>
            </w:r>
            <w:r>
              <w:t>SI IDs during a Mass Transition</w:t>
            </w:r>
          </w:p>
          <w:p w:rsidR="00274441" w:rsidRPr="00EC54A6" w:rsidRDefault="00274441" w:rsidP="00274441">
            <w:pPr>
              <w:numPr>
                <w:ilvl w:val="0"/>
                <w:numId w:val="13"/>
              </w:numPr>
              <w:rPr>
                <w:sz w:val="18"/>
                <w:szCs w:val="18"/>
              </w:rPr>
            </w:pPr>
            <w:r w:rsidRPr="00EC54A6">
              <w:t>Use existing reject REF~7G segment with new code of ‘017’ represents Service Terminated because Service Provider went Out of Business.</w:t>
            </w:r>
          </w:p>
        </w:tc>
      </w:tr>
      <w:tr w:rsidR="00F15A50" w:rsidTr="00F15A50">
        <w:trPr>
          <w:cantSplit/>
        </w:trPr>
        <w:tc>
          <w:tcPr>
            <w:tcW w:w="2160" w:type="dxa"/>
            <w:tcBorders>
              <w:top w:val="nil"/>
              <w:left w:val="nil"/>
              <w:bottom w:val="nil"/>
            </w:tcBorders>
          </w:tcPr>
          <w:p w:rsidR="00F15A50" w:rsidRDefault="00F15A50" w:rsidP="00DC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F15A50" w:rsidRDefault="00F15A50" w:rsidP="00DC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F15A50" w:rsidRPr="00F15A50" w:rsidRDefault="00F15A50" w:rsidP="00DC1B79">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F15A50" w:rsidRPr="00F15A50" w:rsidRDefault="00F15A50" w:rsidP="00F15A50">
            <w:pPr>
              <w:pStyle w:val="BodyTextIndent"/>
              <w:rPr>
                <w:b w:val="0"/>
                <w:sz w:val="18"/>
                <w:szCs w:val="18"/>
              </w:rPr>
            </w:pPr>
            <w:r w:rsidRPr="00F15A50">
              <w:rPr>
                <w:b w:val="0"/>
                <w:sz w:val="18"/>
                <w:szCs w:val="18"/>
              </w:rPr>
              <w:t>Change Control</w:t>
            </w:r>
            <w:r>
              <w:rPr>
                <w:b w:val="0"/>
                <w:sz w:val="18"/>
                <w:szCs w:val="18"/>
              </w:rPr>
              <w:t xml:space="preserve"> 2009-</w:t>
            </w:r>
            <w:r w:rsidRPr="00F15A50">
              <w:rPr>
                <w:b w:val="0"/>
                <w:sz w:val="18"/>
                <w:szCs w:val="18"/>
              </w:rPr>
              <w:t>729:</w:t>
            </w:r>
          </w:p>
          <w:p w:rsidR="00F15A50" w:rsidRPr="00F15A50" w:rsidRDefault="00F15A50" w:rsidP="00F15A50">
            <w:pPr>
              <w:numPr>
                <w:ilvl w:val="0"/>
                <w:numId w:val="14"/>
              </w:numPr>
              <w:adjustRightInd w:val="0"/>
              <w:rPr>
                <w:bCs/>
                <w:sz w:val="18"/>
                <w:szCs w:val="18"/>
              </w:rPr>
            </w:pPr>
            <w:r w:rsidRPr="00F15A50">
              <w:rPr>
                <w:bCs/>
                <w:sz w:val="18"/>
                <w:szCs w:val="18"/>
              </w:rPr>
              <w:t>Remove all examples from the TX SET Implementation guides and post them into a separate document for quicker correction and addition of new examples without a TX SET release</w:t>
            </w:r>
          </w:p>
        </w:tc>
      </w:tr>
      <w:tr w:rsidR="0048049A" w:rsidTr="0048049A">
        <w:trPr>
          <w:cantSplit/>
        </w:trPr>
        <w:tc>
          <w:tcPr>
            <w:tcW w:w="2160" w:type="dxa"/>
            <w:tcBorders>
              <w:top w:val="nil"/>
              <w:left w:val="nil"/>
              <w:bottom w:val="nil"/>
            </w:tcBorders>
          </w:tcPr>
          <w:p w:rsidR="0048049A" w:rsidRDefault="004B406A" w:rsidP="00E331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8049A">
              <w:rPr>
                <w:sz w:val="18"/>
                <w:szCs w:val="18"/>
              </w:rPr>
              <w:t>, 2012</w:t>
            </w:r>
          </w:p>
          <w:p w:rsidR="0048049A" w:rsidRDefault="0048049A" w:rsidP="00E331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48049A" w:rsidRPr="00F50664" w:rsidRDefault="0048049A" w:rsidP="00E3315C">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8049A" w:rsidRPr="00F50664" w:rsidRDefault="0048049A" w:rsidP="00E3315C">
            <w:pPr>
              <w:pStyle w:val="BodyTextIndent"/>
              <w:rPr>
                <w:b w:val="0"/>
                <w:sz w:val="18"/>
                <w:szCs w:val="18"/>
              </w:rPr>
            </w:pPr>
            <w:r w:rsidRPr="00F50664">
              <w:rPr>
                <w:b w:val="0"/>
                <w:sz w:val="18"/>
                <w:szCs w:val="18"/>
              </w:rPr>
              <w:t>Change Control 2010-74</w:t>
            </w:r>
            <w:r>
              <w:rPr>
                <w:b w:val="0"/>
                <w:sz w:val="18"/>
                <w:szCs w:val="18"/>
              </w:rPr>
              <w:t>0</w:t>
            </w:r>
            <w:r w:rsidRPr="00F50664">
              <w:rPr>
                <w:b w:val="0"/>
                <w:sz w:val="18"/>
                <w:szCs w:val="18"/>
              </w:rPr>
              <w:t>:</w:t>
            </w:r>
          </w:p>
          <w:p w:rsidR="0048049A" w:rsidRDefault="0048049A" w:rsidP="00E3315C">
            <w:pPr>
              <w:numPr>
                <w:ilvl w:val="0"/>
                <w:numId w:val="15"/>
              </w:numPr>
              <w:autoSpaceDE/>
              <w:autoSpaceDN/>
              <w:ind w:left="378"/>
              <w:rPr>
                <w:bCs/>
                <w:sz w:val="18"/>
                <w:szCs w:val="18"/>
              </w:rPr>
            </w:pPr>
            <w:r w:rsidRPr="00F50664">
              <w:rPr>
                <w:bCs/>
                <w:sz w:val="18"/>
                <w:szCs w:val="18"/>
              </w:rPr>
              <w:t>If the 814_27 is received with REF~1P~HUU (Status Reason) HISTORICAL USAGE UNAVAILABLE, ERCOT should close the Business Process Instance (BPI) and the 867_02 transaction should not be expected by the CR or ERCOT.</w:t>
            </w:r>
          </w:p>
          <w:p w:rsidR="0048049A" w:rsidRPr="00F50664" w:rsidRDefault="0048049A" w:rsidP="00E3315C">
            <w:pPr>
              <w:pStyle w:val="BodyTextIndent"/>
              <w:rPr>
                <w:b w:val="0"/>
                <w:sz w:val="18"/>
                <w:szCs w:val="18"/>
              </w:rPr>
            </w:pPr>
            <w:r w:rsidRPr="00F50664">
              <w:rPr>
                <w:b w:val="0"/>
                <w:sz w:val="18"/>
                <w:szCs w:val="18"/>
              </w:rPr>
              <w:t>Change Control 2010-748:</w:t>
            </w:r>
          </w:p>
          <w:p w:rsidR="0048049A" w:rsidRDefault="0048049A" w:rsidP="00E3315C">
            <w:pPr>
              <w:numPr>
                <w:ilvl w:val="0"/>
                <w:numId w:val="15"/>
              </w:numPr>
              <w:autoSpaceDE/>
              <w:autoSpaceDN/>
              <w:ind w:left="378"/>
              <w:rPr>
                <w:bCs/>
                <w:sz w:val="18"/>
                <w:szCs w:val="18"/>
              </w:rPr>
            </w:pPr>
            <w:r w:rsidRPr="00F50664">
              <w:rPr>
                <w:bCs/>
                <w:sz w:val="18"/>
                <w:szCs w:val="18"/>
              </w:rPr>
              <w:t>The purpose of this Change Control is to sync the names of the Texas SET Guide transactions, with the names of the transactions in Protocol and the Retail Market Guide.</w:t>
            </w:r>
          </w:p>
          <w:p w:rsidR="0048049A" w:rsidRPr="00F50664" w:rsidRDefault="0048049A" w:rsidP="00E3315C">
            <w:pPr>
              <w:pStyle w:val="BodyTextIndent"/>
              <w:rPr>
                <w:b w:val="0"/>
                <w:sz w:val="18"/>
                <w:szCs w:val="18"/>
              </w:rPr>
            </w:pPr>
            <w:r w:rsidRPr="00F50664">
              <w:rPr>
                <w:b w:val="0"/>
                <w:sz w:val="18"/>
                <w:szCs w:val="18"/>
              </w:rPr>
              <w:t>Change Control 201</w:t>
            </w:r>
            <w:r>
              <w:rPr>
                <w:b w:val="0"/>
                <w:sz w:val="18"/>
                <w:szCs w:val="18"/>
              </w:rPr>
              <w:t>1</w:t>
            </w:r>
            <w:r w:rsidRPr="00F50664">
              <w:rPr>
                <w:b w:val="0"/>
                <w:sz w:val="18"/>
                <w:szCs w:val="18"/>
              </w:rPr>
              <w:t>-7</w:t>
            </w:r>
            <w:r>
              <w:rPr>
                <w:b w:val="0"/>
                <w:sz w:val="18"/>
                <w:szCs w:val="18"/>
              </w:rPr>
              <w:t>71</w:t>
            </w:r>
            <w:r w:rsidRPr="00F50664">
              <w:rPr>
                <w:b w:val="0"/>
                <w:sz w:val="18"/>
                <w:szCs w:val="18"/>
              </w:rPr>
              <w:t>:</w:t>
            </w:r>
          </w:p>
          <w:p w:rsidR="0048049A" w:rsidRPr="00F50664" w:rsidRDefault="0048049A" w:rsidP="00E3315C">
            <w:pPr>
              <w:numPr>
                <w:ilvl w:val="0"/>
                <w:numId w:val="15"/>
              </w:numPr>
              <w:autoSpaceDE/>
              <w:autoSpaceDN/>
              <w:ind w:left="378"/>
              <w:rPr>
                <w:bCs/>
                <w:sz w:val="18"/>
                <w:szCs w:val="18"/>
              </w:rPr>
            </w:pPr>
            <w:r w:rsidRPr="00F50664">
              <w:rPr>
                <w:bCs/>
                <w:sz w:val="18"/>
                <w:szCs w:val="18"/>
              </w:rPr>
              <w:t>Clarification of the gray box language further for the REF~1P~HIU code that was modified and approved in Change Control 2010-740.</w:t>
            </w:r>
          </w:p>
        </w:tc>
      </w:tr>
      <w:tr w:rsidR="004B406A" w:rsidRPr="003057C7" w:rsidTr="004B406A">
        <w:trPr>
          <w:cantSplit/>
        </w:trPr>
        <w:tc>
          <w:tcPr>
            <w:tcW w:w="2160" w:type="dxa"/>
            <w:tcBorders>
              <w:top w:val="nil"/>
              <w:left w:val="nil"/>
              <w:bottom w:val="nil"/>
            </w:tcBorders>
          </w:tcPr>
          <w:p w:rsidR="004B406A" w:rsidRDefault="00E43A6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4B406A">
              <w:rPr>
                <w:sz w:val="18"/>
                <w:szCs w:val="18"/>
              </w:rPr>
              <w:t>, 2020</w:t>
            </w:r>
          </w:p>
          <w:p w:rsidR="004B406A" w:rsidRDefault="004B406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rsidR="004B406A" w:rsidRPr="004B406A" w:rsidRDefault="004B406A"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rsidR="004B406A" w:rsidRPr="004B406A" w:rsidRDefault="004B406A" w:rsidP="004B406A">
            <w:pPr>
              <w:pStyle w:val="BodyTextIndent"/>
              <w:rPr>
                <w:b w:val="0"/>
                <w:sz w:val="18"/>
                <w:szCs w:val="18"/>
              </w:rPr>
            </w:pPr>
            <w:r w:rsidRPr="004B406A">
              <w:rPr>
                <w:b w:val="0"/>
                <w:sz w:val="18"/>
                <w:szCs w:val="18"/>
              </w:rPr>
              <w:t>Change Control 2020-811:</w:t>
            </w:r>
          </w:p>
          <w:p w:rsidR="004B406A" w:rsidRPr="004B406A" w:rsidRDefault="004B406A" w:rsidP="004B406A">
            <w:pPr>
              <w:numPr>
                <w:ilvl w:val="0"/>
                <w:numId w:val="15"/>
              </w:numPr>
              <w:autoSpaceDE/>
              <w:autoSpaceDN/>
              <w:ind w:left="378"/>
              <w:rPr>
                <w:bCs/>
                <w:sz w:val="18"/>
                <w:szCs w:val="18"/>
              </w:rPr>
            </w:pPr>
            <w:r w:rsidRPr="004B406A">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rsidR="004B406A" w:rsidRPr="004B406A" w:rsidRDefault="004B406A" w:rsidP="004B406A">
            <w:pPr>
              <w:pStyle w:val="BodyTextIndent"/>
              <w:rPr>
                <w:b w:val="0"/>
                <w:sz w:val="18"/>
                <w:szCs w:val="18"/>
              </w:rPr>
            </w:pPr>
            <w:r w:rsidRPr="004B406A">
              <w:rPr>
                <w:b w:val="0"/>
                <w:sz w:val="18"/>
                <w:szCs w:val="18"/>
              </w:rPr>
              <w:t>Change Control 2020-820</w:t>
            </w:r>
          </w:p>
          <w:p w:rsidR="004B406A" w:rsidRPr="004B406A" w:rsidRDefault="004B406A" w:rsidP="004B406A">
            <w:pPr>
              <w:numPr>
                <w:ilvl w:val="0"/>
                <w:numId w:val="15"/>
              </w:numPr>
              <w:autoSpaceDE/>
              <w:autoSpaceDN/>
              <w:ind w:left="378"/>
              <w:rPr>
                <w:bCs/>
                <w:sz w:val="18"/>
                <w:szCs w:val="18"/>
              </w:rPr>
            </w:pPr>
            <w:r w:rsidRPr="004B406A">
              <w:rPr>
                <w:bCs/>
                <w:sz w:val="18"/>
                <w:szCs w:val="18"/>
              </w:rPr>
              <w:t xml:space="preserve">Recipients of the Select Language Characters (Special Characters) found in the Extended Character Set of the Application Control Structure can be rejected with a 997 Reject. </w:t>
            </w:r>
          </w:p>
        </w:tc>
      </w:tr>
    </w:tbl>
    <w:p w:rsidR="004657F9" w:rsidRDefault="004657F9" w:rsidP="00F15A50">
      <w:pPr>
        <w:tabs>
          <w:tab w:val="right" w:pos="1800"/>
          <w:tab w:val="left" w:pos="2160"/>
        </w:tabs>
        <w:rPr>
          <w:b/>
          <w:sz w:val="48"/>
        </w:rPr>
      </w:pPr>
      <w:r>
        <w:rPr>
          <w:b/>
          <w:snapToGrid w:val="0"/>
          <w:sz w:val="40"/>
        </w:rPr>
        <w:br w:type="page"/>
      </w:r>
      <w:r>
        <w:rPr>
          <w:b/>
          <w:snapToGrid w:val="0"/>
          <w:sz w:val="48"/>
        </w:rPr>
        <w:lastRenderedPageBreak/>
        <w:t xml:space="preserve">How to Use this </w:t>
      </w:r>
      <w:r>
        <w:rPr>
          <w:b/>
          <w:sz w:val="48"/>
        </w:rPr>
        <w:t>Implementation Guide</w:t>
      </w:r>
    </w:p>
    <w:p w:rsidR="004657F9" w:rsidRDefault="004657F9">
      <w:pPr>
        <w:tabs>
          <w:tab w:val="right" w:pos="1800"/>
          <w:tab w:val="left" w:pos="2160"/>
        </w:tabs>
        <w:jc w:val="center"/>
        <w:rPr>
          <w:b/>
          <w:sz w:val="48"/>
        </w:rPr>
      </w:pPr>
    </w:p>
    <w:p w:rsidR="004657F9" w:rsidRDefault="00B60B4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31C4D01D">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4657F9" w:rsidRDefault="004657F9">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7FCAEB80" w14:textId="77777777" w:rsidR="004657F9" w:rsidRDefault="004657F9">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rsidR="004657F9" w:rsidRDefault="00B60B4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7D2E1107">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F322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4657F9">
        <w:rPr>
          <w:b/>
        </w:rPr>
        <w:tab/>
        <w:t>Segment:</w:t>
      </w:r>
      <w:r w:rsidR="004657F9">
        <w:rPr>
          <w:b/>
        </w:rPr>
        <w:tab/>
      </w:r>
      <w:r w:rsidR="004657F9">
        <w:rPr>
          <w:b/>
          <w:sz w:val="40"/>
        </w:rPr>
        <w:t xml:space="preserve">REF </w:t>
      </w:r>
      <w:r w:rsidR="004657F9">
        <w:rPr>
          <w:b/>
        </w:rPr>
        <w:t>Reference Identification (ESI ID)</w:t>
      </w:r>
    </w:p>
    <w:p w:rsidR="004657F9" w:rsidRDefault="004657F9">
      <w:pPr>
        <w:tabs>
          <w:tab w:val="right" w:pos="1800"/>
          <w:tab w:val="left" w:pos="2160"/>
        </w:tabs>
        <w:adjustRightInd w:val="0"/>
        <w:ind w:left="2160" w:hanging="2160"/>
      </w:pPr>
      <w:r>
        <w:rPr>
          <w:b/>
        </w:rPr>
        <w:tab/>
        <w:t>Position:</w:t>
      </w:r>
      <w:r>
        <w:rPr>
          <w:b/>
        </w:rPr>
        <w:tab/>
      </w:r>
      <w:r>
        <w:t>030</w:t>
      </w:r>
    </w:p>
    <w:p w:rsidR="004657F9" w:rsidRDefault="004657F9">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4657F9" w:rsidRDefault="004657F9">
      <w:pPr>
        <w:tabs>
          <w:tab w:val="right" w:pos="1800"/>
          <w:tab w:val="left" w:pos="2160"/>
        </w:tabs>
        <w:adjustRightInd w:val="0"/>
        <w:ind w:left="2160" w:hanging="2160"/>
      </w:pPr>
      <w:r>
        <w:tab/>
      </w:r>
      <w:r>
        <w:rPr>
          <w:b/>
        </w:rPr>
        <w:t>Level:</w:t>
      </w:r>
      <w:r>
        <w:tab/>
        <w:t>Detail</w:t>
      </w:r>
    </w:p>
    <w:p w:rsidR="004657F9" w:rsidRDefault="004657F9">
      <w:pPr>
        <w:tabs>
          <w:tab w:val="right" w:pos="1800"/>
          <w:tab w:val="left" w:pos="2160"/>
        </w:tabs>
        <w:adjustRightInd w:val="0"/>
        <w:ind w:left="2160" w:hanging="2160"/>
      </w:pPr>
      <w:r>
        <w:tab/>
      </w:r>
      <w:r>
        <w:rPr>
          <w:b/>
        </w:rPr>
        <w:t>Usage:</w:t>
      </w:r>
      <w:r>
        <w:tab/>
        <w:t>Optional</w:t>
      </w:r>
    </w:p>
    <w:p w:rsidR="004657F9" w:rsidRDefault="004657F9">
      <w:pPr>
        <w:tabs>
          <w:tab w:val="right" w:pos="1800"/>
          <w:tab w:val="left" w:pos="2160"/>
        </w:tabs>
        <w:adjustRightInd w:val="0"/>
        <w:ind w:left="2160" w:hanging="2160"/>
      </w:pPr>
      <w:r>
        <w:tab/>
      </w:r>
      <w:r>
        <w:rPr>
          <w:b/>
        </w:rPr>
        <w:t>Max Use:</w:t>
      </w:r>
      <w:r>
        <w:tab/>
        <w:t>&gt;1</w:t>
      </w:r>
    </w:p>
    <w:p w:rsidR="004657F9" w:rsidRDefault="004657F9">
      <w:pPr>
        <w:tabs>
          <w:tab w:val="right" w:pos="1800"/>
          <w:tab w:val="left" w:pos="2160"/>
        </w:tabs>
        <w:adjustRightInd w:val="0"/>
        <w:ind w:left="2160" w:hanging="2160"/>
      </w:pPr>
      <w:r>
        <w:tab/>
      </w:r>
      <w:r>
        <w:rPr>
          <w:b/>
        </w:rPr>
        <w:t>Purpose:</w:t>
      </w:r>
      <w:r>
        <w:tab/>
        <w:t>To specify identifying information</w:t>
      </w:r>
    </w:p>
    <w:p w:rsidR="004657F9" w:rsidRDefault="004657F9">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4657F9" w:rsidRDefault="004657F9">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4657F9" w:rsidRDefault="004657F9">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4657F9" w:rsidRDefault="004657F9">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4657F9" w:rsidRDefault="00B60B45">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6850CAD">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4657F9" w:rsidRDefault="004657F9">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5533D2C" w14:textId="77777777" w:rsidR="004657F9" w:rsidRDefault="004657F9">
                      <w:r>
                        <w:t>This section is used to show the Texas Rules for implementation of this segment.</w:t>
                      </w:r>
                    </w:p>
                  </w:txbxContent>
                </v:textbox>
              </v:shape>
            </w:pict>
          </mc:Fallback>
        </mc:AlternateContent>
      </w:r>
      <w:r w:rsidR="004657F9">
        <w:tab/>
      </w:r>
      <w:r w:rsidR="004657F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657F9">
        <w:tc>
          <w:tcPr>
            <w:tcW w:w="1944" w:type="dxa"/>
            <w:tcBorders>
              <w:top w:val="nil"/>
              <w:left w:val="nil"/>
              <w:bottom w:val="nil"/>
              <w:right w:val="nil"/>
            </w:tcBorders>
          </w:tcPr>
          <w:p w:rsidR="004657F9" w:rsidRDefault="00B60B45">
            <w:pPr>
              <w:adjustRightInd w:val="0"/>
              <w:ind w:right="144"/>
              <w:jc w:val="right"/>
            </w:pPr>
            <w:r>
              <w:rPr>
                <w:noProof/>
              </w:rPr>
              <mc:AlternateContent>
                <mc:Choice Requires="wps">
                  <w:drawing>
                    <wp:anchor distT="0" distB="0" distL="114300" distR="114300" simplePos="0" relativeHeight="251655680" behindDoc="0" locked="0" layoutInCell="0" allowOverlap="1" wp14:editId="62C9A154">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D3C0C"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4657F9">
              <w:rPr>
                <w:b/>
              </w:rPr>
              <w:t>Notes:</w:t>
            </w:r>
          </w:p>
        </w:tc>
        <w:tc>
          <w:tcPr>
            <w:tcW w:w="216" w:type="dxa"/>
            <w:tcBorders>
              <w:top w:val="nil"/>
              <w:left w:val="nil"/>
              <w:bottom w:val="nil"/>
              <w:right w:val="nil"/>
            </w:tcBorders>
          </w:tcPr>
          <w:p w:rsidR="004657F9" w:rsidRDefault="004657F9">
            <w:pPr>
              <w:adjustRightInd w:val="0"/>
              <w:ind w:right="144"/>
              <w:jc w:val="right"/>
            </w:pPr>
          </w:p>
        </w:tc>
        <w:tc>
          <w:tcPr>
            <w:tcW w:w="5760" w:type="dxa"/>
            <w:tcBorders>
              <w:top w:val="nil"/>
              <w:left w:val="nil"/>
              <w:bottom w:val="nil"/>
              <w:right w:val="nil"/>
            </w:tcBorders>
            <w:shd w:val="pct20" w:color="auto" w:fill="auto"/>
          </w:tcPr>
          <w:p w:rsidR="004657F9" w:rsidRDefault="004657F9">
            <w:pPr>
              <w:adjustRightInd w:val="0"/>
              <w:ind w:right="144"/>
            </w:pPr>
            <w:r>
              <w:t>Required</w:t>
            </w:r>
          </w:p>
          <w:p w:rsidR="004657F9" w:rsidRDefault="004657F9">
            <w:pPr>
              <w:adjustRightInd w:val="0"/>
              <w:ind w:right="144"/>
            </w:pPr>
          </w:p>
        </w:tc>
      </w:tr>
      <w:tr w:rsidR="004657F9">
        <w:tc>
          <w:tcPr>
            <w:tcW w:w="1944" w:type="dxa"/>
            <w:tcBorders>
              <w:top w:val="nil"/>
              <w:left w:val="nil"/>
              <w:bottom w:val="nil"/>
              <w:right w:val="nil"/>
            </w:tcBorders>
          </w:tcPr>
          <w:p w:rsidR="004657F9" w:rsidRDefault="004657F9">
            <w:pPr>
              <w:adjustRightInd w:val="0"/>
              <w:ind w:right="144"/>
            </w:pPr>
          </w:p>
        </w:tc>
        <w:tc>
          <w:tcPr>
            <w:tcW w:w="216" w:type="dxa"/>
            <w:tcBorders>
              <w:top w:val="nil"/>
              <w:left w:val="nil"/>
              <w:bottom w:val="nil"/>
              <w:right w:val="nil"/>
            </w:tcBorders>
          </w:tcPr>
          <w:p w:rsidR="004657F9" w:rsidRDefault="004657F9">
            <w:pPr>
              <w:adjustRightInd w:val="0"/>
              <w:ind w:right="144"/>
            </w:pPr>
          </w:p>
        </w:tc>
        <w:tc>
          <w:tcPr>
            <w:tcW w:w="5760" w:type="dxa"/>
            <w:tcBorders>
              <w:top w:val="nil"/>
              <w:left w:val="nil"/>
              <w:bottom w:val="nil"/>
              <w:right w:val="nil"/>
            </w:tcBorders>
            <w:shd w:val="pct20" w:color="auto" w:fill="auto"/>
          </w:tcPr>
          <w:p w:rsidR="004657F9" w:rsidRDefault="004657F9">
            <w:pPr>
              <w:adjustRightInd w:val="0"/>
              <w:ind w:right="144"/>
            </w:pPr>
            <w:r>
              <w:t>REF~Q5~~10111111234567890ABCDEFGHIJKLMNOPQRS</w:t>
            </w:r>
          </w:p>
        </w:tc>
      </w:tr>
    </w:tbl>
    <w:p w:rsidR="004657F9" w:rsidRDefault="00B60B45">
      <w:pPr>
        <w:adjustRightInd w:val="0"/>
      </w:pPr>
      <w:r>
        <w:rPr>
          <w:noProof/>
        </w:rPr>
        <mc:AlternateContent>
          <mc:Choice Requires="wps">
            <w:drawing>
              <wp:anchor distT="0" distB="0" distL="114300" distR="114300" simplePos="0" relativeHeight="251658752" behindDoc="0" locked="0" layoutInCell="0" allowOverlap="1" wp14:editId="4AF2B39A">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37CED7"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4657F9" w:rsidRDefault="00B60B45">
      <w:pPr>
        <w:adjustRightInd w:val="0"/>
        <w:jc w:val="center"/>
        <w:rPr>
          <w:b/>
        </w:rPr>
      </w:pPr>
      <w:r>
        <w:rPr>
          <w:noProof/>
        </w:rPr>
        <mc:AlternateContent>
          <mc:Choice Requires="wps">
            <w:drawing>
              <wp:anchor distT="0" distB="0" distL="114300" distR="114300" simplePos="0" relativeHeight="251657728" behindDoc="0" locked="0" layoutInCell="0" allowOverlap="1" wp14:editId="273AB30A">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4657F9" w:rsidRDefault="004657F9">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29E1FCC4" w14:textId="77777777" w:rsidR="004657F9" w:rsidRDefault="004657F9">
                      <w:r>
                        <w:t>One or more examples.</w:t>
                      </w:r>
                    </w:p>
                  </w:txbxContent>
                </v:textbox>
              </v:shape>
            </w:pict>
          </mc:Fallback>
        </mc:AlternateContent>
      </w:r>
      <w:r w:rsidR="004657F9">
        <w:rPr>
          <w:b/>
        </w:rPr>
        <w:t>Data Element Summary</w:t>
      </w:r>
    </w:p>
    <w:p w:rsidR="004657F9" w:rsidRDefault="004657F9">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4657F9" w:rsidRDefault="004657F9">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657F9">
        <w:tc>
          <w:tcPr>
            <w:tcW w:w="1007" w:type="dxa"/>
            <w:tcBorders>
              <w:top w:val="nil"/>
              <w:left w:val="nil"/>
              <w:bottom w:val="nil"/>
              <w:right w:val="nil"/>
            </w:tcBorders>
          </w:tcPr>
          <w:p w:rsidR="004657F9" w:rsidRDefault="004657F9">
            <w:pPr>
              <w:rPr>
                <w:b/>
              </w:rPr>
            </w:pPr>
            <w:r>
              <w:rPr>
                <w:b/>
              </w:rPr>
              <w:t>Must Use</w:t>
            </w:r>
          </w:p>
        </w:tc>
        <w:tc>
          <w:tcPr>
            <w:tcW w:w="1080" w:type="dxa"/>
            <w:tcBorders>
              <w:top w:val="nil"/>
              <w:left w:val="nil"/>
              <w:bottom w:val="nil"/>
              <w:right w:val="nil"/>
            </w:tcBorders>
          </w:tcPr>
          <w:p w:rsidR="004657F9" w:rsidRDefault="004657F9">
            <w:pPr>
              <w:rPr>
                <w:b/>
              </w:rPr>
            </w:pPr>
            <w:r>
              <w:rPr>
                <w:b/>
              </w:rPr>
              <w:t>REF01</w:t>
            </w:r>
          </w:p>
        </w:tc>
        <w:tc>
          <w:tcPr>
            <w:tcW w:w="893" w:type="dxa"/>
            <w:tcBorders>
              <w:top w:val="nil"/>
              <w:left w:val="nil"/>
              <w:bottom w:val="nil"/>
              <w:right w:val="nil"/>
            </w:tcBorders>
          </w:tcPr>
          <w:p w:rsidR="004657F9" w:rsidRDefault="004657F9">
            <w:pPr>
              <w:rPr>
                <w:b/>
              </w:rPr>
            </w:pPr>
            <w:r>
              <w:rPr>
                <w:b/>
              </w:rPr>
              <w:t>128</w:t>
            </w:r>
          </w:p>
        </w:tc>
        <w:tc>
          <w:tcPr>
            <w:tcW w:w="4968" w:type="dxa"/>
            <w:gridSpan w:val="4"/>
            <w:tcBorders>
              <w:top w:val="nil"/>
              <w:left w:val="nil"/>
              <w:bottom w:val="nil"/>
              <w:right w:val="nil"/>
            </w:tcBorders>
          </w:tcPr>
          <w:p w:rsidR="004657F9" w:rsidRDefault="004657F9">
            <w:pPr>
              <w:rPr>
                <w:b/>
              </w:rPr>
            </w:pPr>
            <w:r>
              <w:rPr>
                <w:b/>
              </w:rPr>
              <w:t>Reference Identification Qualifier</w:t>
            </w:r>
          </w:p>
        </w:tc>
        <w:tc>
          <w:tcPr>
            <w:tcW w:w="432" w:type="dxa"/>
            <w:tcBorders>
              <w:top w:val="nil"/>
              <w:left w:val="nil"/>
              <w:bottom w:val="nil"/>
              <w:right w:val="nil"/>
            </w:tcBorders>
          </w:tcPr>
          <w:p w:rsidR="004657F9" w:rsidRDefault="004657F9">
            <w:pPr>
              <w:rPr>
                <w:b/>
              </w:rPr>
            </w:pPr>
            <w:r>
              <w:rPr>
                <w:b/>
              </w:rPr>
              <w:t>M</w:t>
            </w:r>
          </w:p>
        </w:tc>
        <w:tc>
          <w:tcPr>
            <w:tcW w:w="35" w:type="dxa"/>
            <w:tcBorders>
              <w:top w:val="nil"/>
              <w:left w:val="nil"/>
              <w:bottom w:val="nil"/>
              <w:right w:val="nil"/>
            </w:tcBorders>
          </w:tcPr>
          <w:p w:rsidR="004657F9" w:rsidRDefault="004657F9">
            <w:pPr>
              <w:rPr>
                <w:b/>
              </w:rPr>
            </w:pPr>
          </w:p>
        </w:tc>
        <w:tc>
          <w:tcPr>
            <w:tcW w:w="1440" w:type="dxa"/>
            <w:gridSpan w:val="3"/>
            <w:tcBorders>
              <w:top w:val="nil"/>
              <w:left w:val="nil"/>
              <w:bottom w:val="nil"/>
              <w:right w:val="nil"/>
            </w:tcBorders>
          </w:tcPr>
          <w:p w:rsidR="004657F9" w:rsidRDefault="004657F9">
            <w:pPr>
              <w:rPr>
                <w:b/>
              </w:rPr>
            </w:pPr>
            <w:r>
              <w:rPr>
                <w:b/>
              </w:rPr>
              <w:t>ID 2/3</w:t>
            </w:r>
          </w:p>
        </w:tc>
      </w:tr>
      <w:tr w:rsidR="004657F9">
        <w:trPr>
          <w:gridAfter w:val="1"/>
          <w:wAfter w:w="331" w:type="dxa"/>
        </w:trPr>
        <w:tc>
          <w:tcPr>
            <w:tcW w:w="2980" w:type="dxa"/>
            <w:gridSpan w:val="3"/>
            <w:tcBorders>
              <w:top w:val="nil"/>
              <w:left w:val="nil"/>
              <w:bottom w:val="nil"/>
              <w:right w:val="nil"/>
            </w:tcBorders>
          </w:tcPr>
          <w:p w:rsidR="004657F9" w:rsidRDefault="004657F9">
            <w:pPr>
              <w:adjustRightInd w:val="0"/>
              <w:ind w:right="144"/>
            </w:pPr>
          </w:p>
        </w:tc>
        <w:tc>
          <w:tcPr>
            <w:tcW w:w="6544" w:type="dxa"/>
            <w:gridSpan w:val="8"/>
            <w:tcBorders>
              <w:top w:val="nil"/>
              <w:left w:val="nil"/>
              <w:bottom w:val="nil"/>
              <w:right w:val="nil"/>
            </w:tcBorders>
          </w:tcPr>
          <w:p w:rsidR="004657F9" w:rsidRDefault="004657F9">
            <w:pPr>
              <w:adjustRightInd w:val="0"/>
              <w:ind w:right="144"/>
            </w:pPr>
            <w:r>
              <w:t>Code qualifying the Reference Identification</w:t>
            </w:r>
          </w:p>
        </w:tc>
      </w:tr>
      <w:tr w:rsidR="004657F9">
        <w:trPr>
          <w:gridAfter w:val="1"/>
          <w:wAfter w:w="331" w:type="dxa"/>
        </w:trPr>
        <w:tc>
          <w:tcPr>
            <w:tcW w:w="3168" w:type="dxa"/>
            <w:gridSpan w:val="4"/>
            <w:tcBorders>
              <w:top w:val="nil"/>
              <w:left w:val="nil"/>
              <w:bottom w:val="nil"/>
              <w:right w:val="nil"/>
            </w:tcBorders>
          </w:tcPr>
          <w:p w:rsidR="004657F9" w:rsidRDefault="004657F9">
            <w:pPr>
              <w:adjustRightInd w:val="0"/>
              <w:ind w:right="144"/>
            </w:pPr>
            <w:r>
              <w:t xml:space="preserve"> </w:t>
            </w:r>
          </w:p>
        </w:tc>
        <w:tc>
          <w:tcPr>
            <w:tcW w:w="1367" w:type="dxa"/>
            <w:tcBorders>
              <w:top w:val="nil"/>
              <w:left w:val="nil"/>
              <w:bottom w:val="nil"/>
              <w:right w:val="nil"/>
            </w:tcBorders>
          </w:tcPr>
          <w:p w:rsidR="004657F9" w:rsidRDefault="004657F9">
            <w:pPr>
              <w:adjustRightInd w:val="0"/>
              <w:ind w:right="144"/>
            </w:pPr>
            <w:r>
              <w:t>Q5</w:t>
            </w:r>
          </w:p>
        </w:tc>
        <w:tc>
          <w:tcPr>
            <w:tcW w:w="145" w:type="dxa"/>
            <w:tcBorders>
              <w:top w:val="nil"/>
              <w:left w:val="nil"/>
              <w:bottom w:val="nil"/>
              <w:right w:val="nil"/>
            </w:tcBorders>
          </w:tcPr>
          <w:p w:rsidR="004657F9" w:rsidRDefault="004657F9">
            <w:pPr>
              <w:adjustRightInd w:val="0"/>
              <w:ind w:right="144"/>
            </w:pPr>
          </w:p>
        </w:tc>
        <w:tc>
          <w:tcPr>
            <w:tcW w:w="4844" w:type="dxa"/>
            <w:gridSpan w:val="5"/>
            <w:tcBorders>
              <w:top w:val="nil"/>
              <w:left w:val="nil"/>
              <w:bottom w:val="nil"/>
              <w:right w:val="nil"/>
            </w:tcBorders>
          </w:tcPr>
          <w:p w:rsidR="004657F9" w:rsidRDefault="004657F9">
            <w:pPr>
              <w:adjustRightInd w:val="0"/>
              <w:ind w:right="144"/>
            </w:pPr>
            <w:r>
              <w:t>Property Control Number</w:t>
            </w:r>
          </w:p>
        </w:tc>
      </w:tr>
      <w:tr w:rsidR="004657F9">
        <w:trPr>
          <w:gridAfter w:val="2"/>
          <w:wAfter w:w="474" w:type="dxa"/>
        </w:trPr>
        <w:tc>
          <w:tcPr>
            <w:tcW w:w="4680" w:type="dxa"/>
            <w:gridSpan w:val="6"/>
            <w:tcBorders>
              <w:top w:val="nil"/>
              <w:left w:val="nil"/>
              <w:bottom w:val="nil"/>
              <w:right w:val="nil"/>
            </w:tcBorders>
          </w:tcPr>
          <w:p w:rsidR="004657F9" w:rsidRDefault="004657F9">
            <w:pPr>
              <w:adjustRightInd w:val="0"/>
              <w:ind w:right="144"/>
            </w:pPr>
          </w:p>
        </w:tc>
        <w:tc>
          <w:tcPr>
            <w:tcW w:w="4701" w:type="dxa"/>
            <w:gridSpan w:val="4"/>
            <w:tcBorders>
              <w:top w:val="nil"/>
              <w:left w:val="nil"/>
              <w:bottom w:val="nil"/>
              <w:right w:val="nil"/>
            </w:tcBorders>
            <w:shd w:val="pct20" w:color="auto" w:fill="auto"/>
          </w:tcPr>
          <w:p w:rsidR="004657F9" w:rsidRDefault="004657F9">
            <w:pPr>
              <w:adjustRightInd w:val="0"/>
              <w:ind w:right="144"/>
            </w:pPr>
            <w:r>
              <w:t>Electric Service Identifier (ESI ID)</w:t>
            </w:r>
          </w:p>
        </w:tc>
      </w:tr>
      <w:tr w:rsidR="004657F9">
        <w:tc>
          <w:tcPr>
            <w:tcW w:w="1007" w:type="dxa"/>
            <w:tcBorders>
              <w:top w:val="nil"/>
              <w:left w:val="nil"/>
              <w:bottom w:val="nil"/>
              <w:right w:val="nil"/>
            </w:tcBorders>
          </w:tcPr>
          <w:p w:rsidR="004657F9" w:rsidRDefault="004657F9">
            <w:pPr>
              <w:rPr>
                <w:b/>
              </w:rPr>
            </w:pPr>
            <w:r>
              <w:rPr>
                <w:b/>
              </w:rPr>
              <w:t>Must Use</w:t>
            </w:r>
          </w:p>
        </w:tc>
        <w:tc>
          <w:tcPr>
            <w:tcW w:w="1080" w:type="dxa"/>
            <w:tcBorders>
              <w:top w:val="nil"/>
              <w:left w:val="nil"/>
              <w:bottom w:val="nil"/>
              <w:right w:val="nil"/>
            </w:tcBorders>
          </w:tcPr>
          <w:p w:rsidR="004657F9" w:rsidRDefault="004657F9">
            <w:pPr>
              <w:rPr>
                <w:b/>
              </w:rPr>
            </w:pPr>
            <w:r>
              <w:rPr>
                <w:b/>
              </w:rPr>
              <w:t>REF03</w:t>
            </w:r>
          </w:p>
        </w:tc>
        <w:tc>
          <w:tcPr>
            <w:tcW w:w="893" w:type="dxa"/>
            <w:tcBorders>
              <w:top w:val="nil"/>
              <w:left w:val="nil"/>
              <w:bottom w:val="nil"/>
              <w:right w:val="nil"/>
            </w:tcBorders>
          </w:tcPr>
          <w:p w:rsidR="004657F9" w:rsidRDefault="004657F9">
            <w:pPr>
              <w:rPr>
                <w:b/>
              </w:rPr>
            </w:pPr>
            <w:r>
              <w:rPr>
                <w:b/>
              </w:rPr>
              <w:t>352</w:t>
            </w:r>
          </w:p>
        </w:tc>
        <w:tc>
          <w:tcPr>
            <w:tcW w:w="4968" w:type="dxa"/>
            <w:gridSpan w:val="4"/>
            <w:tcBorders>
              <w:top w:val="nil"/>
              <w:left w:val="nil"/>
              <w:bottom w:val="nil"/>
              <w:right w:val="nil"/>
            </w:tcBorders>
          </w:tcPr>
          <w:p w:rsidR="004657F9" w:rsidRDefault="004657F9">
            <w:pPr>
              <w:rPr>
                <w:b/>
              </w:rPr>
            </w:pPr>
            <w:r>
              <w:rPr>
                <w:b/>
              </w:rPr>
              <w:t>Description</w:t>
            </w:r>
          </w:p>
        </w:tc>
        <w:tc>
          <w:tcPr>
            <w:tcW w:w="432" w:type="dxa"/>
            <w:tcBorders>
              <w:top w:val="nil"/>
              <w:left w:val="nil"/>
              <w:bottom w:val="nil"/>
              <w:right w:val="nil"/>
            </w:tcBorders>
          </w:tcPr>
          <w:p w:rsidR="004657F9" w:rsidRDefault="004657F9">
            <w:pPr>
              <w:rPr>
                <w:b/>
              </w:rPr>
            </w:pPr>
            <w:r>
              <w:rPr>
                <w:b/>
              </w:rPr>
              <w:t>X</w:t>
            </w:r>
          </w:p>
        </w:tc>
        <w:tc>
          <w:tcPr>
            <w:tcW w:w="35" w:type="dxa"/>
            <w:tcBorders>
              <w:top w:val="nil"/>
              <w:left w:val="nil"/>
              <w:bottom w:val="nil"/>
              <w:right w:val="nil"/>
            </w:tcBorders>
          </w:tcPr>
          <w:p w:rsidR="004657F9" w:rsidRDefault="004657F9">
            <w:pPr>
              <w:rPr>
                <w:b/>
              </w:rPr>
            </w:pPr>
          </w:p>
        </w:tc>
        <w:tc>
          <w:tcPr>
            <w:tcW w:w="1440" w:type="dxa"/>
            <w:gridSpan w:val="3"/>
            <w:tcBorders>
              <w:top w:val="nil"/>
              <w:left w:val="nil"/>
              <w:bottom w:val="nil"/>
              <w:right w:val="nil"/>
            </w:tcBorders>
          </w:tcPr>
          <w:p w:rsidR="004657F9" w:rsidRDefault="004657F9">
            <w:pPr>
              <w:rPr>
                <w:b/>
              </w:rPr>
            </w:pPr>
            <w:r>
              <w:rPr>
                <w:b/>
              </w:rPr>
              <w:t>AN 1/80</w:t>
            </w:r>
          </w:p>
        </w:tc>
      </w:tr>
      <w:tr w:rsidR="004657F9">
        <w:trPr>
          <w:gridAfter w:val="1"/>
          <w:wAfter w:w="331" w:type="dxa"/>
        </w:trPr>
        <w:tc>
          <w:tcPr>
            <w:tcW w:w="2980" w:type="dxa"/>
            <w:gridSpan w:val="3"/>
            <w:tcBorders>
              <w:top w:val="nil"/>
              <w:left w:val="nil"/>
              <w:bottom w:val="nil"/>
              <w:right w:val="nil"/>
            </w:tcBorders>
          </w:tcPr>
          <w:p w:rsidR="004657F9" w:rsidRDefault="004657F9">
            <w:pPr>
              <w:adjustRightInd w:val="0"/>
              <w:ind w:right="144"/>
            </w:pPr>
          </w:p>
        </w:tc>
        <w:tc>
          <w:tcPr>
            <w:tcW w:w="6544" w:type="dxa"/>
            <w:gridSpan w:val="8"/>
            <w:tcBorders>
              <w:top w:val="nil"/>
              <w:left w:val="nil"/>
              <w:bottom w:val="nil"/>
              <w:right w:val="nil"/>
            </w:tcBorders>
          </w:tcPr>
          <w:p w:rsidR="004657F9" w:rsidRDefault="004657F9">
            <w:pPr>
              <w:adjustRightInd w:val="0"/>
              <w:ind w:right="144"/>
            </w:pPr>
            <w:r>
              <w:t>A free-form description to clarify the related data elements and their content</w:t>
            </w:r>
          </w:p>
        </w:tc>
      </w:tr>
      <w:tr w:rsidR="004657F9">
        <w:trPr>
          <w:gridAfter w:val="1"/>
          <w:wAfter w:w="331" w:type="dxa"/>
        </w:trPr>
        <w:tc>
          <w:tcPr>
            <w:tcW w:w="2980" w:type="dxa"/>
            <w:gridSpan w:val="3"/>
            <w:tcBorders>
              <w:top w:val="nil"/>
              <w:left w:val="nil"/>
              <w:bottom w:val="nil"/>
              <w:right w:val="nil"/>
            </w:tcBorders>
          </w:tcPr>
          <w:p w:rsidR="004657F9" w:rsidRDefault="004657F9">
            <w:pPr>
              <w:adjustRightInd w:val="0"/>
              <w:ind w:right="144"/>
            </w:pPr>
          </w:p>
        </w:tc>
        <w:tc>
          <w:tcPr>
            <w:tcW w:w="6544" w:type="dxa"/>
            <w:gridSpan w:val="8"/>
            <w:tcBorders>
              <w:top w:val="nil"/>
              <w:left w:val="nil"/>
              <w:bottom w:val="nil"/>
              <w:right w:val="nil"/>
            </w:tcBorders>
            <w:shd w:val="pct20" w:color="auto" w:fill="auto"/>
          </w:tcPr>
          <w:p w:rsidR="004657F9" w:rsidRDefault="004657F9">
            <w:pPr>
              <w:adjustRightInd w:val="0"/>
              <w:ind w:right="144"/>
            </w:pPr>
            <w:r>
              <w:t>ESI ID</w:t>
            </w:r>
          </w:p>
        </w:tc>
      </w:tr>
    </w:tbl>
    <w:p w:rsidR="004657F9" w:rsidRDefault="004657F9"/>
    <w:p w:rsidR="004657F9" w:rsidRDefault="00B60B45">
      <w:r>
        <w:rPr>
          <w:noProof/>
        </w:rPr>
        <mc:AlternateContent>
          <mc:Choice Requires="wps">
            <w:drawing>
              <wp:anchor distT="0" distB="0" distL="114300" distR="114300" simplePos="0" relativeHeight="251661824" behindDoc="0" locked="0" layoutInCell="0" allowOverlap="1" wp14:editId="2D43030C">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4657F9" w:rsidRDefault="004657F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77B59270" w14:textId="77777777" w:rsidR="004657F9" w:rsidRDefault="004657F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49FEC740">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4657F9" w:rsidRDefault="004657F9">
                            <w:r>
                              <w:t>This column shows the X12 attributes for each data element.</w:t>
                            </w:r>
                          </w:p>
                          <w:p w:rsidR="004657F9" w:rsidRDefault="004657F9"/>
                          <w:p w:rsidR="004657F9" w:rsidRDefault="004657F9">
                            <w:r>
                              <w:t>M = Mandatory</w:t>
                            </w:r>
                          </w:p>
                          <w:p w:rsidR="004657F9" w:rsidRDefault="004657F9">
                            <w:r>
                              <w:t>O = Optional</w:t>
                            </w:r>
                          </w:p>
                          <w:p w:rsidR="004B406A" w:rsidRDefault="004657F9">
                            <w:r>
                              <w:t xml:space="preserve">X = </w:t>
                            </w:r>
                            <w:r w:rsidR="004B406A">
                              <w:t>Relational</w:t>
                            </w:r>
                          </w:p>
                          <w:p w:rsidR="004657F9" w:rsidRDefault="004B406A">
                            <w:r>
                              <w:t xml:space="preserve">C = </w:t>
                            </w:r>
                            <w:r w:rsidR="004657F9">
                              <w:t>Conditional</w:t>
                            </w:r>
                          </w:p>
                          <w:p w:rsidR="004657F9" w:rsidRDefault="004657F9"/>
                          <w:p w:rsidR="004657F9" w:rsidRDefault="004657F9">
                            <w:r>
                              <w:t>AN = Alphanumeric</w:t>
                            </w:r>
                          </w:p>
                          <w:p w:rsidR="004657F9" w:rsidRDefault="004657F9">
                            <w:r>
                              <w:t>N# = Implied Decimal at position #</w:t>
                            </w:r>
                          </w:p>
                          <w:p w:rsidR="004657F9" w:rsidRDefault="004657F9">
                            <w:r>
                              <w:t>ID = Identification</w:t>
                            </w:r>
                          </w:p>
                          <w:p w:rsidR="004657F9" w:rsidRDefault="004657F9">
                            <w:r>
                              <w:t>R = Real</w:t>
                            </w:r>
                          </w:p>
                          <w:p w:rsidR="004657F9" w:rsidRDefault="004657F9"/>
                          <w:p w:rsidR="004657F9" w:rsidRDefault="004657F9">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4657F9" w:rsidRDefault="004657F9">
                      <w:r>
                        <w:t>This column shows the X12 attributes for each data element.</w:t>
                      </w:r>
                    </w:p>
                    <w:p w:rsidR="004657F9" w:rsidRDefault="004657F9"/>
                    <w:p w:rsidR="004657F9" w:rsidRDefault="004657F9">
                      <w:r>
                        <w:t>M = Mandatory</w:t>
                      </w:r>
                    </w:p>
                    <w:p w:rsidR="004657F9" w:rsidRDefault="004657F9">
                      <w:r>
                        <w:t>O = Optional</w:t>
                      </w:r>
                    </w:p>
                    <w:p w:rsidR="004B406A" w:rsidRDefault="004657F9">
                      <w:r>
                        <w:t xml:space="preserve">X = </w:t>
                      </w:r>
                      <w:r w:rsidR="004B406A">
                        <w:t>Relational</w:t>
                      </w:r>
                    </w:p>
                    <w:p w:rsidR="004657F9" w:rsidRDefault="004B406A">
                      <w:r>
                        <w:t xml:space="preserve">C = </w:t>
                      </w:r>
                      <w:r w:rsidR="004657F9">
                        <w:t>Conditional</w:t>
                      </w:r>
                    </w:p>
                    <w:p w:rsidR="004657F9" w:rsidRDefault="004657F9"/>
                    <w:p w:rsidR="004657F9" w:rsidRDefault="004657F9">
                      <w:r>
                        <w:t>AN = Alphanumeric</w:t>
                      </w:r>
                    </w:p>
                    <w:p w:rsidR="004657F9" w:rsidRDefault="004657F9">
                      <w:r>
                        <w:t>N# = Implied Decimal at position #</w:t>
                      </w:r>
                    </w:p>
                    <w:p w:rsidR="004657F9" w:rsidRDefault="004657F9">
                      <w:r>
                        <w:t>ID = Identification</w:t>
                      </w:r>
                    </w:p>
                    <w:p w:rsidR="004657F9" w:rsidRDefault="004657F9">
                      <w:r>
                        <w:t>R = Real</w:t>
                      </w:r>
                    </w:p>
                    <w:p w:rsidR="004657F9" w:rsidRDefault="004657F9"/>
                    <w:p w:rsidR="004657F9" w:rsidRDefault="004657F9">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7E10F8BE">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4657F9" w:rsidRDefault="004657F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4657F9" w:rsidRDefault="004657F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rsidR="004657F9" w:rsidRDefault="004657F9"/>
                          <w:p w:rsidR="004657F9" w:rsidRDefault="004657F9"/>
                          <w:p w:rsidR="004657F9" w:rsidRDefault="004657F9"/>
                          <w:p w:rsidR="004657F9" w:rsidRDefault="004657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0D86ED94" w14:textId="77777777" w:rsidR="004657F9" w:rsidRDefault="004657F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C54EF61" w14:textId="77777777" w:rsidR="004657F9" w:rsidRDefault="004657F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317020F3" w14:textId="77777777" w:rsidR="004657F9" w:rsidRDefault="004657F9"/>
                    <w:p w14:paraId="35ACD369" w14:textId="77777777" w:rsidR="004657F9" w:rsidRDefault="004657F9"/>
                    <w:p w14:paraId="42372169" w14:textId="77777777" w:rsidR="004657F9" w:rsidRDefault="004657F9"/>
                    <w:p w14:paraId="580990CF" w14:textId="77777777" w:rsidR="004657F9" w:rsidRDefault="004657F9"/>
                  </w:txbxContent>
                </v:textbox>
              </v:shape>
            </w:pict>
          </mc:Fallback>
        </mc:AlternateContent>
      </w:r>
      <w:r w:rsidR="004657F9">
        <w:t xml:space="preserve">   </w:t>
      </w:r>
    </w:p>
    <w:p w:rsidR="004657F9" w:rsidRDefault="004657F9"/>
    <w:p w:rsidR="004657F9" w:rsidRDefault="004657F9">
      <w:pPr>
        <w:pStyle w:val="Footer"/>
        <w:widowControl/>
        <w:tabs>
          <w:tab w:val="clear" w:pos="4320"/>
          <w:tab w:val="clear" w:pos="8640"/>
        </w:tabs>
        <w:rPr>
          <w:rFonts w:ascii="Times New Roman" w:hAnsi="Times New Roman"/>
        </w:rPr>
      </w:pPr>
    </w:p>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 w:rsidR="004657F9" w:rsidRDefault="004657F9">
      <w:pPr>
        <w:pStyle w:val="Footer"/>
        <w:widowControl/>
        <w:tabs>
          <w:tab w:val="clear" w:pos="4320"/>
          <w:tab w:val="clear" w:pos="8640"/>
        </w:tabs>
        <w:rPr>
          <w:rFonts w:ascii="Times New Roman" w:hAnsi="Times New Roman"/>
        </w:rPr>
      </w:pPr>
    </w:p>
    <w:p w:rsidR="004657F9" w:rsidRDefault="004657F9"/>
    <w:p w:rsidR="004657F9" w:rsidRDefault="004657F9"/>
    <w:p w:rsidR="004657F9" w:rsidRDefault="004657F9"/>
    <w:p w:rsidR="004657F9" w:rsidRDefault="004657F9"/>
    <w:p w:rsidR="004657F9" w:rsidRDefault="004657F9"/>
    <w:p w:rsidR="00FB0910" w:rsidRDefault="00FB0910"/>
    <w:p w:rsidR="00FB0910" w:rsidRDefault="00FB0910"/>
    <w:p w:rsidR="00F665E4" w:rsidRDefault="00F665E4" w:rsidP="00F665E4">
      <w:pPr>
        <w:widowControl w:val="0"/>
        <w:rPr>
          <w:b/>
          <w:snapToGrid w:val="0"/>
          <w:sz w:val="40"/>
        </w:rPr>
      </w:pPr>
      <w:bookmarkStart w:id="0" w:name="book1"/>
      <w:bookmarkEnd w:id="0"/>
      <w:r>
        <w:rPr>
          <w:b/>
          <w:snapToGrid w:val="0"/>
          <w:sz w:val="40"/>
        </w:rPr>
        <w:lastRenderedPageBreak/>
        <w:t>814 General Request, Response or Confirmation</w:t>
      </w:r>
    </w:p>
    <w:p w:rsidR="00F665E4" w:rsidRDefault="00F665E4" w:rsidP="00F665E4">
      <w:pPr>
        <w:pStyle w:val="Heading7"/>
      </w:pPr>
      <w:r>
        <w:t>ANSI ASC X12 Structure</w:t>
      </w:r>
    </w:p>
    <w:p w:rsidR="00F665E4" w:rsidRDefault="00F665E4" w:rsidP="00F665E4">
      <w:pPr>
        <w:widowControl w:val="0"/>
        <w:rPr>
          <w:b/>
          <w:snapToGrid w:val="0"/>
          <w:sz w:val="40"/>
        </w:rPr>
      </w:pPr>
    </w:p>
    <w:p w:rsidR="00F665E4" w:rsidRDefault="00F665E4" w:rsidP="00F665E4">
      <w:pPr>
        <w:jc w:val="right"/>
        <w:rPr>
          <w:b/>
          <w:snapToGrid w:val="0"/>
          <w:sz w:val="40"/>
        </w:rPr>
      </w:pPr>
      <w:r>
        <w:rPr>
          <w:b/>
          <w:snapToGrid w:val="0"/>
        </w:rPr>
        <w:t>Functional Group ID=</w:t>
      </w:r>
      <w:r>
        <w:rPr>
          <w:b/>
          <w:snapToGrid w:val="0"/>
          <w:sz w:val="40"/>
        </w:rPr>
        <w:t>GE</w:t>
      </w:r>
    </w:p>
    <w:p w:rsidR="00F665E4" w:rsidRDefault="00F665E4" w:rsidP="00F665E4">
      <w:pPr>
        <w:rPr>
          <w:b/>
          <w:snapToGrid w:val="0"/>
          <w:sz w:val="24"/>
        </w:rPr>
      </w:pPr>
    </w:p>
    <w:p w:rsidR="00F665E4" w:rsidRDefault="00F665E4" w:rsidP="00F665E4">
      <w:pPr>
        <w:rPr>
          <w:snapToGrid w:val="0"/>
        </w:rPr>
      </w:pPr>
      <w:r>
        <w:rPr>
          <w:b/>
          <w:snapToGrid w:val="0"/>
          <w:sz w:val="24"/>
        </w:rPr>
        <w:t>Introduction:</w:t>
      </w:r>
    </w:p>
    <w:p w:rsidR="00F665E4" w:rsidRDefault="00F665E4" w:rsidP="00F665E4">
      <w:pPr>
        <w:rPr>
          <w:snapToGrid w:val="0"/>
        </w:rPr>
      </w:pPr>
    </w:p>
    <w:p w:rsidR="00F665E4" w:rsidRDefault="00F665E4" w:rsidP="00F665E4">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F665E4" w:rsidRDefault="00F665E4" w:rsidP="00F665E4">
      <w:pPr>
        <w:rPr>
          <w:snapToGrid w:val="0"/>
        </w:rPr>
      </w:pPr>
    </w:p>
    <w:p w:rsidR="00F665E4" w:rsidRDefault="00F665E4" w:rsidP="00F665E4">
      <w:pPr>
        <w:rPr>
          <w:b/>
          <w:snapToGrid w:val="0"/>
          <w:sz w:val="24"/>
        </w:rPr>
      </w:pPr>
      <w:r>
        <w:rPr>
          <w:b/>
          <w:snapToGrid w:val="0"/>
          <w:sz w:val="24"/>
        </w:rPr>
        <w:t>Heading:</w:t>
      </w:r>
    </w:p>
    <w:p w:rsidR="00F665E4" w:rsidRDefault="00F665E4" w:rsidP="00F665E4">
      <w:pPr>
        <w:rPr>
          <w:b/>
          <w:snapToGrid w:val="0"/>
          <w:sz w:val="16"/>
        </w:rPr>
      </w:pPr>
    </w:p>
    <w:p w:rsidR="00F665E4" w:rsidRDefault="00F665E4" w:rsidP="00F665E4">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F665E4" w:rsidRDefault="00F665E4" w:rsidP="00F665E4">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665E4" w:rsidTr="00C46A49">
        <w:tc>
          <w:tcPr>
            <w:tcW w:w="864"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F665E4" w:rsidRDefault="00F665E4" w:rsidP="00C46A49">
            <w:pPr>
              <w:ind w:right="144"/>
              <w:jc w:val="center"/>
              <w:rPr>
                <w:snapToGrid w:val="0"/>
                <w:sz w:val="24"/>
              </w:rPr>
            </w:pPr>
            <w:r>
              <w:rPr>
                <w:snapToGrid w:val="0"/>
                <w:sz w:val="16"/>
              </w:rPr>
              <w:t>M</w:t>
            </w:r>
          </w:p>
        </w:tc>
        <w:tc>
          <w:tcPr>
            <w:tcW w:w="1007" w:type="dxa"/>
            <w:tcBorders>
              <w:top w:val="nil"/>
              <w:left w:val="nil"/>
              <w:bottom w:val="nil"/>
              <w:right w:val="nil"/>
            </w:tcBorders>
          </w:tcPr>
          <w:p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rsidR="00F665E4" w:rsidRDefault="00F665E4" w:rsidP="00C46A49">
            <w:pPr>
              <w:ind w:right="144"/>
              <w:jc w:val="right"/>
              <w:rPr>
                <w:snapToGrid w:val="0"/>
                <w:sz w:val="24"/>
              </w:rPr>
            </w:pPr>
          </w:p>
        </w:tc>
        <w:tc>
          <w:tcPr>
            <w:tcW w:w="864"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r>
              <w:rPr>
                <w:snapToGrid w:val="0"/>
                <w:sz w:val="16"/>
              </w:rPr>
              <w:t>M</w:t>
            </w:r>
          </w:p>
        </w:tc>
        <w:tc>
          <w:tcPr>
            <w:tcW w:w="576" w:type="dxa"/>
            <w:tcBorders>
              <w:top w:val="nil"/>
              <w:left w:val="nil"/>
              <w:bottom w:val="nil"/>
              <w:right w:val="nil"/>
            </w:tcBorders>
          </w:tcPr>
          <w:p w:rsidR="00F665E4" w:rsidRDefault="00F665E4" w:rsidP="00C46A49">
            <w:pPr>
              <w:ind w:right="144"/>
              <w:rPr>
                <w:snapToGrid w:val="0"/>
                <w:sz w:val="24"/>
              </w:rPr>
            </w:pPr>
            <w:r>
              <w:rPr>
                <w:snapToGrid w:val="0"/>
                <w:sz w:val="16"/>
              </w:rPr>
              <w:t>020</w:t>
            </w:r>
          </w:p>
        </w:tc>
        <w:tc>
          <w:tcPr>
            <w:tcW w:w="720" w:type="dxa"/>
            <w:tcBorders>
              <w:top w:val="nil"/>
              <w:left w:val="nil"/>
              <w:bottom w:val="nil"/>
              <w:right w:val="nil"/>
            </w:tcBorders>
          </w:tcPr>
          <w:p w:rsidR="00F665E4" w:rsidRDefault="00F665E4" w:rsidP="00C46A49">
            <w:pPr>
              <w:ind w:right="144"/>
              <w:rPr>
                <w:snapToGrid w:val="0"/>
                <w:sz w:val="24"/>
              </w:rPr>
            </w:pPr>
            <w:r>
              <w:rPr>
                <w:snapToGrid w:val="0"/>
                <w:sz w:val="16"/>
              </w:rPr>
              <w:t>BGN</w:t>
            </w:r>
          </w:p>
        </w:tc>
        <w:tc>
          <w:tcPr>
            <w:tcW w:w="3240" w:type="dxa"/>
            <w:tcBorders>
              <w:top w:val="nil"/>
              <w:left w:val="nil"/>
              <w:bottom w:val="nil"/>
              <w:right w:val="nil"/>
            </w:tcBorders>
          </w:tcPr>
          <w:p w:rsidR="00F665E4" w:rsidRDefault="00F665E4" w:rsidP="00C46A49">
            <w:pPr>
              <w:ind w:right="144"/>
              <w:rPr>
                <w:snapToGrid w:val="0"/>
                <w:sz w:val="24"/>
              </w:rPr>
            </w:pPr>
            <w:r>
              <w:rPr>
                <w:snapToGrid w:val="0"/>
                <w:sz w:val="16"/>
              </w:rPr>
              <w:t>Beginning Segment</w:t>
            </w:r>
          </w:p>
        </w:tc>
        <w:tc>
          <w:tcPr>
            <w:tcW w:w="576" w:type="dxa"/>
            <w:tcBorders>
              <w:top w:val="nil"/>
              <w:left w:val="nil"/>
              <w:bottom w:val="nil"/>
              <w:right w:val="nil"/>
            </w:tcBorders>
          </w:tcPr>
          <w:p w:rsidR="00F665E4" w:rsidRDefault="00F665E4" w:rsidP="00C46A49">
            <w:pPr>
              <w:ind w:right="144"/>
              <w:jc w:val="center"/>
              <w:rPr>
                <w:snapToGrid w:val="0"/>
                <w:sz w:val="24"/>
              </w:rPr>
            </w:pPr>
            <w:r>
              <w:rPr>
                <w:snapToGrid w:val="0"/>
                <w:sz w:val="16"/>
              </w:rPr>
              <w:t>M</w:t>
            </w:r>
          </w:p>
        </w:tc>
        <w:tc>
          <w:tcPr>
            <w:tcW w:w="1007" w:type="dxa"/>
            <w:tcBorders>
              <w:top w:val="nil"/>
              <w:left w:val="nil"/>
              <w:bottom w:val="nil"/>
              <w:right w:val="nil"/>
            </w:tcBorders>
          </w:tcPr>
          <w:p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rsidR="00F665E4" w:rsidRDefault="00F665E4" w:rsidP="00C46A49">
            <w:pPr>
              <w:ind w:right="144"/>
              <w:jc w:val="right"/>
              <w:rPr>
                <w:snapToGrid w:val="0"/>
                <w:sz w:val="24"/>
              </w:rPr>
            </w:pPr>
          </w:p>
        </w:tc>
        <w:tc>
          <w:tcPr>
            <w:tcW w:w="864"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p>
        </w:tc>
        <w:tc>
          <w:tcPr>
            <w:tcW w:w="720" w:type="dxa"/>
            <w:tcBorders>
              <w:top w:val="nil"/>
              <w:left w:val="nil"/>
              <w:bottom w:val="nil"/>
              <w:right w:val="nil"/>
            </w:tcBorders>
          </w:tcPr>
          <w:p w:rsidR="00F665E4" w:rsidRDefault="00F665E4" w:rsidP="00C46A49">
            <w:pPr>
              <w:ind w:right="144"/>
              <w:rPr>
                <w:snapToGrid w:val="0"/>
                <w:sz w:val="24"/>
              </w:rPr>
            </w:pPr>
          </w:p>
        </w:tc>
        <w:tc>
          <w:tcPr>
            <w:tcW w:w="3240" w:type="dxa"/>
            <w:tcBorders>
              <w:top w:val="single" w:sz="6" w:space="0" w:color="auto"/>
              <w:left w:val="nil"/>
              <w:bottom w:val="nil"/>
              <w:right w:val="nil"/>
            </w:tcBorders>
            <w:shd w:val="pct20" w:color="auto" w:fill="auto"/>
          </w:tcPr>
          <w:p w:rsidR="00F665E4" w:rsidRDefault="00F665E4" w:rsidP="00C46A49">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07"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07" w:type="dxa"/>
            <w:tcBorders>
              <w:top w:val="single" w:sz="6" w:space="0" w:color="auto"/>
              <w:left w:val="nil"/>
              <w:bottom w:val="nil"/>
              <w:right w:val="nil"/>
            </w:tcBorders>
            <w:shd w:val="pct20" w:color="auto" w:fill="auto"/>
          </w:tcPr>
          <w:p w:rsidR="00F665E4" w:rsidRDefault="00F665E4" w:rsidP="00C46A49">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F665E4" w:rsidRDefault="00F665E4" w:rsidP="00C46A49">
            <w:pPr>
              <w:ind w:right="144"/>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r>
              <w:rPr>
                <w:snapToGrid w:val="0"/>
                <w:sz w:val="16"/>
              </w:rPr>
              <w:t>040</w:t>
            </w:r>
          </w:p>
        </w:tc>
        <w:tc>
          <w:tcPr>
            <w:tcW w:w="720" w:type="dxa"/>
            <w:tcBorders>
              <w:top w:val="nil"/>
              <w:left w:val="nil"/>
              <w:bottom w:val="nil"/>
              <w:right w:val="nil"/>
            </w:tcBorders>
          </w:tcPr>
          <w:p w:rsidR="00F665E4" w:rsidRDefault="00F665E4" w:rsidP="00C46A49">
            <w:pPr>
              <w:ind w:right="144"/>
              <w:rPr>
                <w:snapToGrid w:val="0"/>
                <w:sz w:val="24"/>
              </w:rPr>
            </w:pPr>
            <w:r>
              <w:rPr>
                <w:snapToGrid w:val="0"/>
                <w:sz w:val="16"/>
              </w:rPr>
              <w:t>N1</w:t>
            </w:r>
          </w:p>
        </w:tc>
        <w:tc>
          <w:tcPr>
            <w:tcW w:w="3240" w:type="dxa"/>
            <w:tcBorders>
              <w:top w:val="nil"/>
              <w:left w:val="nil"/>
              <w:bottom w:val="single" w:sz="6" w:space="0" w:color="auto"/>
              <w:right w:val="nil"/>
            </w:tcBorders>
          </w:tcPr>
          <w:p w:rsidR="00F665E4" w:rsidRDefault="00F665E4" w:rsidP="00C46A49">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F665E4" w:rsidRDefault="00F665E4" w:rsidP="00C46A49">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F665E4" w:rsidRDefault="00F665E4" w:rsidP="00C46A49">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F665E4" w:rsidRDefault="00F665E4" w:rsidP="00C46A49">
            <w:pPr>
              <w:ind w:right="144"/>
              <w:jc w:val="right"/>
              <w:rPr>
                <w:snapToGrid w:val="0"/>
                <w:sz w:val="24"/>
              </w:rPr>
            </w:pPr>
          </w:p>
        </w:tc>
        <w:tc>
          <w:tcPr>
            <w:tcW w:w="864" w:type="dxa"/>
            <w:tcBorders>
              <w:top w:val="nil"/>
              <w:left w:val="nil"/>
              <w:bottom w:val="single" w:sz="6" w:space="0" w:color="auto"/>
              <w:right w:val="nil"/>
            </w:tcBorders>
          </w:tcPr>
          <w:p w:rsidR="00F665E4" w:rsidRDefault="00F665E4" w:rsidP="00C46A49">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single" w:sz="6" w:space="0" w:color="auto"/>
            </w:tcBorders>
          </w:tcPr>
          <w:p w:rsidR="00F665E4" w:rsidRDefault="00F665E4" w:rsidP="00C46A49">
            <w:pPr>
              <w:ind w:right="144"/>
              <w:jc w:val="center"/>
              <w:rPr>
                <w:snapToGrid w:val="0"/>
                <w:sz w:val="24"/>
              </w:rPr>
            </w:pPr>
          </w:p>
        </w:tc>
      </w:tr>
      <w:tr w:rsidR="00F665E4" w:rsidTr="00C46A49">
        <w:trPr>
          <w:trHeight w:hRule="exact" w:val="72"/>
        </w:trPr>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p>
        </w:tc>
        <w:tc>
          <w:tcPr>
            <w:tcW w:w="720" w:type="dxa"/>
            <w:tcBorders>
              <w:top w:val="nil"/>
              <w:left w:val="nil"/>
              <w:bottom w:val="nil"/>
              <w:right w:val="nil"/>
            </w:tcBorders>
          </w:tcPr>
          <w:p w:rsidR="00F665E4" w:rsidRDefault="00F665E4" w:rsidP="00C46A49">
            <w:pPr>
              <w:ind w:right="144"/>
              <w:rPr>
                <w:snapToGrid w:val="0"/>
                <w:sz w:val="24"/>
              </w:rPr>
            </w:pPr>
          </w:p>
        </w:tc>
        <w:tc>
          <w:tcPr>
            <w:tcW w:w="3240"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p>
        </w:tc>
        <w:tc>
          <w:tcPr>
            <w:tcW w:w="1007" w:type="dxa"/>
            <w:tcBorders>
              <w:top w:val="nil"/>
              <w:left w:val="nil"/>
              <w:bottom w:val="nil"/>
              <w:right w:val="nil"/>
            </w:tcBorders>
          </w:tcPr>
          <w:p w:rsidR="00F665E4" w:rsidRDefault="00F665E4" w:rsidP="00C46A49">
            <w:pPr>
              <w:ind w:right="144"/>
              <w:rPr>
                <w:snapToGrid w:val="0"/>
                <w:sz w:val="24"/>
              </w:rPr>
            </w:pPr>
          </w:p>
        </w:tc>
        <w:tc>
          <w:tcPr>
            <w:tcW w:w="1007" w:type="dxa"/>
            <w:tcBorders>
              <w:top w:val="nil"/>
              <w:left w:val="nil"/>
              <w:bottom w:val="nil"/>
              <w:right w:val="nil"/>
            </w:tcBorders>
          </w:tcPr>
          <w:p w:rsidR="00F665E4" w:rsidRDefault="00F665E4" w:rsidP="00C46A49">
            <w:pPr>
              <w:ind w:right="144"/>
              <w:rPr>
                <w:snapToGrid w:val="0"/>
                <w:sz w:val="24"/>
              </w:rPr>
            </w:pPr>
          </w:p>
        </w:tc>
        <w:tc>
          <w:tcPr>
            <w:tcW w:w="864"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r>
    </w:tbl>
    <w:p w:rsidR="00F665E4" w:rsidRDefault="00F665E4" w:rsidP="00F665E4">
      <w:pPr>
        <w:rPr>
          <w:snapToGrid w:val="0"/>
          <w:sz w:val="16"/>
        </w:rPr>
      </w:pPr>
    </w:p>
    <w:p w:rsidR="00F665E4" w:rsidRDefault="00F665E4" w:rsidP="00F665E4">
      <w:pPr>
        <w:rPr>
          <w:b/>
          <w:snapToGrid w:val="0"/>
          <w:sz w:val="24"/>
        </w:rPr>
      </w:pPr>
      <w:r>
        <w:rPr>
          <w:b/>
          <w:snapToGrid w:val="0"/>
          <w:sz w:val="24"/>
        </w:rPr>
        <w:t>Detail:</w:t>
      </w:r>
    </w:p>
    <w:p w:rsidR="00F665E4" w:rsidRDefault="00F665E4" w:rsidP="00F665E4">
      <w:pPr>
        <w:rPr>
          <w:b/>
          <w:snapToGrid w:val="0"/>
          <w:sz w:val="16"/>
        </w:rPr>
      </w:pPr>
    </w:p>
    <w:p w:rsidR="00F665E4" w:rsidRDefault="00F665E4" w:rsidP="00F665E4">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F665E4" w:rsidRDefault="00F665E4" w:rsidP="00F665E4">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665E4" w:rsidTr="00C46A49">
        <w:tc>
          <w:tcPr>
            <w:tcW w:w="864"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F665E4" w:rsidRDefault="00F665E4" w:rsidP="00C46A49">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rsidR="00F665E4" w:rsidRDefault="00F665E4" w:rsidP="00C46A49">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F665E4" w:rsidRDefault="00F665E4" w:rsidP="00C46A49">
            <w:pPr>
              <w:ind w:right="144"/>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r>
              <w:rPr>
                <w:snapToGrid w:val="0"/>
                <w:sz w:val="16"/>
              </w:rPr>
              <w:t>010</w:t>
            </w:r>
          </w:p>
        </w:tc>
        <w:tc>
          <w:tcPr>
            <w:tcW w:w="720" w:type="dxa"/>
            <w:tcBorders>
              <w:top w:val="nil"/>
              <w:left w:val="nil"/>
              <w:bottom w:val="nil"/>
              <w:right w:val="nil"/>
            </w:tcBorders>
          </w:tcPr>
          <w:p w:rsidR="00F665E4" w:rsidRDefault="00F665E4" w:rsidP="00C46A49">
            <w:pPr>
              <w:ind w:right="144"/>
              <w:rPr>
                <w:snapToGrid w:val="0"/>
                <w:sz w:val="24"/>
              </w:rPr>
            </w:pPr>
            <w:r>
              <w:rPr>
                <w:snapToGrid w:val="0"/>
                <w:sz w:val="16"/>
              </w:rPr>
              <w:t>LIN</w:t>
            </w:r>
          </w:p>
        </w:tc>
        <w:tc>
          <w:tcPr>
            <w:tcW w:w="3240" w:type="dxa"/>
            <w:tcBorders>
              <w:top w:val="nil"/>
              <w:left w:val="nil"/>
              <w:bottom w:val="nil"/>
              <w:right w:val="nil"/>
            </w:tcBorders>
          </w:tcPr>
          <w:p w:rsidR="00F665E4" w:rsidRDefault="00F665E4" w:rsidP="00C46A49">
            <w:pPr>
              <w:ind w:right="144"/>
              <w:rPr>
                <w:snapToGrid w:val="0"/>
                <w:sz w:val="24"/>
              </w:rPr>
            </w:pPr>
            <w:r>
              <w:rPr>
                <w:snapToGrid w:val="0"/>
                <w:sz w:val="16"/>
              </w:rPr>
              <w:t>Item Identification</w:t>
            </w:r>
          </w:p>
        </w:tc>
        <w:tc>
          <w:tcPr>
            <w:tcW w:w="576" w:type="dxa"/>
            <w:tcBorders>
              <w:top w:val="nil"/>
              <w:left w:val="nil"/>
              <w:bottom w:val="nil"/>
              <w:right w:val="nil"/>
            </w:tcBorders>
          </w:tcPr>
          <w:p w:rsidR="00F665E4" w:rsidRDefault="00F665E4" w:rsidP="00C46A49">
            <w:pPr>
              <w:ind w:right="144"/>
              <w:jc w:val="center"/>
              <w:rPr>
                <w:snapToGrid w:val="0"/>
                <w:sz w:val="24"/>
              </w:rPr>
            </w:pPr>
            <w:r>
              <w:rPr>
                <w:snapToGrid w:val="0"/>
                <w:sz w:val="16"/>
              </w:rPr>
              <w:t>O</w:t>
            </w:r>
          </w:p>
        </w:tc>
        <w:tc>
          <w:tcPr>
            <w:tcW w:w="1007" w:type="dxa"/>
            <w:tcBorders>
              <w:top w:val="nil"/>
              <w:left w:val="nil"/>
              <w:bottom w:val="nil"/>
              <w:right w:val="nil"/>
            </w:tcBorders>
          </w:tcPr>
          <w:p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rsidR="00F665E4" w:rsidRDefault="00F665E4" w:rsidP="00C46A49">
            <w:pPr>
              <w:ind w:right="144"/>
              <w:jc w:val="right"/>
              <w:rPr>
                <w:snapToGrid w:val="0"/>
                <w:sz w:val="24"/>
              </w:rPr>
            </w:pPr>
          </w:p>
        </w:tc>
        <w:tc>
          <w:tcPr>
            <w:tcW w:w="864"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single" w:sz="6" w:space="0" w:color="auto"/>
            </w:tcBorders>
          </w:tcPr>
          <w:p w:rsidR="00F665E4" w:rsidRDefault="00F665E4" w:rsidP="00C46A49">
            <w:pPr>
              <w:ind w:right="144"/>
              <w:jc w:val="center"/>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r>
              <w:rPr>
                <w:snapToGrid w:val="0"/>
                <w:sz w:val="16"/>
              </w:rPr>
              <w:t>020</w:t>
            </w:r>
          </w:p>
        </w:tc>
        <w:tc>
          <w:tcPr>
            <w:tcW w:w="720" w:type="dxa"/>
            <w:tcBorders>
              <w:top w:val="nil"/>
              <w:left w:val="nil"/>
              <w:bottom w:val="nil"/>
              <w:right w:val="nil"/>
            </w:tcBorders>
          </w:tcPr>
          <w:p w:rsidR="00F665E4" w:rsidRDefault="00F665E4" w:rsidP="00C46A49">
            <w:pPr>
              <w:ind w:right="144"/>
              <w:rPr>
                <w:snapToGrid w:val="0"/>
                <w:sz w:val="24"/>
              </w:rPr>
            </w:pPr>
            <w:r>
              <w:rPr>
                <w:snapToGrid w:val="0"/>
                <w:sz w:val="16"/>
              </w:rPr>
              <w:t>ASI</w:t>
            </w:r>
          </w:p>
        </w:tc>
        <w:tc>
          <w:tcPr>
            <w:tcW w:w="3240" w:type="dxa"/>
            <w:tcBorders>
              <w:top w:val="nil"/>
              <w:left w:val="nil"/>
              <w:bottom w:val="nil"/>
              <w:right w:val="nil"/>
            </w:tcBorders>
          </w:tcPr>
          <w:p w:rsidR="00F665E4" w:rsidRDefault="00F665E4" w:rsidP="00C46A49">
            <w:pPr>
              <w:ind w:right="144"/>
              <w:rPr>
                <w:snapToGrid w:val="0"/>
                <w:sz w:val="24"/>
              </w:rPr>
            </w:pPr>
            <w:r>
              <w:rPr>
                <w:snapToGrid w:val="0"/>
                <w:sz w:val="16"/>
              </w:rPr>
              <w:t>Action or Status Indicator</w:t>
            </w:r>
          </w:p>
        </w:tc>
        <w:tc>
          <w:tcPr>
            <w:tcW w:w="576" w:type="dxa"/>
            <w:tcBorders>
              <w:top w:val="nil"/>
              <w:left w:val="nil"/>
              <w:bottom w:val="nil"/>
              <w:right w:val="nil"/>
            </w:tcBorders>
          </w:tcPr>
          <w:p w:rsidR="00F665E4" w:rsidRDefault="00F665E4" w:rsidP="00C46A49">
            <w:pPr>
              <w:ind w:right="144"/>
              <w:jc w:val="center"/>
              <w:rPr>
                <w:snapToGrid w:val="0"/>
                <w:sz w:val="24"/>
              </w:rPr>
            </w:pPr>
            <w:r>
              <w:rPr>
                <w:snapToGrid w:val="0"/>
                <w:sz w:val="16"/>
              </w:rPr>
              <w:t>O</w:t>
            </w:r>
          </w:p>
        </w:tc>
        <w:tc>
          <w:tcPr>
            <w:tcW w:w="1007" w:type="dxa"/>
            <w:tcBorders>
              <w:top w:val="nil"/>
              <w:left w:val="nil"/>
              <w:bottom w:val="nil"/>
              <w:right w:val="nil"/>
            </w:tcBorders>
          </w:tcPr>
          <w:p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rsidR="00F665E4" w:rsidRDefault="00F665E4" w:rsidP="00C46A49">
            <w:pPr>
              <w:ind w:right="144"/>
              <w:jc w:val="right"/>
              <w:rPr>
                <w:snapToGrid w:val="0"/>
                <w:sz w:val="24"/>
              </w:rPr>
            </w:pPr>
          </w:p>
        </w:tc>
        <w:tc>
          <w:tcPr>
            <w:tcW w:w="864"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single" w:sz="6" w:space="0" w:color="auto"/>
            </w:tcBorders>
          </w:tcPr>
          <w:p w:rsidR="00F665E4" w:rsidRDefault="00F665E4" w:rsidP="00C46A49">
            <w:pPr>
              <w:ind w:right="144"/>
              <w:jc w:val="center"/>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r>
              <w:rPr>
                <w:snapToGrid w:val="0"/>
                <w:sz w:val="16"/>
              </w:rPr>
              <w:t>030</w:t>
            </w:r>
          </w:p>
        </w:tc>
        <w:tc>
          <w:tcPr>
            <w:tcW w:w="720" w:type="dxa"/>
            <w:tcBorders>
              <w:top w:val="nil"/>
              <w:left w:val="nil"/>
              <w:bottom w:val="nil"/>
              <w:right w:val="nil"/>
            </w:tcBorders>
          </w:tcPr>
          <w:p w:rsidR="00F665E4" w:rsidRDefault="00F665E4" w:rsidP="00C46A49">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F665E4" w:rsidRDefault="00F665E4" w:rsidP="00C46A49">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F665E4" w:rsidRDefault="00F665E4" w:rsidP="00C46A49">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F665E4" w:rsidRDefault="00F665E4" w:rsidP="00C46A49">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F665E4" w:rsidRDefault="00F665E4" w:rsidP="00C46A49">
            <w:pPr>
              <w:ind w:right="144"/>
              <w:jc w:val="right"/>
              <w:rPr>
                <w:snapToGrid w:val="0"/>
                <w:sz w:val="24"/>
              </w:rPr>
            </w:pPr>
          </w:p>
        </w:tc>
        <w:tc>
          <w:tcPr>
            <w:tcW w:w="864"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rsidR="00F665E4" w:rsidRDefault="00F665E4" w:rsidP="00C46A49">
            <w:pPr>
              <w:ind w:right="144"/>
              <w:jc w:val="center"/>
              <w:rPr>
                <w:snapToGrid w:val="0"/>
                <w:sz w:val="24"/>
              </w:rPr>
            </w:pPr>
          </w:p>
        </w:tc>
        <w:tc>
          <w:tcPr>
            <w:tcW w:w="108" w:type="dxa"/>
            <w:tcBorders>
              <w:top w:val="nil"/>
              <w:left w:val="nil"/>
              <w:bottom w:val="single" w:sz="6" w:space="0" w:color="auto"/>
              <w:right w:val="single" w:sz="6" w:space="0" w:color="auto"/>
            </w:tcBorders>
          </w:tcPr>
          <w:p w:rsidR="00F665E4" w:rsidRDefault="00F665E4" w:rsidP="00C46A49">
            <w:pPr>
              <w:ind w:right="144"/>
              <w:jc w:val="center"/>
              <w:rPr>
                <w:snapToGrid w:val="0"/>
                <w:sz w:val="24"/>
              </w:rPr>
            </w:pPr>
          </w:p>
        </w:tc>
      </w:tr>
      <w:tr w:rsidR="00F665E4" w:rsidTr="00C46A49">
        <w:trPr>
          <w:trHeight w:hRule="exact" w:val="72"/>
        </w:trPr>
        <w:tc>
          <w:tcPr>
            <w:tcW w:w="864"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p>
        </w:tc>
        <w:tc>
          <w:tcPr>
            <w:tcW w:w="720" w:type="dxa"/>
            <w:tcBorders>
              <w:top w:val="nil"/>
              <w:left w:val="nil"/>
              <w:bottom w:val="nil"/>
              <w:right w:val="nil"/>
            </w:tcBorders>
          </w:tcPr>
          <w:p w:rsidR="00F665E4" w:rsidRDefault="00F665E4" w:rsidP="00C46A49">
            <w:pPr>
              <w:ind w:right="144"/>
              <w:rPr>
                <w:snapToGrid w:val="0"/>
                <w:sz w:val="24"/>
              </w:rPr>
            </w:pPr>
          </w:p>
        </w:tc>
        <w:tc>
          <w:tcPr>
            <w:tcW w:w="3240" w:type="dxa"/>
            <w:tcBorders>
              <w:top w:val="nil"/>
              <w:left w:val="nil"/>
              <w:bottom w:val="nil"/>
              <w:right w:val="nil"/>
            </w:tcBorders>
          </w:tcPr>
          <w:p w:rsidR="00F665E4" w:rsidRDefault="00F665E4" w:rsidP="00C46A49">
            <w:pPr>
              <w:ind w:right="144"/>
              <w:rPr>
                <w:snapToGrid w:val="0"/>
                <w:sz w:val="24"/>
              </w:rPr>
            </w:pPr>
          </w:p>
        </w:tc>
        <w:tc>
          <w:tcPr>
            <w:tcW w:w="576" w:type="dxa"/>
            <w:tcBorders>
              <w:top w:val="nil"/>
              <w:left w:val="nil"/>
              <w:bottom w:val="nil"/>
              <w:right w:val="nil"/>
            </w:tcBorders>
          </w:tcPr>
          <w:p w:rsidR="00F665E4" w:rsidRDefault="00F665E4" w:rsidP="00C46A49">
            <w:pPr>
              <w:ind w:right="144"/>
              <w:rPr>
                <w:snapToGrid w:val="0"/>
                <w:sz w:val="24"/>
              </w:rPr>
            </w:pPr>
          </w:p>
        </w:tc>
        <w:tc>
          <w:tcPr>
            <w:tcW w:w="1007" w:type="dxa"/>
            <w:tcBorders>
              <w:top w:val="nil"/>
              <w:left w:val="nil"/>
              <w:bottom w:val="nil"/>
              <w:right w:val="nil"/>
            </w:tcBorders>
          </w:tcPr>
          <w:p w:rsidR="00F665E4" w:rsidRDefault="00F665E4" w:rsidP="00C46A49">
            <w:pPr>
              <w:ind w:right="144"/>
              <w:rPr>
                <w:snapToGrid w:val="0"/>
                <w:sz w:val="24"/>
              </w:rPr>
            </w:pPr>
          </w:p>
        </w:tc>
        <w:tc>
          <w:tcPr>
            <w:tcW w:w="1007" w:type="dxa"/>
            <w:tcBorders>
              <w:top w:val="nil"/>
              <w:left w:val="nil"/>
              <w:bottom w:val="nil"/>
              <w:right w:val="nil"/>
            </w:tcBorders>
          </w:tcPr>
          <w:p w:rsidR="00F665E4" w:rsidRDefault="00F665E4" w:rsidP="00C46A49">
            <w:pPr>
              <w:ind w:right="144"/>
              <w:rPr>
                <w:snapToGrid w:val="0"/>
                <w:sz w:val="24"/>
              </w:rPr>
            </w:pPr>
          </w:p>
        </w:tc>
        <w:tc>
          <w:tcPr>
            <w:tcW w:w="864"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c>
          <w:tcPr>
            <w:tcW w:w="108" w:type="dxa"/>
            <w:tcBorders>
              <w:top w:val="nil"/>
              <w:left w:val="nil"/>
              <w:bottom w:val="nil"/>
              <w:right w:val="nil"/>
            </w:tcBorders>
          </w:tcPr>
          <w:p w:rsidR="00F665E4" w:rsidRDefault="00F665E4" w:rsidP="00C46A49">
            <w:pPr>
              <w:ind w:right="144"/>
              <w:rPr>
                <w:snapToGrid w:val="0"/>
                <w:sz w:val="24"/>
              </w:rPr>
            </w:pPr>
          </w:p>
        </w:tc>
      </w:tr>
      <w:tr w:rsidR="00F665E4" w:rsidTr="00C46A49">
        <w:tc>
          <w:tcPr>
            <w:tcW w:w="864" w:type="dxa"/>
            <w:tcBorders>
              <w:top w:val="nil"/>
              <w:left w:val="nil"/>
              <w:bottom w:val="nil"/>
              <w:right w:val="nil"/>
            </w:tcBorders>
          </w:tcPr>
          <w:p w:rsidR="00F665E4" w:rsidRDefault="00F665E4" w:rsidP="00C46A49">
            <w:pPr>
              <w:ind w:right="144"/>
              <w:rPr>
                <w:snapToGrid w:val="0"/>
                <w:sz w:val="24"/>
              </w:rPr>
            </w:pPr>
            <w:r>
              <w:rPr>
                <w:snapToGrid w:val="0"/>
                <w:sz w:val="16"/>
              </w:rPr>
              <w:t>M</w:t>
            </w:r>
          </w:p>
        </w:tc>
        <w:tc>
          <w:tcPr>
            <w:tcW w:w="576" w:type="dxa"/>
            <w:tcBorders>
              <w:top w:val="nil"/>
              <w:left w:val="nil"/>
              <w:bottom w:val="nil"/>
              <w:right w:val="nil"/>
            </w:tcBorders>
          </w:tcPr>
          <w:p w:rsidR="00F665E4" w:rsidRDefault="00F665E4" w:rsidP="00C46A49">
            <w:pPr>
              <w:ind w:right="144"/>
              <w:rPr>
                <w:snapToGrid w:val="0"/>
                <w:sz w:val="24"/>
              </w:rPr>
            </w:pPr>
            <w:r>
              <w:rPr>
                <w:snapToGrid w:val="0"/>
                <w:sz w:val="16"/>
              </w:rPr>
              <w:t>150</w:t>
            </w:r>
          </w:p>
        </w:tc>
        <w:tc>
          <w:tcPr>
            <w:tcW w:w="720" w:type="dxa"/>
            <w:tcBorders>
              <w:top w:val="nil"/>
              <w:left w:val="nil"/>
              <w:bottom w:val="nil"/>
              <w:right w:val="nil"/>
            </w:tcBorders>
          </w:tcPr>
          <w:p w:rsidR="00F665E4" w:rsidRDefault="00F665E4" w:rsidP="00C46A49">
            <w:pPr>
              <w:ind w:right="144"/>
              <w:rPr>
                <w:snapToGrid w:val="0"/>
                <w:sz w:val="24"/>
              </w:rPr>
            </w:pPr>
            <w:r>
              <w:rPr>
                <w:snapToGrid w:val="0"/>
                <w:sz w:val="16"/>
              </w:rPr>
              <w:t>SE</w:t>
            </w:r>
          </w:p>
        </w:tc>
        <w:tc>
          <w:tcPr>
            <w:tcW w:w="3240" w:type="dxa"/>
            <w:tcBorders>
              <w:top w:val="nil"/>
              <w:left w:val="nil"/>
              <w:bottom w:val="nil"/>
              <w:right w:val="nil"/>
            </w:tcBorders>
          </w:tcPr>
          <w:p w:rsidR="00F665E4" w:rsidRDefault="00F665E4" w:rsidP="00C46A49">
            <w:pPr>
              <w:ind w:right="144"/>
              <w:rPr>
                <w:snapToGrid w:val="0"/>
                <w:sz w:val="24"/>
              </w:rPr>
            </w:pPr>
            <w:r>
              <w:rPr>
                <w:snapToGrid w:val="0"/>
                <w:sz w:val="16"/>
              </w:rPr>
              <w:t>Transaction Set Trailer</w:t>
            </w:r>
          </w:p>
        </w:tc>
        <w:tc>
          <w:tcPr>
            <w:tcW w:w="576" w:type="dxa"/>
            <w:tcBorders>
              <w:top w:val="nil"/>
              <w:left w:val="nil"/>
              <w:bottom w:val="nil"/>
              <w:right w:val="nil"/>
            </w:tcBorders>
          </w:tcPr>
          <w:p w:rsidR="00F665E4" w:rsidRDefault="00F665E4" w:rsidP="00C46A49">
            <w:pPr>
              <w:ind w:right="144"/>
              <w:jc w:val="center"/>
              <w:rPr>
                <w:snapToGrid w:val="0"/>
                <w:sz w:val="24"/>
              </w:rPr>
            </w:pPr>
            <w:r>
              <w:rPr>
                <w:snapToGrid w:val="0"/>
                <w:sz w:val="16"/>
              </w:rPr>
              <w:t>M</w:t>
            </w:r>
          </w:p>
        </w:tc>
        <w:tc>
          <w:tcPr>
            <w:tcW w:w="1007" w:type="dxa"/>
            <w:tcBorders>
              <w:top w:val="nil"/>
              <w:left w:val="nil"/>
              <w:bottom w:val="nil"/>
              <w:right w:val="nil"/>
            </w:tcBorders>
          </w:tcPr>
          <w:p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rsidR="00F665E4" w:rsidRDefault="00F665E4" w:rsidP="00C46A49">
            <w:pPr>
              <w:ind w:right="144"/>
              <w:jc w:val="right"/>
              <w:rPr>
                <w:snapToGrid w:val="0"/>
                <w:sz w:val="24"/>
              </w:rPr>
            </w:pPr>
          </w:p>
        </w:tc>
        <w:tc>
          <w:tcPr>
            <w:tcW w:w="864"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c>
          <w:tcPr>
            <w:tcW w:w="108" w:type="dxa"/>
            <w:tcBorders>
              <w:top w:val="nil"/>
              <w:left w:val="nil"/>
              <w:bottom w:val="nil"/>
              <w:right w:val="nil"/>
            </w:tcBorders>
          </w:tcPr>
          <w:p w:rsidR="00F665E4" w:rsidRDefault="00F665E4" w:rsidP="00C46A49">
            <w:pPr>
              <w:ind w:right="144"/>
              <w:jc w:val="center"/>
              <w:rPr>
                <w:snapToGrid w:val="0"/>
                <w:sz w:val="24"/>
              </w:rPr>
            </w:pPr>
          </w:p>
        </w:tc>
      </w:tr>
    </w:tbl>
    <w:p w:rsidR="00F665E4" w:rsidRDefault="00F665E4" w:rsidP="00F665E4">
      <w:pPr>
        <w:rPr>
          <w:snapToGrid w:val="0"/>
          <w:sz w:val="16"/>
        </w:rPr>
      </w:pPr>
    </w:p>
    <w:p w:rsidR="00F665E4" w:rsidRDefault="00F665E4" w:rsidP="00F665E4">
      <w:pPr>
        <w:rPr>
          <w:snapToGrid w:val="0"/>
        </w:rPr>
      </w:pPr>
      <w:r>
        <w:rPr>
          <w:b/>
          <w:snapToGrid w:val="0"/>
          <w:sz w:val="24"/>
        </w:rPr>
        <w:t>Transaction Set Notes</w:t>
      </w:r>
    </w:p>
    <w:p w:rsidR="00F665E4" w:rsidRDefault="00F665E4" w:rsidP="00F665E4">
      <w:pPr>
        <w:rPr>
          <w:snapToGrid w:val="0"/>
        </w:rPr>
      </w:pPr>
    </w:p>
    <w:p w:rsidR="00F665E4" w:rsidRDefault="00F665E4" w:rsidP="00F665E4">
      <w:pPr>
        <w:tabs>
          <w:tab w:val="left" w:pos="547"/>
        </w:tabs>
        <w:ind w:left="547" w:hanging="547"/>
        <w:rPr>
          <w:snapToGrid w:val="0"/>
        </w:rPr>
      </w:pPr>
      <w:r>
        <w:rPr>
          <w:b/>
          <w:snapToGrid w:val="0"/>
        </w:rPr>
        <w:t>1.</w:t>
      </w:r>
      <w:r>
        <w:rPr>
          <w:snapToGrid w:val="0"/>
        </w:rPr>
        <w:tab/>
        <w:t>The N1 loop is used to identify the transaction sender and receiver.</w:t>
      </w:r>
    </w:p>
    <w:p w:rsidR="00F665E4" w:rsidRDefault="00F665E4" w:rsidP="00F665E4">
      <w:pPr>
        <w:tabs>
          <w:tab w:val="right" w:pos="1800"/>
          <w:tab w:val="left" w:pos="2160"/>
        </w:tabs>
        <w:adjustRightInd w:val="0"/>
        <w:rPr>
          <w:snapToGrid w:val="0"/>
        </w:rPr>
      </w:pPr>
    </w:p>
    <w:p w:rsidR="00F665E4" w:rsidRDefault="00F665E4" w:rsidP="00F665E4">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rsidR="00F665E4" w:rsidRDefault="00F665E4" w:rsidP="00F665E4">
      <w:pPr>
        <w:adjustRightInd w:val="0"/>
      </w:pPr>
    </w:p>
    <w:p w:rsidR="00F665E4" w:rsidRDefault="00F665E4" w:rsidP="00F665E4">
      <w:pPr>
        <w:adjustRightInd w:val="0"/>
      </w:pPr>
      <w:r>
        <w:t>Receipt of the Select Language Characters found in Section 3.3.2 item (4) of the Application Control Structure may be rejected with a 997 Reject transaction by recipient.</w:t>
      </w:r>
    </w:p>
    <w:p w:rsidR="00F665E4" w:rsidRDefault="00F665E4" w:rsidP="00F665E4">
      <w:pPr>
        <w:adjustRightInd w:val="0"/>
      </w:pPr>
    </w:p>
    <w:p w:rsidR="00F665E4" w:rsidRDefault="00F665E4" w:rsidP="00F665E4">
      <w:pPr>
        <w:adjustRightInd w:val="0"/>
      </w:pPr>
      <w:r>
        <w:t>For reference, the Select Language Characters found in Section 3.3.2 item (4) of the ANSI Standards are:</w:t>
      </w:r>
    </w:p>
    <w:p w:rsidR="00F665E4" w:rsidRDefault="00F665E4" w:rsidP="00F665E4">
      <w:pPr>
        <w:tabs>
          <w:tab w:val="right" w:pos="1800"/>
          <w:tab w:val="left" w:pos="2160"/>
        </w:tabs>
        <w:adjustRightInd w:val="0"/>
        <w:ind w:left="2160" w:hanging="2160"/>
      </w:pPr>
      <w:r>
        <w:t>À|Á|Â|Ä|à|á|â|ä|È|É|Ê|è|é|ê|ë|Ì|Í|Î|ì|í|î|ï|Ò|Ó|Ô|Ö|ò|ó|ô|ö|Ù|Ú|Û|Ü|ù|ú|û|ü|Ç|ç|Ñ|ñ|¿|¡</w:t>
      </w:r>
    </w:p>
    <w:p w:rsidR="00DD61DA" w:rsidRDefault="00F665E4" w:rsidP="00B60B45">
      <w:pPr>
        <w:tabs>
          <w:tab w:val="right" w:pos="1800"/>
          <w:tab w:val="left" w:pos="2160"/>
        </w:tabs>
        <w:adjustRightInd w:val="0"/>
        <w:ind w:left="2160" w:hanging="2160"/>
        <w:rPr>
          <w:b/>
          <w:szCs w:val="24"/>
        </w:rPr>
      </w:pPr>
      <w:r>
        <w:br w:type="page"/>
      </w:r>
      <w:r w:rsidR="00B60B45">
        <w:rPr>
          <w:b/>
          <w:szCs w:val="24"/>
        </w:rPr>
        <w:lastRenderedPageBreak/>
        <w:tab/>
        <w:t>Segment:</w:t>
      </w:r>
      <w:r w:rsidR="00B60B45">
        <w:rPr>
          <w:b/>
          <w:szCs w:val="24"/>
        </w:rPr>
        <w:tab/>
      </w:r>
      <w:r w:rsidR="00B60B45">
        <w:rPr>
          <w:b/>
          <w:sz w:val="40"/>
          <w:szCs w:val="24"/>
        </w:rPr>
        <w:t xml:space="preserve">ST </w:t>
      </w:r>
      <w:r w:rsidR="00B60B45">
        <w:rPr>
          <w:b/>
          <w:szCs w:val="24"/>
        </w:rPr>
        <w:t>Transaction Set Header</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DD61DA" w:rsidRDefault="00B60B45">
      <w:pPr>
        <w:tabs>
          <w:tab w:val="right" w:pos="1800"/>
          <w:tab w:val="left" w:pos="2160"/>
        </w:tabs>
        <w:adjustRightInd w:val="0"/>
        <w:ind w:left="2160" w:hanging="2160"/>
        <w:rPr>
          <w:szCs w:val="24"/>
        </w:rPr>
      </w:pPr>
      <w:r>
        <w:rPr>
          <w:szCs w:val="24"/>
        </w:rPr>
        <w:tab/>
      </w:r>
      <w:r>
        <w:rPr>
          <w:b/>
          <w:szCs w:val="24"/>
        </w:rPr>
        <w:t>Loop:</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 w:val="24"/>
                <w:szCs w:val="24"/>
              </w:rPr>
            </w:pPr>
            <w:r>
              <w:rPr>
                <w:szCs w:val="24"/>
              </w:rPr>
              <w:t>ST~814~000000001</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ST01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2"/>
            <w:tcBorders>
              <w:top w:val="nil"/>
              <w:left w:val="nil"/>
              <w:bottom w:val="nil"/>
              <w:right w:val="nil"/>
            </w:tcBorders>
          </w:tcPr>
          <w:p w:rsidR="00DD61DA" w:rsidRDefault="00B60B45">
            <w:pPr>
              <w:adjustRightInd w:val="0"/>
              <w:ind w:right="144"/>
              <w:rPr>
                <w:sz w:val="24"/>
                <w:szCs w:val="24"/>
              </w:rPr>
            </w:pPr>
            <w:r>
              <w:rPr>
                <w:b/>
                <w:szCs w:val="24"/>
              </w:rPr>
              <w:t>ID 3/3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7"/>
            <w:tcBorders>
              <w:top w:val="nil"/>
              <w:left w:val="nil"/>
              <w:bottom w:val="nil"/>
              <w:right w:val="nil"/>
            </w:tcBorders>
          </w:tcPr>
          <w:p w:rsidR="00DD61DA" w:rsidRDefault="00B60B45">
            <w:pPr>
              <w:adjustRightInd w:val="0"/>
              <w:ind w:right="144"/>
              <w:rPr>
                <w:sz w:val="24"/>
                <w:szCs w:val="24"/>
              </w:rPr>
            </w:pPr>
            <w:r>
              <w:rPr>
                <w:szCs w:val="24"/>
              </w:rPr>
              <w:t>Code uniquely identifying a Transaction Set</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814</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4"/>
            <w:tcBorders>
              <w:top w:val="nil"/>
              <w:left w:val="nil"/>
              <w:bottom w:val="nil"/>
              <w:right w:val="nil"/>
            </w:tcBorders>
          </w:tcPr>
          <w:p w:rsidR="00DD61DA" w:rsidRDefault="00B60B45">
            <w:pPr>
              <w:adjustRightInd w:val="0"/>
              <w:ind w:right="144"/>
              <w:rPr>
                <w:sz w:val="24"/>
                <w:szCs w:val="24"/>
              </w:rPr>
            </w:pPr>
            <w:r>
              <w:rPr>
                <w:szCs w:val="24"/>
              </w:rPr>
              <w:t>General Request, Response or Confirmation</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ST02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2"/>
            <w:tcBorders>
              <w:top w:val="nil"/>
              <w:left w:val="nil"/>
              <w:bottom w:val="nil"/>
              <w:right w:val="nil"/>
            </w:tcBorders>
          </w:tcPr>
          <w:p w:rsidR="00DD61DA" w:rsidRDefault="00B60B45">
            <w:pPr>
              <w:adjustRightInd w:val="0"/>
              <w:ind w:right="144"/>
              <w:rPr>
                <w:sz w:val="24"/>
                <w:szCs w:val="24"/>
              </w:rPr>
            </w:pPr>
            <w:r>
              <w:rPr>
                <w:b/>
                <w:szCs w:val="24"/>
              </w:rPr>
              <w:t>AN 4/9</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7"/>
            <w:tcBorders>
              <w:top w:val="nil"/>
              <w:left w:val="nil"/>
              <w:bottom w:val="nil"/>
              <w:right w:val="nil"/>
            </w:tcBorders>
          </w:tcPr>
          <w:p w:rsidR="00DD61DA" w:rsidRDefault="00B60B45">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DD61DA" w:rsidRDefault="00B60B45">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DD61DA" w:rsidRDefault="00B60B45">
      <w:pPr>
        <w:tabs>
          <w:tab w:val="right" w:pos="1800"/>
          <w:tab w:val="left" w:pos="2160"/>
        </w:tabs>
        <w:adjustRightInd w:val="0"/>
        <w:ind w:left="2160" w:hanging="2160"/>
        <w:rPr>
          <w:szCs w:val="24"/>
        </w:rPr>
      </w:pPr>
      <w:r>
        <w:rPr>
          <w:szCs w:val="24"/>
        </w:rPr>
        <w:tab/>
      </w:r>
      <w:r>
        <w:rPr>
          <w:b/>
          <w:szCs w:val="24"/>
        </w:rPr>
        <w:t>Loop:</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 w:val="24"/>
                <w:szCs w:val="24"/>
              </w:rPr>
            </w:pPr>
            <w:r>
              <w:rPr>
                <w:szCs w:val="24"/>
              </w:rPr>
              <w:t>BGN~11~200104021956531~20010402~~~200104011956531~~27</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BGN01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purpose of transaction set</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11</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Response</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BGN02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1/30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Reference information as defined for a particular Transaction Set or as specified by the Reference Identification Qualifier</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Cs w:val="24"/>
              </w:rPr>
            </w:pPr>
            <w:r>
              <w:rPr>
                <w:szCs w:val="24"/>
              </w:rPr>
              <w:t>A unique transaction identification number assigned by the originator of this transaction.  This number must be unique over time.</w:t>
            </w:r>
          </w:p>
          <w:p w:rsidR="00DD61DA" w:rsidRDefault="00DD61DA">
            <w:pPr>
              <w:adjustRightInd w:val="0"/>
              <w:ind w:right="144"/>
              <w:rPr>
                <w:szCs w:val="24"/>
              </w:rPr>
            </w:pPr>
          </w:p>
          <w:p w:rsidR="00DD61DA" w:rsidRDefault="00B60B45">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BGN03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Date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DT 8/8</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Date expressed as CCYYMMDD</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The transaction creation date - the date that the data was processed by the sender's application system.</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BGN06</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1/30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Reference information as defined for a particular Transaction Set or as specified by the Reference Identification Qualifier</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Refers to the BGN02 of the Ad-Hoc Historical Usage Request (814_26).</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BGN08</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Action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1/2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indicating type of action</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This segment is used to initially identify the type of 814 that is being sent or received.  Ignore the ANSI X12 definition of the code.</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27</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Moved - Follow Up</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Indicates Texas SET Transaction 814_27</w:t>
            </w:r>
          </w:p>
        </w:tc>
      </w:tr>
    </w:tbl>
    <w:p w:rsidR="00DD61DA" w:rsidRDefault="00B60B45">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 when the 814_27 is initiated by the TDSP.  Otherwise not used.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N1~8S~TDSP COMPANY~1~007909411 (ERCOT to CR) - When the 814_27 is received from the TDSP</w:t>
            </w:r>
          </w:p>
          <w:p w:rsidR="00DD61DA" w:rsidRDefault="00B60B45">
            <w:pPr>
              <w:adjustRightInd w:val="0"/>
              <w:ind w:right="144"/>
              <w:rPr>
                <w:sz w:val="24"/>
                <w:szCs w:val="24"/>
              </w:rPr>
            </w:pPr>
            <w:r>
              <w:rPr>
                <w:szCs w:val="24"/>
              </w:rPr>
              <w:t>N1~8S~TDSP COMPANY~1~007909411~~41 (TDSP to ERCOT)</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an organizational entity, a physical location, property or an individual</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8S</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Consumer Service Provider (CSP)</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Transmission Distribution Service Provider (TDSP)</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Name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1/60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Free-form name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TDSP Name</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1/2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designating the system/method of code structure used for Identification Code (67)</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1</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D-U-N-S Number, Dun &amp; Bradstreet</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9</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D-U-N-S+4, D-U-N-S Number with Four Character Suffix</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N104</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Identification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2/80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 party or other code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TDSP D-U-N-S Number or D-U-N-S + 4 Number</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Dep</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N106</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an organizational entity, a physical location, property or an individual</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Required if TDSP is the sender, otherwise not used.</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41</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Submitter</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OA</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Electronic Return Originator</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Required when the original 814_26 from the CR is being rejected by TDSP. (The N106 code will be changed by ERCOT only).  Required when the original 814_26 is being rejected by the TDSP and ERCOT is forwarding the transaction on to the CR.</w:t>
            </w:r>
          </w:p>
        </w:tc>
      </w:tr>
    </w:tbl>
    <w:p w:rsidR="00DD61DA" w:rsidRDefault="00B60B45">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N1~AY~ERCOT~1~183529049~~41 (ERCOT to CR)</w:t>
            </w:r>
          </w:p>
          <w:p w:rsidR="00DD61DA" w:rsidRDefault="00B60B45">
            <w:pPr>
              <w:adjustRightInd w:val="0"/>
              <w:ind w:right="144"/>
              <w:rPr>
                <w:sz w:val="24"/>
                <w:szCs w:val="24"/>
              </w:rPr>
            </w:pPr>
            <w:r>
              <w:rPr>
                <w:szCs w:val="24"/>
              </w:rPr>
              <w:t>N1~AY~ERCOT~1~183529049~~40 (TDSP to ERCOT)</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an organizational entity, a physical location, property or an individual</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AY</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Clearinghouse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ERCOT</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Name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1/60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Free-form name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ERCOT Name</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1/2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designating the system/method of code structure used for Identification Code (67)</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1</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D-U-N-S Number, Dun &amp; Bradstreet</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N104</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Identification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2/80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 party or other code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ERCOT D-U-N-S Number</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N106</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an organizational entity, a physical location, property or an individual</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40</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Receiver</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41</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Submitter</w:t>
            </w:r>
          </w:p>
        </w:tc>
      </w:tr>
    </w:tbl>
    <w:p w:rsidR="00DD61DA" w:rsidRDefault="00B60B45">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N1~SJ~CR NAME~1~007909422~~40 (ERCOT to CR)</w:t>
            </w:r>
          </w:p>
          <w:p w:rsidR="00DD61DA" w:rsidRDefault="00B60B45">
            <w:pPr>
              <w:adjustRightInd w:val="0"/>
              <w:ind w:right="144"/>
              <w:rPr>
                <w:sz w:val="24"/>
                <w:szCs w:val="24"/>
              </w:rPr>
            </w:pPr>
            <w:r>
              <w:rPr>
                <w:szCs w:val="24"/>
              </w:rPr>
              <w:t>N1~SJ~CR NAME~1~007909422 (TDSP to ERCOT)</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an organizational entity, a physical location, property or an individual</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SJ</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Service Provider</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Competitive Retailer (CR)</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Name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1/60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Free-form name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CR Name</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1/2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designating the system/method of code structure used for Identification Code (67)</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1</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D-U-N-S Number, Dun &amp; Bradstreet</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9</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D-U-N-S+4, D-U-N-S Number with Four Character Suffix</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N104</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Identification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2/80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 party or other code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CR D-U-N-S Number or D-U-N-S + 4 Number</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Dep</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N106</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an organizational entity, a physical location, property or an individual</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Required if CR is the receiver, otherwise not used.</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40</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Receiver</w:t>
            </w:r>
          </w:p>
        </w:tc>
      </w:tr>
    </w:tbl>
    <w:p w:rsidR="00DD61DA" w:rsidRDefault="00B60B45">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This LIN will echo the LIN from the Ad-Hoc Historical Usage Request (814_26).</w:t>
            </w:r>
          </w:p>
          <w:p w:rsidR="00DD61DA" w:rsidRDefault="00DD61DA">
            <w:pPr>
              <w:adjustRightInd w:val="0"/>
              <w:ind w:right="144"/>
              <w:rPr>
                <w:szCs w:val="24"/>
              </w:rPr>
            </w:pPr>
          </w:p>
          <w:p w:rsidR="00DD61DA" w:rsidRDefault="00B60B45">
            <w:pPr>
              <w:adjustRightInd w:val="0"/>
              <w:ind w:right="144"/>
              <w:rPr>
                <w:szCs w:val="24"/>
              </w:rPr>
            </w:pPr>
            <w:r>
              <w:rPr>
                <w:szCs w:val="24"/>
              </w:rPr>
              <w:t>Only 1 LIN Loop per EDI transaction is accepted in the Texas Market</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LIN~1~SH~EL~SH~HI</w:t>
            </w:r>
          </w:p>
          <w:p w:rsidR="00DD61DA" w:rsidRDefault="00B60B45">
            <w:pPr>
              <w:adjustRightInd w:val="0"/>
              <w:ind w:right="144"/>
              <w:rPr>
                <w:szCs w:val="24"/>
              </w:rPr>
            </w:pPr>
            <w:r>
              <w:rPr>
                <w:szCs w:val="24"/>
              </w:rPr>
              <w:t xml:space="preserve">   Request for Historical Usage for each detail interval, which also includes a summary by meter.</w:t>
            </w:r>
          </w:p>
          <w:p w:rsidR="00DD61DA" w:rsidRDefault="00B60B45">
            <w:pPr>
              <w:adjustRightInd w:val="0"/>
              <w:ind w:right="144"/>
              <w:rPr>
                <w:szCs w:val="24"/>
              </w:rPr>
            </w:pPr>
            <w:r>
              <w:rPr>
                <w:szCs w:val="24"/>
              </w:rPr>
              <w:t>LIN~1~SH~EL~SH~HU</w:t>
            </w:r>
          </w:p>
          <w:p w:rsidR="00DD61DA" w:rsidRDefault="00B60B45">
            <w:pPr>
              <w:adjustRightInd w:val="0"/>
              <w:ind w:right="144"/>
              <w:rPr>
                <w:sz w:val="24"/>
                <w:szCs w:val="24"/>
              </w:rPr>
            </w:pPr>
            <w:r>
              <w:rPr>
                <w:szCs w:val="24"/>
              </w:rPr>
              <w:t xml:space="preserve">   Request for Historical Usage at the Meter Level or for Unmetered Services</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LIN01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Assigned Identification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1/20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Alphanumeric characters assigned for differentiation within a transaction set</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LIN02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the type/source of the descriptive number used in Product/Service ID (234)</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SH</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Service Requested</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LIN03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Product/Service ID</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1/48</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Identifying number for a product or service</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Commodity</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EL</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Electric Service</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LIN04</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the type/source of the descriptive number used in Product/Service ID (234)</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SH</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Service Requested</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lastRenderedPageBreak/>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LIN05</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Product/Service ID</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1/48</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Identifying number for a product or service</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HI</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Historical Interval Usage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Cs w:val="24"/>
              </w:rPr>
            </w:pPr>
            <w:r>
              <w:rPr>
                <w:szCs w:val="24"/>
              </w:rPr>
              <w:t xml:space="preserve">Request to obtain Historical Interval Usage for this premise by interval.  </w:t>
            </w:r>
          </w:p>
          <w:p w:rsidR="00DD61DA" w:rsidRDefault="00DD61DA">
            <w:pPr>
              <w:adjustRightInd w:val="0"/>
              <w:ind w:right="144"/>
              <w:rPr>
                <w:szCs w:val="24"/>
              </w:rPr>
            </w:pPr>
          </w:p>
          <w:p w:rsidR="00DD61DA" w:rsidRDefault="00B60B45">
            <w:pPr>
              <w:adjustRightInd w:val="0"/>
              <w:ind w:right="144"/>
              <w:rPr>
                <w:szCs w:val="24"/>
              </w:rPr>
            </w:pPr>
            <w:r>
              <w:rPr>
                <w:szCs w:val="24"/>
              </w:rPr>
              <w:t>If the intervals are available, the TDSP will send the 867_02 Historical Usage, containing the following two PTD Loops:</w:t>
            </w:r>
          </w:p>
          <w:p w:rsidR="00DD61DA" w:rsidRDefault="00B60B45">
            <w:pPr>
              <w:adjustRightInd w:val="0"/>
              <w:ind w:right="144"/>
              <w:rPr>
                <w:szCs w:val="24"/>
              </w:rPr>
            </w:pPr>
            <w:r>
              <w:rPr>
                <w:szCs w:val="24"/>
              </w:rPr>
              <w:t xml:space="preserve">     PTD~BO (Interval Summary) </w:t>
            </w:r>
          </w:p>
          <w:p w:rsidR="00DD61DA" w:rsidRDefault="00B60B45">
            <w:pPr>
              <w:adjustRightInd w:val="0"/>
              <w:ind w:right="144"/>
              <w:rPr>
                <w:szCs w:val="24"/>
              </w:rPr>
            </w:pPr>
            <w:r>
              <w:rPr>
                <w:szCs w:val="24"/>
              </w:rPr>
              <w:t xml:space="preserve">     PTD~PM (Interval Detail)</w:t>
            </w:r>
          </w:p>
          <w:p w:rsidR="00DD61DA" w:rsidRDefault="00DD61DA">
            <w:pPr>
              <w:adjustRightInd w:val="0"/>
              <w:ind w:right="144"/>
              <w:rPr>
                <w:szCs w:val="24"/>
              </w:rPr>
            </w:pPr>
          </w:p>
          <w:p w:rsidR="00DD61DA" w:rsidRDefault="00B60B45">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rsidR="00DD61DA" w:rsidRDefault="00B60B45">
            <w:pPr>
              <w:adjustRightInd w:val="0"/>
              <w:ind w:right="144"/>
              <w:rPr>
                <w:szCs w:val="24"/>
              </w:rPr>
            </w:pPr>
            <w:r>
              <w:rPr>
                <w:szCs w:val="24"/>
              </w:rPr>
              <w:t xml:space="preserve">     PTD~BD (Unmetered Services)</w:t>
            </w:r>
          </w:p>
          <w:p w:rsidR="00DD61DA" w:rsidRDefault="00B60B45">
            <w:pPr>
              <w:adjustRightInd w:val="0"/>
              <w:ind w:right="144"/>
              <w:rPr>
                <w:szCs w:val="24"/>
              </w:rPr>
            </w:pPr>
            <w:r>
              <w:rPr>
                <w:szCs w:val="24"/>
              </w:rPr>
              <w:t xml:space="preserve">     PTD~BO (Interval Summary) </w:t>
            </w:r>
          </w:p>
          <w:p w:rsidR="00DD61DA" w:rsidRDefault="00B60B45">
            <w:pPr>
              <w:adjustRightInd w:val="0"/>
              <w:ind w:right="144"/>
              <w:rPr>
                <w:sz w:val="24"/>
                <w:szCs w:val="24"/>
              </w:rPr>
            </w:pPr>
            <w:r>
              <w:rPr>
                <w:szCs w:val="24"/>
              </w:rPr>
              <w:t xml:space="preserve">     PTD~PL (Non-Interval Detail)</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HU</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Historical Summarized Usage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rsidR="00DD61DA" w:rsidRDefault="00B60B45">
            <w:pPr>
              <w:adjustRightInd w:val="0"/>
              <w:ind w:right="144"/>
              <w:rPr>
                <w:szCs w:val="24"/>
              </w:rPr>
            </w:pPr>
            <w:r>
              <w:rPr>
                <w:szCs w:val="24"/>
              </w:rPr>
              <w:t xml:space="preserve">     PTD~BD (Unmetered Services)</w:t>
            </w:r>
          </w:p>
          <w:p w:rsidR="00DD61DA" w:rsidRDefault="00B60B45">
            <w:pPr>
              <w:adjustRightInd w:val="0"/>
              <w:ind w:right="144"/>
              <w:rPr>
                <w:szCs w:val="24"/>
              </w:rPr>
            </w:pPr>
            <w:r>
              <w:rPr>
                <w:szCs w:val="24"/>
              </w:rPr>
              <w:t xml:space="preserve">     PTD~BO (Interval Summary) </w:t>
            </w:r>
          </w:p>
          <w:p w:rsidR="00DD61DA" w:rsidRDefault="00B60B45">
            <w:pPr>
              <w:adjustRightInd w:val="0"/>
              <w:ind w:right="144"/>
              <w:rPr>
                <w:sz w:val="24"/>
                <w:szCs w:val="24"/>
              </w:rPr>
            </w:pPr>
            <w:r>
              <w:rPr>
                <w:szCs w:val="24"/>
              </w:rPr>
              <w:t xml:space="preserve">     PTD~PL (Non-Interval Detail)</w:t>
            </w:r>
          </w:p>
        </w:tc>
      </w:tr>
    </w:tbl>
    <w:p w:rsidR="00DD61DA" w:rsidRDefault="00B60B45">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DD61DA" w:rsidRPr="00B60B45" w:rsidRDefault="00B60B45">
      <w:pPr>
        <w:tabs>
          <w:tab w:val="right" w:pos="1800"/>
          <w:tab w:val="left" w:pos="2160"/>
          <w:tab w:val="left" w:pos="2520"/>
        </w:tabs>
        <w:adjustRightInd w:val="0"/>
        <w:ind w:left="2520" w:hanging="2520"/>
      </w:pPr>
      <w:r>
        <w:rPr>
          <w:szCs w:val="24"/>
        </w:rPr>
        <w:tab/>
      </w:r>
      <w:r w:rsidRPr="00B60B45">
        <w:rPr>
          <w:b/>
        </w:rPr>
        <w:t>Syntax Notes:</w:t>
      </w:r>
    </w:p>
    <w:p w:rsidR="00DD61DA" w:rsidRPr="00B60B45" w:rsidRDefault="00B60B45">
      <w:pPr>
        <w:tabs>
          <w:tab w:val="right" w:pos="1800"/>
          <w:tab w:val="left" w:pos="2160"/>
          <w:tab w:val="left" w:pos="2520"/>
        </w:tabs>
        <w:adjustRightInd w:val="0"/>
        <w:ind w:left="2520" w:hanging="2520"/>
      </w:pPr>
      <w:r w:rsidRPr="00B60B45">
        <w:tab/>
      </w:r>
      <w:r w:rsidRPr="00B60B45">
        <w:rPr>
          <w:b/>
        </w:rPr>
        <w:t>Semantic Notes:</w:t>
      </w:r>
    </w:p>
    <w:p w:rsidR="00DD61DA" w:rsidRPr="00B60B45" w:rsidRDefault="00B60B45">
      <w:pPr>
        <w:tabs>
          <w:tab w:val="right" w:pos="1800"/>
          <w:tab w:val="left" w:pos="2160"/>
          <w:tab w:val="left" w:pos="2520"/>
        </w:tabs>
        <w:adjustRightInd w:val="0"/>
        <w:ind w:left="2520" w:hanging="2520"/>
      </w:pPr>
      <w:r w:rsidRPr="00B60B45">
        <w:tab/>
      </w:r>
      <w:r w:rsidRPr="00B60B4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Identifies the action to be taken or the status of a requested action for the service identified in the LIN segment.</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 w:val="24"/>
                <w:szCs w:val="24"/>
              </w:rPr>
            </w:pPr>
            <w:r>
              <w:rPr>
                <w:szCs w:val="24"/>
              </w:rPr>
              <w:t>ASI~WQ~029</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ASI01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Action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1/2</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indicating type of action</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U</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Reject</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WQ</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Accept</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Cs w:val="24"/>
              </w:rPr>
            </w:pPr>
            <w:r>
              <w:rPr>
                <w:szCs w:val="24"/>
              </w:rPr>
              <w:t xml:space="preserve">(Note:  WQ response does not mean that the TDSP will provide an 867_02 Historical Usage transaction to the CR or ERCOT) </w:t>
            </w:r>
          </w:p>
          <w:p w:rsidR="00DD61DA" w:rsidRDefault="00DD61DA">
            <w:pPr>
              <w:adjustRightInd w:val="0"/>
              <w:ind w:right="144"/>
              <w:rPr>
                <w:szCs w:val="24"/>
              </w:rPr>
            </w:pPr>
          </w:p>
          <w:p w:rsidR="00DD61DA" w:rsidRDefault="00B60B45">
            <w:pPr>
              <w:adjustRightInd w:val="0"/>
              <w:ind w:right="144"/>
              <w:rPr>
                <w:sz w:val="24"/>
                <w:szCs w:val="24"/>
              </w:rPr>
            </w:pPr>
            <w:r>
              <w:rPr>
                <w:szCs w:val="24"/>
              </w:rPr>
              <w:t>Note: Receipt of the TX SET 814_27 Accept Transaction will close the Business Process Instance (BPI) for ERCOT.</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ASI02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Maintenance Type Code</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3/3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identifying the specific type of item maintenance</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029</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Inquiry</w:t>
            </w:r>
          </w:p>
        </w:tc>
      </w:tr>
    </w:tbl>
    <w:p w:rsidR="00DD61DA" w:rsidRDefault="00B60B45">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(Status Reason)</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&gt;1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Accept Response: Required when status information must be conveyed.</w:t>
            </w:r>
          </w:p>
          <w:p w:rsidR="00DD61DA" w:rsidRDefault="00B60B45">
            <w:pPr>
              <w:adjustRightInd w:val="0"/>
              <w:ind w:right="144"/>
              <w:rPr>
                <w:szCs w:val="24"/>
              </w:rPr>
            </w:pPr>
            <w:r>
              <w:rPr>
                <w:szCs w:val="24"/>
              </w:rPr>
              <w:t>Reject Response: Not Used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Pr="00B60B45" w:rsidRDefault="00B60B45">
            <w:pPr>
              <w:adjustRightInd w:val="0"/>
              <w:ind w:right="144"/>
              <w:rPr>
                <w:sz w:val="24"/>
              </w:rPr>
            </w:pPr>
            <w:r w:rsidRPr="00B60B45">
              <w:t>REF~1P~HUU~HISTORICAL USAGE UNAVAILABLE</w:t>
            </w:r>
          </w:p>
        </w:tc>
      </w:tr>
    </w:tbl>
    <w:p w:rsidR="00DD61DA" w:rsidRPr="00B60B45" w:rsidRDefault="00DD61DA">
      <w:pPr>
        <w:adjustRightInd w:val="0"/>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qualifying the Reference Identification</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1P</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Accessorial Status Code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Used on the response when the request is accepted, and additional status information must be provided.</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1/30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Reference information as defined for a particular Transaction Set or as specified by the Reference Identification Qualifier</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A13</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Other</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 xml:space="preserve">Explanation Required in REF03.  </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HIU</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Historical Interval Usage Unavailable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Summarized Historical Usage will be provided in the TX SET 867_02 Historical Usage Transaction.</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HUU</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Historical Usage Unavailable</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No Historical Usage Available for this ESI ID</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Dep</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Description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1/80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A free-form description to clarify the related data elements and their content</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Used to further describe the reason code sent in REF02. Code "A13" requires a text explanation in this element.</w:t>
            </w:r>
          </w:p>
        </w:tc>
      </w:tr>
    </w:tbl>
    <w:p w:rsidR="00DD61DA" w:rsidRDefault="00B60B45">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(Rejection Reason)</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&gt;1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More than one rejection reason code may be sent, by repeating the REF~7G segment.</w:t>
            </w:r>
          </w:p>
          <w:p w:rsidR="00DD61DA" w:rsidRDefault="00DD61DA">
            <w:pPr>
              <w:adjustRightInd w:val="0"/>
              <w:ind w:right="144"/>
              <w:rPr>
                <w:szCs w:val="24"/>
              </w:rPr>
            </w:pPr>
          </w:p>
          <w:p w:rsidR="00DD61DA" w:rsidRDefault="00B60B45">
            <w:pPr>
              <w:adjustRightInd w:val="0"/>
              <w:ind w:right="144"/>
              <w:rPr>
                <w:szCs w:val="24"/>
              </w:rPr>
            </w:pPr>
            <w:r>
              <w:rPr>
                <w:szCs w:val="24"/>
              </w:rPr>
              <w:t xml:space="preserve">Accept Response: Not Used    </w:t>
            </w:r>
          </w:p>
          <w:p w:rsidR="00DD61DA" w:rsidRDefault="00B60B45">
            <w:pPr>
              <w:adjustRightInd w:val="0"/>
              <w:ind w:right="144"/>
              <w:rPr>
                <w:szCs w:val="24"/>
              </w:rPr>
            </w:pPr>
            <w:r>
              <w:rPr>
                <w:szCs w:val="24"/>
              </w:rPr>
              <w:t>Reject Response: 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 w:val="24"/>
                <w:szCs w:val="24"/>
              </w:rPr>
            </w:pPr>
            <w:r>
              <w:rPr>
                <w:szCs w:val="24"/>
              </w:rPr>
              <w:t>REF~7G~A13~ADDITIONAL REASON TEXT HERE</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rsidTr="0047382B">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REF01</w:t>
            </w:r>
          </w:p>
        </w:tc>
        <w:tc>
          <w:tcPr>
            <w:tcW w:w="893" w:type="dxa"/>
            <w:tcBorders>
              <w:top w:val="nil"/>
              <w:left w:val="nil"/>
              <w:bottom w:val="nil"/>
              <w:right w:val="nil"/>
            </w:tcBorders>
          </w:tcPr>
          <w:p w:rsidR="00DD61DA" w:rsidRDefault="00B60B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20"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rsidTr="0047382B">
        <w:trPr>
          <w:gridAfter w:val="1"/>
          <w:wAfter w:w="331"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9" w:type="dxa"/>
            <w:gridSpan w:val="8"/>
            <w:tcBorders>
              <w:top w:val="nil"/>
              <w:left w:val="nil"/>
              <w:bottom w:val="nil"/>
              <w:right w:val="nil"/>
            </w:tcBorders>
          </w:tcPr>
          <w:p w:rsidR="00DD61DA" w:rsidRDefault="00B60B45">
            <w:pPr>
              <w:adjustRightInd w:val="0"/>
              <w:ind w:right="144"/>
              <w:rPr>
                <w:sz w:val="24"/>
                <w:szCs w:val="24"/>
              </w:rPr>
            </w:pPr>
            <w:r>
              <w:rPr>
                <w:szCs w:val="24"/>
              </w:rPr>
              <w:t>Code qualifying the Reference Identification</w:t>
            </w:r>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7G</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Data Quality Reject Reason</w:t>
            </w:r>
          </w:p>
        </w:tc>
      </w:tr>
      <w:tr w:rsidR="00DD61DA" w:rsidTr="0047382B">
        <w:trPr>
          <w:gridAfter w:val="2"/>
          <w:wAfter w:w="474"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6"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Reject reasons associated with a reject status notification.</w:t>
            </w:r>
          </w:p>
        </w:tc>
      </w:tr>
      <w:tr w:rsidR="00DD61DA" w:rsidTr="0047382B">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REF02</w:t>
            </w:r>
          </w:p>
        </w:tc>
        <w:tc>
          <w:tcPr>
            <w:tcW w:w="893" w:type="dxa"/>
            <w:tcBorders>
              <w:top w:val="nil"/>
              <w:left w:val="nil"/>
              <w:bottom w:val="nil"/>
              <w:right w:val="nil"/>
            </w:tcBorders>
          </w:tcPr>
          <w:p w:rsidR="00DD61DA" w:rsidRDefault="00B60B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20"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1/30</w:t>
            </w:r>
          </w:p>
        </w:tc>
      </w:tr>
      <w:tr w:rsidR="00DD61DA" w:rsidTr="0047382B">
        <w:trPr>
          <w:gridAfter w:val="1"/>
          <w:wAfter w:w="331"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9" w:type="dxa"/>
            <w:gridSpan w:val="8"/>
            <w:tcBorders>
              <w:top w:val="nil"/>
              <w:left w:val="nil"/>
              <w:bottom w:val="nil"/>
              <w:right w:val="nil"/>
            </w:tcBorders>
          </w:tcPr>
          <w:p w:rsidR="00DD61DA" w:rsidRDefault="00B60B45">
            <w:pPr>
              <w:adjustRightInd w:val="0"/>
              <w:ind w:right="144"/>
              <w:rPr>
                <w:sz w:val="24"/>
                <w:szCs w:val="24"/>
              </w:rPr>
            </w:pPr>
            <w:r>
              <w:rPr>
                <w:szCs w:val="24"/>
              </w:rPr>
              <w:t>Reference information as defined for a particular Transaction Set or as specified by the Reference Identification Qualifier</w:t>
            </w:r>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008</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ESI ID Exists but is not active</w:t>
            </w:r>
          </w:p>
        </w:tc>
      </w:tr>
      <w:tr w:rsidR="00DD61DA" w:rsidTr="0047382B">
        <w:trPr>
          <w:gridAfter w:val="2"/>
          <w:wAfter w:w="474"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6"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Retired</w:t>
            </w:r>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017</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Service Terminated Because the Service Provider Went Out of Business</w:t>
            </w:r>
          </w:p>
        </w:tc>
      </w:tr>
      <w:tr w:rsidR="00DD61DA" w:rsidTr="0047382B">
        <w:trPr>
          <w:gridAfter w:val="2"/>
          <w:wAfter w:w="474"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6"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Received initiating TX SET transaction from CR that is exiting the Market</w:t>
            </w:r>
            <w:ins w:id="9" w:author="Thurman, Kathryn" w:date="2021-01-22T10:03:00Z">
              <w:r w:rsidR="00AF310A">
                <w:rPr>
                  <w:szCs w:val="24"/>
                </w:rPr>
                <w:t>. For ERCOT Use Only.</w:t>
              </w:r>
            </w:ins>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A13</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Other</w:t>
            </w:r>
          </w:p>
        </w:tc>
      </w:tr>
      <w:tr w:rsidR="00DD61DA" w:rsidTr="0047382B">
        <w:trPr>
          <w:gridAfter w:val="2"/>
          <w:wAfter w:w="474"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6"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 xml:space="preserve">Explanation Required in REF03.  </w:t>
            </w:r>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A76</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ESI ID Invalid or Not Found</w:t>
            </w:r>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A83</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Invalid or Unauthorized Action</w:t>
            </w:r>
          </w:p>
        </w:tc>
      </w:tr>
      <w:tr w:rsidR="00DD61DA" w:rsidTr="0047382B">
        <w:trPr>
          <w:gridAfter w:val="2"/>
          <w:wAfter w:w="474"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6"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Information provided was not supported in the Texas SET Standards.</w:t>
            </w:r>
          </w:p>
        </w:tc>
      </w:tr>
      <w:tr w:rsidR="0047382B" w:rsidTr="0047382B">
        <w:trPr>
          <w:gridAfter w:val="1"/>
          <w:wAfter w:w="331" w:type="dxa"/>
          <w:ins w:id="10" w:author="Thurman, Kathryn" w:date="2021-01-21T12:06:00Z"/>
        </w:trPr>
        <w:tc>
          <w:tcPr>
            <w:tcW w:w="3168" w:type="dxa"/>
            <w:gridSpan w:val="4"/>
            <w:tcBorders>
              <w:top w:val="nil"/>
              <w:left w:val="nil"/>
              <w:bottom w:val="nil"/>
              <w:right w:val="nil"/>
            </w:tcBorders>
          </w:tcPr>
          <w:p w:rsidR="0047382B" w:rsidRDefault="0047382B" w:rsidP="001E0472">
            <w:pPr>
              <w:adjustRightInd w:val="0"/>
              <w:ind w:right="144"/>
              <w:rPr>
                <w:ins w:id="11" w:author="Thurman, Kathryn" w:date="2021-01-21T12:06:00Z"/>
                <w:sz w:val="24"/>
                <w:szCs w:val="24"/>
              </w:rPr>
            </w:pPr>
            <w:ins w:id="12" w:author="Thurman, Kathryn" w:date="2021-01-21T12:06:00Z">
              <w:r>
                <w:rPr>
                  <w:szCs w:val="24"/>
                </w:rPr>
                <w:t xml:space="preserve"> </w:t>
              </w:r>
            </w:ins>
          </w:p>
        </w:tc>
        <w:tc>
          <w:tcPr>
            <w:tcW w:w="1367" w:type="dxa"/>
            <w:tcBorders>
              <w:top w:val="nil"/>
              <w:left w:val="nil"/>
              <w:bottom w:val="nil"/>
              <w:right w:val="nil"/>
            </w:tcBorders>
          </w:tcPr>
          <w:p w:rsidR="0047382B" w:rsidRDefault="0047382B" w:rsidP="001E0472">
            <w:pPr>
              <w:adjustRightInd w:val="0"/>
              <w:ind w:right="144"/>
              <w:rPr>
                <w:ins w:id="13" w:author="Thurman, Kathryn" w:date="2021-01-21T12:06:00Z"/>
                <w:sz w:val="24"/>
                <w:szCs w:val="24"/>
              </w:rPr>
            </w:pPr>
            <w:ins w:id="14" w:author="Thurman, Kathryn" w:date="2021-01-21T12:06:00Z">
              <w:r>
                <w:rPr>
                  <w:szCs w:val="24"/>
                </w:rPr>
                <w:t>A84</w:t>
              </w:r>
            </w:ins>
          </w:p>
        </w:tc>
        <w:tc>
          <w:tcPr>
            <w:tcW w:w="145" w:type="dxa"/>
            <w:tcBorders>
              <w:top w:val="nil"/>
              <w:left w:val="nil"/>
              <w:bottom w:val="nil"/>
              <w:right w:val="nil"/>
            </w:tcBorders>
          </w:tcPr>
          <w:p w:rsidR="0047382B" w:rsidRDefault="0047382B" w:rsidP="001E0472">
            <w:pPr>
              <w:adjustRightInd w:val="0"/>
              <w:ind w:right="144"/>
              <w:rPr>
                <w:ins w:id="15" w:author="Thurman, Kathryn" w:date="2021-01-21T12:06:00Z"/>
                <w:sz w:val="24"/>
                <w:szCs w:val="24"/>
              </w:rPr>
            </w:pPr>
          </w:p>
        </w:tc>
        <w:tc>
          <w:tcPr>
            <w:tcW w:w="4829" w:type="dxa"/>
            <w:gridSpan w:val="5"/>
            <w:tcBorders>
              <w:top w:val="nil"/>
              <w:left w:val="nil"/>
              <w:bottom w:val="nil"/>
              <w:right w:val="nil"/>
            </w:tcBorders>
          </w:tcPr>
          <w:p w:rsidR="0047382B" w:rsidRDefault="0047382B" w:rsidP="001E0472">
            <w:pPr>
              <w:adjustRightInd w:val="0"/>
              <w:ind w:right="144"/>
              <w:rPr>
                <w:ins w:id="16" w:author="Thurman, Kathryn" w:date="2021-01-21T12:06:00Z"/>
                <w:sz w:val="24"/>
                <w:szCs w:val="24"/>
              </w:rPr>
            </w:pPr>
            <w:ins w:id="17" w:author="Thurman, Kathryn" w:date="2021-01-21T12:06:00Z">
              <w:r>
                <w:rPr>
                  <w:szCs w:val="24"/>
                </w:rPr>
                <w:t>Invalid Relationship</w:t>
              </w:r>
            </w:ins>
          </w:p>
        </w:tc>
      </w:tr>
      <w:tr w:rsidR="0047382B" w:rsidTr="0047382B">
        <w:trPr>
          <w:gridAfter w:val="2"/>
          <w:wAfter w:w="474" w:type="dxa"/>
          <w:ins w:id="18" w:author="Thurman, Kathryn" w:date="2021-01-21T12:06:00Z"/>
        </w:trPr>
        <w:tc>
          <w:tcPr>
            <w:tcW w:w="4680" w:type="dxa"/>
            <w:gridSpan w:val="6"/>
            <w:tcBorders>
              <w:top w:val="nil"/>
              <w:left w:val="nil"/>
              <w:bottom w:val="nil"/>
              <w:right w:val="nil"/>
            </w:tcBorders>
          </w:tcPr>
          <w:p w:rsidR="0047382B" w:rsidRDefault="0047382B" w:rsidP="001E0472">
            <w:pPr>
              <w:adjustRightInd w:val="0"/>
              <w:ind w:right="144"/>
              <w:rPr>
                <w:ins w:id="19" w:author="Thurman, Kathryn" w:date="2021-01-21T12:06:00Z"/>
                <w:sz w:val="24"/>
                <w:szCs w:val="24"/>
              </w:rPr>
            </w:pPr>
          </w:p>
        </w:tc>
        <w:tc>
          <w:tcPr>
            <w:tcW w:w="4686" w:type="dxa"/>
            <w:gridSpan w:val="4"/>
            <w:tcBorders>
              <w:top w:val="nil"/>
              <w:left w:val="nil"/>
              <w:bottom w:val="nil"/>
              <w:right w:val="nil"/>
            </w:tcBorders>
            <w:shd w:val="pct20" w:color="auto" w:fill="auto"/>
          </w:tcPr>
          <w:p w:rsidR="0047382B" w:rsidRDefault="0047382B" w:rsidP="0047382B">
            <w:pPr>
              <w:adjustRightInd w:val="0"/>
              <w:ind w:right="144"/>
              <w:rPr>
                <w:ins w:id="20" w:author="Thurman, Kathryn" w:date="2021-01-21T12:06:00Z"/>
                <w:sz w:val="24"/>
                <w:szCs w:val="24"/>
              </w:rPr>
            </w:pPr>
            <w:ins w:id="21" w:author="Thurman, Kathryn" w:date="2021-01-21T12:06:00Z">
              <w:r>
                <w:rPr>
                  <w:szCs w:val="24"/>
                </w:rPr>
                <w:t>CR does not have a valid relationship with this customer for this action. Authorized action only for the CR of record.</w:t>
              </w:r>
            </w:ins>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ACI</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Action Code (ASI01) Invalid</w:t>
            </w:r>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ANM</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Energy Supplier not certified by Utility/Clearinghouse</w:t>
            </w:r>
          </w:p>
        </w:tc>
      </w:tr>
      <w:tr w:rsidR="00DD61DA" w:rsidTr="0047382B">
        <w:trPr>
          <w:gridAfter w:val="2"/>
          <w:wAfter w:w="474"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6"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CR does not have a service agreement with the TDSP</w:t>
            </w:r>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API</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Required information missing</w:t>
            </w:r>
          </w:p>
        </w:tc>
      </w:tr>
      <w:tr w:rsidR="00DD61DA" w:rsidTr="0047382B">
        <w:trPr>
          <w:gridAfter w:val="2"/>
          <w:wAfter w:w="474"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6"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Explanation Required in REF03.  May not be used in place of other, more specific error codes.</w:t>
            </w:r>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D76</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Duns Number Invalid or Not Found</w:t>
            </w:r>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DOT</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Duplicate Original Transaction ID</w:t>
            </w:r>
          </w:p>
        </w:tc>
      </w:tr>
      <w:tr w:rsidR="00DD61DA" w:rsidTr="0047382B">
        <w:trPr>
          <w:gridAfter w:val="2"/>
          <w:wAfter w:w="474"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6" w:type="dxa"/>
            <w:gridSpan w:val="4"/>
            <w:tcBorders>
              <w:top w:val="nil"/>
              <w:left w:val="nil"/>
              <w:bottom w:val="nil"/>
              <w:right w:val="nil"/>
            </w:tcBorders>
            <w:shd w:val="pct20" w:color="auto" w:fill="auto"/>
          </w:tcPr>
          <w:p w:rsidR="00DD61DA" w:rsidRDefault="00B60B45" w:rsidP="00AF310A">
            <w:pPr>
              <w:adjustRightInd w:val="0"/>
              <w:ind w:right="144"/>
              <w:rPr>
                <w:sz w:val="24"/>
                <w:szCs w:val="24"/>
              </w:rPr>
            </w:pPr>
            <w:r>
              <w:rPr>
                <w:szCs w:val="24"/>
              </w:rPr>
              <w:t xml:space="preserve">Original Transaction ID (BGN02) already submitted on ESI-ID. For ERCOT Use Only.  </w:t>
            </w:r>
            <w:del w:id="22" w:author="Thurman, Kathryn" w:date="2021-01-22T10:03:00Z">
              <w:r w:rsidDel="00AF310A">
                <w:rPr>
                  <w:szCs w:val="24"/>
                </w:rPr>
                <w:delText>MIMO Rules, ERCOT 27</w:delText>
              </w:r>
            </w:del>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DUP</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Duplicate</w:t>
            </w:r>
          </w:p>
        </w:tc>
      </w:tr>
      <w:tr w:rsidR="00DD61DA" w:rsidTr="0047382B">
        <w:trPr>
          <w:gridAfter w:val="2"/>
          <w:wAfter w:w="474"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6" w:type="dxa"/>
            <w:gridSpan w:val="4"/>
            <w:tcBorders>
              <w:top w:val="nil"/>
              <w:left w:val="nil"/>
              <w:bottom w:val="nil"/>
              <w:right w:val="nil"/>
            </w:tcBorders>
            <w:shd w:val="pct20" w:color="auto" w:fill="auto"/>
          </w:tcPr>
          <w:p w:rsidR="00DD61DA" w:rsidRDefault="00B60B45" w:rsidP="00AF310A">
            <w:pPr>
              <w:adjustRightInd w:val="0"/>
              <w:ind w:right="144"/>
              <w:rPr>
                <w:sz w:val="24"/>
                <w:szCs w:val="24"/>
              </w:rPr>
            </w:pPr>
            <w:r>
              <w:rPr>
                <w:szCs w:val="24"/>
              </w:rPr>
              <w:t xml:space="preserve">Transaction submitted contains the same BGN02, BGN06, (if applicable), and ESI-ID as another received transaction from the same CR.  </w:t>
            </w:r>
            <w:del w:id="23" w:author="Thurman, Kathryn" w:date="2021-01-22T10:05:00Z">
              <w:r w:rsidDel="00AF310A">
                <w:rPr>
                  <w:szCs w:val="24"/>
                </w:rPr>
                <w:delText>MIMO Rules, ERCOT 27</w:delText>
              </w:r>
            </w:del>
            <w:ins w:id="24" w:author="Thurman, Kathryn" w:date="2021-01-22T10:05:00Z">
              <w:r w:rsidR="00AF310A">
                <w:rPr>
                  <w:szCs w:val="24"/>
                </w:rPr>
                <w:t xml:space="preserve"> For ERCOT Use Only.</w:t>
              </w:r>
            </w:ins>
            <w:bookmarkStart w:id="25" w:name="_GoBack"/>
            <w:bookmarkEnd w:id="25"/>
          </w:p>
        </w:tc>
      </w:tr>
      <w:tr w:rsidR="00DD61DA" w:rsidTr="0047382B">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MTI</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Pr="00B60B45" w:rsidRDefault="00B60B45">
            <w:pPr>
              <w:adjustRightInd w:val="0"/>
              <w:ind w:right="144"/>
              <w:rPr>
                <w:sz w:val="24"/>
              </w:rPr>
            </w:pPr>
            <w:r w:rsidRPr="00B60B45">
              <w:t>Maintenance Type Code (ASI02) Invalid</w:t>
            </w:r>
          </w:p>
        </w:tc>
      </w:tr>
      <w:tr w:rsidR="00DD61DA" w:rsidTr="0047382B">
        <w:trPr>
          <w:gridAfter w:val="1"/>
          <w:wAfter w:w="331" w:type="dxa"/>
        </w:trPr>
        <w:tc>
          <w:tcPr>
            <w:tcW w:w="3168" w:type="dxa"/>
            <w:gridSpan w:val="4"/>
            <w:tcBorders>
              <w:top w:val="nil"/>
              <w:left w:val="nil"/>
              <w:bottom w:val="nil"/>
              <w:right w:val="nil"/>
            </w:tcBorders>
          </w:tcPr>
          <w:p w:rsidR="00DD61DA" w:rsidRPr="00B60B45" w:rsidRDefault="00B60B45">
            <w:pPr>
              <w:adjustRightInd w:val="0"/>
              <w:ind w:right="144"/>
              <w:rPr>
                <w:sz w:val="24"/>
              </w:rPr>
            </w:pPr>
            <w:r w:rsidRPr="00B60B45">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ZIP</w:t>
            </w:r>
          </w:p>
        </w:tc>
        <w:tc>
          <w:tcPr>
            <w:tcW w:w="145" w:type="dxa"/>
            <w:tcBorders>
              <w:top w:val="nil"/>
              <w:left w:val="nil"/>
              <w:bottom w:val="nil"/>
              <w:right w:val="nil"/>
            </w:tcBorders>
          </w:tcPr>
          <w:p w:rsidR="00DD61DA" w:rsidRDefault="00DD61DA">
            <w:pPr>
              <w:adjustRightInd w:val="0"/>
              <w:ind w:right="144"/>
              <w:rPr>
                <w:sz w:val="24"/>
                <w:szCs w:val="24"/>
              </w:rPr>
            </w:pPr>
          </w:p>
        </w:tc>
        <w:tc>
          <w:tcPr>
            <w:tcW w:w="4829" w:type="dxa"/>
            <w:gridSpan w:val="5"/>
            <w:tcBorders>
              <w:top w:val="nil"/>
              <w:left w:val="nil"/>
              <w:bottom w:val="nil"/>
              <w:right w:val="nil"/>
            </w:tcBorders>
          </w:tcPr>
          <w:p w:rsidR="00DD61DA" w:rsidRDefault="00B60B45">
            <w:pPr>
              <w:adjustRightInd w:val="0"/>
              <w:ind w:right="144"/>
              <w:rPr>
                <w:sz w:val="24"/>
                <w:szCs w:val="24"/>
              </w:rPr>
            </w:pPr>
            <w:r>
              <w:rPr>
                <w:szCs w:val="24"/>
              </w:rPr>
              <w:t>Invalid Zip Code</w:t>
            </w:r>
          </w:p>
        </w:tc>
      </w:tr>
      <w:tr w:rsidR="00DD61DA" w:rsidTr="0047382B">
        <w:trPr>
          <w:gridAfter w:val="2"/>
          <w:wAfter w:w="474"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6"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DD61DA" w:rsidTr="0047382B">
        <w:tc>
          <w:tcPr>
            <w:tcW w:w="1007" w:type="dxa"/>
            <w:tcBorders>
              <w:top w:val="nil"/>
              <w:left w:val="nil"/>
              <w:bottom w:val="nil"/>
              <w:right w:val="nil"/>
            </w:tcBorders>
          </w:tcPr>
          <w:p w:rsidR="00DD61DA" w:rsidRDefault="00B60B45">
            <w:pPr>
              <w:adjustRightInd w:val="0"/>
              <w:ind w:right="144"/>
              <w:rPr>
                <w:sz w:val="24"/>
                <w:szCs w:val="24"/>
              </w:rPr>
            </w:pPr>
            <w:r>
              <w:rPr>
                <w:b/>
                <w:szCs w:val="24"/>
              </w:rPr>
              <w:t>Dep</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REF03</w:t>
            </w:r>
          </w:p>
        </w:tc>
        <w:tc>
          <w:tcPr>
            <w:tcW w:w="893" w:type="dxa"/>
            <w:tcBorders>
              <w:top w:val="nil"/>
              <w:left w:val="nil"/>
              <w:bottom w:val="nil"/>
              <w:right w:val="nil"/>
            </w:tcBorders>
          </w:tcPr>
          <w:p w:rsidR="00DD61DA" w:rsidRDefault="00B60B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Description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20"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1/80</w:t>
            </w:r>
          </w:p>
        </w:tc>
      </w:tr>
      <w:tr w:rsidR="00DD61DA" w:rsidTr="0047382B">
        <w:trPr>
          <w:gridAfter w:val="1"/>
          <w:wAfter w:w="331"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9" w:type="dxa"/>
            <w:gridSpan w:val="8"/>
            <w:tcBorders>
              <w:top w:val="nil"/>
              <w:left w:val="nil"/>
              <w:bottom w:val="nil"/>
              <w:right w:val="nil"/>
            </w:tcBorders>
          </w:tcPr>
          <w:p w:rsidR="00DD61DA" w:rsidRDefault="00B60B45">
            <w:pPr>
              <w:adjustRightInd w:val="0"/>
              <w:ind w:right="144"/>
              <w:rPr>
                <w:sz w:val="24"/>
                <w:szCs w:val="24"/>
              </w:rPr>
            </w:pPr>
            <w:r>
              <w:rPr>
                <w:szCs w:val="24"/>
              </w:rPr>
              <w:t>A free-form description to clarify the related data elements and their content</w:t>
            </w:r>
          </w:p>
        </w:tc>
      </w:tr>
      <w:tr w:rsidR="00DD61DA" w:rsidTr="0047382B">
        <w:trPr>
          <w:gridAfter w:val="1"/>
          <w:wAfter w:w="331"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9" w:type="dxa"/>
            <w:gridSpan w:val="8"/>
            <w:tcBorders>
              <w:top w:val="nil"/>
              <w:left w:val="nil"/>
              <w:bottom w:val="nil"/>
              <w:right w:val="nil"/>
            </w:tcBorders>
            <w:shd w:val="pct20" w:color="auto" w:fill="auto"/>
          </w:tcPr>
          <w:p w:rsidR="00DD61DA" w:rsidRDefault="00B60B45">
            <w:pPr>
              <w:adjustRightInd w:val="0"/>
              <w:ind w:right="144"/>
              <w:rPr>
                <w:sz w:val="24"/>
                <w:szCs w:val="24"/>
              </w:rPr>
            </w:pPr>
            <w:r>
              <w:rPr>
                <w:szCs w:val="24"/>
              </w:rPr>
              <w:t>Used to further describe the reason code sent in REF02.  Codes "A13" and "API" require a text explanation in this element.</w:t>
            </w:r>
          </w:p>
        </w:tc>
      </w:tr>
    </w:tbl>
    <w:p w:rsidR="00DD61DA" w:rsidRDefault="00B60B45">
      <w:pPr>
        <w:tabs>
          <w:tab w:val="right" w:pos="1800"/>
          <w:tab w:val="left" w:pos="2160"/>
        </w:tabs>
        <w:adjustRightInd w:val="0"/>
        <w:ind w:left="2160" w:hanging="2160"/>
        <w:rPr>
          <w:b/>
          <w:szCs w:val="24"/>
        </w:rPr>
      </w:pPr>
      <w:r>
        <w:rPr>
          <w:szCs w:val="24"/>
        </w:rPr>
        <w:br w:type="page"/>
      </w:r>
      <w:bookmarkStart w:id="26" w:name="book10"/>
      <w:bookmarkEnd w:id="26"/>
      <w:r>
        <w:rPr>
          <w:b/>
          <w:szCs w:val="24"/>
        </w:rPr>
        <w:lastRenderedPageBreak/>
        <w:tab/>
        <w:t>Segment:</w:t>
      </w:r>
      <w:r>
        <w:rPr>
          <w:b/>
          <w:szCs w:val="24"/>
        </w:rPr>
        <w:tab/>
      </w:r>
      <w:r>
        <w:rPr>
          <w:b/>
          <w:sz w:val="40"/>
          <w:szCs w:val="24"/>
        </w:rPr>
        <w:t xml:space="preserve">REF </w:t>
      </w:r>
      <w:r>
        <w:rPr>
          <w:b/>
          <w:szCs w:val="24"/>
        </w:rPr>
        <w:t>Reference Identification (ESI ID)</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DD61DA"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&gt;1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Cs w:val="24"/>
              </w:rPr>
            </w:pPr>
          </w:p>
          <w:p w:rsidR="00DD61DA" w:rsidRDefault="00B60B45">
            <w:pPr>
              <w:adjustRightInd w:val="0"/>
              <w:ind w:right="144"/>
              <w:rPr>
                <w:szCs w:val="24"/>
              </w:rPr>
            </w:pPr>
            <w:r>
              <w:rPr>
                <w:szCs w:val="24"/>
              </w:rPr>
              <w:t>Only one REF~Q5 will be sent per transaction.</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 w:val="24"/>
                <w:szCs w:val="24"/>
              </w:rPr>
            </w:pPr>
            <w:r>
              <w:rPr>
                <w:szCs w:val="24"/>
              </w:rPr>
              <w:t>REF~Q5~~10111111234567890ABCDEFGHIJKLMNOPQRS</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ID 2/3</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Code qualifying the Reference Identification</w:t>
            </w:r>
          </w:p>
        </w:tc>
      </w:tr>
      <w:tr w:rsidR="00DD61DA">
        <w:trPr>
          <w:gridAfter w:val="1"/>
          <w:wAfter w:w="331" w:type="dxa"/>
        </w:trPr>
        <w:tc>
          <w:tcPr>
            <w:tcW w:w="3168" w:type="dxa"/>
            <w:gridSpan w:val="4"/>
            <w:tcBorders>
              <w:top w:val="nil"/>
              <w:left w:val="nil"/>
              <w:bottom w:val="nil"/>
              <w:right w:val="nil"/>
            </w:tcBorders>
          </w:tcPr>
          <w:p w:rsidR="00DD61DA"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rsidR="00DD61DA" w:rsidRDefault="00B60B45">
            <w:pPr>
              <w:adjustRightInd w:val="0"/>
              <w:ind w:right="144"/>
              <w:rPr>
                <w:sz w:val="24"/>
                <w:szCs w:val="24"/>
              </w:rPr>
            </w:pPr>
            <w:r>
              <w:rPr>
                <w:szCs w:val="24"/>
              </w:rPr>
              <w:t>Q5</w:t>
            </w:r>
          </w:p>
        </w:tc>
        <w:tc>
          <w:tcPr>
            <w:tcW w:w="144" w:type="dxa"/>
            <w:tcBorders>
              <w:top w:val="nil"/>
              <w:left w:val="nil"/>
              <w:bottom w:val="nil"/>
              <w:right w:val="nil"/>
            </w:tcBorders>
          </w:tcPr>
          <w:p w:rsidR="00DD61DA" w:rsidRDefault="00DD61DA">
            <w:pPr>
              <w:adjustRightInd w:val="0"/>
              <w:ind w:right="144"/>
              <w:rPr>
                <w:sz w:val="24"/>
                <w:szCs w:val="24"/>
              </w:rPr>
            </w:pPr>
          </w:p>
        </w:tc>
        <w:tc>
          <w:tcPr>
            <w:tcW w:w="4823" w:type="dxa"/>
            <w:gridSpan w:val="5"/>
            <w:tcBorders>
              <w:top w:val="nil"/>
              <w:left w:val="nil"/>
              <w:bottom w:val="nil"/>
              <w:right w:val="nil"/>
            </w:tcBorders>
          </w:tcPr>
          <w:p w:rsidR="00DD61DA" w:rsidRDefault="00B60B45">
            <w:pPr>
              <w:adjustRightInd w:val="0"/>
              <w:ind w:right="144"/>
              <w:rPr>
                <w:sz w:val="24"/>
                <w:szCs w:val="24"/>
              </w:rPr>
            </w:pPr>
            <w:r>
              <w:rPr>
                <w:szCs w:val="24"/>
              </w:rPr>
              <w:t>Property Control Number</w:t>
            </w:r>
          </w:p>
        </w:tc>
      </w:tr>
      <w:tr w:rsidR="00DD61DA">
        <w:trPr>
          <w:gridAfter w:val="2"/>
          <w:wAfter w:w="473" w:type="dxa"/>
        </w:trPr>
        <w:tc>
          <w:tcPr>
            <w:tcW w:w="4680" w:type="dxa"/>
            <w:gridSpan w:val="6"/>
            <w:tcBorders>
              <w:top w:val="nil"/>
              <w:left w:val="nil"/>
              <w:bottom w:val="nil"/>
              <w:right w:val="nil"/>
            </w:tcBorders>
          </w:tcPr>
          <w:p w:rsidR="00DD61DA" w:rsidRDefault="00DD61DA">
            <w:pPr>
              <w:adjustRightInd w:val="0"/>
              <w:ind w:right="144"/>
              <w:rPr>
                <w:sz w:val="24"/>
                <w:szCs w:val="24"/>
              </w:rPr>
            </w:pPr>
          </w:p>
        </w:tc>
        <w:tc>
          <w:tcPr>
            <w:tcW w:w="4680" w:type="dxa"/>
            <w:gridSpan w:val="4"/>
            <w:tcBorders>
              <w:top w:val="nil"/>
              <w:left w:val="nil"/>
              <w:bottom w:val="nil"/>
              <w:right w:val="nil"/>
            </w:tcBorders>
            <w:shd w:val="pct20" w:color="auto" w:fill="auto"/>
          </w:tcPr>
          <w:p w:rsidR="00DD61DA" w:rsidRDefault="00B60B45">
            <w:pPr>
              <w:adjustRightInd w:val="0"/>
              <w:ind w:right="144"/>
              <w:rPr>
                <w:sz w:val="24"/>
                <w:szCs w:val="24"/>
              </w:rPr>
            </w:pPr>
            <w:r>
              <w:rPr>
                <w:szCs w:val="24"/>
              </w:rPr>
              <w:t>Electric Service Identifier (ESI ID)</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REF03</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DD61DA" w:rsidRDefault="00B60B45">
            <w:pPr>
              <w:adjustRightInd w:val="0"/>
              <w:ind w:right="144"/>
              <w:rPr>
                <w:sz w:val="24"/>
                <w:szCs w:val="24"/>
              </w:rPr>
            </w:pPr>
            <w:r>
              <w:rPr>
                <w:b/>
                <w:szCs w:val="24"/>
              </w:rPr>
              <w:t>Description</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3"/>
            <w:tcBorders>
              <w:top w:val="nil"/>
              <w:left w:val="nil"/>
              <w:bottom w:val="nil"/>
              <w:right w:val="nil"/>
            </w:tcBorders>
          </w:tcPr>
          <w:p w:rsidR="00DD61DA" w:rsidRDefault="00B60B45">
            <w:pPr>
              <w:adjustRightInd w:val="0"/>
              <w:ind w:right="144"/>
              <w:rPr>
                <w:sz w:val="24"/>
                <w:szCs w:val="24"/>
              </w:rPr>
            </w:pPr>
            <w:r>
              <w:rPr>
                <w:b/>
                <w:szCs w:val="24"/>
              </w:rPr>
              <w:t>AN 1/80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tcPr>
          <w:p w:rsidR="00DD61DA" w:rsidRDefault="00B60B45">
            <w:pPr>
              <w:adjustRightInd w:val="0"/>
              <w:ind w:right="144"/>
              <w:rPr>
                <w:sz w:val="24"/>
                <w:szCs w:val="24"/>
              </w:rPr>
            </w:pPr>
            <w:r>
              <w:rPr>
                <w:szCs w:val="24"/>
              </w:rPr>
              <w:t>A free-form description to clarify the related data elements and their content</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8"/>
            <w:tcBorders>
              <w:top w:val="nil"/>
              <w:left w:val="nil"/>
              <w:bottom w:val="nil"/>
              <w:right w:val="nil"/>
            </w:tcBorders>
            <w:shd w:val="pct20" w:color="auto" w:fill="auto"/>
          </w:tcPr>
          <w:p w:rsidR="00DD61DA" w:rsidRDefault="00B60B45">
            <w:pPr>
              <w:adjustRightInd w:val="0"/>
              <w:ind w:right="144"/>
              <w:rPr>
                <w:szCs w:val="24"/>
              </w:rPr>
            </w:pPr>
            <w:r>
              <w:rPr>
                <w:szCs w:val="24"/>
              </w:rPr>
              <w:t>ESI ID</w:t>
            </w:r>
          </w:p>
          <w:p w:rsidR="00DD61DA" w:rsidRDefault="00DD61DA">
            <w:pPr>
              <w:adjustRightInd w:val="0"/>
              <w:ind w:right="144"/>
              <w:rPr>
                <w:szCs w:val="24"/>
              </w:rPr>
            </w:pPr>
          </w:p>
          <w:p w:rsidR="00DD61DA" w:rsidRDefault="00B60B45">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rsidR="00DD61DA" w:rsidRDefault="00B60B45">
      <w:pPr>
        <w:tabs>
          <w:tab w:val="right" w:pos="1800"/>
          <w:tab w:val="left" w:pos="2160"/>
        </w:tabs>
        <w:adjustRightInd w:val="0"/>
        <w:ind w:left="2160" w:hanging="2160"/>
        <w:rPr>
          <w:b/>
          <w:szCs w:val="24"/>
        </w:rPr>
      </w:pPr>
      <w:r>
        <w:rPr>
          <w:szCs w:val="24"/>
        </w:rPr>
        <w:br w:type="page"/>
      </w:r>
      <w:bookmarkStart w:id="27" w:name="book11"/>
      <w:bookmarkEnd w:id="27"/>
      <w:r>
        <w:rPr>
          <w:b/>
          <w:szCs w:val="24"/>
        </w:rPr>
        <w:lastRenderedPageBreak/>
        <w:tab/>
        <w:t>Segment:</w:t>
      </w:r>
      <w:r>
        <w:rPr>
          <w:b/>
          <w:szCs w:val="24"/>
        </w:rPr>
        <w:tab/>
      </w:r>
      <w:r>
        <w:rPr>
          <w:b/>
          <w:sz w:val="40"/>
          <w:szCs w:val="24"/>
        </w:rPr>
        <w:t xml:space="preserve">SE </w:t>
      </w:r>
      <w:r>
        <w:rPr>
          <w:b/>
          <w:szCs w:val="24"/>
        </w:rPr>
        <w:t>Transaction Set Trailer</w:t>
      </w:r>
    </w:p>
    <w:p w:rsidR="00DD61DA"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DD61DA" w:rsidRDefault="00B60B45">
      <w:pPr>
        <w:tabs>
          <w:tab w:val="right" w:pos="1800"/>
          <w:tab w:val="left" w:pos="2160"/>
        </w:tabs>
        <w:adjustRightInd w:val="0"/>
        <w:ind w:left="2160" w:hanging="2160"/>
        <w:rPr>
          <w:szCs w:val="24"/>
        </w:rPr>
      </w:pPr>
      <w:r>
        <w:rPr>
          <w:szCs w:val="24"/>
        </w:rPr>
        <w:tab/>
      </w:r>
      <w:r>
        <w:rPr>
          <w:b/>
          <w:szCs w:val="24"/>
        </w:rPr>
        <w:t>Loop:</w:t>
      </w:r>
    </w:p>
    <w:p w:rsidR="00DD61DA"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rsidR="00DD61DA" w:rsidRDefault="00B60B45">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DD61DA"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rsidR="00DD61DA"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Syntax Notes: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Semantic Notes:</w:t>
      </w:r>
    </w:p>
    <w:p w:rsidR="00DD61DA"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D61DA">
        <w:tc>
          <w:tcPr>
            <w:tcW w:w="1944" w:type="dxa"/>
            <w:tcBorders>
              <w:top w:val="nil"/>
              <w:left w:val="nil"/>
              <w:bottom w:val="nil"/>
              <w:right w:val="nil"/>
            </w:tcBorders>
          </w:tcPr>
          <w:p w:rsidR="00DD61DA"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rsidR="00DD61DA" w:rsidRDefault="00DD61DA">
            <w:pPr>
              <w:adjustRightInd w:val="0"/>
              <w:ind w:right="144"/>
              <w:jc w:val="right"/>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Cs w:val="24"/>
              </w:rPr>
            </w:pPr>
            <w:r>
              <w:rPr>
                <w:szCs w:val="24"/>
              </w:rPr>
              <w:t>Required</w:t>
            </w:r>
          </w:p>
          <w:p w:rsidR="00DD61DA" w:rsidRDefault="00DD61DA">
            <w:pPr>
              <w:adjustRightInd w:val="0"/>
              <w:ind w:right="144"/>
              <w:rPr>
                <w:sz w:val="24"/>
                <w:szCs w:val="24"/>
              </w:rPr>
            </w:pPr>
          </w:p>
        </w:tc>
      </w:tr>
      <w:tr w:rsidR="00DD61DA">
        <w:tc>
          <w:tcPr>
            <w:tcW w:w="1944" w:type="dxa"/>
            <w:tcBorders>
              <w:top w:val="nil"/>
              <w:left w:val="nil"/>
              <w:bottom w:val="nil"/>
              <w:right w:val="nil"/>
            </w:tcBorders>
          </w:tcPr>
          <w:p w:rsidR="00DD61DA" w:rsidRDefault="00DD61DA">
            <w:pPr>
              <w:adjustRightInd w:val="0"/>
              <w:ind w:right="144"/>
              <w:rPr>
                <w:sz w:val="24"/>
                <w:szCs w:val="24"/>
              </w:rPr>
            </w:pPr>
          </w:p>
        </w:tc>
        <w:tc>
          <w:tcPr>
            <w:tcW w:w="216" w:type="dxa"/>
            <w:tcBorders>
              <w:top w:val="nil"/>
              <w:left w:val="nil"/>
              <w:bottom w:val="nil"/>
              <w:right w:val="nil"/>
            </w:tcBorders>
          </w:tcPr>
          <w:p w:rsidR="00DD61DA" w:rsidRDefault="00DD61DA">
            <w:pPr>
              <w:adjustRightInd w:val="0"/>
              <w:ind w:right="144"/>
              <w:rPr>
                <w:sz w:val="24"/>
                <w:szCs w:val="24"/>
              </w:rPr>
            </w:pPr>
          </w:p>
        </w:tc>
        <w:tc>
          <w:tcPr>
            <w:tcW w:w="7343" w:type="dxa"/>
            <w:tcBorders>
              <w:top w:val="nil"/>
              <w:left w:val="nil"/>
              <w:bottom w:val="nil"/>
              <w:right w:val="nil"/>
            </w:tcBorders>
            <w:shd w:val="pct20" w:color="auto" w:fill="auto"/>
          </w:tcPr>
          <w:p w:rsidR="00DD61DA" w:rsidRDefault="00B60B45">
            <w:pPr>
              <w:adjustRightInd w:val="0"/>
              <w:ind w:right="144"/>
              <w:rPr>
                <w:sz w:val="24"/>
                <w:szCs w:val="24"/>
              </w:rPr>
            </w:pPr>
            <w:r>
              <w:rPr>
                <w:szCs w:val="24"/>
              </w:rPr>
              <w:t>SE~11~000000001</w:t>
            </w:r>
          </w:p>
        </w:tc>
      </w:tr>
    </w:tbl>
    <w:p w:rsidR="00DD61DA" w:rsidRDefault="00DD61DA">
      <w:pPr>
        <w:adjustRightInd w:val="0"/>
        <w:rPr>
          <w:szCs w:val="24"/>
        </w:rPr>
      </w:pPr>
    </w:p>
    <w:p w:rsidR="00DD61DA" w:rsidRDefault="00B60B45">
      <w:pPr>
        <w:adjustRightInd w:val="0"/>
        <w:jc w:val="center"/>
        <w:rPr>
          <w:b/>
          <w:szCs w:val="24"/>
        </w:rPr>
      </w:pPr>
      <w:r>
        <w:rPr>
          <w:b/>
          <w:szCs w:val="24"/>
        </w:rPr>
        <w:t>Data Element Summary</w:t>
      </w:r>
    </w:p>
    <w:p w:rsidR="00DD61DA"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DD61DA"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DD61DA">
        <w:tc>
          <w:tcPr>
            <w:tcW w:w="1007" w:type="dxa"/>
            <w:tcBorders>
              <w:top w:val="nil"/>
              <w:left w:val="nil"/>
              <w:bottom w:val="nil"/>
              <w:right w:val="nil"/>
            </w:tcBorders>
          </w:tcPr>
          <w:p w:rsidR="00DD61DA"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SE01</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96</w:t>
            </w:r>
          </w:p>
        </w:tc>
        <w:tc>
          <w:tcPr>
            <w:tcW w:w="4968" w:type="dxa"/>
            <w:tcBorders>
              <w:top w:val="nil"/>
              <w:left w:val="nil"/>
              <w:bottom w:val="nil"/>
              <w:right w:val="nil"/>
            </w:tcBorders>
          </w:tcPr>
          <w:p w:rsidR="00DD61DA" w:rsidRDefault="00B60B45">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2"/>
            <w:tcBorders>
              <w:top w:val="nil"/>
              <w:left w:val="nil"/>
              <w:bottom w:val="nil"/>
              <w:right w:val="nil"/>
            </w:tcBorders>
          </w:tcPr>
          <w:p w:rsidR="00DD61DA" w:rsidRDefault="00B60B45">
            <w:pPr>
              <w:adjustRightInd w:val="0"/>
              <w:ind w:right="144"/>
              <w:rPr>
                <w:sz w:val="24"/>
                <w:szCs w:val="24"/>
              </w:rPr>
            </w:pPr>
            <w:r>
              <w:rPr>
                <w:b/>
                <w:szCs w:val="24"/>
              </w:rPr>
              <w:t>N0 1/10</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4"/>
            <w:tcBorders>
              <w:top w:val="nil"/>
              <w:left w:val="nil"/>
              <w:bottom w:val="nil"/>
              <w:right w:val="nil"/>
            </w:tcBorders>
          </w:tcPr>
          <w:p w:rsidR="00DD61DA" w:rsidRDefault="00B60B45">
            <w:pPr>
              <w:adjustRightInd w:val="0"/>
              <w:ind w:right="144"/>
              <w:rPr>
                <w:sz w:val="24"/>
                <w:szCs w:val="24"/>
              </w:rPr>
            </w:pPr>
            <w:r>
              <w:rPr>
                <w:szCs w:val="24"/>
              </w:rPr>
              <w:t>Total number of segments included in a transaction set including ST and SE segments</w:t>
            </w:r>
          </w:p>
        </w:tc>
      </w:tr>
      <w:tr w:rsidR="00DD61DA">
        <w:tc>
          <w:tcPr>
            <w:tcW w:w="1007" w:type="dxa"/>
            <w:tcBorders>
              <w:top w:val="nil"/>
              <w:left w:val="nil"/>
              <w:bottom w:val="nil"/>
              <w:right w:val="nil"/>
            </w:tcBorders>
          </w:tcPr>
          <w:p w:rsidR="00DD61DA" w:rsidRDefault="00B60B45">
            <w:pPr>
              <w:adjustRightInd w:val="0"/>
              <w:ind w:right="144"/>
              <w:rPr>
                <w:sz w:val="24"/>
                <w:szCs w:val="24"/>
              </w:rPr>
            </w:pPr>
            <w:r>
              <w:rPr>
                <w:b/>
                <w:szCs w:val="24"/>
              </w:rPr>
              <w:t>Must Use</w:t>
            </w:r>
          </w:p>
        </w:tc>
        <w:tc>
          <w:tcPr>
            <w:tcW w:w="1080" w:type="dxa"/>
            <w:tcBorders>
              <w:top w:val="nil"/>
              <w:left w:val="nil"/>
              <w:bottom w:val="nil"/>
              <w:right w:val="nil"/>
            </w:tcBorders>
          </w:tcPr>
          <w:p w:rsidR="00DD61DA" w:rsidRDefault="00B60B45">
            <w:pPr>
              <w:adjustRightInd w:val="0"/>
              <w:ind w:right="144"/>
              <w:jc w:val="center"/>
              <w:rPr>
                <w:sz w:val="24"/>
                <w:szCs w:val="24"/>
              </w:rPr>
            </w:pPr>
            <w:r>
              <w:rPr>
                <w:b/>
                <w:szCs w:val="24"/>
              </w:rPr>
              <w:t>SE02</w:t>
            </w:r>
          </w:p>
        </w:tc>
        <w:tc>
          <w:tcPr>
            <w:tcW w:w="892" w:type="dxa"/>
            <w:tcBorders>
              <w:top w:val="nil"/>
              <w:left w:val="nil"/>
              <w:bottom w:val="nil"/>
              <w:right w:val="nil"/>
            </w:tcBorders>
          </w:tcPr>
          <w:p w:rsidR="00DD61DA" w:rsidRDefault="00B60B45">
            <w:pPr>
              <w:adjustRightInd w:val="0"/>
              <w:ind w:right="144"/>
              <w:jc w:val="center"/>
              <w:rPr>
                <w:sz w:val="24"/>
                <w:szCs w:val="24"/>
              </w:rPr>
            </w:pPr>
            <w:r>
              <w:rPr>
                <w:b/>
                <w:szCs w:val="24"/>
              </w:rPr>
              <w:t>329</w:t>
            </w:r>
          </w:p>
        </w:tc>
        <w:tc>
          <w:tcPr>
            <w:tcW w:w="4968" w:type="dxa"/>
            <w:tcBorders>
              <w:top w:val="nil"/>
              <w:left w:val="nil"/>
              <w:bottom w:val="nil"/>
              <w:right w:val="nil"/>
            </w:tcBorders>
          </w:tcPr>
          <w:p w:rsidR="00DD61DA" w:rsidRDefault="00B60B45">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DD61DA"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rsidR="00DD61DA" w:rsidRDefault="00DD61DA">
            <w:pPr>
              <w:adjustRightInd w:val="0"/>
              <w:ind w:right="144"/>
              <w:jc w:val="center"/>
              <w:rPr>
                <w:sz w:val="24"/>
                <w:szCs w:val="24"/>
              </w:rPr>
            </w:pPr>
          </w:p>
        </w:tc>
        <w:tc>
          <w:tcPr>
            <w:tcW w:w="1440" w:type="dxa"/>
            <w:gridSpan w:val="2"/>
            <w:tcBorders>
              <w:top w:val="nil"/>
              <w:left w:val="nil"/>
              <w:bottom w:val="nil"/>
              <w:right w:val="nil"/>
            </w:tcBorders>
          </w:tcPr>
          <w:p w:rsidR="00DD61DA" w:rsidRDefault="00B60B45">
            <w:pPr>
              <w:adjustRightInd w:val="0"/>
              <w:ind w:right="144"/>
              <w:rPr>
                <w:sz w:val="24"/>
                <w:szCs w:val="24"/>
              </w:rPr>
            </w:pPr>
            <w:r>
              <w:rPr>
                <w:b/>
                <w:szCs w:val="24"/>
              </w:rPr>
              <w:t>AN 4/9</w:t>
            </w:r>
          </w:p>
        </w:tc>
      </w:tr>
      <w:tr w:rsidR="00DD61DA">
        <w:trPr>
          <w:gridAfter w:val="1"/>
          <w:wAfter w:w="330" w:type="dxa"/>
        </w:trPr>
        <w:tc>
          <w:tcPr>
            <w:tcW w:w="2980" w:type="dxa"/>
            <w:gridSpan w:val="3"/>
            <w:tcBorders>
              <w:top w:val="nil"/>
              <w:left w:val="nil"/>
              <w:bottom w:val="nil"/>
              <w:right w:val="nil"/>
            </w:tcBorders>
          </w:tcPr>
          <w:p w:rsidR="00DD61DA" w:rsidRDefault="00DD61DA">
            <w:pPr>
              <w:adjustRightInd w:val="0"/>
              <w:ind w:right="144"/>
              <w:rPr>
                <w:sz w:val="24"/>
                <w:szCs w:val="24"/>
              </w:rPr>
            </w:pPr>
          </w:p>
        </w:tc>
        <w:tc>
          <w:tcPr>
            <w:tcW w:w="6523" w:type="dxa"/>
            <w:gridSpan w:val="4"/>
            <w:tcBorders>
              <w:top w:val="nil"/>
              <w:left w:val="nil"/>
              <w:bottom w:val="nil"/>
              <w:right w:val="nil"/>
            </w:tcBorders>
          </w:tcPr>
          <w:p w:rsidR="00DD61DA" w:rsidRDefault="00B60B45">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60B45" w:rsidRDefault="00B60B45"/>
    <w:sectPr w:rsidR="00B60B45">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538" w:rsidRDefault="00451538">
      <w:r>
        <w:separator/>
      </w:r>
    </w:p>
  </w:endnote>
  <w:endnote w:type="continuationSeparator" w:id="0">
    <w:p w:rsidR="00451538" w:rsidRDefault="00451538">
      <w:r>
        <w:continuationSeparator/>
      </w:r>
    </w:p>
  </w:endnote>
  <w:endnote w:type="continuationNotice" w:id="1">
    <w:p w:rsidR="00451538" w:rsidRDefault="004515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1DA" w:rsidRDefault="00B60B4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1DA" w:rsidRPr="00B60B45" w:rsidRDefault="00B60B45" w:rsidP="00B60B45">
    <w:pPr>
      <w:tabs>
        <w:tab w:val="center" w:pos="4680"/>
        <w:tab w:val="right" w:pos="9360"/>
      </w:tabs>
      <w:adjustRightInd w:val="0"/>
      <w:rPr>
        <w:sz w:val="24"/>
      </w:rPr>
    </w:pPr>
    <w:r>
      <w:rPr>
        <w:noProof/>
        <w:sz w:val="18"/>
        <w:szCs w:val="24"/>
      </w:rPr>
      <w:tab/>
    </w:r>
    <w:r w:rsidRPr="00B60B45">
      <w:rPr>
        <w:sz w:val="18"/>
      </w:rPr>
      <w:t xml:space="preserve">Page </w:t>
    </w:r>
    <w:r>
      <w:rPr>
        <w:noProof/>
        <w:sz w:val="18"/>
        <w:szCs w:val="24"/>
      </w:rPr>
      <w:pgNum/>
    </w:r>
    <w:r w:rsidRPr="00B60B45">
      <w:rPr>
        <w:sz w:val="18"/>
      </w:rPr>
      <w:t xml:space="preserve"> of </w:t>
    </w:r>
    <w:r w:rsidRPr="00B60B45">
      <w:rPr>
        <w:sz w:val="18"/>
      </w:rPr>
      <w:fldChar w:fldCharType="begin"/>
    </w:r>
    <w:r w:rsidRPr="00B60B45">
      <w:rPr>
        <w:sz w:val="18"/>
      </w:rPr>
      <w:instrText xml:space="preserve"> NUMPAGES </w:instrText>
    </w:r>
    <w:r w:rsidRPr="00B60B45">
      <w:rPr>
        <w:sz w:val="18"/>
      </w:rPr>
      <w:fldChar w:fldCharType="separate"/>
    </w:r>
    <w:r w:rsidR="00AF310A">
      <w:rPr>
        <w:noProof/>
        <w:sz w:val="18"/>
      </w:rPr>
      <w:t>19</w:t>
    </w:r>
    <w:r w:rsidRPr="00B60B45">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1DA" w:rsidRDefault="00B60B4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538" w:rsidRDefault="00451538">
      <w:r>
        <w:separator/>
      </w:r>
    </w:p>
  </w:footnote>
  <w:footnote w:type="continuationSeparator" w:id="0">
    <w:p w:rsidR="00451538" w:rsidRDefault="00451538">
      <w:r>
        <w:continuationSeparator/>
      </w:r>
    </w:p>
  </w:footnote>
  <w:footnote w:type="continuationNotice" w:id="1">
    <w:p w:rsidR="00451538" w:rsidRDefault="004515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7F9" w:rsidRPr="002623F5" w:rsidRDefault="00E43A65">
    <w:pPr>
      <w:pStyle w:val="Header"/>
      <w:widowControl/>
      <w:jc w:val="right"/>
      <w:rPr>
        <w:rFonts w:ascii="Times New Roman" w:hAnsi="Times New Roman"/>
        <w:b/>
        <w:sz w:val="24"/>
        <w:lang w:val="fr-FR"/>
      </w:rPr>
    </w:pPr>
    <w:r w:rsidRPr="00E43A65">
      <w:rPr>
        <w:rFonts w:ascii="Times New Roman" w:hAnsi="Times New Roman"/>
        <w:b/>
        <w:sz w:val="24"/>
      </w:rPr>
      <w:t>November</w:t>
    </w:r>
    <w:r>
      <w:rPr>
        <w:rFonts w:ascii="Times New Roman" w:hAnsi="Times New Roman"/>
        <w:b/>
        <w:sz w:val="24"/>
        <w:lang w:val="fr-FR"/>
      </w:rPr>
      <w:t xml:space="preserve"> 2</w:t>
    </w:r>
    <w:r w:rsidR="004B406A">
      <w:rPr>
        <w:rFonts w:ascii="Times New Roman" w:hAnsi="Times New Roman"/>
        <w:b/>
        <w:sz w:val="24"/>
        <w:lang w:val="fr-FR"/>
      </w:rPr>
      <w:t>, 2020</w:t>
    </w:r>
  </w:p>
  <w:p w:rsidR="004657F9" w:rsidRPr="002623F5" w:rsidRDefault="004657F9">
    <w:pPr>
      <w:pStyle w:val="Header"/>
      <w:widowControl/>
      <w:jc w:val="right"/>
      <w:rPr>
        <w:rFonts w:ascii="Times New Roman" w:hAnsi="Times New Roman"/>
        <w:lang w:val="fr-FR"/>
      </w:rPr>
    </w:pPr>
    <w:r w:rsidRPr="002623F5">
      <w:rPr>
        <w:rFonts w:ascii="Times New Roman" w:hAnsi="Times New Roman"/>
        <w:lang w:val="fr-FR"/>
      </w:rPr>
      <w:t xml:space="preserve">T814_27: </w:t>
    </w:r>
    <w:r w:rsidRPr="00B60B45">
      <w:rPr>
        <w:rFonts w:ascii="Times New Roman" w:hAnsi="Times New Roman"/>
      </w:rPr>
      <w:t>Historical</w:t>
    </w:r>
    <w:r w:rsidRPr="002623F5">
      <w:rPr>
        <w:rFonts w:ascii="Times New Roman" w:hAnsi="Times New Roman"/>
        <w:lang w:val="fr-FR"/>
      </w:rPr>
      <w:t xml:space="preserve"> Usage </w:t>
    </w:r>
    <w:r w:rsidRPr="00B60B45">
      <w:rPr>
        <w:rFonts w:ascii="Times New Roman" w:hAnsi="Times New Roman"/>
      </w:rPr>
      <w:t>Response</w:t>
    </w:r>
  </w:p>
  <w:p w:rsidR="004657F9" w:rsidRPr="002623F5" w:rsidRDefault="007B2035">
    <w:pPr>
      <w:pStyle w:val="Header"/>
      <w:widowControl/>
      <w:jc w:val="right"/>
      <w:rPr>
        <w:rFonts w:ascii="Times New Roman" w:hAnsi="Times New Roman"/>
        <w:lang w:val="fr-FR"/>
      </w:rPr>
    </w:pPr>
    <w:r w:rsidRPr="002623F5">
      <w:rPr>
        <w:rFonts w:ascii="Times New Roman" w:hAnsi="Times New Roman"/>
        <w:lang w:val="fr-FR"/>
      </w:rPr>
      <w:t xml:space="preserve"> Version </w:t>
    </w:r>
    <w:r w:rsidR="002623F5" w:rsidRPr="002623F5">
      <w:rPr>
        <w:rFonts w:ascii="Times New Roman" w:hAnsi="Times New Roman"/>
        <w:lang w:val="fr-FR"/>
      </w:rPr>
      <w:t>4.0</w:t>
    </w:r>
    <w:r w:rsidR="004B406A">
      <w:rPr>
        <w:rFonts w:ascii="Times New Roman" w:hAnsi="Times New Roman"/>
        <w:lang w:val="fr-FR"/>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41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F651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5868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56572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BF516EE"/>
    <w:multiLevelType w:val="hybridMultilevel"/>
    <w:tmpl w:val="96248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53E3889"/>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41D131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832C93E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3" w15:restartNumberingAfterBreak="0">
    <w:nsid w:val="603654BD"/>
    <w:multiLevelType w:val="hybridMultilevel"/>
    <w:tmpl w:val="1D3CF7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A82E78"/>
    <w:multiLevelType w:val="hybridMultilevel"/>
    <w:tmpl w:val="B9CEBE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8"/>
  </w:num>
  <w:num w:numId="6">
    <w:abstractNumId w:val="1"/>
  </w:num>
  <w:num w:numId="7">
    <w:abstractNumId w:val="2"/>
  </w:num>
  <w:num w:numId="8">
    <w:abstractNumId w:val="9"/>
  </w:num>
  <w:num w:numId="9">
    <w:abstractNumId w:val="11"/>
  </w:num>
  <w:num w:numId="10">
    <w:abstractNumId w:val="7"/>
  </w:num>
  <w:num w:numId="11">
    <w:abstractNumId w:val="13"/>
  </w:num>
  <w:num w:numId="12">
    <w:abstractNumId w:val="5"/>
  </w:num>
  <w:num w:numId="13">
    <w:abstractNumId w:val="10"/>
  </w:num>
  <w:num w:numId="14">
    <w:abstractNumId w:val="14"/>
  </w:num>
  <w:num w:numId="15">
    <w:abstractNumId w:val="12"/>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7F9"/>
    <w:rsid w:val="00041926"/>
    <w:rsid w:val="000515B1"/>
    <w:rsid w:val="00076942"/>
    <w:rsid w:val="001027D0"/>
    <w:rsid w:val="00112E6E"/>
    <w:rsid w:val="00140906"/>
    <w:rsid w:val="00161599"/>
    <w:rsid w:val="00205BDE"/>
    <w:rsid w:val="00212290"/>
    <w:rsid w:val="002135BF"/>
    <w:rsid w:val="002623F5"/>
    <w:rsid w:val="00274441"/>
    <w:rsid w:val="003057C7"/>
    <w:rsid w:val="003212D8"/>
    <w:rsid w:val="003304C1"/>
    <w:rsid w:val="00343CA7"/>
    <w:rsid w:val="00366FEB"/>
    <w:rsid w:val="003A38A1"/>
    <w:rsid w:val="003D59F2"/>
    <w:rsid w:val="003E08D6"/>
    <w:rsid w:val="00407064"/>
    <w:rsid w:val="0041052A"/>
    <w:rsid w:val="00451538"/>
    <w:rsid w:val="004657F9"/>
    <w:rsid w:val="0047382B"/>
    <w:rsid w:val="0048049A"/>
    <w:rsid w:val="004B406A"/>
    <w:rsid w:val="005049C8"/>
    <w:rsid w:val="00511343"/>
    <w:rsid w:val="00550A9B"/>
    <w:rsid w:val="0055538F"/>
    <w:rsid w:val="005F2E5D"/>
    <w:rsid w:val="00606C41"/>
    <w:rsid w:val="006607E7"/>
    <w:rsid w:val="00776367"/>
    <w:rsid w:val="007B2035"/>
    <w:rsid w:val="007D5098"/>
    <w:rsid w:val="00812F26"/>
    <w:rsid w:val="008D4098"/>
    <w:rsid w:val="0097381F"/>
    <w:rsid w:val="009A1C18"/>
    <w:rsid w:val="009A300D"/>
    <w:rsid w:val="009F1A54"/>
    <w:rsid w:val="00A0781F"/>
    <w:rsid w:val="00A46C25"/>
    <w:rsid w:val="00A56D77"/>
    <w:rsid w:val="00A66357"/>
    <w:rsid w:val="00AA28B2"/>
    <w:rsid w:val="00AF310A"/>
    <w:rsid w:val="00AF6396"/>
    <w:rsid w:val="00B123FA"/>
    <w:rsid w:val="00B15D8D"/>
    <w:rsid w:val="00B37C85"/>
    <w:rsid w:val="00B60B45"/>
    <w:rsid w:val="00B71CC5"/>
    <w:rsid w:val="00BD236D"/>
    <w:rsid w:val="00C629B9"/>
    <w:rsid w:val="00C82F0E"/>
    <w:rsid w:val="00CE1B7E"/>
    <w:rsid w:val="00D954A3"/>
    <w:rsid w:val="00DA6BC8"/>
    <w:rsid w:val="00DB34B0"/>
    <w:rsid w:val="00DC1B79"/>
    <w:rsid w:val="00DD61DA"/>
    <w:rsid w:val="00E3315C"/>
    <w:rsid w:val="00E43A65"/>
    <w:rsid w:val="00EC4F3D"/>
    <w:rsid w:val="00EC54A6"/>
    <w:rsid w:val="00EE54A2"/>
    <w:rsid w:val="00F15A50"/>
    <w:rsid w:val="00F50664"/>
    <w:rsid w:val="00F665E4"/>
    <w:rsid w:val="00F675A6"/>
    <w:rsid w:val="00F729FC"/>
    <w:rsid w:val="00F8721D"/>
    <w:rsid w:val="00FB0910"/>
    <w:rsid w:val="00FB7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D5A332D5-2AD4-4558-A240-ED5B0E58B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B4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B60B45"/>
    <w:rPr>
      <w:rFonts w:ascii="Segoe UI" w:hAnsi="Segoe UI" w:cs="Segoe UI"/>
      <w:sz w:val="18"/>
      <w:szCs w:val="18"/>
    </w:rPr>
  </w:style>
  <w:style w:type="character" w:customStyle="1" w:styleId="BalloonTextChar">
    <w:name w:val="Balloon Text Char"/>
    <w:basedOn w:val="DefaultParagraphFont"/>
    <w:link w:val="BalloonText"/>
    <w:uiPriority w:val="99"/>
    <w:rsid w:val="00B60B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4331</Words>
  <Characters>24691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4</cp:revision>
  <cp:lastPrinted>2000-07-03T23:53:00Z</cp:lastPrinted>
  <dcterms:created xsi:type="dcterms:W3CDTF">2021-01-21T18:03:00Z</dcterms:created>
  <dcterms:modified xsi:type="dcterms:W3CDTF">2021-01-22T16:07:00Z</dcterms:modified>
</cp:coreProperties>
</file>