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F63B0" w14:textId="77777777" w:rsidR="0013775B" w:rsidRDefault="0013775B" w:rsidP="0013775B">
      <w:bookmarkStart w:id="0" w:name="_GoBack"/>
      <w:bookmarkEnd w:id="0"/>
    </w:p>
    <w:tbl>
      <w:tblPr>
        <w:tblW w:w="10800" w:type="dxa"/>
        <w:tblInd w:w="-288" w:type="dxa"/>
        <w:tblLayout w:type="fixed"/>
        <w:tblCellMar>
          <w:left w:w="0" w:type="dxa"/>
          <w:right w:w="0" w:type="dxa"/>
        </w:tblCellMar>
        <w:tblLook w:val="04A0" w:firstRow="1" w:lastRow="0" w:firstColumn="1" w:lastColumn="0" w:noHBand="0" w:noVBand="1"/>
      </w:tblPr>
      <w:tblGrid>
        <w:gridCol w:w="8358"/>
        <w:gridCol w:w="2442"/>
      </w:tblGrid>
      <w:tr w:rsidR="0013775B" w:rsidRPr="00FA4BE7" w14:paraId="7C62ACEB" w14:textId="77777777" w:rsidTr="00472769">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F01A4C" w14:textId="77777777" w:rsidR="0013775B" w:rsidRPr="00FA4BE7" w:rsidRDefault="0013775B" w:rsidP="00472769">
            <w:pPr>
              <w:rPr>
                <w:b/>
                <w:bCs/>
                <w:sz w:val="24"/>
                <w:szCs w:val="24"/>
                <w:u w:val="single"/>
              </w:rPr>
            </w:pPr>
            <w:r>
              <w:br w:type="page"/>
            </w:r>
            <w:r w:rsidRPr="00FA4BE7">
              <w:rPr>
                <w:b/>
                <w:bCs/>
                <w:sz w:val="24"/>
                <w:szCs w:val="24"/>
                <w:u w:val="single"/>
              </w:rPr>
              <w:t>Open Action</w:t>
            </w:r>
            <w:r>
              <w:rPr>
                <w:b/>
                <w:bCs/>
                <w:sz w:val="24"/>
                <w:szCs w:val="24"/>
                <w:u w:val="single"/>
              </w:rPr>
              <w:t xml:space="preserve"> Items from Previous Meeting(s)</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2DBAC4" w14:textId="77777777" w:rsidR="0013775B" w:rsidRPr="00FA4BE7" w:rsidRDefault="0013775B" w:rsidP="00472769">
            <w:pPr>
              <w:rPr>
                <w:b/>
                <w:bCs/>
                <w:sz w:val="24"/>
                <w:szCs w:val="24"/>
                <w:u w:val="single"/>
              </w:rPr>
            </w:pPr>
            <w:r w:rsidRPr="00FA4BE7">
              <w:rPr>
                <w:b/>
                <w:bCs/>
                <w:sz w:val="24"/>
                <w:szCs w:val="24"/>
                <w:u w:val="single"/>
              </w:rPr>
              <w:t>Responsible Party</w:t>
            </w:r>
          </w:p>
        </w:tc>
      </w:tr>
      <w:tr w:rsidR="0013775B" w:rsidRPr="008524B4" w14:paraId="22F6D961"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90AAA7" w14:textId="77777777" w:rsidR="0013775B" w:rsidRPr="008524B4" w:rsidRDefault="0013775B" w:rsidP="0013775B">
            <w:pPr>
              <w:numPr>
                <w:ilvl w:val="0"/>
                <w:numId w:val="1"/>
              </w:numPr>
              <w:overflowPunct w:val="0"/>
              <w:autoSpaceDE w:val="0"/>
              <w:autoSpaceDN w:val="0"/>
              <w:spacing w:after="0" w:line="240" w:lineRule="auto"/>
            </w:pPr>
            <w:r w:rsidRPr="008524B4">
              <w:t>11/30/17 – Review submission of TDSP read meter data for Loads with Interval Data Recorder (IDR) Meters and Settlement Only Generators with Interval Data Recorders prior to Initial settlement of an Operating Day (Settlement – WMS)</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EFCF76" w14:textId="77777777" w:rsidR="0013775B" w:rsidRPr="008524B4" w:rsidRDefault="0013775B" w:rsidP="00472769">
            <w:commentRangeStart w:id="1"/>
            <w:r w:rsidRPr="008524B4">
              <w:t>WMS</w:t>
            </w:r>
            <w:ins w:id="2" w:author="Boren, Ann" w:date="2021-01-27T11:42:00Z">
              <w:r>
                <w:t>/RMS</w:t>
              </w:r>
              <w:commentRangeEnd w:id="1"/>
              <w:r>
                <w:rPr>
                  <w:rStyle w:val="CommentReference"/>
                </w:rPr>
                <w:commentReference w:id="1"/>
              </w:r>
            </w:ins>
          </w:p>
        </w:tc>
      </w:tr>
      <w:tr w:rsidR="0013775B" w:rsidRPr="008524B4" w14:paraId="0225C87A"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FE2D49" w14:textId="77777777" w:rsidR="0013775B" w:rsidRPr="008524B4" w:rsidRDefault="0013775B" w:rsidP="0013775B">
            <w:pPr>
              <w:numPr>
                <w:ilvl w:val="0"/>
                <w:numId w:val="1"/>
              </w:numPr>
              <w:overflowPunct w:val="0"/>
              <w:autoSpaceDE w:val="0"/>
              <w:autoSpaceDN w:val="0"/>
              <w:spacing w:after="0" w:line="240" w:lineRule="auto"/>
            </w:pPr>
            <w:commentRangeStart w:id="3"/>
            <w:r w:rsidRPr="008524B4">
              <w:t>1/30/19 – Accomplish objectives as stated in the BESTF charter.</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1C3B90" w14:textId="77777777" w:rsidR="0013775B" w:rsidRPr="008524B4" w:rsidRDefault="0013775B" w:rsidP="00472769">
            <w:r w:rsidRPr="008524B4">
              <w:t>TAC/BESTF</w:t>
            </w:r>
            <w:commentRangeEnd w:id="3"/>
            <w:r w:rsidR="008B4865">
              <w:rPr>
                <w:rStyle w:val="CommentReference"/>
              </w:rPr>
              <w:commentReference w:id="3"/>
            </w:r>
          </w:p>
        </w:tc>
      </w:tr>
      <w:tr w:rsidR="0013775B" w:rsidRPr="008524B4" w14:paraId="028FA468"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89688" w14:textId="19B8C719" w:rsidR="0013775B" w:rsidRPr="008524B4" w:rsidRDefault="0013775B" w:rsidP="0013775B">
            <w:pPr>
              <w:numPr>
                <w:ilvl w:val="0"/>
                <w:numId w:val="1"/>
              </w:numPr>
              <w:overflowPunct w:val="0"/>
              <w:autoSpaceDE w:val="0"/>
              <w:autoSpaceDN w:val="0"/>
              <w:spacing w:after="0" w:line="240" w:lineRule="auto"/>
            </w:pPr>
            <w:del w:id="4" w:author="STEC" w:date="2021-02-01T13:38:00Z">
              <w:r w:rsidRPr="008524B4" w:rsidDel="00996D49">
                <w:delText xml:space="preserve">3/27/19 – Real-Time Co-optimization Task Force (RTCTF) – Accomplish objectives as stated in the </w:delText>
              </w:r>
              <w:r w:rsidR="000A6F57" w:rsidDel="00996D49">
                <w:fldChar w:fldCharType="begin"/>
              </w:r>
              <w:r w:rsidR="000A6F57" w:rsidDel="00996D49">
                <w:delInstrText xml:space="preserve"> HYPERLINK "http://www.ercot.com/committee/rtctf" </w:delInstrText>
              </w:r>
              <w:r w:rsidR="000A6F57" w:rsidDel="00996D49">
                <w:fldChar w:fldCharType="separate"/>
              </w:r>
              <w:r w:rsidRPr="008524B4" w:rsidDel="00996D49">
                <w:rPr>
                  <w:rStyle w:val="Hyperlink"/>
                </w:rPr>
                <w:delText>RTCTF Charter</w:delText>
              </w:r>
              <w:r w:rsidR="000A6F57" w:rsidDel="00996D49">
                <w:rPr>
                  <w:rStyle w:val="Hyperlink"/>
                </w:rPr>
                <w:fldChar w:fldCharType="end"/>
              </w:r>
            </w:del>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3D1AC" w14:textId="60BAB77D" w:rsidR="0013775B" w:rsidRPr="008524B4" w:rsidRDefault="0013775B" w:rsidP="00472769">
            <w:del w:id="5" w:author="STEC" w:date="2021-02-01T13:38:00Z">
              <w:r w:rsidRPr="008524B4" w:rsidDel="00996D49">
                <w:delText>TAC/RTCTF</w:delText>
              </w:r>
            </w:del>
          </w:p>
        </w:tc>
      </w:tr>
      <w:tr w:rsidR="0013775B" w:rsidRPr="008524B4" w14:paraId="609D6BAD"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A2D2FE" w14:textId="77777777" w:rsidR="0013775B" w:rsidRPr="008524B4" w:rsidRDefault="0013775B" w:rsidP="0013775B">
            <w:pPr>
              <w:numPr>
                <w:ilvl w:val="0"/>
                <w:numId w:val="1"/>
              </w:numPr>
              <w:overflowPunct w:val="0"/>
              <w:autoSpaceDE w:val="0"/>
              <w:autoSpaceDN w:val="0"/>
              <w:spacing w:after="0" w:line="240" w:lineRule="auto"/>
            </w:pPr>
            <w:commentRangeStart w:id="6"/>
            <w:r w:rsidRPr="008524B4">
              <w:t>5/22/19 – Review DC Tie Treatment in Relation to Load (i.e. being treated as firm Load)</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85305F" w14:textId="77777777" w:rsidR="0013775B" w:rsidRPr="008524B4" w:rsidRDefault="0013775B" w:rsidP="00472769">
            <w:r w:rsidRPr="008524B4">
              <w:t>WMS/ROS</w:t>
            </w:r>
            <w:commentRangeEnd w:id="6"/>
            <w:r w:rsidR="00996D49">
              <w:rPr>
                <w:rStyle w:val="CommentReference"/>
              </w:rPr>
              <w:commentReference w:id="6"/>
            </w:r>
          </w:p>
        </w:tc>
      </w:tr>
      <w:tr w:rsidR="0013775B" w:rsidRPr="008524B4" w14:paraId="2845A32D"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38AA69" w14:textId="77777777" w:rsidR="0013775B" w:rsidRPr="008524B4" w:rsidRDefault="0013775B" w:rsidP="0013775B">
            <w:pPr>
              <w:numPr>
                <w:ilvl w:val="0"/>
                <w:numId w:val="1"/>
              </w:numPr>
              <w:overflowPunct w:val="0"/>
              <w:autoSpaceDE w:val="0"/>
              <w:autoSpaceDN w:val="0"/>
              <w:spacing w:after="0" w:line="240" w:lineRule="auto"/>
            </w:pPr>
            <w:r w:rsidRPr="008524B4">
              <w:t>5/22/19 – Develop and implement updated methodology used to determine cost of new entry (CONE)</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EE3A77" w14:textId="77777777" w:rsidR="0013775B" w:rsidRPr="008524B4" w:rsidRDefault="0013775B" w:rsidP="00472769">
            <w:r w:rsidRPr="008524B4">
              <w:t>WMS</w:t>
            </w:r>
          </w:p>
        </w:tc>
      </w:tr>
      <w:tr w:rsidR="0013775B" w:rsidRPr="008524B4" w14:paraId="7445100C"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91B4D1" w14:textId="77777777" w:rsidR="0013775B" w:rsidRPr="008524B4" w:rsidRDefault="0013775B" w:rsidP="0013775B">
            <w:pPr>
              <w:numPr>
                <w:ilvl w:val="0"/>
                <w:numId w:val="1"/>
              </w:numPr>
              <w:overflowPunct w:val="0"/>
              <w:autoSpaceDE w:val="0"/>
              <w:autoSpaceDN w:val="0"/>
              <w:spacing w:after="0" w:line="240" w:lineRule="auto"/>
            </w:pPr>
            <w:r>
              <w:t>9/23/20 – Develop NPRR to address issues surrounding 2% Rule</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D263A1" w14:textId="77777777" w:rsidR="0013775B" w:rsidRPr="008524B4" w:rsidRDefault="0013775B" w:rsidP="00472769">
            <w:r>
              <w:t>IMM</w:t>
            </w:r>
          </w:p>
        </w:tc>
      </w:tr>
      <w:tr w:rsidR="0013775B" w:rsidRPr="008524B4" w14:paraId="06CD4F24" w14:textId="77777777" w:rsidTr="00472769">
        <w:trPr>
          <w:trHeight w:val="345"/>
        </w:trPr>
        <w:tc>
          <w:tcPr>
            <w:tcW w:w="83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85803E" w14:textId="77777777" w:rsidR="0013775B" w:rsidRPr="008A5553" w:rsidRDefault="0013775B" w:rsidP="0013775B">
            <w:pPr>
              <w:numPr>
                <w:ilvl w:val="0"/>
                <w:numId w:val="1"/>
              </w:numPr>
              <w:overflowPunct w:val="0"/>
              <w:autoSpaceDE w:val="0"/>
              <w:autoSpaceDN w:val="0"/>
              <w:adjustRightInd w:val="0"/>
              <w:spacing w:after="0" w:line="240" w:lineRule="auto"/>
              <w:textAlignment w:val="baseline"/>
            </w:pPr>
            <w:r>
              <w:t xml:space="preserve">10/28/20 – Review </w:t>
            </w:r>
            <w:r w:rsidRPr="008A5553">
              <w:t>Day-Ahead Market (DAM) Performance (DAM delays)</w:t>
            </w:r>
          </w:p>
        </w:tc>
        <w:tc>
          <w:tcPr>
            <w:tcW w:w="24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582F2" w14:textId="77777777" w:rsidR="0013775B" w:rsidRDefault="0013775B" w:rsidP="00472769">
            <w:r>
              <w:t>WMS</w:t>
            </w:r>
          </w:p>
        </w:tc>
      </w:tr>
    </w:tbl>
    <w:p w14:paraId="0D61C7A9" w14:textId="77777777" w:rsidR="0013775B" w:rsidRDefault="0013775B" w:rsidP="0013775B"/>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280"/>
        <w:gridCol w:w="2520"/>
      </w:tblGrid>
      <w:tr w:rsidR="0013775B" w:rsidRPr="00FA4BE7" w14:paraId="42A6DAE8" w14:textId="77777777" w:rsidTr="00472769">
        <w:tc>
          <w:tcPr>
            <w:tcW w:w="8280" w:type="dxa"/>
            <w:tcMar>
              <w:top w:w="0" w:type="dxa"/>
              <w:left w:w="108" w:type="dxa"/>
              <w:bottom w:w="0" w:type="dxa"/>
              <w:right w:w="108" w:type="dxa"/>
            </w:tcMar>
            <w:hideMark/>
          </w:tcPr>
          <w:p w14:paraId="7B355EFB" w14:textId="77777777" w:rsidR="0013775B" w:rsidRPr="00FA4BE7" w:rsidRDefault="0013775B" w:rsidP="00472769">
            <w:pPr>
              <w:rPr>
                <w:b/>
                <w:bCs/>
                <w:sz w:val="24"/>
                <w:szCs w:val="24"/>
                <w:u w:val="single"/>
              </w:rPr>
            </w:pPr>
            <w:r>
              <w:rPr>
                <w:b/>
                <w:bCs/>
                <w:sz w:val="24"/>
                <w:szCs w:val="24"/>
                <w:u w:val="single"/>
              </w:rPr>
              <w:t xml:space="preserve">Summer Assessment </w:t>
            </w:r>
            <w:r w:rsidRPr="00FA4BE7">
              <w:rPr>
                <w:b/>
                <w:bCs/>
                <w:sz w:val="24"/>
                <w:szCs w:val="24"/>
                <w:u w:val="single"/>
              </w:rPr>
              <w:t>Open Action Items</w:t>
            </w:r>
            <w:r>
              <w:rPr>
                <w:b/>
                <w:bCs/>
                <w:sz w:val="24"/>
                <w:szCs w:val="24"/>
                <w:u w:val="single"/>
              </w:rPr>
              <w:t xml:space="preserve"> (Assigned 11/20/19)</w:t>
            </w:r>
          </w:p>
        </w:tc>
        <w:tc>
          <w:tcPr>
            <w:tcW w:w="2520" w:type="dxa"/>
            <w:tcMar>
              <w:top w:w="0" w:type="dxa"/>
              <w:left w:w="108" w:type="dxa"/>
              <w:bottom w:w="0" w:type="dxa"/>
              <w:right w:w="108" w:type="dxa"/>
            </w:tcMar>
            <w:hideMark/>
          </w:tcPr>
          <w:p w14:paraId="4989B30D" w14:textId="77777777" w:rsidR="0013775B" w:rsidRPr="00FA4BE7" w:rsidRDefault="0013775B" w:rsidP="00472769">
            <w:pPr>
              <w:rPr>
                <w:b/>
                <w:bCs/>
                <w:sz w:val="24"/>
                <w:szCs w:val="24"/>
                <w:u w:val="single"/>
              </w:rPr>
            </w:pPr>
            <w:r w:rsidRPr="00FA4BE7">
              <w:rPr>
                <w:b/>
                <w:bCs/>
                <w:sz w:val="24"/>
                <w:szCs w:val="24"/>
                <w:u w:val="single"/>
              </w:rPr>
              <w:t>Responsible Party</w:t>
            </w:r>
          </w:p>
        </w:tc>
      </w:tr>
      <w:tr w:rsidR="0013775B" w:rsidRPr="008524B4" w14:paraId="01C44073" w14:textId="77777777" w:rsidTr="00472769">
        <w:trPr>
          <w:trHeight w:val="345"/>
        </w:trPr>
        <w:tc>
          <w:tcPr>
            <w:tcW w:w="8280" w:type="dxa"/>
            <w:tcMar>
              <w:top w:w="0" w:type="dxa"/>
              <w:left w:w="108" w:type="dxa"/>
              <w:bottom w:w="0" w:type="dxa"/>
              <w:right w:w="108" w:type="dxa"/>
            </w:tcMar>
          </w:tcPr>
          <w:p w14:paraId="1628C050" w14:textId="77777777" w:rsidR="0013775B" w:rsidRPr="008524B4" w:rsidRDefault="0013775B" w:rsidP="0013775B">
            <w:pPr>
              <w:numPr>
                <w:ilvl w:val="0"/>
                <w:numId w:val="1"/>
              </w:numPr>
              <w:overflowPunct w:val="0"/>
              <w:autoSpaceDE w:val="0"/>
              <w:autoSpaceDN w:val="0"/>
              <w:adjustRightInd w:val="0"/>
              <w:spacing w:after="0" w:line="240" w:lineRule="auto"/>
              <w:textAlignment w:val="baseline"/>
            </w:pPr>
            <w:r w:rsidRPr="008524B4">
              <w:t>Switchable Generation Resources (SWGRs):</w:t>
            </w:r>
          </w:p>
          <w:p w14:paraId="34668239" w14:textId="77777777" w:rsidR="0013775B" w:rsidRPr="008524B4" w:rsidRDefault="0013775B" w:rsidP="0013775B">
            <w:pPr>
              <w:numPr>
                <w:ilvl w:val="1"/>
                <w:numId w:val="1"/>
              </w:numPr>
              <w:overflowPunct w:val="0"/>
              <w:autoSpaceDE w:val="0"/>
              <w:autoSpaceDN w:val="0"/>
              <w:adjustRightInd w:val="0"/>
              <w:spacing w:after="0" w:line="240" w:lineRule="auto"/>
              <w:textAlignment w:val="baseline"/>
            </w:pPr>
            <w:r w:rsidRPr="008524B4">
              <w:t>Make sure settlement, operator interaction and offers align with the intent of the Protocols and intended market design.</w:t>
            </w:r>
          </w:p>
          <w:p w14:paraId="5B9E9148" w14:textId="77777777" w:rsidR="0013775B" w:rsidRPr="008524B4" w:rsidRDefault="0013775B" w:rsidP="0013775B">
            <w:pPr>
              <w:numPr>
                <w:ilvl w:val="1"/>
                <w:numId w:val="1"/>
              </w:numPr>
              <w:overflowPunct w:val="0"/>
              <w:autoSpaceDE w:val="0"/>
              <w:autoSpaceDN w:val="0"/>
              <w:adjustRightInd w:val="0"/>
              <w:spacing w:after="0" w:line="240" w:lineRule="auto"/>
              <w:textAlignment w:val="baseline"/>
            </w:pPr>
            <w:r w:rsidRPr="008524B4">
              <w:t>If necessary, propose changes to the Protocols</w:t>
            </w:r>
          </w:p>
          <w:p w14:paraId="6D38696B" w14:textId="77777777" w:rsidR="0013775B" w:rsidRPr="008524B4" w:rsidRDefault="0013775B" w:rsidP="0013775B">
            <w:pPr>
              <w:numPr>
                <w:ilvl w:val="1"/>
                <w:numId w:val="1"/>
              </w:numPr>
              <w:overflowPunct w:val="0"/>
              <w:autoSpaceDE w:val="0"/>
              <w:autoSpaceDN w:val="0"/>
              <w:adjustRightInd w:val="0"/>
              <w:spacing w:after="0" w:line="240" w:lineRule="auto"/>
              <w:textAlignment w:val="baseline"/>
            </w:pPr>
            <w:r w:rsidRPr="008524B4">
              <w:t>Exelon Items</w:t>
            </w:r>
          </w:p>
        </w:tc>
        <w:tc>
          <w:tcPr>
            <w:tcW w:w="2520" w:type="dxa"/>
            <w:tcMar>
              <w:top w:w="0" w:type="dxa"/>
              <w:left w:w="108" w:type="dxa"/>
              <w:bottom w:w="0" w:type="dxa"/>
              <w:right w:w="108" w:type="dxa"/>
            </w:tcMar>
          </w:tcPr>
          <w:p w14:paraId="28312E26" w14:textId="77777777" w:rsidR="0013775B" w:rsidRPr="008524B4" w:rsidRDefault="0013775B" w:rsidP="00472769">
            <w:r w:rsidRPr="008524B4">
              <w:t>WMS</w:t>
            </w:r>
          </w:p>
        </w:tc>
      </w:tr>
      <w:tr w:rsidR="0013775B" w:rsidRPr="008524B4" w14:paraId="5B77948F" w14:textId="77777777" w:rsidTr="00472769">
        <w:trPr>
          <w:trHeight w:val="345"/>
        </w:trPr>
        <w:tc>
          <w:tcPr>
            <w:tcW w:w="8280" w:type="dxa"/>
            <w:tcMar>
              <w:top w:w="0" w:type="dxa"/>
              <w:left w:w="108" w:type="dxa"/>
              <w:bottom w:w="0" w:type="dxa"/>
              <w:right w:w="108" w:type="dxa"/>
            </w:tcMar>
          </w:tcPr>
          <w:p w14:paraId="60E92AAE" w14:textId="77777777" w:rsidR="0013775B" w:rsidRPr="008524B4" w:rsidRDefault="0013775B" w:rsidP="0013775B">
            <w:pPr>
              <w:numPr>
                <w:ilvl w:val="0"/>
                <w:numId w:val="1"/>
              </w:numPr>
              <w:overflowPunct w:val="0"/>
              <w:autoSpaceDE w:val="0"/>
              <w:autoSpaceDN w:val="0"/>
              <w:adjustRightInd w:val="0"/>
              <w:spacing w:after="0" w:line="240" w:lineRule="auto"/>
              <w:textAlignment w:val="baseline"/>
            </w:pPr>
            <w:r w:rsidRPr="008524B4">
              <w:t>Emergency Response Service (ERS):</w:t>
            </w:r>
          </w:p>
          <w:p w14:paraId="6C174A2D" w14:textId="77777777" w:rsidR="0013775B" w:rsidRPr="008524B4" w:rsidRDefault="0013775B" w:rsidP="0013775B">
            <w:pPr>
              <w:numPr>
                <w:ilvl w:val="1"/>
                <w:numId w:val="1"/>
              </w:numPr>
              <w:overflowPunct w:val="0"/>
              <w:autoSpaceDE w:val="0"/>
              <w:autoSpaceDN w:val="0"/>
              <w:adjustRightInd w:val="0"/>
              <w:spacing w:after="0" w:line="240" w:lineRule="auto"/>
              <w:textAlignment w:val="baseline"/>
            </w:pPr>
            <w:r w:rsidRPr="008524B4">
              <w:t>Crossover between procurement time periods and calculation of the adder.</w:t>
            </w:r>
          </w:p>
          <w:p w14:paraId="54857F95" w14:textId="77777777" w:rsidR="0013775B" w:rsidRPr="008524B4" w:rsidRDefault="0013775B" w:rsidP="0013775B">
            <w:pPr>
              <w:numPr>
                <w:ilvl w:val="1"/>
                <w:numId w:val="1"/>
              </w:numPr>
              <w:overflowPunct w:val="0"/>
              <w:autoSpaceDE w:val="0"/>
              <w:autoSpaceDN w:val="0"/>
              <w:adjustRightInd w:val="0"/>
              <w:spacing w:after="0" w:line="240" w:lineRule="auto"/>
              <w:textAlignment w:val="baseline"/>
            </w:pPr>
            <w:r w:rsidRPr="008524B4">
              <w:t>Self-deployment of ERS.</w:t>
            </w:r>
          </w:p>
        </w:tc>
        <w:tc>
          <w:tcPr>
            <w:tcW w:w="2520" w:type="dxa"/>
            <w:tcMar>
              <w:top w:w="0" w:type="dxa"/>
              <w:left w:w="108" w:type="dxa"/>
              <w:bottom w:w="0" w:type="dxa"/>
              <w:right w:w="108" w:type="dxa"/>
            </w:tcMar>
          </w:tcPr>
          <w:p w14:paraId="207C4BE0" w14:textId="77777777" w:rsidR="0013775B" w:rsidRPr="008524B4" w:rsidRDefault="0013775B" w:rsidP="00472769">
            <w:r w:rsidRPr="008524B4">
              <w:t>WMS</w:t>
            </w:r>
          </w:p>
        </w:tc>
      </w:tr>
      <w:tr w:rsidR="0013775B" w:rsidRPr="008524B4" w14:paraId="014F44F7" w14:textId="77777777" w:rsidTr="00472769">
        <w:trPr>
          <w:trHeight w:val="345"/>
        </w:trPr>
        <w:tc>
          <w:tcPr>
            <w:tcW w:w="8280" w:type="dxa"/>
            <w:tcMar>
              <w:top w:w="0" w:type="dxa"/>
              <w:left w:w="108" w:type="dxa"/>
              <w:bottom w:w="0" w:type="dxa"/>
              <w:right w:w="108" w:type="dxa"/>
            </w:tcMar>
          </w:tcPr>
          <w:p w14:paraId="158B1708" w14:textId="77777777" w:rsidR="0013775B" w:rsidRPr="008524B4" w:rsidRDefault="0013775B" w:rsidP="0013775B">
            <w:pPr>
              <w:numPr>
                <w:ilvl w:val="0"/>
                <w:numId w:val="1"/>
              </w:numPr>
              <w:overflowPunct w:val="0"/>
              <w:autoSpaceDE w:val="0"/>
              <w:autoSpaceDN w:val="0"/>
              <w:adjustRightInd w:val="0"/>
              <w:spacing w:after="0" w:line="240" w:lineRule="auto"/>
              <w:textAlignment w:val="baseline"/>
            </w:pPr>
            <w:r w:rsidRPr="008524B4">
              <w:t>Credit/Collateral for QSE representing Resource only.</w:t>
            </w:r>
          </w:p>
          <w:p w14:paraId="13FF42A9" w14:textId="77777777" w:rsidR="0013775B" w:rsidRPr="008524B4" w:rsidRDefault="0013775B" w:rsidP="0013775B">
            <w:pPr>
              <w:numPr>
                <w:ilvl w:val="1"/>
                <w:numId w:val="1"/>
              </w:numPr>
              <w:overflowPunct w:val="0"/>
              <w:autoSpaceDE w:val="0"/>
              <w:autoSpaceDN w:val="0"/>
              <w:adjustRightInd w:val="0"/>
              <w:spacing w:after="0" w:line="240" w:lineRule="auto"/>
              <w:textAlignment w:val="baseline"/>
            </w:pPr>
            <w:r w:rsidRPr="008524B4">
              <w:t>The potential default of a QSE representing a Resource instead of a trader only or Customer Load has raised some potential gaps/policy considerations for improvement.  (</w:t>
            </w:r>
            <w:proofErr w:type="gramStart"/>
            <w:r w:rsidRPr="008524B4">
              <w:t>e.g</w:t>
            </w:r>
            <w:proofErr w:type="gramEnd"/>
            <w:r w:rsidRPr="008524B4">
              <w:t>. should a generator be taken out of markets during tight conditions?)</w:t>
            </w:r>
          </w:p>
        </w:tc>
        <w:tc>
          <w:tcPr>
            <w:tcW w:w="2520" w:type="dxa"/>
            <w:tcMar>
              <w:top w:w="0" w:type="dxa"/>
              <w:left w:w="108" w:type="dxa"/>
              <w:bottom w:w="0" w:type="dxa"/>
              <w:right w:w="108" w:type="dxa"/>
            </w:tcMar>
          </w:tcPr>
          <w:p w14:paraId="42ACFC13" w14:textId="77777777" w:rsidR="0013775B" w:rsidRPr="008524B4" w:rsidRDefault="0013775B" w:rsidP="00472769">
            <w:r w:rsidRPr="008524B4">
              <w:t>CWG/MCWG</w:t>
            </w:r>
          </w:p>
        </w:tc>
      </w:tr>
      <w:tr w:rsidR="0013775B" w:rsidRPr="008524B4" w14:paraId="7615F19A" w14:textId="77777777" w:rsidTr="00472769">
        <w:trPr>
          <w:trHeight w:val="345"/>
        </w:trPr>
        <w:tc>
          <w:tcPr>
            <w:tcW w:w="82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565F6" w14:textId="77777777" w:rsidR="0013775B" w:rsidRPr="008524B4" w:rsidRDefault="0013775B" w:rsidP="0013775B">
            <w:pPr>
              <w:numPr>
                <w:ilvl w:val="0"/>
                <w:numId w:val="1"/>
              </w:numPr>
              <w:overflowPunct w:val="0"/>
              <w:autoSpaceDE w:val="0"/>
              <w:autoSpaceDN w:val="0"/>
              <w:adjustRightInd w:val="0"/>
              <w:spacing w:after="0" w:line="240" w:lineRule="auto"/>
              <w:textAlignment w:val="baseline"/>
            </w:pPr>
            <w:commentRangeStart w:id="7"/>
            <w:r w:rsidRPr="008524B4">
              <w:t>Evaluate current TCEQ enforcement discretion process and look for improvements with managing potential emission limitation issues.</w:t>
            </w:r>
          </w:p>
        </w:tc>
        <w:tc>
          <w:tcPr>
            <w:tcW w:w="2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F56AFB" w14:textId="77777777" w:rsidR="0013775B" w:rsidRPr="008524B4" w:rsidRDefault="0013775B" w:rsidP="00472769">
            <w:r w:rsidRPr="008524B4">
              <w:t>WMS</w:t>
            </w:r>
            <w:commentRangeEnd w:id="7"/>
            <w:r w:rsidR="000A6F57">
              <w:rPr>
                <w:rStyle w:val="CommentReference"/>
              </w:rPr>
              <w:commentReference w:id="7"/>
            </w:r>
          </w:p>
        </w:tc>
      </w:tr>
      <w:tr w:rsidR="0013775B" w:rsidRPr="008524B4" w14:paraId="1099A484" w14:textId="77777777" w:rsidTr="00472769">
        <w:trPr>
          <w:trHeight w:val="345"/>
        </w:trPr>
        <w:tc>
          <w:tcPr>
            <w:tcW w:w="82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E299A8" w14:textId="77777777" w:rsidR="0013775B" w:rsidRPr="008524B4" w:rsidRDefault="0013775B" w:rsidP="0013775B">
            <w:pPr>
              <w:pStyle w:val="ListParagraph"/>
              <w:numPr>
                <w:ilvl w:val="0"/>
                <w:numId w:val="2"/>
              </w:numPr>
              <w:spacing w:after="0" w:line="240" w:lineRule="auto"/>
              <w:contextualSpacing w:val="0"/>
              <w:rPr>
                <w:rFonts w:ascii="Calibri" w:hAnsi="Calibri" w:cs="Calibri"/>
              </w:rPr>
            </w:pPr>
            <w:r w:rsidRPr="008524B4">
              <w:t>Development of probabilistic SARA and net load forecast. Review of Resource Adequacy forecasts with evaluation and possible implementation of probabilistic SARA and net load forecast as supplements to current Resource Adequacy reports</w:t>
            </w:r>
            <w:r>
              <w:rPr>
                <w:rFonts w:ascii="Calibri" w:hAnsi="Calibri" w:cs="Calibri"/>
              </w:rPr>
              <w:t>.</w:t>
            </w:r>
            <w:r w:rsidRPr="008524B4">
              <w:rPr>
                <w:rFonts w:ascii="Calibri" w:hAnsi="Calibri" w:cs="Calibri"/>
              </w:rPr>
              <w:t> </w:t>
            </w:r>
          </w:p>
        </w:tc>
        <w:tc>
          <w:tcPr>
            <w:tcW w:w="2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2D8D7D" w14:textId="77777777" w:rsidR="0013775B" w:rsidRPr="008524B4" w:rsidRDefault="0013775B" w:rsidP="00472769">
            <w:r w:rsidRPr="008524B4">
              <w:t>WMS</w:t>
            </w:r>
          </w:p>
        </w:tc>
      </w:tr>
    </w:tbl>
    <w:p w14:paraId="714926F4" w14:textId="77777777" w:rsidR="0013775B" w:rsidRDefault="0013775B" w:rsidP="0013775B"/>
    <w:p w14:paraId="1E685807" w14:textId="77777777" w:rsidR="004D7D3E" w:rsidRDefault="00106FB5"/>
    <w:sectPr w:rsidR="004D7D3E" w:rsidSect="006D1819">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Boren, Ann" w:date="2021-01-27T11:42:00Z" w:initials="BA">
    <w:p w14:paraId="573AA540" w14:textId="77777777" w:rsidR="0013775B" w:rsidRDefault="0013775B" w:rsidP="0013775B">
      <w:pPr>
        <w:pStyle w:val="CommentText"/>
      </w:pPr>
      <w:r>
        <w:rPr>
          <w:rStyle w:val="CommentReference"/>
        </w:rPr>
        <w:annotationRef/>
      </w:r>
      <w:r>
        <w:t xml:space="preserve">Jim Lee requested we add </w:t>
      </w:r>
    </w:p>
  </w:comment>
  <w:comment w:id="3" w:author="STEC" w:date="2021-02-01T13:47:00Z" w:initials="STEC">
    <w:p w14:paraId="7C93549A" w14:textId="4E8B2A17" w:rsidR="008B4865" w:rsidRDefault="008B4865">
      <w:pPr>
        <w:pStyle w:val="CommentText"/>
      </w:pPr>
      <w:r>
        <w:rPr>
          <w:rStyle w:val="CommentReference"/>
        </w:rPr>
        <w:annotationRef/>
      </w:r>
      <w:r>
        <w:t>Remove?  They’ve completed their initial objectives.</w:t>
      </w:r>
    </w:p>
  </w:comment>
  <w:comment w:id="6" w:author="STEC" w:date="2021-02-01T13:38:00Z" w:initials="STEC">
    <w:p w14:paraId="761E1318" w14:textId="4DB0394E" w:rsidR="00996D49" w:rsidRDefault="00996D49">
      <w:pPr>
        <w:pStyle w:val="CommentText"/>
      </w:pPr>
      <w:r>
        <w:rPr>
          <w:rStyle w:val="CommentReference"/>
        </w:rPr>
        <w:annotationRef/>
      </w:r>
      <w:r>
        <w:t xml:space="preserve">PGRR077 debated whether DC ties should be considered as firm for planning studies.  Ultimately PGRR077 as adopted </w:t>
      </w:r>
      <w:r w:rsidR="008B4865">
        <w:t>considered it as non-firm.  Do we want to remove this?  It no longer exists on the WMS or ROS action items.</w:t>
      </w:r>
    </w:p>
  </w:comment>
  <w:comment w:id="7" w:author="STEC" w:date="2021-02-01T13:49:00Z" w:initials="STEC">
    <w:p w14:paraId="4A8DC039" w14:textId="183C16F6" w:rsidR="000A6F57" w:rsidRDefault="000A6F57">
      <w:pPr>
        <w:pStyle w:val="CommentText"/>
      </w:pPr>
      <w:r>
        <w:rPr>
          <w:rStyle w:val="CommentReference"/>
        </w:rPr>
        <w:annotationRef/>
      </w:r>
      <w:r>
        <w:t>Is this still a concern?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3AA540" w15:done="0"/>
  <w15:commentEx w15:paraId="7C93549A" w15:done="0"/>
  <w15:commentEx w15:paraId="761E1318" w15:done="0"/>
  <w15:commentEx w15:paraId="4A8DC0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84E9" w16cex:dateUtc="2021-02-01T19:47:00Z"/>
  <w16cex:commentExtensible w16cex:durableId="23C282E7" w16cex:dateUtc="2021-02-01T19:38:00Z"/>
  <w16cex:commentExtensible w16cex:durableId="23C28565" w16cex:dateUtc="2021-02-01T1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3AA540" w16cid:durableId="23C282BB"/>
  <w16cid:commentId w16cid:paraId="7C93549A" w16cid:durableId="23C284E9"/>
  <w16cid:commentId w16cid:paraId="761E1318" w16cid:durableId="23C282E7"/>
  <w16cid:commentId w16cid:paraId="4A8DC039" w16cid:durableId="23C2856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73800"/>
    <w:multiLevelType w:val="hybridMultilevel"/>
    <w:tmpl w:val="086EDF4E"/>
    <w:lvl w:ilvl="0" w:tplc="04090001">
      <w:start w:val="1"/>
      <w:numFmt w:val="bullet"/>
      <w:lvlText w:val=""/>
      <w:lvlJc w:val="left"/>
      <w:pPr>
        <w:ind w:left="293" w:hanging="360"/>
      </w:pPr>
      <w:rPr>
        <w:rFonts w:ascii="Symbol" w:hAnsi="Symbol" w:hint="default"/>
      </w:rPr>
    </w:lvl>
    <w:lvl w:ilvl="1" w:tplc="04090003" w:tentative="1">
      <w:start w:val="1"/>
      <w:numFmt w:val="bullet"/>
      <w:lvlText w:val="o"/>
      <w:lvlJc w:val="left"/>
      <w:pPr>
        <w:ind w:left="1013" w:hanging="360"/>
      </w:pPr>
      <w:rPr>
        <w:rFonts w:ascii="Courier New" w:hAnsi="Courier New" w:cs="Courier New" w:hint="default"/>
      </w:rPr>
    </w:lvl>
    <w:lvl w:ilvl="2" w:tplc="04090005" w:tentative="1">
      <w:start w:val="1"/>
      <w:numFmt w:val="bullet"/>
      <w:lvlText w:val=""/>
      <w:lvlJc w:val="left"/>
      <w:pPr>
        <w:ind w:left="1733" w:hanging="360"/>
      </w:pPr>
      <w:rPr>
        <w:rFonts w:ascii="Wingdings" w:hAnsi="Wingdings" w:hint="default"/>
      </w:rPr>
    </w:lvl>
    <w:lvl w:ilvl="3" w:tplc="04090001" w:tentative="1">
      <w:start w:val="1"/>
      <w:numFmt w:val="bullet"/>
      <w:lvlText w:val=""/>
      <w:lvlJc w:val="left"/>
      <w:pPr>
        <w:ind w:left="2453" w:hanging="360"/>
      </w:pPr>
      <w:rPr>
        <w:rFonts w:ascii="Symbol" w:hAnsi="Symbol" w:hint="default"/>
      </w:rPr>
    </w:lvl>
    <w:lvl w:ilvl="4" w:tplc="04090003" w:tentative="1">
      <w:start w:val="1"/>
      <w:numFmt w:val="bullet"/>
      <w:lvlText w:val="o"/>
      <w:lvlJc w:val="left"/>
      <w:pPr>
        <w:ind w:left="3173" w:hanging="360"/>
      </w:pPr>
      <w:rPr>
        <w:rFonts w:ascii="Courier New" w:hAnsi="Courier New" w:cs="Courier New" w:hint="default"/>
      </w:rPr>
    </w:lvl>
    <w:lvl w:ilvl="5" w:tplc="04090005" w:tentative="1">
      <w:start w:val="1"/>
      <w:numFmt w:val="bullet"/>
      <w:lvlText w:val=""/>
      <w:lvlJc w:val="left"/>
      <w:pPr>
        <w:ind w:left="3893" w:hanging="360"/>
      </w:pPr>
      <w:rPr>
        <w:rFonts w:ascii="Wingdings" w:hAnsi="Wingdings" w:hint="default"/>
      </w:rPr>
    </w:lvl>
    <w:lvl w:ilvl="6" w:tplc="04090001" w:tentative="1">
      <w:start w:val="1"/>
      <w:numFmt w:val="bullet"/>
      <w:lvlText w:val=""/>
      <w:lvlJc w:val="left"/>
      <w:pPr>
        <w:ind w:left="4613" w:hanging="360"/>
      </w:pPr>
      <w:rPr>
        <w:rFonts w:ascii="Symbol" w:hAnsi="Symbol" w:hint="default"/>
      </w:rPr>
    </w:lvl>
    <w:lvl w:ilvl="7" w:tplc="04090003" w:tentative="1">
      <w:start w:val="1"/>
      <w:numFmt w:val="bullet"/>
      <w:lvlText w:val="o"/>
      <w:lvlJc w:val="left"/>
      <w:pPr>
        <w:ind w:left="5333" w:hanging="360"/>
      </w:pPr>
      <w:rPr>
        <w:rFonts w:ascii="Courier New" w:hAnsi="Courier New" w:cs="Courier New" w:hint="default"/>
      </w:rPr>
    </w:lvl>
    <w:lvl w:ilvl="8" w:tplc="04090005" w:tentative="1">
      <w:start w:val="1"/>
      <w:numFmt w:val="bullet"/>
      <w:lvlText w:val=""/>
      <w:lvlJc w:val="left"/>
      <w:pPr>
        <w:ind w:left="6053" w:hanging="360"/>
      </w:pPr>
      <w:rPr>
        <w:rFonts w:ascii="Wingdings" w:hAnsi="Wingdings" w:hint="default"/>
      </w:rPr>
    </w:lvl>
  </w:abstractNum>
  <w:abstractNum w:abstractNumId="1" w15:restartNumberingAfterBreak="0">
    <w:nsid w:val="39D55C8E"/>
    <w:multiLevelType w:val="hybridMultilevel"/>
    <w:tmpl w:val="4E66345E"/>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ren, Ann">
    <w15:presenceInfo w15:providerId="AD" w15:userId="S-1-5-21-639947351-343809578-3807592339-4440"/>
  </w15:person>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5B"/>
    <w:rsid w:val="000A6F57"/>
    <w:rsid w:val="00106FB5"/>
    <w:rsid w:val="0013775B"/>
    <w:rsid w:val="00432DFE"/>
    <w:rsid w:val="00560E42"/>
    <w:rsid w:val="008B4865"/>
    <w:rsid w:val="00996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B3BAD"/>
  <w15:chartTrackingRefBased/>
  <w15:docId w15:val="{E0E8B497-F9CC-4E9F-A1F6-2DE44F1D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75B"/>
    <w:pPr>
      <w:ind w:left="720"/>
      <w:contextualSpacing/>
    </w:pPr>
  </w:style>
  <w:style w:type="character" w:styleId="Hyperlink">
    <w:name w:val="Hyperlink"/>
    <w:basedOn w:val="DefaultParagraphFont"/>
    <w:uiPriority w:val="99"/>
    <w:unhideWhenUsed/>
    <w:rsid w:val="0013775B"/>
    <w:rPr>
      <w:color w:val="0563C1"/>
      <w:u w:val="single"/>
    </w:rPr>
  </w:style>
  <w:style w:type="character" w:styleId="CommentReference">
    <w:name w:val="annotation reference"/>
    <w:basedOn w:val="DefaultParagraphFont"/>
    <w:uiPriority w:val="99"/>
    <w:semiHidden/>
    <w:unhideWhenUsed/>
    <w:rsid w:val="0013775B"/>
    <w:rPr>
      <w:sz w:val="16"/>
      <w:szCs w:val="16"/>
    </w:rPr>
  </w:style>
  <w:style w:type="paragraph" w:styleId="CommentText">
    <w:name w:val="annotation text"/>
    <w:basedOn w:val="Normal"/>
    <w:link w:val="CommentTextChar"/>
    <w:uiPriority w:val="99"/>
    <w:semiHidden/>
    <w:unhideWhenUsed/>
    <w:rsid w:val="0013775B"/>
    <w:pPr>
      <w:spacing w:line="240" w:lineRule="auto"/>
    </w:pPr>
    <w:rPr>
      <w:sz w:val="20"/>
      <w:szCs w:val="20"/>
    </w:rPr>
  </w:style>
  <w:style w:type="character" w:customStyle="1" w:styleId="CommentTextChar">
    <w:name w:val="Comment Text Char"/>
    <w:basedOn w:val="DefaultParagraphFont"/>
    <w:link w:val="CommentText"/>
    <w:uiPriority w:val="99"/>
    <w:semiHidden/>
    <w:rsid w:val="0013775B"/>
    <w:rPr>
      <w:sz w:val="20"/>
      <w:szCs w:val="20"/>
    </w:rPr>
  </w:style>
  <w:style w:type="paragraph" w:styleId="BalloonText">
    <w:name w:val="Balloon Text"/>
    <w:basedOn w:val="Normal"/>
    <w:link w:val="BalloonTextChar"/>
    <w:uiPriority w:val="99"/>
    <w:semiHidden/>
    <w:unhideWhenUsed/>
    <w:rsid w:val="001377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75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96D49"/>
    <w:rPr>
      <w:b/>
      <w:bCs/>
    </w:rPr>
  </w:style>
  <w:style w:type="character" w:customStyle="1" w:styleId="CommentSubjectChar">
    <w:name w:val="Comment Subject Char"/>
    <w:basedOn w:val="CommentTextChar"/>
    <w:link w:val="CommentSubject"/>
    <w:uiPriority w:val="99"/>
    <w:semiHidden/>
    <w:rsid w:val="00996D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6/09/relationships/commentsIds" Target="commentsIds.xml"/><Relationship Id="rId5" Type="http://schemas.openxmlformats.org/officeDocument/2006/relationships/comments" Target="comment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301</Words>
  <Characters>1716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Boren, Ann</dc:creator>
  <cp:keywords/>
  <dc:description/>
  <cp:lastModifiedBy>Boren, Ann</cp:lastModifiedBy>
  <cp:revision>2</cp:revision>
  <dcterms:created xsi:type="dcterms:W3CDTF">2021-03-22T20:32:00Z</dcterms:created>
  <dcterms:modified xsi:type="dcterms:W3CDTF">2021-03-22T20:32:00Z</dcterms:modified>
</cp:coreProperties>
</file>