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8C46C7">
            <w:pPr>
              <w:pStyle w:val="Header"/>
            </w:pPr>
            <w:r>
              <w:t>N</w:t>
            </w:r>
            <w:r w:rsidR="008C46C7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43CF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A4D44" w:rsidRPr="00EA4D44">
                <w:rPr>
                  <w:rStyle w:val="Hyperlink"/>
                </w:rPr>
                <w:t>219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C46C7" w:rsidP="00D54DC7">
            <w:pPr>
              <w:pStyle w:val="Header"/>
            </w:pPr>
            <w:r>
              <w:t>NOG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46C7" w:rsidP="00EA4D4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EA4D44">
              <w:t>1045</w:t>
            </w:r>
            <w:r>
              <w:t>, Transmission Operator Definition and Designation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A4D4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D6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</w:t>
            </w:r>
            <w:r w:rsidRPr="00492177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92543B" w:rsidRDefault="00FD67E1" w:rsidP="00B43CF4">
            <w:pPr>
              <w:pStyle w:val="NormalArial"/>
              <w:rPr>
                <w:rFonts w:cs="Arial"/>
              </w:rPr>
            </w:pPr>
            <w:r w:rsidRPr="00B80213">
              <w:rPr>
                <w:rFonts w:cs="Arial"/>
              </w:rPr>
              <w:t>No project required.</w:t>
            </w:r>
            <w:r>
              <w:rPr>
                <w:rFonts w:cs="Arial"/>
              </w:rPr>
              <w:t xml:space="preserve">  </w:t>
            </w:r>
            <w:r w:rsidRPr="00B80213">
              <w:rPr>
                <w:rFonts w:cs="Arial"/>
              </w:rPr>
              <w:t xml:space="preserve">This </w:t>
            </w:r>
            <w:r w:rsidR="00765AB9">
              <w:t xml:space="preserve">Nodal Operating Guide Revision Request (NOGRR) </w:t>
            </w:r>
            <w:r>
              <w:rPr>
                <w:rFonts w:cs="Arial"/>
              </w:rPr>
              <w:t>can take effect within 3</w:t>
            </w:r>
            <w:r w:rsidRPr="00B80213">
              <w:rPr>
                <w:rFonts w:cs="Arial"/>
              </w:rPr>
              <w:t>-</w:t>
            </w:r>
            <w:r>
              <w:rPr>
                <w:rFonts w:cs="Arial"/>
              </w:rPr>
              <w:t>4</w:t>
            </w:r>
            <w:r w:rsidRPr="00B80213">
              <w:rPr>
                <w:rFonts w:cs="Arial"/>
              </w:rPr>
              <w:t xml:space="preserve"> months after ERCOT </w:t>
            </w:r>
            <w:r w:rsidR="00B43CF4">
              <w:rPr>
                <w:rFonts w:cs="Arial"/>
              </w:rPr>
              <w:t>Board</w:t>
            </w:r>
            <w:r w:rsidRPr="00B80213">
              <w:rPr>
                <w:rFonts w:cs="Arial"/>
              </w:rPr>
              <w:t xml:space="preserve"> </w:t>
            </w:r>
            <w:bookmarkStart w:id="0" w:name="_GoBack"/>
            <w:bookmarkEnd w:id="0"/>
            <w:r w:rsidRPr="00B80213">
              <w:rPr>
                <w:rFonts w:cs="Arial"/>
              </w:rPr>
              <w:t>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D67E1" w:rsidRDefault="00FD67E1" w:rsidP="00FD67E1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B2C65">
              <w:t xml:space="preserve">Labor: </w:t>
            </w:r>
            <w:r>
              <w:t>10</w:t>
            </w:r>
            <w:r w:rsidRPr="00CB2C65">
              <w:t>0% ERCOT; 0% Vendor</w:t>
            </w:r>
          </w:p>
          <w:p w:rsidR="00FD67E1" w:rsidRDefault="00FD67E1" w:rsidP="00FD67E1">
            <w:pPr>
              <w:pStyle w:val="NormalArial"/>
            </w:pPr>
          </w:p>
          <w:p w:rsidR="00D53917" w:rsidRPr="00FE71C0" w:rsidRDefault="00FD67E1" w:rsidP="00FD67E1">
            <w:pPr>
              <w:pStyle w:val="NormalArial"/>
              <w:rPr>
                <w:sz w:val="22"/>
                <w:szCs w:val="22"/>
              </w:rPr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D67E1" w:rsidRDefault="00FD67E1" w:rsidP="00FD67E1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FD67E1" w:rsidRDefault="00FD67E1" w:rsidP="00FD67E1">
            <w:pPr>
              <w:pStyle w:val="NormalArial"/>
              <w:rPr>
                <w:rFonts w:cs="Arial"/>
              </w:rPr>
            </w:pPr>
          </w:p>
          <w:p w:rsidR="00FD67E1" w:rsidRDefault="00FD67E1" w:rsidP="00FD67E1">
            <w:pPr>
              <w:pStyle w:val="NormalArial"/>
              <w:numPr>
                <w:ilvl w:val="0"/>
                <w:numId w:val="6"/>
              </w:numPr>
            </w:pPr>
            <w:r w:rsidRPr="00B80213">
              <w:t>External Public   100%</w:t>
            </w:r>
          </w:p>
          <w:p w:rsidR="00AC5086" w:rsidRPr="00FE71C0" w:rsidRDefault="00AC5086" w:rsidP="002D6CA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D67E1" w:rsidP="007D109F">
            <w:pPr>
              <w:pStyle w:val="NormalArial"/>
              <w:rPr>
                <w:sz w:val="22"/>
                <w:szCs w:val="22"/>
              </w:rPr>
            </w:pPr>
            <w:r w:rsidRPr="00B80213">
              <w:rPr>
                <w:rFonts w:cs="Arial"/>
              </w:rPr>
              <w:t xml:space="preserve">ERCOT will update its business processes to implement this </w:t>
            </w:r>
            <w:r w:rsidR="007D109F">
              <w:rPr>
                <w:rFonts w:cs="Arial"/>
              </w:rPr>
              <w:t>NOG</w:t>
            </w:r>
            <w:r w:rsidR="004839E3">
              <w:rPr>
                <w:rFonts w:cs="Arial"/>
              </w:rPr>
              <w:t>R</w:t>
            </w:r>
            <w:r w:rsidRPr="00B80213">
              <w:rPr>
                <w:rFonts w:cs="Arial"/>
              </w:rPr>
              <w:t>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D67E1" w:rsidP="008C46C7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A4D4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219NOGRR-02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>Impact Analysis</w:t>
    </w:r>
    <w:r>
      <w:rPr>
        <w:rFonts w:ascii="Arial" w:hAnsi="Arial"/>
        <w:noProof/>
        <w:sz w:val="18"/>
      </w:rPr>
      <w:t xml:space="preserve"> 092120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43CF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43CF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0351077"/>
    <w:multiLevelType w:val="multilevel"/>
    <w:tmpl w:val="BCF807C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F0EE80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DEC9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1E44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58B6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686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B20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04A6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B8CD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967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286BA4"/>
    <w:multiLevelType w:val="hybridMultilevel"/>
    <w:tmpl w:val="92122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06C63F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86AB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A83E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C6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9A8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48A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A0B4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2C9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83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839E3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5AB9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109F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46C7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43B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3CF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D44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67E1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5A389E-B8B8-4E73-8AB2-072BCDE9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6</cp:revision>
  <cp:lastPrinted>2007-01-12T13:31:00Z</cp:lastPrinted>
  <dcterms:created xsi:type="dcterms:W3CDTF">2020-08-31T14:33:00Z</dcterms:created>
  <dcterms:modified xsi:type="dcterms:W3CDTF">2020-09-21T20:18:00Z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