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B80" w:rsidRDefault="00D25B80">
      <w:pPr>
        <w:jc w:val="center"/>
        <w:rPr>
          <w:b/>
          <w:bCs/>
          <w:sz w:val="96"/>
          <w:szCs w:val="96"/>
        </w:rPr>
      </w:pPr>
    </w:p>
    <w:p w:rsidR="00D25B80" w:rsidRDefault="00D25B80">
      <w:pPr>
        <w:jc w:val="center"/>
        <w:rPr>
          <w:b/>
          <w:bCs/>
          <w:sz w:val="96"/>
          <w:szCs w:val="96"/>
        </w:rPr>
      </w:pPr>
      <w:r>
        <w:rPr>
          <w:b/>
          <w:bCs/>
          <w:sz w:val="96"/>
          <w:szCs w:val="96"/>
        </w:rPr>
        <w:t>Texas</w:t>
      </w:r>
    </w:p>
    <w:p w:rsidR="00D25B80" w:rsidRDefault="00D25B80" w:rsidP="00520150">
      <w:pPr>
        <w:jc w:val="right"/>
        <w:rPr>
          <w:b/>
          <w:bCs/>
          <w:sz w:val="96"/>
          <w:szCs w:val="96"/>
        </w:rPr>
      </w:pPr>
    </w:p>
    <w:p w:rsidR="00D25B80" w:rsidRDefault="00D25B80">
      <w:pPr>
        <w:jc w:val="center"/>
        <w:rPr>
          <w:b/>
          <w:bCs/>
          <w:sz w:val="96"/>
          <w:szCs w:val="96"/>
        </w:rPr>
      </w:pPr>
      <w:r>
        <w:rPr>
          <w:b/>
          <w:bCs/>
          <w:sz w:val="96"/>
          <w:szCs w:val="96"/>
          <w:u w:val="single"/>
        </w:rPr>
        <w:t>S</w:t>
      </w:r>
      <w:r>
        <w:rPr>
          <w:b/>
          <w:bCs/>
          <w:sz w:val="96"/>
          <w:szCs w:val="96"/>
        </w:rPr>
        <w:t>tandard</w:t>
      </w:r>
    </w:p>
    <w:p w:rsidR="00D25B80" w:rsidRDefault="00D25B80">
      <w:pPr>
        <w:jc w:val="center"/>
        <w:rPr>
          <w:b/>
          <w:bCs/>
          <w:sz w:val="96"/>
          <w:szCs w:val="96"/>
        </w:rPr>
      </w:pPr>
      <w:r>
        <w:rPr>
          <w:b/>
          <w:bCs/>
          <w:sz w:val="96"/>
          <w:szCs w:val="96"/>
          <w:u w:val="single"/>
        </w:rPr>
        <w:t>E</w:t>
      </w:r>
      <w:r>
        <w:rPr>
          <w:b/>
          <w:bCs/>
          <w:sz w:val="96"/>
          <w:szCs w:val="96"/>
        </w:rPr>
        <w:t>lectronic</w:t>
      </w:r>
    </w:p>
    <w:p w:rsidR="00D25B80" w:rsidRDefault="00D25B80">
      <w:pPr>
        <w:jc w:val="center"/>
        <w:rPr>
          <w:b/>
          <w:bCs/>
          <w:sz w:val="96"/>
          <w:szCs w:val="96"/>
        </w:rPr>
      </w:pPr>
      <w:r>
        <w:rPr>
          <w:b/>
          <w:bCs/>
          <w:sz w:val="96"/>
          <w:szCs w:val="96"/>
          <w:u w:val="single"/>
        </w:rPr>
        <w:t>T</w:t>
      </w:r>
      <w:r>
        <w:rPr>
          <w:b/>
          <w:bCs/>
          <w:sz w:val="96"/>
          <w:szCs w:val="96"/>
        </w:rPr>
        <w:t>ransaction</w:t>
      </w:r>
    </w:p>
    <w:p w:rsidR="00D25B80" w:rsidRDefault="00D25B80">
      <w:pPr>
        <w:jc w:val="center"/>
        <w:rPr>
          <w:sz w:val="72"/>
          <w:szCs w:val="72"/>
        </w:rPr>
      </w:pPr>
    </w:p>
    <w:p w:rsidR="00D25B80" w:rsidRDefault="00D25B80">
      <w:pPr>
        <w:jc w:val="center"/>
        <w:rPr>
          <w:b/>
          <w:bCs/>
          <w:sz w:val="72"/>
          <w:szCs w:val="72"/>
        </w:rPr>
      </w:pPr>
      <w:r>
        <w:rPr>
          <w:b/>
          <w:bCs/>
          <w:sz w:val="72"/>
          <w:szCs w:val="72"/>
        </w:rPr>
        <w:t>814_04:</w:t>
      </w:r>
    </w:p>
    <w:p w:rsidR="00D25B80" w:rsidRDefault="0092056B">
      <w:pPr>
        <w:pStyle w:val="Heading5"/>
      </w:pPr>
      <w:r>
        <w:t>Enrollment</w:t>
      </w:r>
      <w:r w:rsidR="00D25B80">
        <w:t xml:space="preserve"> Notification Response</w:t>
      </w:r>
    </w:p>
    <w:p w:rsidR="00D25B80" w:rsidRDefault="00D25B80">
      <w:pPr>
        <w:jc w:val="center"/>
        <w:rPr>
          <w:sz w:val="72"/>
          <w:szCs w:val="72"/>
        </w:rPr>
      </w:pPr>
    </w:p>
    <w:p w:rsidR="00D25B80" w:rsidRDefault="00D25B80">
      <w:pPr>
        <w:jc w:val="center"/>
        <w:rPr>
          <w:sz w:val="72"/>
          <w:szCs w:val="72"/>
          <w:u w:val="single"/>
        </w:rPr>
      </w:pPr>
    </w:p>
    <w:p w:rsidR="00D25B80" w:rsidRDefault="00D25B80">
      <w:pPr>
        <w:rPr>
          <w:sz w:val="32"/>
          <w:szCs w:val="32"/>
          <w:u w:val="single"/>
        </w:rPr>
      </w:pPr>
    </w:p>
    <w:p w:rsidR="00D25B80" w:rsidRDefault="00D25B8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D25B80" w:rsidRPr="00B7427C" w:rsidRDefault="00D25B80">
      <w:pPr>
        <w:rPr>
          <w:sz w:val="32"/>
          <w:szCs w:val="32"/>
          <w:lang w:val="fr-FR"/>
        </w:rPr>
      </w:pPr>
      <w:r w:rsidRPr="00B7427C">
        <w:rPr>
          <w:sz w:val="32"/>
          <w:szCs w:val="32"/>
          <w:lang w:val="fr-FR"/>
        </w:rPr>
        <w:t>ANSI ASC X12 Ver/Rel 004010</w:t>
      </w:r>
    </w:p>
    <w:p w:rsidR="00D25B80" w:rsidRDefault="00D25B80">
      <w:pPr>
        <w:rPr>
          <w:sz w:val="32"/>
          <w:szCs w:val="32"/>
        </w:rPr>
      </w:pPr>
      <w:r>
        <w:rPr>
          <w:sz w:val="32"/>
          <w:szCs w:val="32"/>
        </w:rPr>
        <w:t>Transaction Set 814</w:t>
      </w:r>
    </w:p>
    <w:p w:rsidR="00D25B80" w:rsidRDefault="00D25B80">
      <w:pPr>
        <w:ind w:right="144"/>
        <w:jc w:val="center"/>
        <w:rPr>
          <w:sz w:val="48"/>
          <w:szCs w:val="48"/>
        </w:rPr>
      </w:pPr>
      <w:r>
        <w:rPr>
          <w:sz w:val="48"/>
          <w:szCs w:val="48"/>
        </w:rPr>
        <w:br w:type="page"/>
      </w:r>
    </w:p>
    <w:p w:rsidR="00D25B80" w:rsidRDefault="00D25B80">
      <w:pPr>
        <w:ind w:right="144"/>
        <w:jc w:val="center"/>
        <w:rPr>
          <w:sz w:val="48"/>
          <w:szCs w:val="48"/>
        </w:rPr>
      </w:pPr>
    </w:p>
    <w:p w:rsidR="00D25B80" w:rsidRDefault="00D25B80">
      <w:pPr>
        <w:ind w:right="144"/>
        <w:jc w:val="center"/>
        <w:rPr>
          <w:b/>
          <w:bCs/>
          <w:snapToGrid w:val="0"/>
          <w:sz w:val="40"/>
          <w:szCs w:val="40"/>
        </w:rPr>
      </w:pPr>
      <w:r>
        <w:rPr>
          <w:b/>
          <w:bCs/>
          <w:snapToGrid w:val="0"/>
          <w:sz w:val="40"/>
          <w:szCs w:val="40"/>
        </w:rPr>
        <w:t>Texas 814_04:</w:t>
      </w:r>
    </w:p>
    <w:p w:rsidR="00D25B80" w:rsidRDefault="0092056B">
      <w:pPr>
        <w:pStyle w:val="Heading7"/>
        <w:jc w:val="center"/>
      </w:pPr>
      <w:r>
        <w:t>Enrollment Notification Response</w:t>
      </w:r>
    </w:p>
    <w:p w:rsidR="00D25B80" w:rsidRDefault="00D25B80">
      <w:pPr>
        <w:ind w:right="144"/>
        <w:rPr>
          <w:snapToGrid w:val="0"/>
          <w:sz w:val="36"/>
          <w:szCs w:val="36"/>
        </w:rPr>
      </w:pPr>
    </w:p>
    <w:p w:rsidR="00D25B80" w:rsidRDefault="00D25B80">
      <w:pPr>
        <w:pStyle w:val="BodyText"/>
        <w:rPr>
          <w:sz w:val="32"/>
          <w:szCs w:val="32"/>
        </w:rPr>
      </w:pPr>
      <w:r>
        <w:rPr>
          <w:sz w:val="32"/>
          <w:szCs w:val="32"/>
        </w:rPr>
        <w:t xml:space="preserve">This transaction set, from the TDSP to ERCOT, is used to provide the </w:t>
      </w:r>
      <w:r w:rsidR="00203F17">
        <w:rPr>
          <w:sz w:val="32"/>
          <w:szCs w:val="32"/>
        </w:rPr>
        <w:t>Scheduled Meter Read Date (SMRD)</w:t>
      </w:r>
      <w:r>
        <w:rPr>
          <w:sz w:val="32"/>
          <w:szCs w:val="32"/>
        </w:rPr>
        <w:t xml:space="preserve"> that the TDSP has calculated and pertinent Customer and Premise information</w:t>
      </w:r>
      <w:r w:rsidR="0074406C">
        <w:rPr>
          <w:sz w:val="32"/>
          <w:szCs w:val="32"/>
        </w:rPr>
        <w:t xml:space="preserve"> in response to a Switch</w:t>
      </w:r>
      <w:r w:rsidR="00203F17">
        <w:rPr>
          <w:sz w:val="32"/>
          <w:szCs w:val="32"/>
        </w:rPr>
        <w:t>, Move-In, Move-Out to CSA request initiated by a Competitive Retailer or a Mass Transition of ESI IDs initiated by ERCOT.</w:t>
      </w:r>
      <w:r>
        <w:rPr>
          <w:sz w:val="32"/>
          <w:szCs w:val="32"/>
        </w:rPr>
        <w:t xml:space="preserve">  The historical usage</w:t>
      </w:r>
      <w:r w:rsidR="00203F17">
        <w:rPr>
          <w:sz w:val="32"/>
          <w:szCs w:val="32"/>
        </w:rPr>
        <w:t>,</w:t>
      </w:r>
      <w:r>
        <w:rPr>
          <w:sz w:val="32"/>
          <w:szCs w:val="32"/>
        </w:rPr>
        <w:t xml:space="preserve"> if requested</w:t>
      </w:r>
      <w:r w:rsidR="00203F17">
        <w:rPr>
          <w:sz w:val="32"/>
          <w:szCs w:val="32"/>
        </w:rPr>
        <w:t xml:space="preserve"> by the submitter of the initiating transaction,</w:t>
      </w:r>
      <w:r>
        <w:rPr>
          <w:sz w:val="32"/>
          <w:szCs w:val="32"/>
        </w:rPr>
        <w:t xml:space="preserve"> will be sent using the </w:t>
      </w:r>
      <w:r w:rsidR="00203F17">
        <w:rPr>
          <w:sz w:val="32"/>
          <w:szCs w:val="32"/>
        </w:rPr>
        <w:t xml:space="preserve">867_02 </w:t>
      </w:r>
      <w:r>
        <w:rPr>
          <w:sz w:val="32"/>
          <w:szCs w:val="32"/>
        </w:rPr>
        <w:t>transaction.</w:t>
      </w:r>
    </w:p>
    <w:p w:rsidR="00D25B80" w:rsidRDefault="00D25B80">
      <w:pPr>
        <w:ind w:right="144"/>
        <w:rPr>
          <w:snapToGrid w:val="0"/>
          <w:sz w:val="32"/>
          <w:szCs w:val="32"/>
        </w:rPr>
      </w:pPr>
    </w:p>
    <w:p w:rsidR="00D25B80" w:rsidRDefault="00D25B80">
      <w:pPr>
        <w:ind w:right="144"/>
        <w:rPr>
          <w:snapToGrid w:val="0"/>
          <w:sz w:val="32"/>
          <w:szCs w:val="32"/>
        </w:rPr>
      </w:pPr>
      <w:r>
        <w:rPr>
          <w:snapToGrid w:val="0"/>
          <w:sz w:val="32"/>
          <w:szCs w:val="32"/>
        </w:rPr>
        <w:t xml:space="preserve">Document Flow: </w:t>
      </w:r>
    </w:p>
    <w:p w:rsidR="00D25B80" w:rsidRDefault="00D25B80">
      <w:pPr>
        <w:numPr>
          <w:ilvl w:val="0"/>
          <w:numId w:val="2"/>
        </w:numPr>
        <w:ind w:right="144"/>
        <w:rPr>
          <w:snapToGrid w:val="0"/>
          <w:sz w:val="32"/>
          <w:szCs w:val="32"/>
        </w:rPr>
      </w:pPr>
      <w:r>
        <w:rPr>
          <w:snapToGrid w:val="0"/>
          <w:sz w:val="32"/>
          <w:szCs w:val="32"/>
        </w:rPr>
        <w:t>TDSP to ERCOT</w:t>
      </w:r>
    </w:p>
    <w:p w:rsidR="00D25B80" w:rsidRDefault="00D25B80" w:rsidP="00D25B80">
      <w:pPr>
        <w:ind w:right="144"/>
        <w:rPr>
          <w:snapToGrid w:val="0"/>
          <w:sz w:val="32"/>
          <w:szCs w:val="32"/>
        </w:rPr>
      </w:pPr>
    </w:p>
    <w:p w:rsidR="00D25B80" w:rsidRPr="00D25B80" w:rsidRDefault="00D25B80" w:rsidP="00D25B80">
      <w:pPr>
        <w:ind w:right="144"/>
        <w:rPr>
          <w:snapToGrid w:val="0"/>
          <w:sz w:val="32"/>
          <w:szCs w:val="32"/>
        </w:rPr>
      </w:pPr>
      <w:r w:rsidRPr="00D25B80">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D25B80" w:rsidRDefault="00D25B80">
      <w:pPr>
        <w:ind w:right="144"/>
        <w:rPr>
          <w:snapToGrid w:val="0"/>
          <w:sz w:val="32"/>
          <w:szCs w:val="32"/>
        </w:rPr>
      </w:pPr>
    </w:p>
    <w:p w:rsidR="00D25B80" w:rsidRDefault="00D25B80">
      <w:r>
        <w:rPr>
          <w:sz w:val="48"/>
          <w:szCs w:val="48"/>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25B80">
        <w:trPr>
          <w:cantSplit/>
          <w:trHeight w:val="530"/>
        </w:trPr>
        <w:tc>
          <w:tcPr>
            <w:tcW w:w="2160" w:type="dxa"/>
            <w:tcBorders>
              <w:top w:val="nil"/>
              <w:left w:val="nil"/>
              <w:bottom w:val="nil"/>
              <w:right w:val="nil"/>
            </w:tcBorders>
          </w:tcPr>
          <w:p w:rsidR="00D25B80"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D25B80" w:rsidRPr="00520150" w:rsidRDefault="00D25B80">
            <w:pPr>
              <w:pStyle w:val="Heading1"/>
              <w:rPr>
                <w:b w:val="0"/>
              </w:rPr>
            </w:pPr>
          </w:p>
        </w:tc>
        <w:tc>
          <w:tcPr>
            <w:tcW w:w="7560" w:type="dxa"/>
            <w:tcBorders>
              <w:top w:val="nil"/>
              <w:left w:val="nil"/>
              <w:bottom w:val="nil"/>
              <w:right w:val="nil"/>
            </w:tcBorders>
          </w:tcPr>
          <w:p w:rsidR="00D25B80" w:rsidRPr="00520150" w:rsidRDefault="00D25B8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sidRPr="00520150">
              <w:rPr>
                <w:sz w:val="32"/>
              </w:rPr>
              <w:t>Summary of Changes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3, 2000</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1.0</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520150" w:rsidRDefault="00D25B80">
            <w:pPr>
              <w:pStyle w:val="Footer"/>
              <w:widowControl/>
              <w:tabs>
                <w:tab w:val="clear" w:pos="4320"/>
                <w:tab w:val="clear" w:pos="8640"/>
              </w:tabs>
              <w:rPr>
                <w:rFonts w:ascii="Times New Roman" w:hAnsi="Times New Roman"/>
                <w:sz w:val="18"/>
              </w:rPr>
            </w:pPr>
          </w:p>
          <w:p w:rsidR="00D25B80" w:rsidRPr="00520150" w:rsidRDefault="00D25B80">
            <w:pPr>
              <w:pStyle w:val="Footer"/>
              <w:widowControl/>
              <w:tabs>
                <w:tab w:val="clear" w:pos="4320"/>
                <w:tab w:val="clear" w:pos="8640"/>
              </w:tabs>
              <w:rPr>
                <w:rFonts w:ascii="Times New Roman" w:hAnsi="Times New Roman"/>
                <w:sz w:val="18"/>
              </w:rPr>
            </w:pPr>
            <w:r w:rsidRPr="00520150">
              <w:rPr>
                <w:rFonts w:ascii="Times New Roman" w:hAnsi="Times New Roman"/>
                <w:sz w:val="18"/>
              </w:rPr>
              <w:t>Initial Release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August 23, 2000</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1.1</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p w:rsidR="00D25B80" w:rsidRPr="009D5B66" w:rsidRDefault="00D25B80">
            <w:pPr>
              <w:rPr>
                <w:sz w:val="18"/>
                <w:szCs w:val="18"/>
              </w:rPr>
            </w:pPr>
            <w:r w:rsidRPr="009D5B66">
              <w:rPr>
                <w:sz w:val="18"/>
                <w:szCs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3"/>
              </w:numPr>
              <w:rPr>
                <w:sz w:val="18"/>
                <w:szCs w:val="18"/>
              </w:rPr>
            </w:pPr>
            <w:r w:rsidRPr="009D5B66">
              <w:rPr>
                <w:sz w:val="18"/>
                <w:szCs w:val="18"/>
              </w:rPr>
              <w:t>Changed Historical Usage request codes and examples and removed the LIN10 through LIN13.</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4"/>
              </w:numPr>
              <w:rPr>
                <w:sz w:val="18"/>
                <w:szCs w:val="18"/>
              </w:rPr>
            </w:pPr>
            <w:r w:rsidRPr="009D5B66">
              <w:rPr>
                <w:sz w:val="18"/>
                <w:szCs w:val="18"/>
              </w:rPr>
              <w:t>Changed verbiage under LIN “MVO” Move Out code.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3"/>
              </w:numPr>
              <w:rPr>
                <w:sz w:val="18"/>
                <w:szCs w:val="18"/>
              </w:rPr>
            </w:pPr>
            <w:r w:rsidRPr="009D5B66">
              <w:rPr>
                <w:sz w:val="18"/>
                <w:szCs w:val="18"/>
              </w:rPr>
              <w:t>Added rejection reason codes “A83” and “API” in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5"/>
              </w:numPr>
              <w:rPr>
                <w:sz w:val="18"/>
                <w:szCs w:val="18"/>
              </w:rPr>
            </w:pPr>
            <w:r w:rsidRPr="009D5B66">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6"/>
              </w:numPr>
              <w:rPr>
                <w:sz w:val="18"/>
                <w:szCs w:val="18"/>
              </w:rPr>
            </w:pPr>
            <w:r w:rsidRPr="009D5B66">
              <w:rPr>
                <w:sz w:val="18"/>
                <w:szCs w:val="18"/>
              </w:rPr>
              <w:t>Change transaction description page.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December 12, 2000</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520150" w:rsidRDefault="00D25B80">
            <w:pPr>
              <w:pStyle w:val="Footer"/>
              <w:widowControl/>
              <w:tabs>
                <w:tab w:val="clear" w:pos="4320"/>
                <w:tab w:val="clear" w:pos="8640"/>
              </w:tabs>
              <w:rPr>
                <w:rFonts w:ascii="Times New Roman" w:hAnsi="Times New Roman"/>
                <w:sz w:val="18"/>
              </w:rPr>
            </w:pPr>
          </w:p>
          <w:p w:rsidR="00D25B80" w:rsidRPr="00520150" w:rsidRDefault="00D25B80">
            <w:pPr>
              <w:pStyle w:val="Footer"/>
              <w:widowControl/>
              <w:tabs>
                <w:tab w:val="clear" w:pos="4320"/>
                <w:tab w:val="clear" w:pos="8640"/>
              </w:tabs>
              <w:rPr>
                <w:rFonts w:ascii="Times New Roman" w:hAnsi="Times New Roman"/>
                <w:sz w:val="18"/>
              </w:rPr>
            </w:pPr>
            <w:r w:rsidRPr="00520150">
              <w:rPr>
                <w:rFonts w:ascii="Times New Roman" w:hAnsi="Times New Roman"/>
                <w:sz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Change the term Utility to Transmission Distribution Service Provider (TDSP) to match ERCOT Protocols.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Change the term Retail Electric Provider (REP) to Competitive Retailer (CR) to match ERCOT Protocols.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Change description page transaction purpose to read the same as ERCOT Protocols.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Insert the “How to use this Implementation Guide” page.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Remove “.” between X and 12 in all references to ANSI ASC X12.</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8"/>
              </w:numPr>
              <w:rPr>
                <w:sz w:val="18"/>
                <w:szCs w:val="18"/>
              </w:rPr>
            </w:pPr>
            <w:r w:rsidRPr="009D5B66">
              <w:rPr>
                <w:sz w:val="18"/>
                <w:szCs w:val="18"/>
              </w:rPr>
              <w:t>Add BGN08 Element to indicate the TX SET Transaction Number per Change Control #2000-015.</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Add examples to end of transaction.</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9"/>
              </w:numPr>
              <w:rPr>
                <w:sz w:val="18"/>
                <w:szCs w:val="18"/>
              </w:rPr>
            </w:pPr>
            <w:r w:rsidRPr="009D5B66">
              <w:rPr>
                <w:sz w:val="18"/>
                <w:szCs w:val="18"/>
              </w:rPr>
              <w:t>Add Customer Name and Service Address—N1, N3 and N4 per Change Control #2000-034.</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0"/>
              </w:numPr>
              <w:rPr>
                <w:sz w:val="18"/>
                <w:szCs w:val="18"/>
              </w:rPr>
            </w:pPr>
            <w:r w:rsidRPr="009D5B66">
              <w:rPr>
                <w:sz w:val="18"/>
                <w:szCs w:val="18"/>
              </w:rPr>
              <w:t>Add the wording, “</w:t>
            </w:r>
            <w:r w:rsidRPr="009D5B66">
              <w:rPr>
                <w:snapToGrid w:val="0"/>
                <w:sz w:val="18"/>
                <w:szCs w:val="18"/>
              </w:rPr>
              <w:t xml:space="preserve">The following examples are all inclusive.  Other combinations cannot be requested; for example, both HI and HU cannot be requested for the same ESI ID” </w:t>
            </w:r>
            <w:r w:rsidRPr="009D5B66">
              <w:rPr>
                <w:sz w:val="18"/>
                <w:szCs w:val="18"/>
              </w:rPr>
              <w:t>to the LIN loop gray box. per Change Control #2000-026.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0"/>
              </w:numPr>
              <w:rPr>
                <w:sz w:val="18"/>
                <w:szCs w:val="18"/>
              </w:rPr>
            </w:pPr>
            <w:r w:rsidRPr="009D5B66">
              <w:rPr>
                <w:sz w:val="18"/>
                <w:szCs w:val="18"/>
              </w:rPr>
              <w:t>Add REF~AQ Distribution Loss Factor to the LIN loop  per Change Control #2000-035.</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0"/>
              </w:numPr>
              <w:rPr>
                <w:sz w:val="18"/>
                <w:szCs w:val="18"/>
              </w:rPr>
            </w:pPr>
            <w:r w:rsidRPr="009D5B66">
              <w:rPr>
                <w:sz w:val="18"/>
                <w:szCs w:val="18"/>
              </w:rPr>
              <w:t>Add REF~SPL Station ID to the LIN loop  per Change Control #2000-004.</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0"/>
              </w:numPr>
              <w:rPr>
                <w:sz w:val="18"/>
                <w:szCs w:val="18"/>
              </w:rPr>
            </w:pPr>
            <w:r w:rsidRPr="009D5B66">
              <w:rPr>
                <w:sz w:val="18"/>
                <w:szCs w:val="18"/>
              </w:rPr>
              <w:t>Add Time of Use code 71--</w:t>
            </w:r>
            <w:r w:rsidRPr="009D5B66">
              <w:rPr>
                <w:snapToGrid w:val="0"/>
                <w:sz w:val="18"/>
                <w:szCs w:val="18"/>
              </w:rPr>
              <w:t xml:space="preserve"> Summer Super On-Peak to REF04 of REF~4P and REF~IX Segments in the NM1 loop per Change Control #2000-18.</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9"/>
              </w:numPr>
              <w:rPr>
                <w:sz w:val="18"/>
                <w:szCs w:val="18"/>
              </w:rPr>
            </w:pPr>
            <w:r w:rsidRPr="009D5B66">
              <w:rPr>
                <w:sz w:val="18"/>
                <w:szCs w:val="18"/>
              </w:rPr>
              <w:t xml:space="preserve">Add REF~PRT Unmetered Service class </w:t>
            </w:r>
            <w:r w:rsidRPr="009D5B66">
              <w:rPr>
                <w:snapToGrid w:val="0"/>
                <w:sz w:val="18"/>
                <w:szCs w:val="18"/>
              </w:rPr>
              <w:t>in the NM1 loop per Change Control #2000-002.</w:t>
            </w:r>
            <w:r w:rsidRPr="009D5B66">
              <w:rPr>
                <w:sz w:val="18"/>
                <w:szCs w:val="18"/>
              </w:rPr>
              <w:t xml:space="preserve"> </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March 16, 2001</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520150" w:rsidRDefault="00D25B80">
            <w:pPr>
              <w:pStyle w:val="Footer"/>
              <w:tabs>
                <w:tab w:val="clear" w:pos="4320"/>
                <w:tab w:val="clear" w:pos="8640"/>
              </w:tabs>
              <w:rPr>
                <w:rFonts w:ascii="Times New Roman" w:hAnsi="Times New Roman"/>
                <w:sz w:val="18"/>
              </w:rPr>
            </w:pPr>
          </w:p>
          <w:p w:rsidR="00D25B80" w:rsidRPr="00A91E2D" w:rsidRDefault="00D25B80">
            <w:pPr>
              <w:pStyle w:val="Footer"/>
              <w:tabs>
                <w:tab w:val="clear" w:pos="4320"/>
                <w:tab w:val="clear" w:pos="8640"/>
              </w:tabs>
              <w:rPr>
                <w:rFonts w:ascii="Times New Roman" w:hAnsi="Times New Roman"/>
                <w:sz w:val="18"/>
              </w:rPr>
            </w:pPr>
            <w:r w:rsidRPr="00A91E2D">
              <w:rPr>
                <w:rFonts w:ascii="Times New Roman" w:hAnsi="Times New Roman"/>
                <w:sz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3"/>
              </w:numPr>
              <w:rPr>
                <w:sz w:val="18"/>
                <w:szCs w:val="18"/>
              </w:rPr>
            </w:pPr>
            <w:r w:rsidRPr="009D5B66">
              <w:rPr>
                <w:sz w:val="18"/>
                <w:szCs w:val="18"/>
              </w:rPr>
              <w:t>Removed Scenario Names from Transaction Description page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Corrected the How to Use this Implementation Guide page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Changed RA/Clearinghouse to ERCOT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1"/>
              </w:numPr>
              <w:rPr>
                <w:sz w:val="18"/>
                <w:szCs w:val="18"/>
              </w:rPr>
            </w:pPr>
            <w:r w:rsidRPr="009D5B66">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 per patch list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1"/>
              </w:numPr>
              <w:rPr>
                <w:sz w:val="18"/>
                <w:szCs w:val="18"/>
              </w:rPr>
            </w:pPr>
            <w:r w:rsidRPr="009D5B66">
              <w:rPr>
                <w:snapToGrid w:val="0"/>
                <w:color w:val="000000"/>
                <w:sz w:val="18"/>
                <w:szCs w:val="18"/>
              </w:rPr>
              <w:t>Changed "utility" to "TDSP" in REF~TZ (Meter Reading Cycle)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Corrected examples to show more realistic combination of meter types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 xml:space="preserve">August 3, 2001 </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1.4</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p w:rsidR="00D25B80" w:rsidRPr="009D5B66" w:rsidRDefault="00D25B80">
            <w:pPr>
              <w:rPr>
                <w:sz w:val="18"/>
                <w:szCs w:val="18"/>
              </w:rPr>
            </w:pPr>
            <w:r w:rsidRPr="009D5B66">
              <w:rPr>
                <w:sz w:val="18"/>
                <w:szCs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Add new un-metered service types. Ref. 2001-047</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gray box in REF~LO. Ref. 2001-116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examples to show real load profiles and station id’s. Ref. 2001-116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gray box on REF01 of REF~LO. Ref. 2001-116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gray box in REF~SPL. Ref. 2001-116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gray box in REF~4P. Ref. 2001-118</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Modified example in REF~IX.  Changed from K1MON to KHMON</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Fixed example in gray box of REF~MT from “REF~IX~6.0~TU^51” to “REF~IX~6.0~KHMON~TU^51”</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r w:rsidRPr="009D5B66">
              <w:rPr>
                <w:sz w:val="18"/>
                <w:szCs w:val="18"/>
              </w:rPr>
              <w:t>Included REDLINES from CHANGE CONTROLS:</w:t>
            </w:r>
          </w:p>
          <w:p w:rsidR="00D25B80" w:rsidRPr="009D5B66" w:rsidRDefault="00D25B80">
            <w:pPr>
              <w:rPr>
                <w:sz w:val="18"/>
                <w:szCs w:val="18"/>
              </w:rPr>
            </w:pPr>
            <w:r w:rsidRPr="009D5B66">
              <w:rPr>
                <w:sz w:val="18"/>
                <w:szCs w:val="18"/>
              </w:rPr>
              <w:t>2001-168</w:t>
            </w:r>
          </w:p>
          <w:p w:rsidR="00D25B80" w:rsidRPr="009D5B66" w:rsidRDefault="00D25B80">
            <w:pPr>
              <w:rPr>
                <w:sz w:val="18"/>
                <w:szCs w:val="18"/>
              </w:rPr>
            </w:pPr>
            <w:r w:rsidRPr="009D5B66">
              <w:rPr>
                <w:sz w:val="18"/>
                <w:szCs w:val="18"/>
              </w:rPr>
              <w:t xml:space="preserve">2001-193       10/24/01     </w:t>
            </w:r>
          </w:p>
          <w:p w:rsidR="00D25B80" w:rsidRPr="009D5B66" w:rsidRDefault="00D25B80">
            <w:pPr>
              <w:numPr>
                <w:ilvl w:val="1"/>
                <w:numId w:val="14"/>
              </w:numPr>
              <w:rPr>
                <w:sz w:val="18"/>
                <w:szCs w:val="18"/>
              </w:rPr>
            </w:pPr>
            <w:r w:rsidRPr="009D5B66">
              <w:rPr>
                <w:sz w:val="18"/>
                <w:szCs w:val="18"/>
              </w:rPr>
              <w:t>12/05/01</w:t>
            </w:r>
          </w:p>
          <w:p w:rsidR="00D25B80" w:rsidRPr="009D5B66" w:rsidRDefault="00D25B80">
            <w:pPr>
              <w:rPr>
                <w:sz w:val="18"/>
                <w:szCs w:val="18"/>
              </w:rPr>
            </w:pPr>
            <w:r w:rsidRPr="009D5B66">
              <w:rPr>
                <w:sz w:val="18"/>
                <w:szCs w:val="18"/>
              </w:rPr>
              <w:t xml:space="preserve">2002-277       02/22/02  </w:t>
            </w:r>
          </w:p>
          <w:p w:rsidR="00D25B80" w:rsidRPr="009D5B66" w:rsidRDefault="00D25B80">
            <w:pPr>
              <w:rPr>
                <w:sz w:val="18"/>
                <w:szCs w:val="18"/>
              </w:rPr>
            </w:pPr>
            <w:r w:rsidRPr="009D5B66">
              <w:rPr>
                <w:sz w:val="18"/>
                <w:szCs w:val="18"/>
              </w:rPr>
              <w:t>2001-119 – 02/27/02 Supports multiple reject reasons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June 17</w:t>
            </w:r>
            <w:r w:rsidRPr="009D5B66">
              <w:rPr>
                <w:sz w:val="18"/>
                <w:szCs w:val="18"/>
                <w:vertAlign w:val="superscript"/>
              </w:rPr>
              <w:t>th</w:t>
            </w:r>
            <w:r w:rsidRPr="009D5B66">
              <w:rPr>
                <w:sz w:val="18"/>
                <w:szCs w:val="18"/>
              </w:rPr>
              <w:t>, 2002</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1.5</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r w:rsidRPr="009D5B66">
              <w:rPr>
                <w:sz w:val="18"/>
                <w:szCs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2001-161 – Added REF~PTC (Premise Type)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2001-179 – Removed “Quarterly” from gray box on REF02 in REF~MT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2001-215 – Modified Gray box language in the REF~PRT (Un-metered Service Type)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2002-236 – Added detail to Codes for the REF~PTC</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2002-259 – Changed Life Support Indicator to Special Needs and eliminated “I” value.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2002-267 - Removed “9” value from the N103 in the N1~AY loop.</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2002-271 – Added reject reason of “BIM” to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2002-272 – Added reject reason of “FRB” to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2002-304 – Added reject reasons of “ABN” and “NFI” to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2002-335 – Added Clarification to REF~SU</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2002-344 – Corrected SE counts in Examples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2002-353 – Corrected Implementation guide “Summary of Changes” by cleaning up previously missed or inaccurate additions to Summary of Changes: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2002-246 – Modified to have ERCOT forward the 814_04 ASI U (reject) information received from the TDSP, in the 814_05 ASI U (reject).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2002-353 – Updated Change Control Log to add approved Version 1.5 Change Control 2002-246. This was previously missed at time of update of implementation guide and is needed to reflect the approved change control.</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2002-365 – Modified gray box of the “BIM” rejection code in the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2002-388 – Added Reject Reason of “A75” to the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2002-394 – Modified gray box of the “ABN” code in the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10/15/02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2002-410 – Added “DRP” Code to the LIN segment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2002-417 – Added reject reason of “ANK” to the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2002-420 – Replaced references to POLR with AREP</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May 27</w:t>
            </w:r>
            <w:r w:rsidRPr="009D5B66">
              <w:rPr>
                <w:sz w:val="18"/>
                <w:szCs w:val="18"/>
                <w:vertAlign w:val="superscript"/>
              </w:rPr>
              <w:t>th</w:t>
            </w:r>
            <w:r w:rsidRPr="009D5B66">
              <w:rPr>
                <w:sz w:val="18"/>
                <w:szCs w:val="18"/>
              </w:rPr>
              <w:t>, 2003</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1.6</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r w:rsidRPr="009D5B66">
              <w:rPr>
                <w:sz w:val="18"/>
                <w:szCs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5/27/03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ind w:hanging="702"/>
              <w:rPr>
                <w:sz w:val="18"/>
                <w:szCs w:val="18"/>
              </w:rPr>
            </w:pPr>
            <w:r w:rsidRPr="009D5B66">
              <w:rPr>
                <w:sz w:val="18"/>
                <w:szCs w:val="18"/>
              </w:rPr>
              <w:t>Change Control 2002-386 – Removed D-U-N-S+4 from the N104 gray box in the N1~AY loop</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ind w:hanging="702"/>
              <w:rPr>
                <w:sz w:val="18"/>
                <w:szCs w:val="18"/>
              </w:rPr>
            </w:pPr>
            <w:r w:rsidRPr="009D5B66">
              <w:rPr>
                <w:sz w:val="18"/>
                <w:szCs w:val="18"/>
              </w:rPr>
              <w:t>Change Control 2002-459 Correct the LIN segment Gray box examples to include the LIN06 as SH and move subsequent LIN codes to the next position</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2002-469 Add/revise gray box explanation for the description of code ‘FRB’ in the REF~7G (Reject Code) segment for response transaction to be applicable to all billing parties, not just the Muni/Coop market.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18, 2003</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2003-518 - Change gray box under NFI reject reason to reflect that it is only used when the initiating transaction is requesting a date that has already been scheduled.  Remove reference to 'Another CR'</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7/18/03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2003-524 - Add a reject code on the 814_04, 814_05, and 814_25 for Backdated transactions that are not apart of a coordinated effort.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8/15/03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2003-547 – Please include the Move-In/Move-Out Task Force (MIMO) High Level Requirement Specification as part of the Baseline for Version 2.0.</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2003-557 - Remove ‘NFI’ reject reason from the 814_04 and 814_05</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520150" w:rsidRDefault="00D25B80" w:rsidP="00D25B80">
            <w:pPr>
              <w:pStyle w:val="BodyText2"/>
              <w:numPr>
                <w:ilvl w:val="0"/>
                <w:numId w:val="16"/>
              </w:numPr>
              <w:ind w:hanging="702"/>
            </w:pPr>
            <w:r w:rsidRPr="00520150">
              <w:t>Change Control 2003-562 - Add a new reject code to the 814_02, 814_17, 814_25, 814_04, and 814_05 to indicate when the date requested is earlier than the start date of the ESI-ID</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2003-566 - Create a new reject code ‘SBD’ to indicate that the ESI-ID requested is scheduled to be de-energized on the date of the request.  Add to the 814_02, 814_04, and 814_05</w:t>
            </w:r>
          </w:p>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Remove gray box associated with the ‘008’ reject code from CC 2003-520 for the 814_02 and add gray box ‘Retired’.  Add ‘008’ code with gray box ‘Retired’ to the 814_04, 814_05</w:t>
            </w:r>
          </w:p>
        </w:tc>
      </w:tr>
      <w:tr w:rsidR="00D25B80" w:rsidRPr="009D5B66">
        <w:trPr>
          <w:cantSplit/>
        </w:trPr>
        <w:tc>
          <w:tcPr>
            <w:tcW w:w="2160" w:type="dxa"/>
            <w:tcBorders>
              <w:top w:val="nil"/>
              <w:left w:val="nil"/>
              <w:bottom w:val="nil"/>
            </w:tcBorders>
          </w:tcPr>
          <w:p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lastRenderedPageBreak/>
              <w:t>October 8, 2004</w:t>
            </w:r>
          </w:p>
          <w:p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2.0A</w:t>
            </w:r>
          </w:p>
        </w:tc>
        <w:tc>
          <w:tcPr>
            <w:tcW w:w="180" w:type="dxa"/>
            <w:tcBorders>
              <w:top w:val="nil"/>
              <w:left w:val="nil"/>
              <w:bottom w:val="nil"/>
              <w:right w:val="nil"/>
            </w:tcBorders>
          </w:tcPr>
          <w:p w:rsidR="00D25B80" w:rsidRPr="00520150" w:rsidRDefault="00D25B80" w:rsidP="00AD3DEB">
            <w:pPr>
              <w:pStyle w:val="Heading1"/>
              <w:rPr>
                <w:b w:val="0"/>
                <w:sz w:val="18"/>
              </w:rPr>
            </w:pPr>
          </w:p>
        </w:tc>
        <w:tc>
          <w:tcPr>
            <w:tcW w:w="7560" w:type="dxa"/>
            <w:tcBorders>
              <w:top w:val="nil"/>
              <w:left w:val="nil"/>
              <w:bottom w:val="nil"/>
              <w:right w:val="nil"/>
            </w:tcBorders>
          </w:tcPr>
          <w:p w:rsidR="00D25B80" w:rsidRPr="009D5B66" w:rsidRDefault="00D25B80" w:rsidP="00D25B80">
            <w:pPr>
              <w:rPr>
                <w:sz w:val="18"/>
                <w:szCs w:val="18"/>
              </w:rPr>
            </w:pPr>
            <w:r w:rsidRPr="009D5B66">
              <w:rPr>
                <w:sz w:val="18"/>
                <w:szCs w:val="18"/>
              </w:rPr>
              <w:t>Change Control 2004-634:</w:t>
            </w:r>
          </w:p>
          <w:p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D25B80" w:rsidRPr="009D5B66" w:rsidRDefault="00D25B80" w:rsidP="00D25B80">
            <w:pPr>
              <w:rPr>
                <w:sz w:val="18"/>
                <w:szCs w:val="18"/>
              </w:rPr>
            </w:pPr>
            <w:r w:rsidRPr="009D5B66">
              <w:rPr>
                <w:sz w:val="18"/>
                <w:szCs w:val="18"/>
              </w:rPr>
              <w:t>Change Control 2004-637:</w:t>
            </w:r>
          </w:p>
          <w:p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Add graybox clarification to NM1 and REF segments to bet</w:t>
            </w:r>
            <w:r w:rsidR="00587A85" w:rsidRPr="009D5B66">
              <w:rPr>
                <w:sz w:val="18"/>
                <w:szCs w:val="18"/>
              </w:rPr>
              <w:t>ter communicate what is required</w:t>
            </w:r>
            <w:r w:rsidRPr="009D5B66">
              <w:rPr>
                <w:sz w:val="18"/>
                <w:szCs w:val="18"/>
              </w:rPr>
              <w:t xml:space="preserve"> when transmitting meter level information.</w:t>
            </w:r>
          </w:p>
          <w:p w:rsidR="00A2158C" w:rsidRPr="009D5B66" w:rsidRDefault="00A2158C" w:rsidP="00A2158C">
            <w:pPr>
              <w:ind w:left="18"/>
              <w:rPr>
                <w:sz w:val="18"/>
                <w:szCs w:val="18"/>
              </w:rPr>
            </w:pPr>
          </w:p>
          <w:p w:rsidR="00F6158E" w:rsidRPr="009D5B66" w:rsidRDefault="00F6158E" w:rsidP="00F6158E">
            <w:pPr>
              <w:rPr>
                <w:sz w:val="18"/>
                <w:szCs w:val="18"/>
              </w:rPr>
            </w:pPr>
            <w:r w:rsidRPr="009D5B66">
              <w:rPr>
                <w:sz w:val="18"/>
                <w:szCs w:val="18"/>
              </w:rPr>
              <w:t>Clean up to the REF~7G to order codes to match SEF File.  A</w:t>
            </w:r>
            <w:r w:rsidR="00643689" w:rsidRPr="009D5B66">
              <w:rPr>
                <w:sz w:val="18"/>
                <w:szCs w:val="18"/>
              </w:rPr>
              <w:t>lso cleanup of text in the REF~7G</w:t>
            </w:r>
            <w:r w:rsidRPr="009D5B66">
              <w:rPr>
                <w:sz w:val="18"/>
                <w:szCs w:val="18"/>
              </w:rPr>
              <w:t xml:space="preserve"> (REF03) – 2.0 Change Control 2003-518 was created to add text that applied to NFI rejects and Change Control 2003-5</w:t>
            </w:r>
            <w:r w:rsidR="00143B33" w:rsidRPr="009D5B66">
              <w:rPr>
                <w:sz w:val="18"/>
                <w:szCs w:val="18"/>
              </w:rPr>
              <w:t>5</w:t>
            </w:r>
            <w:r w:rsidRPr="009D5B66">
              <w:rPr>
                <w:sz w:val="18"/>
                <w:szCs w:val="18"/>
              </w:rPr>
              <w:t>7 was created to remove the NFI reject but wasn’t applied to the REF03 text.</w:t>
            </w:r>
          </w:p>
        </w:tc>
      </w:tr>
      <w:tr w:rsidR="00721F12" w:rsidRPr="009D5B66">
        <w:trPr>
          <w:cantSplit/>
        </w:trPr>
        <w:tc>
          <w:tcPr>
            <w:tcW w:w="2160" w:type="dxa"/>
            <w:tcBorders>
              <w:top w:val="nil"/>
              <w:left w:val="nil"/>
              <w:bottom w:val="nil"/>
            </w:tcBorders>
          </w:tcPr>
          <w:p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721F12" w:rsidRPr="00520150" w:rsidRDefault="00721F12" w:rsidP="003F095B">
            <w:pPr>
              <w:pStyle w:val="Heading1"/>
              <w:rPr>
                <w:b w:val="0"/>
                <w:sz w:val="18"/>
              </w:rPr>
            </w:pPr>
          </w:p>
        </w:tc>
        <w:tc>
          <w:tcPr>
            <w:tcW w:w="7560" w:type="dxa"/>
            <w:tcBorders>
              <w:top w:val="nil"/>
              <w:left w:val="nil"/>
              <w:bottom w:val="nil"/>
              <w:right w:val="nil"/>
            </w:tcBorders>
          </w:tcPr>
          <w:p w:rsidR="00721F12" w:rsidRDefault="00721F12" w:rsidP="00721F12">
            <w:pPr>
              <w:rPr>
                <w:sz w:val="18"/>
                <w:szCs w:val="18"/>
              </w:rPr>
            </w:pPr>
            <w:r w:rsidRPr="009D5B66">
              <w:rPr>
                <w:sz w:val="18"/>
                <w:szCs w:val="18"/>
              </w:rPr>
              <w:t xml:space="preserve">Change Control </w:t>
            </w:r>
            <w:r w:rsidRPr="00721F12">
              <w:rPr>
                <w:sz w:val="18"/>
                <w:szCs w:val="18"/>
              </w:rPr>
              <w:t>2003-569</w:t>
            </w:r>
            <w:r>
              <w:rPr>
                <w:sz w:val="18"/>
                <w:szCs w:val="18"/>
              </w:rPr>
              <w:t>:</w:t>
            </w:r>
          </w:p>
          <w:p w:rsidR="00721F12" w:rsidRPr="00721F12" w:rsidRDefault="00721F12" w:rsidP="00721F12">
            <w:pPr>
              <w:numPr>
                <w:ilvl w:val="0"/>
                <w:numId w:val="16"/>
              </w:numPr>
              <w:tabs>
                <w:tab w:val="clear" w:pos="360"/>
                <w:tab w:val="num" w:pos="378"/>
              </w:tabs>
              <w:ind w:left="378"/>
              <w:rPr>
                <w:sz w:val="18"/>
                <w:szCs w:val="18"/>
              </w:rPr>
            </w:pPr>
            <w:r w:rsidRPr="00721F12">
              <w:rPr>
                <w:sz w:val="18"/>
                <w:szCs w:val="18"/>
              </w:rPr>
              <w:t>Provide gray box clarification to the LIN segment to indicate that the Texas Market supports only 1 LIN loop per EDI Transaction.</w:t>
            </w:r>
          </w:p>
          <w:p w:rsidR="00721F12" w:rsidRDefault="00721F12" w:rsidP="00721F12">
            <w:pPr>
              <w:rPr>
                <w:sz w:val="18"/>
                <w:szCs w:val="18"/>
              </w:rPr>
            </w:pPr>
            <w:r w:rsidRPr="009D5B66">
              <w:rPr>
                <w:sz w:val="18"/>
                <w:szCs w:val="18"/>
              </w:rPr>
              <w:t xml:space="preserve">Change Control </w:t>
            </w:r>
            <w:r>
              <w:rPr>
                <w:sz w:val="18"/>
                <w:szCs w:val="18"/>
              </w:rPr>
              <w:t>2004-631:</w:t>
            </w:r>
          </w:p>
          <w:p w:rsidR="00721F12" w:rsidRPr="00721F12" w:rsidRDefault="00721F12" w:rsidP="00721F12">
            <w:pPr>
              <w:numPr>
                <w:ilvl w:val="0"/>
                <w:numId w:val="16"/>
              </w:numPr>
              <w:tabs>
                <w:tab w:val="clear" w:pos="360"/>
                <w:tab w:val="num" w:pos="378"/>
              </w:tabs>
              <w:ind w:left="378"/>
              <w:rPr>
                <w:sz w:val="18"/>
                <w:szCs w:val="18"/>
              </w:rPr>
            </w:pPr>
            <w:r>
              <w:rPr>
                <w:sz w:val="18"/>
                <w:szCs w:val="18"/>
              </w:rPr>
              <w:t>Re</w:t>
            </w:r>
            <w:r w:rsidRPr="00721F12">
              <w:rPr>
                <w:sz w:val="18"/>
                <w:szCs w:val="18"/>
              </w:rPr>
              <w:t>move the A75 reject code on the 814_04 as it is no longer needed.</w:t>
            </w:r>
          </w:p>
          <w:p w:rsidR="00721F12" w:rsidRDefault="00721F12" w:rsidP="00721F12">
            <w:pPr>
              <w:rPr>
                <w:sz w:val="18"/>
                <w:szCs w:val="18"/>
              </w:rPr>
            </w:pPr>
            <w:r w:rsidRPr="009D5B66">
              <w:rPr>
                <w:sz w:val="18"/>
                <w:szCs w:val="18"/>
              </w:rPr>
              <w:t xml:space="preserve">Change Control </w:t>
            </w:r>
            <w:r w:rsidRPr="00721F12">
              <w:rPr>
                <w:sz w:val="18"/>
                <w:szCs w:val="18"/>
              </w:rPr>
              <w:t>2004-649</w:t>
            </w:r>
            <w:r>
              <w:rPr>
                <w:sz w:val="18"/>
                <w:szCs w:val="18"/>
              </w:rPr>
              <w:t>:</w:t>
            </w:r>
          </w:p>
          <w:p w:rsidR="00721F12" w:rsidRDefault="00721F12" w:rsidP="00721F12">
            <w:pPr>
              <w:numPr>
                <w:ilvl w:val="0"/>
                <w:numId w:val="16"/>
              </w:numPr>
              <w:rPr>
                <w:sz w:val="18"/>
                <w:szCs w:val="18"/>
              </w:rPr>
            </w:pPr>
            <w:r w:rsidRPr="00721F12">
              <w:rPr>
                <w:sz w:val="18"/>
                <w:szCs w:val="18"/>
              </w:rPr>
              <w:t>Add membership ID to numerous TX SET transactions to support Muni/Co-op business requirement to positively match all move-in, move-out, and switch requests to an existing MCTDSP membership/account.</w:t>
            </w:r>
          </w:p>
          <w:p w:rsidR="000234CC" w:rsidRDefault="000234CC" w:rsidP="000234CC">
            <w:pPr>
              <w:rPr>
                <w:sz w:val="18"/>
                <w:szCs w:val="18"/>
              </w:rPr>
            </w:pPr>
            <w:r>
              <w:rPr>
                <w:sz w:val="18"/>
                <w:szCs w:val="18"/>
              </w:rPr>
              <w:t xml:space="preserve">Change Control </w:t>
            </w:r>
            <w:r w:rsidRPr="000234CC">
              <w:rPr>
                <w:sz w:val="18"/>
                <w:szCs w:val="18"/>
              </w:rPr>
              <w:t>2005-680</w:t>
            </w:r>
            <w:r>
              <w:rPr>
                <w:sz w:val="18"/>
                <w:szCs w:val="18"/>
              </w:rPr>
              <w:t>:</w:t>
            </w:r>
          </w:p>
          <w:p w:rsidR="000234CC" w:rsidRPr="00721F12" w:rsidRDefault="000234CC" w:rsidP="00721F12">
            <w:pPr>
              <w:numPr>
                <w:ilvl w:val="0"/>
                <w:numId w:val="16"/>
              </w:numPr>
              <w:rPr>
                <w:sz w:val="18"/>
                <w:szCs w:val="18"/>
              </w:rPr>
            </w:pPr>
            <w:r w:rsidRPr="000234CC">
              <w:rPr>
                <w:sz w:val="18"/>
                <w:szCs w:val="18"/>
              </w:rPr>
              <w:t>Add new reject reason code of 'IMI - Invalid Membership Number or ID' to REF~7G segment to be used in MOU/EC market.</w:t>
            </w:r>
          </w:p>
          <w:p w:rsidR="001B2019" w:rsidRDefault="001B2019" w:rsidP="001B2019">
            <w:pPr>
              <w:rPr>
                <w:sz w:val="18"/>
                <w:szCs w:val="18"/>
              </w:rPr>
            </w:pPr>
            <w:r>
              <w:rPr>
                <w:sz w:val="18"/>
                <w:szCs w:val="18"/>
              </w:rPr>
              <w:t xml:space="preserve">Change Control </w:t>
            </w:r>
            <w:r w:rsidRPr="00D070EB">
              <w:rPr>
                <w:sz w:val="18"/>
                <w:szCs w:val="18"/>
              </w:rPr>
              <w:t>2005-683</w:t>
            </w:r>
            <w:r>
              <w:rPr>
                <w:sz w:val="18"/>
                <w:szCs w:val="18"/>
              </w:rPr>
              <w:t>:</w:t>
            </w:r>
          </w:p>
          <w:p w:rsidR="001B2019" w:rsidRPr="00721F12" w:rsidRDefault="001B2019" w:rsidP="001B2019">
            <w:pPr>
              <w:numPr>
                <w:ilvl w:val="0"/>
                <w:numId w:val="16"/>
              </w:numPr>
              <w:rPr>
                <w:sz w:val="18"/>
                <w:szCs w:val="18"/>
              </w:rPr>
            </w:pPr>
            <w:r w:rsidRPr="00D070EB">
              <w:rPr>
                <w:sz w:val="18"/>
                <w:szCs w:val="18"/>
              </w:rPr>
              <w:t>Add clarity to the transaction notes section regarding the Texas Market use of characters in alphanumeric fields</w:t>
            </w:r>
          </w:p>
        </w:tc>
      </w:tr>
      <w:tr w:rsidR="00203F17" w:rsidRPr="009D5B66">
        <w:trPr>
          <w:cantSplit/>
        </w:trPr>
        <w:tc>
          <w:tcPr>
            <w:tcW w:w="2160" w:type="dxa"/>
            <w:tcBorders>
              <w:top w:val="nil"/>
              <w:left w:val="nil"/>
              <w:bottom w:val="nil"/>
            </w:tcBorders>
          </w:tcPr>
          <w:p w:rsidR="00203F17" w:rsidRPr="009D5B66"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203F17"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203F17" w:rsidRPr="00520150" w:rsidRDefault="00203F17" w:rsidP="003F095B">
            <w:pPr>
              <w:pStyle w:val="Heading1"/>
              <w:rPr>
                <w:b w:val="0"/>
                <w:sz w:val="18"/>
              </w:rPr>
            </w:pPr>
          </w:p>
        </w:tc>
        <w:tc>
          <w:tcPr>
            <w:tcW w:w="7560" w:type="dxa"/>
            <w:tcBorders>
              <w:top w:val="nil"/>
              <w:left w:val="nil"/>
              <w:bottom w:val="nil"/>
              <w:right w:val="nil"/>
            </w:tcBorders>
          </w:tcPr>
          <w:p w:rsidR="00203F17" w:rsidRPr="00B148A5" w:rsidRDefault="00203F17" w:rsidP="00203F17">
            <w:pPr>
              <w:rPr>
                <w:bCs/>
                <w:sz w:val="18"/>
                <w:szCs w:val="18"/>
              </w:rPr>
            </w:pPr>
            <w:r w:rsidRPr="00B148A5">
              <w:rPr>
                <w:bCs/>
                <w:sz w:val="18"/>
                <w:szCs w:val="18"/>
              </w:rPr>
              <w:t>Change Control 2006-692:</w:t>
            </w:r>
          </w:p>
          <w:p w:rsidR="00203F17" w:rsidRDefault="00203F17" w:rsidP="00203F17">
            <w:pPr>
              <w:numPr>
                <w:ilvl w:val="0"/>
                <w:numId w:val="17"/>
              </w:numPr>
              <w:rPr>
                <w:sz w:val="18"/>
                <w:szCs w:val="18"/>
              </w:rPr>
            </w:pPr>
            <w:r w:rsidRPr="00203F17">
              <w:rPr>
                <w:sz w:val="18"/>
                <w:szCs w:val="18"/>
              </w:rPr>
              <w:t>Create transactional process for handling a CR to CR Mass Transition to reduce and/or eliminate the manual processes currently required to transition ESI IDs during a Mass Transition</w:t>
            </w:r>
          </w:p>
          <w:p w:rsidR="00203F17" w:rsidRPr="00203F17" w:rsidRDefault="00203F17" w:rsidP="00203F17">
            <w:pPr>
              <w:numPr>
                <w:ilvl w:val="0"/>
                <w:numId w:val="17"/>
              </w:numPr>
              <w:rPr>
                <w:sz w:val="18"/>
                <w:szCs w:val="18"/>
              </w:rPr>
            </w:pPr>
            <w:r w:rsidRPr="00203F17">
              <w:rPr>
                <w:sz w:val="18"/>
                <w:szCs w:val="18"/>
              </w:rPr>
              <w:t>New data element of BGN07 will be added to BGN Segment with new code of ‘TS’ Transfer for Mass Transition transfer of ESI IDs from CR to CR</w:t>
            </w:r>
          </w:p>
          <w:p w:rsidR="00203F17" w:rsidRDefault="00203F17" w:rsidP="00203F17">
            <w:pPr>
              <w:numPr>
                <w:ilvl w:val="0"/>
                <w:numId w:val="17"/>
              </w:numPr>
              <w:rPr>
                <w:sz w:val="18"/>
                <w:szCs w:val="18"/>
              </w:rPr>
            </w:pPr>
            <w:r w:rsidRPr="00203F17">
              <w:rPr>
                <w:sz w:val="18"/>
                <w:szCs w:val="18"/>
              </w:rPr>
              <w:t>Use existing reject REF~7G segment with new code of ‘017’ represents Service Terminated because Service Provider went Out of Business</w:t>
            </w:r>
          </w:p>
          <w:p w:rsidR="00203F17" w:rsidRDefault="00203F17" w:rsidP="00203F17">
            <w:pPr>
              <w:numPr>
                <w:ilvl w:val="0"/>
                <w:numId w:val="17"/>
              </w:numPr>
              <w:rPr>
                <w:sz w:val="18"/>
                <w:szCs w:val="18"/>
              </w:rPr>
            </w:pPr>
            <w:r w:rsidRPr="00203F17">
              <w:rPr>
                <w:sz w:val="18"/>
                <w:szCs w:val="18"/>
              </w:rPr>
              <w:t>Add New code of ‘SNP’ for Safety Net Move-In Pending will be added to the REF~7G Reject Reason</w:t>
            </w:r>
          </w:p>
          <w:p w:rsidR="00B148A5" w:rsidRDefault="00B148A5" w:rsidP="00B148A5">
            <w:pPr>
              <w:rPr>
                <w:sz w:val="18"/>
                <w:szCs w:val="18"/>
              </w:rPr>
            </w:pPr>
            <w:r>
              <w:rPr>
                <w:sz w:val="18"/>
                <w:szCs w:val="18"/>
              </w:rPr>
              <w:t>Change Control 2006-694:</w:t>
            </w:r>
          </w:p>
          <w:p w:rsidR="00B148A5" w:rsidRDefault="00B148A5" w:rsidP="00B148A5">
            <w:pPr>
              <w:numPr>
                <w:ilvl w:val="0"/>
                <w:numId w:val="19"/>
              </w:numPr>
              <w:rPr>
                <w:sz w:val="18"/>
                <w:szCs w:val="18"/>
              </w:rPr>
            </w:pPr>
            <w:r w:rsidRPr="00B148A5">
              <w:rPr>
                <w:sz w:val="18"/>
                <w:szCs w:val="18"/>
              </w:rPr>
              <w:t xml:space="preserve">ERCOT validation is allowing only 5 or 9 digits in the customer service address zip segment.  ANSI validation on the segment is 3 to 15 characters.  </w:t>
            </w:r>
            <w:r>
              <w:rPr>
                <w:sz w:val="18"/>
                <w:szCs w:val="18"/>
              </w:rPr>
              <w:t>U</w:t>
            </w:r>
            <w:r w:rsidRPr="00B148A5">
              <w:rPr>
                <w:sz w:val="18"/>
                <w:szCs w:val="18"/>
              </w:rPr>
              <w:t>pdated so that Market Participants know that only 5 or 9 digits can be submitted in this field.</w:t>
            </w:r>
          </w:p>
          <w:p w:rsidR="007D283B" w:rsidRDefault="007D283B" w:rsidP="007D283B">
            <w:pPr>
              <w:rPr>
                <w:sz w:val="18"/>
                <w:szCs w:val="18"/>
              </w:rPr>
            </w:pPr>
            <w:r>
              <w:rPr>
                <w:sz w:val="18"/>
                <w:szCs w:val="18"/>
              </w:rPr>
              <w:t>Change Control 2006-703:</w:t>
            </w:r>
          </w:p>
          <w:p w:rsidR="007D283B" w:rsidRPr="009D5B66" w:rsidRDefault="007D283B" w:rsidP="007D283B">
            <w:pPr>
              <w:numPr>
                <w:ilvl w:val="0"/>
                <w:numId w:val="19"/>
              </w:numPr>
              <w:rPr>
                <w:sz w:val="18"/>
                <w:szCs w:val="18"/>
              </w:rPr>
            </w:pPr>
            <w:r w:rsidRPr="007D283B">
              <w:rPr>
                <w:sz w:val="18"/>
                <w:szCs w:val="18"/>
              </w:rPr>
              <w:t>Clarification required that ‘SNP’ shall only be used by the TDSP when 814_03 is for Mass Transition and a Safety Net Request is pending for the ESI ID.  Update REF~7G ‘SNP’ gray box.</w:t>
            </w:r>
          </w:p>
        </w:tc>
      </w:tr>
      <w:tr w:rsidR="0074406C" w:rsidRPr="009D5B66">
        <w:trPr>
          <w:cantSplit/>
        </w:trPr>
        <w:tc>
          <w:tcPr>
            <w:tcW w:w="2160" w:type="dxa"/>
            <w:tcBorders>
              <w:top w:val="nil"/>
              <w:left w:val="nil"/>
              <w:bottom w:val="nil"/>
            </w:tcBorders>
          </w:tcPr>
          <w:p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74406C" w:rsidRPr="00520150" w:rsidRDefault="0074406C" w:rsidP="003F095B">
            <w:pPr>
              <w:pStyle w:val="Heading1"/>
              <w:rPr>
                <w:b w:val="0"/>
                <w:sz w:val="18"/>
              </w:rPr>
            </w:pPr>
          </w:p>
        </w:tc>
        <w:tc>
          <w:tcPr>
            <w:tcW w:w="7560" w:type="dxa"/>
            <w:tcBorders>
              <w:top w:val="nil"/>
              <w:left w:val="nil"/>
              <w:bottom w:val="nil"/>
              <w:right w:val="nil"/>
            </w:tcBorders>
          </w:tcPr>
          <w:p w:rsidR="0074406C" w:rsidRDefault="0074406C" w:rsidP="0074406C">
            <w:pPr>
              <w:rPr>
                <w:sz w:val="18"/>
                <w:szCs w:val="18"/>
              </w:rPr>
            </w:pPr>
            <w:r>
              <w:rPr>
                <w:sz w:val="18"/>
                <w:szCs w:val="18"/>
              </w:rPr>
              <w:t>Change Control 2009-729:</w:t>
            </w:r>
          </w:p>
          <w:p w:rsidR="0074406C" w:rsidRDefault="0074406C" w:rsidP="0074406C">
            <w:pPr>
              <w:numPr>
                <w:ilvl w:val="0"/>
                <w:numId w:val="21"/>
              </w:numPr>
              <w:ind w:left="378"/>
              <w:rPr>
                <w:sz w:val="18"/>
                <w:szCs w:val="18"/>
              </w:rPr>
            </w:pPr>
            <w:r>
              <w:rPr>
                <w:sz w:val="18"/>
                <w:szCs w:val="18"/>
              </w:rPr>
              <w:t>Remove examples from Implementation Guides and create separate documents to allow for quicker correction and addition of new examples without a TX SET release</w:t>
            </w:r>
          </w:p>
          <w:p w:rsidR="0074406C" w:rsidRDefault="0074406C" w:rsidP="0074406C">
            <w:pPr>
              <w:ind w:left="18"/>
              <w:rPr>
                <w:sz w:val="18"/>
                <w:szCs w:val="18"/>
              </w:rPr>
            </w:pPr>
            <w:r>
              <w:rPr>
                <w:sz w:val="18"/>
                <w:szCs w:val="18"/>
              </w:rPr>
              <w:t>Change Control 2009-730:</w:t>
            </w:r>
          </w:p>
          <w:p w:rsidR="0074406C" w:rsidRDefault="0074406C" w:rsidP="0074406C">
            <w:pPr>
              <w:numPr>
                <w:ilvl w:val="0"/>
                <w:numId w:val="21"/>
              </w:numPr>
              <w:ind w:left="378"/>
              <w:rPr>
                <w:sz w:val="18"/>
                <w:szCs w:val="18"/>
              </w:rPr>
            </w:pPr>
            <w:r>
              <w:rPr>
                <w:sz w:val="18"/>
                <w:szCs w:val="18"/>
              </w:rPr>
              <w:t>Update the term on-cycle to reflect Standard Switch and off-cycle to reflect Self Selected Switch</w:t>
            </w:r>
          </w:p>
          <w:p w:rsidR="0074406C" w:rsidRDefault="0074406C" w:rsidP="0074406C">
            <w:pPr>
              <w:ind w:left="18"/>
              <w:rPr>
                <w:sz w:val="18"/>
                <w:szCs w:val="18"/>
              </w:rPr>
            </w:pPr>
            <w:r>
              <w:rPr>
                <w:sz w:val="18"/>
                <w:szCs w:val="18"/>
              </w:rPr>
              <w:t>Change Control 2010-731:</w:t>
            </w:r>
          </w:p>
          <w:p w:rsidR="0074406C" w:rsidRDefault="0074406C" w:rsidP="0074406C">
            <w:pPr>
              <w:numPr>
                <w:ilvl w:val="0"/>
                <w:numId w:val="21"/>
              </w:numPr>
              <w:ind w:hanging="702"/>
              <w:rPr>
                <w:sz w:val="18"/>
                <w:szCs w:val="18"/>
              </w:rPr>
            </w:pPr>
            <w:r>
              <w:rPr>
                <w:sz w:val="18"/>
                <w:szCs w:val="18"/>
              </w:rPr>
              <w:t xml:space="preserve">Update the TX SET Guides to correct spelling, grammar and punctuation. </w:t>
            </w:r>
          </w:p>
          <w:p w:rsidR="0074406C" w:rsidRPr="0074406C" w:rsidRDefault="0074406C" w:rsidP="0074406C">
            <w:pPr>
              <w:numPr>
                <w:ilvl w:val="0"/>
                <w:numId w:val="21"/>
              </w:numPr>
              <w:ind w:hanging="702"/>
              <w:rPr>
                <w:sz w:val="18"/>
                <w:szCs w:val="18"/>
              </w:rPr>
            </w:pPr>
            <w:r>
              <w:rPr>
                <w:sz w:val="18"/>
                <w:szCs w:val="18"/>
              </w:rPr>
              <w:t>Cleanup of gray box examples for consistency.</w:t>
            </w:r>
          </w:p>
        </w:tc>
      </w:tr>
      <w:tr w:rsidR="00B7427C" w:rsidRPr="004F5924" w:rsidTr="00B7427C">
        <w:trPr>
          <w:cantSplit/>
        </w:trPr>
        <w:tc>
          <w:tcPr>
            <w:tcW w:w="2160" w:type="dxa"/>
            <w:tcBorders>
              <w:top w:val="nil"/>
              <w:left w:val="nil"/>
              <w:bottom w:val="nil"/>
            </w:tcBorders>
          </w:tcPr>
          <w:p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CA4F9D">
              <w:rPr>
                <w:sz w:val="18"/>
                <w:szCs w:val="18"/>
              </w:rPr>
              <w:t>11</w:t>
            </w:r>
            <w:r>
              <w:rPr>
                <w:sz w:val="18"/>
                <w:szCs w:val="18"/>
              </w:rPr>
              <w:t>, 2012</w:t>
            </w:r>
          </w:p>
          <w:p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B7427C" w:rsidRPr="00520150" w:rsidRDefault="00B7427C" w:rsidP="00BD515D">
            <w:pPr>
              <w:pStyle w:val="Heading1"/>
              <w:rPr>
                <w:b w:val="0"/>
                <w:sz w:val="18"/>
              </w:rPr>
            </w:pPr>
          </w:p>
        </w:tc>
        <w:tc>
          <w:tcPr>
            <w:tcW w:w="7560" w:type="dxa"/>
            <w:tcBorders>
              <w:top w:val="nil"/>
              <w:left w:val="nil"/>
              <w:bottom w:val="nil"/>
              <w:right w:val="nil"/>
            </w:tcBorders>
          </w:tcPr>
          <w:p w:rsidR="00B7427C" w:rsidRDefault="00B7427C" w:rsidP="00BD515D">
            <w:pPr>
              <w:rPr>
                <w:sz w:val="18"/>
                <w:szCs w:val="18"/>
              </w:rPr>
            </w:pPr>
            <w:r>
              <w:rPr>
                <w:sz w:val="18"/>
                <w:szCs w:val="18"/>
              </w:rPr>
              <w:t>Change Control 2010-736:</w:t>
            </w:r>
          </w:p>
          <w:p w:rsidR="00B7427C" w:rsidRPr="00720C77" w:rsidRDefault="00B7427C" w:rsidP="00BD515D">
            <w:pPr>
              <w:numPr>
                <w:ilvl w:val="0"/>
                <w:numId w:val="22"/>
              </w:numPr>
              <w:rPr>
                <w:sz w:val="18"/>
                <w:szCs w:val="18"/>
              </w:rPr>
            </w:pPr>
            <w:r w:rsidRPr="00725629">
              <w:rPr>
                <w:sz w:val="18"/>
                <w:szCs w:val="18"/>
              </w:rPr>
              <w:t>In order to reject a Move In or Switch which currently has a Switch Hold, a new reject code of SHF will be added to the appropriate transactions.</w:t>
            </w:r>
          </w:p>
          <w:p w:rsidR="00B7427C" w:rsidRDefault="00B7427C" w:rsidP="00BD515D">
            <w:pPr>
              <w:rPr>
                <w:sz w:val="18"/>
                <w:szCs w:val="18"/>
              </w:rPr>
            </w:pPr>
            <w:r>
              <w:rPr>
                <w:sz w:val="18"/>
                <w:szCs w:val="18"/>
              </w:rPr>
              <w:t>Change Control 2010-740:</w:t>
            </w:r>
          </w:p>
          <w:p w:rsidR="00B7427C" w:rsidRDefault="00B7427C" w:rsidP="00BD515D">
            <w:pPr>
              <w:numPr>
                <w:ilvl w:val="0"/>
                <w:numId w:val="22"/>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rsidR="00B7427C" w:rsidRDefault="00B7427C" w:rsidP="00BD515D">
            <w:pPr>
              <w:rPr>
                <w:sz w:val="18"/>
                <w:szCs w:val="18"/>
              </w:rPr>
            </w:pPr>
            <w:r>
              <w:rPr>
                <w:sz w:val="18"/>
                <w:szCs w:val="18"/>
              </w:rPr>
              <w:t>Change Control 2010-746:</w:t>
            </w:r>
          </w:p>
          <w:p w:rsidR="00B7427C" w:rsidRDefault="00B7427C" w:rsidP="00BD515D">
            <w:pPr>
              <w:numPr>
                <w:ilvl w:val="0"/>
                <w:numId w:val="22"/>
              </w:numPr>
              <w:rPr>
                <w:sz w:val="18"/>
                <w:szCs w:val="18"/>
              </w:rPr>
            </w:pPr>
            <w:r w:rsidRPr="00725629">
              <w:rPr>
                <w:sz w:val="18"/>
                <w:szCs w:val="18"/>
              </w:rPr>
              <w:t>TX SET Guide changes by transaction required to support Acquisition Transfer</w:t>
            </w:r>
            <w:r>
              <w:rPr>
                <w:sz w:val="18"/>
                <w:szCs w:val="18"/>
              </w:rPr>
              <w:t>.</w:t>
            </w:r>
          </w:p>
          <w:p w:rsidR="00B7427C" w:rsidRDefault="00B7427C" w:rsidP="00BD515D">
            <w:pPr>
              <w:rPr>
                <w:sz w:val="18"/>
                <w:szCs w:val="18"/>
              </w:rPr>
            </w:pPr>
            <w:r>
              <w:rPr>
                <w:sz w:val="18"/>
                <w:szCs w:val="18"/>
              </w:rPr>
              <w:t>Change Control 2010-747:</w:t>
            </w:r>
          </w:p>
          <w:p w:rsidR="00B7427C" w:rsidRDefault="00B7427C" w:rsidP="00BD515D">
            <w:pPr>
              <w:numPr>
                <w:ilvl w:val="0"/>
                <w:numId w:val="22"/>
              </w:numPr>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rsidR="00B7427C" w:rsidRDefault="00B7427C" w:rsidP="00BD515D">
            <w:pPr>
              <w:rPr>
                <w:sz w:val="18"/>
                <w:szCs w:val="18"/>
              </w:rPr>
            </w:pPr>
            <w:r>
              <w:rPr>
                <w:sz w:val="18"/>
                <w:szCs w:val="18"/>
              </w:rPr>
              <w:t>Change Control 2010-748:</w:t>
            </w:r>
          </w:p>
          <w:p w:rsidR="00B7427C" w:rsidRDefault="00B7427C" w:rsidP="00BD515D">
            <w:pPr>
              <w:numPr>
                <w:ilvl w:val="0"/>
                <w:numId w:val="22"/>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rsidR="00B7427C" w:rsidRDefault="00B7427C" w:rsidP="00BD515D">
            <w:pPr>
              <w:rPr>
                <w:sz w:val="18"/>
                <w:szCs w:val="18"/>
              </w:rPr>
            </w:pPr>
            <w:r>
              <w:rPr>
                <w:sz w:val="18"/>
                <w:szCs w:val="18"/>
              </w:rPr>
              <w:t>Change Control 2010-751:</w:t>
            </w:r>
          </w:p>
          <w:p w:rsidR="00B7427C" w:rsidRDefault="00B7427C" w:rsidP="00BD515D">
            <w:pPr>
              <w:numPr>
                <w:ilvl w:val="0"/>
                <w:numId w:val="22"/>
              </w:numPr>
              <w:rPr>
                <w:sz w:val="18"/>
                <w:szCs w:val="18"/>
              </w:rPr>
            </w:pPr>
            <w:r w:rsidRPr="00262875">
              <w:rPr>
                <w:sz w:val="18"/>
                <w:szCs w:val="18"/>
              </w:rPr>
              <w:t>Adding new codes Force Majeure Event (FME) and Weather Moratorium (WTM)</w:t>
            </w:r>
          </w:p>
          <w:p w:rsidR="00B7427C" w:rsidRDefault="00B7427C" w:rsidP="00BD515D">
            <w:pPr>
              <w:rPr>
                <w:sz w:val="18"/>
                <w:szCs w:val="18"/>
              </w:rPr>
            </w:pPr>
            <w:r>
              <w:rPr>
                <w:sz w:val="18"/>
                <w:szCs w:val="18"/>
              </w:rPr>
              <w:t>Change Control 2010-756:</w:t>
            </w:r>
          </w:p>
          <w:p w:rsidR="00B7427C" w:rsidRDefault="00B7427C" w:rsidP="00BD515D">
            <w:pPr>
              <w:numPr>
                <w:ilvl w:val="0"/>
                <w:numId w:val="22"/>
              </w:numPr>
              <w:rPr>
                <w:sz w:val="18"/>
                <w:szCs w:val="18"/>
              </w:rPr>
            </w:pPr>
            <w:r w:rsidRPr="004F5924">
              <w:rPr>
                <w:sz w:val="18"/>
                <w:szCs w:val="18"/>
              </w:rPr>
              <w:t>Cleanup after 3.0A to have off-cycle updated to reflect self selected</w:t>
            </w:r>
            <w:r>
              <w:rPr>
                <w:sz w:val="18"/>
                <w:szCs w:val="18"/>
              </w:rPr>
              <w:t>.</w:t>
            </w:r>
          </w:p>
          <w:p w:rsidR="00B7427C" w:rsidRDefault="00B7427C" w:rsidP="00BD515D">
            <w:pPr>
              <w:rPr>
                <w:sz w:val="18"/>
                <w:szCs w:val="18"/>
              </w:rPr>
            </w:pPr>
            <w:r>
              <w:rPr>
                <w:sz w:val="18"/>
                <w:szCs w:val="18"/>
              </w:rPr>
              <w:t>Change Control 2010-760:</w:t>
            </w:r>
          </w:p>
          <w:p w:rsidR="00B7427C" w:rsidRDefault="00B7427C" w:rsidP="00BD515D">
            <w:pPr>
              <w:numPr>
                <w:ilvl w:val="0"/>
                <w:numId w:val="22"/>
              </w:numPr>
              <w:rPr>
                <w:sz w:val="18"/>
                <w:szCs w:val="18"/>
              </w:rPr>
            </w:pPr>
            <w:r w:rsidRPr="004F5924">
              <w:rPr>
                <w:sz w:val="18"/>
                <w:szCs w:val="18"/>
              </w:rPr>
              <w:t>Add a new code in the ESIID attributes to specify LED bulb types for Unmetered Service type.</w:t>
            </w:r>
          </w:p>
          <w:p w:rsidR="00B7427C" w:rsidRDefault="00B7427C" w:rsidP="00BD515D">
            <w:pPr>
              <w:rPr>
                <w:sz w:val="18"/>
                <w:szCs w:val="18"/>
              </w:rPr>
            </w:pPr>
            <w:r>
              <w:rPr>
                <w:sz w:val="18"/>
                <w:szCs w:val="18"/>
              </w:rPr>
              <w:t>Change Control 2010-761:</w:t>
            </w:r>
          </w:p>
          <w:p w:rsidR="00B7427C" w:rsidRDefault="00B7427C" w:rsidP="00BD515D">
            <w:pPr>
              <w:numPr>
                <w:ilvl w:val="0"/>
                <w:numId w:val="22"/>
              </w:numPr>
              <w:rPr>
                <w:sz w:val="18"/>
                <w:szCs w:val="18"/>
              </w:rPr>
            </w:pPr>
            <w:r w:rsidRPr="004F5924">
              <w:rPr>
                <w:sz w:val="18"/>
                <w:szCs w:val="18"/>
              </w:rPr>
              <w:t>Add to the existing REF02 of the REF~PRT segment the "WF" code to represent Wi-Fi (Wireless Fidelity).</w:t>
            </w:r>
          </w:p>
          <w:p w:rsidR="00B7427C" w:rsidRDefault="00B7427C" w:rsidP="00BD515D">
            <w:pPr>
              <w:rPr>
                <w:sz w:val="18"/>
                <w:szCs w:val="18"/>
              </w:rPr>
            </w:pPr>
            <w:r>
              <w:rPr>
                <w:sz w:val="18"/>
                <w:szCs w:val="18"/>
              </w:rPr>
              <w:t>Change Control 2011-771:</w:t>
            </w:r>
          </w:p>
          <w:p w:rsidR="00B7427C" w:rsidRPr="004F5924" w:rsidRDefault="00B7427C" w:rsidP="00BD515D">
            <w:pPr>
              <w:numPr>
                <w:ilvl w:val="0"/>
                <w:numId w:val="22"/>
              </w:numPr>
              <w:rPr>
                <w:sz w:val="18"/>
                <w:szCs w:val="18"/>
              </w:rPr>
            </w:pPr>
            <w:r w:rsidRPr="004F5924">
              <w:rPr>
                <w:sz w:val="18"/>
                <w:szCs w:val="18"/>
              </w:rPr>
              <w:t>Clarification of the gray box language further for the REF~1P~HIU code that was modified and approved in Change Control 2010-740.</w:t>
            </w:r>
          </w:p>
          <w:p w:rsidR="00B7427C" w:rsidRDefault="00B7427C" w:rsidP="00BD515D">
            <w:pPr>
              <w:rPr>
                <w:sz w:val="18"/>
                <w:szCs w:val="18"/>
              </w:rPr>
            </w:pPr>
            <w:r>
              <w:rPr>
                <w:sz w:val="18"/>
                <w:szCs w:val="18"/>
              </w:rPr>
              <w:t>Change Control 2011-780:</w:t>
            </w:r>
          </w:p>
          <w:p w:rsidR="00B7427C" w:rsidRDefault="00B7427C" w:rsidP="00BD515D">
            <w:pPr>
              <w:numPr>
                <w:ilvl w:val="0"/>
                <w:numId w:val="22"/>
              </w:numPr>
              <w:rPr>
                <w:sz w:val="18"/>
                <w:szCs w:val="18"/>
              </w:rPr>
            </w:pPr>
            <w:r w:rsidRPr="000C3B20">
              <w:rPr>
                <w:sz w:val="18"/>
                <w:szCs w:val="18"/>
              </w:rPr>
              <w:t>Gray box language added to a new REF segment (REF~SH) notifying a POLR that a Tampering Switch Hold existed prior to the Mass transition. This Change Control replaces 2010-735 and Change Control 2010-768.</w:t>
            </w:r>
          </w:p>
          <w:p w:rsidR="00B7427C" w:rsidRDefault="00B7427C" w:rsidP="00BD515D">
            <w:pPr>
              <w:rPr>
                <w:sz w:val="18"/>
                <w:szCs w:val="18"/>
              </w:rPr>
            </w:pPr>
            <w:r>
              <w:rPr>
                <w:sz w:val="18"/>
                <w:szCs w:val="18"/>
              </w:rPr>
              <w:t>Change Control 2011-781:</w:t>
            </w:r>
          </w:p>
          <w:p w:rsidR="00B7427C" w:rsidRDefault="00B7427C" w:rsidP="00BD515D">
            <w:pPr>
              <w:numPr>
                <w:ilvl w:val="0"/>
                <w:numId w:val="22"/>
              </w:numPr>
              <w:rPr>
                <w:sz w:val="18"/>
                <w:szCs w:val="18"/>
              </w:rPr>
            </w:pPr>
            <w:r w:rsidRPr="00D86101">
              <w:rPr>
                <w:sz w:val="18"/>
                <w:szCs w:val="18"/>
              </w:rPr>
              <w:t>The Critical Care Change Controls have been consolidated into this new Change Control. This Change Control replaces 2010-738, 2010-757, 2010-764, 2010-765, 2010-767, 2011-773, and 2011-774.</w:t>
            </w:r>
          </w:p>
          <w:p w:rsidR="00B7427C" w:rsidRDefault="00B7427C" w:rsidP="00BD515D">
            <w:pPr>
              <w:rPr>
                <w:sz w:val="18"/>
                <w:szCs w:val="18"/>
              </w:rPr>
            </w:pPr>
            <w:r>
              <w:rPr>
                <w:sz w:val="18"/>
                <w:szCs w:val="18"/>
              </w:rPr>
              <w:t>Change Control 2011-785:</w:t>
            </w:r>
          </w:p>
          <w:p w:rsidR="00B7427C" w:rsidRDefault="00B7427C" w:rsidP="00BD515D">
            <w:pPr>
              <w:numPr>
                <w:ilvl w:val="0"/>
                <w:numId w:val="22"/>
              </w:numPr>
              <w:rPr>
                <w:sz w:val="18"/>
                <w:szCs w:val="18"/>
              </w:rPr>
            </w:pPr>
            <w:r w:rsidRPr="00B7427C">
              <w:rPr>
                <w:sz w:val="18"/>
                <w:szCs w:val="18"/>
              </w:rPr>
              <w:t>Adding new Rejection Reason Competing Transaction Scheduled for the Same date (TCC)</w:t>
            </w:r>
          </w:p>
          <w:p w:rsidR="00250D4E" w:rsidRDefault="00250D4E" w:rsidP="00250D4E">
            <w:pPr>
              <w:rPr>
                <w:sz w:val="18"/>
                <w:szCs w:val="18"/>
              </w:rPr>
            </w:pPr>
            <w:r>
              <w:rPr>
                <w:sz w:val="18"/>
                <w:szCs w:val="18"/>
              </w:rPr>
              <w:t>Change Control 2011-787:</w:t>
            </w:r>
          </w:p>
          <w:p w:rsidR="00250D4E" w:rsidRPr="00EE5593" w:rsidRDefault="00250D4E" w:rsidP="00250D4E">
            <w:pPr>
              <w:numPr>
                <w:ilvl w:val="0"/>
                <w:numId w:val="22"/>
              </w:numPr>
              <w:rPr>
                <w:sz w:val="18"/>
                <w:szCs w:val="18"/>
              </w:rPr>
            </w:pPr>
            <w:r w:rsidRPr="002F6BAB">
              <w:rPr>
                <w:bCs/>
                <w:sz w:val="18"/>
                <w:szCs w:val="18"/>
              </w:rPr>
              <w:t>Update the 814_04 REF~IX gray box. REF~IX is no</w:t>
            </w:r>
            <w:r>
              <w:rPr>
                <w:bCs/>
                <w:sz w:val="18"/>
                <w:szCs w:val="18"/>
              </w:rPr>
              <w:t>t optional when REF~MT = COMBO.</w:t>
            </w:r>
          </w:p>
          <w:p w:rsidR="00EE5593" w:rsidRDefault="00EE5593" w:rsidP="00EE5593">
            <w:pPr>
              <w:rPr>
                <w:sz w:val="18"/>
                <w:szCs w:val="18"/>
              </w:rPr>
            </w:pPr>
            <w:r>
              <w:rPr>
                <w:sz w:val="18"/>
                <w:szCs w:val="18"/>
              </w:rPr>
              <w:t>Change Control 2011-</w:t>
            </w:r>
            <w:r w:rsidR="00642636">
              <w:rPr>
                <w:sz w:val="18"/>
                <w:szCs w:val="18"/>
              </w:rPr>
              <w:t>788</w:t>
            </w:r>
            <w:r>
              <w:rPr>
                <w:sz w:val="18"/>
                <w:szCs w:val="18"/>
              </w:rPr>
              <w:t>:</w:t>
            </w:r>
          </w:p>
          <w:p w:rsidR="00642636" w:rsidRDefault="00642636" w:rsidP="00642636">
            <w:pPr>
              <w:numPr>
                <w:ilvl w:val="0"/>
                <w:numId w:val="22"/>
              </w:numPr>
              <w:rPr>
                <w:bCs/>
                <w:sz w:val="18"/>
                <w:szCs w:val="18"/>
              </w:rPr>
            </w:pPr>
            <w:r>
              <w:rPr>
                <w:bCs/>
                <w:sz w:val="18"/>
                <w:szCs w:val="18"/>
              </w:rPr>
              <w:t>Clarify in the gray box of the REF~MR that only one REF~MR segment will be sent for each transaction.</w:t>
            </w:r>
          </w:p>
          <w:p w:rsidR="005C6161" w:rsidRDefault="005C6161" w:rsidP="005C6161">
            <w:pPr>
              <w:rPr>
                <w:sz w:val="18"/>
                <w:szCs w:val="18"/>
              </w:rPr>
            </w:pPr>
            <w:r>
              <w:rPr>
                <w:sz w:val="18"/>
                <w:szCs w:val="18"/>
              </w:rPr>
              <w:t>Change Control 2011-789:</w:t>
            </w:r>
          </w:p>
          <w:p w:rsidR="005C6161" w:rsidRDefault="005C6161" w:rsidP="005C6161">
            <w:pPr>
              <w:numPr>
                <w:ilvl w:val="0"/>
                <w:numId w:val="22"/>
              </w:numPr>
              <w:rPr>
                <w:bCs/>
                <w:sz w:val="18"/>
                <w:szCs w:val="18"/>
              </w:rPr>
            </w:pPr>
            <w:r>
              <w:rPr>
                <w:bCs/>
                <w:sz w:val="18"/>
                <w:szCs w:val="18"/>
              </w:rPr>
              <w:t>Critical Care secondary contact information to be updated to be called Emergency Contact Information.</w:t>
            </w:r>
          </w:p>
          <w:p w:rsidR="00250D4E" w:rsidRPr="0027766A" w:rsidRDefault="005C6161" w:rsidP="00250D4E">
            <w:pPr>
              <w:numPr>
                <w:ilvl w:val="0"/>
                <w:numId w:val="22"/>
              </w:numPr>
              <w:rPr>
                <w:sz w:val="18"/>
                <w:szCs w:val="18"/>
              </w:rPr>
            </w:pPr>
            <w:r>
              <w:rPr>
                <w:bCs/>
                <w:sz w:val="18"/>
                <w:szCs w:val="18"/>
              </w:rPr>
              <w:t>Remove requirement for TDSPs to send Emergency Contact Information in the transaction and allow the TDSP rule to drive if the contact information is required.</w:t>
            </w:r>
          </w:p>
          <w:p w:rsidR="0027766A" w:rsidRDefault="0027766A" w:rsidP="0027766A">
            <w:pPr>
              <w:rPr>
                <w:sz w:val="18"/>
                <w:szCs w:val="18"/>
              </w:rPr>
            </w:pPr>
            <w:r>
              <w:rPr>
                <w:sz w:val="18"/>
                <w:szCs w:val="18"/>
              </w:rPr>
              <w:t>Change Control 2011-795:</w:t>
            </w:r>
          </w:p>
          <w:p w:rsidR="00EE5593" w:rsidRPr="00EE5593" w:rsidRDefault="00EE5593" w:rsidP="00EE5593">
            <w:pPr>
              <w:numPr>
                <w:ilvl w:val="0"/>
                <w:numId w:val="22"/>
              </w:numPr>
              <w:rPr>
                <w:sz w:val="18"/>
                <w:szCs w:val="18"/>
              </w:rPr>
            </w:pPr>
            <w:r w:rsidRPr="00EE5593">
              <w:rPr>
                <w:bCs/>
                <w:sz w:val="18"/>
                <w:szCs w:val="18"/>
              </w:rPr>
              <w:t>Change Control 2011-781 left off the NM102 and NM109 segments from the new NM1~SC.  These are both required for ANSI.</w:t>
            </w:r>
          </w:p>
        </w:tc>
      </w:tr>
      <w:tr w:rsidR="00CA4F9D" w:rsidTr="00CA4F9D">
        <w:trPr>
          <w:cantSplit/>
        </w:trPr>
        <w:tc>
          <w:tcPr>
            <w:tcW w:w="2160" w:type="dxa"/>
            <w:tcBorders>
              <w:top w:val="nil"/>
              <w:left w:val="nil"/>
              <w:bottom w:val="nil"/>
            </w:tcBorders>
          </w:tcPr>
          <w:p w:rsidR="00CA4F9D" w:rsidRDefault="002D1D2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CA4F9D">
              <w:rPr>
                <w:sz w:val="18"/>
                <w:szCs w:val="18"/>
              </w:rPr>
              <w:t>, 2020</w:t>
            </w:r>
          </w:p>
          <w:p w:rsidR="00CA4F9D" w:rsidRDefault="00CA4F9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CA4F9D" w:rsidRPr="00CA4F9D" w:rsidRDefault="00CA4F9D" w:rsidP="00DB34B0">
            <w:pPr>
              <w:pStyle w:val="Heading1"/>
              <w:rPr>
                <w:b w:val="0"/>
                <w:bCs w:val="0"/>
                <w:sz w:val="18"/>
                <w:szCs w:val="18"/>
              </w:rPr>
            </w:pPr>
          </w:p>
        </w:tc>
        <w:tc>
          <w:tcPr>
            <w:tcW w:w="7560" w:type="dxa"/>
            <w:tcBorders>
              <w:top w:val="nil"/>
              <w:left w:val="nil"/>
              <w:bottom w:val="nil"/>
              <w:right w:val="nil"/>
            </w:tcBorders>
          </w:tcPr>
          <w:p w:rsidR="00CA4F9D" w:rsidRDefault="00CA4F9D" w:rsidP="00DB34B0">
            <w:pPr>
              <w:rPr>
                <w:sz w:val="18"/>
                <w:szCs w:val="18"/>
              </w:rPr>
            </w:pPr>
            <w:r>
              <w:rPr>
                <w:sz w:val="18"/>
                <w:szCs w:val="18"/>
              </w:rPr>
              <w:t>Change Control 2020-806:</w:t>
            </w:r>
          </w:p>
          <w:p w:rsidR="00CA4F9D" w:rsidRPr="007F65A1" w:rsidRDefault="00CA4F9D" w:rsidP="00CA4F9D">
            <w:pPr>
              <w:numPr>
                <w:ilvl w:val="0"/>
                <w:numId w:val="21"/>
              </w:numPr>
              <w:ind w:left="378"/>
              <w:rPr>
                <w:sz w:val="18"/>
                <w:szCs w:val="18"/>
              </w:rPr>
            </w:pPr>
            <w:r w:rsidRPr="007F65A1">
              <w:rPr>
                <w:sz w:val="18"/>
                <w:szCs w:val="18"/>
              </w:rPr>
              <w:t>Sync the Texas SET Implementation Guides with ERCOT Protocols in the way the Muni-Coop is abbreviated.</w:t>
            </w:r>
          </w:p>
          <w:p w:rsidR="00CA4F9D" w:rsidRDefault="00CA4F9D" w:rsidP="00DB34B0">
            <w:pPr>
              <w:rPr>
                <w:sz w:val="18"/>
                <w:szCs w:val="18"/>
              </w:rPr>
            </w:pPr>
            <w:r>
              <w:rPr>
                <w:sz w:val="18"/>
                <w:szCs w:val="18"/>
              </w:rPr>
              <w:t>Change Control 2020-811:</w:t>
            </w:r>
          </w:p>
          <w:p w:rsidR="00CA4F9D" w:rsidRDefault="00CA4F9D" w:rsidP="00CA4F9D">
            <w:pPr>
              <w:numPr>
                <w:ilvl w:val="0"/>
                <w:numId w:val="21"/>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CA4F9D" w:rsidRDefault="00CA4F9D" w:rsidP="00CA4F9D">
            <w:pPr>
              <w:rPr>
                <w:sz w:val="18"/>
                <w:szCs w:val="18"/>
              </w:rPr>
            </w:pPr>
            <w:r>
              <w:rPr>
                <w:sz w:val="18"/>
                <w:szCs w:val="18"/>
              </w:rPr>
              <w:t>Change Control 2020-820</w:t>
            </w:r>
          </w:p>
          <w:p w:rsidR="00CA4F9D" w:rsidRDefault="00CA4F9D" w:rsidP="00CA4F9D">
            <w:pPr>
              <w:numPr>
                <w:ilvl w:val="0"/>
                <w:numId w:val="21"/>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rsidR="00EA0932" w:rsidRDefault="00EA0932" w:rsidP="00EA0932">
            <w:pPr>
              <w:ind w:left="18"/>
              <w:rPr>
                <w:sz w:val="18"/>
                <w:szCs w:val="18"/>
              </w:rPr>
            </w:pPr>
            <w:r>
              <w:rPr>
                <w:sz w:val="18"/>
                <w:szCs w:val="18"/>
              </w:rPr>
              <w:t>Change Control 2020-824</w:t>
            </w:r>
          </w:p>
          <w:p w:rsidR="00EA0932" w:rsidRPr="00EA0932" w:rsidRDefault="00EA0932" w:rsidP="00EA0932">
            <w:pPr>
              <w:numPr>
                <w:ilvl w:val="0"/>
                <w:numId w:val="21"/>
              </w:numPr>
              <w:ind w:left="378"/>
              <w:rPr>
                <w:sz w:val="18"/>
                <w:szCs w:val="18"/>
              </w:rPr>
            </w:pPr>
            <w:r>
              <w:rPr>
                <w:sz w:val="18"/>
                <w:szCs w:val="18"/>
              </w:rPr>
              <w:t xml:space="preserve">Update to the TX SET Guides for the N2 and N3 to only allow one per loop </w:t>
            </w:r>
          </w:p>
        </w:tc>
      </w:tr>
    </w:tbl>
    <w:p w:rsidR="002A4644" w:rsidRDefault="002A4644">
      <w:pPr>
        <w:tabs>
          <w:tab w:val="right" w:pos="1800"/>
          <w:tab w:val="left" w:pos="2160"/>
        </w:tabs>
        <w:jc w:val="center"/>
        <w:rPr>
          <w:snapToGrid w:val="0"/>
          <w:sz w:val="20"/>
          <w:szCs w:val="20"/>
        </w:rPr>
      </w:pPr>
    </w:p>
    <w:p w:rsidR="002A4644" w:rsidRPr="002A4644" w:rsidRDefault="002A4644" w:rsidP="002A4644">
      <w:pPr>
        <w:rPr>
          <w:sz w:val="20"/>
          <w:szCs w:val="20"/>
        </w:rPr>
      </w:pPr>
    </w:p>
    <w:p w:rsidR="002A4644" w:rsidRDefault="002A4644">
      <w:pPr>
        <w:tabs>
          <w:tab w:val="right" w:pos="1800"/>
          <w:tab w:val="left" w:pos="2160"/>
        </w:tabs>
        <w:jc w:val="center"/>
        <w:rPr>
          <w:sz w:val="20"/>
          <w:szCs w:val="20"/>
        </w:rPr>
      </w:pPr>
    </w:p>
    <w:p w:rsidR="00D25B80" w:rsidRPr="004901C8" w:rsidRDefault="002A4644" w:rsidP="004901C8">
      <w:pPr>
        <w:tabs>
          <w:tab w:val="right" w:pos="1800"/>
          <w:tab w:val="left" w:pos="2160"/>
          <w:tab w:val="left" w:pos="4185"/>
        </w:tabs>
        <w:rPr>
          <w:sz w:val="20"/>
          <w:szCs w:val="20"/>
        </w:rPr>
      </w:pPr>
      <w:r>
        <w:rPr>
          <w:sz w:val="20"/>
          <w:szCs w:val="20"/>
        </w:rPr>
        <w:tab/>
      </w:r>
      <w:r>
        <w:rPr>
          <w:sz w:val="20"/>
          <w:szCs w:val="20"/>
        </w:rPr>
        <w:tab/>
      </w:r>
      <w:r>
        <w:rPr>
          <w:sz w:val="20"/>
          <w:szCs w:val="20"/>
        </w:rPr>
        <w:tab/>
      </w:r>
    </w:p>
    <w:p w:rsidR="00D25B80" w:rsidRDefault="00D25B80">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rsidR="00D25B80" w:rsidRDefault="00D25B80">
      <w:pPr>
        <w:tabs>
          <w:tab w:val="right" w:pos="1800"/>
          <w:tab w:val="left" w:pos="2160"/>
        </w:tabs>
        <w:jc w:val="center"/>
        <w:rPr>
          <w:b/>
          <w:bCs/>
          <w:sz w:val="20"/>
          <w:szCs w:val="20"/>
        </w:rPr>
      </w:pPr>
    </w:p>
    <w:p w:rsidR="00D25B80" w:rsidRDefault="0072288A">
      <w:pPr>
        <w:tabs>
          <w:tab w:val="right" w:pos="1800"/>
          <w:tab w:val="left" w:pos="2160"/>
        </w:tabs>
        <w:adjustRightInd w:val="0"/>
        <w:ind w:left="2160" w:hanging="2160"/>
        <w:rPr>
          <w:b/>
          <w:bCs/>
          <w:sz w:val="20"/>
          <w:szCs w:val="20"/>
        </w:rPr>
      </w:pPr>
      <w:r>
        <w:rPr>
          <w:noProof/>
        </w:rPr>
        <mc:AlternateContent>
          <mc:Choice Requires="wps">
            <w:drawing>
              <wp:anchor distT="0" distB="0" distL="114300" distR="114300" simplePos="0" relativeHeight="251654656" behindDoc="0" locked="0" layoutInCell="0" allowOverlap="1" wp14:editId="7FC1E962">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0650BC" w:rsidRDefault="000650BC">
                            <w:r>
                              <w:rPr>
                                <w:sz w:val="20"/>
                                <w:szCs w:val="20"/>
                              </w:rP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0650BC" w:rsidRDefault="000650BC">
                      <w:r>
                        <w:rPr>
                          <w:sz w:val="20"/>
                          <w:szCs w:val="20"/>
                        </w:rP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rsidR="00D25B80" w:rsidRDefault="0072288A">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515BA58F">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8B646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D25B80">
        <w:rPr>
          <w:b/>
          <w:bCs/>
          <w:sz w:val="20"/>
          <w:szCs w:val="20"/>
        </w:rPr>
        <w:tab/>
        <w:t>Segment:</w:t>
      </w:r>
      <w:r w:rsidR="00D25B80">
        <w:rPr>
          <w:b/>
          <w:bCs/>
          <w:sz w:val="20"/>
          <w:szCs w:val="20"/>
        </w:rPr>
        <w:tab/>
      </w:r>
      <w:r w:rsidR="00D25B80">
        <w:rPr>
          <w:b/>
          <w:bCs/>
          <w:sz w:val="40"/>
          <w:szCs w:val="40"/>
        </w:rPr>
        <w:t>REF</w:t>
      </w:r>
      <w:r w:rsidR="00D25B80">
        <w:rPr>
          <w:b/>
          <w:bCs/>
        </w:rPr>
        <w:t xml:space="preserve"> Reference Identification (ESI ID)</w:t>
      </w:r>
    </w:p>
    <w:p w:rsidR="00D25B80" w:rsidRDefault="00D25B80">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rsidR="00D25B80" w:rsidRDefault="00D25B80">
      <w:pPr>
        <w:tabs>
          <w:tab w:val="right" w:pos="1800"/>
          <w:tab w:val="left" w:pos="2160"/>
        </w:tabs>
        <w:adjustRightInd w:val="0"/>
        <w:ind w:left="2160" w:hanging="2160"/>
      </w:pPr>
      <w:r>
        <w:rPr>
          <w:sz w:val="20"/>
          <w:szCs w:val="20"/>
        </w:rPr>
        <w:tab/>
      </w:r>
      <w:r>
        <w:rPr>
          <w:b/>
          <w:bCs/>
          <w:sz w:val="20"/>
          <w:szCs w:val="20"/>
        </w:rPr>
        <w:t>Loop:</w:t>
      </w:r>
      <w:r>
        <w:tab/>
        <w:t>LIN        Optional</w:t>
      </w:r>
    </w:p>
    <w:p w:rsidR="00D25B80" w:rsidRDefault="00D25B80">
      <w:pPr>
        <w:tabs>
          <w:tab w:val="right" w:pos="1800"/>
          <w:tab w:val="left" w:pos="2160"/>
        </w:tabs>
        <w:adjustRightInd w:val="0"/>
        <w:ind w:left="2160" w:hanging="2160"/>
      </w:pPr>
      <w:r>
        <w:tab/>
      </w:r>
      <w:r>
        <w:rPr>
          <w:b/>
          <w:bCs/>
          <w:sz w:val="20"/>
          <w:szCs w:val="20"/>
        </w:rPr>
        <w:t>Level:</w:t>
      </w:r>
      <w:r>
        <w:tab/>
        <w:t>Detail</w:t>
      </w:r>
    </w:p>
    <w:p w:rsidR="00D25B80" w:rsidRDefault="00D25B80">
      <w:pPr>
        <w:tabs>
          <w:tab w:val="right" w:pos="1800"/>
          <w:tab w:val="left" w:pos="2160"/>
        </w:tabs>
        <w:adjustRightInd w:val="0"/>
        <w:ind w:left="2160" w:hanging="2160"/>
      </w:pPr>
      <w:r>
        <w:tab/>
      </w:r>
      <w:r>
        <w:rPr>
          <w:b/>
          <w:bCs/>
          <w:sz w:val="20"/>
          <w:szCs w:val="20"/>
        </w:rPr>
        <w:t>Usage:</w:t>
      </w:r>
      <w:r>
        <w:tab/>
        <w:t>Optional</w:t>
      </w:r>
    </w:p>
    <w:p w:rsidR="00D25B80" w:rsidRDefault="00D25B80">
      <w:pPr>
        <w:tabs>
          <w:tab w:val="right" w:pos="1800"/>
          <w:tab w:val="left" w:pos="2160"/>
        </w:tabs>
        <w:adjustRightInd w:val="0"/>
        <w:ind w:left="2160" w:hanging="2160"/>
      </w:pPr>
      <w:r>
        <w:tab/>
      </w:r>
      <w:r>
        <w:rPr>
          <w:b/>
          <w:bCs/>
          <w:sz w:val="20"/>
          <w:szCs w:val="20"/>
        </w:rPr>
        <w:t>Max Use:</w:t>
      </w:r>
      <w:r>
        <w:tab/>
        <w:t>&gt;1</w:t>
      </w:r>
    </w:p>
    <w:p w:rsidR="00D25B80" w:rsidRDefault="00D25B80">
      <w:pPr>
        <w:tabs>
          <w:tab w:val="right" w:pos="1800"/>
          <w:tab w:val="left" w:pos="2160"/>
        </w:tabs>
        <w:adjustRightInd w:val="0"/>
        <w:ind w:left="2160" w:hanging="2160"/>
      </w:pPr>
      <w:r>
        <w:tab/>
      </w:r>
      <w:r>
        <w:rPr>
          <w:b/>
          <w:bCs/>
          <w:sz w:val="20"/>
          <w:szCs w:val="20"/>
        </w:rPr>
        <w:t>Purpose:</w:t>
      </w:r>
      <w:r>
        <w:tab/>
        <w:t>To specify identifying information</w:t>
      </w:r>
    </w:p>
    <w:p w:rsidR="00D25B80" w:rsidRDefault="00D25B80">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rsidR="00D25B80" w:rsidRDefault="00D25B80">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rsidR="00D25B80" w:rsidRDefault="00D25B80">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rsidR="00D25B80" w:rsidRDefault="00D25B80">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rsidR="00D25B80" w:rsidRDefault="0072288A">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12A52D51">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0650BC" w:rsidRDefault="000650BC">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0650BC" w:rsidRDefault="000650BC">
                      <w:pPr>
                        <w:rPr>
                          <w:sz w:val="20"/>
                          <w:szCs w:val="20"/>
                        </w:rPr>
                      </w:pPr>
                      <w:r>
                        <w:rPr>
                          <w:sz w:val="20"/>
                          <w:szCs w:val="20"/>
                        </w:rPr>
                        <w:t>This section is used to show the Texas Rules for implementation of this segment.</w:t>
                      </w:r>
                    </w:p>
                  </w:txbxContent>
                </v:textbox>
              </v:shape>
            </w:pict>
          </mc:Fallback>
        </mc:AlternateContent>
      </w:r>
      <w:r w:rsidR="00D25B80">
        <w:rPr>
          <w:sz w:val="20"/>
          <w:szCs w:val="20"/>
        </w:rPr>
        <w:tab/>
      </w:r>
      <w:r w:rsidR="00D25B80">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D25B80">
        <w:tc>
          <w:tcPr>
            <w:tcW w:w="1944" w:type="dxa"/>
            <w:tcBorders>
              <w:top w:val="nil"/>
              <w:left w:val="nil"/>
              <w:bottom w:val="nil"/>
              <w:right w:val="nil"/>
            </w:tcBorders>
          </w:tcPr>
          <w:p w:rsidR="00D25B80" w:rsidRDefault="0072288A">
            <w:pPr>
              <w:adjustRightInd w:val="0"/>
              <w:ind w:right="144"/>
              <w:jc w:val="right"/>
            </w:pPr>
            <w:r>
              <w:rPr>
                <w:noProof/>
              </w:rPr>
              <mc:AlternateContent>
                <mc:Choice Requires="wps">
                  <w:drawing>
                    <wp:anchor distT="0" distB="0" distL="114300" distR="114300" simplePos="0" relativeHeight="251655680" behindDoc="0" locked="0" layoutInCell="0" allowOverlap="1" wp14:editId="7E44A312">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7D873E"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D25B80">
              <w:rPr>
                <w:b/>
                <w:bCs/>
                <w:sz w:val="20"/>
                <w:szCs w:val="20"/>
              </w:rPr>
              <w:t>Notes:</w:t>
            </w:r>
          </w:p>
        </w:tc>
        <w:tc>
          <w:tcPr>
            <w:tcW w:w="216" w:type="dxa"/>
            <w:tcBorders>
              <w:top w:val="nil"/>
              <w:left w:val="nil"/>
              <w:bottom w:val="nil"/>
              <w:right w:val="nil"/>
            </w:tcBorders>
          </w:tcPr>
          <w:p w:rsidR="00D25B80" w:rsidRDefault="00D25B80">
            <w:pPr>
              <w:adjustRightInd w:val="0"/>
              <w:ind w:right="144"/>
              <w:jc w:val="right"/>
            </w:pPr>
          </w:p>
        </w:tc>
        <w:tc>
          <w:tcPr>
            <w:tcW w:w="5760" w:type="dxa"/>
            <w:tcBorders>
              <w:top w:val="nil"/>
              <w:left w:val="nil"/>
              <w:bottom w:val="nil"/>
              <w:right w:val="nil"/>
            </w:tcBorders>
            <w:shd w:val="pct20" w:color="auto" w:fill="auto"/>
          </w:tcPr>
          <w:p w:rsidR="00D25B80" w:rsidRDefault="00D25B80">
            <w:pPr>
              <w:adjustRightInd w:val="0"/>
              <w:ind w:right="144"/>
              <w:rPr>
                <w:sz w:val="20"/>
                <w:szCs w:val="20"/>
              </w:rPr>
            </w:pPr>
            <w:r>
              <w:rPr>
                <w:sz w:val="20"/>
                <w:szCs w:val="20"/>
              </w:rPr>
              <w:t>Required</w:t>
            </w:r>
          </w:p>
          <w:p w:rsidR="00D25B80" w:rsidRDefault="00D25B80">
            <w:pPr>
              <w:adjustRightInd w:val="0"/>
              <w:ind w:right="144"/>
              <w:rPr>
                <w:sz w:val="20"/>
                <w:szCs w:val="20"/>
              </w:rPr>
            </w:pPr>
          </w:p>
        </w:tc>
      </w:tr>
      <w:tr w:rsidR="00D25B80">
        <w:tc>
          <w:tcPr>
            <w:tcW w:w="1944" w:type="dxa"/>
            <w:tcBorders>
              <w:top w:val="nil"/>
              <w:left w:val="nil"/>
              <w:bottom w:val="nil"/>
              <w:right w:val="nil"/>
            </w:tcBorders>
          </w:tcPr>
          <w:p w:rsidR="00D25B80" w:rsidRDefault="00D25B80">
            <w:pPr>
              <w:adjustRightInd w:val="0"/>
              <w:ind w:right="144"/>
              <w:rPr>
                <w:sz w:val="20"/>
                <w:szCs w:val="20"/>
              </w:rPr>
            </w:pPr>
          </w:p>
        </w:tc>
        <w:tc>
          <w:tcPr>
            <w:tcW w:w="216" w:type="dxa"/>
            <w:tcBorders>
              <w:top w:val="nil"/>
              <w:left w:val="nil"/>
              <w:bottom w:val="nil"/>
              <w:right w:val="nil"/>
            </w:tcBorders>
          </w:tcPr>
          <w:p w:rsidR="00D25B80" w:rsidRDefault="00D25B80">
            <w:pPr>
              <w:adjustRightInd w:val="0"/>
              <w:ind w:right="144"/>
              <w:rPr>
                <w:sz w:val="20"/>
                <w:szCs w:val="20"/>
              </w:rPr>
            </w:pPr>
          </w:p>
        </w:tc>
        <w:tc>
          <w:tcPr>
            <w:tcW w:w="5760" w:type="dxa"/>
            <w:tcBorders>
              <w:top w:val="nil"/>
              <w:left w:val="nil"/>
              <w:bottom w:val="nil"/>
              <w:right w:val="nil"/>
            </w:tcBorders>
            <w:shd w:val="pct20" w:color="auto" w:fill="auto"/>
          </w:tcPr>
          <w:p w:rsidR="00D25B80" w:rsidRDefault="00D25B80">
            <w:pPr>
              <w:adjustRightInd w:val="0"/>
              <w:ind w:right="144"/>
              <w:rPr>
                <w:sz w:val="20"/>
                <w:szCs w:val="20"/>
              </w:rPr>
            </w:pPr>
            <w:r>
              <w:rPr>
                <w:sz w:val="20"/>
                <w:szCs w:val="20"/>
              </w:rPr>
              <w:t>REF~Q5~~10111111234567890ABCDEFGHIJKLMNOPQRS</w:t>
            </w:r>
          </w:p>
        </w:tc>
      </w:tr>
    </w:tbl>
    <w:p w:rsidR="00D25B80" w:rsidRDefault="0072288A">
      <w:pPr>
        <w:adjustRightInd w:val="0"/>
        <w:rPr>
          <w:sz w:val="20"/>
          <w:szCs w:val="20"/>
        </w:rPr>
      </w:pPr>
      <w:r>
        <w:rPr>
          <w:noProof/>
        </w:rPr>
        <mc:AlternateContent>
          <mc:Choice Requires="wps">
            <w:drawing>
              <wp:anchor distT="0" distB="0" distL="114300" distR="114300" simplePos="0" relativeHeight="251658752" behindDoc="0" locked="0" layoutInCell="0" allowOverlap="1" wp14:editId="3BB9E98E">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C4FE9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D25B80" w:rsidRDefault="0072288A">
      <w:pPr>
        <w:adjustRightInd w:val="0"/>
        <w:jc w:val="center"/>
        <w:rPr>
          <w:b/>
          <w:bCs/>
          <w:sz w:val="20"/>
          <w:szCs w:val="20"/>
        </w:rPr>
      </w:pPr>
      <w:r>
        <w:rPr>
          <w:noProof/>
        </w:rPr>
        <mc:AlternateContent>
          <mc:Choice Requires="wps">
            <w:drawing>
              <wp:anchor distT="0" distB="0" distL="114300" distR="114300" simplePos="0" relativeHeight="251657728" behindDoc="0" locked="0" layoutInCell="0" allowOverlap="1" wp14:editId="688392AD">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0650BC" w:rsidRDefault="000650BC">
                            <w:pPr>
                              <w:rPr>
                                <w:sz w:val="20"/>
                                <w:szCs w:val="20"/>
                              </w:rPr>
                            </w:pPr>
                            <w:r>
                              <w:rPr>
                                <w:sz w:val="20"/>
                                <w:szCs w:val="20"/>
                              </w:rP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0650BC" w:rsidRDefault="000650BC">
                      <w:pPr>
                        <w:rPr>
                          <w:sz w:val="20"/>
                          <w:szCs w:val="20"/>
                        </w:rPr>
                      </w:pPr>
                      <w:r>
                        <w:rPr>
                          <w:sz w:val="20"/>
                          <w:szCs w:val="20"/>
                        </w:rPr>
                        <w:t>One or more examples.</w:t>
                      </w:r>
                    </w:p>
                  </w:txbxContent>
                </v:textbox>
              </v:shape>
            </w:pict>
          </mc:Fallback>
        </mc:AlternateContent>
      </w:r>
      <w:r w:rsidR="00D25B80">
        <w:rPr>
          <w:b/>
          <w:bCs/>
          <w:sz w:val="20"/>
          <w:szCs w:val="20"/>
        </w:rPr>
        <w:t>Data Element Summary</w:t>
      </w:r>
    </w:p>
    <w:p w:rsidR="00D25B80" w:rsidRDefault="00D25B80">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rsidR="00D25B80" w:rsidRDefault="00D25B80">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D25B80">
        <w:tc>
          <w:tcPr>
            <w:tcW w:w="1007" w:type="dxa"/>
            <w:tcBorders>
              <w:top w:val="nil"/>
              <w:left w:val="nil"/>
              <w:bottom w:val="nil"/>
              <w:right w:val="nil"/>
            </w:tcBorders>
          </w:tcPr>
          <w:p w:rsidR="00D25B80" w:rsidRPr="00520150" w:rsidRDefault="00D25B80">
            <w:pPr>
              <w:pStyle w:val="Heading1"/>
              <w:tabs>
                <w:tab w:val="center" w:pos="1440"/>
                <w:tab w:val="center" w:pos="2448"/>
                <w:tab w:val="left" w:pos="2988"/>
                <w:tab w:val="left" w:pos="7956"/>
                <w:tab w:val="left" w:pos="9432"/>
                <w:tab w:val="left" w:pos="10080"/>
              </w:tabs>
            </w:pPr>
            <w:r w:rsidRPr="00520150">
              <w:t>Must Use</w:t>
            </w:r>
          </w:p>
        </w:tc>
        <w:tc>
          <w:tcPr>
            <w:tcW w:w="1080" w:type="dxa"/>
            <w:tcBorders>
              <w:top w:val="nil"/>
              <w:left w:val="nil"/>
              <w:bottom w:val="nil"/>
              <w:right w:val="nil"/>
            </w:tcBorders>
          </w:tcPr>
          <w:p w:rsidR="00D25B80" w:rsidRDefault="00D25B80">
            <w:pPr>
              <w:adjustRightInd w:val="0"/>
              <w:ind w:right="144"/>
              <w:jc w:val="center"/>
            </w:pPr>
            <w:r>
              <w:rPr>
                <w:b/>
                <w:bCs/>
                <w:sz w:val="20"/>
                <w:szCs w:val="20"/>
              </w:rPr>
              <w:t>REF01</w:t>
            </w:r>
          </w:p>
        </w:tc>
        <w:tc>
          <w:tcPr>
            <w:tcW w:w="893" w:type="dxa"/>
            <w:tcBorders>
              <w:top w:val="nil"/>
              <w:left w:val="nil"/>
              <w:bottom w:val="nil"/>
              <w:right w:val="nil"/>
            </w:tcBorders>
          </w:tcPr>
          <w:p w:rsidR="00D25B80" w:rsidRDefault="00D25B80">
            <w:pPr>
              <w:adjustRightInd w:val="0"/>
              <w:ind w:right="144"/>
              <w:jc w:val="center"/>
            </w:pPr>
            <w:r>
              <w:rPr>
                <w:b/>
                <w:bCs/>
                <w:sz w:val="20"/>
                <w:szCs w:val="20"/>
              </w:rPr>
              <w:t>128</w:t>
            </w:r>
          </w:p>
        </w:tc>
        <w:tc>
          <w:tcPr>
            <w:tcW w:w="4968" w:type="dxa"/>
            <w:gridSpan w:val="4"/>
            <w:tcBorders>
              <w:top w:val="nil"/>
              <w:left w:val="nil"/>
              <w:bottom w:val="nil"/>
              <w:right w:val="nil"/>
            </w:tcBorders>
          </w:tcPr>
          <w:p w:rsidR="00D25B80" w:rsidRDefault="00D25B80">
            <w:pPr>
              <w:adjustRightInd w:val="0"/>
              <w:ind w:right="144"/>
            </w:pPr>
            <w:r>
              <w:rPr>
                <w:b/>
                <w:bCs/>
                <w:sz w:val="20"/>
                <w:szCs w:val="20"/>
              </w:rPr>
              <w:t>Reference Identification Qualifier</w:t>
            </w:r>
          </w:p>
        </w:tc>
        <w:tc>
          <w:tcPr>
            <w:tcW w:w="432" w:type="dxa"/>
            <w:tcBorders>
              <w:top w:val="nil"/>
              <w:left w:val="nil"/>
              <w:bottom w:val="nil"/>
              <w:right w:val="nil"/>
            </w:tcBorders>
          </w:tcPr>
          <w:p w:rsidR="00D25B80" w:rsidRDefault="00D25B80">
            <w:pPr>
              <w:adjustRightInd w:val="0"/>
              <w:ind w:right="144"/>
              <w:jc w:val="center"/>
            </w:pPr>
            <w:r>
              <w:rPr>
                <w:b/>
                <w:bCs/>
                <w:sz w:val="20"/>
                <w:szCs w:val="20"/>
              </w:rPr>
              <w:t>M</w:t>
            </w:r>
          </w:p>
        </w:tc>
        <w:tc>
          <w:tcPr>
            <w:tcW w:w="35" w:type="dxa"/>
            <w:tcBorders>
              <w:top w:val="nil"/>
              <w:left w:val="nil"/>
              <w:bottom w:val="nil"/>
              <w:right w:val="nil"/>
            </w:tcBorders>
          </w:tcPr>
          <w:p w:rsidR="00D25B80" w:rsidRDefault="00D25B80">
            <w:pPr>
              <w:adjustRightInd w:val="0"/>
              <w:ind w:right="144"/>
              <w:jc w:val="center"/>
            </w:pPr>
          </w:p>
        </w:tc>
        <w:tc>
          <w:tcPr>
            <w:tcW w:w="1440" w:type="dxa"/>
            <w:gridSpan w:val="3"/>
            <w:tcBorders>
              <w:top w:val="nil"/>
              <w:left w:val="nil"/>
              <w:bottom w:val="nil"/>
              <w:right w:val="nil"/>
            </w:tcBorders>
          </w:tcPr>
          <w:p w:rsidR="00D25B80" w:rsidRDefault="00D25B80">
            <w:pPr>
              <w:adjustRightInd w:val="0"/>
              <w:ind w:right="144"/>
            </w:pPr>
            <w:r>
              <w:rPr>
                <w:b/>
                <w:bCs/>
                <w:sz w:val="20"/>
                <w:szCs w:val="20"/>
              </w:rPr>
              <w:t>ID 2/3</w:t>
            </w:r>
          </w:p>
        </w:tc>
      </w:tr>
      <w:tr w:rsidR="00D25B80">
        <w:trPr>
          <w:gridAfter w:val="1"/>
          <w:wAfter w:w="331" w:type="dxa"/>
        </w:trPr>
        <w:tc>
          <w:tcPr>
            <w:tcW w:w="2980" w:type="dxa"/>
            <w:gridSpan w:val="3"/>
            <w:tcBorders>
              <w:top w:val="nil"/>
              <w:left w:val="nil"/>
              <w:bottom w:val="nil"/>
              <w:right w:val="nil"/>
            </w:tcBorders>
          </w:tcPr>
          <w:p w:rsidR="00D25B80" w:rsidRDefault="00D25B80">
            <w:pPr>
              <w:adjustRightInd w:val="0"/>
              <w:ind w:right="144"/>
              <w:rPr>
                <w:sz w:val="20"/>
                <w:szCs w:val="20"/>
              </w:rPr>
            </w:pPr>
          </w:p>
        </w:tc>
        <w:tc>
          <w:tcPr>
            <w:tcW w:w="6544" w:type="dxa"/>
            <w:gridSpan w:val="8"/>
            <w:tcBorders>
              <w:top w:val="nil"/>
              <w:left w:val="nil"/>
              <w:bottom w:val="nil"/>
              <w:right w:val="nil"/>
            </w:tcBorders>
          </w:tcPr>
          <w:p w:rsidR="00D25B80" w:rsidRDefault="00D25B80">
            <w:pPr>
              <w:adjustRightInd w:val="0"/>
              <w:ind w:right="144"/>
              <w:rPr>
                <w:sz w:val="20"/>
                <w:szCs w:val="20"/>
              </w:rPr>
            </w:pPr>
            <w:r>
              <w:rPr>
                <w:sz w:val="20"/>
                <w:szCs w:val="20"/>
              </w:rPr>
              <w:t>Code qualifying the Reference Identification</w:t>
            </w:r>
          </w:p>
        </w:tc>
      </w:tr>
      <w:tr w:rsidR="00D25B80">
        <w:trPr>
          <w:gridAfter w:val="1"/>
          <w:wAfter w:w="331" w:type="dxa"/>
        </w:trPr>
        <w:tc>
          <w:tcPr>
            <w:tcW w:w="3168" w:type="dxa"/>
            <w:gridSpan w:val="4"/>
            <w:tcBorders>
              <w:top w:val="nil"/>
              <w:left w:val="nil"/>
              <w:bottom w:val="nil"/>
              <w:right w:val="nil"/>
            </w:tcBorders>
          </w:tcPr>
          <w:p w:rsidR="00D25B80" w:rsidRDefault="00D25B80">
            <w:pPr>
              <w:adjustRightInd w:val="0"/>
              <w:ind w:right="144"/>
              <w:rPr>
                <w:sz w:val="20"/>
                <w:szCs w:val="20"/>
              </w:rPr>
            </w:pPr>
            <w:r>
              <w:rPr>
                <w:sz w:val="20"/>
                <w:szCs w:val="20"/>
              </w:rPr>
              <w:t xml:space="preserve"> </w:t>
            </w:r>
          </w:p>
        </w:tc>
        <w:tc>
          <w:tcPr>
            <w:tcW w:w="1367" w:type="dxa"/>
            <w:tcBorders>
              <w:top w:val="nil"/>
              <w:left w:val="nil"/>
              <w:bottom w:val="nil"/>
              <w:right w:val="nil"/>
            </w:tcBorders>
          </w:tcPr>
          <w:p w:rsidR="00D25B80" w:rsidRDefault="00D25B80">
            <w:pPr>
              <w:adjustRightInd w:val="0"/>
              <w:ind w:right="144"/>
              <w:rPr>
                <w:sz w:val="20"/>
                <w:szCs w:val="20"/>
              </w:rPr>
            </w:pPr>
            <w:r>
              <w:rPr>
                <w:sz w:val="20"/>
                <w:szCs w:val="20"/>
              </w:rPr>
              <w:t>Q5</w:t>
            </w:r>
          </w:p>
        </w:tc>
        <w:tc>
          <w:tcPr>
            <w:tcW w:w="145" w:type="dxa"/>
            <w:tcBorders>
              <w:top w:val="nil"/>
              <w:left w:val="nil"/>
              <w:bottom w:val="nil"/>
              <w:right w:val="nil"/>
            </w:tcBorders>
          </w:tcPr>
          <w:p w:rsidR="00D25B80" w:rsidRDefault="00D25B80">
            <w:pPr>
              <w:adjustRightInd w:val="0"/>
              <w:ind w:right="144"/>
              <w:rPr>
                <w:sz w:val="20"/>
                <w:szCs w:val="20"/>
              </w:rPr>
            </w:pPr>
          </w:p>
        </w:tc>
        <w:tc>
          <w:tcPr>
            <w:tcW w:w="4844" w:type="dxa"/>
            <w:gridSpan w:val="5"/>
            <w:tcBorders>
              <w:top w:val="nil"/>
              <w:left w:val="nil"/>
              <w:bottom w:val="nil"/>
              <w:right w:val="nil"/>
            </w:tcBorders>
          </w:tcPr>
          <w:p w:rsidR="00D25B80" w:rsidRDefault="00D25B80">
            <w:pPr>
              <w:adjustRightInd w:val="0"/>
              <w:ind w:right="144"/>
              <w:rPr>
                <w:sz w:val="20"/>
                <w:szCs w:val="20"/>
              </w:rPr>
            </w:pPr>
            <w:r>
              <w:rPr>
                <w:sz w:val="20"/>
                <w:szCs w:val="20"/>
              </w:rPr>
              <w:t>Property Control Number</w:t>
            </w:r>
          </w:p>
        </w:tc>
      </w:tr>
      <w:tr w:rsidR="00D25B80">
        <w:trPr>
          <w:gridAfter w:val="2"/>
          <w:wAfter w:w="474" w:type="dxa"/>
        </w:trPr>
        <w:tc>
          <w:tcPr>
            <w:tcW w:w="4680" w:type="dxa"/>
            <w:gridSpan w:val="6"/>
            <w:tcBorders>
              <w:top w:val="nil"/>
              <w:left w:val="nil"/>
              <w:bottom w:val="nil"/>
              <w:right w:val="nil"/>
            </w:tcBorders>
          </w:tcPr>
          <w:p w:rsidR="00D25B80" w:rsidRDefault="00D25B80">
            <w:pPr>
              <w:adjustRightInd w:val="0"/>
              <w:ind w:right="144"/>
              <w:rPr>
                <w:sz w:val="20"/>
                <w:szCs w:val="20"/>
              </w:rPr>
            </w:pPr>
          </w:p>
        </w:tc>
        <w:tc>
          <w:tcPr>
            <w:tcW w:w="4701" w:type="dxa"/>
            <w:gridSpan w:val="4"/>
            <w:tcBorders>
              <w:top w:val="nil"/>
              <w:left w:val="nil"/>
              <w:bottom w:val="nil"/>
              <w:right w:val="nil"/>
            </w:tcBorders>
            <w:shd w:val="pct20" w:color="auto" w:fill="auto"/>
          </w:tcPr>
          <w:p w:rsidR="00D25B80" w:rsidRDefault="00D25B80">
            <w:pPr>
              <w:adjustRightInd w:val="0"/>
              <w:ind w:right="144"/>
              <w:rPr>
                <w:sz w:val="20"/>
                <w:szCs w:val="20"/>
              </w:rPr>
            </w:pPr>
            <w:r>
              <w:rPr>
                <w:sz w:val="20"/>
                <w:szCs w:val="20"/>
              </w:rPr>
              <w:t>Electric Service Identifier (ESI ID)</w:t>
            </w:r>
          </w:p>
        </w:tc>
      </w:tr>
      <w:tr w:rsidR="00D25B80">
        <w:tc>
          <w:tcPr>
            <w:tcW w:w="1007" w:type="dxa"/>
            <w:tcBorders>
              <w:top w:val="nil"/>
              <w:left w:val="nil"/>
              <w:bottom w:val="nil"/>
              <w:right w:val="nil"/>
            </w:tcBorders>
          </w:tcPr>
          <w:p w:rsidR="00D25B80" w:rsidRPr="00520150" w:rsidRDefault="00D25B80">
            <w:pPr>
              <w:pStyle w:val="Heading1"/>
            </w:pPr>
            <w:r w:rsidRPr="00520150">
              <w:t>Must Use</w:t>
            </w:r>
          </w:p>
        </w:tc>
        <w:tc>
          <w:tcPr>
            <w:tcW w:w="1080" w:type="dxa"/>
            <w:tcBorders>
              <w:top w:val="nil"/>
              <w:left w:val="nil"/>
              <w:bottom w:val="nil"/>
              <w:right w:val="nil"/>
            </w:tcBorders>
          </w:tcPr>
          <w:p w:rsidR="00D25B80" w:rsidRDefault="00D25B80">
            <w:pPr>
              <w:adjustRightInd w:val="0"/>
              <w:ind w:right="144"/>
              <w:jc w:val="center"/>
            </w:pPr>
            <w:r>
              <w:rPr>
                <w:b/>
                <w:bCs/>
                <w:sz w:val="20"/>
                <w:szCs w:val="20"/>
              </w:rPr>
              <w:t>REF03</w:t>
            </w:r>
          </w:p>
        </w:tc>
        <w:tc>
          <w:tcPr>
            <w:tcW w:w="893" w:type="dxa"/>
            <w:tcBorders>
              <w:top w:val="nil"/>
              <w:left w:val="nil"/>
              <w:bottom w:val="nil"/>
              <w:right w:val="nil"/>
            </w:tcBorders>
          </w:tcPr>
          <w:p w:rsidR="00D25B80" w:rsidRDefault="00D25B80">
            <w:pPr>
              <w:adjustRightInd w:val="0"/>
              <w:ind w:right="144"/>
              <w:jc w:val="center"/>
            </w:pPr>
            <w:r>
              <w:rPr>
                <w:b/>
                <w:bCs/>
                <w:sz w:val="20"/>
                <w:szCs w:val="20"/>
              </w:rPr>
              <w:t>352</w:t>
            </w:r>
          </w:p>
        </w:tc>
        <w:tc>
          <w:tcPr>
            <w:tcW w:w="4968" w:type="dxa"/>
            <w:gridSpan w:val="4"/>
            <w:tcBorders>
              <w:top w:val="nil"/>
              <w:left w:val="nil"/>
              <w:bottom w:val="nil"/>
              <w:right w:val="nil"/>
            </w:tcBorders>
          </w:tcPr>
          <w:p w:rsidR="00D25B80" w:rsidRDefault="00D25B80">
            <w:pPr>
              <w:adjustRightInd w:val="0"/>
              <w:ind w:right="144"/>
            </w:pPr>
            <w:r>
              <w:rPr>
                <w:b/>
                <w:bCs/>
                <w:sz w:val="20"/>
                <w:szCs w:val="20"/>
              </w:rPr>
              <w:t>Description</w:t>
            </w:r>
          </w:p>
        </w:tc>
        <w:tc>
          <w:tcPr>
            <w:tcW w:w="432" w:type="dxa"/>
            <w:tcBorders>
              <w:top w:val="nil"/>
              <w:left w:val="nil"/>
              <w:bottom w:val="nil"/>
              <w:right w:val="nil"/>
            </w:tcBorders>
          </w:tcPr>
          <w:p w:rsidR="00D25B80" w:rsidRDefault="00D25B80">
            <w:pPr>
              <w:adjustRightInd w:val="0"/>
              <w:ind w:right="144"/>
              <w:jc w:val="center"/>
            </w:pPr>
            <w:r>
              <w:rPr>
                <w:b/>
                <w:bCs/>
                <w:sz w:val="20"/>
                <w:szCs w:val="20"/>
              </w:rPr>
              <w:t>X</w:t>
            </w:r>
          </w:p>
        </w:tc>
        <w:tc>
          <w:tcPr>
            <w:tcW w:w="35" w:type="dxa"/>
            <w:tcBorders>
              <w:top w:val="nil"/>
              <w:left w:val="nil"/>
              <w:bottom w:val="nil"/>
              <w:right w:val="nil"/>
            </w:tcBorders>
          </w:tcPr>
          <w:p w:rsidR="00D25B80" w:rsidRDefault="00D25B80">
            <w:pPr>
              <w:adjustRightInd w:val="0"/>
              <w:ind w:right="144"/>
              <w:jc w:val="center"/>
            </w:pPr>
          </w:p>
        </w:tc>
        <w:tc>
          <w:tcPr>
            <w:tcW w:w="1440" w:type="dxa"/>
            <w:gridSpan w:val="3"/>
            <w:tcBorders>
              <w:top w:val="nil"/>
              <w:left w:val="nil"/>
              <w:bottom w:val="nil"/>
              <w:right w:val="nil"/>
            </w:tcBorders>
          </w:tcPr>
          <w:p w:rsidR="00D25B80" w:rsidRDefault="00D25B80">
            <w:pPr>
              <w:adjustRightInd w:val="0"/>
              <w:ind w:right="144"/>
            </w:pPr>
            <w:r>
              <w:rPr>
                <w:b/>
                <w:bCs/>
                <w:sz w:val="20"/>
                <w:szCs w:val="20"/>
              </w:rPr>
              <w:t>AN 1/80</w:t>
            </w:r>
          </w:p>
        </w:tc>
      </w:tr>
      <w:tr w:rsidR="00D25B80">
        <w:trPr>
          <w:gridAfter w:val="1"/>
          <w:wAfter w:w="331" w:type="dxa"/>
        </w:trPr>
        <w:tc>
          <w:tcPr>
            <w:tcW w:w="2980" w:type="dxa"/>
            <w:gridSpan w:val="3"/>
            <w:tcBorders>
              <w:top w:val="nil"/>
              <w:left w:val="nil"/>
              <w:bottom w:val="nil"/>
              <w:right w:val="nil"/>
            </w:tcBorders>
          </w:tcPr>
          <w:p w:rsidR="00D25B80" w:rsidRDefault="00D25B80">
            <w:pPr>
              <w:adjustRightInd w:val="0"/>
              <w:ind w:right="144"/>
              <w:rPr>
                <w:sz w:val="20"/>
                <w:szCs w:val="20"/>
              </w:rPr>
            </w:pPr>
          </w:p>
        </w:tc>
        <w:tc>
          <w:tcPr>
            <w:tcW w:w="6544" w:type="dxa"/>
            <w:gridSpan w:val="8"/>
            <w:tcBorders>
              <w:top w:val="nil"/>
              <w:left w:val="nil"/>
              <w:bottom w:val="nil"/>
              <w:right w:val="nil"/>
            </w:tcBorders>
          </w:tcPr>
          <w:p w:rsidR="00D25B80" w:rsidRDefault="00D25B80">
            <w:pPr>
              <w:adjustRightInd w:val="0"/>
              <w:ind w:right="144"/>
              <w:rPr>
                <w:sz w:val="20"/>
                <w:szCs w:val="20"/>
              </w:rPr>
            </w:pPr>
            <w:r>
              <w:rPr>
                <w:sz w:val="20"/>
                <w:szCs w:val="20"/>
              </w:rPr>
              <w:t>A free-form description to clarify the related data elements and their content</w:t>
            </w:r>
          </w:p>
        </w:tc>
      </w:tr>
      <w:tr w:rsidR="00D25B80">
        <w:trPr>
          <w:gridAfter w:val="1"/>
          <w:wAfter w:w="331" w:type="dxa"/>
        </w:trPr>
        <w:tc>
          <w:tcPr>
            <w:tcW w:w="2980" w:type="dxa"/>
            <w:gridSpan w:val="3"/>
            <w:tcBorders>
              <w:top w:val="nil"/>
              <w:left w:val="nil"/>
              <w:bottom w:val="nil"/>
              <w:right w:val="nil"/>
            </w:tcBorders>
          </w:tcPr>
          <w:p w:rsidR="00D25B80" w:rsidRDefault="00D25B80">
            <w:pPr>
              <w:adjustRightInd w:val="0"/>
              <w:ind w:right="144"/>
              <w:rPr>
                <w:sz w:val="20"/>
                <w:szCs w:val="20"/>
              </w:rPr>
            </w:pPr>
          </w:p>
        </w:tc>
        <w:tc>
          <w:tcPr>
            <w:tcW w:w="6544" w:type="dxa"/>
            <w:gridSpan w:val="8"/>
            <w:tcBorders>
              <w:top w:val="nil"/>
              <w:left w:val="nil"/>
              <w:bottom w:val="nil"/>
              <w:right w:val="nil"/>
            </w:tcBorders>
            <w:shd w:val="pct20" w:color="auto" w:fill="auto"/>
          </w:tcPr>
          <w:p w:rsidR="00D25B80" w:rsidRDefault="00D25B80">
            <w:pPr>
              <w:adjustRightInd w:val="0"/>
              <w:ind w:right="144"/>
              <w:rPr>
                <w:sz w:val="20"/>
                <w:szCs w:val="20"/>
              </w:rPr>
            </w:pPr>
            <w:r>
              <w:rPr>
                <w:sz w:val="20"/>
                <w:szCs w:val="20"/>
              </w:rPr>
              <w:t>ESI ID</w:t>
            </w:r>
          </w:p>
        </w:tc>
      </w:tr>
    </w:tbl>
    <w:p w:rsidR="00D25B80" w:rsidRDefault="00D25B80"/>
    <w:p w:rsidR="00D25B80" w:rsidRDefault="0072288A">
      <w:pPr>
        <w:rPr>
          <w:b/>
          <w:bCs/>
        </w:rPr>
      </w:pPr>
      <w:r>
        <w:rPr>
          <w:noProof/>
        </w:rPr>
        <mc:AlternateContent>
          <mc:Choice Requires="wps">
            <w:drawing>
              <wp:anchor distT="0" distB="0" distL="114300" distR="114300" simplePos="0" relativeHeight="251661824" behindDoc="0" locked="0" layoutInCell="0" allowOverlap="1" wp14:editId="4436647C">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0650BC" w:rsidRDefault="000650BC">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0650BC" w:rsidRDefault="000650BC">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6C3DEC26">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0650BC" w:rsidRDefault="000650BC">
                            <w:pPr>
                              <w:rPr>
                                <w:sz w:val="20"/>
                                <w:szCs w:val="20"/>
                              </w:rPr>
                            </w:pPr>
                            <w:r>
                              <w:rPr>
                                <w:sz w:val="20"/>
                                <w:szCs w:val="20"/>
                              </w:rPr>
                              <w:t>This column shows the X12 attributes for each data element.</w:t>
                            </w:r>
                          </w:p>
                          <w:p w:rsidR="000650BC" w:rsidRDefault="000650BC">
                            <w:pPr>
                              <w:pStyle w:val="Footer"/>
                              <w:widowControl/>
                              <w:tabs>
                                <w:tab w:val="clear" w:pos="4320"/>
                                <w:tab w:val="clear" w:pos="8640"/>
                              </w:tabs>
                              <w:rPr>
                                <w:rFonts w:ascii="Times New Roman" w:hAnsi="Times New Roman" w:cs="Times New Roman"/>
                              </w:rPr>
                            </w:pPr>
                          </w:p>
                          <w:p w:rsidR="000650BC" w:rsidRDefault="000650BC">
                            <w:pPr>
                              <w:rPr>
                                <w:sz w:val="20"/>
                                <w:szCs w:val="20"/>
                              </w:rPr>
                            </w:pPr>
                            <w:r>
                              <w:rPr>
                                <w:sz w:val="20"/>
                                <w:szCs w:val="20"/>
                              </w:rPr>
                              <w:t>M = Mandatory</w:t>
                            </w:r>
                          </w:p>
                          <w:p w:rsidR="000650BC" w:rsidRDefault="000650BC">
                            <w:pPr>
                              <w:rPr>
                                <w:sz w:val="20"/>
                                <w:szCs w:val="20"/>
                              </w:rPr>
                            </w:pPr>
                            <w:r>
                              <w:rPr>
                                <w:sz w:val="20"/>
                                <w:szCs w:val="20"/>
                              </w:rPr>
                              <w:t>O= Optional</w:t>
                            </w:r>
                          </w:p>
                          <w:p w:rsidR="000650BC" w:rsidRDefault="000650B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rsidR="000650BC" w:rsidRDefault="000650B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rsidR="000650BC" w:rsidRDefault="000650BC">
                            <w:pPr>
                              <w:rPr>
                                <w:sz w:val="20"/>
                                <w:szCs w:val="20"/>
                              </w:rPr>
                            </w:pPr>
                          </w:p>
                          <w:p w:rsidR="000650BC" w:rsidRDefault="000650BC">
                            <w:pPr>
                              <w:rPr>
                                <w:sz w:val="20"/>
                                <w:szCs w:val="20"/>
                              </w:rPr>
                            </w:pPr>
                            <w:r>
                              <w:rPr>
                                <w:sz w:val="20"/>
                                <w:szCs w:val="20"/>
                              </w:rPr>
                              <w:t>AN = Alphanumeric</w:t>
                            </w:r>
                          </w:p>
                          <w:p w:rsidR="000650BC" w:rsidRDefault="000650BC">
                            <w:pPr>
                              <w:rPr>
                                <w:sz w:val="20"/>
                                <w:szCs w:val="20"/>
                              </w:rPr>
                            </w:pPr>
                            <w:r>
                              <w:rPr>
                                <w:sz w:val="20"/>
                                <w:szCs w:val="20"/>
                              </w:rPr>
                              <w:t>N# = Implied Decimal at position #</w:t>
                            </w:r>
                          </w:p>
                          <w:p w:rsidR="000650BC" w:rsidRDefault="000650BC">
                            <w:pPr>
                              <w:rPr>
                                <w:sz w:val="20"/>
                                <w:szCs w:val="20"/>
                              </w:rPr>
                            </w:pPr>
                            <w:r>
                              <w:rPr>
                                <w:sz w:val="20"/>
                                <w:szCs w:val="20"/>
                              </w:rPr>
                              <w:t>ID = Identification</w:t>
                            </w:r>
                          </w:p>
                          <w:p w:rsidR="000650BC" w:rsidRDefault="000650BC">
                            <w:pPr>
                              <w:rPr>
                                <w:sz w:val="20"/>
                                <w:szCs w:val="20"/>
                              </w:rPr>
                            </w:pPr>
                            <w:r>
                              <w:rPr>
                                <w:sz w:val="20"/>
                                <w:szCs w:val="20"/>
                              </w:rPr>
                              <w:t>R = Real</w:t>
                            </w:r>
                          </w:p>
                          <w:p w:rsidR="000650BC" w:rsidRDefault="000650BC">
                            <w:pPr>
                              <w:rPr>
                                <w:sz w:val="20"/>
                                <w:szCs w:val="20"/>
                              </w:rPr>
                            </w:pPr>
                          </w:p>
                          <w:p w:rsidR="000650BC" w:rsidRDefault="000650BC">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0650BC" w:rsidRDefault="000650BC">
                      <w:pPr>
                        <w:rPr>
                          <w:sz w:val="20"/>
                          <w:szCs w:val="20"/>
                        </w:rPr>
                      </w:pPr>
                      <w:r>
                        <w:rPr>
                          <w:sz w:val="20"/>
                          <w:szCs w:val="20"/>
                        </w:rPr>
                        <w:t>This column shows the X12 attributes for each data element.</w:t>
                      </w:r>
                    </w:p>
                    <w:p w:rsidR="000650BC" w:rsidRDefault="000650BC">
                      <w:pPr>
                        <w:pStyle w:val="Footer"/>
                        <w:widowControl/>
                        <w:tabs>
                          <w:tab w:val="clear" w:pos="4320"/>
                          <w:tab w:val="clear" w:pos="8640"/>
                        </w:tabs>
                        <w:rPr>
                          <w:rFonts w:ascii="Times New Roman" w:hAnsi="Times New Roman" w:cs="Times New Roman"/>
                        </w:rPr>
                      </w:pPr>
                    </w:p>
                    <w:p w:rsidR="000650BC" w:rsidRDefault="000650BC">
                      <w:pPr>
                        <w:rPr>
                          <w:sz w:val="20"/>
                          <w:szCs w:val="20"/>
                        </w:rPr>
                      </w:pPr>
                      <w:r>
                        <w:rPr>
                          <w:sz w:val="20"/>
                          <w:szCs w:val="20"/>
                        </w:rPr>
                        <w:t>M = Mandatory</w:t>
                      </w:r>
                    </w:p>
                    <w:p w:rsidR="000650BC" w:rsidRDefault="000650BC">
                      <w:pPr>
                        <w:rPr>
                          <w:sz w:val="20"/>
                          <w:szCs w:val="20"/>
                        </w:rPr>
                      </w:pPr>
                      <w:r>
                        <w:rPr>
                          <w:sz w:val="20"/>
                          <w:szCs w:val="20"/>
                        </w:rPr>
                        <w:t>O= Optional</w:t>
                      </w:r>
                    </w:p>
                    <w:p w:rsidR="000650BC" w:rsidRDefault="000650B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rsidR="000650BC" w:rsidRDefault="000650B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rsidR="000650BC" w:rsidRDefault="000650BC">
                      <w:pPr>
                        <w:rPr>
                          <w:sz w:val="20"/>
                          <w:szCs w:val="20"/>
                        </w:rPr>
                      </w:pPr>
                    </w:p>
                    <w:p w:rsidR="000650BC" w:rsidRDefault="000650BC">
                      <w:pPr>
                        <w:rPr>
                          <w:sz w:val="20"/>
                          <w:szCs w:val="20"/>
                        </w:rPr>
                      </w:pPr>
                      <w:r>
                        <w:rPr>
                          <w:sz w:val="20"/>
                          <w:szCs w:val="20"/>
                        </w:rPr>
                        <w:t>AN = Alphanumeric</w:t>
                      </w:r>
                    </w:p>
                    <w:p w:rsidR="000650BC" w:rsidRDefault="000650BC">
                      <w:pPr>
                        <w:rPr>
                          <w:sz w:val="20"/>
                          <w:szCs w:val="20"/>
                        </w:rPr>
                      </w:pPr>
                      <w:r>
                        <w:rPr>
                          <w:sz w:val="20"/>
                          <w:szCs w:val="20"/>
                        </w:rPr>
                        <w:t>N# = Implied Decimal at position #</w:t>
                      </w:r>
                    </w:p>
                    <w:p w:rsidR="000650BC" w:rsidRDefault="000650BC">
                      <w:pPr>
                        <w:rPr>
                          <w:sz w:val="20"/>
                          <w:szCs w:val="20"/>
                        </w:rPr>
                      </w:pPr>
                      <w:r>
                        <w:rPr>
                          <w:sz w:val="20"/>
                          <w:szCs w:val="20"/>
                        </w:rPr>
                        <w:t>ID = Identification</w:t>
                      </w:r>
                    </w:p>
                    <w:p w:rsidR="000650BC" w:rsidRDefault="000650BC">
                      <w:pPr>
                        <w:rPr>
                          <w:sz w:val="20"/>
                          <w:szCs w:val="20"/>
                        </w:rPr>
                      </w:pPr>
                      <w:r>
                        <w:rPr>
                          <w:sz w:val="20"/>
                          <w:szCs w:val="20"/>
                        </w:rPr>
                        <w:t>R = Real</w:t>
                      </w:r>
                    </w:p>
                    <w:p w:rsidR="000650BC" w:rsidRDefault="000650BC">
                      <w:pPr>
                        <w:rPr>
                          <w:sz w:val="20"/>
                          <w:szCs w:val="20"/>
                        </w:rPr>
                      </w:pPr>
                    </w:p>
                    <w:p w:rsidR="000650BC" w:rsidRDefault="000650BC">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B3D7040">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0650BC" w:rsidRDefault="000650BC">
                            <w:pPr>
                              <w:pStyle w:val="BodyText3"/>
                            </w:pPr>
                            <w:r>
                              <w:t xml:space="preserve">These are X12 code descriptions, which often do not relate to the Texas descriptions.  </w:t>
                            </w:r>
                          </w:p>
                          <w:p w:rsidR="000650BC" w:rsidRDefault="000650BC">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X12 cannot keep up with Texas needs, thus, Texas often changes the meaning of existing codes.  See the corresponding graybox for the Texas definitions.</w:t>
                            </w:r>
                          </w:p>
                          <w:p w:rsidR="000650BC" w:rsidRDefault="000650BC">
                            <w:pPr>
                              <w:rPr>
                                <w:sz w:val="20"/>
                                <w:szCs w:val="20"/>
                              </w:rPr>
                            </w:pPr>
                          </w:p>
                          <w:p w:rsidR="000650BC" w:rsidRDefault="000650BC">
                            <w:pPr>
                              <w:rPr>
                                <w:sz w:val="20"/>
                                <w:szCs w:val="20"/>
                              </w:rPr>
                            </w:pPr>
                          </w:p>
                          <w:p w:rsidR="000650BC" w:rsidRDefault="000650BC">
                            <w:pPr>
                              <w:rPr>
                                <w:sz w:val="20"/>
                                <w:szCs w:val="20"/>
                              </w:rPr>
                            </w:pPr>
                          </w:p>
                          <w:p w:rsidR="000650BC" w:rsidRDefault="000650BC">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0650BC" w:rsidRDefault="000650BC">
                      <w:pPr>
                        <w:pStyle w:val="BodyText3"/>
                      </w:pPr>
                      <w:r>
                        <w:t xml:space="preserve">These are X12 code descriptions, which often do not relate to the Texas descriptions.  </w:t>
                      </w:r>
                    </w:p>
                    <w:p w:rsidR="000650BC" w:rsidRDefault="000650BC">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X12 cannot keep up with Texas needs, thus, Texas often changes the meaning of existing codes.  See the corresponding graybox for the Texas definitions.</w:t>
                      </w:r>
                    </w:p>
                    <w:p w:rsidR="000650BC" w:rsidRDefault="000650BC">
                      <w:pPr>
                        <w:rPr>
                          <w:sz w:val="20"/>
                          <w:szCs w:val="20"/>
                        </w:rPr>
                      </w:pPr>
                    </w:p>
                    <w:p w:rsidR="000650BC" w:rsidRDefault="000650BC">
                      <w:pPr>
                        <w:rPr>
                          <w:sz w:val="20"/>
                          <w:szCs w:val="20"/>
                        </w:rPr>
                      </w:pPr>
                    </w:p>
                    <w:p w:rsidR="000650BC" w:rsidRDefault="000650BC">
                      <w:pPr>
                        <w:rPr>
                          <w:sz w:val="20"/>
                          <w:szCs w:val="20"/>
                        </w:rPr>
                      </w:pPr>
                    </w:p>
                    <w:p w:rsidR="000650BC" w:rsidRDefault="000650BC">
                      <w:pPr>
                        <w:rPr>
                          <w:sz w:val="20"/>
                          <w:szCs w:val="20"/>
                        </w:rPr>
                      </w:pPr>
                    </w:p>
                  </w:txbxContent>
                </v:textbox>
              </v:shape>
            </w:pict>
          </mc:Fallback>
        </mc:AlternateContent>
      </w:r>
      <w:r w:rsidR="00D25B80">
        <w:rPr>
          <w:b/>
          <w:bCs/>
        </w:rPr>
        <w:t xml:space="preserve">   </w:t>
      </w:r>
    </w:p>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791A2C" w:rsidRDefault="00791A2C" w:rsidP="00791A2C">
      <w:pPr>
        <w:widowControl w:val="0"/>
        <w:autoSpaceDE w:val="0"/>
        <w:autoSpaceDN w:val="0"/>
        <w:adjustRightInd w:val="0"/>
        <w:rPr>
          <w:b/>
          <w:bCs/>
          <w:sz w:val="40"/>
          <w:szCs w:val="40"/>
        </w:rPr>
      </w:pPr>
      <w:r>
        <w:rPr>
          <w:b/>
          <w:bCs/>
          <w:sz w:val="40"/>
          <w:szCs w:val="40"/>
        </w:rPr>
        <w:t>814 General Request, Response or Confirmation</w:t>
      </w:r>
    </w:p>
    <w:p w:rsidR="00791A2C" w:rsidRDefault="00791A2C" w:rsidP="00791A2C">
      <w:pPr>
        <w:widowControl w:val="0"/>
        <w:autoSpaceDE w:val="0"/>
        <w:autoSpaceDN w:val="0"/>
        <w:adjustRightInd w:val="0"/>
      </w:pPr>
      <w:r>
        <w:rPr>
          <w:b/>
          <w:bCs/>
          <w:sz w:val="40"/>
          <w:szCs w:val="40"/>
        </w:rPr>
        <w:t>ANSI ASC X12 Structure</w:t>
      </w:r>
    </w:p>
    <w:p w:rsidR="00791A2C" w:rsidRPr="001B2019" w:rsidRDefault="00791A2C" w:rsidP="00791A2C">
      <w:pPr>
        <w:widowControl w:val="0"/>
        <w:autoSpaceDE w:val="0"/>
        <w:autoSpaceDN w:val="0"/>
        <w:adjustRightInd w:val="0"/>
        <w:rPr>
          <w:b/>
          <w:bCs/>
          <w:sz w:val="20"/>
          <w:szCs w:val="20"/>
        </w:rPr>
      </w:pPr>
    </w:p>
    <w:p w:rsidR="00791A2C" w:rsidRDefault="00791A2C" w:rsidP="00791A2C">
      <w:pPr>
        <w:autoSpaceDE w:val="0"/>
        <w:autoSpaceDN w:val="0"/>
        <w:adjustRightInd w:val="0"/>
        <w:jc w:val="right"/>
        <w:rPr>
          <w:b/>
          <w:bCs/>
          <w:sz w:val="40"/>
          <w:szCs w:val="40"/>
        </w:rPr>
      </w:pPr>
      <w:r>
        <w:rPr>
          <w:b/>
        </w:rPr>
        <w:t>Functional Group ID=</w:t>
      </w:r>
      <w:r>
        <w:rPr>
          <w:b/>
          <w:bCs/>
          <w:sz w:val="40"/>
          <w:szCs w:val="40"/>
        </w:rPr>
        <w:t>GE</w:t>
      </w:r>
    </w:p>
    <w:p w:rsidR="00791A2C" w:rsidRPr="00D32B5B" w:rsidRDefault="00791A2C" w:rsidP="00791A2C">
      <w:pPr>
        <w:autoSpaceDE w:val="0"/>
        <w:autoSpaceDN w:val="0"/>
        <w:adjustRightInd w:val="0"/>
        <w:rPr>
          <w:b/>
          <w:bCs/>
          <w:sz w:val="16"/>
          <w:szCs w:val="16"/>
        </w:rPr>
      </w:pPr>
    </w:p>
    <w:p w:rsidR="00791A2C" w:rsidRPr="00721F12" w:rsidRDefault="00791A2C" w:rsidP="00791A2C">
      <w:pPr>
        <w:autoSpaceDE w:val="0"/>
        <w:autoSpaceDN w:val="0"/>
        <w:adjustRightInd w:val="0"/>
        <w:rPr>
          <w:sz w:val="20"/>
          <w:szCs w:val="20"/>
        </w:rPr>
      </w:pPr>
      <w:r w:rsidRPr="00721F12">
        <w:rPr>
          <w:b/>
          <w:sz w:val="20"/>
          <w:szCs w:val="20"/>
        </w:rPr>
        <w:t>Introduction:</w:t>
      </w:r>
    </w:p>
    <w:p w:rsidR="00791A2C" w:rsidRPr="00721F12" w:rsidRDefault="00791A2C" w:rsidP="00791A2C">
      <w:pPr>
        <w:autoSpaceDE w:val="0"/>
        <w:autoSpaceDN w:val="0"/>
        <w:adjustRightInd w:val="0"/>
        <w:rPr>
          <w:sz w:val="20"/>
          <w:szCs w:val="20"/>
        </w:rPr>
      </w:pPr>
    </w:p>
    <w:p w:rsidR="00791A2C" w:rsidRPr="00721F12" w:rsidRDefault="00791A2C" w:rsidP="00791A2C">
      <w:pPr>
        <w:autoSpaceDE w:val="0"/>
        <w:autoSpaceDN w:val="0"/>
        <w:adjustRightInd w:val="0"/>
        <w:rPr>
          <w:sz w:val="20"/>
          <w:szCs w:val="20"/>
        </w:rPr>
      </w:pPr>
      <w:r w:rsidRPr="00721F12">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791A2C" w:rsidRPr="001B2019" w:rsidRDefault="00791A2C" w:rsidP="00791A2C">
      <w:pPr>
        <w:autoSpaceDE w:val="0"/>
        <w:autoSpaceDN w:val="0"/>
        <w:adjustRightInd w:val="0"/>
        <w:rPr>
          <w:sz w:val="10"/>
          <w:szCs w:val="10"/>
        </w:rPr>
      </w:pPr>
    </w:p>
    <w:p w:rsidR="00791A2C" w:rsidRPr="00721F12" w:rsidRDefault="00791A2C" w:rsidP="00791A2C">
      <w:pPr>
        <w:autoSpaceDE w:val="0"/>
        <w:autoSpaceDN w:val="0"/>
        <w:adjustRightInd w:val="0"/>
        <w:rPr>
          <w:b/>
          <w:sz w:val="20"/>
          <w:szCs w:val="20"/>
        </w:rPr>
      </w:pPr>
      <w:r w:rsidRPr="00721F12">
        <w:rPr>
          <w:b/>
          <w:sz w:val="20"/>
          <w:szCs w:val="20"/>
        </w:rPr>
        <w:t>Heading:</w:t>
      </w:r>
    </w:p>
    <w:p w:rsidR="00791A2C" w:rsidRPr="001B2019" w:rsidRDefault="00791A2C" w:rsidP="00791A2C">
      <w:pPr>
        <w:autoSpaceDE w:val="0"/>
        <w:autoSpaceDN w:val="0"/>
        <w:adjustRightInd w:val="0"/>
        <w:rPr>
          <w:b/>
          <w:bCs/>
          <w:sz w:val="10"/>
          <w:szCs w:val="10"/>
        </w:rPr>
      </w:pPr>
    </w:p>
    <w:p w:rsidR="00791A2C" w:rsidRDefault="00791A2C" w:rsidP="00791A2C">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791A2C" w:rsidRDefault="00791A2C" w:rsidP="00791A2C">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791A2C" w:rsidRPr="00721F12" w:rsidTr="00520150">
        <w:trPr>
          <w:trHeight w:val="242"/>
        </w:trPr>
        <w:tc>
          <w:tcPr>
            <w:tcW w:w="794"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M</w:t>
            </w:r>
          </w:p>
        </w:tc>
        <w:tc>
          <w:tcPr>
            <w:tcW w:w="664"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010</w:t>
            </w:r>
          </w:p>
        </w:tc>
        <w:tc>
          <w:tcPr>
            <w:tcW w:w="720"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ST</w:t>
            </w:r>
          </w:p>
        </w:tc>
        <w:tc>
          <w:tcPr>
            <w:tcW w:w="2730"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Transaction Set Header</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M</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r w:rsidRPr="00721F12">
              <w:rPr>
                <w:sz w:val="16"/>
                <w:szCs w:val="16"/>
              </w:rPr>
              <w:t>M</w:t>
            </w: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020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BGN</w:t>
            </w:r>
          </w:p>
        </w:tc>
        <w:tc>
          <w:tcPr>
            <w:tcW w:w="2730" w:type="dxa"/>
            <w:tcBorders>
              <w:bottom w:val="single" w:sz="4" w:space="0" w:color="auto"/>
            </w:tcBorders>
          </w:tcPr>
          <w:p w:rsidR="00791A2C" w:rsidRPr="00721F12" w:rsidRDefault="00791A2C" w:rsidP="00520150">
            <w:pPr>
              <w:autoSpaceDE w:val="0"/>
              <w:autoSpaceDN w:val="0"/>
              <w:adjustRightInd w:val="0"/>
              <w:ind w:right="144"/>
              <w:rPr>
                <w:sz w:val="16"/>
                <w:szCs w:val="16"/>
              </w:rPr>
            </w:pPr>
            <w:r w:rsidRPr="00721F12">
              <w:rPr>
                <w:sz w:val="16"/>
                <w:szCs w:val="16"/>
              </w:rPr>
              <w:t>Beginning Segment</w:t>
            </w:r>
          </w:p>
        </w:tc>
        <w:tc>
          <w:tcPr>
            <w:tcW w:w="539"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r w:rsidRPr="00721F12">
              <w:rPr>
                <w:sz w:val="16"/>
                <w:szCs w:val="16"/>
              </w:rPr>
              <w:t>M</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p>
        </w:tc>
        <w:tc>
          <w:tcPr>
            <w:tcW w:w="795"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520150"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p>
        </w:tc>
        <w:tc>
          <w:tcPr>
            <w:tcW w:w="720" w:type="dxa"/>
          </w:tcPr>
          <w:p w:rsidR="00791A2C" w:rsidRPr="00721F12" w:rsidRDefault="00791A2C" w:rsidP="00520150">
            <w:pPr>
              <w:autoSpaceDE w:val="0"/>
              <w:autoSpaceDN w:val="0"/>
              <w:adjustRightInd w:val="0"/>
              <w:ind w:right="144"/>
              <w:rPr>
                <w:sz w:val="16"/>
                <w:szCs w:val="16"/>
              </w:rPr>
            </w:pP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LOOP ID - N1</w:t>
            </w:r>
          </w:p>
        </w:tc>
        <w:tc>
          <w:tcPr>
            <w:tcW w:w="539" w:type="dxa"/>
          </w:tcPr>
          <w:p w:rsidR="00791A2C" w:rsidRPr="00721F12" w:rsidRDefault="00791A2C" w:rsidP="00520150">
            <w:pPr>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795"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r>
      <w:tr w:rsidR="00791A2C"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040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N1</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Name</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060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N3</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 xml:space="preserve">Address Information </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2</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070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N4</w:t>
            </w:r>
          </w:p>
        </w:tc>
        <w:tc>
          <w:tcPr>
            <w:tcW w:w="2730" w:type="dxa"/>
            <w:tcBorders>
              <w:bottom w:val="single" w:sz="4" w:space="0" w:color="auto"/>
            </w:tcBorders>
          </w:tcPr>
          <w:p w:rsidR="00791A2C" w:rsidRPr="00721F12" w:rsidRDefault="00791A2C" w:rsidP="00520150">
            <w:pPr>
              <w:autoSpaceDE w:val="0"/>
              <w:autoSpaceDN w:val="0"/>
              <w:adjustRightInd w:val="0"/>
              <w:ind w:right="144"/>
              <w:rPr>
                <w:sz w:val="16"/>
                <w:szCs w:val="16"/>
              </w:rPr>
            </w:pPr>
            <w:r w:rsidRPr="00721F12">
              <w:rPr>
                <w:sz w:val="16"/>
                <w:szCs w:val="16"/>
              </w:rPr>
              <w:t xml:space="preserve">Geographic Location </w:t>
            </w:r>
          </w:p>
        </w:tc>
        <w:tc>
          <w:tcPr>
            <w:tcW w:w="539"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p>
        </w:tc>
        <w:tc>
          <w:tcPr>
            <w:tcW w:w="795"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hRule="exact" w:val="72"/>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p>
        </w:tc>
        <w:tc>
          <w:tcPr>
            <w:tcW w:w="720" w:type="dxa"/>
          </w:tcPr>
          <w:p w:rsidR="00791A2C" w:rsidRPr="00721F12" w:rsidRDefault="00791A2C" w:rsidP="00520150">
            <w:pPr>
              <w:autoSpaceDE w:val="0"/>
              <w:autoSpaceDN w:val="0"/>
              <w:adjustRightInd w:val="0"/>
              <w:ind w:right="144"/>
              <w:rPr>
                <w:sz w:val="16"/>
                <w:szCs w:val="16"/>
              </w:rPr>
            </w:pPr>
          </w:p>
        </w:tc>
        <w:tc>
          <w:tcPr>
            <w:tcW w:w="2730"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539"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922"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922"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795"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r>
    </w:tbl>
    <w:p w:rsidR="00791A2C" w:rsidRDefault="00791A2C" w:rsidP="00791A2C">
      <w:pPr>
        <w:autoSpaceDE w:val="0"/>
        <w:autoSpaceDN w:val="0"/>
        <w:adjustRightInd w:val="0"/>
        <w:rPr>
          <w:sz w:val="16"/>
          <w:szCs w:val="16"/>
        </w:rPr>
      </w:pPr>
    </w:p>
    <w:p w:rsidR="00791A2C" w:rsidRPr="00721F12" w:rsidRDefault="00791A2C" w:rsidP="00791A2C">
      <w:pPr>
        <w:autoSpaceDE w:val="0"/>
        <w:autoSpaceDN w:val="0"/>
        <w:adjustRightInd w:val="0"/>
        <w:rPr>
          <w:b/>
          <w:sz w:val="20"/>
          <w:szCs w:val="20"/>
        </w:rPr>
      </w:pPr>
      <w:r w:rsidRPr="00721F12">
        <w:rPr>
          <w:b/>
          <w:sz w:val="20"/>
          <w:szCs w:val="20"/>
        </w:rPr>
        <w:t>Detail:</w:t>
      </w:r>
    </w:p>
    <w:p w:rsidR="00791A2C" w:rsidRDefault="00791A2C" w:rsidP="00791A2C">
      <w:pPr>
        <w:autoSpaceDE w:val="0"/>
        <w:autoSpaceDN w:val="0"/>
        <w:adjustRightInd w:val="0"/>
        <w:rPr>
          <w:b/>
          <w:bCs/>
          <w:sz w:val="16"/>
          <w:szCs w:val="16"/>
        </w:rPr>
      </w:pPr>
    </w:p>
    <w:p w:rsidR="00791A2C" w:rsidRDefault="00791A2C" w:rsidP="00791A2C">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791A2C" w:rsidRDefault="00791A2C" w:rsidP="00791A2C">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520150" w:rsidRPr="00721F12" w:rsidTr="00520150">
        <w:trPr>
          <w:trHeight w:val="225"/>
        </w:trPr>
        <w:tc>
          <w:tcPr>
            <w:tcW w:w="794"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664"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720"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2730"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LOOP ID - LIN</w:t>
            </w:r>
          </w:p>
        </w:tc>
        <w:tc>
          <w:tcPr>
            <w:tcW w:w="539"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795"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010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LIN</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Item Identification</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020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ASI</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Action or Status Indicator</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030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REF</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 xml:space="preserve">Reference Identification </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040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rsidR="00791A2C" w:rsidRPr="00721F12" w:rsidRDefault="00791A2C" w:rsidP="00520150">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p>
        </w:tc>
        <w:tc>
          <w:tcPr>
            <w:tcW w:w="795"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520150"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p>
        </w:tc>
        <w:tc>
          <w:tcPr>
            <w:tcW w:w="720" w:type="dxa"/>
          </w:tcPr>
          <w:p w:rsidR="00791A2C" w:rsidRPr="00721F12" w:rsidRDefault="00791A2C" w:rsidP="00520150">
            <w:pPr>
              <w:autoSpaceDE w:val="0"/>
              <w:autoSpaceDN w:val="0"/>
              <w:adjustRightInd w:val="0"/>
              <w:ind w:right="144"/>
              <w:rPr>
                <w:sz w:val="16"/>
                <w:szCs w:val="16"/>
              </w:rPr>
            </w:pP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LOOP ID - NM1</w:t>
            </w:r>
          </w:p>
        </w:tc>
        <w:tc>
          <w:tcPr>
            <w:tcW w:w="539" w:type="dxa"/>
          </w:tcPr>
          <w:p w:rsidR="00791A2C" w:rsidRPr="00721F12" w:rsidRDefault="00791A2C" w:rsidP="00520150">
            <w:pPr>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795"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080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NM1</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Individual or Organizational Name</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r w:rsidRPr="00721F12">
              <w:rPr>
                <w:sz w:val="16"/>
                <w:szCs w:val="16"/>
              </w:rPr>
              <w:t>n1</w:t>
            </w: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130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REF</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 xml:space="preserve">Reference Identification </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140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rsidR="00791A2C" w:rsidRPr="00721F12" w:rsidRDefault="00791A2C" w:rsidP="00520150">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p>
        </w:tc>
        <w:tc>
          <w:tcPr>
            <w:tcW w:w="795"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left w:val="single" w:sz="4" w:space="0" w:color="auto"/>
              <w:bottom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hRule="exact" w:val="72"/>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p>
        </w:tc>
        <w:tc>
          <w:tcPr>
            <w:tcW w:w="720" w:type="dxa"/>
          </w:tcPr>
          <w:p w:rsidR="00791A2C" w:rsidRPr="00721F12" w:rsidRDefault="00791A2C" w:rsidP="00520150">
            <w:pPr>
              <w:autoSpaceDE w:val="0"/>
              <w:autoSpaceDN w:val="0"/>
              <w:adjustRightInd w:val="0"/>
              <w:ind w:right="144"/>
              <w:rPr>
                <w:sz w:val="16"/>
                <w:szCs w:val="16"/>
              </w:rPr>
            </w:pPr>
          </w:p>
        </w:tc>
        <w:tc>
          <w:tcPr>
            <w:tcW w:w="2730"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539"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922"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922"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795"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r>
      <w:tr w:rsidR="00791A2C" w:rsidRPr="00721F12" w:rsidTr="00520150">
        <w:trPr>
          <w:trHeight w:val="288"/>
        </w:trPr>
        <w:tc>
          <w:tcPr>
            <w:tcW w:w="794" w:type="dxa"/>
          </w:tcPr>
          <w:p w:rsidR="00791A2C" w:rsidRPr="00721F12" w:rsidRDefault="00791A2C" w:rsidP="00520150">
            <w:pPr>
              <w:autoSpaceDE w:val="0"/>
              <w:autoSpaceDN w:val="0"/>
              <w:adjustRightInd w:val="0"/>
              <w:ind w:right="144"/>
              <w:rPr>
                <w:sz w:val="16"/>
                <w:szCs w:val="16"/>
              </w:rPr>
            </w:pPr>
            <w:r w:rsidRPr="00721F12">
              <w:rPr>
                <w:sz w:val="16"/>
                <w:szCs w:val="16"/>
              </w:rPr>
              <w:t>M</w:t>
            </w: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150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SE</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Transaction Set Trailer</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M</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r>
    </w:tbl>
    <w:p w:rsidR="00791A2C" w:rsidRDefault="00791A2C" w:rsidP="00791A2C">
      <w:pPr>
        <w:autoSpaceDE w:val="0"/>
        <w:autoSpaceDN w:val="0"/>
        <w:adjustRightInd w:val="0"/>
        <w:rPr>
          <w:sz w:val="16"/>
          <w:szCs w:val="16"/>
        </w:rPr>
      </w:pPr>
    </w:p>
    <w:p w:rsidR="00791A2C" w:rsidRPr="00721F12" w:rsidRDefault="00791A2C" w:rsidP="00791A2C">
      <w:pPr>
        <w:autoSpaceDE w:val="0"/>
        <w:autoSpaceDN w:val="0"/>
        <w:adjustRightInd w:val="0"/>
        <w:rPr>
          <w:sz w:val="20"/>
          <w:szCs w:val="20"/>
        </w:rPr>
      </w:pPr>
      <w:r w:rsidRPr="00721F12">
        <w:rPr>
          <w:b/>
          <w:sz w:val="20"/>
          <w:szCs w:val="20"/>
        </w:rPr>
        <w:t>Transaction Set Notes</w:t>
      </w:r>
    </w:p>
    <w:p w:rsidR="00791A2C" w:rsidRPr="00721F12" w:rsidRDefault="00791A2C" w:rsidP="00791A2C">
      <w:pPr>
        <w:autoSpaceDE w:val="0"/>
        <w:autoSpaceDN w:val="0"/>
        <w:adjustRightInd w:val="0"/>
        <w:rPr>
          <w:sz w:val="20"/>
          <w:szCs w:val="20"/>
        </w:rPr>
      </w:pPr>
    </w:p>
    <w:p w:rsidR="00791A2C" w:rsidRPr="00721F12" w:rsidRDefault="00791A2C" w:rsidP="00791A2C">
      <w:pPr>
        <w:numPr>
          <w:ilvl w:val="0"/>
          <w:numId w:val="1"/>
        </w:numPr>
        <w:tabs>
          <w:tab w:val="left" w:pos="547"/>
        </w:tabs>
        <w:autoSpaceDE w:val="0"/>
        <w:autoSpaceDN w:val="0"/>
        <w:adjustRightInd w:val="0"/>
        <w:rPr>
          <w:sz w:val="20"/>
          <w:szCs w:val="20"/>
        </w:rPr>
      </w:pPr>
      <w:r w:rsidRPr="00721F12">
        <w:rPr>
          <w:sz w:val="20"/>
          <w:szCs w:val="20"/>
        </w:rPr>
        <w:t xml:space="preserve">  The N1 loop is used to identify the transaction sender and receiver.</w:t>
      </w:r>
    </w:p>
    <w:p w:rsidR="00791A2C" w:rsidRDefault="00791A2C" w:rsidP="00791A2C">
      <w:pPr>
        <w:numPr>
          <w:ilvl w:val="0"/>
          <w:numId w:val="1"/>
        </w:numPr>
        <w:tabs>
          <w:tab w:val="left" w:pos="547"/>
        </w:tabs>
        <w:autoSpaceDE w:val="0"/>
        <w:autoSpaceDN w:val="0"/>
        <w:adjustRightInd w:val="0"/>
        <w:rPr>
          <w:sz w:val="20"/>
          <w:szCs w:val="20"/>
        </w:rPr>
      </w:pPr>
      <w:r w:rsidRPr="00721F12">
        <w:rPr>
          <w:sz w:val="20"/>
          <w:szCs w:val="20"/>
        </w:rPr>
        <w:t xml:space="preserve">  The NM1 loop is used to identify the parties associated with the individual line item (LIN), such as an individual consumer in a consolidated third party Consumer Service Provider transaction.</w:t>
      </w:r>
    </w:p>
    <w:p w:rsidR="00791A2C" w:rsidRPr="00D32B5B" w:rsidRDefault="00791A2C" w:rsidP="00791A2C">
      <w:pPr>
        <w:tabs>
          <w:tab w:val="left" w:pos="547"/>
        </w:tabs>
        <w:autoSpaceDE w:val="0"/>
        <w:autoSpaceDN w:val="0"/>
        <w:adjustRightInd w:val="0"/>
        <w:rPr>
          <w:sz w:val="12"/>
          <w:szCs w:val="12"/>
        </w:rPr>
      </w:pPr>
    </w:p>
    <w:p w:rsidR="00791A2C" w:rsidRPr="002A7E26" w:rsidRDefault="00791A2C" w:rsidP="00791A2C">
      <w:pPr>
        <w:autoSpaceDE w:val="0"/>
        <w:autoSpaceDN w:val="0"/>
        <w:adjustRightInd w:val="0"/>
        <w:rPr>
          <w:sz w:val="20"/>
          <w:szCs w:val="20"/>
        </w:rPr>
      </w:pPr>
      <w:r w:rsidRPr="002A7E26">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791A2C" w:rsidRPr="002A7E26" w:rsidRDefault="00791A2C" w:rsidP="00791A2C">
      <w:pPr>
        <w:autoSpaceDE w:val="0"/>
        <w:autoSpaceDN w:val="0"/>
        <w:adjustRightInd w:val="0"/>
        <w:rPr>
          <w:sz w:val="20"/>
          <w:szCs w:val="20"/>
        </w:rPr>
      </w:pPr>
    </w:p>
    <w:p w:rsidR="00791A2C" w:rsidRPr="002A7E26" w:rsidRDefault="00791A2C" w:rsidP="00791A2C">
      <w:pPr>
        <w:autoSpaceDE w:val="0"/>
        <w:autoSpaceDN w:val="0"/>
        <w:adjustRightInd w:val="0"/>
        <w:rPr>
          <w:sz w:val="20"/>
          <w:szCs w:val="20"/>
        </w:rPr>
      </w:pPr>
      <w:r w:rsidRPr="002A7E26">
        <w:rPr>
          <w:sz w:val="20"/>
          <w:szCs w:val="20"/>
        </w:rPr>
        <w:t>Receipt of the Select Language Characters found in Section 3.3.2 item (4) of the Application Control Structure may be rejected with a 997 Reject transaction by recipient.</w:t>
      </w:r>
    </w:p>
    <w:p w:rsidR="00791A2C" w:rsidRPr="002A7E26" w:rsidRDefault="00791A2C" w:rsidP="00791A2C">
      <w:pPr>
        <w:autoSpaceDE w:val="0"/>
        <w:autoSpaceDN w:val="0"/>
        <w:adjustRightInd w:val="0"/>
        <w:rPr>
          <w:sz w:val="20"/>
          <w:szCs w:val="20"/>
        </w:rPr>
      </w:pPr>
    </w:p>
    <w:p w:rsidR="00791A2C" w:rsidRPr="002A7E26" w:rsidRDefault="00791A2C" w:rsidP="00791A2C">
      <w:pPr>
        <w:autoSpaceDE w:val="0"/>
        <w:autoSpaceDN w:val="0"/>
        <w:adjustRightInd w:val="0"/>
        <w:rPr>
          <w:sz w:val="20"/>
          <w:szCs w:val="20"/>
        </w:rPr>
      </w:pPr>
      <w:r w:rsidRPr="002A7E26">
        <w:rPr>
          <w:sz w:val="20"/>
          <w:szCs w:val="20"/>
        </w:rPr>
        <w:t>For reference, the Select Language Characters found in Section 3.3.2 item (4) of the ANSI Standards are:</w:t>
      </w:r>
    </w:p>
    <w:p w:rsidR="00791A2C" w:rsidRDefault="00791A2C" w:rsidP="00791A2C">
      <w:pPr>
        <w:tabs>
          <w:tab w:val="right" w:pos="1800"/>
          <w:tab w:val="left" w:pos="2160"/>
        </w:tabs>
        <w:autoSpaceDE w:val="0"/>
        <w:autoSpaceDN w:val="0"/>
        <w:adjustRightInd w:val="0"/>
        <w:ind w:left="2160" w:hanging="2160"/>
        <w:rPr>
          <w:sz w:val="20"/>
          <w:szCs w:val="20"/>
        </w:rPr>
      </w:pPr>
      <w:r w:rsidRPr="002A7E26">
        <w:rPr>
          <w:sz w:val="20"/>
          <w:szCs w:val="20"/>
        </w:rPr>
        <w:t>À|Á|Â|Ä|à|á|â|ä|È|É|Ê|è|é|ê|ë|Ì|Í|Î|ì|í|î|ï|Ò|Ó|Ô|Ö|ò|ó|ô|ö|Ù|Ú|Û|Ü|ù|ú|û|ü|Ç|ç|Ñ|ñ|¿|¡</w:t>
      </w:r>
    </w:p>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0" w:name="book1"/>
      <w:bookmarkEnd w:id="0"/>
      <w:r>
        <w:rPr>
          <w:b/>
          <w:sz w:val="20"/>
        </w:rPr>
        <w:lastRenderedPageBreak/>
        <w:tab/>
        <w:t>Segment:</w:t>
      </w:r>
      <w:r>
        <w:rPr>
          <w:b/>
          <w:sz w:val="20"/>
        </w:rPr>
        <w:tab/>
      </w:r>
      <w:r>
        <w:rPr>
          <w:b/>
          <w:sz w:val="40"/>
        </w:rPr>
        <w:t xml:space="preserve">ST </w:t>
      </w:r>
      <w:r>
        <w:rPr>
          <w:b/>
          <w:sz w:val="20"/>
        </w:rPr>
        <w:t>Transaction Set Header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ST~814~000000001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20150">
        <w:tc>
          <w:tcPr>
            <w:tcW w:w="1007" w:type="dxa"/>
            <w:tcBorders>
              <w:top w:val="nil"/>
              <w:left w:val="nil"/>
              <w:bottom w:val="nil"/>
              <w:right w:val="nil"/>
            </w:tcBorders>
          </w:tcPr>
          <w:p w:rsidR="00520150" w:rsidRDefault="00520150" w:rsidP="0052015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ST01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Transaction Set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3/3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uniquely identifying a Transaction Set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814</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General Request, Response or Confirmation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ST02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4/9</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 w:name="book2"/>
      <w:bookmarkEnd w:id="1"/>
      <w:r>
        <w:rPr>
          <w:b/>
          <w:sz w:val="20"/>
        </w:rPr>
        <w:lastRenderedPageBreak/>
        <w:tab/>
        <w:t>Segment:</w:t>
      </w:r>
      <w:r>
        <w:rPr>
          <w:b/>
          <w:sz w:val="20"/>
        </w:rPr>
        <w:tab/>
      </w:r>
      <w:r>
        <w:rPr>
          <w:b/>
          <w:sz w:val="40"/>
        </w:rPr>
        <w:t xml:space="preserve">BGN </w:t>
      </w:r>
      <w:r>
        <w:rPr>
          <w:b/>
          <w:sz w:val="20"/>
        </w:rPr>
        <w:t>Beginning Segment</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BGN~11~200104021200719~20010402~~~200104011956531~~4</w:t>
            </w:r>
          </w:p>
          <w:p w:rsidR="00520150" w:rsidRDefault="00520150">
            <w:pPr>
              <w:autoSpaceDE w:val="0"/>
              <w:autoSpaceDN w:val="0"/>
              <w:adjustRightInd w:val="0"/>
              <w:ind w:right="144"/>
              <w:rPr>
                <w:sz w:val="20"/>
              </w:rPr>
            </w:pPr>
            <w:r>
              <w:rPr>
                <w:sz w:val="20"/>
              </w:rPr>
              <w:t>BGN~11~200104021200719~20010402~~~200104011956531~TS~4</w:t>
            </w:r>
          </w:p>
          <w:p w:rsidR="00520150" w:rsidRDefault="00520150">
            <w:pPr>
              <w:autoSpaceDE w:val="0"/>
              <w:autoSpaceDN w:val="0"/>
              <w:adjustRightInd w:val="0"/>
              <w:ind w:right="144"/>
            </w:pPr>
            <w:r>
              <w:rPr>
                <w:sz w:val="20"/>
              </w:rPr>
              <w:t>BGN~11~200104021200719~20010402~~~200104011956531~AQ~4</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52015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Transaction Set Purpose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purpose of transaction set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Response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 unique transaction identification number assigned by the originator of this transaction.  This number must be unique over time.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DT 8/8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Date expressed as CCYYMMDD</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The transaction creation date - the date that the data was processed by the sender's application system.</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Refers to the BGN06 of the Switch REP Notification Request (814_03).  This number will be tracked in the BGN06 through the lifecycle of the Registration Process.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BGN07</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Transaction Type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specifying the type of transaction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This segment is used to initially identify the type of 814 that is being sent or received.  Ignore the ANSI X12 definition of the code.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Quantity Verification Inquiry</w:t>
            </w:r>
          </w:p>
        </w:tc>
      </w:tr>
      <w:tr w:rsidR="00520150">
        <w:trPr>
          <w:gridAfter w:val="1"/>
          <w:wAfter w:w="330"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An inquiry as to the validity of the quantity associated with an open order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as a response to ERCOT initiated  transaction for an Acquisition Transfer to transfer the ESI ID from CR to CR</w:t>
            </w:r>
          </w:p>
          <w:p w:rsidR="00520150" w:rsidRDefault="00520150">
            <w:pPr>
              <w:autoSpaceDE w:val="0"/>
              <w:autoSpaceDN w:val="0"/>
              <w:adjustRightInd w:val="0"/>
              <w:ind w:right="144"/>
            </w:pPr>
            <w:r>
              <w:rPr>
                <w:sz w:val="20"/>
              </w:rPr>
              <w:lastRenderedPageBreak/>
              <w:t>Otherwise not used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Transfer Statement</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as a response to ERCOT initiated  transaction for a Mass Transition to transfer the ESI ID from CR to CR</w:t>
            </w:r>
          </w:p>
          <w:p w:rsidR="00520150" w:rsidRDefault="00520150">
            <w:pPr>
              <w:autoSpaceDE w:val="0"/>
              <w:autoSpaceDN w:val="0"/>
              <w:adjustRightInd w:val="0"/>
              <w:ind w:right="144"/>
            </w:pPr>
            <w:r>
              <w:rPr>
                <w:sz w:val="20"/>
              </w:rPr>
              <w:t>Otherwise not used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BGN08</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Action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indicating type of action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This segment is used to initially identify the type of 814 that is being sent or received.  Ignore the ANSI X12 definition of the code.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Verify</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Indicates Texas SET Transaction 814_04</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2" w:name="book3"/>
      <w:bookmarkEnd w:id="2"/>
      <w:r>
        <w:rPr>
          <w:b/>
          <w:sz w:val="20"/>
        </w:rPr>
        <w:lastRenderedPageBreak/>
        <w:tab/>
        <w:t>Segment:</w:t>
      </w:r>
      <w:r>
        <w:rPr>
          <w:b/>
          <w:sz w:val="20"/>
        </w:rPr>
        <w:tab/>
      </w:r>
      <w:r>
        <w:rPr>
          <w:b/>
          <w:sz w:val="40"/>
        </w:rPr>
        <w:t xml:space="preserve">N1 </w:t>
      </w:r>
      <w:r>
        <w:rPr>
          <w:b/>
          <w:sz w:val="20"/>
        </w:rPr>
        <w:t>Name (Customer)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N1~8R~CUSTOMER</w:t>
            </w:r>
          </w:p>
          <w:p w:rsidR="00520150" w:rsidRDefault="00520150">
            <w:pPr>
              <w:autoSpaceDE w:val="0"/>
              <w:autoSpaceDN w:val="0"/>
              <w:adjustRightInd w:val="0"/>
              <w:ind w:right="144"/>
              <w:rPr>
                <w:sz w:val="20"/>
              </w:rPr>
            </w:pPr>
            <w:r>
              <w:rPr>
                <w:sz w:val="20"/>
              </w:rPr>
              <w:t>N1~8R~X</w:t>
            </w:r>
          </w:p>
          <w:p w:rsidR="00520150" w:rsidRDefault="00520150">
            <w:pPr>
              <w:autoSpaceDE w:val="0"/>
              <w:autoSpaceDN w:val="0"/>
              <w:adjustRightInd w:val="0"/>
              <w:ind w:right="144"/>
              <w:rPr>
                <w:sz w:val="20"/>
              </w:rPr>
            </w:pPr>
            <w:r>
              <w:rPr>
                <w:sz w:val="20"/>
              </w:rPr>
              <w:t>N1~8R~MASS TRANSITION CUSTOMER   (The TDSP will echo back the same Customer Name as received in the 814_03  when BGN07= 'TS' )</w:t>
            </w:r>
          </w:p>
          <w:p w:rsidR="00520150" w:rsidRDefault="00520150">
            <w:pPr>
              <w:autoSpaceDE w:val="0"/>
              <w:autoSpaceDN w:val="0"/>
              <w:adjustRightInd w:val="0"/>
              <w:ind w:right="144"/>
            </w:pPr>
            <w:r>
              <w:rPr>
                <w:sz w:val="20"/>
              </w:rPr>
              <w:t>N1~8R~ACQUISITION TRANSFER CUSTOMER   (The TDSP will echo back the same Customer Name as received in the 814_03  when BGN07= 'AQ')</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52015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8R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Consumer Service Provider (CSP) Customer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Customer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1/60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Free-form name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This name field must be used in order to populate the service address in N3 and N4.  The sender can determine what they put in this field.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3" w:name="book4"/>
      <w:bookmarkEnd w:id="3"/>
      <w:r>
        <w:rPr>
          <w:b/>
          <w:sz w:val="20"/>
        </w:rPr>
        <w:lastRenderedPageBreak/>
        <w:tab/>
        <w:t>Segment:</w:t>
      </w:r>
      <w:r>
        <w:rPr>
          <w:b/>
          <w:sz w:val="20"/>
        </w:rPr>
        <w:tab/>
      </w:r>
      <w:r>
        <w:rPr>
          <w:b/>
          <w:sz w:val="40"/>
        </w:rPr>
        <w:t xml:space="preserve">N3 </w:t>
      </w:r>
      <w:r>
        <w:rPr>
          <w:b/>
          <w:sz w:val="20"/>
        </w:rPr>
        <w:t>Address Information (Customer Service Address)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rsidR="00520150" w:rsidRPr="00520150" w:rsidRDefault="00520150">
      <w:pPr>
        <w:tabs>
          <w:tab w:val="right" w:pos="1800"/>
          <w:tab w:val="left" w:pos="2160"/>
          <w:tab w:val="left" w:pos="2520"/>
        </w:tabs>
        <w:autoSpaceDE w:val="0"/>
        <w:autoSpaceDN w:val="0"/>
        <w:adjustRightInd w:val="0"/>
        <w:ind w:left="2520" w:hanging="2520"/>
        <w:rPr>
          <w:sz w:val="20"/>
        </w:rPr>
      </w:pPr>
      <w:r>
        <w:rPr>
          <w:sz w:val="20"/>
        </w:rPr>
        <w:tab/>
      </w:r>
      <w:r w:rsidRPr="00520150">
        <w:rPr>
          <w:b/>
          <w:sz w:val="20"/>
        </w:rPr>
        <w:t>Syntax Notes:</w:t>
      </w:r>
    </w:p>
    <w:p w:rsidR="00520150" w:rsidRPr="00520150" w:rsidRDefault="00520150">
      <w:pPr>
        <w:tabs>
          <w:tab w:val="right" w:pos="1800"/>
          <w:tab w:val="left" w:pos="2160"/>
          <w:tab w:val="left" w:pos="2520"/>
        </w:tabs>
        <w:autoSpaceDE w:val="0"/>
        <w:autoSpaceDN w:val="0"/>
        <w:adjustRightInd w:val="0"/>
        <w:ind w:left="2520" w:hanging="2520"/>
        <w:rPr>
          <w:sz w:val="20"/>
        </w:rPr>
      </w:pPr>
      <w:r w:rsidRPr="00520150">
        <w:rPr>
          <w:sz w:val="20"/>
        </w:rPr>
        <w:tab/>
      </w:r>
      <w:r w:rsidRPr="00520150">
        <w:rPr>
          <w:b/>
          <w:sz w:val="20"/>
        </w:rPr>
        <w:t>Semantic Notes:</w:t>
      </w:r>
    </w:p>
    <w:p w:rsidR="00520150" w:rsidRPr="00520150" w:rsidRDefault="00520150">
      <w:pPr>
        <w:tabs>
          <w:tab w:val="right" w:pos="1800"/>
          <w:tab w:val="left" w:pos="2160"/>
          <w:tab w:val="left" w:pos="2520"/>
        </w:tabs>
        <w:autoSpaceDE w:val="0"/>
        <w:autoSpaceDN w:val="0"/>
        <w:adjustRightInd w:val="0"/>
        <w:ind w:left="2520" w:hanging="2520"/>
        <w:rPr>
          <w:sz w:val="20"/>
        </w:rPr>
      </w:pPr>
      <w:r w:rsidRPr="00520150">
        <w:rPr>
          <w:sz w:val="20"/>
        </w:rPr>
        <w:tab/>
      </w:r>
      <w:r w:rsidRPr="00520150">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N3 will be sent per N1~8R Customer loop.</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N3~123 N MAIN ST~ANY ADDRESS OVERFLOW</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20150">
        <w:tc>
          <w:tcPr>
            <w:tcW w:w="1007" w:type="dxa"/>
            <w:tcBorders>
              <w:top w:val="nil"/>
              <w:left w:val="nil"/>
              <w:bottom w:val="nil"/>
              <w:right w:val="nil"/>
            </w:tcBorders>
          </w:tcPr>
          <w:p w:rsidR="00520150" w:rsidRDefault="00520150" w:rsidP="0052015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N301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166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Address Information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1/55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Address information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Customer Service Address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N302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166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Address Information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1/55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Address information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Customer Service Address Overflow</w:t>
            </w:r>
          </w:p>
          <w:p w:rsidR="00520150" w:rsidRDefault="00520150">
            <w:pPr>
              <w:autoSpaceDE w:val="0"/>
              <w:autoSpaceDN w:val="0"/>
              <w:adjustRightInd w:val="0"/>
              <w:ind w:right="144"/>
            </w:pPr>
            <w:r>
              <w:rPr>
                <w:sz w:val="20"/>
              </w:rPr>
              <w:t>Condition:  If there is an overflow, it must be sent.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4" w:name="book5"/>
      <w:bookmarkEnd w:id="4"/>
      <w:r>
        <w:rPr>
          <w:b/>
          <w:sz w:val="20"/>
        </w:rPr>
        <w:lastRenderedPageBreak/>
        <w:tab/>
        <w:t>Segment:</w:t>
      </w:r>
      <w:r>
        <w:rPr>
          <w:b/>
          <w:sz w:val="20"/>
        </w:rPr>
        <w:tab/>
      </w:r>
      <w:r>
        <w:rPr>
          <w:b/>
          <w:sz w:val="40"/>
        </w:rPr>
        <w:t xml:space="preserve">N4 </w:t>
      </w:r>
      <w:r>
        <w:rPr>
          <w:b/>
          <w:sz w:val="20"/>
        </w:rPr>
        <w:t>Geographic Location (Customer Service Address)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The first 5 characters will be used for validation against service zip stored at ERCOT. 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N4~ANYTOWN~TX~78111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19</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City 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2/30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Free-form text for city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156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State or Province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Code (Standard State/Province) as defined by appropriate government agency</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Only uppercase letters (A to Z) are allowed.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116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Postal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3/15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Code defining international postal zone code excluding punctuation and blanks (zip code for United States)</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Postal codes will only contain digits (0 to 9).  Note that punctuation (spaces, dashes, etc.) must be excluded.  Only 5 or 9 digits allowed.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5" w:name="book6"/>
      <w:bookmarkEnd w:id="5"/>
      <w:r>
        <w:rPr>
          <w:b/>
          <w:sz w:val="20"/>
        </w:rPr>
        <w:lastRenderedPageBreak/>
        <w:tab/>
        <w:t>Segment:</w:t>
      </w:r>
      <w:r>
        <w:rPr>
          <w:b/>
          <w:sz w:val="20"/>
        </w:rPr>
        <w:tab/>
      </w:r>
      <w:r>
        <w:rPr>
          <w:b/>
          <w:sz w:val="40"/>
        </w:rPr>
        <w:t xml:space="preserve">N1 </w:t>
      </w:r>
      <w:r>
        <w:rPr>
          <w:b/>
          <w:sz w:val="20"/>
        </w:rPr>
        <w:t>Name (Transmission Distribution Service Provider)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N1~8S~TDSP COMPANY~1~007909411~~41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8S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Consumer Service Provider (CSP)</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Transmission Distribution Service Provider (TDSP)</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1/60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Free-form name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TDSP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 Number, Dun &amp; Bradstreet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9</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D-U-N-S+4, D-U-N-S Number with Four Character Suffix</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TDSP D-U-N-S Number or D-U-N-S + 4 Number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Submitter</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6" w:name="book7"/>
      <w:bookmarkEnd w:id="6"/>
      <w:r>
        <w:rPr>
          <w:b/>
          <w:sz w:val="20"/>
        </w:rPr>
        <w:lastRenderedPageBreak/>
        <w:tab/>
        <w:t>Segment:</w:t>
      </w:r>
      <w:r>
        <w:rPr>
          <w:b/>
          <w:sz w:val="20"/>
        </w:rPr>
        <w:tab/>
      </w:r>
      <w:r>
        <w:rPr>
          <w:b/>
          <w:sz w:val="40"/>
        </w:rPr>
        <w:t xml:space="preserve">N1 </w:t>
      </w:r>
      <w:r>
        <w:rPr>
          <w:b/>
          <w:sz w:val="20"/>
        </w:rPr>
        <w:t>Name (ERCOT)</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N1~AY~ERCOT~1~183529049~~40</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AY</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Clearinghouse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ERCOT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1/60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Free-form name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ERCOT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 Number, Dun &amp; Bradstreet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ERCOT D-U-N-S Number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40</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Receiver</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7" w:name="book8"/>
      <w:bookmarkEnd w:id="7"/>
      <w:r>
        <w:rPr>
          <w:b/>
          <w:sz w:val="20"/>
        </w:rPr>
        <w:lastRenderedPageBreak/>
        <w:tab/>
        <w:t>Segment:</w:t>
      </w:r>
      <w:r>
        <w:rPr>
          <w:b/>
          <w:sz w:val="20"/>
        </w:rPr>
        <w:tab/>
      </w:r>
      <w:r>
        <w:rPr>
          <w:b/>
          <w:sz w:val="40"/>
        </w:rPr>
        <w:t xml:space="preserve">N1 </w:t>
      </w:r>
      <w:r>
        <w:rPr>
          <w:b/>
          <w:sz w:val="20"/>
        </w:rPr>
        <w:t>Name (Competitive Retailer)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N1~SJ~CR NAME~1~007909422</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SJ</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Provider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Competitive Retailer (CR)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1/60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Free-form name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CR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 Number, Dun &amp; Bradstreet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9</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D-U-N-S+4, D-U-N-S Number with Four Character Suffix</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CR D-U-N-S Number or D-U-N-S + 4 Number</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8" w:name="book9"/>
      <w:bookmarkEnd w:id="8"/>
      <w:r>
        <w:rPr>
          <w:b/>
          <w:sz w:val="20"/>
        </w:rPr>
        <w:lastRenderedPageBreak/>
        <w:tab/>
        <w:t>Segment:</w:t>
      </w:r>
      <w:r>
        <w:rPr>
          <w:b/>
          <w:sz w:val="20"/>
        </w:rPr>
        <w:tab/>
      </w:r>
      <w:r>
        <w:rPr>
          <w:b/>
          <w:sz w:val="40"/>
        </w:rPr>
        <w:t xml:space="preserve">LIN </w:t>
      </w:r>
      <w:r>
        <w:rPr>
          <w:b/>
          <w:sz w:val="20"/>
        </w:rPr>
        <w:t>Item Identification</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This LIN will contain the same services (e.g., HU) listed in the LIN from the Switch REP Notification Request (814_03).  Essentially, it is an "echo" except that the LIN01 may be different and the services do not have to be in the same order.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1 LIN Loop per EDI transaction is accepted in the Texas Market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When the BGN07 = 'TS' or 'AQ' ERCOT will initiate all 814_03 Transactions to the TDSP with the following requirements for each ESI ID involved in the Transition: </w:t>
            </w:r>
          </w:p>
          <w:p w:rsidR="00520150" w:rsidRDefault="00520150">
            <w:pPr>
              <w:autoSpaceDE w:val="0"/>
              <w:autoSpaceDN w:val="0"/>
              <w:adjustRightInd w:val="0"/>
              <w:ind w:right="144"/>
              <w:rPr>
                <w:sz w:val="20"/>
              </w:rPr>
            </w:pPr>
            <w:r>
              <w:rPr>
                <w:sz w:val="20"/>
              </w:rPr>
              <w:t xml:space="preserve">Special Read for Self Selected Switch </w:t>
            </w:r>
          </w:p>
          <w:p w:rsidR="00520150" w:rsidRDefault="00520150">
            <w:pPr>
              <w:autoSpaceDE w:val="0"/>
              <w:autoSpaceDN w:val="0"/>
              <w:adjustRightInd w:val="0"/>
              <w:ind w:right="144"/>
              <w:rPr>
                <w:sz w:val="20"/>
              </w:rPr>
            </w:pPr>
            <w:r>
              <w:rPr>
                <w:sz w:val="20"/>
              </w:rPr>
              <w:t>Historical Interval Usage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following examples are all inclusive.  Other combinations cannot be requested; for example, both HI and HU, both SW and MVI, or MVI and DRP cannot be requested for the same ESI ID.  The LIN07 and LIN09 cannot contain the same value.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LIN~1~SH~EL~SH~CE</w:t>
            </w:r>
          </w:p>
          <w:p w:rsidR="00520150" w:rsidRDefault="00520150">
            <w:pPr>
              <w:autoSpaceDE w:val="0"/>
              <w:autoSpaceDN w:val="0"/>
              <w:adjustRightInd w:val="0"/>
              <w:ind w:right="144"/>
              <w:rPr>
                <w:sz w:val="20"/>
              </w:rPr>
            </w:pPr>
            <w:r>
              <w:rPr>
                <w:sz w:val="20"/>
              </w:rPr>
              <w:t xml:space="preserve">   Standard Switch</w:t>
            </w:r>
          </w:p>
          <w:p w:rsidR="00520150" w:rsidRDefault="00520150">
            <w:pPr>
              <w:autoSpaceDE w:val="0"/>
              <w:autoSpaceDN w:val="0"/>
              <w:adjustRightInd w:val="0"/>
              <w:ind w:right="144"/>
              <w:rPr>
                <w:sz w:val="20"/>
              </w:rPr>
            </w:pPr>
            <w:r>
              <w:rPr>
                <w:sz w:val="20"/>
              </w:rPr>
              <w:t xml:space="preserve">LIN~1~SH~EL~SH~CE~SH~SW </w:t>
            </w:r>
          </w:p>
          <w:p w:rsidR="00520150" w:rsidRDefault="00520150">
            <w:pPr>
              <w:autoSpaceDE w:val="0"/>
              <w:autoSpaceDN w:val="0"/>
              <w:adjustRightInd w:val="0"/>
              <w:ind w:right="144"/>
              <w:rPr>
                <w:sz w:val="20"/>
              </w:rPr>
            </w:pPr>
            <w:r>
              <w:rPr>
                <w:sz w:val="20"/>
              </w:rPr>
              <w:t xml:space="preserve">   Switch with Self Selected Read</w:t>
            </w:r>
          </w:p>
          <w:p w:rsidR="00520150" w:rsidRDefault="00520150">
            <w:pPr>
              <w:autoSpaceDE w:val="0"/>
              <w:autoSpaceDN w:val="0"/>
              <w:adjustRightInd w:val="0"/>
              <w:ind w:right="144"/>
              <w:rPr>
                <w:sz w:val="20"/>
              </w:rPr>
            </w:pPr>
            <w:r>
              <w:rPr>
                <w:sz w:val="20"/>
              </w:rPr>
              <w:t xml:space="preserve">LIN~1~SH~EL~SH~CE~SH~HU </w:t>
            </w:r>
          </w:p>
          <w:p w:rsidR="00520150" w:rsidRDefault="00520150">
            <w:pPr>
              <w:autoSpaceDE w:val="0"/>
              <w:autoSpaceDN w:val="0"/>
              <w:adjustRightInd w:val="0"/>
              <w:ind w:right="144"/>
              <w:rPr>
                <w:sz w:val="20"/>
              </w:rPr>
            </w:pPr>
            <w:r>
              <w:rPr>
                <w:sz w:val="20"/>
              </w:rPr>
              <w:t xml:space="preserve">   Standard Switch with Historical Usage Request</w:t>
            </w:r>
          </w:p>
          <w:p w:rsidR="00520150" w:rsidRDefault="00520150">
            <w:pPr>
              <w:autoSpaceDE w:val="0"/>
              <w:autoSpaceDN w:val="0"/>
              <w:adjustRightInd w:val="0"/>
              <w:ind w:right="144"/>
              <w:rPr>
                <w:sz w:val="20"/>
              </w:rPr>
            </w:pPr>
            <w:r>
              <w:rPr>
                <w:sz w:val="20"/>
              </w:rPr>
              <w:t xml:space="preserve">LIN~1~SH~EL~SH~CE~SH~SW~SH~HU </w:t>
            </w:r>
          </w:p>
          <w:p w:rsidR="00520150" w:rsidRDefault="00520150">
            <w:pPr>
              <w:autoSpaceDE w:val="0"/>
              <w:autoSpaceDN w:val="0"/>
              <w:adjustRightInd w:val="0"/>
              <w:ind w:right="144"/>
              <w:rPr>
                <w:sz w:val="20"/>
              </w:rPr>
            </w:pPr>
            <w:r>
              <w:rPr>
                <w:sz w:val="20"/>
              </w:rPr>
              <w:t xml:space="preserve">LIN~1~SH~EL~SH~CE~SH~HU~SH~SW </w:t>
            </w:r>
          </w:p>
          <w:p w:rsidR="00520150" w:rsidRDefault="00520150">
            <w:pPr>
              <w:autoSpaceDE w:val="0"/>
              <w:autoSpaceDN w:val="0"/>
              <w:adjustRightInd w:val="0"/>
              <w:ind w:right="144"/>
              <w:rPr>
                <w:sz w:val="20"/>
              </w:rPr>
            </w:pPr>
            <w:r>
              <w:rPr>
                <w:sz w:val="20"/>
              </w:rPr>
              <w:t xml:space="preserve">   Switch with Self Selected Read and Historical Usage Request</w:t>
            </w:r>
          </w:p>
          <w:p w:rsidR="00520150" w:rsidRDefault="00520150">
            <w:pPr>
              <w:autoSpaceDE w:val="0"/>
              <w:autoSpaceDN w:val="0"/>
              <w:adjustRightInd w:val="0"/>
              <w:ind w:right="144"/>
              <w:rPr>
                <w:sz w:val="20"/>
              </w:rPr>
            </w:pPr>
            <w:r>
              <w:rPr>
                <w:sz w:val="20"/>
              </w:rPr>
              <w:t xml:space="preserve">LIN~1~SH~EL~SH~CE~SH~HI </w:t>
            </w:r>
          </w:p>
          <w:p w:rsidR="00520150" w:rsidRDefault="00520150">
            <w:pPr>
              <w:autoSpaceDE w:val="0"/>
              <w:autoSpaceDN w:val="0"/>
              <w:adjustRightInd w:val="0"/>
              <w:ind w:right="144"/>
              <w:rPr>
                <w:sz w:val="20"/>
              </w:rPr>
            </w:pPr>
            <w:r>
              <w:rPr>
                <w:sz w:val="20"/>
              </w:rPr>
              <w:t xml:space="preserve">   Standard Switch with Detail Historical Interval Usage Request</w:t>
            </w:r>
          </w:p>
          <w:p w:rsidR="00520150" w:rsidRDefault="00520150">
            <w:pPr>
              <w:autoSpaceDE w:val="0"/>
              <w:autoSpaceDN w:val="0"/>
              <w:adjustRightInd w:val="0"/>
              <w:ind w:right="144"/>
              <w:rPr>
                <w:sz w:val="20"/>
              </w:rPr>
            </w:pPr>
            <w:r>
              <w:rPr>
                <w:sz w:val="20"/>
              </w:rPr>
              <w:t>LIN~1~SH~EL~SH~CE~SH~SW~SH~HI</w:t>
            </w:r>
          </w:p>
          <w:p w:rsidR="00520150" w:rsidRDefault="00520150">
            <w:pPr>
              <w:autoSpaceDE w:val="0"/>
              <w:autoSpaceDN w:val="0"/>
              <w:adjustRightInd w:val="0"/>
              <w:ind w:right="144"/>
              <w:rPr>
                <w:sz w:val="20"/>
              </w:rPr>
            </w:pPr>
            <w:r>
              <w:rPr>
                <w:sz w:val="20"/>
              </w:rPr>
              <w:t>LIN~1~SH~EL~SH~CE~SH~HI~SH~SW</w:t>
            </w:r>
          </w:p>
          <w:p w:rsidR="00520150" w:rsidRDefault="00520150">
            <w:pPr>
              <w:autoSpaceDE w:val="0"/>
              <w:autoSpaceDN w:val="0"/>
              <w:adjustRightInd w:val="0"/>
              <w:ind w:right="144"/>
              <w:rPr>
                <w:sz w:val="20"/>
              </w:rPr>
            </w:pPr>
            <w:r>
              <w:rPr>
                <w:sz w:val="20"/>
              </w:rPr>
              <w:t xml:space="preserve">   Switch with Self Selected Read and Detail Historical Interval Usage Request</w:t>
            </w:r>
          </w:p>
          <w:p w:rsidR="00520150" w:rsidRDefault="00520150">
            <w:pPr>
              <w:autoSpaceDE w:val="0"/>
              <w:autoSpaceDN w:val="0"/>
              <w:adjustRightInd w:val="0"/>
              <w:ind w:right="144"/>
              <w:rPr>
                <w:sz w:val="20"/>
              </w:rPr>
            </w:pPr>
            <w:r>
              <w:rPr>
                <w:sz w:val="20"/>
              </w:rPr>
              <w:t xml:space="preserve">LIN~1~SH~EL~SH~CE~SH~MVI </w:t>
            </w:r>
          </w:p>
          <w:p w:rsidR="00520150" w:rsidRDefault="00520150">
            <w:pPr>
              <w:autoSpaceDE w:val="0"/>
              <w:autoSpaceDN w:val="0"/>
              <w:adjustRightInd w:val="0"/>
              <w:ind w:right="144"/>
              <w:rPr>
                <w:sz w:val="20"/>
              </w:rPr>
            </w:pPr>
            <w:r>
              <w:rPr>
                <w:sz w:val="20"/>
              </w:rPr>
              <w:lastRenderedPageBreak/>
              <w:t xml:space="preserve">   Move In</w:t>
            </w:r>
          </w:p>
          <w:p w:rsidR="00520150" w:rsidRDefault="00520150">
            <w:pPr>
              <w:autoSpaceDE w:val="0"/>
              <w:autoSpaceDN w:val="0"/>
              <w:adjustRightInd w:val="0"/>
              <w:ind w:right="144"/>
              <w:rPr>
                <w:sz w:val="20"/>
              </w:rPr>
            </w:pPr>
            <w:r>
              <w:rPr>
                <w:sz w:val="20"/>
              </w:rPr>
              <w:t xml:space="preserve">LIN~1~SH~EL~SH~CE~SH~MVI~SH~HU </w:t>
            </w:r>
          </w:p>
          <w:p w:rsidR="00520150" w:rsidRDefault="00520150">
            <w:pPr>
              <w:autoSpaceDE w:val="0"/>
              <w:autoSpaceDN w:val="0"/>
              <w:adjustRightInd w:val="0"/>
              <w:ind w:right="144"/>
              <w:rPr>
                <w:sz w:val="20"/>
              </w:rPr>
            </w:pPr>
            <w:r>
              <w:rPr>
                <w:sz w:val="20"/>
              </w:rPr>
              <w:t>LIN~1~SH~EL~SH~CE~SH~HU~SH~MVI</w:t>
            </w:r>
          </w:p>
          <w:p w:rsidR="00520150" w:rsidRDefault="00520150">
            <w:pPr>
              <w:autoSpaceDE w:val="0"/>
              <w:autoSpaceDN w:val="0"/>
              <w:adjustRightInd w:val="0"/>
              <w:ind w:right="144"/>
              <w:rPr>
                <w:sz w:val="20"/>
              </w:rPr>
            </w:pPr>
            <w:r>
              <w:rPr>
                <w:sz w:val="20"/>
              </w:rPr>
              <w:t xml:space="preserve">   Move In with Historical Usage Request</w:t>
            </w:r>
          </w:p>
          <w:p w:rsidR="00520150" w:rsidRDefault="00520150">
            <w:pPr>
              <w:autoSpaceDE w:val="0"/>
              <w:autoSpaceDN w:val="0"/>
              <w:adjustRightInd w:val="0"/>
              <w:ind w:right="144"/>
              <w:rPr>
                <w:sz w:val="20"/>
              </w:rPr>
            </w:pPr>
            <w:r>
              <w:rPr>
                <w:sz w:val="20"/>
              </w:rPr>
              <w:t xml:space="preserve">LIN~1~SH~EL~SH~CE~SH~MVI~SH~HI </w:t>
            </w:r>
          </w:p>
          <w:p w:rsidR="00520150" w:rsidRDefault="00520150">
            <w:pPr>
              <w:autoSpaceDE w:val="0"/>
              <w:autoSpaceDN w:val="0"/>
              <w:adjustRightInd w:val="0"/>
              <w:ind w:right="144"/>
              <w:rPr>
                <w:sz w:val="20"/>
              </w:rPr>
            </w:pPr>
            <w:r>
              <w:rPr>
                <w:sz w:val="20"/>
              </w:rPr>
              <w:t>LIN~1~SH~EL~SH~CE~SH~HI~SH~MVI</w:t>
            </w:r>
          </w:p>
          <w:p w:rsidR="00520150" w:rsidRDefault="00520150">
            <w:pPr>
              <w:autoSpaceDE w:val="0"/>
              <w:autoSpaceDN w:val="0"/>
              <w:adjustRightInd w:val="0"/>
              <w:ind w:right="144"/>
              <w:rPr>
                <w:sz w:val="20"/>
              </w:rPr>
            </w:pPr>
            <w:r>
              <w:rPr>
                <w:sz w:val="20"/>
              </w:rPr>
              <w:t xml:space="preserve">   Move In with Detail Historical Interval Usage Request</w:t>
            </w:r>
          </w:p>
          <w:p w:rsidR="00520150" w:rsidRDefault="00520150">
            <w:pPr>
              <w:autoSpaceDE w:val="0"/>
              <w:autoSpaceDN w:val="0"/>
              <w:adjustRightInd w:val="0"/>
              <w:ind w:right="144"/>
              <w:rPr>
                <w:sz w:val="20"/>
              </w:rPr>
            </w:pPr>
            <w:r>
              <w:rPr>
                <w:sz w:val="20"/>
              </w:rPr>
              <w:t xml:space="preserve">LIN~1~SH~EL~SH~CE~SH~MVO </w:t>
            </w:r>
          </w:p>
          <w:p w:rsidR="00520150" w:rsidRDefault="00520150">
            <w:pPr>
              <w:autoSpaceDE w:val="0"/>
              <w:autoSpaceDN w:val="0"/>
              <w:adjustRightInd w:val="0"/>
              <w:ind w:right="144"/>
              <w:rPr>
                <w:sz w:val="20"/>
              </w:rPr>
            </w:pPr>
            <w:r>
              <w:rPr>
                <w:sz w:val="20"/>
              </w:rPr>
              <w:t xml:space="preserve">   Move Out sent to TDSP when there is a switch to CSA CR</w:t>
            </w:r>
          </w:p>
          <w:p w:rsidR="00520150" w:rsidRDefault="00520150">
            <w:pPr>
              <w:autoSpaceDE w:val="0"/>
              <w:autoSpaceDN w:val="0"/>
              <w:adjustRightInd w:val="0"/>
              <w:ind w:right="144"/>
              <w:rPr>
                <w:sz w:val="20"/>
              </w:rPr>
            </w:pPr>
            <w:r>
              <w:rPr>
                <w:sz w:val="20"/>
              </w:rPr>
              <w:t>LIN~1~SH~EL~SH~CE~SH~SW~SH~HI</w:t>
            </w:r>
          </w:p>
          <w:p w:rsidR="00520150" w:rsidRDefault="00520150">
            <w:pPr>
              <w:autoSpaceDE w:val="0"/>
              <w:autoSpaceDN w:val="0"/>
              <w:adjustRightInd w:val="0"/>
              <w:ind w:right="144"/>
              <w:rPr>
                <w:sz w:val="20"/>
              </w:rPr>
            </w:pPr>
            <w:r>
              <w:rPr>
                <w:sz w:val="20"/>
              </w:rPr>
              <w:t>LIN~1~SH~EL~SH~CE~SH~HI~SH~SW</w:t>
            </w:r>
          </w:p>
          <w:p w:rsidR="00520150" w:rsidRDefault="00520150">
            <w:pPr>
              <w:autoSpaceDE w:val="0"/>
              <w:autoSpaceDN w:val="0"/>
              <w:adjustRightInd w:val="0"/>
              <w:ind w:right="144"/>
              <w:rPr>
                <w:sz w:val="20"/>
              </w:rPr>
            </w:pPr>
            <w:r>
              <w:rPr>
                <w:sz w:val="20"/>
              </w:rPr>
              <w:t xml:space="preserve">   ERCOT generated Transfer to CR with a Self Selected Switch with Historical Interval Usage Requested</w:t>
            </w:r>
          </w:p>
          <w:p w:rsidR="00520150" w:rsidRDefault="00520150">
            <w:pPr>
              <w:autoSpaceDE w:val="0"/>
              <w:autoSpaceDN w:val="0"/>
              <w:adjustRightInd w:val="0"/>
              <w:ind w:right="144"/>
              <w:rPr>
                <w:sz w:val="20"/>
              </w:rPr>
            </w:pPr>
            <w:r>
              <w:rPr>
                <w:sz w:val="20"/>
              </w:rPr>
              <w:t xml:space="preserve">LIN~1~SH~EL~SH~CE~SH~HI </w:t>
            </w:r>
          </w:p>
          <w:p w:rsidR="00520150" w:rsidRDefault="00520150">
            <w:pPr>
              <w:autoSpaceDE w:val="0"/>
              <w:autoSpaceDN w:val="0"/>
              <w:adjustRightInd w:val="0"/>
              <w:ind w:right="144"/>
              <w:rPr>
                <w:sz w:val="20"/>
              </w:rPr>
            </w:pPr>
            <w:r>
              <w:rPr>
                <w:sz w:val="20"/>
              </w:rPr>
              <w:t xml:space="preserve">    ERCOT initiated Acquisition Transfer to CR with a Standard Switch with Historical    </w:t>
            </w:r>
          </w:p>
          <w:p w:rsidR="00520150" w:rsidRDefault="00520150">
            <w:pPr>
              <w:autoSpaceDE w:val="0"/>
              <w:autoSpaceDN w:val="0"/>
              <w:adjustRightInd w:val="0"/>
              <w:ind w:right="144"/>
              <w:rPr>
                <w:sz w:val="20"/>
              </w:rPr>
            </w:pPr>
            <w:r>
              <w:rPr>
                <w:sz w:val="20"/>
              </w:rPr>
              <w:t xml:space="preserve">    Interval Usage request</w:t>
            </w:r>
          </w:p>
          <w:p w:rsidR="00520150" w:rsidRDefault="00520150">
            <w:pPr>
              <w:autoSpaceDE w:val="0"/>
              <w:autoSpaceDN w:val="0"/>
              <w:adjustRightInd w:val="0"/>
              <w:ind w:right="144"/>
              <w:rPr>
                <w:sz w:val="20"/>
              </w:rPr>
            </w:pPr>
            <w:r>
              <w:rPr>
                <w:sz w:val="20"/>
              </w:rPr>
              <w:t>LIN~1~SH~EL~SH~CE~SH~SW~SH~HI</w:t>
            </w:r>
          </w:p>
          <w:p w:rsidR="00520150" w:rsidRDefault="00520150">
            <w:pPr>
              <w:autoSpaceDE w:val="0"/>
              <w:autoSpaceDN w:val="0"/>
              <w:adjustRightInd w:val="0"/>
              <w:ind w:right="144"/>
              <w:rPr>
                <w:sz w:val="20"/>
              </w:rPr>
            </w:pPr>
            <w:r>
              <w:rPr>
                <w:sz w:val="20"/>
              </w:rPr>
              <w:t>LIN~1~SH~EL~SH~CE~SH~HI~SH~SW</w:t>
            </w:r>
          </w:p>
          <w:p w:rsidR="00520150" w:rsidRDefault="00520150">
            <w:pPr>
              <w:autoSpaceDE w:val="0"/>
              <w:autoSpaceDN w:val="0"/>
              <w:adjustRightInd w:val="0"/>
              <w:ind w:right="144"/>
              <w:rPr>
                <w:sz w:val="20"/>
              </w:rPr>
            </w:pPr>
            <w:r>
              <w:rPr>
                <w:sz w:val="20"/>
              </w:rPr>
              <w:t xml:space="preserve">   ERCOT initiated  Acquisition Transfer to CR with a Self Selected switch with</w:t>
            </w:r>
          </w:p>
          <w:p w:rsidR="00520150" w:rsidRDefault="00520150">
            <w:pPr>
              <w:autoSpaceDE w:val="0"/>
              <w:autoSpaceDN w:val="0"/>
              <w:adjustRightInd w:val="0"/>
              <w:ind w:right="144"/>
            </w:pPr>
            <w:r>
              <w:rPr>
                <w:sz w:val="20"/>
              </w:rPr>
              <w:t xml:space="preserve">   Historical Interval Usage request</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Assigned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1/20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Alphanumeric characters assigned for differentiation within a transaction set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type/source of the descriptive number used in Product/Service ID (234)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Requested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1/48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Identifying number for a product or service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Commodity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EL</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Electric Service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type/source of the descriptive number used in Product/Service ID (234)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Requested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LIN05</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1/48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Identifying number for a product or service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Energy Services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type/source of the descriptive number used in Product/Service ID (234)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Requested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LIN07</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1/48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Identifying number for a product or service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Interval Usage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Request to obtain Historical Interval Usage for this premise by interval.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the intervals are available, the TDSP will send the 867_02 Historical Usage, containing the following two PTD Loops:</w:t>
            </w:r>
          </w:p>
          <w:p w:rsidR="00520150" w:rsidRDefault="00520150">
            <w:pPr>
              <w:autoSpaceDE w:val="0"/>
              <w:autoSpaceDN w:val="0"/>
              <w:adjustRightInd w:val="0"/>
              <w:ind w:right="144"/>
              <w:rPr>
                <w:sz w:val="20"/>
              </w:rPr>
            </w:pPr>
            <w:r>
              <w:rPr>
                <w:sz w:val="20"/>
              </w:rPr>
              <w:lastRenderedPageBreak/>
              <w:t xml:space="preserve">     PTD~BO (Interval Summary) </w:t>
            </w:r>
          </w:p>
          <w:p w:rsidR="00520150" w:rsidRDefault="00520150">
            <w:pPr>
              <w:autoSpaceDE w:val="0"/>
              <w:autoSpaceDN w:val="0"/>
              <w:adjustRightInd w:val="0"/>
              <w:ind w:right="144"/>
              <w:rPr>
                <w:sz w:val="20"/>
              </w:rPr>
            </w:pPr>
            <w:r>
              <w:rPr>
                <w:sz w:val="20"/>
              </w:rPr>
              <w:t xml:space="preserve">     PTD~PM (Interval Detail)</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 along with a status code REF~1P~HIU:</w:t>
            </w:r>
          </w:p>
          <w:p w:rsidR="00520150" w:rsidRDefault="00520150">
            <w:pPr>
              <w:autoSpaceDE w:val="0"/>
              <w:autoSpaceDN w:val="0"/>
              <w:adjustRightInd w:val="0"/>
              <w:ind w:right="144"/>
              <w:rPr>
                <w:sz w:val="20"/>
              </w:rPr>
            </w:pPr>
            <w:r>
              <w:rPr>
                <w:sz w:val="20"/>
              </w:rPr>
              <w:t xml:space="preserve">     PTD~BD (Unmetered Services)</w:t>
            </w:r>
          </w:p>
          <w:p w:rsidR="00520150" w:rsidRDefault="00520150">
            <w:pPr>
              <w:autoSpaceDE w:val="0"/>
              <w:autoSpaceDN w:val="0"/>
              <w:adjustRightInd w:val="0"/>
              <w:ind w:right="144"/>
              <w:rPr>
                <w:sz w:val="20"/>
              </w:rPr>
            </w:pPr>
            <w:r>
              <w:rPr>
                <w:sz w:val="20"/>
              </w:rPr>
              <w:t xml:space="preserve">     PTD~BO (Interval Summary) </w:t>
            </w:r>
          </w:p>
          <w:p w:rsidR="00520150" w:rsidRDefault="00520150">
            <w:pPr>
              <w:autoSpaceDE w:val="0"/>
              <w:autoSpaceDN w:val="0"/>
              <w:adjustRightInd w:val="0"/>
              <w:ind w:right="144"/>
            </w:pPr>
            <w:r>
              <w:rPr>
                <w:sz w:val="20"/>
              </w:rPr>
              <w:t xml:space="preserve">     PTD~PL (Non-Interval Detail)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Summarized Usage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rsidR="00520150" w:rsidRDefault="00520150">
            <w:pPr>
              <w:autoSpaceDE w:val="0"/>
              <w:autoSpaceDN w:val="0"/>
              <w:adjustRightInd w:val="0"/>
              <w:ind w:right="144"/>
              <w:rPr>
                <w:sz w:val="20"/>
              </w:rPr>
            </w:pPr>
            <w:r>
              <w:rPr>
                <w:sz w:val="20"/>
              </w:rPr>
              <w:t xml:space="preserve">     PTD~BD (Unmetered Services)</w:t>
            </w:r>
          </w:p>
          <w:p w:rsidR="00520150" w:rsidRDefault="00520150">
            <w:pPr>
              <w:autoSpaceDE w:val="0"/>
              <w:autoSpaceDN w:val="0"/>
              <w:adjustRightInd w:val="0"/>
              <w:ind w:right="144"/>
              <w:rPr>
                <w:sz w:val="20"/>
              </w:rPr>
            </w:pPr>
            <w:r>
              <w:rPr>
                <w:sz w:val="20"/>
              </w:rPr>
              <w:t xml:space="preserve">     PTD~BO (Interval Summary) </w:t>
            </w:r>
          </w:p>
          <w:p w:rsidR="00520150" w:rsidRDefault="00520150">
            <w:pPr>
              <w:autoSpaceDE w:val="0"/>
              <w:autoSpaceDN w:val="0"/>
              <w:adjustRightInd w:val="0"/>
              <w:ind w:right="144"/>
            </w:pPr>
            <w:r>
              <w:rPr>
                <w:sz w:val="20"/>
              </w:rPr>
              <w:t xml:space="preserve">     PTD~PL (Non-Interval Detail)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Move In</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Request for a customer enrollment when a new customer moves into a premise.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Move Out</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Notification that the customer is moving out of the premise.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SW</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Read for Self Selected Switch</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Request for a special meter read for a customer to switch Self Selected, i.e., not at the next, regularly scheduled meter read.  </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LIN08</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type/source of the descriptive number used in Product/Service ID (234)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Requested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LIN09</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1/48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Identifying number for a product or service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Interval Usage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Summarized Usage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Move In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Move Out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SW</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Read for Self Selected Switch</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9" w:name="book10"/>
      <w:bookmarkEnd w:id="9"/>
      <w:r>
        <w:rPr>
          <w:b/>
          <w:sz w:val="20"/>
        </w:rPr>
        <w:lastRenderedPageBreak/>
        <w:tab/>
        <w:t>Segment:</w:t>
      </w:r>
      <w:r>
        <w:rPr>
          <w:b/>
          <w:sz w:val="20"/>
        </w:rPr>
        <w:tab/>
      </w:r>
      <w:r>
        <w:rPr>
          <w:b/>
          <w:sz w:val="40"/>
        </w:rPr>
        <w:t xml:space="preserve">ASI </w:t>
      </w:r>
      <w:r>
        <w:rPr>
          <w:b/>
          <w:sz w:val="20"/>
        </w:rPr>
        <w:t>Action or Status Indicator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rsidR="00520150" w:rsidRPr="00A91E2D" w:rsidRDefault="00520150">
      <w:pPr>
        <w:tabs>
          <w:tab w:val="right" w:pos="1800"/>
          <w:tab w:val="left" w:pos="2160"/>
          <w:tab w:val="left" w:pos="2520"/>
        </w:tabs>
        <w:autoSpaceDE w:val="0"/>
        <w:autoSpaceDN w:val="0"/>
        <w:adjustRightInd w:val="0"/>
        <w:ind w:left="2520" w:hanging="2520"/>
        <w:rPr>
          <w:sz w:val="20"/>
        </w:rPr>
      </w:pPr>
      <w:r>
        <w:rPr>
          <w:sz w:val="20"/>
        </w:rPr>
        <w:tab/>
      </w:r>
      <w:r w:rsidRPr="00A91E2D">
        <w:rPr>
          <w:b/>
          <w:sz w:val="20"/>
        </w:rPr>
        <w:t>Syntax Notes:</w:t>
      </w:r>
    </w:p>
    <w:p w:rsidR="00520150" w:rsidRPr="00A91E2D" w:rsidRDefault="00520150">
      <w:pPr>
        <w:tabs>
          <w:tab w:val="right" w:pos="1800"/>
          <w:tab w:val="left" w:pos="2160"/>
          <w:tab w:val="left" w:pos="2520"/>
        </w:tabs>
        <w:autoSpaceDE w:val="0"/>
        <w:autoSpaceDN w:val="0"/>
        <w:adjustRightInd w:val="0"/>
        <w:ind w:left="2520" w:hanging="2520"/>
        <w:rPr>
          <w:sz w:val="20"/>
        </w:rPr>
      </w:pPr>
      <w:r w:rsidRPr="00A91E2D">
        <w:rPr>
          <w:sz w:val="20"/>
        </w:rPr>
        <w:tab/>
      </w:r>
      <w:r w:rsidRPr="00A91E2D">
        <w:rPr>
          <w:b/>
          <w:sz w:val="20"/>
        </w:rPr>
        <w:t>Semantic Notes:</w:t>
      </w:r>
    </w:p>
    <w:p w:rsidR="00520150" w:rsidRPr="00A91E2D" w:rsidRDefault="00520150">
      <w:pPr>
        <w:tabs>
          <w:tab w:val="right" w:pos="1800"/>
          <w:tab w:val="left" w:pos="2160"/>
          <w:tab w:val="left" w:pos="2520"/>
        </w:tabs>
        <w:autoSpaceDE w:val="0"/>
        <w:autoSpaceDN w:val="0"/>
        <w:adjustRightInd w:val="0"/>
        <w:ind w:left="2520" w:hanging="2520"/>
        <w:rPr>
          <w:sz w:val="20"/>
        </w:rPr>
      </w:pPr>
      <w:r w:rsidRPr="00A91E2D">
        <w:rPr>
          <w:sz w:val="20"/>
        </w:rPr>
        <w:tab/>
      </w:r>
      <w:r w:rsidRPr="00A91E2D">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Identifies the action to be taken or the status of a requested action for the service identified in the LIN segment.</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ASI~WQ~101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ASI01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Action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indicating type of action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Reject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Accept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ASI02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Maintenance Type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3/3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specific type of item maintenance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101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Change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Switch CR Notification</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0" w:name="book11"/>
      <w:bookmarkEnd w:id="10"/>
      <w:r>
        <w:rPr>
          <w:b/>
          <w:sz w:val="20"/>
        </w:rPr>
        <w:lastRenderedPageBreak/>
        <w:tab/>
        <w:t>Segment:</w:t>
      </w:r>
      <w:r>
        <w:rPr>
          <w:b/>
          <w:sz w:val="20"/>
        </w:rPr>
        <w:tab/>
      </w:r>
      <w:r>
        <w:rPr>
          <w:b/>
          <w:sz w:val="40"/>
        </w:rPr>
        <w:t xml:space="preserve">REF </w:t>
      </w:r>
      <w:r>
        <w:rPr>
          <w:b/>
          <w:sz w:val="20"/>
        </w:rPr>
        <w:t>Reference Identification (AMS Indicator)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when meter is a provisioned AMS meter at ERCOT.</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r>
              <w:rPr>
                <w:sz w:val="20"/>
              </w:rPr>
              <w:t xml:space="preserve"> </w:t>
            </w: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AMS Indicator is used to identify a meter that has a Load Profile of AMS and is provisioned at ERCOT. Only one REF~MR segment will be sent per transaction.</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REF~MR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REF~MR~AMSM</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Merchandise Type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Indication that an AMS meter has been installed and provisioned at the premise for this ESI ID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AMSM</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AMS Manual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ESI ID has provisioned AMS meter without remote connect and disconnect capability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AMSR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AMS Remote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ESI ID has provisioned AMS meter with remote connect and disconnect capability </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1" w:name="book12"/>
      <w:bookmarkEnd w:id="11"/>
      <w:r>
        <w:rPr>
          <w:b/>
          <w:sz w:val="20"/>
        </w:rPr>
        <w:lastRenderedPageBreak/>
        <w:tab/>
        <w:t>Segment:</w:t>
      </w:r>
      <w:r>
        <w:rPr>
          <w:b/>
          <w:sz w:val="20"/>
        </w:rPr>
        <w:tab/>
      </w:r>
      <w:r>
        <w:rPr>
          <w:b/>
          <w:sz w:val="40"/>
        </w:rPr>
        <w:t xml:space="preserve">REF </w:t>
      </w:r>
      <w:r>
        <w:rPr>
          <w:b/>
          <w:sz w:val="20"/>
        </w:rPr>
        <w:t>Reference Identification (Status Reason)</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when status information must be conveyed.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Pr="00A91E2D" w:rsidRDefault="00520150">
            <w:pPr>
              <w:autoSpaceDE w:val="0"/>
              <w:autoSpaceDN w:val="0"/>
              <w:adjustRightInd w:val="0"/>
              <w:ind w:right="144"/>
            </w:pPr>
            <w:r w:rsidRPr="00A91E2D">
              <w:rPr>
                <w:sz w:val="20"/>
              </w:rPr>
              <w:t>REF~1P~HUU~HISTORICAL USAGE UNAVAILABLE</w:t>
            </w:r>
          </w:p>
        </w:tc>
      </w:tr>
    </w:tbl>
    <w:p w:rsidR="00520150" w:rsidRPr="00A91E2D"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Accessorial Status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Used on the response when the request is accepted, and additional status information must be provided.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A13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Other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Explanation Required in REF03. </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HIU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Interval Usage Unavailable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Summarized Historical Usage will be provided in the TX SET 867_02 Historical Usage transaction.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HUU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Usage Unavailable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No Historical Usage Available for this ESI ID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W09</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Self Selected meter reading cannot be performed.</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will be read on the normal, on-cycle read date.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W11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Self Selected meter read will occur on a date other than the requested date, as identified in DTM~150.</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meter read date must be before the next scheduled meter read.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Used to further describe the reason code sent in REF02. Code "A13" requires a text explanation in this element.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2" w:name="book13"/>
      <w:bookmarkEnd w:id="12"/>
      <w:r>
        <w:rPr>
          <w:b/>
          <w:sz w:val="20"/>
        </w:rPr>
        <w:lastRenderedPageBreak/>
        <w:tab/>
        <w:t>Segment:</w:t>
      </w:r>
      <w:r>
        <w:rPr>
          <w:b/>
          <w:sz w:val="20"/>
        </w:rPr>
        <w:tab/>
      </w:r>
      <w:r>
        <w:rPr>
          <w:b/>
          <w:sz w:val="40"/>
        </w:rPr>
        <w:t xml:space="preserve">REF </w:t>
      </w:r>
      <w:r>
        <w:rPr>
          <w:b/>
          <w:sz w:val="20"/>
        </w:rPr>
        <w:t>Reference Identification (Rejection Reason)</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More than one rejection reason code may be sent by repeating the REF~7G segment.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Accept Response: Not Used    </w:t>
            </w:r>
          </w:p>
          <w:p w:rsidR="00520150" w:rsidRDefault="00520150">
            <w:pPr>
              <w:autoSpaceDE w:val="0"/>
              <w:autoSpaceDN w:val="0"/>
              <w:adjustRightInd w:val="0"/>
              <w:ind w:right="144"/>
              <w:rPr>
                <w:sz w:val="20"/>
              </w:rPr>
            </w:pPr>
            <w:r>
              <w:rPr>
                <w:sz w:val="20"/>
              </w:rPr>
              <w:t>Reject Response: 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REF~7G~A13~ADDITIONAL REASON TEXT HERE</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rsidTr="00297D2A">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3"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20"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rsidTr="00297D2A">
        <w:trPr>
          <w:gridAfter w:val="1"/>
          <w:wAfter w:w="331"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9"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7G</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Data Quality Reject Reason</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Reject reasons associated with a reject status notification.</w:t>
            </w:r>
          </w:p>
        </w:tc>
      </w:tr>
      <w:tr w:rsidR="00520150" w:rsidTr="00297D2A">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3"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20"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rsidTr="00297D2A">
        <w:trPr>
          <w:gridAfter w:val="1"/>
          <w:wAfter w:w="331"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9"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008</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ESI ID Exists But is Not Active</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Retired</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017</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Service Terminated because Service Provider went Out of Business</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Received initiating TX SET transaction from CR that is exiting the Market. For ERCOT use Only.</w:t>
            </w:r>
            <w:bookmarkStart w:id="13" w:name="_GoBack"/>
            <w:bookmarkEnd w:id="13"/>
          </w:p>
        </w:tc>
      </w:tr>
      <w:tr w:rsidR="009E30BA" w:rsidTr="00297D2A">
        <w:trPr>
          <w:gridAfter w:val="1"/>
          <w:wAfter w:w="331" w:type="dxa"/>
          <w:ins w:id="14" w:author="Thurman, Kathryn" w:date="2021-01-20T15:59:00Z"/>
        </w:trPr>
        <w:tc>
          <w:tcPr>
            <w:tcW w:w="3168" w:type="dxa"/>
            <w:gridSpan w:val="4"/>
            <w:tcBorders>
              <w:top w:val="nil"/>
              <w:left w:val="nil"/>
              <w:bottom w:val="nil"/>
              <w:right w:val="nil"/>
            </w:tcBorders>
          </w:tcPr>
          <w:p w:rsidR="009E30BA" w:rsidRDefault="009E30BA" w:rsidP="009E30BA">
            <w:pPr>
              <w:autoSpaceDE w:val="0"/>
              <w:autoSpaceDN w:val="0"/>
              <w:adjustRightInd w:val="0"/>
              <w:ind w:right="144"/>
              <w:rPr>
                <w:ins w:id="15" w:author="Thurman, Kathryn" w:date="2021-01-20T15:59:00Z"/>
              </w:rPr>
            </w:pPr>
            <w:ins w:id="16" w:author="Thurman, Kathryn" w:date="2021-01-20T15:59:00Z">
              <w:r>
                <w:rPr>
                  <w:sz w:val="20"/>
                </w:rPr>
                <w:t xml:space="preserve"> </w:t>
              </w:r>
            </w:ins>
          </w:p>
        </w:tc>
        <w:tc>
          <w:tcPr>
            <w:tcW w:w="1367" w:type="dxa"/>
            <w:tcBorders>
              <w:top w:val="nil"/>
              <w:left w:val="nil"/>
              <w:bottom w:val="nil"/>
              <w:right w:val="nil"/>
            </w:tcBorders>
          </w:tcPr>
          <w:p w:rsidR="009E30BA" w:rsidRDefault="009E30BA" w:rsidP="009E30BA">
            <w:pPr>
              <w:autoSpaceDE w:val="0"/>
              <w:autoSpaceDN w:val="0"/>
              <w:adjustRightInd w:val="0"/>
              <w:ind w:right="144"/>
              <w:rPr>
                <w:ins w:id="17" w:author="Thurman, Kathryn" w:date="2021-01-20T15:59:00Z"/>
              </w:rPr>
            </w:pPr>
            <w:ins w:id="18" w:author="Thurman, Kathryn" w:date="2021-01-20T15:59:00Z">
              <w:r>
                <w:rPr>
                  <w:sz w:val="20"/>
                </w:rPr>
                <w:t>090</w:t>
              </w:r>
            </w:ins>
          </w:p>
        </w:tc>
        <w:tc>
          <w:tcPr>
            <w:tcW w:w="145" w:type="dxa"/>
            <w:tcBorders>
              <w:top w:val="nil"/>
              <w:left w:val="nil"/>
              <w:bottom w:val="nil"/>
              <w:right w:val="nil"/>
            </w:tcBorders>
          </w:tcPr>
          <w:p w:rsidR="009E30BA" w:rsidRDefault="009E30BA" w:rsidP="009E30BA">
            <w:pPr>
              <w:autoSpaceDE w:val="0"/>
              <w:autoSpaceDN w:val="0"/>
              <w:adjustRightInd w:val="0"/>
              <w:ind w:right="144"/>
              <w:rPr>
                <w:ins w:id="19" w:author="Thurman, Kathryn" w:date="2021-01-20T15:59:00Z"/>
              </w:rPr>
            </w:pPr>
          </w:p>
        </w:tc>
        <w:tc>
          <w:tcPr>
            <w:tcW w:w="4829" w:type="dxa"/>
            <w:gridSpan w:val="5"/>
            <w:tcBorders>
              <w:top w:val="nil"/>
              <w:left w:val="nil"/>
              <w:bottom w:val="nil"/>
              <w:right w:val="nil"/>
            </w:tcBorders>
          </w:tcPr>
          <w:p w:rsidR="009E30BA" w:rsidRDefault="009E30BA" w:rsidP="009E30BA">
            <w:pPr>
              <w:autoSpaceDE w:val="0"/>
              <w:autoSpaceDN w:val="0"/>
              <w:adjustRightInd w:val="0"/>
              <w:ind w:right="144"/>
              <w:rPr>
                <w:ins w:id="20" w:author="Thurman, Kathryn" w:date="2021-01-20T15:59:00Z"/>
              </w:rPr>
            </w:pPr>
            <w:ins w:id="21" w:author="Thurman, Kathryn" w:date="2021-01-20T16:00:00Z">
              <w:r w:rsidRPr="009E30BA">
                <w:rPr>
                  <w:sz w:val="20"/>
                </w:rPr>
                <w:t>Greater than 90 in the future</w:t>
              </w:r>
            </w:ins>
          </w:p>
        </w:tc>
      </w:tr>
      <w:tr w:rsidR="009E30BA" w:rsidTr="00297D2A">
        <w:trPr>
          <w:gridAfter w:val="2"/>
          <w:wAfter w:w="474" w:type="dxa"/>
          <w:ins w:id="22" w:author="Thurman, Kathryn" w:date="2021-01-20T15:59:00Z"/>
        </w:trPr>
        <w:tc>
          <w:tcPr>
            <w:tcW w:w="4680" w:type="dxa"/>
            <w:gridSpan w:val="6"/>
            <w:tcBorders>
              <w:top w:val="nil"/>
              <w:left w:val="nil"/>
              <w:bottom w:val="nil"/>
              <w:right w:val="nil"/>
            </w:tcBorders>
          </w:tcPr>
          <w:p w:rsidR="009E30BA" w:rsidRDefault="009E30BA" w:rsidP="009E30BA">
            <w:pPr>
              <w:autoSpaceDE w:val="0"/>
              <w:autoSpaceDN w:val="0"/>
              <w:adjustRightInd w:val="0"/>
              <w:ind w:right="144"/>
              <w:rPr>
                <w:ins w:id="23" w:author="Thurman, Kathryn" w:date="2021-01-20T15:59:00Z"/>
              </w:rPr>
            </w:pPr>
          </w:p>
        </w:tc>
        <w:tc>
          <w:tcPr>
            <w:tcW w:w="4686" w:type="dxa"/>
            <w:gridSpan w:val="4"/>
            <w:tcBorders>
              <w:top w:val="nil"/>
              <w:left w:val="nil"/>
              <w:bottom w:val="nil"/>
              <w:right w:val="nil"/>
            </w:tcBorders>
            <w:shd w:val="pct20" w:color="auto" w:fill="auto"/>
          </w:tcPr>
          <w:p w:rsidR="009E30BA" w:rsidRDefault="009E30BA" w:rsidP="009E30BA">
            <w:pPr>
              <w:autoSpaceDE w:val="0"/>
              <w:autoSpaceDN w:val="0"/>
              <w:adjustRightInd w:val="0"/>
              <w:ind w:right="144"/>
              <w:rPr>
                <w:ins w:id="24" w:author="Thurman, Kathryn" w:date="2021-01-20T15:59:00Z"/>
              </w:rPr>
            </w:pPr>
            <w:ins w:id="25" w:author="Thurman, Kathryn" w:date="2021-01-20T16:00:00Z">
              <w:r w:rsidRPr="009E30BA">
                <w:rPr>
                  <w:sz w:val="20"/>
                </w:rPr>
                <w:t>Transaction requested a date greater than 90 days in the future</w:t>
              </w:r>
            </w:ins>
            <w:ins w:id="26" w:author="Thurman, Kathryn" w:date="2021-01-20T16:01:00Z">
              <w:r>
                <w:rPr>
                  <w:sz w:val="20"/>
                </w:rPr>
                <w:t>.</w:t>
              </w:r>
            </w:ins>
          </w:p>
        </w:tc>
      </w:tr>
      <w:tr w:rsidR="009E30BA" w:rsidTr="00297D2A">
        <w:trPr>
          <w:gridAfter w:val="1"/>
          <w:wAfter w:w="331" w:type="dxa"/>
          <w:ins w:id="27" w:author="Thurman, Kathryn" w:date="2021-01-20T15:59:00Z"/>
        </w:trPr>
        <w:tc>
          <w:tcPr>
            <w:tcW w:w="3168" w:type="dxa"/>
            <w:gridSpan w:val="4"/>
            <w:tcBorders>
              <w:top w:val="nil"/>
              <w:left w:val="nil"/>
              <w:bottom w:val="nil"/>
              <w:right w:val="nil"/>
            </w:tcBorders>
          </w:tcPr>
          <w:p w:rsidR="009E30BA" w:rsidRDefault="009E30BA" w:rsidP="009E30BA">
            <w:pPr>
              <w:autoSpaceDE w:val="0"/>
              <w:autoSpaceDN w:val="0"/>
              <w:adjustRightInd w:val="0"/>
              <w:ind w:right="144"/>
              <w:rPr>
                <w:ins w:id="28" w:author="Thurman, Kathryn" w:date="2021-01-20T15:59:00Z"/>
              </w:rPr>
            </w:pPr>
            <w:ins w:id="29" w:author="Thurman, Kathryn" w:date="2021-01-20T15:59:00Z">
              <w:r>
                <w:rPr>
                  <w:sz w:val="20"/>
                </w:rPr>
                <w:t xml:space="preserve"> </w:t>
              </w:r>
            </w:ins>
          </w:p>
        </w:tc>
        <w:tc>
          <w:tcPr>
            <w:tcW w:w="1367" w:type="dxa"/>
            <w:tcBorders>
              <w:top w:val="nil"/>
              <w:left w:val="nil"/>
              <w:bottom w:val="nil"/>
              <w:right w:val="nil"/>
            </w:tcBorders>
          </w:tcPr>
          <w:p w:rsidR="009E30BA" w:rsidRDefault="009E30BA" w:rsidP="009E30BA">
            <w:pPr>
              <w:autoSpaceDE w:val="0"/>
              <w:autoSpaceDN w:val="0"/>
              <w:adjustRightInd w:val="0"/>
              <w:ind w:right="144"/>
              <w:rPr>
                <w:ins w:id="30" w:author="Thurman, Kathryn" w:date="2021-01-20T15:59:00Z"/>
              </w:rPr>
            </w:pPr>
            <w:ins w:id="31" w:author="Thurman, Kathryn" w:date="2021-01-20T15:59:00Z">
              <w:r>
                <w:rPr>
                  <w:sz w:val="20"/>
                </w:rPr>
                <w:t>270</w:t>
              </w:r>
            </w:ins>
          </w:p>
        </w:tc>
        <w:tc>
          <w:tcPr>
            <w:tcW w:w="145" w:type="dxa"/>
            <w:tcBorders>
              <w:top w:val="nil"/>
              <w:left w:val="nil"/>
              <w:bottom w:val="nil"/>
              <w:right w:val="nil"/>
            </w:tcBorders>
          </w:tcPr>
          <w:p w:rsidR="009E30BA" w:rsidRDefault="009E30BA" w:rsidP="009E30BA">
            <w:pPr>
              <w:autoSpaceDE w:val="0"/>
              <w:autoSpaceDN w:val="0"/>
              <w:adjustRightInd w:val="0"/>
              <w:ind w:right="144"/>
              <w:rPr>
                <w:ins w:id="32" w:author="Thurman, Kathryn" w:date="2021-01-20T15:59:00Z"/>
              </w:rPr>
            </w:pPr>
          </w:p>
        </w:tc>
        <w:tc>
          <w:tcPr>
            <w:tcW w:w="4829" w:type="dxa"/>
            <w:gridSpan w:val="5"/>
            <w:tcBorders>
              <w:top w:val="nil"/>
              <w:left w:val="nil"/>
              <w:bottom w:val="nil"/>
              <w:right w:val="nil"/>
            </w:tcBorders>
          </w:tcPr>
          <w:p w:rsidR="009E30BA" w:rsidRDefault="009E30BA" w:rsidP="009E30BA">
            <w:pPr>
              <w:autoSpaceDE w:val="0"/>
              <w:autoSpaceDN w:val="0"/>
              <w:adjustRightInd w:val="0"/>
              <w:ind w:right="144"/>
              <w:rPr>
                <w:ins w:id="33" w:author="Thurman, Kathryn" w:date="2021-01-20T15:59:00Z"/>
              </w:rPr>
            </w:pPr>
            <w:ins w:id="34" w:author="Thurman, Kathryn" w:date="2021-01-20T16:01:00Z">
              <w:r>
                <w:rPr>
                  <w:sz w:val="20"/>
                </w:rPr>
                <w:t>Greater than 270 in the past</w:t>
              </w:r>
            </w:ins>
          </w:p>
        </w:tc>
      </w:tr>
      <w:tr w:rsidR="009E30BA" w:rsidTr="00297D2A">
        <w:trPr>
          <w:gridAfter w:val="2"/>
          <w:wAfter w:w="474" w:type="dxa"/>
          <w:ins w:id="35" w:author="Thurman, Kathryn" w:date="2021-01-20T15:59:00Z"/>
        </w:trPr>
        <w:tc>
          <w:tcPr>
            <w:tcW w:w="4680" w:type="dxa"/>
            <w:gridSpan w:val="6"/>
            <w:tcBorders>
              <w:top w:val="nil"/>
              <w:left w:val="nil"/>
              <w:bottom w:val="nil"/>
              <w:right w:val="nil"/>
            </w:tcBorders>
          </w:tcPr>
          <w:p w:rsidR="009E30BA" w:rsidRDefault="009E30BA" w:rsidP="009E30BA">
            <w:pPr>
              <w:autoSpaceDE w:val="0"/>
              <w:autoSpaceDN w:val="0"/>
              <w:adjustRightInd w:val="0"/>
              <w:ind w:right="144"/>
              <w:rPr>
                <w:ins w:id="36" w:author="Thurman, Kathryn" w:date="2021-01-20T15:59:00Z"/>
              </w:rPr>
            </w:pPr>
          </w:p>
        </w:tc>
        <w:tc>
          <w:tcPr>
            <w:tcW w:w="4686" w:type="dxa"/>
            <w:gridSpan w:val="4"/>
            <w:tcBorders>
              <w:top w:val="nil"/>
              <w:left w:val="nil"/>
              <w:bottom w:val="nil"/>
              <w:right w:val="nil"/>
            </w:tcBorders>
            <w:shd w:val="pct20" w:color="auto" w:fill="auto"/>
          </w:tcPr>
          <w:p w:rsidR="009E30BA" w:rsidRDefault="009E30BA" w:rsidP="009E30BA">
            <w:pPr>
              <w:autoSpaceDE w:val="0"/>
              <w:autoSpaceDN w:val="0"/>
              <w:adjustRightInd w:val="0"/>
              <w:ind w:right="144"/>
              <w:rPr>
                <w:ins w:id="37" w:author="Thurman, Kathryn" w:date="2021-01-20T15:59:00Z"/>
              </w:rPr>
            </w:pPr>
            <w:ins w:id="38" w:author="Thurman, Kathryn" w:date="2021-01-20T16:01:00Z">
              <w:r w:rsidRPr="009E30BA">
                <w:rPr>
                  <w:sz w:val="20"/>
                </w:rPr>
                <w:t xml:space="preserve">Transaction requested a date greater than </w:t>
              </w:r>
              <w:r>
                <w:rPr>
                  <w:sz w:val="20"/>
                </w:rPr>
                <w:t>270</w:t>
              </w:r>
              <w:r w:rsidRPr="009E30BA">
                <w:rPr>
                  <w:sz w:val="20"/>
                </w:rPr>
                <w:t xml:space="preserve"> days in the </w:t>
              </w:r>
              <w:r>
                <w:rPr>
                  <w:sz w:val="20"/>
                </w:rPr>
                <w:t>past.</w:t>
              </w:r>
            </w:ins>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A13</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Other</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Explanation Required in REF03.  </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A76</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ESI ID Invalid or Not Found</w:t>
            </w:r>
          </w:p>
        </w:tc>
      </w:tr>
      <w:tr w:rsidR="009E30BA" w:rsidTr="00297D2A">
        <w:trPr>
          <w:gridAfter w:val="1"/>
          <w:wAfter w:w="331" w:type="dxa"/>
          <w:ins w:id="39" w:author="Thurman, Kathryn" w:date="2021-01-20T16:04:00Z"/>
        </w:trPr>
        <w:tc>
          <w:tcPr>
            <w:tcW w:w="3168" w:type="dxa"/>
            <w:gridSpan w:val="4"/>
            <w:tcBorders>
              <w:top w:val="nil"/>
              <w:left w:val="nil"/>
              <w:bottom w:val="nil"/>
              <w:right w:val="nil"/>
            </w:tcBorders>
          </w:tcPr>
          <w:p w:rsidR="009E30BA" w:rsidRDefault="009E30BA" w:rsidP="009E30BA">
            <w:pPr>
              <w:adjustRightInd w:val="0"/>
              <w:ind w:right="144"/>
              <w:rPr>
                <w:ins w:id="40" w:author="Thurman, Kathryn" w:date="2021-01-20T16:04:00Z"/>
              </w:rPr>
            </w:pPr>
            <w:ins w:id="41" w:author="Thurman, Kathryn" w:date="2021-01-20T16:04:00Z">
              <w:r>
                <w:t xml:space="preserve"> </w:t>
              </w:r>
            </w:ins>
          </w:p>
        </w:tc>
        <w:tc>
          <w:tcPr>
            <w:tcW w:w="1367" w:type="dxa"/>
            <w:tcBorders>
              <w:top w:val="nil"/>
              <w:left w:val="nil"/>
              <w:bottom w:val="nil"/>
              <w:right w:val="nil"/>
            </w:tcBorders>
          </w:tcPr>
          <w:p w:rsidR="009E30BA" w:rsidRDefault="009E30BA" w:rsidP="009E30BA">
            <w:pPr>
              <w:autoSpaceDE w:val="0"/>
              <w:autoSpaceDN w:val="0"/>
              <w:adjustRightInd w:val="0"/>
              <w:ind w:right="144"/>
              <w:rPr>
                <w:ins w:id="42" w:author="Thurman, Kathryn" w:date="2021-01-20T16:04:00Z"/>
              </w:rPr>
            </w:pPr>
            <w:ins w:id="43" w:author="Thurman, Kathryn" w:date="2021-01-20T16:04:00Z">
              <w:r w:rsidRPr="009E30BA">
                <w:rPr>
                  <w:sz w:val="20"/>
                </w:rPr>
                <w:t>A78</w:t>
              </w:r>
            </w:ins>
          </w:p>
        </w:tc>
        <w:tc>
          <w:tcPr>
            <w:tcW w:w="145" w:type="dxa"/>
            <w:tcBorders>
              <w:top w:val="nil"/>
              <w:left w:val="nil"/>
              <w:bottom w:val="nil"/>
              <w:right w:val="nil"/>
            </w:tcBorders>
          </w:tcPr>
          <w:p w:rsidR="009E30BA" w:rsidRDefault="009E30BA" w:rsidP="009E30BA">
            <w:pPr>
              <w:adjustRightInd w:val="0"/>
              <w:ind w:right="144"/>
              <w:rPr>
                <w:ins w:id="44" w:author="Thurman, Kathryn" w:date="2021-01-20T16:04:00Z"/>
              </w:rPr>
            </w:pPr>
          </w:p>
        </w:tc>
        <w:tc>
          <w:tcPr>
            <w:tcW w:w="4829" w:type="dxa"/>
            <w:gridSpan w:val="5"/>
            <w:tcBorders>
              <w:top w:val="nil"/>
              <w:left w:val="nil"/>
              <w:bottom w:val="nil"/>
              <w:right w:val="nil"/>
            </w:tcBorders>
          </w:tcPr>
          <w:p w:rsidR="009E30BA" w:rsidRDefault="009E30BA" w:rsidP="009E30BA">
            <w:pPr>
              <w:autoSpaceDE w:val="0"/>
              <w:autoSpaceDN w:val="0"/>
              <w:adjustRightInd w:val="0"/>
              <w:ind w:right="144"/>
              <w:rPr>
                <w:ins w:id="45" w:author="Thurman, Kathryn" w:date="2021-01-20T16:04:00Z"/>
              </w:rPr>
            </w:pPr>
            <w:ins w:id="46" w:author="Thurman, Kathryn" w:date="2021-01-20T16:04:00Z">
              <w:r w:rsidRPr="009E30BA">
                <w:rPr>
                  <w:sz w:val="20"/>
                </w:rPr>
                <w:t>Item or Service Already Established</w:t>
              </w:r>
            </w:ins>
          </w:p>
        </w:tc>
      </w:tr>
      <w:tr w:rsidR="009E30BA" w:rsidTr="00297D2A">
        <w:trPr>
          <w:gridAfter w:val="2"/>
          <w:wAfter w:w="474" w:type="dxa"/>
          <w:ins w:id="47" w:author="Thurman, Kathryn" w:date="2021-01-20T16:04:00Z"/>
        </w:trPr>
        <w:tc>
          <w:tcPr>
            <w:tcW w:w="4680" w:type="dxa"/>
            <w:gridSpan w:val="6"/>
            <w:tcBorders>
              <w:top w:val="nil"/>
              <w:left w:val="nil"/>
              <w:bottom w:val="nil"/>
              <w:right w:val="nil"/>
            </w:tcBorders>
          </w:tcPr>
          <w:p w:rsidR="009E30BA" w:rsidRDefault="009E30BA" w:rsidP="009E30BA">
            <w:pPr>
              <w:adjustRightInd w:val="0"/>
              <w:ind w:right="144"/>
              <w:rPr>
                <w:ins w:id="48" w:author="Thurman, Kathryn" w:date="2021-01-20T16:04:00Z"/>
              </w:rPr>
            </w:pPr>
          </w:p>
        </w:tc>
        <w:tc>
          <w:tcPr>
            <w:tcW w:w="4686" w:type="dxa"/>
            <w:gridSpan w:val="4"/>
            <w:tcBorders>
              <w:top w:val="nil"/>
              <w:left w:val="nil"/>
              <w:bottom w:val="nil"/>
              <w:right w:val="nil"/>
            </w:tcBorders>
            <w:shd w:val="pct20" w:color="auto" w:fill="auto"/>
          </w:tcPr>
          <w:p w:rsidR="009E30BA" w:rsidRDefault="009E30BA" w:rsidP="009E30BA">
            <w:pPr>
              <w:adjustRightInd w:val="0"/>
              <w:ind w:right="144"/>
              <w:rPr>
                <w:ins w:id="49" w:author="Thurman, Kathryn" w:date="2021-01-20T16:04:00Z"/>
              </w:rPr>
            </w:pPr>
            <w:ins w:id="50" w:author="Thurman, Kathryn" w:date="2021-01-20T16:04:00Z">
              <w:r w:rsidRPr="009E30BA">
                <w:rPr>
                  <w:sz w:val="20"/>
                </w:rPr>
                <w:t>Requested action has already completed.  Used by TDSP and ERCOT only</w:t>
              </w:r>
            </w:ins>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A83</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Invalid or Unauthorized Action</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Information provided was not supported in the Texas SET Standards.</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ABN</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Duplicate Request Received</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Used by TDSP to reject an 814_03, which contains the same value in the BGN02 as a previously submitted </w:t>
            </w:r>
            <w:r>
              <w:rPr>
                <w:sz w:val="20"/>
              </w:rPr>
              <w:lastRenderedPageBreak/>
              <w:t>814_03.  The ABN code is to be used only for transactions between the TDSP and ERCOT.  The code is not sent to the CR by ERCOT.</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ACI</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Action Code (ASI01) Invalid</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ANK</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Invalid Source Information</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Unnecessary Billing Information Included.</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API</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Required information missing</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Explanation Required in REF03.  May not be used in place of other, more specific error codes.</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BIM</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Billing Information Missing</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Information required in the N1~BT (Customer Billing Loop) not received.  Used by Muni/Coops only.</w:t>
            </w:r>
          </w:p>
        </w:tc>
      </w:tr>
      <w:tr w:rsidR="007A7E9A" w:rsidTr="000650BC">
        <w:trPr>
          <w:gridAfter w:val="1"/>
          <w:wAfter w:w="331" w:type="dxa"/>
          <w:ins w:id="51" w:author="Thurman, Kathryn" w:date="2021-01-21T12:01:00Z"/>
        </w:trPr>
        <w:tc>
          <w:tcPr>
            <w:tcW w:w="3168" w:type="dxa"/>
            <w:gridSpan w:val="4"/>
            <w:tcBorders>
              <w:top w:val="nil"/>
              <w:left w:val="nil"/>
              <w:bottom w:val="nil"/>
              <w:right w:val="nil"/>
            </w:tcBorders>
          </w:tcPr>
          <w:p w:rsidR="007A7E9A" w:rsidRDefault="007A7E9A" w:rsidP="000650BC">
            <w:pPr>
              <w:adjustRightInd w:val="0"/>
              <w:ind w:right="144"/>
              <w:rPr>
                <w:ins w:id="52" w:author="Thurman, Kathryn" w:date="2021-01-21T12:01:00Z"/>
              </w:rPr>
            </w:pPr>
            <w:ins w:id="53" w:author="Thurman, Kathryn" w:date="2021-01-21T12:01:00Z">
              <w:r>
                <w:t xml:space="preserve"> </w:t>
              </w:r>
            </w:ins>
          </w:p>
        </w:tc>
        <w:tc>
          <w:tcPr>
            <w:tcW w:w="1367" w:type="dxa"/>
            <w:tcBorders>
              <w:top w:val="nil"/>
              <w:left w:val="nil"/>
              <w:bottom w:val="nil"/>
              <w:right w:val="nil"/>
            </w:tcBorders>
          </w:tcPr>
          <w:p w:rsidR="007A7E9A" w:rsidRPr="007A7E9A" w:rsidRDefault="007A7E9A" w:rsidP="000650BC">
            <w:pPr>
              <w:adjustRightInd w:val="0"/>
              <w:ind w:right="144"/>
              <w:rPr>
                <w:ins w:id="54" w:author="Thurman, Kathryn" w:date="2021-01-21T12:01:00Z"/>
                <w:sz w:val="20"/>
                <w:szCs w:val="20"/>
              </w:rPr>
            </w:pPr>
            <w:ins w:id="55" w:author="Thurman, Kathryn" w:date="2021-01-21T12:01:00Z">
              <w:r w:rsidRPr="007A7E9A">
                <w:rPr>
                  <w:sz w:val="20"/>
                  <w:szCs w:val="20"/>
                </w:rPr>
                <w:t>CCL</w:t>
              </w:r>
            </w:ins>
          </w:p>
        </w:tc>
        <w:tc>
          <w:tcPr>
            <w:tcW w:w="145" w:type="dxa"/>
            <w:tcBorders>
              <w:top w:val="nil"/>
              <w:left w:val="nil"/>
              <w:bottom w:val="nil"/>
              <w:right w:val="nil"/>
            </w:tcBorders>
          </w:tcPr>
          <w:p w:rsidR="007A7E9A" w:rsidRPr="007A7E9A" w:rsidRDefault="007A7E9A" w:rsidP="000650BC">
            <w:pPr>
              <w:adjustRightInd w:val="0"/>
              <w:ind w:right="144"/>
              <w:rPr>
                <w:ins w:id="56" w:author="Thurman, Kathryn" w:date="2021-01-21T12:01:00Z"/>
                <w:sz w:val="20"/>
                <w:szCs w:val="20"/>
              </w:rPr>
            </w:pPr>
          </w:p>
        </w:tc>
        <w:tc>
          <w:tcPr>
            <w:tcW w:w="4829" w:type="dxa"/>
            <w:gridSpan w:val="5"/>
            <w:tcBorders>
              <w:top w:val="nil"/>
              <w:left w:val="nil"/>
              <w:bottom w:val="nil"/>
              <w:right w:val="nil"/>
            </w:tcBorders>
          </w:tcPr>
          <w:p w:rsidR="007A7E9A" w:rsidRPr="007A7E9A" w:rsidRDefault="007A7E9A" w:rsidP="000650BC">
            <w:pPr>
              <w:adjustRightInd w:val="0"/>
              <w:ind w:right="144"/>
              <w:rPr>
                <w:ins w:id="57" w:author="Thurman, Kathryn" w:date="2021-01-21T12:01:00Z"/>
                <w:sz w:val="20"/>
                <w:szCs w:val="20"/>
              </w:rPr>
            </w:pPr>
            <w:ins w:id="58" w:author="Thurman, Kathryn" w:date="2021-01-21T12:01:00Z">
              <w:r w:rsidRPr="007A7E9A">
                <w:rPr>
                  <w:sz w:val="20"/>
                  <w:szCs w:val="20"/>
                </w:rPr>
                <w:t>Critical Care Load</w:t>
              </w:r>
            </w:ins>
          </w:p>
        </w:tc>
      </w:tr>
      <w:tr w:rsidR="007A7E9A" w:rsidTr="000650BC">
        <w:trPr>
          <w:gridAfter w:val="2"/>
          <w:wAfter w:w="474" w:type="dxa"/>
          <w:ins w:id="59" w:author="Thurman, Kathryn" w:date="2021-01-21T12:01:00Z"/>
        </w:trPr>
        <w:tc>
          <w:tcPr>
            <w:tcW w:w="4680" w:type="dxa"/>
            <w:gridSpan w:val="6"/>
            <w:tcBorders>
              <w:top w:val="nil"/>
              <w:left w:val="nil"/>
              <w:bottom w:val="nil"/>
              <w:right w:val="nil"/>
            </w:tcBorders>
          </w:tcPr>
          <w:p w:rsidR="007A7E9A" w:rsidRPr="007A7E9A" w:rsidRDefault="007A7E9A" w:rsidP="000650BC">
            <w:pPr>
              <w:adjustRightInd w:val="0"/>
              <w:ind w:right="144"/>
              <w:rPr>
                <w:ins w:id="60" w:author="Thurman, Kathryn" w:date="2021-01-21T12:01:00Z"/>
                <w:sz w:val="20"/>
                <w:szCs w:val="20"/>
              </w:rPr>
            </w:pPr>
          </w:p>
        </w:tc>
        <w:tc>
          <w:tcPr>
            <w:tcW w:w="4686" w:type="dxa"/>
            <w:gridSpan w:val="4"/>
            <w:tcBorders>
              <w:top w:val="nil"/>
              <w:left w:val="nil"/>
              <w:bottom w:val="nil"/>
              <w:right w:val="nil"/>
            </w:tcBorders>
            <w:shd w:val="pct20" w:color="auto" w:fill="auto"/>
          </w:tcPr>
          <w:p w:rsidR="007A7E9A" w:rsidRPr="007A7E9A" w:rsidRDefault="007A7E9A" w:rsidP="000650BC">
            <w:pPr>
              <w:adjustRightInd w:val="0"/>
              <w:ind w:right="144"/>
              <w:rPr>
                <w:ins w:id="61" w:author="Thurman, Kathryn" w:date="2021-01-21T12:01:00Z"/>
                <w:sz w:val="20"/>
                <w:szCs w:val="20"/>
              </w:rPr>
            </w:pPr>
            <w:ins w:id="62" w:author="Thurman, Kathryn" w:date="2021-01-21T12:01:00Z">
              <w:r w:rsidRPr="007A7E9A">
                <w:rPr>
                  <w:sz w:val="20"/>
                  <w:szCs w:val="20"/>
                </w:rPr>
                <w:t>????</w:t>
              </w:r>
            </w:ins>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D76</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DUNS Number Invalid or Not Found</w:t>
            </w:r>
          </w:p>
        </w:tc>
      </w:tr>
      <w:tr w:rsidR="009E30BA" w:rsidTr="00297D2A">
        <w:trPr>
          <w:gridAfter w:val="1"/>
          <w:wAfter w:w="331" w:type="dxa"/>
          <w:ins w:id="63" w:author="Thurman, Kathryn" w:date="2021-01-20T16:08:00Z"/>
        </w:trPr>
        <w:tc>
          <w:tcPr>
            <w:tcW w:w="3168" w:type="dxa"/>
            <w:gridSpan w:val="4"/>
            <w:tcBorders>
              <w:top w:val="nil"/>
              <w:left w:val="nil"/>
              <w:bottom w:val="nil"/>
              <w:right w:val="nil"/>
            </w:tcBorders>
          </w:tcPr>
          <w:p w:rsidR="009E30BA" w:rsidRDefault="009E30BA" w:rsidP="009E30BA">
            <w:pPr>
              <w:adjustRightInd w:val="0"/>
              <w:ind w:right="144"/>
              <w:rPr>
                <w:ins w:id="64" w:author="Thurman, Kathryn" w:date="2021-01-20T16:08:00Z"/>
              </w:rPr>
            </w:pPr>
            <w:ins w:id="65" w:author="Thurman, Kathryn" w:date="2021-01-20T16:08:00Z">
              <w:r>
                <w:t xml:space="preserve"> </w:t>
              </w:r>
            </w:ins>
          </w:p>
        </w:tc>
        <w:tc>
          <w:tcPr>
            <w:tcW w:w="1367" w:type="dxa"/>
            <w:tcBorders>
              <w:top w:val="nil"/>
              <w:left w:val="nil"/>
              <w:bottom w:val="nil"/>
              <w:right w:val="nil"/>
            </w:tcBorders>
          </w:tcPr>
          <w:p w:rsidR="009E30BA" w:rsidRPr="009E30BA" w:rsidRDefault="009E30BA" w:rsidP="009E30BA">
            <w:pPr>
              <w:adjustRightInd w:val="0"/>
              <w:ind w:right="144"/>
              <w:rPr>
                <w:ins w:id="66" w:author="Thurman, Kathryn" w:date="2021-01-20T16:08:00Z"/>
                <w:sz w:val="20"/>
                <w:szCs w:val="20"/>
              </w:rPr>
            </w:pPr>
            <w:ins w:id="67" w:author="Thurman, Kathryn" w:date="2021-01-20T16:08:00Z">
              <w:r w:rsidRPr="009E30BA">
                <w:rPr>
                  <w:sz w:val="20"/>
                  <w:szCs w:val="20"/>
                </w:rPr>
                <w:t>DIP</w:t>
              </w:r>
            </w:ins>
          </w:p>
        </w:tc>
        <w:tc>
          <w:tcPr>
            <w:tcW w:w="145" w:type="dxa"/>
            <w:tcBorders>
              <w:top w:val="nil"/>
              <w:left w:val="nil"/>
              <w:bottom w:val="nil"/>
              <w:right w:val="nil"/>
            </w:tcBorders>
          </w:tcPr>
          <w:p w:rsidR="009E30BA" w:rsidRPr="009E30BA" w:rsidRDefault="009E30BA" w:rsidP="009E30BA">
            <w:pPr>
              <w:adjustRightInd w:val="0"/>
              <w:ind w:right="144"/>
              <w:rPr>
                <w:ins w:id="68" w:author="Thurman, Kathryn" w:date="2021-01-20T16:08:00Z"/>
                <w:sz w:val="20"/>
                <w:szCs w:val="20"/>
              </w:rPr>
            </w:pPr>
          </w:p>
        </w:tc>
        <w:tc>
          <w:tcPr>
            <w:tcW w:w="4829" w:type="dxa"/>
            <w:gridSpan w:val="5"/>
            <w:tcBorders>
              <w:top w:val="nil"/>
              <w:left w:val="nil"/>
              <w:bottom w:val="nil"/>
              <w:right w:val="nil"/>
            </w:tcBorders>
          </w:tcPr>
          <w:p w:rsidR="009E30BA" w:rsidRPr="009E30BA" w:rsidRDefault="009E30BA" w:rsidP="009E30BA">
            <w:pPr>
              <w:adjustRightInd w:val="0"/>
              <w:ind w:right="144"/>
              <w:rPr>
                <w:ins w:id="69" w:author="Thurman, Kathryn" w:date="2021-01-20T16:08:00Z"/>
                <w:sz w:val="20"/>
                <w:szCs w:val="20"/>
              </w:rPr>
            </w:pPr>
            <w:ins w:id="70" w:author="Thurman, Kathryn" w:date="2021-01-20T16:08:00Z">
              <w:r w:rsidRPr="009E30BA">
                <w:rPr>
                  <w:sz w:val="20"/>
                  <w:szCs w:val="20"/>
                </w:rPr>
                <w:t>Date In Past</w:t>
              </w:r>
            </w:ins>
          </w:p>
        </w:tc>
      </w:tr>
      <w:tr w:rsidR="009E30BA" w:rsidTr="00297D2A">
        <w:trPr>
          <w:gridAfter w:val="2"/>
          <w:wAfter w:w="474" w:type="dxa"/>
          <w:ins w:id="71" w:author="Thurman, Kathryn" w:date="2021-01-20T16:08:00Z"/>
        </w:trPr>
        <w:tc>
          <w:tcPr>
            <w:tcW w:w="4680" w:type="dxa"/>
            <w:gridSpan w:val="6"/>
            <w:tcBorders>
              <w:top w:val="nil"/>
              <w:left w:val="nil"/>
              <w:bottom w:val="nil"/>
              <w:right w:val="nil"/>
            </w:tcBorders>
          </w:tcPr>
          <w:p w:rsidR="009E30BA" w:rsidRPr="009E30BA" w:rsidRDefault="009E30BA" w:rsidP="009E30BA">
            <w:pPr>
              <w:adjustRightInd w:val="0"/>
              <w:ind w:right="144"/>
              <w:rPr>
                <w:ins w:id="72" w:author="Thurman, Kathryn" w:date="2021-01-20T16:08:00Z"/>
                <w:sz w:val="20"/>
                <w:szCs w:val="20"/>
              </w:rPr>
            </w:pPr>
          </w:p>
        </w:tc>
        <w:tc>
          <w:tcPr>
            <w:tcW w:w="4686" w:type="dxa"/>
            <w:gridSpan w:val="4"/>
            <w:tcBorders>
              <w:top w:val="nil"/>
              <w:left w:val="nil"/>
              <w:bottom w:val="nil"/>
              <w:right w:val="nil"/>
            </w:tcBorders>
            <w:shd w:val="pct20" w:color="auto" w:fill="auto"/>
          </w:tcPr>
          <w:p w:rsidR="009E30BA" w:rsidRPr="009E30BA" w:rsidRDefault="00297D2A" w:rsidP="009E30BA">
            <w:pPr>
              <w:adjustRightInd w:val="0"/>
              <w:ind w:right="144"/>
              <w:rPr>
                <w:ins w:id="73" w:author="Thurman, Kathryn" w:date="2021-01-20T16:08:00Z"/>
                <w:sz w:val="20"/>
                <w:szCs w:val="20"/>
              </w:rPr>
            </w:pPr>
            <w:ins w:id="74" w:author="Thurman, Kathryn" w:date="2021-01-20T16:11:00Z">
              <w:r>
                <w:rPr>
                  <w:sz w:val="20"/>
                  <w:szCs w:val="20"/>
                </w:rPr>
                <w:t>Request cannot be backdated.</w:t>
              </w:r>
            </w:ins>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FME</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Force Majeure Event</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FRB</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Incorrect Billing Type (REF~BLT) Requested</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Billing type indicated not supported by billing party</w:t>
            </w:r>
          </w:p>
        </w:tc>
      </w:tr>
      <w:tr w:rsidR="007A7E9A" w:rsidTr="000650BC">
        <w:trPr>
          <w:gridAfter w:val="1"/>
          <w:wAfter w:w="331" w:type="dxa"/>
          <w:ins w:id="75" w:author="Thurman, Kathryn" w:date="2021-01-21T12:01:00Z"/>
        </w:trPr>
        <w:tc>
          <w:tcPr>
            <w:tcW w:w="3168" w:type="dxa"/>
            <w:gridSpan w:val="4"/>
            <w:tcBorders>
              <w:top w:val="nil"/>
              <w:left w:val="nil"/>
              <w:bottom w:val="nil"/>
              <w:right w:val="nil"/>
            </w:tcBorders>
          </w:tcPr>
          <w:p w:rsidR="007A7E9A" w:rsidRPr="007A7E9A" w:rsidRDefault="007A7E9A" w:rsidP="000650BC">
            <w:pPr>
              <w:adjustRightInd w:val="0"/>
              <w:ind w:right="144"/>
              <w:rPr>
                <w:ins w:id="76" w:author="Thurman, Kathryn" w:date="2021-01-21T12:01:00Z"/>
                <w:sz w:val="20"/>
                <w:szCs w:val="20"/>
              </w:rPr>
            </w:pPr>
            <w:ins w:id="77" w:author="Thurman, Kathryn" w:date="2021-01-21T12:01:00Z">
              <w:r w:rsidRPr="007A7E9A">
                <w:rPr>
                  <w:sz w:val="20"/>
                  <w:szCs w:val="20"/>
                </w:rPr>
                <w:t xml:space="preserve"> </w:t>
              </w:r>
            </w:ins>
          </w:p>
        </w:tc>
        <w:tc>
          <w:tcPr>
            <w:tcW w:w="1367" w:type="dxa"/>
            <w:tcBorders>
              <w:top w:val="nil"/>
              <w:left w:val="nil"/>
              <w:bottom w:val="nil"/>
              <w:right w:val="nil"/>
            </w:tcBorders>
          </w:tcPr>
          <w:p w:rsidR="007A7E9A" w:rsidRPr="007A7E9A" w:rsidRDefault="007A7E9A" w:rsidP="000650BC">
            <w:pPr>
              <w:adjustRightInd w:val="0"/>
              <w:ind w:right="144"/>
              <w:rPr>
                <w:ins w:id="78" w:author="Thurman, Kathryn" w:date="2021-01-21T12:01:00Z"/>
                <w:sz w:val="20"/>
                <w:szCs w:val="20"/>
              </w:rPr>
            </w:pPr>
            <w:ins w:id="79" w:author="Thurman, Kathryn" w:date="2021-01-21T12:01:00Z">
              <w:r w:rsidRPr="007A7E9A">
                <w:rPr>
                  <w:sz w:val="20"/>
                  <w:szCs w:val="20"/>
                </w:rPr>
                <w:t>I2M</w:t>
              </w:r>
            </w:ins>
          </w:p>
        </w:tc>
        <w:tc>
          <w:tcPr>
            <w:tcW w:w="145" w:type="dxa"/>
            <w:tcBorders>
              <w:top w:val="nil"/>
              <w:left w:val="nil"/>
              <w:bottom w:val="nil"/>
              <w:right w:val="nil"/>
            </w:tcBorders>
          </w:tcPr>
          <w:p w:rsidR="007A7E9A" w:rsidRPr="007A7E9A" w:rsidRDefault="007A7E9A" w:rsidP="000650BC">
            <w:pPr>
              <w:adjustRightInd w:val="0"/>
              <w:ind w:right="144"/>
              <w:rPr>
                <w:ins w:id="80" w:author="Thurman, Kathryn" w:date="2021-01-21T12:01:00Z"/>
                <w:sz w:val="20"/>
                <w:szCs w:val="20"/>
              </w:rPr>
            </w:pPr>
          </w:p>
        </w:tc>
        <w:tc>
          <w:tcPr>
            <w:tcW w:w="4829" w:type="dxa"/>
            <w:gridSpan w:val="5"/>
            <w:tcBorders>
              <w:top w:val="nil"/>
              <w:left w:val="nil"/>
              <w:bottom w:val="nil"/>
              <w:right w:val="nil"/>
            </w:tcBorders>
          </w:tcPr>
          <w:p w:rsidR="007A7E9A" w:rsidRPr="007A7E9A" w:rsidRDefault="007A7E9A" w:rsidP="000650BC">
            <w:pPr>
              <w:adjustRightInd w:val="0"/>
              <w:ind w:right="144"/>
              <w:rPr>
                <w:ins w:id="81" w:author="Thurman, Kathryn" w:date="2021-01-21T12:01:00Z"/>
                <w:sz w:val="20"/>
                <w:szCs w:val="20"/>
              </w:rPr>
            </w:pPr>
            <w:ins w:id="82" w:author="Thurman, Kathryn" w:date="2021-01-21T12:01:00Z">
              <w:r w:rsidRPr="007A7E9A">
                <w:rPr>
                  <w:sz w:val="20"/>
                  <w:szCs w:val="20"/>
                </w:rPr>
                <w:t>Invalid Second Move Out</w:t>
              </w:r>
            </w:ins>
          </w:p>
        </w:tc>
      </w:tr>
      <w:tr w:rsidR="007A7E9A" w:rsidTr="000650BC">
        <w:trPr>
          <w:gridAfter w:val="2"/>
          <w:wAfter w:w="474" w:type="dxa"/>
          <w:ins w:id="83" w:author="Thurman, Kathryn" w:date="2021-01-21T12:01:00Z"/>
        </w:trPr>
        <w:tc>
          <w:tcPr>
            <w:tcW w:w="4680" w:type="dxa"/>
            <w:gridSpan w:val="6"/>
            <w:tcBorders>
              <w:top w:val="nil"/>
              <w:left w:val="nil"/>
              <w:bottom w:val="nil"/>
              <w:right w:val="nil"/>
            </w:tcBorders>
          </w:tcPr>
          <w:p w:rsidR="007A7E9A" w:rsidRPr="007A7E9A" w:rsidRDefault="007A7E9A" w:rsidP="000650BC">
            <w:pPr>
              <w:adjustRightInd w:val="0"/>
              <w:ind w:right="144"/>
              <w:rPr>
                <w:ins w:id="84" w:author="Thurman, Kathryn" w:date="2021-01-21T12:01:00Z"/>
                <w:sz w:val="20"/>
                <w:szCs w:val="20"/>
              </w:rPr>
            </w:pPr>
          </w:p>
        </w:tc>
        <w:tc>
          <w:tcPr>
            <w:tcW w:w="4686" w:type="dxa"/>
            <w:gridSpan w:val="4"/>
            <w:tcBorders>
              <w:top w:val="nil"/>
              <w:left w:val="nil"/>
              <w:bottom w:val="nil"/>
              <w:right w:val="nil"/>
            </w:tcBorders>
            <w:shd w:val="pct20" w:color="auto" w:fill="auto"/>
          </w:tcPr>
          <w:p w:rsidR="007A7E9A" w:rsidRPr="007A7E9A" w:rsidRDefault="007A7E9A" w:rsidP="000650BC">
            <w:pPr>
              <w:adjustRightInd w:val="0"/>
              <w:ind w:right="144"/>
              <w:rPr>
                <w:ins w:id="85" w:author="Thurman, Kathryn" w:date="2021-01-21T12:01:00Z"/>
                <w:sz w:val="20"/>
                <w:szCs w:val="20"/>
              </w:rPr>
            </w:pPr>
            <w:ins w:id="86" w:author="Thurman, Kathryn" w:date="2021-01-21T12:01:00Z">
              <w:r w:rsidRPr="007A7E9A">
                <w:rPr>
                  <w:sz w:val="20"/>
                  <w:szCs w:val="20"/>
                </w:rPr>
                <w:t>Received invalid 2MO code</w:t>
              </w:r>
            </w:ins>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IBO</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Invalid Backdate Originator</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rsidP="00410D05">
            <w:pPr>
              <w:autoSpaceDE w:val="0"/>
              <w:autoSpaceDN w:val="0"/>
              <w:adjustRightInd w:val="0"/>
              <w:ind w:right="144"/>
            </w:pPr>
            <w:r>
              <w:rPr>
                <w:sz w:val="20"/>
              </w:rPr>
              <w:t xml:space="preserve">Backdated request not part of a coordinated back-office clean up. </w:t>
            </w:r>
            <w:del w:id="87" w:author="Thurman, Kathryn" w:date="2021-01-21T16:26:00Z">
              <w:r w:rsidDel="00410D05">
                <w:rPr>
                  <w:sz w:val="20"/>
                </w:rPr>
                <w:delText>MIMO Rules, ERCOT 24</w:delText>
              </w:r>
            </w:del>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IMI</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Invalid Membership Number or ID</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MTI</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Pr="00A91E2D" w:rsidRDefault="00520150">
            <w:pPr>
              <w:autoSpaceDE w:val="0"/>
              <w:autoSpaceDN w:val="0"/>
              <w:adjustRightInd w:val="0"/>
              <w:ind w:right="144"/>
            </w:pPr>
            <w:r w:rsidRPr="00A91E2D">
              <w:rPr>
                <w:sz w:val="20"/>
              </w:rPr>
              <w:t>Maintenance Type Code (ASI02) Invalid</w:t>
            </w:r>
          </w:p>
        </w:tc>
      </w:tr>
      <w:tr w:rsidR="00297D2A" w:rsidTr="00297D2A">
        <w:trPr>
          <w:gridAfter w:val="1"/>
          <w:wAfter w:w="331" w:type="dxa"/>
          <w:ins w:id="88" w:author="Thurman, Kathryn" w:date="2021-01-20T16:12:00Z"/>
        </w:trPr>
        <w:tc>
          <w:tcPr>
            <w:tcW w:w="3168" w:type="dxa"/>
            <w:gridSpan w:val="4"/>
            <w:tcBorders>
              <w:top w:val="nil"/>
              <w:left w:val="nil"/>
              <w:bottom w:val="nil"/>
              <w:right w:val="nil"/>
            </w:tcBorders>
          </w:tcPr>
          <w:p w:rsidR="00297D2A" w:rsidRPr="00297D2A" w:rsidRDefault="00297D2A" w:rsidP="000650BC">
            <w:pPr>
              <w:adjustRightInd w:val="0"/>
              <w:ind w:right="144"/>
              <w:rPr>
                <w:ins w:id="89" w:author="Thurman, Kathryn" w:date="2021-01-20T16:12:00Z"/>
                <w:sz w:val="20"/>
                <w:szCs w:val="20"/>
              </w:rPr>
            </w:pPr>
            <w:ins w:id="90" w:author="Thurman, Kathryn" w:date="2021-01-20T16:12:00Z">
              <w:r w:rsidRPr="00297D2A">
                <w:rPr>
                  <w:sz w:val="20"/>
                  <w:szCs w:val="20"/>
                </w:rPr>
                <w:t xml:space="preserve"> </w:t>
              </w:r>
            </w:ins>
          </w:p>
        </w:tc>
        <w:tc>
          <w:tcPr>
            <w:tcW w:w="1367" w:type="dxa"/>
            <w:tcBorders>
              <w:top w:val="nil"/>
              <w:left w:val="nil"/>
              <w:bottom w:val="nil"/>
              <w:right w:val="nil"/>
            </w:tcBorders>
          </w:tcPr>
          <w:p w:rsidR="00297D2A" w:rsidRPr="00297D2A" w:rsidRDefault="00297D2A" w:rsidP="000650BC">
            <w:pPr>
              <w:adjustRightInd w:val="0"/>
              <w:ind w:right="144"/>
              <w:rPr>
                <w:ins w:id="91" w:author="Thurman, Kathryn" w:date="2021-01-20T16:12:00Z"/>
                <w:sz w:val="20"/>
                <w:szCs w:val="20"/>
              </w:rPr>
            </w:pPr>
            <w:ins w:id="92" w:author="Thurman, Kathryn" w:date="2021-01-20T16:12:00Z">
              <w:r w:rsidRPr="00297D2A">
                <w:rPr>
                  <w:sz w:val="20"/>
                  <w:szCs w:val="20"/>
                </w:rPr>
                <w:t>NFI</w:t>
              </w:r>
            </w:ins>
          </w:p>
        </w:tc>
        <w:tc>
          <w:tcPr>
            <w:tcW w:w="145" w:type="dxa"/>
            <w:tcBorders>
              <w:top w:val="nil"/>
              <w:left w:val="nil"/>
              <w:bottom w:val="nil"/>
              <w:right w:val="nil"/>
            </w:tcBorders>
          </w:tcPr>
          <w:p w:rsidR="00297D2A" w:rsidRPr="00297D2A" w:rsidRDefault="00297D2A" w:rsidP="000650BC">
            <w:pPr>
              <w:adjustRightInd w:val="0"/>
              <w:ind w:right="144"/>
              <w:rPr>
                <w:ins w:id="93" w:author="Thurman, Kathryn" w:date="2021-01-20T16:12:00Z"/>
                <w:sz w:val="20"/>
                <w:szCs w:val="20"/>
              </w:rPr>
            </w:pPr>
          </w:p>
        </w:tc>
        <w:tc>
          <w:tcPr>
            <w:tcW w:w="4829" w:type="dxa"/>
            <w:gridSpan w:val="5"/>
            <w:tcBorders>
              <w:top w:val="nil"/>
              <w:left w:val="nil"/>
              <w:bottom w:val="nil"/>
              <w:right w:val="nil"/>
            </w:tcBorders>
          </w:tcPr>
          <w:p w:rsidR="00297D2A" w:rsidRPr="00297D2A" w:rsidRDefault="00297D2A" w:rsidP="000650BC">
            <w:pPr>
              <w:adjustRightInd w:val="0"/>
              <w:ind w:right="144"/>
              <w:rPr>
                <w:ins w:id="94" w:author="Thurman, Kathryn" w:date="2021-01-20T16:12:00Z"/>
                <w:sz w:val="20"/>
                <w:szCs w:val="20"/>
              </w:rPr>
            </w:pPr>
            <w:ins w:id="95" w:author="Thurman, Kathryn" w:date="2021-01-20T16:12:00Z">
              <w:r w:rsidRPr="00297D2A">
                <w:rPr>
                  <w:sz w:val="20"/>
                  <w:szCs w:val="20"/>
                </w:rPr>
                <w:t>Not First In</w:t>
              </w:r>
            </w:ins>
          </w:p>
        </w:tc>
      </w:tr>
      <w:tr w:rsidR="00297D2A" w:rsidTr="00297D2A">
        <w:trPr>
          <w:gridAfter w:val="2"/>
          <w:wAfter w:w="474" w:type="dxa"/>
          <w:ins w:id="96" w:author="Thurman, Kathryn" w:date="2021-01-20T16:12:00Z"/>
        </w:trPr>
        <w:tc>
          <w:tcPr>
            <w:tcW w:w="4680" w:type="dxa"/>
            <w:gridSpan w:val="6"/>
            <w:tcBorders>
              <w:top w:val="nil"/>
              <w:left w:val="nil"/>
              <w:bottom w:val="nil"/>
              <w:right w:val="nil"/>
            </w:tcBorders>
          </w:tcPr>
          <w:p w:rsidR="00297D2A" w:rsidRPr="00297D2A" w:rsidRDefault="00297D2A" w:rsidP="000650BC">
            <w:pPr>
              <w:adjustRightInd w:val="0"/>
              <w:ind w:right="144"/>
              <w:rPr>
                <w:ins w:id="97" w:author="Thurman, Kathryn" w:date="2021-01-20T16:12:00Z"/>
                <w:sz w:val="20"/>
                <w:szCs w:val="20"/>
              </w:rPr>
            </w:pPr>
          </w:p>
        </w:tc>
        <w:tc>
          <w:tcPr>
            <w:tcW w:w="4686" w:type="dxa"/>
            <w:gridSpan w:val="4"/>
            <w:tcBorders>
              <w:top w:val="nil"/>
              <w:left w:val="nil"/>
              <w:bottom w:val="nil"/>
              <w:right w:val="nil"/>
            </w:tcBorders>
            <w:shd w:val="pct20" w:color="auto" w:fill="auto"/>
          </w:tcPr>
          <w:p w:rsidR="00297D2A" w:rsidRPr="00297D2A" w:rsidRDefault="00297D2A" w:rsidP="00410D05">
            <w:pPr>
              <w:adjustRightInd w:val="0"/>
              <w:ind w:right="144"/>
              <w:rPr>
                <w:ins w:id="98" w:author="Thurman, Kathryn" w:date="2021-01-20T16:12:00Z"/>
                <w:sz w:val="20"/>
                <w:szCs w:val="20"/>
              </w:rPr>
            </w:pPr>
            <w:ins w:id="99" w:author="Thurman, Kathryn" w:date="2021-01-20T16:12:00Z">
              <w:r w:rsidRPr="00297D2A">
                <w:rPr>
                  <w:sz w:val="20"/>
                  <w:szCs w:val="20"/>
                </w:rPr>
                <w:t xml:space="preserve">Explanation Required in REF03. An initiating transaction has a requested date that is the same as the scheduled meter read date on another scheduled transaction. </w:t>
              </w:r>
            </w:ins>
          </w:p>
        </w:tc>
      </w:tr>
      <w:tr w:rsidR="00297D2A" w:rsidTr="00297D2A">
        <w:trPr>
          <w:gridAfter w:val="1"/>
          <w:wAfter w:w="331" w:type="dxa"/>
          <w:ins w:id="100" w:author="Thurman, Kathryn" w:date="2021-01-20T16:12:00Z"/>
        </w:trPr>
        <w:tc>
          <w:tcPr>
            <w:tcW w:w="3168" w:type="dxa"/>
            <w:gridSpan w:val="4"/>
            <w:tcBorders>
              <w:top w:val="nil"/>
              <w:left w:val="nil"/>
              <w:bottom w:val="nil"/>
              <w:right w:val="nil"/>
            </w:tcBorders>
          </w:tcPr>
          <w:p w:rsidR="00297D2A" w:rsidRPr="00297D2A" w:rsidRDefault="00297D2A" w:rsidP="000650BC">
            <w:pPr>
              <w:adjustRightInd w:val="0"/>
              <w:ind w:right="144"/>
              <w:rPr>
                <w:ins w:id="101" w:author="Thurman, Kathryn" w:date="2021-01-20T16:12:00Z"/>
                <w:sz w:val="20"/>
                <w:szCs w:val="20"/>
              </w:rPr>
            </w:pPr>
            <w:ins w:id="102" w:author="Thurman, Kathryn" w:date="2021-01-20T16:12:00Z">
              <w:r w:rsidRPr="00297D2A">
                <w:rPr>
                  <w:sz w:val="20"/>
                  <w:szCs w:val="20"/>
                </w:rPr>
                <w:t xml:space="preserve"> </w:t>
              </w:r>
            </w:ins>
          </w:p>
        </w:tc>
        <w:tc>
          <w:tcPr>
            <w:tcW w:w="1367" w:type="dxa"/>
            <w:tcBorders>
              <w:top w:val="nil"/>
              <w:left w:val="nil"/>
              <w:bottom w:val="nil"/>
              <w:right w:val="nil"/>
            </w:tcBorders>
          </w:tcPr>
          <w:p w:rsidR="00297D2A" w:rsidRPr="00297D2A" w:rsidRDefault="00297D2A" w:rsidP="000650BC">
            <w:pPr>
              <w:adjustRightInd w:val="0"/>
              <w:ind w:right="144"/>
              <w:rPr>
                <w:ins w:id="103" w:author="Thurman, Kathryn" w:date="2021-01-20T16:12:00Z"/>
                <w:sz w:val="20"/>
                <w:szCs w:val="20"/>
              </w:rPr>
            </w:pPr>
            <w:ins w:id="104" w:author="Thurman, Kathryn" w:date="2021-01-20T16:13:00Z">
              <w:r w:rsidRPr="00297D2A">
                <w:rPr>
                  <w:sz w:val="20"/>
                  <w:szCs w:val="20"/>
                </w:rPr>
                <w:t>NVS</w:t>
              </w:r>
            </w:ins>
          </w:p>
        </w:tc>
        <w:tc>
          <w:tcPr>
            <w:tcW w:w="145" w:type="dxa"/>
            <w:tcBorders>
              <w:top w:val="nil"/>
              <w:left w:val="nil"/>
              <w:bottom w:val="nil"/>
              <w:right w:val="nil"/>
            </w:tcBorders>
          </w:tcPr>
          <w:p w:rsidR="00297D2A" w:rsidRPr="00297D2A" w:rsidRDefault="00297D2A" w:rsidP="000650BC">
            <w:pPr>
              <w:adjustRightInd w:val="0"/>
              <w:ind w:right="144"/>
              <w:rPr>
                <w:ins w:id="105" w:author="Thurman, Kathryn" w:date="2021-01-20T16:12:00Z"/>
                <w:sz w:val="20"/>
                <w:szCs w:val="20"/>
              </w:rPr>
            </w:pPr>
          </w:p>
        </w:tc>
        <w:tc>
          <w:tcPr>
            <w:tcW w:w="4829" w:type="dxa"/>
            <w:gridSpan w:val="5"/>
            <w:tcBorders>
              <w:top w:val="nil"/>
              <w:left w:val="nil"/>
              <w:bottom w:val="nil"/>
              <w:right w:val="nil"/>
            </w:tcBorders>
          </w:tcPr>
          <w:p w:rsidR="00297D2A" w:rsidRPr="00297D2A" w:rsidRDefault="00297D2A" w:rsidP="000650BC">
            <w:pPr>
              <w:adjustRightInd w:val="0"/>
              <w:ind w:right="144"/>
              <w:rPr>
                <w:ins w:id="106" w:author="Thurman, Kathryn" w:date="2021-01-20T16:12:00Z"/>
                <w:sz w:val="20"/>
                <w:szCs w:val="20"/>
              </w:rPr>
            </w:pPr>
            <w:ins w:id="107" w:author="Thurman, Kathryn" w:date="2021-01-20T16:13:00Z">
              <w:r w:rsidRPr="00297D2A">
                <w:rPr>
                  <w:sz w:val="20"/>
                  <w:szCs w:val="20"/>
                </w:rPr>
                <w:t>No Valid Safety Net</w:t>
              </w:r>
            </w:ins>
          </w:p>
        </w:tc>
      </w:tr>
      <w:tr w:rsidR="00297D2A" w:rsidTr="00297D2A">
        <w:trPr>
          <w:gridAfter w:val="2"/>
          <w:wAfter w:w="474" w:type="dxa"/>
          <w:ins w:id="108" w:author="Thurman, Kathryn" w:date="2021-01-20T16:12:00Z"/>
        </w:trPr>
        <w:tc>
          <w:tcPr>
            <w:tcW w:w="4680" w:type="dxa"/>
            <w:gridSpan w:val="6"/>
            <w:tcBorders>
              <w:top w:val="nil"/>
              <w:left w:val="nil"/>
              <w:bottom w:val="nil"/>
              <w:right w:val="nil"/>
            </w:tcBorders>
          </w:tcPr>
          <w:p w:rsidR="00297D2A" w:rsidRPr="00297D2A" w:rsidRDefault="00297D2A" w:rsidP="000650BC">
            <w:pPr>
              <w:adjustRightInd w:val="0"/>
              <w:ind w:right="144"/>
              <w:rPr>
                <w:ins w:id="109" w:author="Thurman, Kathryn" w:date="2021-01-20T16:12:00Z"/>
                <w:sz w:val="20"/>
                <w:szCs w:val="20"/>
              </w:rPr>
            </w:pPr>
          </w:p>
        </w:tc>
        <w:tc>
          <w:tcPr>
            <w:tcW w:w="4686" w:type="dxa"/>
            <w:gridSpan w:val="4"/>
            <w:tcBorders>
              <w:top w:val="nil"/>
              <w:left w:val="nil"/>
              <w:bottom w:val="nil"/>
              <w:right w:val="nil"/>
            </w:tcBorders>
            <w:shd w:val="pct20" w:color="auto" w:fill="auto"/>
          </w:tcPr>
          <w:p w:rsidR="00297D2A" w:rsidRPr="00297D2A" w:rsidRDefault="00297D2A" w:rsidP="000650BC">
            <w:pPr>
              <w:adjustRightInd w:val="0"/>
              <w:ind w:right="144"/>
              <w:rPr>
                <w:ins w:id="110" w:author="Thurman, Kathryn" w:date="2021-01-20T16:12:00Z"/>
                <w:sz w:val="20"/>
                <w:szCs w:val="20"/>
              </w:rPr>
            </w:pPr>
            <w:ins w:id="111" w:author="Thurman, Kathryn" w:date="2021-01-20T16:13:00Z">
              <w:r w:rsidRPr="00297D2A">
                <w:rPr>
                  <w:sz w:val="20"/>
                  <w:szCs w:val="20"/>
                </w:rPr>
                <w:t>Backdated request with no valid safety net</w:t>
              </w:r>
            </w:ins>
          </w:p>
        </w:tc>
      </w:tr>
      <w:tr w:rsidR="00297D2A" w:rsidTr="00297D2A">
        <w:trPr>
          <w:gridAfter w:val="1"/>
          <w:wAfter w:w="331" w:type="dxa"/>
          <w:ins w:id="112" w:author="Thurman, Kathryn" w:date="2021-01-20T16:14:00Z"/>
        </w:trPr>
        <w:tc>
          <w:tcPr>
            <w:tcW w:w="3168" w:type="dxa"/>
            <w:gridSpan w:val="4"/>
            <w:tcBorders>
              <w:top w:val="nil"/>
              <w:left w:val="nil"/>
              <w:bottom w:val="nil"/>
              <w:right w:val="nil"/>
            </w:tcBorders>
          </w:tcPr>
          <w:p w:rsidR="00297D2A" w:rsidRPr="00297D2A" w:rsidRDefault="00297D2A" w:rsidP="000650BC">
            <w:pPr>
              <w:adjustRightInd w:val="0"/>
              <w:ind w:right="144"/>
              <w:rPr>
                <w:ins w:id="113" w:author="Thurman, Kathryn" w:date="2021-01-20T16:14:00Z"/>
                <w:sz w:val="20"/>
                <w:szCs w:val="20"/>
              </w:rPr>
            </w:pPr>
            <w:ins w:id="114" w:author="Thurman, Kathryn" w:date="2021-01-20T16:14:00Z">
              <w:r w:rsidRPr="00297D2A">
                <w:rPr>
                  <w:sz w:val="20"/>
                  <w:szCs w:val="20"/>
                </w:rPr>
                <w:t xml:space="preserve"> </w:t>
              </w:r>
            </w:ins>
          </w:p>
        </w:tc>
        <w:tc>
          <w:tcPr>
            <w:tcW w:w="1367" w:type="dxa"/>
            <w:tcBorders>
              <w:top w:val="nil"/>
              <w:left w:val="nil"/>
              <w:bottom w:val="nil"/>
              <w:right w:val="nil"/>
            </w:tcBorders>
          </w:tcPr>
          <w:p w:rsidR="00297D2A" w:rsidRPr="00297D2A" w:rsidRDefault="00297D2A" w:rsidP="000650BC">
            <w:pPr>
              <w:adjustRightInd w:val="0"/>
              <w:ind w:right="144"/>
              <w:rPr>
                <w:ins w:id="115" w:author="Thurman, Kathryn" w:date="2021-01-20T16:14:00Z"/>
                <w:sz w:val="20"/>
                <w:szCs w:val="20"/>
              </w:rPr>
            </w:pPr>
            <w:ins w:id="116" w:author="Thurman, Kathryn" w:date="2021-01-20T16:14:00Z">
              <w:r w:rsidRPr="00297D2A">
                <w:rPr>
                  <w:sz w:val="20"/>
                  <w:szCs w:val="20"/>
                </w:rPr>
                <w:t>PCI</w:t>
              </w:r>
            </w:ins>
          </w:p>
        </w:tc>
        <w:tc>
          <w:tcPr>
            <w:tcW w:w="145" w:type="dxa"/>
            <w:tcBorders>
              <w:top w:val="nil"/>
              <w:left w:val="nil"/>
              <w:bottom w:val="nil"/>
              <w:right w:val="nil"/>
            </w:tcBorders>
          </w:tcPr>
          <w:p w:rsidR="00297D2A" w:rsidRPr="00297D2A" w:rsidRDefault="00297D2A" w:rsidP="000650BC">
            <w:pPr>
              <w:adjustRightInd w:val="0"/>
              <w:ind w:right="144"/>
              <w:rPr>
                <w:ins w:id="117" w:author="Thurman, Kathryn" w:date="2021-01-20T16:14:00Z"/>
                <w:sz w:val="20"/>
                <w:szCs w:val="20"/>
              </w:rPr>
            </w:pPr>
          </w:p>
        </w:tc>
        <w:tc>
          <w:tcPr>
            <w:tcW w:w="4829" w:type="dxa"/>
            <w:gridSpan w:val="5"/>
            <w:tcBorders>
              <w:top w:val="nil"/>
              <w:left w:val="nil"/>
              <w:bottom w:val="nil"/>
              <w:right w:val="nil"/>
            </w:tcBorders>
          </w:tcPr>
          <w:p w:rsidR="00297D2A" w:rsidRPr="00297D2A" w:rsidRDefault="00297D2A" w:rsidP="000650BC">
            <w:pPr>
              <w:adjustRightInd w:val="0"/>
              <w:ind w:right="144"/>
              <w:rPr>
                <w:ins w:id="118" w:author="Thurman, Kathryn" w:date="2021-01-20T16:14:00Z"/>
                <w:sz w:val="20"/>
                <w:szCs w:val="20"/>
              </w:rPr>
            </w:pPr>
            <w:ins w:id="119" w:author="Thurman, Kathryn" w:date="2021-01-20T16:14:00Z">
              <w:r w:rsidRPr="00297D2A">
                <w:rPr>
                  <w:sz w:val="20"/>
                  <w:szCs w:val="20"/>
                </w:rPr>
                <w:t>Priority Code Invalid</w:t>
              </w:r>
            </w:ins>
          </w:p>
        </w:tc>
      </w:tr>
      <w:tr w:rsidR="00297D2A" w:rsidTr="00297D2A">
        <w:trPr>
          <w:gridAfter w:val="2"/>
          <w:wAfter w:w="474" w:type="dxa"/>
          <w:ins w:id="120" w:author="Thurman, Kathryn" w:date="2021-01-20T16:14:00Z"/>
        </w:trPr>
        <w:tc>
          <w:tcPr>
            <w:tcW w:w="4680" w:type="dxa"/>
            <w:gridSpan w:val="6"/>
            <w:tcBorders>
              <w:top w:val="nil"/>
              <w:left w:val="nil"/>
              <w:bottom w:val="nil"/>
              <w:right w:val="nil"/>
            </w:tcBorders>
          </w:tcPr>
          <w:p w:rsidR="00297D2A" w:rsidRPr="00297D2A" w:rsidRDefault="00297D2A" w:rsidP="000650BC">
            <w:pPr>
              <w:adjustRightInd w:val="0"/>
              <w:ind w:right="144"/>
              <w:rPr>
                <w:ins w:id="121" w:author="Thurman, Kathryn" w:date="2021-01-20T16:14:00Z"/>
                <w:sz w:val="20"/>
                <w:szCs w:val="20"/>
              </w:rPr>
            </w:pPr>
          </w:p>
        </w:tc>
        <w:tc>
          <w:tcPr>
            <w:tcW w:w="4686" w:type="dxa"/>
            <w:gridSpan w:val="4"/>
            <w:tcBorders>
              <w:top w:val="nil"/>
              <w:left w:val="nil"/>
              <w:bottom w:val="nil"/>
              <w:right w:val="nil"/>
            </w:tcBorders>
            <w:shd w:val="pct20" w:color="auto" w:fill="auto"/>
          </w:tcPr>
          <w:p w:rsidR="00297D2A" w:rsidRPr="00297D2A" w:rsidRDefault="00297D2A" w:rsidP="000650BC">
            <w:pPr>
              <w:adjustRightInd w:val="0"/>
              <w:ind w:right="144"/>
              <w:rPr>
                <w:ins w:id="122" w:author="Thurman, Kathryn" w:date="2021-01-20T16:14:00Z"/>
                <w:sz w:val="20"/>
                <w:szCs w:val="20"/>
              </w:rPr>
            </w:pPr>
            <w:ins w:id="123" w:author="Thurman, Kathryn" w:date="2021-01-20T16:16:00Z">
              <w:r w:rsidRPr="00297D2A">
                <w:rPr>
                  <w:sz w:val="20"/>
                  <w:szCs w:val="20"/>
                </w:rPr>
                <w:t>Priority Code Invalid or in conflict with date requested</w:t>
              </w:r>
            </w:ins>
          </w:p>
        </w:tc>
      </w:tr>
      <w:tr w:rsidR="00520150" w:rsidTr="00297D2A">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sidRPr="00A91E2D">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RNE</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Request Not Eligible</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Start date requested is earlier than the ESI-ID start date</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SBD</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Scheduled to be De-energized</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rsidP="00410D05">
            <w:pPr>
              <w:autoSpaceDE w:val="0"/>
              <w:autoSpaceDN w:val="0"/>
              <w:adjustRightInd w:val="0"/>
              <w:ind w:right="144"/>
            </w:pPr>
            <w:r>
              <w:rPr>
                <w:sz w:val="20"/>
              </w:rPr>
              <w:t xml:space="preserve">ESI ID exists but scheduled to be de-energized on date requested. </w:t>
            </w:r>
            <w:del w:id="124" w:author="Thurman, Kathryn" w:date="2021-01-21T16:26:00Z">
              <w:r w:rsidDel="00410D05">
                <w:rPr>
                  <w:sz w:val="20"/>
                </w:rPr>
                <w:delText>MIMO Rules, ERCOT 4</w:delText>
              </w:r>
            </w:del>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SCP</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Scheduling Conflict Priority</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rsidP="00410D05">
            <w:pPr>
              <w:autoSpaceDE w:val="0"/>
              <w:autoSpaceDN w:val="0"/>
              <w:adjustRightInd w:val="0"/>
              <w:ind w:right="144"/>
            </w:pPr>
            <w:r>
              <w:rPr>
                <w:sz w:val="20"/>
              </w:rPr>
              <w:t xml:space="preserve">Switch request caused conflict with transaction currently scheduled. </w:t>
            </w:r>
            <w:del w:id="125" w:author="Thurman, Kathryn" w:date="2021-01-21T16:26:00Z">
              <w:r w:rsidDel="00410D05">
                <w:rPr>
                  <w:sz w:val="20"/>
                </w:rPr>
                <w:delText>MIMO Rules, ERCOT 1, TDSP 4.</w:delText>
              </w:r>
            </w:del>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SHF</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Switch Hold Indicator</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For TDSP use only when Switch Hold has been placed on Premise.  This Switch Hold will block MVI or Switch request from being scheduled by the TDSP</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SNP</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Safety NET Request Pending for Different CR</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For TDSP use when a Safety Net Move-In is scheduled and Mass Transition (BGN07='TS') transaction is </w:t>
            </w:r>
            <w:r>
              <w:rPr>
                <w:sz w:val="20"/>
              </w:rPr>
              <w:lastRenderedPageBreak/>
              <w:t>received from ERCOT.  This code is valid only when BGN07='TS'.</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TCC</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Competing Transaction Scheduled for the Same Date</w:t>
            </w:r>
          </w:p>
        </w:tc>
      </w:tr>
      <w:tr w:rsidR="00297D2A" w:rsidTr="000650BC">
        <w:trPr>
          <w:gridAfter w:val="2"/>
          <w:wAfter w:w="474" w:type="dxa"/>
          <w:ins w:id="126" w:author="Thurman, Kathryn" w:date="2021-01-20T16:18:00Z"/>
        </w:trPr>
        <w:tc>
          <w:tcPr>
            <w:tcW w:w="4680" w:type="dxa"/>
            <w:gridSpan w:val="6"/>
            <w:tcBorders>
              <w:top w:val="nil"/>
              <w:left w:val="nil"/>
              <w:bottom w:val="nil"/>
              <w:right w:val="nil"/>
            </w:tcBorders>
          </w:tcPr>
          <w:p w:rsidR="00297D2A" w:rsidRDefault="00297D2A" w:rsidP="000650BC">
            <w:pPr>
              <w:autoSpaceDE w:val="0"/>
              <w:autoSpaceDN w:val="0"/>
              <w:adjustRightInd w:val="0"/>
              <w:ind w:right="144"/>
              <w:rPr>
                <w:ins w:id="127" w:author="Thurman, Kathryn" w:date="2021-01-20T16:18:00Z"/>
              </w:rPr>
            </w:pPr>
          </w:p>
        </w:tc>
        <w:tc>
          <w:tcPr>
            <w:tcW w:w="4686" w:type="dxa"/>
            <w:gridSpan w:val="4"/>
            <w:tcBorders>
              <w:top w:val="nil"/>
              <w:left w:val="nil"/>
              <w:bottom w:val="nil"/>
              <w:right w:val="nil"/>
            </w:tcBorders>
            <w:shd w:val="pct20" w:color="auto" w:fill="auto"/>
          </w:tcPr>
          <w:p w:rsidR="00297D2A" w:rsidRDefault="000650BC" w:rsidP="000650BC">
            <w:pPr>
              <w:autoSpaceDE w:val="0"/>
              <w:autoSpaceDN w:val="0"/>
              <w:adjustRightInd w:val="0"/>
              <w:ind w:right="144"/>
              <w:rPr>
                <w:ins w:id="128" w:author="Thurman, Kathryn" w:date="2021-01-20T16:18:00Z"/>
              </w:rPr>
            </w:pPr>
            <w:ins w:id="129" w:author="Thurman, Kathryn" w:date="2021-01-22T09:32:00Z">
              <w:r>
                <w:rPr>
                  <w:sz w:val="20"/>
                </w:rPr>
                <w:t>Did we want a description???</w:t>
              </w:r>
            </w:ins>
          </w:p>
        </w:tc>
      </w:tr>
      <w:tr w:rsidR="00297D2A" w:rsidTr="000650BC">
        <w:trPr>
          <w:gridAfter w:val="1"/>
          <w:wAfter w:w="331" w:type="dxa"/>
          <w:ins w:id="130" w:author="Thurman, Kathryn" w:date="2021-01-20T16:17:00Z"/>
        </w:trPr>
        <w:tc>
          <w:tcPr>
            <w:tcW w:w="3168" w:type="dxa"/>
            <w:gridSpan w:val="4"/>
            <w:tcBorders>
              <w:top w:val="nil"/>
              <w:left w:val="nil"/>
              <w:bottom w:val="nil"/>
              <w:right w:val="nil"/>
            </w:tcBorders>
          </w:tcPr>
          <w:p w:rsidR="00297D2A" w:rsidRDefault="00297D2A" w:rsidP="000650BC">
            <w:pPr>
              <w:autoSpaceDE w:val="0"/>
              <w:autoSpaceDN w:val="0"/>
              <w:adjustRightInd w:val="0"/>
              <w:ind w:right="144"/>
              <w:rPr>
                <w:ins w:id="131" w:author="Thurman, Kathryn" w:date="2021-01-20T16:17:00Z"/>
              </w:rPr>
            </w:pPr>
            <w:ins w:id="132" w:author="Thurman, Kathryn" w:date="2021-01-20T16:17:00Z">
              <w:r>
                <w:rPr>
                  <w:sz w:val="20"/>
                </w:rPr>
                <w:t xml:space="preserve"> </w:t>
              </w:r>
            </w:ins>
          </w:p>
        </w:tc>
        <w:tc>
          <w:tcPr>
            <w:tcW w:w="1367" w:type="dxa"/>
            <w:tcBorders>
              <w:top w:val="nil"/>
              <w:left w:val="nil"/>
              <w:bottom w:val="nil"/>
              <w:right w:val="nil"/>
            </w:tcBorders>
          </w:tcPr>
          <w:p w:rsidR="00297D2A" w:rsidRDefault="00297D2A" w:rsidP="000650BC">
            <w:pPr>
              <w:autoSpaceDE w:val="0"/>
              <w:autoSpaceDN w:val="0"/>
              <w:adjustRightInd w:val="0"/>
              <w:ind w:right="144"/>
              <w:rPr>
                <w:ins w:id="133" w:author="Thurman, Kathryn" w:date="2021-01-20T16:17:00Z"/>
              </w:rPr>
            </w:pPr>
            <w:ins w:id="134" w:author="Thurman, Kathryn" w:date="2021-01-20T16:17:00Z">
              <w:r>
                <w:rPr>
                  <w:sz w:val="20"/>
                </w:rPr>
                <w:t>TMI</w:t>
              </w:r>
            </w:ins>
          </w:p>
        </w:tc>
        <w:tc>
          <w:tcPr>
            <w:tcW w:w="145" w:type="dxa"/>
            <w:tcBorders>
              <w:top w:val="nil"/>
              <w:left w:val="nil"/>
              <w:bottom w:val="nil"/>
              <w:right w:val="nil"/>
            </w:tcBorders>
          </w:tcPr>
          <w:p w:rsidR="00297D2A" w:rsidRDefault="00297D2A" w:rsidP="000650BC">
            <w:pPr>
              <w:autoSpaceDE w:val="0"/>
              <w:autoSpaceDN w:val="0"/>
              <w:adjustRightInd w:val="0"/>
              <w:ind w:right="144"/>
              <w:rPr>
                <w:ins w:id="135" w:author="Thurman, Kathryn" w:date="2021-01-20T16:17:00Z"/>
              </w:rPr>
            </w:pPr>
          </w:p>
        </w:tc>
        <w:tc>
          <w:tcPr>
            <w:tcW w:w="4829" w:type="dxa"/>
            <w:gridSpan w:val="5"/>
            <w:tcBorders>
              <w:top w:val="nil"/>
              <w:left w:val="nil"/>
              <w:bottom w:val="nil"/>
              <w:right w:val="nil"/>
            </w:tcBorders>
          </w:tcPr>
          <w:p w:rsidR="00297D2A" w:rsidRDefault="00297D2A" w:rsidP="000650BC">
            <w:pPr>
              <w:autoSpaceDE w:val="0"/>
              <w:autoSpaceDN w:val="0"/>
              <w:adjustRightInd w:val="0"/>
              <w:ind w:right="144"/>
              <w:rPr>
                <w:ins w:id="136" w:author="Thurman, Kathryn" w:date="2021-01-20T16:17:00Z"/>
              </w:rPr>
            </w:pPr>
            <w:ins w:id="137" w:author="Thurman, Kathryn" w:date="2021-01-20T16:18:00Z">
              <w:r>
                <w:rPr>
                  <w:sz w:val="20"/>
                </w:rPr>
                <w:t>Invalid Move In on Temporary Service</w:t>
              </w:r>
            </w:ins>
          </w:p>
        </w:tc>
      </w:tr>
      <w:tr w:rsidR="00520150" w:rsidTr="00297D2A">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3"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20"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rsidTr="00297D2A">
        <w:trPr>
          <w:gridAfter w:val="1"/>
          <w:wAfter w:w="331"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9"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rsidTr="00297D2A">
        <w:trPr>
          <w:gridAfter w:val="1"/>
          <w:wAfter w:w="331"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9"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Used to further describe the reason code sent in REF02.  Codes "A13", and "API" require a text explanation in this element. </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38" w:name="book14"/>
      <w:bookmarkEnd w:id="138"/>
      <w:r>
        <w:rPr>
          <w:b/>
          <w:sz w:val="20"/>
        </w:rPr>
        <w:lastRenderedPageBreak/>
        <w:tab/>
        <w:t>Segment:</w:t>
      </w:r>
      <w:r>
        <w:rPr>
          <w:b/>
          <w:sz w:val="20"/>
        </w:rPr>
        <w:tab/>
      </w:r>
      <w:r>
        <w:rPr>
          <w:b/>
          <w:sz w:val="40"/>
        </w:rPr>
        <w:t xml:space="preserve">REF </w:t>
      </w:r>
      <w:r>
        <w:rPr>
          <w:b/>
          <w:sz w:val="20"/>
        </w:rPr>
        <w:t>Reference Identification (Distribution Loss Factor Code)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Only 1 REF~AQ will be sent per transaction. </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REF~AQ~T</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Access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Distribution Loss Factor Code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With the exception of code "T", each Distribution Company will post what each of the next 5 codes represent and how they are applied.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Transmission Only</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39" w:name="book15"/>
      <w:bookmarkEnd w:id="139"/>
      <w:r>
        <w:rPr>
          <w:b/>
          <w:sz w:val="20"/>
        </w:rPr>
        <w:lastRenderedPageBreak/>
        <w:tab/>
        <w:t>Segment:</w:t>
      </w:r>
      <w:r>
        <w:rPr>
          <w:b/>
          <w:sz w:val="20"/>
        </w:rPr>
        <w:tab/>
      </w:r>
      <w:r>
        <w:rPr>
          <w:b/>
          <w:sz w:val="40"/>
        </w:rPr>
        <w:t xml:space="preserve">REF </w:t>
      </w:r>
      <w:r>
        <w:rPr>
          <w:b/>
          <w:sz w:val="20"/>
        </w:rPr>
        <w:t>Reference Identification (Premise Type)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REF~PTC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REF~PTC~01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PTC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Patent Type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Premise Type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Residential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Designates a premise where a customer will reside or an unmetered service located at such a premise (e.g. Outdoor Lights) provided it is not a master metered, multi-family facility, or a facility metered as a commercial facility.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02</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Small Non-residential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Large Non-residential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Designates a nonresidential premise with peak demand greater than 1 Megawatt (i.e.  Where demand for at least 1 month of the previous 12 months is greater than 1 Megawatt) or an unmetered service located at such a premise.</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0" w:name="book16"/>
      <w:bookmarkEnd w:id="140"/>
      <w:r>
        <w:rPr>
          <w:b/>
          <w:sz w:val="20"/>
        </w:rPr>
        <w:lastRenderedPageBreak/>
        <w:tab/>
        <w:t>Segment:</w:t>
      </w:r>
      <w:r>
        <w:rPr>
          <w:b/>
          <w:sz w:val="20"/>
        </w:rPr>
        <w:tab/>
      </w:r>
      <w:r>
        <w:rPr>
          <w:b/>
          <w:sz w:val="40"/>
        </w:rPr>
        <w:t xml:space="preserve">REF </w:t>
      </w:r>
      <w:r>
        <w:rPr>
          <w:b/>
          <w:sz w:val="20"/>
        </w:rPr>
        <w:t>Reference Identification (ESI ID)</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REF~Q5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REF~Q5~~10111111234567890ABCDEFGHIJKLMNOPQRS</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Q5</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Property Control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Electric Service Identifier (ESI ID)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ESI ID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and no more than 36 characters.</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1" w:name="book17"/>
      <w:bookmarkEnd w:id="141"/>
      <w:r>
        <w:rPr>
          <w:b/>
          <w:sz w:val="20"/>
        </w:rPr>
        <w:lastRenderedPageBreak/>
        <w:tab/>
        <w:t>Segment:</w:t>
      </w:r>
      <w:r>
        <w:rPr>
          <w:b/>
          <w:sz w:val="20"/>
        </w:rPr>
        <w:tab/>
      </w:r>
      <w:r>
        <w:rPr>
          <w:b/>
          <w:sz w:val="40"/>
        </w:rPr>
        <w:t xml:space="preserve">REF </w:t>
      </w:r>
      <w:r>
        <w:rPr>
          <w:b/>
          <w:sz w:val="20"/>
        </w:rPr>
        <w:t>Reference Identification (Membership ID)</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in MOU/EC market.  Otherwise,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REF~1W~~1234567890</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1W</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Membership Identification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Membership Number or ID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Membership ID, account number or other value as assigned by the MOU/EC that positively identifies the end-use customer to the MOU/EC TDSP.  Required if ESI ID is located in MOU/EC service territory.</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2" w:name="book18"/>
      <w:bookmarkEnd w:id="142"/>
      <w:r>
        <w:rPr>
          <w:b/>
          <w:sz w:val="20"/>
        </w:rPr>
        <w:lastRenderedPageBreak/>
        <w:tab/>
        <w:t>Segment:</w:t>
      </w:r>
      <w:r>
        <w:rPr>
          <w:b/>
          <w:sz w:val="20"/>
        </w:rPr>
        <w:tab/>
      </w:r>
      <w:r>
        <w:rPr>
          <w:b/>
          <w:sz w:val="40"/>
        </w:rPr>
        <w:t xml:space="preserve">REF </w:t>
      </w:r>
      <w:r>
        <w:rPr>
          <w:b/>
          <w:sz w:val="20"/>
        </w:rPr>
        <w:t>Reference Identification (Station ID)</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value shall correspond to an ERCOT-defined Station ID that is published on the ERCOT website.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REF~SPL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REF~SPL~~ WEST</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SPL</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sidRPr="00A91E2D">
              <w:rPr>
                <w:sz w:val="20"/>
              </w:rPr>
              <w:t>Standard Point Location Code (SPLC)</w:t>
            </w:r>
          </w:p>
        </w:tc>
      </w:tr>
      <w:tr w:rsidR="00520150">
        <w:trPr>
          <w:gridAfter w:val="2"/>
          <w:wAfter w:w="473" w:type="dxa"/>
        </w:trPr>
        <w:tc>
          <w:tcPr>
            <w:tcW w:w="4680" w:type="dxa"/>
            <w:gridSpan w:val="6"/>
            <w:tcBorders>
              <w:top w:val="nil"/>
              <w:left w:val="nil"/>
              <w:bottom w:val="nil"/>
              <w:right w:val="nil"/>
            </w:tcBorders>
          </w:tcPr>
          <w:p w:rsidR="00520150" w:rsidRPr="00A91E2D"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Station ID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3" w:name="book19"/>
      <w:bookmarkEnd w:id="143"/>
      <w:r>
        <w:rPr>
          <w:b/>
          <w:sz w:val="20"/>
        </w:rPr>
        <w:lastRenderedPageBreak/>
        <w:tab/>
        <w:t>Segment:</w:t>
      </w:r>
      <w:r>
        <w:rPr>
          <w:b/>
          <w:sz w:val="20"/>
        </w:rPr>
        <w:tab/>
      </w:r>
      <w:r>
        <w:rPr>
          <w:b/>
          <w:sz w:val="40"/>
        </w:rPr>
        <w:t xml:space="preserve">REF </w:t>
      </w:r>
      <w:r>
        <w:rPr>
          <w:b/>
          <w:sz w:val="20"/>
        </w:rPr>
        <w:t>Reference Identification (Special Needs Indicator)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 "Y" in this field means that the customer is either: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 residential customer who qualifies through the Residential Critical Care Eligibility Determination Form, as issued by the PUCT.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NOTE: For ERCOT initiated Mass Transition transactions (BGN07 = TS) and Acquisition Transfer transactions (BGN07 = AQ) all ESI IDs involved in the transition REF~SU - REF 02 will equal 'N' (No) Special Needs are not required.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the TDSP has the ESI ID flagged as Special Needs 'Y' "Special Needs are Required" prior to receiving the 814_03 Mass Transition transactions (BGN07 = TS) or Acquisition Transfer transaction (BGN07 = AQ), the TDSP will populate the 814_04 REF02 with 'Y' for the REF~SU and the REF03 with the appropriate special needs code.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REF~SU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REF~SU~N</w:t>
            </w:r>
          </w:p>
          <w:p w:rsidR="00520150" w:rsidRDefault="00520150">
            <w:pPr>
              <w:autoSpaceDE w:val="0"/>
              <w:autoSpaceDN w:val="0"/>
              <w:adjustRightInd w:val="0"/>
              <w:ind w:right="144"/>
            </w:pPr>
            <w:r>
              <w:rPr>
                <w:sz w:val="20"/>
              </w:rPr>
              <w:t>REF~SU~Y~CLI</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Processing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Indicator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N</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No</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are not required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Y</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Yes</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are required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rsidP="00A91E2D">
            <w:pPr>
              <w:autoSpaceDE w:val="0"/>
              <w:autoSpaceDN w:val="0"/>
              <w:adjustRightInd w:val="0"/>
              <w:ind w:right="144"/>
            </w:pPr>
          </w:p>
        </w:tc>
        <w:tc>
          <w:tcPr>
            <w:tcW w:w="6523" w:type="dxa"/>
            <w:gridSpan w:val="8"/>
            <w:tcBorders>
              <w:top w:val="nil"/>
              <w:left w:val="nil"/>
              <w:bottom w:val="nil"/>
              <w:right w:val="nil"/>
            </w:tcBorders>
          </w:tcPr>
          <w:p w:rsidR="00520150" w:rsidRDefault="00520150" w:rsidP="00A91E2D">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Required when REF02 = Y indicating Special Needs are required </w:t>
            </w:r>
          </w:p>
          <w:p w:rsidR="00520150" w:rsidRDefault="00520150">
            <w:pPr>
              <w:autoSpaceDE w:val="0"/>
              <w:autoSpaceDN w:val="0"/>
              <w:adjustRightInd w:val="0"/>
              <w:ind w:right="144"/>
            </w:pPr>
            <w:r>
              <w:rPr>
                <w:sz w:val="20"/>
              </w:rPr>
              <w:t xml:space="preserve">Used to communicate the Customer's Special Needs Status as defined by PUCT Subst. Rule 25.497 "Customer Protection Rules Relating to Designation of Critical Care Customers", otherwise not used.  </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CCC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Critical Care Residential Customer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CCCT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Critical Care Residential Customer - Temporary</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CLI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Critical Load Industrial Customer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CLP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Critical Load Public Safety Customer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CRC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Chronic Condition Residential Customer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CRCT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Chronic Condition Residential Customer - Temporary</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4" w:name="book20"/>
      <w:bookmarkEnd w:id="144"/>
      <w:r>
        <w:rPr>
          <w:b/>
          <w:sz w:val="20"/>
        </w:rPr>
        <w:lastRenderedPageBreak/>
        <w:tab/>
        <w:t>Segment:</w:t>
      </w:r>
      <w:r>
        <w:rPr>
          <w:b/>
          <w:sz w:val="20"/>
        </w:rPr>
        <w:tab/>
      </w:r>
      <w:r>
        <w:rPr>
          <w:b/>
          <w:sz w:val="40"/>
        </w:rPr>
        <w:t xml:space="preserve">REF </w:t>
      </w:r>
      <w:r>
        <w:rPr>
          <w:b/>
          <w:sz w:val="20"/>
        </w:rPr>
        <w:t>Reference Identification (Switch Hold Indicator Status)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only when BGN07="TS" in the 814_03 transaction that is received from ERCOT and accepted by the TDSP for a Mass Transition Switch request. 814_04 must also contain a BGN07 = 'TS'</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Mass Transition ESI IDs that were subject to a Tampering Switch Hold will reflect REF~SH~Y and all other ESI IDs in the Mass Transition event will reflect REF~SH~N, this would include Deferred or Bill Payment Switch Hold ESI IDs.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REF~SH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REF~SH~Y</w:t>
            </w:r>
          </w:p>
          <w:p w:rsidR="00520150" w:rsidRDefault="00520150">
            <w:pPr>
              <w:autoSpaceDE w:val="0"/>
              <w:autoSpaceDN w:val="0"/>
              <w:adjustRightInd w:val="0"/>
              <w:ind w:right="144"/>
            </w:pPr>
            <w:r>
              <w:rPr>
                <w:sz w:val="20"/>
              </w:rPr>
              <w:t>REF~SH~N</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rsidTr="00A91E2D">
        <w:tc>
          <w:tcPr>
            <w:tcW w:w="1007" w:type="dxa"/>
            <w:tcBorders>
              <w:top w:val="nil"/>
              <w:left w:val="nil"/>
              <w:bottom w:val="nil"/>
              <w:right w:val="nil"/>
            </w:tcBorders>
          </w:tcPr>
          <w:p w:rsidR="00520150" w:rsidRPr="00A91E2D"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Pr="00A91E2D"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Pr="00A91E2D"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Pr="00A91E2D" w:rsidRDefault="00520150">
            <w:pPr>
              <w:autoSpaceDE w:val="0"/>
              <w:autoSpaceDN w:val="0"/>
              <w:adjustRightInd w:val="0"/>
              <w:ind w:right="144"/>
            </w:pPr>
            <w:r>
              <w:rPr>
                <w:b/>
                <w:sz w:val="20"/>
              </w:rPr>
              <w:t>ID 2/3</w:t>
            </w:r>
          </w:p>
        </w:tc>
      </w:tr>
      <w:tr w:rsidR="00520150" w:rsidTr="00A91E2D">
        <w:trPr>
          <w:gridAfter w:val="1"/>
          <w:wAfter w:w="330" w:type="dxa"/>
        </w:trPr>
        <w:tc>
          <w:tcPr>
            <w:tcW w:w="2980" w:type="dxa"/>
            <w:gridSpan w:val="3"/>
            <w:tcBorders>
              <w:top w:val="nil"/>
              <w:left w:val="nil"/>
              <w:bottom w:val="nil"/>
              <w:right w:val="nil"/>
            </w:tcBorders>
          </w:tcPr>
          <w:p w:rsidR="00520150" w:rsidRPr="00A91E2D" w:rsidRDefault="00520150" w:rsidP="00A91E2D">
            <w:pPr>
              <w:autoSpaceDE w:val="0"/>
              <w:autoSpaceDN w:val="0"/>
              <w:adjustRightInd w:val="0"/>
              <w:ind w:right="144"/>
            </w:pPr>
          </w:p>
        </w:tc>
        <w:tc>
          <w:tcPr>
            <w:tcW w:w="6523" w:type="dxa"/>
            <w:gridSpan w:val="8"/>
            <w:tcBorders>
              <w:top w:val="nil"/>
              <w:left w:val="nil"/>
              <w:bottom w:val="nil"/>
              <w:right w:val="nil"/>
            </w:tcBorders>
          </w:tcPr>
          <w:p w:rsidR="00520150" w:rsidRPr="00A91E2D" w:rsidRDefault="00520150" w:rsidP="00A91E2D">
            <w:pPr>
              <w:autoSpaceDE w:val="0"/>
              <w:autoSpaceDN w:val="0"/>
              <w:adjustRightInd w:val="0"/>
              <w:ind w:right="144"/>
            </w:pPr>
            <w:r>
              <w:rPr>
                <w:sz w:val="20"/>
              </w:rPr>
              <w:t>Code qualifying the Reference Identification</w:t>
            </w:r>
          </w:p>
        </w:tc>
      </w:tr>
      <w:tr w:rsidR="00520150" w:rsidTr="00A91E2D">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A91E2D"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Pr="00A91E2D"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Pr>
                <w:sz w:val="20"/>
              </w:rPr>
              <w:t>Sender Defined Clause</w:t>
            </w:r>
          </w:p>
        </w:tc>
      </w:tr>
      <w:tr w:rsidR="00520150" w:rsidTr="00A91E2D">
        <w:trPr>
          <w:gridAfter w:val="2"/>
          <w:wAfter w:w="473" w:type="dxa"/>
        </w:trPr>
        <w:tc>
          <w:tcPr>
            <w:tcW w:w="4680" w:type="dxa"/>
            <w:gridSpan w:val="6"/>
            <w:tcBorders>
              <w:top w:val="nil"/>
              <w:left w:val="nil"/>
              <w:bottom w:val="nil"/>
              <w:right w:val="nil"/>
            </w:tcBorders>
          </w:tcPr>
          <w:p w:rsidR="00520150" w:rsidRPr="00A91E2D"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Pr="00A91E2D" w:rsidRDefault="00520150">
            <w:pPr>
              <w:autoSpaceDE w:val="0"/>
              <w:autoSpaceDN w:val="0"/>
              <w:adjustRightInd w:val="0"/>
              <w:ind w:right="144"/>
            </w:pPr>
            <w:r>
              <w:rPr>
                <w:sz w:val="20"/>
              </w:rPr>
              <w:t>Switch Hold Indicator Status prior to TDSP accepting  the Mass Transition Switch transaction where the BGN07= "TS" in the 814_03 transaction received from ERCOT</w:t>
            </w:r>
          </w:p>
        </w:tc>
      </w:tr>
      <w:tr w:rsidR="00520150" w:rsidTr="00A91E2D">
        <w:tc>
          <w:tcPr>
            <w:tcW w:w="1007" w:type="dxa"/>
            <w:tcBorders>
              <w:top w:val="nil"/>
              <w:left w:val="nil"/>
              <w:bottom w:val="nil"/>
              <w:right w:val="nil"/>
            </w:tcBorders>
          </w:tcPr>
          <w:p w:rsidR="00520150" w:rsidRPr="00A91E2D" w:rsidRDefault="00520150" w:rsidP="00A91E2D">
            <w:pPr>
              <w:autoSpaceDE w:val="0"/>
              <w:autoSpaceDN w:val="0"/>
              <w:adjustRightInd w:val="0"/>
              <w:ind w:right="144"/>
            </w:pPr>
            <w:r>
              <w:rPr>
                <w:b/>
                <w:sz w:val="20"/>
              </w:rPr>
              <w:t>Must Use</w:t>
            </w:r>
          </w:p>
        </w:tc>
        <w:tc>
          <w:tcPr>
            <w:tcW w:w="1080" w:type="dxa"/>
            <w:tcBorders>
              <w:top w:val="nil"/>
              <w:left w:val="nil"/>
              <w:bottom w:val="nil"/>
              <w:right w:val="nil"/>
            </w:tcBorders>
          </w:tcPr>
          <w:p w:rsidR="00520150" w:rsidRPr="00A91E2D" w:rsidRDefault="00520150" w:rsidP="00A91E2D">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Pr="00A91E2D" w:rsidRDefault="00520150" w:rsidP="00A91E2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Pr="00A91E2D" w:rsidRDefault="00520150" w:rsidP="00A91E2D">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Pr="00A91E2D" w:rsidRDefault="00520150" w:rsidP="00A91E2D">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Pr="00A91E2D" w:rsidRDefault="00520150" w:rsidP="00A91E2D">
            <w:pPr>
              <w:autoSpaceDE w:val="0"/>
              <w:autoSpaceDN w:val="0"/>
              <w:adjustRightInd w:val="0"/>
              <w:ind w:right="144"/>
              <w:jc w:val="center"/>
            </w:pPr>
          </w:p>
        </w:tc>
        <w:tc>
          <w:tcPr>
            <w:tcW w:w="1440" w:type="dxa"/>
            <w:gridSpan w:val="3"/>
            <w:tcBorders>
              <w:top w:val="nil"/>
              <w:left w:val="nil"/>
              <w:bottom w:val="nil"/>
              <w:right w:val="nil"/>
            </w:tcBorders>
          </w:tcPr>
          <w:p w:rsidR="00520150" w:rsidRPr="00A91E2D" w:rsidRDefault="00520150" w:rsidP="00A91E2D">
            <w:pPr>
              <w:autoSpaceDE w:val="0"/>
              <w:autoSpaceDN w:val="0"/>
              <w:adjustRightInd w:val="0"/>
              <w:ind w:right="144"/>
            </w:pPr>
            <w:r>
              <w:rPr>
                <w:b/>
                <w:sz w:val="20"/>
              </w:rPr>
              <w:t>AN 1/30</w:t>
            </w:r>
          </w:p>
        </w:tc>
      </w:tr>
      <w:tr w:rsidR="00520150" w:rsidTr="00A91E2D">
        <w:trPr>
          <w:gridAfter w:val="1"/>
          <w:wAfter w:w="330" w:type="dxa"/>
        </w:trPr>
        <w:tc>
          <w:tcPr>
            <w:tcW w:w="2980" w:type="dxa"/>
            <w:gridSpan w:val="3"/>
            <w:tcBorders>
              <w:top w:val="nil"/>
              <w:left w:val="nil"/>
              <w:bottom w:val="nil"/>
              <w:right w:val="nil"/>
            </w:tcBorders>
          </w:tcPr>
          <w:p w:rsidR="00520150" w:rsidRPr="00A91E2D" w:rsidRDefault="00520150" w:rsidP="00A91E2D">
            <w:pPr>
              <w:autoSpaceDE w:val="0"/>
              <w:autoSpaceDN w:val="0"/>
              <w:adjustRightInd w:val="0"/>
              <w:ind w:right="144"/>
            </w:pPr>
          </w:p>
        </w:tc>
        <w:tc>
          <w:tcPr>
            <w:tcW w:w="6523" w:type="dxa"/>
            <w:gridSpan w:val="8"/>
            <w:tcBorders>
              <w:top w:val="nil"/>
              <w:left w:val="nil"/>
              <w:bottom w:val="nil"/>
              <w:right w:val="nil"/>
            </w:tcBorders>
          </w:tcPr>
          <w:p w:rsidR="00520150" w:rsidRPr="00A91E2D" w:rsidRDefault="00520150" w:rsidP="00A91E2D">
            <w:pPr>
              <w:autoSpaceDE w:val="0"/>
              <w:autoSpaceDN w:val="0"/>
              <w:adjustRightInd w:val="0"/>
              <w:ind w:right="144"/>
            </w:pPr>
            <w:r>
              <w:rPr>
                <w:sz w:val="20"/>
              </w:rPr>
              <w:t>Reference information as defined for a particular Transaction Set or as specified by the Reference Identification Qualifier</w:t>
            </w:r>
          </w:p>
        </w:tc>
      </w:tr>
      <w:tr w:rsidR="00520150" w:rsidTr="00A91E2D">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A91E2D" w:rsidRDefault="00520150">
            <w:pPr>
              <w:autoSpaceDE w:val="0"/>
              <w:autoSpaceDN w:val="0"/>
              <w:adjustRightInd w:val="0"/>
              <w:ind w:right="144"/>
            </w:pPr>
            <w:r>
              <w:rPr>
                <w:sz w:val="20"/>
              </w:rPr>
              <w:t>N</w:t>
            </w:r>
          </w:p>
        </w:tc>
        <w:tc>
          <w:tcPr>
            <w:tcW w:w="144" w:type="dxa"/>
            <w:tcBorders>
              <w:top w:val="nil"/>
              <w:left w:val="nil"/>
              <w:bottom w:val="nil"/>
              <w:right w:val="nil"/>
            </w:tcBorders>
          </w:tcPr>
          <w:p w:rsidR="00520150" w:rsidRPr="00A91E2D"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Pr>
                <w:sz w:val="20"/>
              </w:rPr>
              <w:t>No</w:t>
            </w:r>
          </w:p>
        </w:tc>
      </w:tr>
      <w:tr w:rsidR="00520150" w:rsidTr="00A91E2D">
        <w:trPr>
          <w:gridAfter w:val="2"/>
          <w:wAfter w:w="473" w:type="dxa"/>
        </w:trPr>
        <w:tc>
          <w:tcPr>
            <w:tcW w:w="4680" w:type="dxa"/>
            <w:gridSpan w:val="6"/>
            <w:tcBorders>
              <w:top w:val="nil"/>
              <w:left w:val="nil"/>
              <w:bottom w:val="nil"/>
              <w:right w:val="nil"/>
            </w:tcBorders>
          </w:tcPr>
          <w:p w:rsidR="00520150" w:rsidRPr="00A91E2D"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Pr="00A91E2D" w:rsidRDefault="00520150">
            <w:pPr>
              <w:autoSpaceDE w:val="0"/>
              <w:autoSpaceDN w:val="0"/>
              <w:adjustRightInd w:val="0"/>
              <w:ind w:right="144"/>
            </w:pPr>
            <w:r>
              <w:rPr>
                <w:sz w:val="20"/>
              </w:rPr>
              <w:t>Tampering Switch Hold did not apply to this ESI ID prior to the 814_03 Mass Transition Switch (BGN07="TS") transaction is received by TDSP</w:t>
            </w:r>
          </w:p>
        </w:tc>
      </w:tr>
      <w:tr w:rsidR="00520150" w:rsidTr="00A91E2D">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A91E2D" w:rsidRDefault="00520150">
            <w:pPr>
              <w:autoSpaceDE w:val="0"/>
              <w:autoSpaceDN w:val="0"/>
              <w:adjustRightInd w:val="0"/>
              <w:ind w:right="144"/>
            </w:pPr>
            <w:r>
              <w:rPr>
                <w:sz w:val="20"/>
              </w:rPr>
              <w:t>Y</w:t>
            </w:r>
          </w:p>
        </w:tc>
        <w:tc>
          <w:tcPr>
            <w:tcW w:w="144" w:type="dxa"/>
            <w:tcBorders>
              <w:top w:val="nil"/>
              <w:left w:val="nil"/>
              <w:bottom w:val="nil"/>
              <w:right w:val="nil"/>
            </w:tcBorders>
          </w:tcPr>
          <w:p w:rsidR="00520150" w:rsidRPr="00A91E2D"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Pr>
                <w:sz w:val="20"/>
              </w:rPr>
              <w:t>Yes</w:t>
            </w:r>
          </w:p>
        </w:tc>
      </w:tr>
      <w:tr w:rsidR="00520150" w:rsidTr="00A91E2D">
        <w:trPr>
          <w:gridAfter w:val="2"/>
          <w:wAfter w:w="473" w:type="dxa"/>
        </w:trPr>
        <w:tc>
          <w:tcPr>
            <w:tcW w:w="4680" w:type="dxa"/>
            <w:gridSpan w:val="6"/>
            <w:tcBorders>
              <w:top w:val="nil"/>
              <w:left w:val="nil"/>
              <w:bottom w:val="nil"/>
              <w:right w:val="nil"/>
            </w:tcBorders>
          </w:tcPr>
          <w:p w:rsidR="00520150" w:rsidRPr="00A91E2D"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Pr="00A91E2D" w:rsidRDefault="00520150">
            <w:pPr>
              <w:autoSpaceDE w:val="0"/>
              <w:autoSpaceDN w:val="0"/>
              <w:adjustRightInd w:val="0"/>
              <w:ind w:right="144"/>
            </w:pPr>
            <w:r>
              <w:rPr>
                <w:sz w:val="20"/>
              </w:rPr>
              <w:t>Tampering Switch Hold did apply to this ESI ID prior to 814_03 Mass Transition Switch (BGN07="TS") transaction is received by TDSP</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5" w:name="book21"/>
      <w:bookmarkEnd w:id="145"/>
      <w:r>
        <w:rPr>
          <w:b/>
          <w:sz w:val="20"/>
        </w:rPr>
        <w:lastRenderedPageBreak/>
        <w:tab/>
        <w:t>Segment:</w:t>
      </w:r>
      <w:r>
        <w:rPr>
          <w:b/>
          <w:sz w:val="20"/>
        </w:rPr>
        <w:tab/>
      </w:r>
      <w:r>
        <w:rPr>
          <w:b/>
          <w:sz w:val="40"/>
        </w:rPr>
        <w:t xml:space="preserve">DTM </w:t>
      </w:r>
      <w:r>
        <w:rPr>
          <w:b/>
          <w:sz w:val="20"/>
        </w:rPr>
        <w:t>Date/Time Reference (Expiration Date)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rsidP="00A91E2D">
            <w:pPr>
              <w:autoSpaceDE w:val="0"/>
              <w:autoSpaceDN w:val="0"/>
              <w:adjustRightInd w:val="0"/>
              <w:ind w:right="144"/>
              <w:rPr>
                <w:sz w:val="20"/>
              </w:rPr>
            </w:pPr>
            <w:r>
              <w:rPr>
                <w:sz w:val="20"/>
              </w:rPr>
              <w:t xml:space="preserve">Required when REF~SU = Y and Critical Care Status in the REF03 of the Special Needs (REF~SU) segment = "CCC", "CCCT", "CRC" or "CRCT"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DTM~036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Pr="00A91E2D" w:rsidRDefault="00520150">
            <w:pPr>
              <w:autoSpaceDE w:val="0"/>
              <w:autoSpaceDN w:val="0"/>
              <w:adjustRightInd w:val="0"/>
              <w:ind w:right="144"/>
            </w:pPr>
            <w:r>
              <w:rPr>
                <w:sz w:val="20"/>
              </w:rPr>
              <w:t>DTM~036~20010415</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520150" w:rsidTr="00A91E2D">
        <w:tc>
          <w:tcPr>
            <w:tcW w:w="1007" w:type="dxa"/>
            <w:tcBorders>
              <w:top w:val="nil"/>
              <w:left w:val="nil"/>
              <w:bottom w:val="nil"/>
              <w:right w:val="nil"/>
            </w:tcBorders>
          </w:tcPr>
          <w:p w:rsidR="00520150" w:rsidRPr="00A91E2D"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DTM01</w:t>
            </w:r>
          </w:p>
        </w:tc>
        <w:tc>
          <w:tcPr>
            <w:tcW w:w="89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520150" w:rsidRPr="00A91E2D" w:rsidRDefault="00520150">
            <w:pPr>
              <w:autoSpaceDE w:val="0"/>
              <w:autoSpaceDN w:val="0"/>
              <w:adjustRightInd w:val="0"/>
              <w:ind w:right="144"/>
            </w:pPr>
            <w:r>
              <w:rPr>
                <w:b/>
                <w:sz w:val="20"/>
              </w:rPr>
              <w:t>Date/Time Qualifier</w:t>
            </w:r>
          </w:p>
        </w:tc>
        <w:tc>
          <w:tcPr>
            <w:tcW w:w="43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Pr="00A91E2D"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Pr="00A91E2D" w:rsidRDefault="00520150">
            <w:pPr>
              <w:autoSpaceDE w:val="0"/>
              <w:autoSpaceDN w:val="0"/>
              <w:adjustRightInd w:val="0"/>
              <w:ind w:right="144"/>
            </w:pPr>
            <w:r>
              <w:rPr>
                <w:b/>
                <w:sz w:val="20"/>
              </w:rPr>
              <w:t>ID 3/3</w:t>
            </w:r>
          </w:p>
        </w:tc>
      </w:tr>
      <w:tr w:rsidR="00520150" w:rsidTr="00A91E2D">
        <w:trPr>
          <w:gridAfter w:val="1"/>
          <w:wAfter w:w="330" w:type="dxa"/>
        </w:trPr>
        <w:tc>
          <w:tcPr>
            <w:tcW w:w="2980" w:type="dxa"/>
            <w:gridSpan w:val="3"/>
            <w:tcBorders>
              <w:top w:val="nil"/>
              <w:left w:val="nil"/>
              <w:bottom w:val="nil"/>
              <w:right w:val="nil"/>
            </w:tcBorders>
          </w:tcPr>
          <w:p w:rsidR="00520150" w:rsidRPr="00A91E2D" w:rsidRDefault="00520150">
            <w:pPr>
              <w:autoSpaceDE w:val="0"/>
              <w:autoSpaceDN w:val="0"/>
              <w:adjustRightInd w:val="0"/>
              <w:ind w:right="144"/>
            </w:pPr>
          </w:p>
        </w:tc>
        <w:tc>
          <w:tcPr>
            <w:tcW w:w="6523" w:type="dxa"/>
            <w:gridSpan w:val="7"/>
            <w:tcBorders>
              <w:top w:val="nil"/>
              <w:left w:val="nil"/>
              <w:bottom w:val="nil"/>
              <w:right w:val="nil"/>
            </w:tcBorders>
          </w:tcPr>
          <w:p w:rsidR="00520150" w:rsidRPr="00A91E2D" w:rsidRDefault="00520150">
            <w:pPr>
              <w:autoSpaceDE w:val="0"/>
              <w:autoSpaceDN w:val="0"/>
              <w:adjustRightInd w:val="0"/>
              <w:ind w:right="144"/>
            </w:pPr>
            <w:r>
              <w:rPr>
                <w:sz w:val="20"/>
              </w:rPr>
              <w:t>Code specifying type of date or time, or both date and time</w:t>
            </w:r>
          </w:p>
        </w:tc>
      </w:tr>
      <w:tr w:rsidR="00520150" w:rsidTr="00A91E2D">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A91E2D" w:rsidRDefault="00520150">
            <w:pPr>
              <w:autoSpaceDE w:val="0"/>
              <w:autoSpaceDN w:val="0"/>
              <w:adjustRightInd w:val="0"/>
              <w:ind w:right="144"/>
            </w:pPr>
            <w:r>
              <w:rPr>
                <w:sz w:val="20"/>
              </w:rPr>
              <w:t>036</w:t>
            </w:r>
          </w:p>
        </w:tc>
        <w:tc>
          <w:tcPr>
            <w:tcW w:w="144" w:type="dxa"/>
            <w:tcBorders>
              <w:top w:val="nil"/>
              <w:left w:val="nil"/>
              <w:bottom w:val="nil"/>
              <w:right w:val="nil"/>
            </w:tcBorders>
          </w:tcPr>
          <w:p w:rsidR="00520150" w:rsidRPr="00A91E2D" w:rsidRDefault="00520150">
            <w:pPr>
              <w:autoSpaceDE w:val="0"/>
              <w:autoSpaceDN w:val="0"/>
              <w:adjustRightInd w:val="0"/>
              <w:ind w:right="144"/>
            </w:pPr>
          </w:p>
        </w:tc>
        <w:tc>
          <w:tcPr>
            <w:tcW w:w="4823"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Expiration</w:t>
            </w:r>
          </w:p>
        </w:tc>
      </w:tr>
      <w:tr w:rsidR="00520150" w:rsidTr="00A91E2D">
        <w:trPr>
          <w:gridAfter w:val="1"/>
          <w:wAfter w:w="330"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Date coverage expires</w:t>
            </w:r>
          </w:p>
        </w:tc>
      </w:tr>
      <w:tr w:rsidR="00520150" w:rsidTr="00A91E2D">
        <w:tc>
          <w:tcPr>
            <w:tcW w:w="1007" w:type="dxa"/>
            <w:tcBorders>
              <w:top w:val="nil"/>
              <w:left w:val="nil"/>
              <w:bottom w:val="nil"/>
              <w:right w:val="nil"/>
            </w:tcBorders>
          </w:tcPr>
          <w:p w:rsidR="00520150" w:rsidRPr="00A91E2D"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DTM02</w:t>
            </w:r>
          </w:p>
        </w:tc>
        <w:tc>
          <w:tcPr>
            <w:tcW w:w="89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520150" w:rsidRPr="00A91E2D" w:rsidRDefault="00520150">
            <w:pPr>
              <w:autoSpaceDE w:val="0"/>
              <w:autoSpaceDN w:val="0"/>
              <w:adjustRightInd w:val="0"/>
              <w:ind w:right="144"/>
            </w:pPr>
            <w:r>
              <w:rPr>
                <w:b/>
                <w:sz w:val="20"/>
              </w:rPr>
              <w:t>Date</w:t>
            </w:r>
          </w:p>
        </w:tc>
        <w:tc>
          <w:tcPr>
            <w:tcW w:w="43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Pr="00A91E2D"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Pr="00A91E2D" w:rsidRDefault="00520150">
            <w:pPr>
              <w:autoSpaceDE w:val="0"/>
              <w:autoSpaceDN w:val="0"/>
              <w:adjustRightInd w:val="0"/>
              <w:ind w:right="144"/>
            </w:pPr>
            <w:r>
              <w:rPr>
                <w:b/>
                <w:sz w:val="20"/>
              </w:rPr>
              <w:t>DT 8/8</w:t>
            </w:r>
          </w:p>
        </w:tc>
      </w:tr>
      <w:tr w:rsidR="00520150" w:rsidTr="00A91E2D">
        <w:trPr>
          <w:gridAfter w:val="1"/>
          <w:wAfter w:w="330" w:type="dxa"/>
        </w:trPr>
        <w:tc>
          <w:tcPr>
            <w:tcW w:w="2980" w:type="dxa"/>
            <w:gridSpan w:val="3"/>
            <w:tcBorders>
              <w:top w:val="nil"/>
              <w:left w:val="nil"/>
              <w:bottom w:val="nil"/>
              <w:right w:val="nil"/>
            </w:tcBorders>
          </w:tcPr>
          <w:p w:rsidR="00520150" w:rsidRPr="00A91E2D" w:rsidRDefault="00520150">
            <w:pPr>
              <w:autoSpaceDE w:val="0"/>
              <w:autoSpaceDN w:val="0"/>
              <w:adjustRightInd w:val="0"/>
              <w:ind w:right="144"/>
            </w:pPr>
          </w:p>
        </w:tc>
        <w:tc>
          <w:tcPr>
            <w:tcW w:w="6523" w:type="dxa"/>
            <w:gridSpan w:val="7"/>
            <w:tcBorders>
              <w:top w:val="nil"/>
              <w:left w:val="nil"/>
              <w:bottom w:val="nil"/>
              <w:right w:val="nil"/>
            </w:tcBorders>
          </w:tcPr>
          <w:p w:rsidR="00520150" w:rsidRPr="00A91E2D" w:rsidRDefault="00520150">
            <w:pPr>
              <w:autoSpaceDE w:val="0"/>
              <w:autoSpaceDN w:val="0"/>
              <w:adjustRightInd w:val="0"/>
              <w:ind w:right="144"/>
            </w:pPr>
            <w:r>
              <w:rPr>
                <w:sz w:val="20"/>
              </w:rPr>
              <w:t>Date expressed as CCYYMMDD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6" w:name="book22"/>
      <w:bookmarkEnd w:id="146"/>
      <w:r>
        <w:rPr>
          <w:b/>
          <w:sz w:val="20"/>
        </w:rPr>
        <w:lastRenderedPageBreak/>
        <w:tab/>
        <w:t>Segment:</w:t>
      </w:r>
      <w:r>
        <w:rPr>
          <w:b/>
          <w:sz w:val="20"/>
        </w:rPr>
        <w:tab/>
      </w:r>
      <w:r>
        <w:rPr>
          <w:b/>
          <w:sz w:val="40"/>
        </w:rPr>
        <w:t xml:space="preserve">DTM </w:t>
      </w:r>
      <w:r>
        <w:rPr>
          <w:b/>
          <w:sz w:val="20"/>
        </w:rPr>
        <w:t>Date/Time Reference (Service Period Start)</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Only one DTM~150 will be sent per transaction. </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DTM~150~20010415</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Date/Time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3/3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specifying type of date or time, or both date and time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150</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Service Period Start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DT 8/8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Date expressed as CCYYMMDD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7" w:name="book23"/>
      <w:bookmarkEnd w:id="147"/>
      <w:r>
        <w:rPr>
          <w:b/>
          <w:sz w:val="20"/>
        </w:rPr>
        <w:lastRenderedPageBreak/>
        <w:tab/>
        <w:t>Segment:</w:t>
      </w:r>
      <w:r>
        <w:rPr>
          <w:b/>
          <w:sz w:val="20"/>
        </w:rPr>
        <w:tab/>
      </w:r>
      <w:r>
        <w:rPr>
          <w:b/>
          <w:sz w:val="40"/>
        </w:rPr>
        <w:t xml:space="preserve">NM1 </w:t>
      </w:r>
      <w:r>
        <w:rPr>
          <w:b/>
          <w:sz w:val="20"/>
        </w:rPr>
        <w:t>Individual or Organizational Name (Meter Level Information)</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the NM109 does not equal UNMETERED or NONE, a REF~MT and REF~4P are required (REF~IX is conditional based on Meter Type)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NM1~MQ~3~~~~~~32~GE10349811</w:t>
            </w:r>
          </w:p>
          <w:p w:rsidR="00520150" w:rsidRDefault="00520150">
            <w:pPr>
              <w:autoSpaceDE w:val="0"/>
              <w:autoSpaceDN w:val="0"/>
              <w:adjustRightInd w:val="0"/>
              <w:ind w:right="144"/>
            </w:pPr>
            <w:r>
              <w:rPr>
                <w:sz w:val="20"/>
              </w:rPr>
              <w:t>NM1~MQ~3~~~~~~93~UNMETERED</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Metering Location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Type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1/1</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type of entity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Unknown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NM108</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32</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Assigned by Property Operator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Number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93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Code assigned by the organization originating the transaction set</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This code used when a Meter Number is NOT provided in NM109 (i.e., when NM109 contains "UNMETERED").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NM109</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Meter Number or,</w:t>
            </w:r>
          </w:p>
          <w:p w:rsidR="00520150" w:rsidRDefault="00520150">
            <w:pPr>
              <w:autoSpaceDE w:val="0"/>
              <w:autoSpaceDN w:val="0"/>
              <w:adjustRightInd w:val="0"/>
              <w:ind w:right="144"/>
              <w:rPr>
                <w:sz w:val="20"/>
              </w:rPr>
            </w:pPr>
            <w:r>
              <w:rPr>
                <w:sz w:val="20"/>
              </w:rPr>
              <w:t>UNMETERED -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trailing zeros that are part of the meter number must be present.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Use NONE where meter or unmetered devices are yet to be installed.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8" w:name="book24"/>
      <w:bookmarkEnd w:id="148"/>
      <w:r>
        <w:rPr>
          <w:b/>
          <w:sz w:val="20"/>
        </w:rPr>
        <w:lastRenderedPageBreak/>
        <w:tab/>
        <w:t>Segment:</w:t>
      </w:r>
      <w:r>
        <w:rPr>
          <w:b/>
          <w:sz w:val="20"/>
        </w:rPr>
        <w:tab/>
      </w:r>
      <w:r>
        <w:rPr>
          <w:b/>
          <w:sz w:val="40"/>
        </w:rPr>
        <w:t xml:space="preserve">REF </w:t>
      </w:r>
      <w:r>
        <w:rPr>
          <w:b/>
          <w:sz w:val="20"/>
        </w:rPr>
        <w:t>Reference Identification (Meter Multiplier)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only when the NM109 does not equal UNMETERED or NONE.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There will be one REF~4P segment for each Meter Type, creating the potential for more than one REF~4P segment per NM1 Loop.</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For instance, if the meter has multiple meter types, and therefore the REF~MT segment is REF~MT~COMBO, there will be multiple REF~4P segments, one to indicate the meter multiplier for each type.  For example,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   NM1~MQ~3~~~~~~32~1234568MG</w:t>
            </w:r>
          </w:p>
          <w:p w:rsidR="00520150" w:rsidRDefault="00520150">
            <w:pPr>
              <w:autoSpaceDE w:val="0"/>
              <w:autoSpaceDN w:val="0"/>
              <w:adjustRightInd w:val="0"/>
              <w:ind w:right="144"/>
              <w:rPr>
                <w:sz w:val="20"/>
              </w:rPr>
            </w:pPr>
            <w:r>
              <w:rPr>
                <w:sz w:val="20"/>
              </w:rPr>
              <w:t xml:space="preserve">   REF~MT~COMBO</w:t>
            </w:r>
          </w:p>
          <w:p w:rsidR="00520150" w:rsidRDefault="00520150">
            <w:pPr>
              <w:autoSpaceDE w:val="0"/>
              <w:autoSpaceDN w:val="0"/>
              <w:adjustRightInd w:val="0"/>
              <w:ind w:right="144"/>
              <w:rPr>
                <w:sz w:val="20"/>
              </w:rPr>
            </w:pPr>
            <w:r>
              <w:rPr>
                <w:sz w:val="20"/>
              </w:rPr>
              <w:t xml:space="preserve">   REF~4P~1200~K1015~TU^41</w:t>
            </w:r>
          </w:p>
          <w:p w:rsidR="00520150" w:rsidRDefault="00520150">
            <w:pPr>
              <w:autoSpaceDE w:val="0"/>
              <w:autoSpaceDN w:val="0"/>
              <w:adjustRightInd w:val="0"/>
              <w:ind w:right="144"/>
              <w:rPr>
                <w:sz w:val="20"/>
              </w:rPr>
            </w:pPr>
            <w:r>
              <w:rPr>
                <w:sz w:val="20"/>
              </w:rPr>
              <w:t xml:space="preserve">   REF~4P~1~KH015~TU^41</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Note:  Format of the multiplier could be in the form of a fraction (e.g. 48.78432)</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Also note that since the Meter Multiplier is required for each Time of Use, this segment is also used to determine which Time of Use will be sent on the 867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for each meter type for each meter that is used for billing purposes.  This segment will not be provided in the NM1 loop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REF~4P~10~KHMON~TU^41</w:t>
            </w:r>
          </w:p>
          <w:p w:rsidR="00520150" w:rsidRDefault="00520150">
            <w:pPr>
              <w:autoSpaceDE w:val="0"/>
              <w:autoSpaceDN w:val="0"/>
              <w:adjustRightInd w:val="0"/>
              <w:ind w:right="144"/>
            </w:pPr>
            <w:r>
              <w:rPr>
                <w:sz w:val="20"/>
              </w:rPr>
              <w:t>REF~4P~1~K1MON~TU^41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Affiliation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Meter Multiplier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(Ending Reading - Beginning Reading) * Meter Multiplier = Billed Usage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Multiplier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Type (see REF~MT for valid codes).  "COMBO" is not a valid code for this element.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To identify one or more reference numbers or identification numbers as specified by the Reference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Note this is a composite data element.  Populate C04001 &amp; C04002.</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Trial Location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Time of Use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Off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42</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On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Intermediate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51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Totalizer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Totalizer/Total/Max (Demand)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71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Summer Super On Peak</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9" w:name="book25"/>
      <w:bookmarkEnd w:id="149"/>
      <w:r>
        <w:rPr>
          <w:b/>
          <w:sz w:val="20"/>
        </w:rPr>
        <w:lastRenderedPageBreak/>
        <w:tab/>
        <w:t>Segment:</w:t>
      </w:r>
      <w:r>
        <w:rPr>
          <w:b/>
          <w:sz w:val="20"/>
        </w:rPr>
        <w:tab/>
      </w:r>
      <w:r>
        <w:rPr>
          <w:b/>
          <w:sz w:val="40"/>
        </w:rPr>
        <w:t xml:space="preserve">REF </w:t>
      </w:r>
      <w:r>
        <w:rPr>
          <w:b/>
          <w:sz w:val="20"/>
        </w:rPr>
        <w:t>Reference Identification (Number of Dials)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Required when the NM109 does not equal UNMETERED or NONE and the REF~MT = KHxxx or COMBO.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There will be one REF~IX segment for each applicable Meter Type, creating the potential for more than one REF~IX segment per NM1 Loop.</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For instance, if the meter has multiple types, and therefore the REF~MT segment is REF~MT~COMBO, there may be multiple REF~IX segments, one to indicate the number of dials for each type that has dials.  For example,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   NM1~MQ~3~~~~~~32~1234568MG</w:t>
            </w:r>
          </w:p>
          <w:p w:rsidR="00520150" w:rsidRDefault="00520150">
            <w:pPr>
              <w:autoSpaceDE w:val="0"/>
              <w:autoSpaceDN w:val="0"/>
              <w:adjustRightInd w:val="0"/>
              <w:ind w:right="144"/>
              <w:rPr>
                <w:sz w:val="20"/>
              </w:rPr>
            </w:pPr>
            <w:r>
              <w:rPr>
                <w:sz w:val="20"/>
              </w:rPr>
              <w:t xml:space="preserve">   REF~MT~COMBO</w:t>
            </w:r>
          </w:p>
          <w:p w:rsidR="00520150" w:rsidRDefault="00520150">
            <w:pPr>
              <w:autoSpaceDE w:val="0"/>
              <w:autoSpaceDN w:val="0"/>
              <w:adjustRightInd w:val="0"/>
              <w:ind w:right="144"/>
              <w:rPr>
                <w:sz w:val="20"/>
              </w:rPr>
            </w:pPr>
            <w:r>
              <w:rPr>
                <w:sz w:val="20"/>
              </w:rPr>
              <w:t xml:space="preserve">   REF~IX~6.0~KHMON~TU^51</w:t>
            </w:r>
          </w:p>
          <w:p w:rsidR="00520150" w:rsidRDefault="00520150">
            <w:pPr>
              <w:autoSpaceDE w:val="0"/>
              <w:autoSpaceDN w:val="0"/>
              <w:adjustRightInd w:val="0"/>
              <w:ind w:right="144"/>
              <w:rPr>
                <w:sz w:val="20"/>
              </w:rPr>
            </w:pPr>
            <w:r>
              <w:rPr>
                <w:sz w:val="20"/>
              </w:rPr>
              <w:t xml:space="preserve">   REF~IX~5.1~KHMON~TU^51</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for each meter type for each meter that is used for billing purposes that has dials.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REF~IX~6.0~KHMON~TU^51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IX</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Item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Number of Dials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Type (see REF~MT for valid codes).  "COMBO" is not a valid code for this element.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To identify one or more reference numbers or identification numbers as specified by the Reference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Note that this is a composite data element.  Populate C04001 and C04002.</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lastRenderedPageBreak/>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Trial Location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Time of Use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Off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42</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On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Intermediate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51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Totalizer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Totalizer/Total/Max (Demand)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71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Summer Super On Peak</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0" w:name="book26"/>
      <w:bookmarkEnd w:id="150"/>
      <w:r>
        <w:rPr>
          <w:b/>
          <w:sz w:val="20"/>
        </w:rPr>
        <w:lastRenderedPageBreak/>
        <w:tab/>
        <w:t>Segment:</w:t>
      </w:r>
      <w:r>
        <w:rPr>
          <w:b/>
          <w:sz w:val="20"/>
        </w:rPr>
        <w:tab/>
      </w:r>
      <w:r>
        <w:rPr>
          <w:b/>
          <w:sz w:val="40"/>
        </w:rPr>
        <w:t xml:space="preserve">REF </w:t>
      </w:r>
      <w:r>
        <w:rPr>
          <w:b/>
          <w:sz w:val="20"/>
        </w:rPr>
        <w:t>Reference Identification (Load Profile)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REF~LO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REF~LO~ RESLOWR_WEST_NIDR_NWS_NOTOU</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LO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Load Planning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Load profile</w:t>
            </w:r>
          </w:p>
          <w:p w:rsidR="00520150" w:rsidRDefault="00520150">
            <w:pPr>
              <w:autoSpaceDE w:val="0"/>
              <w:autoSpaceDN w:val="0"/>
              <w:adjustRightInd w:val="0"/>
              <w:ind w:right="144"/>
            </w:pPr>
            <w:r>
              <w:rPr>
                <w:sz w:val="20"/>
              </w:rPr>
              <w:t>The value shall correspond to an ERCOT-defined Load Profile that is published on the ERCOT website.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Load Profile</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1" w:name="book27"/>
      <w:bookmarkEnd w:id="151"/>
      <w:r>
        <w:rPr>
          <w:b/>
          <w:sz w:val="20"/>
        </w:rPr>
        <w:lastRenderedPageBreak/>
        <w:tab/>
        <w:t>Segment:</w:t>
      </w:r>
      <w:r>
        <w:rPr>
          <w:b/>
          <w:sz w:val="20"/>
        </w:rPr>
        <w:tab/>
      </w:r>
      <w:r>
        <w:rPr>
          <w:b/>
          <w:sz w:val="40"/>
        </w:rPr>
        <w:t xml:space="preserve">REF </w:t>
      </w:r>
      <w:r>
        <w:rPr>
          <w:b/>
          <w:sz w:val="20"/>
        </w:rPr>
        <w:t>Reference Identification (Meter Type)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Required when NM109 does not equal NONE or UNMETERED.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There will only be one REF~MT segment for each NM1 loop.</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contained within this loop.  For example, REF~IX~6.0~KHMON~TU^51.</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REF~MT will be sent per NM1 loop.</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REF~MT~KHMON</w:t>
            </w:r>
          </w:p>
          <w:p w:rsidR="00520150" w:rsidRDefault="00520150">
            <w:pPr>
              <w:autoSpaceDE w:val="0"/>
              <w:autoSpaceDN w:val="0"/>
              <w:adjustRightInd w:val="0"/>
              <w:ind w:right="144"/>
            </w:pPr>
            <w:r>
              <w:rPr>
                <w:sz w:val="20"/>
              </w:rPr>
              <w:t>REF~MT~COMBO</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Meter Ticket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Type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Type of Consumption</w:t>
            </w:r>
          </w:p>
          <w:p w:rsidR="00520150" w:rsidRDefault="00520150">
            <w:pPr>
              <w:autoSpaceDE w:val="0"/>
              <w:autoSpaceDN w:val="0"/>
              <w:adjustRightInd w:val="0"/>
              <w:ind w:right="144"/>
              <w:rPr>
                <w:sz w:val="20"/>
              </w:rPr>
            </w:pPr>
            <w:r>
              <w:rPr>
                <w:sz w:val="20"/>
              </w:rPr>
              <w:t xml:space="preserve">   K1   Kilowatt Demand (kW)</w:t>
            </w:r>
          </w:p>
          <w:p w:rsidR="00520150" w:rsidRDefault="00520150">
            <w:pPr>
              <w:autoSpaceDE w:val="0"/>
              <w:autoSpaceDN w:val="0"/>
              <w:adjustRightInd w:val="0"/>
              <w:ind w:right="144"/>
              <w:rPr>
                <w:sz w:val="20"/>
              </w:rPr>
            </w:pPr>
            <w:r>
              <w:rPr>
                <w:sz w:val="20"/>
              </w:rPr>
              <w:t xml:space="preserve">   K2   Kilovolt Amperes Reactive Demand (kVAR)</w:t>
            </w:r>
          </w:p>
          <w:p w:rsidR="00520150" w:rsidRDefault="00520150">
            <w:pPr>
              <w:autoSpaceDE w:val="0"/>
              <w:autoSpaceDN w:val="0"/>
              <w:adjustRightInd w:val="0"/>
              <w:ind w:right="144"/>
              <w:rPr>
                <w:sz w:val="20"/>
              </w:rPr>
            </w:pPr>
            <w:r>
              <w:rPr>
                <w:sz w:val="20"/>
              </w:rPr>
              <w:t xml:space="preserve">   K3   Kilovolt Amperes Reactive Hour (kVARH)</w:t>
            </w:r>
          </w:p>
          <w:p w:rsidR="00520150" w:rsidRDefault="00520150">
            <w:pPr>
              <w:autoSpaceDE w:val="0"/>
              <w:autoSpaceDN w:val="0"/>
              <w:adjustRightInd w:val="0"/>
              <w:ind w:right="144"/>
              <w:rPr>
                <w:sz w:val="20"/>
              </w:rPr>
            </w:pPr>
            <w:r>
              <w:rPr>
                <w:sz w:val="20"/>
              </w:rPr>
              <w:t xml:space="preserve">   K4   Kilovolt Amperes (kVA)</w:t>
            </w:r>
          </w:p>
          <w:p w:rsidR="00520150" w:rsidRDefault="00520150">
            <w:pPr>
              <w:autoSpaceDE w:val="0"/>
              <w:autoSpaceDN w:val="0"/>
              <w:adjustRightInd w:val="0"/>
              <w:ind w:right="144"/>
              <w:rPr>
                <w:sz w:val="20"/>
              </w:rPr>
            </w:pPr>
            <w:r>
              <w:rPr>
                <w:sz w:val="20"/>
              </w:rPr>
              <w:t xml:space="preserve">   KH  Kilowatt Hour (kWh)</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Metering Interval Reported for Billing Purposes</w:t>
            </w:r>
          </w:p>
          <w:p w:rsidR="00520150" w:rsidRDefault="00520150">
            <w:pPr>
              <w:autoSpaceDE w:val="0"/>
              <w:autoSpaceDN w:val="0"/>
              <w:adjustRightInd w:val="0"/>
              <w:ind w:right="144"/>
              <w:rPr>
                <w:sz w:val="20"/>
              </w:rPr>
            </w:pPr>
            <w:r>
              <w:rPr>
                <w:sz w:val="20"/>
              </w:rPr>
              <w:t xml:space="preserve">   nnn   Number of minutes from 001 to 999</w:t>
            </w:r>
          </w:p>
          <w:p w:rsidR="00520150" w:rsidRDefault="00520150">
            <w:pPr>
              <w:autoSpaceDE w:val="0"/>
              <w:autoSpaceDN w:val="0"/>
              <w:adjustRightInd w:val="0"/>
              <w:ind w:right="144"/>
              <w:rPr>
                <w:sz w:val="20"/>
              </w:rPr>
            </w:pPr>
            <w:r>
              <w:rPr>
                <w:sz w:val="20"/>
              </w:rPr>
              <w:lastRenderedPageBreak/>
              <w:t xml:space="preserve">   DAY  Daily</w:t>
            </w:r>
          </w:p>
          <w:p w:rsidR="00520150" w:rsidRDefault="00520150">
            <w:pPr>
              <w:autoSpaceDE w:val="0"/>
              <w:autoSpaceDN w:val="0"/>
              <w:adjustRightInd w:val="0"/>
              <w:ind w:right="144"/>
              <w:rPr>
                <w:sz w:val="20"/>
              </w:rPr>
            </w:pPr>
            <w:r>
              <w:rPr>
                <w:sz w:val="20"/>
              </w:rPr>
              <w:t xml:space="preserve">   MON  Monthly</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For Example:</w:t>
            </w:r>
          </w:p>
          <w:p w:rsidR="00520150" w:rsidRDefault="00520150">
            <w:pPr>
              <w:autoSpaceDE w:val="0"/>
              <w:autoSpaceDN w:val="0"/>
              <w:adjustRightInd w:val="0"/>
              <w:ind w:right="144"/>
              <w:rPr>
                <w:sz w:val="20"/>
              </w:rPr>
            </w:pPr>
            <w:r>
              <w:rPr>
                <w:sz w:val="20"/>
              </w:rPr>
              <w:t xml:space="preserve">   KHMON        Kilowatt Hours Per Month</w:t>
            </w:r>
          </w:p>
          <w:p w:rsidR="00520150" w:rsidRDefault="00520150">
            <w:pPr>
              <w:autoSpaceDE w:val="0"/>
              <w:autoSpaceDN w:val="0"/>
              <w:adjustRightInd w:val="0"/>
              <w:ind w:right="144"/>
              <w:rPr>
                <w:sz w:val="20"/>
              </w:rPr>
            </w:pPr>
            <w:r>
              <w:rPr>
                <w:sz w:val="20"/>
              </w:rPr>
              <w:t xml:space="preserve">   K1015            Kilowatt Demand per 15 minute interval</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Other Valid Codes</w:t>
            </w:r>
          </w:p>
          <w:p w:rsidR="00520150" w:rsidRDefault="00520150">
            <w:pPr>
              <w:autoSpaceDE w:val="0"/>
              <w:autoSpaceDN w:val="0"/>
              <w:adjustRightInd w:val="0"/>
              <w:ind w:right="144"/>
              <w:rPr>
                <w:sz w:val="20"/>
              </w:rPr>
            </w:pPr>
            <w:r>
              <w:rPr>
                <w:sz w:val="20"/>
              </w:rPr>
              <w:t xml:space="preserve">    COMBO       This code is used to indicate that the meter has multiple</w:t>
            </w:r>
          </w:p>
          <w:p w:rsidR="00520150" w:rsidRDefault="00520150">
            <w:pPr>
              <w:autoSpaceDE w:val="0"/>
              <w:autoSpaceDN w:val="0"/>
              <w:adjustRightInd w:val="0"/>
              <w:ind w:right="144"/>
              <w:rPr>
                <w:sz w:val="20"/>
              </w:rPr>
            </w:pPr>
            <w:r>
              <w:rPr>
                <w:sz w:val="20"/>
              </w:rPr>
              <w:t xml:space="preserve">                         measurements, e.g., one meter that measures both kWh and </w:t>
            </w:r>
          </w:p>
          <w:p w:rsidR="00520150" w:rsidRDefault="00520150">
            <w:pPr>
              <w:autoSpaceDE w:val="0"/>
              <w:autoSpaceDN w:val="0"/>
              <w:adjustRightInd w:val="0"/>
              <w:ind w:right="144"/>
            </w:pPr>
            <w:r>
              <w:rPr>
                <w:sz w:val="20"/>
              </w:rPr>
              <w:t xml:space="preserve">                         Demand.</w:t>
            </w:r>
          </w:p>
        </w:tc>
      </w:tr>
    </w:tbl>
    <w:p w:rsidR="00520150" w:rsidRDefault="00520150">
      <w:pPr>
        <w:tabs>
          <w:tab w:val="right" w:pos="1800"/>
          <w:tab w:val="left" w:pos="2160"/>
        </w:tabs>
        <w:autoSpaceDE w:val="0"/>
        <w:autoSpaceDN w:val="0"/>
        <w:adjustRightInd w:val="0"/>
        <w:ind w:left="2160" w:hanging="2160"/>
        <w:rPr>
          <w:b/>
          <w:sz w:val="20"/>
        </w:rPr>
      </w:pPr>
      <w:r>
        <w:rPr>
          <w:sz w:val="20"/>
        </w:rPr>
        <w:lastRenderedPageBreak/>
        <w:br w:type="page"/>
      </w:r>
      <w:bookmarkStart w:id="152" w:name="book28"/>
      <w:bookmarkEnd w:id="152"/>
      <w:r>
        <w:rPr>
          <w:b/>
          <w:sz w:val="20"/>
        </w:rPr>
        <w:lastRenderedPageBreak/>
        <w:tab/>
        <w:t>Segment:</w:t>
      </w:r>
      <w:r>
        <w:rPr>
          <w:b/>
          <w:sz w:val="20"/>
        </w:rPr>
        <w:tab/>
      </w:r>
      <w:r>
        <w:rPr>
          <w:b/>
          <w:sz w:val="40"/>
        </w:rPr>
        <w:t xml:space="preserve">REF </w:t>
      </w:r>
      <w:r>
        <w:rPr>
          <w:b/>
          <w:sz w:val="20"/>
        </w:rPr>
        <w:t>Reference Identification (TDSP Rate Class)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Not Used when NM109 = NONE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Accept Response: Required for each meter that is used for billing purposes.  This segment must also be sent when account has UNMETERED services available.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REF~NH~RS1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NH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Rate Card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TDSP Rate Class or Tariff</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TDSP Rate Class or Tariff</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3" w:name="book29"/>
      <w:bookmarkEnd w:id="153"/>
      <w:r>
        <w:rPr>
          <w:b/>
          <w:sz w:val="20"/>
        </w:rPr>
        <w:lastRenderedPageBreak/>
        <w:tab/>
        <w:t>Segment:</w:t>
      </w:r>
      <w:r>
        <w:rPr>
          <w:b/>
          <w:sz w:val="20"/>
        </w:rPr>
        <w:tab/>
      </w:r>
      <w:r>
        <w:rPr>
          <w:b/>
          <w:sz w:val="40"/>
        </w:rPr>
        <w:t xml:space="preserve">REF </w:t>
      </w:r>
      <w:r>
        <w:rPr>
          <w:b/>
          <w:sz w:val="20"/>
        </w:rPr>
        <w:t>Reference Identification (TDSP Rate Subclass)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Not Used when NM109 = NONE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Accept Response: Required if maintained by TDSP, must be sent for each meter that is used for billing purposes. This segment must also be sent when account has UNMETERED services available.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REF~PR~123</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Price Quote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TDSP Rate Subclass - Used to provide further classification of a rate.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TDSP Rate Subclass</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4" w:name="book30"/>
      <w:bookmarkEnd w:id="154"/>
      <w:r>
        <w:rPr>
          <w:b/>
          <w:sz w:val="20"/>
        </w:rPr>
        <w:lastRenderedPageBreak/>
        <w:tab/>
        <w:t>Segment:</w:t>
      </w:r>
      <w:r>
        <w:rPr>
          <w:b/>
          <w:sz w:val="20"/>
        </w:rPr>
        <w:tab/>
      </w:r>
      <w:r>
        <w:rPr>
          <w:b/>
          <w:sz w:val="40"/>
        </w:rPr>
        <w:t xml:space="preserve">REF </w:t>
      </w:r>
      <w:r>
        <w:rPr>
          <w:b/>
          <w:sz w:val="20"/>
        </w:rPr>
        <w:t>Reference Identification (Unmetered Service Type)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Accept Response: Required for each unmetered service type used for billing purposes.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REF~PRT~MV~750~QQ^100</w:t>
            </w:r>
          </w:p>
          <w:p w:rsidR="00520150" w:rsidRDefault="00520150">
            <w:pPr>
              <w:autoSpaceDE w:val="0"/>
              <w:autoSpaceDN w:val="0"/>
              <w:adjustRightInd w:val="0"/>
              <w:ind w:right="144"/>
              <w:rPr>
                <w:sz w:val="20"/>
              </w:rPr>
            </w:pPr>
            <w:r>
              <w:rPr>
                <w:sz w:val="20"/>
              </w:rPr>
              <w:t>REF~PRT~SD~400 Company Owned~QQ^20</w:t>
            </w:r>
          </w:p>
          <w:p w:rsidR="00520150" w:rsidRDefault="00520150">
            <w:pPr>
              <w:autoSpaceDE w:val="0"/>
              <w:autoSpaceDN w:val="0"/>
              <w:adjustRightInd w:val="0"/>
              <w:ind w:right="144"/>
              <w:rPr>
                <w:sz w:val="20"/>
              </w:rPr>
            </w:pPr>
            <w:r>
              <w:rPr>
                <w:sz w:val="20"/>
              </w:rPr>
              <w:t>REF~PRT~MV~400 Customer Owned~QQ^15</w:t>
            </w:r>
          </w:p>
          <w:p w:rsidR="00520150" w:rsidRDefault="00520150">
            <w:pPr>
              <w:autoSpaceDE w:val="0"/>
              <w:autoSpaceDN w:val="0"/>
              <w:adjustRightInd w:val="0"/>
              <w:ind w:right="144"/>
            </w:pPr>
            <w:r>
              <w:rPr>
                <w:sz w:val="20"/>
              </w:rPr>
              <w:t>REF~PRT~MV~Third party maintained facilities~QQ^100</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PRT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Product Type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Defined Unmetered Service Type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If a new code is needed, it must be requested via the Change Control process.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AN</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Antenna</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Argon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BB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Bill Boards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BS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Bus Shelters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Cat Unit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Electronic Devise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FL</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Fluorescent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HA</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Historical/Antique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IN</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Incandescent</w:t>
            </w:r>
          </w:p>
        </w:tc>
      </w:tr>
      <w:tr w:rsidR="00520150">
        <w:trPr>
          <w:gridAfter w:val="1"/>
          <w:wAfter w:w="331" w:type="dxa"/>
        </w:trPr>
        <w:tc>
          <w:tcPr>
            <w:tcW w:w="3168" w:type="dxa"/>
            <w:gridSpan w:val="4"/>
            <w:tcBorders>
              <w:top w:val="nil"/>
              <w:left w:val="nil"/>
              <w:bottom w:val="nil"/>
              <w:right w:val="nil"/>
            </w:tcBorders>
          </w:tcPr>
          <w:p w:rsidR="00520150" w:rsidRPr="0072288A"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72288A" w:rsidRDefault="00520150">
            <w:pPr>
              <w:autoSpaceDE w:val="0"/>
              <w:autoSpaceDN w:val="0"/>
              <w:adjustRightInd w:val="0"/>
              <w:ind w:right="144"/>
            </w:pPr>
            <w:r>
              <w:rPr>
                <w:sz w:val="20"/>
              </w:rPr>
              <w:t>LE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Pr="0072288A" w:rsidRDefault="00520150">
            <w:pPr>
              <w:autoSpaceDE w:val="0"/>
              <w:autoSpaceDN w:val="0"/>
              <w:adjustRightInd w:val="0"/>
              <w:ind w:right="144"/>
            </w:pPr>
            <w:r>
              <w:rPr>
                <w:sz w:val="20"/>
              </w:rPr>
              <w:t>Light Emitting Diode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LV</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Levys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Metal Halide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Mercury Vapor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OT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Other Unmetered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PA</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Power Analog node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Phone Booth</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Phone Outlet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Pump Station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RR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Rail Road Crossings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Sodium</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TL</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Traffic Lights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Transceiver</w:t>
            </w:r>
          </w:p>
        </w:tc>
      </w:tr>
      <w:tr w:rsidR="00520150">
        <w:trPr>
          <w:gridAfter w:val="1"/>
          <w:wAfter w:w="331" w:type="dxa"/>
        </w:trPr>
        <w:tc>
          <w:tcPr>
            <w:tcW w:w="3168" w:type="dxa"/>
            <w:gridSpan w:val="4"/>
            <w:tcBorders>
              <w:top w:val="nil"/>
              <w:left w:val="nil"/>
              <w:bottom w:val="nil"/>
              <w:right w:val="nil"/>
            </w:tcBorders>
          </w:tcPr>
          <w:p w:rsidR="00520150" w:rsidRPr="0072288A"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72288A" w:rsidRDefault="00520150">
            <w:pPr>
              <w:autoSpaceDE w:val="0"/>
              <w:autoSpaceDN w:val="0"/>
              <w:adjustRightInd w:val="0"/>
              <w:ind w:right="144"/>
            </w:pPr>
            <w:r>
              <w:rPr>
                <w:sz w:val="20"/>
              </w:rPr>
              <w:t>WF</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Pr="0072288A" w:rsidRDefault="00520150">
            <w:pPr>
              <w:autoSpaceDE w:val="0"/>
              <w:autoSpaceDN w:val="0"/>
              <w:adjustRightInd w:val="0"/>
              <w:ind w:right="144"/>
            </w:pPr>
            <w:r>
              <w:rPr>
                <w:sz w:val="20"/>
              </w:rPr>
              <w:t>Wi-Fi (Wireless Fidelity)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WM</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Wallpacked Mercury Vapor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Warning Sirens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This free-form text can not contain any characters that may be used as element delimiters, sub-element delimiters, segment terminators, or field separators (This includes: asterisk *, pipes |, tabs, linefeeds, carets ^, angle brackets &lt; &gt;, and tildes ~).</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To identify one or more reference numbers or identification numbers as specified by the Reference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Note that this is a composite data element.  Populate C04001 and C04002.</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QQ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Unit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Number of devices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Number of unmetered devices of this type.</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5" w:name="book31"/>
      <w:bookmarkEnd w:id="155"/>
      <w:r>
        <w:rPr>
          <w:b/>
          <w:sz w:val="20"/>
        </w:rPr>
        <w:lastRenderedPageBreak/>
        <w:tab/>
        <w:t>Segment:</w:t>
      </w:r>
      <w:r>
        <w:rPr>
          <w:b/>
          <w:sz w:val="20"/>
        </w:rPr>
        <w:tab/>
      </w:r>
      <w:r>
        <w:rPr>
          <w:b/>
          <w:sz w:val="40"/>
        </w:rPr>
        <w:t xml:space="preserve">REF </w:t>
      </w:r>
      <w:r>
        <w:rPr>
          <w:b/>
          <w:sz w:val="20"/>
        </w:rPr>
        <w:t>Reference Identification (Meter Reading Cycle)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Meter cycles will be provided on the TDSP's website.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when the meter read is done by cycle.  Required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One of either the REF~TZ or the DTM~313 is required for metered services but not both.</w:t>
            </w: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REF~TZ~15</w:t>
            </w:r>
          </w:p>
          <w:p w:rsidR="00520150" w:rsidRDefault="00520150">
            <w:pPr>
              <w:autoSpaceDE w:val="0"/>
              <w:autoSpaceDN w:val="0"/>
              <w:adjustRightInd w:val="0"/>
              <w:ind w:right="144"/>
            </w:pPr>
            <w:r>
              <w:rPr>
                <w:sz w:val="20"/>
              </w:rPr>
              <w:t>REF~TZ~01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TZ</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Total Cycle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Cycle number when the meter will be read.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Metered: Meter Reading Cycle</w:t>
            </w:r>
          </w:p>
          <w:p w:rsidR="00520150" w:rsidRDefault="00520150">
            <w:pPr>
              <w:autoSpaceDE w:val="0"/>
              <w:autoSpaceDN w:val="0"/>
              <w:adjustRightInd w:val="0"/>
              <w:ind w:right="144"/>
              <w:rPr>
                <w:sz w:val="20"/>
              </w:rPr>
            </w:pPr>
            <w:r>
              <w:rPr>
                <w:sz w:val="20"/>
              </w:rPr>
              <w:t>Unmetered: Billing Cycle</w:t>
            </w:r>
          </w:p>
          <w:p w:rsidR="00520150" w:rsidRDefault="00520150">
            <w:pPr>
              <w:autoSpaceDE w:val="0"/>
              <w:autoSpaceDN w:val="0"/>
              <w:adjustRightInd w:val="0"/>
              <w:ind w:right="144"/>
            </w:pPr>
            <w:r>
              <w:rPr>
                <w:sz w:val="20"/>
              </w:rPr>
              <w:t>Must be numeric and only two digits.</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6" w:name="book32"/>
      <w:bookmarkEnd w:id="156"/>
      <w:r>
        <w:rPr>
          <w:b/>
          <w:sz w:val="20"/>
        </w:rPr>
        <w:lastRenderedPageBreak/>
        <w:tab/>
        <w:t>Segment:</w:t>
      </w:r>
      <w:r>
        <w:rPr>
          <w:b/>
          <w:sz w:val="20"/>
        </w:rPr>
        <w:tab/>
      </w:r>
      <w:r>
        <w:rPr>
          <w:b/>
          <w:sz w:val="40"/>
        </w:rPr>
        <w:t xml:space="preserve">DTM </w:t>
      </w:r>
      <w:r>
        <w:rPr>
          <w:b/>
          <w:sz w:val="20"/>
        </w:rPr>
        <w:t>Date/Time Reference (Meter Cycle by Day of the Month)</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on metered services if meter read based on a day of the month.  Not used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One of either the REF~TZ or DTM~313 is required for metered services but not both.</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DTM~313~~~~DD~01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Date/Time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3/3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specifying type of date or time, or both date and time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313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Cycle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Cycle by Day of the Month</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DTM05</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indicating the date format, time format, or date and time format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DD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Day of Month in Numeric Format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 Time Period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Expression of a date, a time, or range of dates, times or dates and times</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Day of month that the meter will be read, in DD format (e.g., 01 - 28).</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7" w:name="book33"/>
      <w:bookmarkEnd w:id="157"/>
      <w:r>
        <w:rPr>
          <w:b/>
          <w:sz w:val="20"/>
        </w:rPr>
        <w:lastRenderedPageBreak/>
        <w:tab/>
        <w:t>Segment:</w:t>
      </w:r>
      <w:r>
        <w:rPr>
          <w:b/>
          <w:sz w:val="20"/>
        </w:rPr>
        <w:tab/>
      </w:r>
      <w:r>
        <w:rPr>
          <w:b/>
          <w:sz w:val="40"/>
        </w:rPr>
        <w:t xml:space="preserve">NM1 </w:t>
      </w:r>
      <w:r>
        <w:rPr>
          <w:b/>
          <w:sz w:val="20"/>
        </w:rPr>
        <w:t>Individual or Organizational Name (Special Needs Emergency Contact Name)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rsidR="00520150" w:rsidRDefault="00520150" w:rsidP="0072288A">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rsidP="0072288A">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rsidP="0072288A">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rsidP="0072288A">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520150" w:rsidRDefault="00520150" w:rsidP="0072288A">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NM1~SC~C~~~~~~EC~SNOW, JOE RAY JR</w:t>
            </w:r>
          </w:p>
          <w:p w:rsidR="00520150" w:rsidRDefault="00520150">
            <w:pPr>
              <w:autoSpaceDE w:val="0"/>
              <w:autoSpaceDN w:val="0"/>
              <w:adjustRightInd w:val="0"/>
              <w:ind w:right="144"/>
            </w:pPr>
            <w:r>
              <w:rPr>
                <w:sz w:val="20"/>
              </w:rPr>
              <w:t>NM1~SC~C~~~~~~EC~XYZ COMPANY</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Store Class</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Emergency Contact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Type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1/1</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type of entity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Custodial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Contact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NM108</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ARI Electronic Commerce Location ID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Emergency Contact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NM109</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The Customer Contact Name should be formatted as follows: Last Name, First Name.  </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8" w:name="book34"/>
      <w:bookmarkEnd w:id="158"/>
      <w:r>
        <w:rPr>
          <w:b/>
          <w:sz w:val="20"/>
        </w:rPr>
        <w:lastRenderedPageBreak/>
        <w:tab/>
        <w:t>Segment:</w:t>
      </w:r>
      <w:r>
        <w:rPr>
          <w:b/>
          <w:sz w:val="20"/>
        </w:rPr>
        <w:tab/>
      </w:r>
      <w:r>
        <w:rPr>
          <w:b/>
          <w:sz w:val="40"/>
        </w:rPr>
        <w:t xml:space="preserve">N3 </w:t>
      </w:r>
      <w:r>
        <w:rPr>
          <w:b/>
          <w:sz w:val="20"/>
        </w:rPr>
        <w:t>Address Information (Special Needs Emergency Contact Mailing Address)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rsidR="00520150" w:rsidRPr="0072288A" w:rsidRDefault="00520150">
      <w:pPr>
        <w:tabs>
          <w:tab w:val="right" w:pos="1800"/>
          <w:tab w:val="left" w:pos="2160"/>
          <w:tab w:val="left" w:pos="2520"/>
        </w:tabs>
        <w:autoSpaceDE w:val="0"/>
        <w:autoSpaceDN w:val="0"/>
        <w:adjustRightInd w:val="0"/>
        <w:ind w:left="2520" w:hanging="2520"/>
        <w:rPr>
          <w:sz w:val="20"/>
        </w:rPr>
      </w:pPr>
      <w:r>
        <w:rPr>
          <w:sz w:val="20"/>
        </w:rPr>
        <w:tab/>
      </w:r>
      <w:r w:rsidRPr="0072288A">
        <w:rPr>
          <w:b/>
          <w:sz w:val="20"/>
        </w:rPr>
        <w:t>Syntax Notes:</w:t>
      </w:r>
    </w:p>
    <w:p w:rsidR="00520150" w:rsidRPr="0072288A" w:rsidRDefault="00520150">
      <w:pPr>
        <w:tabs>
          <w:tab w:val="right" w:pos="1800"/>
          <w:tab w:val="left" w:pos="2160"/>
          <w:tab w:val="left" w:pos="2520"/>
        </w:tabs>
        <w:autoSpaceDE w:val="0"/>
        <w:autoSpaceDN w:val="0"/>
        <w:adjustRightInd w:val="0"/>
        <w:ind w:left="2520" w:hanging="2520"/>
        <w:rPr>
          <w:sz w:val="20"/>
        </w:rPr>
      </w:pPr>
      <w:r w:rsidRPr="0072288A">
        <w:rPr>
          <w:sz w:val="20"/>
        </w:rPr>
        <w:tab/>
      </w:r>
      <w:r w:rsidRPr="0072288A">
        <w:rPr>
          <w:b/>
          <w:sz w:val="20"/>
        </w:rPr>
        <w:t>Semantic Notes:</w:t>
      </w:r>
    </w:p>
    <w:p w:rsidR="00520150" w:rsidRPr="0072288A" w:rsidRDefault="00520150">
      <w:pPr>
        <w:tabs>
          <w:tab w:val="right" w:pos="1800"/>
          <w:tab w:val="left" w:pos="2160"/>
          <w:tab w:val="left" w:pos="2520"/>
        </w:tabs>
        <w:autoSpaceDE w:val="0"/>
        <w:autoSpaceDN w:val="0"/>
        <w:adjustRightInd w:val="0"/>
        <w:ind w:left="2520" w:hanging="2520"/>
        <w:rPr>
          <w:sz w:val="20"/>
        </w:rPr>
      </w:pPr>
      <w:r w:rsidRPr="0072288A">
        <w:rPr>
          <w:sz w:val="20"/>
        </w:rPr>
        <w:tab/>
      </w:r>
      <w:r w:rsidRPr="0072288A">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N3 will be sent per NM1~SC loop.</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N3~123 N MAIN ST~ANY ADDRESS OVERFLOW</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N301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166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Address Information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1/55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Address information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Customer Service Address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N302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166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Address Information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1/55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Address information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Customer Service Address Overflow</w:t>
            </w:r>
          </w:p>
          <w:p w:rsidR="00520150" w:rsidRDefault="00520150">
            <w:pPr>
              <w:autoSpaceDE w:val="0"/>
              <w:autoSpaceDN w:val="0"/>
              <w:adjustRightInd w:val="0"/>
              <w:ind w:right="144"/>
            </w:pPr>
            <w:r>
              <w:rPr>
                <w:sz w:val="20"/>
              </w:rPr>
              <w:t>Condition:  If there is an overflow, it must be sent.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9" w:name="book35"/>
      <w:bookmarkEnd w:id="159"/>
      <w:r>
        <w:rPr>
          <w:b/>
          <w:sz w:val="20"/>
        </w:rPr>
        <w:lastRenderedPageBreak/>
        <w:tab/>
        <w:t>Segment:</w:t>
      </w:r>
      <w:r>
        <w:rPr>
          <w:b/>
          <w:sz w:val="20"/>
        </w:rPr>
        <w:tab/>
      </w:r>
      <w:r>
        <w:rPr>
          <w:b/>
          <w:sz w:val="40"/>
        </w:rPr>
        <w:t xml:space="preserve">N4 </w:t>
      </w:r>
      <w:r>
        <w:rPr>
          <w:b/>
          <w:sz w:val="20"/>
        </w:rPr>
        <w:t>Geographic Location (Special Needs Emergency Contact Mailing Address)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N4~ANYTOWN~TX~78111</w:t>
            </w:r>
          </w:p>
          <w:p w:rsidR="00520150" w:rsidRDefault="00520150">
            <w:pPr>
              <w:autoSpaceDE w:val="0"/>
              <w:autoSpaceDN w:val="0"/>
              <w:adjustRightInd w:val="0"/>
              <w:ind w:right="144"/>
              <w:rPr>
                <w:sz w:val="20"/>
              </w:rPr>
            </w:pPr>
            <w:r>
              <w:rPr>
                <w:sz w:val="20"/>
              </w:rPr>
              <w:t>N4~ANYTOWN~TX~781110001</w:t>
            </w:r>
          </w:p>
          <w:p w:rsidR="00520150" w:rsidRDefault="00520150">
            <w:pPr>
              <w:autoSpaceDE w:val="0"/>
              <w:autoSpaceDN w:val="0"/>
              <w:adjustRightInd w:val="0"/>
              <w:ind w:right="144"/>
            </w:pPr>
            <w:r>
              <w:rPr>
                <w:sz w:val="20"/>
              </w:rPr>
              <w:t>N4~MISSISSAUGA~ON~L4W4E4~CA</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City 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2/30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Free-form text for city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State or Province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(Standard State/Province) as defined by appropriate government agency</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Postal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3/15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defining international postal zone code excluding punctuation and blanks (zip code for United States)</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shd w:val="pct20" w:color="auto" w:fill="auto"/>
          </w:tcPr>
          <w:p w:rsidR="00520150" w:rsidRDefault="00520150">
            <w:pPr>
              <w:autoSpaceDE w:val="0"/>
              <w:autoSpaceDN w:val="0"/>
              <w:adjustRightInd w:val="0"/>
              <w:ind w:right="144"/>
            </w:pPr>
            <w:r>
              <w:rPr>
                <w:sz w:val="20"/>
              </w:rPr>
              <w:t>Postal codes will only contain upper case letters (A to Z) and digits (0 to 9).  Note that punctuation (spaces, dashes, etc.) must be excluded.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Country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identifying the country</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For country codes not listed, please refer to ISO 3166</w:t>
            </w:r>
          </w:p>
          <w:p w:rsidR="00520150" w:rsidRDefault="00520150">
            <w:pPr>
              <w:autoSpaceDE w:val="0"/>
              <w:autoSpaceDN w:val="0"/>
              <w:adjustRightInd w:val="0"/>
              <w:ind w:right="144"/>
            </w:pPr>
            <w:r>
              <w:rPr>
                <w:sz w:val="20"/>
              </w:rPr>
              <w:t>Required if outside the United States.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CA</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Canada</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Switzerland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DE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Germany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Spain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FR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France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GB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United Kingdom</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Italy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JP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Japan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MX</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Mexico</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Puerto Rico</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Sweden</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60" w:name="book36"/>
      <w:bookmarkEnd w:id="160"/>
      <w:r>
        <w:rPr>
          <w:b/>
          <w:sz w:val="20"/>
        </w:rPr>
        <w:lastRenderedPageBreak/>
        <w:tab/>
        <w:t>Segment:</w:t>
      </w:r>
      <w:r>
        <w:rPr>
          <w:b/>
          <w:sz w:val="20"/>
        </w:rPr>
        <w:tab/>
      </w:r>
      <w:r>
        <w:rPr>
          <w:b/>
          <w:sz w:val="40"/>
        </w:rPr>
        <w:t xml:space="preserve">PER </w:t>
      </w:r>
      <w:r>
        <w:rPr>
          <w:b/>
          <w:sz w:val="20"/>
        </w:rPr>
        <w:t>Administrative Communications Contact (Special Needs Emergency Contact Telephone Numbers)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PER~SP~~TE~8005551212</w:t>
            </w:r>
          </w:p>
          <w:p w:rsidR="00520150" w:rsidRDefault="00520150">
            <w:pPr>
              <w:autoSpaceDE w:val="0"/>
              <w:autoSpaceDN w:val="0"/>
              <w:adjustRightInd w:val="0"/>
              <w:ind w:right="144"/>
            </w:pPr>
            <w:r>
              <w:rPr>
                <w:sz w:val="20"/>
              </w:rPr>
              <w:t>PER~SP~~TE~8005551212~OT~8005552121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Contact Function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major duty or responsibility of the person or group named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Program Contact</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Contact Information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 of communication number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Telephone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Primary Telephone Number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Communication Number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Complete communications number including country or area code when applicable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Punctuation (spaces, dashes, symbols etc.) must be excluded.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PER05</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 of communication number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OT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Other Residential Telephone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Other Telephone Number if available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Communication Number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Complete communications number including country or area code when applicable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Punctuation (spaces, dashes, symbols etc.) must be excluded.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61" w:name="book37"/>
      <w:bookmarkEnd w:id="161"/>
      <w:r>
        <w:rPr>
          <w:b/>
          <w:sz w:val="20"/>
        </w:rPr>
        <w:lastRenderedPageBreak/>
        <w:tab/>
        <w:t>Segment:</w:t>
      </w:r>
      <w:r>
        <w:rPr>
          <w:b/>
          <w:sz w:val="20"/>
        </w:rPr>
        <w:tab/>
      </w:r>
      <w:r>
        <w:rPr>
          <w:b/>
          <w:sz w:val="40"/>
        </w:rPr>
        <w:t xml:space="preserve">SE </w:t>
      </w:r>
      <w:r>
        <w:rPr>
          <w:b/>
          <w:sz w:val="20"/>
        </w:rPr>
        <w:t>Transaction Set Trailer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SE~22~000000001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SE01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Number of Included Segments</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N0 1/10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Total number of segments included in a transaction set including ST and SE segments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SE02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329</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4/9</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520150" w:rsidRDefault="00520150"/>
    <w:sectPr w:rsidR="00520150" w:rsidSect="00B76EB6">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BA6" w:rsidRDefault="00471BA6">
      <w:r>
        <w:separator/>
      </w:r>
    </w:p>
  </w:endnote>
  <w:endnote w:type="continuationSeparator" w:id="0">
    <w:p w:rsidR="00471BA6" w:rsidRDefault="00471BA6">
      <w:r>
        <w:continuationSeparator/>
      </w:r>
    </w:p>
  </w:endnote>
  <w:endnote w:type="continuationNotice" w:id="1">
    <w:p w:rsidR="00471BA6" w:rsidRDefault="00471B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0BC" w:rsidRDefault="000650BC">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0BC" w:rsidRDefault="000650BC" w:rsidP="00520150">
    <w:pPr>
      <w:tabs>
        <w:tab w:val="center" w:pos="4680"/>
        <w:tab w:val="right" w:pos="9360"/>
      </w:tabs>
      <w:autoSpaceDE w:val="0"/>
      <w:autoSpaceDN w:val="0"/>
      <w:adjustRightInd w:val="0"/>
      <w:rPr>
        <w:noProof/>
      </w:rPr>
    </w:pPr>
    <w:r>
      <w:rPr>
        <w:noProof/>
        <w:sz w:val="18"/>
      </w:rPr>
      <w:tab/>
    </w:r>
    <w:r w:rsidRPr="00520150">
      <w:rPr>
        <w:sz w:val="18"/>
      </w:rPr>
      <w:t xml:space="preserve">Page </w:t>
    </w:r>
    <w:r>
      <w:rPr>
        <w:noProof/>
        <w:sz w:val="18"/>
      </w:rPr>
      <w:pgNum/>
    </w:r>
    <w:r w:rsidRPr="00520150">
      <w:rPr>
        <w:sz w:val="18"/>
      </w:rPr>
      <w:t xml:space="preserve"> of </w:t>
    </w:r>
    <w:r w:rsidRPr="00520150">
      <w:rPr>
        <w:sz w:val="18"/>
      </w:rPr>
      <w:fldChar w:fldCharType="begin"/>
    </w:r>
    <w:r>
      <w:rPr>
        <w:noProof/>
        <w:sz w:val="18"/>
      </w:rPr>
      <w:instrText xml:space="preserve"> NUMPAGES </w:instrText>
    </w:r>
    <w:r w:rsidRPr="00520150">
      <w:rPr>
        <w:sz w:val="18"/>
      </w:rPr>
      <w:fldChar w:fldCharType="separate"/>
    </w:r>
    <w:r w:rsidR="00471615">
      <w:rPr>
        <w:noProof/>
        <w:sz w:val="18"/>
      </w:rPr>
      <w:t>55</w:t>
    </w:r>
    <w:r w:rsidRPr="00520150">
      <w:rPr>
        <w:sz w:val="18"/>
      </w:rPr>
      <w:fldChar w:fldCharType="end"/>
    </w:r>
    <w:r>
      <w:rPr>
        <w:noProof/>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0BC" w:rsidRDefault="000650BC">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BA6" w:rsidRDefault="00471BA6">
      <w:r>
        <w:separator/>
      </w:r>
    </w:p>
  </w:footnote>
  <w:footnote w:type="continuationSeparator" w:id="0">
    <w:p w:rsidR="00471BA6" w:rsidRDefault="00471BA6">
      <w:r>
        <w:continuationSeparator/>
      </w:r>
    </w:p>
  </w:footnote>
  <w:footnote w:type="continuationNotice" w:id="1">
    <w:p w:rsidR="00471BA6" w:rsidRDefault="00471B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0BC" w:rsidRDefault="000650BC">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2, 2020</w:t>
    </w:r>
  </w:p>
  <w:p w:rsidR="000650BC" w:rsidRDefault="000650BC">
    <w:pPr>
      <w:pStyle w:val="Header"/>
      <w:widowControl/>
      <w:jc w:val="right"/>
      <w:rPr>
        <w:rFonts w:ascii="Times New Roman" w:hAnsi="Times New Roman" w:cs="Times New Roman"/>
      </w:rPr>
    </w:pPr>
    <w:r>
      <w:rPr>
        <w:rFonts w:ascii="Times New Roman" w:hAnsi="Times New Roman" w:cs="Times New Roman"/>
      </w:rPr>
      <w:t>814_04: Enrollment Notification Response</w:t>
    </w:r>
  </w:p>
  <w:p w:rsidR="000650BC" w:rsidRDefault="000650BC">
    <w:pPr>
      <w:pStyle w:val="Header"/>
      <w:widowControl/>
      <w:jc w:val="right"/>
    </w:pPr>
    <w:r>
      <w:rPr>
        <w:rFonts w:ascii="Times New Roman" w:hAnsi="Times New Roman" w:cs="Times New Roman"/>
      </w:rPr>
      <w:t>Version 4.0A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B291D"/>
    <w:multiLevelType w:val="hybridMultilevel"/>
    <w:tmpl w:val="9E22212E"/>
    <w:lvl w:ilvl="0" w:tplc="72F20AFA">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A755810"/>
    <w:multiLevelType w:val="hybridMultilevel"/>
    <w:tmpl w:val="A57AE1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AF151F"/>
    <w:multiLevelType w:val="hybridMultilevel"/>
    <w:tmpl w:val="FE0E2306"/>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6CA7562"/>
    <w:multiLevelType w:val="hybridMultilevel"/>
    <w:tmpl w:val="4F864D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C2B42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1526F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8267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145D0C"/>
    <w:multiLevelType w:val="hybridMultilevel"/>
    <w:tmpl w:val="A3C8A2B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F13C65"/>
    <w:multiLevelType w:val="hybridMultilevel"/>
    <w:tmpl w:val="1E56338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A22766"/>
    <w:multiLevelType w:val="hybridMultilevel"/>
    <w:tmpl w:val="B91E22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72A13FA"/>
    <w:multiLevelType w:val="hybridMultilevel"/>
    <w:tmpl w:val="5AE0D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D713281"/>
    <w:multiLevelType w:val="hybridMultilevel"/>
    <w:tmpl w:val="2DD0EFA0"/>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2247E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6512564"/>
    <w:multiLevelType w:val="multilevel"/>
    <w:tmpl w:val="3C724BB0"/>
    <w:lvl w:ilvl="0">
      <w:start w:val="2001"/>
      <w:numFmt w:val="decimal"/>
      <w:lvlText w:val="%1"/>
      <w:lvlJc w:val="left"/>
      <w:pPr>
        <w:tabs>
          <w:tab w:val="num" w:pos="1065"/>
        </w:tabs>
        <w:ind w:left="1065" w:hanging="1065"/>
      </w:pPr>
      <w:rPr>
        <w:rFonts w:cs="Times New Roman" w:hint="default"/>
      </w:rPr>
    </w:lvl>
    <w:lvl w:ilvl="1">
      <w:start w:val="135"/>
      <w:numFmt w:val="decimal"/>
      <w:lvlText w:val="%1-%2"/>
      <w:lvlJc w:val="left"/>
      <w:pPr>
        <w:tabs>
          <w:tab w:val="num" w:pos="1065"/>
        </w:tabs>
        <w:ind w:left="1065" w:hanging="1065"/>
      </w:pPr>
      <w:rPr>
        <w:rFonts w:cs="Times New Roman" w:hint="default"/>
      </w:rPr>
    </w:lvl>
    <w:lvl w:ilvl="2">
      <w:start w:val="1"/>
      <w:numFmt w:val="decimal"/>
      <w:lvlText w:val="%1-%2.%3"/>
      <w:lvlJc w:val="left"/>
      <w:pPr>
        <w:tabs>
          <w:tab w:val="num" w:pos="1065"/>
        </w:tabs>
        <w:ind w:left="1065" w:hanging="1065"/>
      </w:pPr>
      <w:rPr>
        <w:rFonts w:cs="Times New Roman" w:hint="default"/>
      </w:rPr>
    </w:lvl>
    <w:lvl w:ilvl="3">
      <w:start w:val="1"/>
      <w:numFmt w:val="decimal"/>
      <w:lvlText w:val="%1-%2.%3.%4"/>
      <w:lvlJc w:val="left"/>
      <w:pPr>
        <w:tabs>
          <w:tab w:val="num" w:pos="1065"/>
        </w:tabs>
        <w:ind w:left="1065" w:hanging="1065"/>
      </w:pPr>
      <w:rPr>
        <w:rFonts w:cs="Times New Roman" w:hint="default"/>
      </w:rPr>
    </w:lvl>
    <w:lvl w:ilvl="4">
      <w:start w:val="1"/>
      <w:numFmt w:val="decimal"/>
      <w:lvlText w:val="%1-%2.%3.%4.%5"/>
      <w:lvlJc w:val="left"/>
      <w:pPr>
        <w:tabs>
          <w:tab w:val="num" w:pos="1065"/>
        </w:tabs>
        <w:ind w:left="1065" w:hanging="106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1" w15:restartNumberingAfterBreak="0">
    <w:nsid w:val="68E61B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A417243"/>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1"/>
  </w:num>
  <w:num w:numId="3">
    <w:abstractNumId w:val="8"/>
  </w:num>
  <w:num w:numId="4">
    <w:abstractNumId w:val="22"/>
  </w:num>
  <w:num w:numId="5">
    <w:abstractNumId w:val="5"/>
  </w:num>
  <w:num w:numId="6">
    <w:abstractNumId w:val="6"/>
  </w:num>
  <w:num w:numId="7">
    <w:abstractNumId w:val="7"/>
  </w:num>
  <w:num w:numId="8">
    <w:abstractNumId w:val="14"/>
  </w:num>
  <w:num w:numId="9">
    <w:abstractNumId w:val="17"/>
  </w:num>
  <w:num w:numId="10">
    <w:abstractNumId w:val="9"/>
  </w:num>
  <w:num w:numId="11">
    <w:abstractNumId w:val="4"/>
  </w:num>
  <w:num w:numId="12">
    <w:abstractNumId w:val="19"/>
  </w:num>
  <w:num w:numId="13">
    <w:abstractNumId w:val="15"/>
  </w:num>
  <w:num w:numId="14">
    <w:abstractNumId w:val="18"/>
  </w:num>
  <w:num w:numId="15">
    <w:abstractNumId w:val="10"/>
  </w:num>
  <w:num w:numId="16">
    <w:abstractNumId w:val="1"/>
  </w:num>
  <w:num w:numId="17">
    <w:abstractNumId w:val="16"/>
  </w:num>
  <w:num w:numId="18">
    <w:abstractNumId w:val="13"/>
  </w:num>
  <w:num w:numId="19">
    <w:abstractNumId w:val="11"/>
  </w:num>
  <w:num w:numId="20">
    <w:abstractNumId w:val="12"/>
  </w:num>
  <w:num w:numId="21">
    <w:abstractNumId w:val="20"/>
  </w:num>
  <w:num w:numId="22">
    <w:abstractNumId w:val="3"/>
  </w:num>
  <w:num w:numId="2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80"/>
    <w:rsid w:val="000234CC"/>
    <w:rsid w:val="000359B0"/>
    <w:rsid w:val="000401A6"/>
    <w:rsid w:val="000650BC"/>
    <w:rsid w:val="00071F63"/>
    <w:rsid w:val="00074A83"/>
    <w:rsid w:val="00082071"/>
    <w:rsid w:val="000A7AE3"/>
    <w:rsid w:val="000C0588"/>
    <w:rsid w:val="000C3B20"/>
    <w:rsid w:val="000D31BD"/>
    <w:rsid w:val="000E228D"/>
    <w:rsid w:val="000E2405"/>
    <w:rsid w:val="000E3384"/>
    <w:rsid w:val="000F6B97"/>
    <w:rsid w:val="00101A7C"/>
    <w:rsid w:val="00114F48"/>
    <w:rsid w:val="00115D10"/>
    <w:rsid w:val="00133BC9"/>
    <w:rsid w:val="001368E8"/>
    <w:rsid w:val="00143B33"/>
    <w:rsid w:val="00151DAF"/>
    <w:rsid w:val="0015321E"/>
    <w:rsid w:val="001718D9"/>
    <w:rsid w:val="00192881"/>
    <w:rsid w:val="001A3172"/>
    <w:rsid w:val="001B2019"/>
    <w:rsid w:val="001B71B1"/>
    <w:rsid w:val="001C2B85"/>
    <w:rsid w:val="001C3B54"/>
    <w:rsid w:val="001D4B7F"/>
    <w:rsid w:val="001D5E2D"/>
    <w:rsid w:val="001E685E"/>
    <w:rsid w:val="00203F17"/>
    <w:rsid w:val="00205A66"/>
    <w:rsid w:val="002421F3"/>
    <w:rsid w:val="00250D4E"/>
    <w:rsid w:val="0025412B"/>
    <w:rsid w:val="00262875"/>
    <w:rsid w:val="0027766A"/>
    <w:rsid w:val="0028723E"/>
    <w:rsid w:val="00294AAB"/>
    <w:rsid w:val="00297D2A"/>
    <w:rsid w:val="002A4644"/>
    <w:rsid w:val="002B56C4"/>
    <w:rsid w:val="002B664E"/>
    <w:rsid w:val="002C6BAC"/>
    <w:rsid w:val="002D1D2C"/>
    <w:rsid w:val="002D4964"/>
    <w:rsid w:val="002F44EE"/>
    <w:rsid w:val="002F6BAB"/>
    <w:rsid w:val="003057C7"/>
    <w:rsid w:val="003602E7"/>
    <w:rsid w:val="003B0E08"/>
    <w:rsid w:val="003D5678"/>
    <w:rsid w:val="003F095B"/>
    <w:rsid w:val="003F629D"/>
    <w:rsid w:val="00410D05"/>
    <w:rsid w:val="00412148"/>
    <w:rsid w:val="004518CE"/>
    <w:rsid w:val="00457471"/>
    <w:rsid w:val="00457B1E"/>
    <w:rsid w:val="00460A98"/>
    <w:rsid w:val="00471615"/>
    <w:rsid w:val="00471BA6"/>
    <w:rsid w:val="004901C8"/>
    <w:rsid w:val="00492A99"/>
    <w:rsid w:val="0049695D"/>
    <w:rsid w:val="004A22FA"/>
    <w:rsid w:val="004D2EE5"/>
    <w:rsid w:val="004E1FBC"/>
    <w:rsid w:val="004E49E5"/>
    <w:rsid w:val="004F5924"/>
    <w:rsid w:val="0051286D"/>
    <w:rsid w:val="00520150"/>
    <w:rsid w:val="005211FF"/>
    <w:rsid w:val="00535848"/>
    <w:rsid w:val="00551DB9"/>
    <w:rsid w:val="00556907"/>
    <w:rsid w:val="0058110A"/>
    <w:rsid w:val="00587A85"/>
    <w:rsid w:val="005A41E1"/>
    <w:rsid w:val="005B5854"/>
    <w:rsid w:val="005C24B6"/>
    <w:rsid w:val="005C6161"/>
    <w:rsid w:val="005F170B"/>
    <w:rsid w:val="005F35FA"/>
    <w:rsid w:val="00605C21"/>
    <w:rsid w:val="00610B55"/>
    <w:rsid w:val="00642636"/>
    <w:rsid w:val="00643689"/>
    <w:rsid w:val="00656346"/>
    <w:rsid w:val="0068117D"/>
    <w:rsid w:val="006A25FA"/>
    <w:rsid w:val="006A724C"/>
    <w:rsid w:val="006B7B18"/>
    <w:rsid w:val="006D5400"/>
    <w:rsid w:val="006F5322"/>
    <w:rsid w:val="00705B2C"/>
    <w:rsid w:val="00710810"/>
    <w:rsid w:val="007204B4"/>
    <w:rsid w:val="00720C77"/>
    <w:rsid w:val="00721F12"/>
    <w:rsid w:val="0072288A"/>
    <w:rsid w:val="00725629"/>
    <w:rsid w:val="00736856"/>
    <w:rsid w:val="00742001"/>
    <w:rsid w:val="0074406C"/>
    <w:rsid w:val="0076006C"/>
    <w:rsid w:val="0078627C"/>
    <w:rsid w:val="00791A2C"/>
    <w:rsid w:val="00794DA7"/>
    <w:rsid w:val="007A7E9A"/>
    <w:rsid w:val="007C2D5F"/>
    <w:rsid w:val="007C3991"/>
    <w:rsid w:val="007D283B"/>
    <w:rsid w:val="007E0618"/>
    <w:rsid w:val="007F65A1"/>
    <w:rsid w:val="00806257"/>
    <w:rsid w:val="00812070"/>
    <w:rsid w:val="00813662"/>
    <w:rsid w:val="008149FF"/>
    <w:rsid w:val="00820414"/>
    <w:rsid w:val="00833073"/>
    <w:rsid w:val="00865B26"/>
    <w:rsid w:val="008671CD"/>
    <w:rsid w:val="008B2558"/>
    <w:rsid w:val="008B606B"/>
    <w:rsid w:val="008B7480"/>
    <w:rsid w:val="008C7E21"/>
    <w:rsid w:val="008F075A"/>
    <w:rsid w:val="00904090"/>
    <w:rsid w:val="0092056B"/>
    <w:rsid w:val="00950767"/>
    <w:rsid w:val="00952FFF"/>
    <w:rsid w:val="009757EF"/>
    <w:rsid w:val="0098400E"/>
    <w:rsid w:val="009C25C8"/>
    <w:rsid w:val="009D0384"/>
    <w:rsid w:val="009D2F34"/>
    <w:rsid w:val="009D5B66"/>
    <w:rsid w:val="009D5B89"/>
    <w:rsid w:val="009E30BA"/>
    <w:rsid w:val="009E7A1D"/>
    <w:rsid w:val="00A008CE"/>
    <w:rsid w:val="00A1457C"/>
    <w:rsid w:val="00A21162"/>
    <w:rsid w:val="00A2158C"/>
    <w:rsid w:val="00A262AE"/>
    <w:rsid w:val="00A33E38"/>
    <w:rsid w:val="00A436FA"/>
    <w:rsid w:val="00A459AA"/>
    <w:rsid w:val="00A6269E"/>
    <w:rsid w:val="00A91E2D"/>
    <w:rsid w:val="00AA6BC8"/>
    <w:rsid w:val="00AB022F"/>
    <w:rsid w:val="00AB1814"/>
    <w:rsid w:val="00AC74B8"/>
    <w:rsid w:val="00AD397C"/>
    <w:rsid w:val="00AD3ABA"/>
    <w:rsid w:val="00AD3DEB"/>
    <w:rsid w:val="00AF1A21"/>
    <w:rsid w:val="00AF7337"/>
    <w:rsid w:val="00B148A5"/>
    <w:rsid w:val="00B26F8F"/>
    <w:rsid w:val="00B303F0"/>
    <w:rsid w:val="00B55F72"/>
    <w:rsid w:val="00B62274"/>
    <w:rsid w:val="00B64741"/>
    <w:rsid w:val="00B7427C"/>
    <w:rsid w:val="00B76EB6"/>
    <w:rsid w:val="00B90621"/>
    <w:rsid w:val="00BA2998"/>
    <w:rsid w:val="00BB0EEE"/>
    <w:rsid w:val="00BB694E"/>
    <w:rsid w:val="00BD072A"/>
    <w:rsid w:val="00BD515D"/>
    <w:rsid w:val="00C30F61"/>
    <w:rsid w:val="00C431D5"/>
    <w:rsid w:val="00C43639"/>
    <w:rsid w:val="00C4694B"/>
    <w:rsid w:val="00C545A3"/>
    <w:rsid w:val="00C70535"/>
    <w:rsid w:val="00C73EE0"/>
    <w:rsid w:val="00CA4F9D"/>
    <w:rsid w:val="00CA5AC1"/>
    <w:rsid w:val="00CC45D4"/>
    <w:rsid w:val="00CC7990"/>
    <w:rsid w:val="00D02554"/>
    <w:rsid w:val="00D070EB"/>
    <w:rsid w:val="00D11D27"/>
    <w:rsid w:val="00D25B80"/>
    <w:rsid w:val="00D32B5B"/>
    <w:rsid w:val="00D42C53"/>
    <w:rsid w:val="00D473ED"/>
    <w:rsid w:val="00D676EB"/>
    <w:rsid w:val="00D85E5C"/>
    <w:rsid w:val="00D86101"/>
    <w:rsid w:val="00DA06DD"/>
    <w:rsid w:val="00DB0BDD"/>
    <w:rsid w:val="00DB34B0"/>
    <w:rsid w:val="00DD051B"/>
    <w:rsid w:val="00DD1D4F"/>
    <w:rsid w:val="00E1291F"/>
    <w:rsid w:val="00E26E8E"/>
    <w:rsid w:val="00E93602"/>
    <w:rsid w:val="00E95605"/>
    <w:rsid w:val="00EA0386"/>
    <w:rsid w:val="00EA0932"/>
    <w:rsid w:val="00EC3152"/>
    <w:rsid w:val="00EE5593"/>
    <w:rsid w:val="00F01C4C"/>
    <w:rsid w:val="00F03320"/>
    <w:rsid w:val="00F07726"/>
    <w:rsid w:val="00F1407F"/>
    <w:rsid w:val="00F14350"/>
    <w:rsid w:val="00F43C30"/>
    <w:rsid w:val="00F6158E"/>
    <w:rsid w:val="00F64C3B"/>
    <w:rsid w:val="00F6593E"/>
    <w:rsid w:val="00F72474"/>
    <w:rsid w:val="00F9137B"/>
    <w:rsid w:val="00FA2F5A"/>
    <w:rsid w:val="00FA4010"/>
    <w:rsid w:val="00FA6D00"/>
    <w:rsid w:val="00FA6DB8"/>
    <w:rsid w:val="00FB34FB"/>
    <w:rsid w:val="00FB3B6E"/>
    <w:rsid w:val="00FD134C"/>
    <w:rsid w:val="00FD605F"/>
    <w:rsid w:val="00FD7B54"/>
    <w:rsid w:val="00FF1E25"/>
    <w:rsid w:val="00FF1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35B22AB-E21D-4CDC-B9D2-71EE18409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150"/>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pPr>
    <w:rPr>
      <w:sz w:val="18"/>
      <w:szCs w:val="18"/>
    </w:rPr>
  </w:style>
  <w:style w:type="character" w:customStyle="1" w:styleId="BodyText2Char">
    <w:name w:val="Body Text 2 Char"/>
    <w:basedOn w:val="DefaultParagraphFont"/>
    <w:link w:val="BodyText2"/>
    <w:uiPriority w:val="99"/>
    <w:locked/>
    <w:rPr>
      <w:rFonts w:cs="Times New Roman"/>
      <w:sz w:val="24"/>
      <w:szCs w:val="24"/>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3">
    <w:name w:val="Body Text 3"/>
    <w:basedOn w:val="Normal"/>
    <w:link w:val="BodyText3Char"/>
    <w:uiPriority w:val="99"/>
    <w:rPr>
      <w:sz w:val="20"/>
      <w:szCs w:val="20"/>
    </w:rPr>
  </w:style>
  <w:style w:type="character" w:customStyle="1" w:styleId="BodyText3Char">
    <w:name w:val="Body Text 3 Char"/>
    <w:basedOn w:val="DefaultParagraphFont"/>
    <w:link w:val="BodyText3"/>
    <w:uiPriority w:val="99"/>
    <w:locked/>
    <w:rPr>
      <w:rFonts w:cs="Times New Roman"/>
      <w:sz w:val="16"/>
      <w:szCs w:val="16"/>
    </w:rPr>
  </w:style>
  <w:style w:type="paragraph" w:styleId="BodyTextIndent">
    <w:name w:val="Body Text Indent"/>
    <w:basedOn w:val="Normal"/>
    <w:link w:val="BodyTextIndentChar"/>
    <w:uiPriority w:val="99"/>
    <w:rsid w:val="00B90621"/>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74406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4406C"/>
    <w:rPr>
      <w:rFonts w:ascii="Tahoma" w:hAnsi="Tahoma" w:cs="Tahoma"/>
      <w:sz w:val="16"/>
      <w:szCs w:val="16"/>
    </w:rPr>
  </w:style>
  <w:style w:type="character" w:styleId="Hyperlink">
    <w:name w:val="Hyperlink"/>
    <w:uiPriority w:val="99"/>
    <w:unhideWhenUsed/>
    <w:rsid w:val="00520150"/>
    <w:rPr>
      <w:color w:val="0000FF"/>
      <w:u w:val="single"/>
    </w:rPr>
  </w:style>
  <w:style w:type="character" w:styleId="CommentReference">
    <w:name w:val="annotation reference"/>
    <w:uiPriority w:val="99"/>
    <w:unhideWhenUsed/>
    <w:rsid w:val="00520150"/>
    <w:rPr>
      <w:sz w:val="16"/>
      <w:szCs w:val="16"/>
    </w:rPr>
  </w:style>
  <w:style w:type="paragraph" w:styleId="CommentText">
    <w:name w:val="annotation text"/>
    <w:basedOn w:val="Normal"/>
    <w:link w:val="CommentTextChar"/>
    <w:uiPriority w:val="99"/>
    <w:unhideWhenUsed/>
    <w:rsid w:val="00520150"/>
    <w:rPr>
      <w:sz w:val="20"/>
      <w:szCs w:val="20"/>
      <w:lang w:val="x-none" w:eastAsia="x-none"/>
    </w:rPr>
  </w:style>
  <w:style w:type="character" w:customStyle="1" w:styleId="CommentTextChar">
    <w:name w:val="Comment Text Char"/>
    <w:basedOn w:val="DefaultParagraphFont"/>
    <w:link w:val="CommentText"/>
    <w:uiPriority w:val="99"/>
    <w:rsid w:val="00520150"/>
    <w:rPr>
      <w:sz w:val="20"/>
      <w:szCs w:val="20"/>
      <w:lang w:val="x-none" w:eastAsia="x-none"/>
    </w:rPr>
  </w:style>
  <w:style w:type="paragraph" w:styleId="CommentSubject">
    <w:name w:val="annotation subject"/>
    <w:basedOn w:val="CommentText"/>
    <w:next w:val="CommentText"/>
    <w:link w:val="CommentSubjectChar"/>
    <w:uiPriority w:val="99"/>
    <w:unhideWhenUsed/>
    <w:rsid w:val="00520150"/>
    <w:rPr>
      <w:b/>
      <w:bCs/>
    </w:rPr>
  </w:style>
  <w:style w:type="character" w:customStyle="1" w:styleId="CommentSubjectChar">
    <w:name w:val="Comment Subject Char"/>
    <w:basedOn w:val="CommentTextChar"/>
    <w:link w:val="CommentSubject"/>
    <w:uiPriority w:val="99"/>
    <w:rsid w:val="00520150"/>
    <w:rPr>
      <w:b/>
      <w:bCs/>
      <w:sz w:val="20"/>
      <w:szCs w:val="20"/>
      <w:lang w:val="x-none" w:eastAsia="x-none"/>
    </w:rPr>
  </w:style>
  <w:style w:type="paragraph" w:styleId="Revision">
    <w:name w:val="Revision"/>
    <w:hidden/>
    <w:uiPriority w:val="99"/>
    <w:semiHidden/>
    <w:rsid w:val="00520150"/>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2222</TotalTime>
  <Pages>55</Pages>
  <Words>12744</Words>
  <Characters>72642</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Texas</vt:lpstr>
    </vt:vector>
  </TitlesOfParts>
  <Company> </Company>
  <LinksUpToDate>false</LinksUpToDate>
  <CharactersWithSpaces>85216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8</cp:revision>
  <dcterms:created xsi:type="dcterms:W3CDTF">2021-01-20T21:51:00Z</dcterms:created>
  <dcterms:modified xsi:type="dcterms:W3CDTF">2021-01-22T16:09:00Z</dcterms:modified>
</cp:coreProperties>
</file>