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2062" w:rsidRDefault="00742062"/>
    <w:p w:rsidR="00452BF5" w:rsidRPr="00452BF5" w:rsidRDefault="00452BF5" w:rsidP="00452BF5">
      <w:pPr>
        <w:autoSpaceDE/>
        <w:autoSpaceDN/>
        <w:rPr>
          <w:b/>
        </w:rPr>
      </w:pPr>
    </w:p>
    <w:tbl>
      <w:tblPr>
        <w:tblW w:w="9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ook w:val="01E0" w:firstRow="1" w:lastRow="1" w:firstColumn="1" w:lastColumn="1" w:noHBand="0" w:noVBand="0"/>
      </w:tblPr>
      <w:tblGrid>
        <w:gridCol w:w="9387"/>
      </w:tblGrid>
      <w:tr w:rsidR="00452BF5" w:rsidRPr="00452BF5" w:rsidTr="00FC4F33">
        <w:trPr>
          <w:trHeight w:val="589"/>
        </w:trPr>
        <w:tc>
          <w:tcPr>
            <w:tcW w:w="9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</w:tcPr>
          <w:p w:rsidR="00452BF5" w:rsidRPr="00452BF5" w:rsidRDefault="00452BF5" w:rsidP="00452BF5">
            <w:pPr>
              <w:autoSpaceDE/>
              <w:autoSpaceDN/>
              <w:jc w:val="center"/>
              <w:rPr>
                <w:b/>
                <w:sz w:val="36"/>
                <w:szCs w:val="36"/>
              </w:rPr>
            </w:pPr>
            <w:smartTag w:uri="urn:schemas-microsoft-com:office:smarttags" w:element="State">
              <w:smartTag w:uri="urn:schemas-microsoft-com:office:smarttags" w:element="place">
                <w:r w:rsidRPr="00452BF5">
                  <w:rPr>
                    <w:b/>
                    <w:sz w:val="36"/>
                    <w:szCs w:val="36"/>
                  </w:rPr>
                  <w:t>Texas</w:t>
                </w:r>
              </w:smartTag>
            </w:smartTag>
            <w:r w:rsidRPr="00452BF5">
              <w:rPr>
                <w:b/>
                <w:sz w:val="36"/>
                <w:szCs w:val="36"/>
              </w:rPr>
              <w:t xml:space="preserve"> SET Change Control Request Form</w:t>
            </w:r>
          </w:p>
          <w:p w:rsidR="00452BF5" w:rsidRPr="00452BF5" w:rsidRDefault="00452BF5" w:rsidP="00452BF5">
            <w:pPr>
              <w:autoSpaceDE/>
              <w:autoSpaceDN/>
              <w:rPr>
                <w:b/>
                <w:sz w:val="12"/>
                <w:szCs w:val="12"/>
              </w:rPr>
            </w:pPr>
          </w:p>
          <w:p w:rsidR="00452BF5" w:rsidRPr="00452BF5" w:rsidRDefault="00452BF5" w:rsidP="00452BF5">
            <w:pPr>
              <w:autoSpaceDE/>
              <w:autoSpaceDN/>
              <w:jc w:val="right"/>
              <w:rPr>
                <w:b/>
              </w:rPr>
            </w:pPr>
            <w:r w:rsidRPr="00452BF5">
              <w:rPr>
                <w:b/>
              </w:rPr>
              <w:t xml:space="preserve">   Change Control Number:   </w:t>
            </w:r>
          </w:p>
          <w:p w:rsidR="00452BF5" w:rsidRPr="00452BF5" w:rsidRDefault="00452BF5" w:rsidP="00452BF5">
            <w:pPr>
              <w:autoSpaceDE/>
              <w:autoSpaceDN/>
              <w:jc w:val="right"/>
              <w:rPr>
                <w:b/>
              </w:rPr>
            </w:pPr>
            <w:r w:rsidRPr="00452BF5">
              <w:rPr>
                <w:b/>
              </w:rPr>
              <w:t xml:space="preserve">   Implementation Version:     Future</w:t>
            </w:r>
            <w:r w:rsidRPr="00452BF5">
              <w:rPr>
                <w:b/>
              </w:rPr>
              <w:tab/>
            </w:r>
          </w:p>
          <w:p w:rsidR="00452BF5" w:rsidRPr="00452BF5" w:rsidRDefault="00452BF5" w:rsidP="00452BF5">
            <w:pPr>
              <w:autoSpaceDE/>
              <w:autoSpaceDN/>
              <w:jc w:val="right"/>
              <w:rPr>
                <w:b/>
                <w:sz w:val="12"/>
                <w:szCs w:val="12"/>
              </w:rPr>
            </w:pPr>
          </w:p>
        </w:tc>
      </w:tr>
    </w:tbl>
    <w:p w:rsidR="00452BF5" w:rsidRPr="00452BF5" w:rsidRDefault="00452BF5" w:rsidP="00452BF5">
      <w:pPr>
        <w:autoSpaceDE/>
        <w:autoSpaceDN/>
        <w:rPr>
          <w:b/>
        </w:rPr>
      </w:pPr>
    </w:p>
    <w:p w:rsidR="00452BF5" w:rsidRPr="00452BF5" w:rsidRDefault="00452BF5" w:rsidP="00452BF5">
      <w:pPr>
        <w:autoSpaceDE/>
        <w:autoSpaceDN/>
        <w:rPr>
          <w:b/>
        </w:rPr>
      </w:pPr>
      <w:r w:rsidRPr="00452BF5">
        <w:rPr>
          <w:b/>
        </w:rPr>
        <w:t>This Section Is Completed by Submitter of Change Control Request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3420"/>
        <w:gridCol w:w="3060"/>
      </w:tblGrid>
      <w:tr w:rsidR="00452BF5" w:rsidRPr="00452BF5" w:rsidTr="00FC4F33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 xml:space="preserve">Submitter Name: </w:t>
            </w:r>
          </w:p>
          <w:p w:rsidR="00452BF5" w:rsidRPr="00452BF5" w:rsidRDefault="00452BF5" w:rsidP="00452BF5">
            <w:pPr>
              <w:autoSpaceDE/>
              <w:autoSpaceDN/>
              <w:jc w:val="both"/>
            </w:pPr>
            <w:r>
              <w:t>Kyle Patrick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 xml:space="preserve">Submitting Company Name:  </w:t>
            </w:r>
          </w:p>
          <w:p w:rsidR="00452BF5" w:rsidRPr="00452BF5" w:rsidRDefault="00452BF5" w:rsidP="00452BF5">
            <w:pPr>
              <w:autoSpaceDE/>
              <w:autoSpaceDN/>
            </w:pPr>
            <w:r>
              <w:t>NRG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 xml:space="preserve">Phone Number:  </w:t>
            </w:r>
          </w:p>
          <w:p w:rsidR="00452BF5" w:rsidRPr="00452BF5" w:rsidRDefault="00452BF5" w:rsidP="00452BF5">
            <w:pPr>
              <w:autoSpaceDE/>
              <w:autoSpaceDN/>
            </w:pPr>
            <w:r>
              <w:t>713-</w:t>
            </w:r>
            <w:r w:rsidR="005A33AC">
              <w:t>537</w:t>
            </w:r>
            <w:r>
              <w:t>-</w:t>
            </w:r>
            <w:r w:rsidR="005A33AC">
              <w:t>2455</w:t>
            </w:r>
          </w:p>
        </w:tc>
      </w:tr>
      <w:tr w:rsidR="00452BF5" w:rsidRPr="00452BF5" w:rsidTr="00FC4F33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>Date of Submission:</w:t>
            </w:r>
          </w:p>
          <w:p w:rsidR="00452BF5" w:rsidRPr="00452BF5" w:rsidRDefault="00452BF5" w:rsidP="00452BF5">
            <w:pPr>
              <w:autoSpaceDE/>
              <w:autoSpaceDN/>
            </w:pPr>
          </w:p>
        </w:tc>
        <w:tc>
          <w:tcPr>
            <w:tcW w:w="34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</w:tcPr>
          <w:p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 xml:space="preserve">Affected TX SET Transaction(s): </w:t>
            </w:r>
          </w:p>
          <w:p w:rsidR="00452BF5" w:rsidRPr="00452BF5" w:rsidRDefault="00452BF5" w:rsidP="00452BF5">
            <w:pPr>
              <w:autoSpaceDE/>
              <w:autoSpaceDN/>
            </w:pPr>
            <w:r w:rsidRPr="00452BF5">
              <w:t>814_</w:t>
            </w:r>
            <w:r>
              <w:t>18, 814_19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 xml:space="preserve">Submitter’s E-Mail Address: </w:t>
            </w:r>
          </w:p>
          <w:p w:rsidR="00452BF5" w:rsidRPr="00452BF5" w:rsidRDefault="000B434D" w:rsidP="00452BF5">
            <w:pPr>
              <w:autoSpaceDE/>
              <w:autoSpaceDN/>
            </w:pPr>
            <w:hyperlink r:id="rId4" w:history="1">
              <w:r w:rsidR="005A33AC" w:rsidRPr="00174225">
                <w:rPr>
                  <w:rStyle w:val="Hyperlink"/>
                </w:rPr>
                <w:t>Kyle.Patrick@nrg.com</w:t>
              </w:r>
            </w:hyperlink>
            <w:r w:rsidR="00452BF5" w:rsidRPr="00452BF5">
              <w:t xml:space="preserve"> </w:t>
            </w:r>
          </w:p>
        </w:tc>
      </w:tr>
      <w:tr w:rsidR="00452BF5" w:rsidRPr="00452BF5" w:rsidTr="00FC4F33">
        <w:trPr>
          <w:trHeight w:val="807"/>
        </w:trPr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 xml:space="preserve">Texas SET Issue cross-reference number: </w:t>
            </w:r>
            <w:r>
              <w:rPr>
                <w:b/>
              </w:rPr>
              <w:t>TXSET 149</w:t>
            </w:r>
          </w:p>
          <w:p w:rsidR="00452BF5" w:rsidRPr="00452BF5" w:rsidRDefault="00452BF5" w:rsidP="00452BF5">
            <w:pPr>
              <w:autoSpaceDE/>
              <w:autoSpaceDN/>
            </w:pPr>
          </w:p>
        </w:tc>
        <w:tc>
          <w:tcPr>
            <w:tcW w:w="34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452BF5" w:rsidRPr="00452BF5" w:rsidRDefault="00452BF5" w:rsidP="00452BF5">
            <w:pPr>
              <w:autoSpaceDE/>
              <w:autoSpaceDN/>
            </w:pP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:rsidR="00452BF5" w:rsidRPr="00452BF5" w:rsidRDefault="00452BF5" w:rsidP="00452BF5">
            <w:pPr>
              <w:autoSpaceDE/>
              <w:autoSpaceDN/>
              <w:rPr>
                <w:b/>
                <w:lang w:val="fr-FR"/>
              </w:rPr>
            </w:pPr>
            <w:r w:rsidRPr="00452BF5">
              <w:rPr>
                <w:b/>
                <w:lang w:val="fr-FR"/>
              </w:rPr>
              <w:t>Protocol Impact (Y/N):</w:t>
            </w:r>
          </w:p>
          <w:p w:rsidR="00452BF5" w:rsidRPr="00452BF5" w:rsidRDefault="00452BF5" w:rsidP="00452BF5">
            <w:pPr>
              <w:autoSpaceDE/>
              <w:autoSpaceDN/>
              <w:rPr>
                <w:lang w:val="fr-FR"/>
              </w:rPr>
            </w:pPr>
            <w:r>
              <w:rPr>
                <w:lang w:val="fr-FR"/>
              </w:rPr>
              <w:t>Y</w:t>
            </w:r>
          </w:p>
        </w:tc>
      </w:tr>
      <w:tr w:rsidR="00452BF5" w:rsidRPr="00452BF5" w:rsidTr="00FC4F33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  <w:rPr>
                <w:b/>
                <w:sz w:val="22"/>
              </w:rPr>
            </w:pPr>
            <w:r w:rsidRPr="00452BF5">
              <w:rPr>
                <w:b/>
                <w:sz w:val="22"/>
              </w:rPr>
              <w:t>Detailed Description and Reason for Proposed Change(s):</w:t>
            </w:r>
          </w:p>
          <w:p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  <w:rPr>
                <w:sz w:val="22"/>
              </w:rPr>
            </w:pPr>
            <w:r w:rsidRPr="005A33AC">
              <w:rPr>
                <w:sz w:val="22"/>
              </w:rPr>
              <w:t xml:space="preserve">Add DTM Start and End segments to the 814_18 Establish/Delete CSA Request and the 814_19 Establish/Delete CSA Response.  </w:t>
            </w:r>
          </w:p>
          <w:p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</w:tc>
      </w:tr>
      <w:tr w:rsidR="00452BF5" w:rsidRPr="00452BF5" w:rsidTr="00FC4F33">
        <w:trPr>
          <w:trHeight w:val="315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:rsidR="00452BF5" w:rsidRPr="00452BF5" w:rsidRDefault="00452BF5" w:rsidP="00452BF5">
            <w:pPr>
              <w:autoSpaceDE/>
              <w:autoSpaceDN/>
              <w:jc w:val="center"/>
              <w:rPr>
                <w:color w:val="FF0000"/>
                <w:sz w:val="18"/>
                <w:szCs w:val="18"/>
              </w:rPr>
            </w:pPr>
            <w:r w:rsidRPr="00452BF5">
              <w:rPr>
                <w:b/>
                <w:color w:val="FF0000"/>
                <w:sz w:val="18"/>
                <w:szCs w:val="18"/>
                <w:u w:val="single"/>
              </w:rPr>
              <w:t>NOTE:</w:t>
            </w:r>
            <w:r w:rsidRPr="00452BF5">
              <w:rPr>
                <w:color w:val="FF0000"/>
                <w:sz w:val="18"/>
                <w:szCs w:val="18"/>
              </w:rPr>
              <w:t xml:space="preserve"> Requester must complete above fields and include a redlined example of modifications to each impacted implementation guide.  This must be included at the time the request form is submitted.</w:t>
            </w:r>
          </w:p>
          <w:p w:rsidR="00452BF5" w:rsidRPr="00452BF5" w:rsidRDefault="00452BF5" w:rsidP="00452BF5">
            <w:pPr>
              <w:autoSpaceDE/>
              <w:autoSpaceDN/>
              <w:rPr>
                <w:color w:val="FF0000"/>
                <w:sz w:val="6"/>
                <w:szCs w:val="6"/>
              </w:rPr>
            </w:pPr>
          </w:p>
          <w:p w:rsidR="00452BF5" w:rsidRPr="00452BF5" w:rsidRDefault="00452BF5" w:rsidP="00452BF5">
            <w:pPr>
              <w:autoSpaceDE/>
              <w:autoSpaceDN/>
              <w:jc w:val="center"/>
              <w:rPr>
                <w:b/>
                <w:i/>
              </w:rPr>
            </w:pPr>
            <w:r w:rsidRPr="00452BF5">
              <w:rPr>
                <w:b/>
              </w:rPr>
              <w:t>Please submit this completed form via e-mail to</w:t>
            </w:r>
            <w:r w:rsidRPr="00452BF5">
              <w:rPr>
                <w:b/>
                <w:i/>
              </w:rPr>
              <w:t xml:space="preserve"> </w:t>
            </w:r>
            <w:hyperlink r:id="rId5" w:history="1">
              <w:r w:rsidRPr="00452BF5">
                <w:rPr>
                  <w:color w:val="0000FF"/>
                  <w:u w:val="single"/>
                </w:rPr>
                <w:t>txsetchangecontrol@ercot.com</w:t>
              </w:r>
            </w:hyperlink>
            <w:r w:rsidRPr="00452BF5">
              <w:t xml:space="preserve"> and RMS Chair</w:t>
            </w:r>
            <w:r w:rsidRPr="00452BF5">
              <w:rPr>
                <w:b/>
                <w:i/>
              </w:rPr>
              <w:t>.</w:t>
            </w:r>
          </w:p>
        </w:tc>
      </w:tr>
    </w:tbl>
    <w:p w:rsidR="00452BF5" w:rsidRPr="00452BF5" w:rsidRDefault="00452BF5" w:rsidP="00452BF5">
      <w:pPr>
        <w:autoSpaceDE/>
        <w:autoSpaceDN/>
        <w:rPr>
          <w:b/>
        </w:rPr>
      </w:pPr>
    </w:p>
    <w:p w:rsidR="00452BF5" w:rsidRPr="00452BF5" w:rsidRDefault="00452BF5" w:rsidP="00452BF5">
      <w:pPr>
        <w:autoSpaceDE/>
        <w:autoSpaceDN/>
        <w:rPr>
          <w:b/>
        </w:rPr>
      </w:pPr>
      <w:r w:rsidRPr="00452BF5">
        <w:rPr>
          <w:b/>
        </w:rPr>
        <w:t>For ERCOT Change Control Manager Use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BFBFBF"/>
        <w:tblLayout w:type="fixed"/>
        <w:tblLook w:val="0000" w:firstRow="0" w:lastRow="0" w:firstColumn="0" w:lastColumn="0" w:noHBand="0" w:noVBand="0"/>
      </w:tblPr>
      <w:tblGrid>
        <w:gridCol w:w="3078"/>
        <w:gridCol w:w="2970"/>
        <w:gridCol w:w="3330"/>
      </w:tblGrid>
      <w:tr w:rsidR="00452BF5" w:rsidRPr="00452BF5" w:rsidTr="00FC4F33">
        <w:trPr>
          <w:trHeight w:val="933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:rsidR="00452BF5" w:rsidRPr="00452BF5" w:rsidRDefault="00452BF5" w:rsidP="00452BF5">
            <w:pPr>
              <w:autoSpaceDE/>
              <w:autoSpaceDN/>
            </w:pPr>
            <w:r w:rsidRPr="00452BF5">
              <w:rPr>
                <w:b/>
              </w:rPr>
              <w:t>Texas SET Recommendation:</w:t>
            </w:r>
          </w:p>
          <w:p w:rsidR="00452BF5" w:rsidRPr="00452BF5" w:rsidRDefault="00452BF5" w:rsidP="00452BF5">
            <w:pPr>
              <w:autoSpaceDE/>
              <w:autoSpaceDN/>
              <w:jc w:val="both"/>
              <w:rPr>
                <w:b/>
              </w:rPr>
            </w:pP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>Recommendation for Emergency (Y/N):</w:t>
            </w:r>
          </w:p>
          <w:p w:rsidR="00452BF5" w:rsidRPr="00452BF5" w:rsidRDefault="00452BF5" w:rsidP="00452BF5">
            <w:pPr>
              <w:autoSpaceDE/>
              <w:autoSpaceDN/>
              <w:rPr>
                <w:b/>
              </w:rPr>
            </w:pP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:rsidR="00452BF5" w:rsidRPr="00452BF5" w:rsidRDefault="00452BF5" w:rsidP="00452BF5">
            <w:pPr>
              <w:autoSpaceDE/>
              <w:autoSpaceDN/>
            </w:pPr>
            <w:r w:rsidRPr="00452BF5">
              <w:rPr>
                <w:b/>
              </w:rPr>
              <w:t>Date of TX SET Recommendation:</w:t>
            </w:r>
          </w:p>
          <w:p w:rsidR="00452BF5" w:rsidRPr="00452BF5" w:rsidRDefault="00452BF5" w:rsidP="00452BF5">
            <w:pPr>
              <w:autoSpaceDE/>
              <w:autoSpaceDN/>
              <w:rPr>
                <w:b/>
              </w:rPr>
            </w:pPr>
          </w:p>
        </w:tc>
      </w:tr>
      <w:tr w:rsidR="00452BF5" w:rsidRPr="00452BF5" w:rsidTr="00FC4F33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  <w:r w:rsidRPr="00452BF5">
              <w:rPr>
                <w:b/>
              </w:rPr>
              <w:t xml:space="preserve">Detailed Description and Reason for Revision: </w:t>
            </w:r>
          </w:p>
          <w:p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</w:tc>
      </w:tr>
      <w:tr w:rsidR="00452BF5" w:rsidRPr="00452BF5" w:rsidTr="00FC4F33">
        <w:trPr>
          <w:trHeight w:val="816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:rsidR="00452BF5" w:rsidRPr="00452BF5" w:rsidRDefault="00452BF5" w:rsidP="00452BF5">
            <w:pPr>
              <w:autoSpaceDE/>
              <w:autoSpaceDN/>
            </w:pPr>
            <w:r w:rsidRPr="00452BF5">
              <w:rPr>
                <w:b/>
              </w:rPr>
              <w:t>RMS Decision:</w:t>
            </w:r>
          </w:p>
          <w:p w:rsidR="00452BF5" w:rsidRPr="00452BF5" w:rsidRDefault="00452BF5" w:rsidP="00452BF5">
            <w:pPr>
              <w:autoSpaceDE/>
              <w:autoSpaceDN/>
              <w:jc w:val="both"/>
              <w:rPr>
                <w:b/>
              </w:rPr>
            </w:pP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>Emergency (Y/N):</w:t>
            </w:r>
          </w:p>
          <w:p w:rsidR="00452BF5" w:rsidRPr="00452BF5" w:rsidRDefault="00452BF5" w:rsidP="00452BF5">
            <w:pPr>
              <w:autoSpaceDE/>
              <w:autoSpaceDN/>
              <w:rPr>
                <w:b/>
              </w:rPr>
            </w:pP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:rsidR="00452BF5" w:rsidRPr="00452BF5" w:rsidRDefault="00452BF5" w:rsidP="00452BF5">
            <w:pPr>
              <w:autoSpaceDE/>
              <w:autoSpaceDN/>
            </w:pPr>
            <w:r w:rsidRPr="00452BF5">
              <w:rPr>
                <w:b/>
              </w:rPr>
              <w:t>Date of RMS Decision:</w:t>
            </w:r>
          </w:p>
          <w:p w:rsidR="00452BF5" w:rsidRPr="00452BF5" w:rsidRDefault="00452BF5" w:rsidP="00452BF5">
            <w:pPr>
              <w:autoSpaceDE/>
              <w:autoSpaceDN/>
              <w:rPr>
                <w:b/>
              </w:rPr>
            </w:pPr>
          </w:p>
        </w:tc>
      </w:tr>
      <w:tr w:rsidR="00452BF5" w:rsidRPr="00452BF5" w:rsidTr="00FC4F33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  <w:r w:rsidRPr="00452BF5">
              <w:rPr>
                <w:b/>
              </w:rPr>
              <w:t xml:space="preserve">Summary of RMS Discussion: </w:t>
            </w:r>
          </w:p>
          <w:p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</w:tc>
      </w:tr>
    </w:tbl>
    <w:p w:rsidR="00452BF5" w:rsidRDefault="00452BF5"/>
    <w:p w:rsidR="00452BF5" w:rsidRDefault="00452BF5"/>
    <w:p w:rsidR="00EC5C6A" w:rsidRDefault="00EC5C6A"/>
    <w:p w:rsidR="005A33AC" w:rsidRDefault="005A33AC"/>
    <w:p w:rsidR="005A33AC" w:rsidRDefault="005A33AC"/>
    <w:p w:rsidR="00EC5C6A" w:rsidRPr="00EC5C6A" w:rsidRDefault="00EC5C6A" w:rsidP="00EC5C6A">
      <w:pPr>
        <w:tabs>
          <w:tab w:val="right" w:pos="1800"/>
          <w:tab w:val="left" w:pos="2160"/>
        </w:tabs>
        <w:adjustRightInd w:val="0"/>
        <w:ind w:left="2160" w:hanging="2160"/>
        <w:rPr>
          <w:b/>
          <w:szCs w:val="24"/>
        </w:rPr>
      </w:pPr>
      <w:r w:rsidRPr="00EC5C6A">
        <w:rPr>
          <w:b/>
          <w:szCs w:val="24"/>
        </w:rPr>
        <w:lastRenderedPageBreak/>
        <w:tab/>
        <w:t>Segment:</w:t>
      </w:r>
      <w:r w:rsidRPr="00EC5C6A">
        <w:rPr>
          <w:b/>
          <w:szCs w:val="24"/>
        </w:rPr>
        <w:tab/>
      </w:r>
      <w:r w:rsidRPr="00EC5C6A">
        <w:rPr>
          <w:b/>
          <w:sz w:val="40"/>
          <w:szCs w:val="24"/>
        </w:rPr>
        <w:t xml:space="preserve">ASI </w:t>
      </w:r>
      <w:r w:rsidRPr="00EC5C6A">
        <w:rPr>
          <w:b/>
          <w:szCs w:val="24"/>
        </w:rPr>
        <w:t>Action or Status Indicator</w:t>
      </w:r>
    </w:p>
    <w:p w:rsidR="00EC5C6A" w:rsidRPr="00EC5C6A" w:rsidRDefault="00EC5C6A" w:rsidP="00EC5C6A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 w:rsidRPr="00EC5C6A">
        <w:rPr>
          <w:b/>
          <w:szCs w:val="24"/>
        </w:rPr>
        <w:tab/>
        <w:t>Position:</w:t>
      </w:r>
      <w:r w:rsidRPr="00EC5C6A">
        <w:rPr>
          <w:b/>
          <w:szCs w:val="24"/>
        </w:rPr>
        <w:tab/>
      </w:r>
      <w:r w:rsidRPr="00EC5C6A">
        <w:rPr>
          <w:szCs w:val="24"/>
        </w:rPr>
        <w:t>020</w:t>
      </w:r>
    </w:p>
    <w:p w:rsidR="00EC5C6A" w:rsidRPr="00EC5C6A" w:rsidRDefault="00EC5C6A" w:rsidP="00EC5C6A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 w:rsidRPr="00EC5C6A">
        <w:rPr>
          <w:szCs w:val="24"/>
        </w:rPr>
        <w:tab/>
      </w:r>
      <w:r w:rsidRPr="00EC5C6A">
        <w:rPr>
          <w:b/>
          <w:szCs w:val="24"/>
        </w:rPr>
        <w:t>Loop:</w:t>
      </w:r>
      <w:r w:rsidRPr="00EC5C6A">
        <w:rPr>
          <w:szCs w:val="24"/>
        </w:rPr>
        <w:tab/>
        <w:t>LIN        Optional</w:t>
      </w:r>
    </w:p>
    <w:p w:rsidR="00EC5C6A" w:rsidRPr="00EC5C6A" w:rsidRDefault="00EC5C6A" w:rsidP="00EC5C6A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 w:rsidRPr="00EC5C6A">
        <w:rPr>
          <w:szCs w:val="24"/>
        </w:rPr>
        <w:tab/>
      </w:r>
      <w:r w:rsidRPr="00EC5C6A">
        <w:rPr>
          <w:b/>
          <w:szCs w:val="24"/>
        </w:rPr>
        <w:t>Level:</w:t>
      </w:r>
      <w:r w:rsidRPr="00EC5C6A">
        <w:rPr>
          <w:szCs w:val="24"/>
        </w:rPr>
        <w:tab/>
        <w:t>Detail</w:t>
      </w:r>
    </w:p>
    <w:p w:rsidR="00EC5C6A" w:rsidRPr="00EC5C6A" w:rsidRDefault="00EC5C6A" w:rsidP="00EC5C6A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 w:rsidRPr="00EC5C6A">
        <w:rPr>
          <w:szCs w:val="24"/>
        </w:rPr>
        <w:tab/>
      </w:r>
      <w:r w:rsidRPr="00EC5C6A">
        <w:rPr>
          <w:b/>
          <w:szCs w:val="24"/>
        </w:rPr>
        <w:t>Usage:</w:t>
      </w:r>
      <w:r w:rsidRPr="00EC5C6A">
        <w:rPr>
          <w:szCs w:val="24"/>
        </w:rPr>
        <w:tab/>
        <w:t>Optional</w:t>
      </w:r>
    </w:p>
    <w:p w:rsidR="00EC5C6A" w:rsidRPr="00EC5C6A" w:rsidRDefault="00EC5C6A" w:rsidP="00EC5C6A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 w:rsidRPr="00EC5C6A">
        <w:rPr>
          <w:szCs w:val="24"/>
        </w:rPr>
        <w:tab/>
      </w:r>
      <w:r w:rsidRPr="00EC5C6A">
        <w:rPr>
          <w:b/>
          <w:szCs w:val="24"/>
        </w:rPr>
        <w:t>Max Use:</w:t>
      </w:r>
      <w:r w:rsidRPr="00EC5C6A">
        <w:rPr>
          <w:szCs w:val="24"/>
        </w:rPr>
        <w:tab/>
        <w:t>1</w:t>
      </w:r>
    </w:p>
    <w:p w:rsidR="00EC5C6A" w:rsidRPr="00EC5C6A" w:rsidRDefault="00EC5C6A" w:rsidP="00EC5C6A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 w:rsidRPr="00EC5C6A">
        <w:rPr>
          <w:szCs w:val="24"/>
        </w:rPr>
        <w:tab/>
      </w:r>
      <w:r w:rsidRPr="00EC5C6A">
        <w:rPr>
          <w:b/>
          <w:szCs w:val="24"/>
        </w:rPr>
        <w:t>Purpose:</w:t>
      </w:r>
      <w:r w:rsidRPr="00EC5C6A">
        <w:rPr>
          <w:szCs w:val="24"/>
        </w:rPr>
        <w:tab/>
        <w:t>To indicate the action to be taken with the information provided or the status of the entity described</w:t>
      </w:r>
    </w:p>
    <w:p w:rsidR="00EC5C6A" w:rsidRPr="00EC5C6A" w:rsidRDefault="00EC5C6A" w:rsidP="00EC5C6A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  <w:lang w:val="fr-FR"/>
        </w:rPr>
      </w:pPr>
      <w:r w:rsidRPr="00EC5C6A">
        <w:rPr>
          <w:szCs w:val="24"/>
        </w:rPr>
        <w:tab/>
      </w:r>
      <w:proofErr w:type="spellStart"/>
      <w:r w:rsidRPr="00EC5C6A">
        <w:rPr>
          <w:b/>
          <w:szCs w:val="24"/>
          <w:lang w:val="fr-FR"/>
        </w:rPr>
        <w:t>Syntax</w:t>
      </w:r>
      <w:proofErr w:type="spellEnd"/>
      <w:r w:rsidRPr="00EC5C6A">
        <w:rPr>
          <w:b/>
          <w:szCs w:val="24"/>
          <w:lang w:val="fr-FR"/>
        </w:rPr>
        <w:t xml:space="preserve"> Notes:</w:t>
      </w:r>
    </w:p>
    <w:p w:rsidR="00EC5C6A" w:rsidRPr="00EC5C6A" w:rsidRDefault="00EC5C6A" w:rsidP="00EC5C6A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  <w:lang w:val="fr-FR"/>
        </w:rPr>
      </w:pPr>
      <w:r w:rsidRPr="00EC5C6A">
        <w:rPr>
          <w:szCs w:val="24"/>
          <w:lang w:val="fr-FR"/>
        </w:rPr>
        <w:tab/>
      </w:r>
      <w:proofErr w:type="spellStart"/>
      <w:r w:rsidRPr="00EC5C6A">
        <w:rPr>
          <w:b/>
          <w:szCs w:val="24"/>
          <w:lang w:val="fr-FR"/>
        </w:rPr>
        <w:t>Semantic</w:t>
      </w:r>
      <w:proofErr w:type="spellEnd"/>
      <w:r w:rsidRPr="00EC5C6A">
        <w:rPr>
          <w:b/>
          <w:szCs w:val="24"/>
          <w:lang w:val="fr-FR"/>
        </w:rPr>
        <w:t xml:space="preserve"> Notes:</w:t>
      </w:r>
    </w:p>
    <w:p w:rsidR="00EC5C6A" w:rsidRPr="00EC5C6A" w:rsidRDefault="00EC5C6A" w:rsidP="00EC5C6A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  <w:lang w:val="fr-FR"/>
        </w:rPr>
      </w:pPr>
      <w:r w:rsidRPr="00EC5C6A">
        <w:rPr>
          <w:szCs w:val="24"/>
          <w:lang w:val="fr-FR"/>
        </w:rPr>
        <w:tab/>
      </w:r>
      <w:proofErr w:type="spellStart"/>
      <w:r w:rsidRPr="00EC5C6A">
        <w:rPr>
          <w:b/>
          <w:szCs w:val="24"/>
          <w:lang w:val="fr-FR"/>
        </w:rPr>
        <w:t>Comments</w:t>
      </w:r>
      <w:proofErr w:type="spellEnd"/>
      <w:r w:rsidRPr="00EC5C6A">
        <w:rPr>
          <w:b/>
          <w:szCs w:val="24"/>
          <w:lang w:val="fr-FR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EC5C6A" w:rsidRPr="00EC5C6A" w:rsidTr="006E534C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:rsidR="00EC5C6A" w:rsidRPr="00EC5C6A" w:rsidRDefault="00EC5C6A" w:rsidP="00EC5C6A">
            <w:pPr>
              <w:adjustRightInd w:val="0"/>
              <w:ind w:right="144"/>
              <w:jc w:val="right"/>
              <w:rPr>
                <w:sz w:val="24"/>
                <w:szCs w:val="24"/>
              </w:rPr>
            </w:pPr>
            <w:r w:rsidRPr="00EC5C6A">
              <w:rPr>
                <w:b/>
                <w:szCs w:val="24"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EC5C6A" w:rsidRPr="00EC5C6A" w:rsidRDefault="00EC5C6A" w:rsidP="00EC5C6A">
            <w:pPr>
              <w:adjustRightInd w:val="0"/>
              <w:ind w:right="144"/>
              <w:jc w:val="right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EC5C6A" w:rsidRPr="00EC5C6A" w:rsidRDefault="00EC5C6A" w:rsidP="00EC5C6A">
            <w:pPr>
              <w:adjustRightInd w:val="0"/>
              <w:ind w:right="144"/>
              <w:rPr>
                <w:szCs w:val="24"/>
              </w:rPr>
            </w:pPr>
            <w:r w:rsidRPr="00EC5C6A">
              <w:rPr>
                <w:szCs w:val="24"/>
              </w:rPr>
              <w:t>Identifies the action to be taken or the status of a requested action for the service identified in the LIN segment.</w:t>
            </w:r>
          </w:p>
          <w:p w:rsidR="00EC5C6A" w:rsidRPr="00EC5C6A" w:rsidRDefault="00EC5C6A" w:rsidP="00EC5C6A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</w:tr>
      <w:tr w:rsidR="00EC5C6A" w:rsidRPr="00EC5C6A" w:rsidTr="006E534C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:rsidR="00EC5C6A" w:rsidRPr="00EC5C6A" w:rsidRDefault="00EC5C6A" w:rsidP="00EC5C6A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EC5C6A" w:rsidRPr="00EC5C6A" w:rsidRDefault="00EC5C6A" w:rsidP="00EC5C6A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EC5C6A" w:rsidRPr="00EC5C6A" w:rsidRDefault="00EC5C6A" w:rsidP="00EC5C6A">
            <w:pPr>
              <w:adjustRightInd w:val="0"/>
              <w:ind w:right="144"/>
              <w:rPr>
                <w:szCs w:val="24"/>
              </w:rPr>
            </w:pPr>
            <w:r w:rsidRPr="00EC5C6A">
              <w:rPr>
                <w:szCs w:val="24"/>
              </w:rPr>
              <w:t>Required</w:t>
            </w:r>
          </w:p>
          <w:p w:rsidR="00EC5C6A" w:rsidRPr="00EC5C6A" w:rsidRDefault="00EC5C6A" w:rsidP="00EC5C6A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</w:tr>
      <w:tr w:rsidR="00EC5C6A" w:rsidRPr="00EC5C6A" w:rsidTr="006E534C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:rsidR="00EC5C6A" w:rsidRPr="00EC5C6A" w:rsidRDefault="00EC5C6A" w:rsidP="00EC5C6A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EC5C6A" w:rsidRPr="00EC5C6A" w:rsidRDefault="00EC5C6A" w:rsidP="00EC5C6A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EC5C6A" w:rsidRDefault="00EC5C6A" w:rsidP="00EC5C6A">
            <w:pPr>
              <w:adjustRightInd w:val="0"/>
              <w:ind w:right="144"/>
              <w:rPr>
                <w:szCs w:val="24"/>
              </w:rPr>
            </w:pPr>
            <w:r>
              <w:rPr>
                <w:szCs w:val="24"/>
              </w:rPr>
              <w:t>Change = ASI~7~001</w:t>
            </w:r>
          </w:p>
          <w:p w:rsidR="00EC5C6A" w:rsidRPr="00EC5C6A" w:rsidRDefault="00EC5C6A" w:rsidP="00EC5C6A">
            <w:pPr>
              <w:adjustRightInd w:val="0"/>
              <w:ind w:right="144"/>
              <w:rPr>
                <w:szCs w:val="24"/>
              </w:rPr>
            </w:pPr>
            <w:r w:rsidRPr="00EC5C6A">
              <w:rPr>
                <w:szCs w:val="24"/>
              </w:rPr>
              <w:t>Delete = ASI~7~002 (an 814_18 is required for each ESI ID affected by the CSA agreement)</w:t>
            </w:r>
          </w:p>
          <w:p w:rsidR="00EC5C6A" w:rsidRDefault="00EC5C6A" w:rsidP="00EC5C6A">
            <w:pPr>
              <w:adjustRightInd w:val="0"/>
              <w:ind w:right="144"/>
              <w:rPr>
                <w:szCs w:val="24"/>
              </w:rPr>
            </w:pPr>
            <w:r w:rsidRPr="00EC5C6A">
              <w:rPr>
                <w:szCs w:val="24"/>
              </w:rPr>
              <w:t>Add = ASI~7~021 (an 814_18 is required for each ESI ID affected by the CSA agreement)</w:t>
            </w:r>
          </w:p>
          <w:p w:rsidR="00EC5C6A" w:rsidRPr="00EC5C6A" w:rsidRDefault="00EC5C6A" w:rsidP="00EC5C6A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</w:tr>
    </w:tbl>
    <w:p w:rsidR="00EC5C6A" w:rsidRPr="00EC5C6A" w:rsidRDefault="00EC5C6A" w:rsidP="00EC5C6A">
      <w:pPr>
        <w:adjustRightInd w:val="0"/>
        <w:rPr>
          <w:szCs w:val="24"/>
        </w:rPr>
      </w:pPr>
    </w:p>
    <w:p w:rsidR="00EC5C6A" w:rsidRPr="00EC5C6A" w:rsidRDefault="00EC5C6A" w:rsidP="00EC5C6A">
      <w:pPr>
        <w:adjustRightInd w:val="0"/>
        <w:jc w:val="center"/>
        <w:rPr>
          <w:b/>
          <w:szCs w:val="24"/>
        </w:rPr>
      </w:pPr>
      <w:r w:rsidRPr="00EC5C6A">
        <w:rPr>
          <w:b/>
          <w:szCs w:val="24"/>
        </w:rPr>
        <w:t>Data Element Summary</w:t>
      </w:r>
    </w:p>
    <w:p w:rsidR="00EC5C6A" w:rsidRPr="00EC5C6A" w:rsidRDefault="00EC5C6A" w:rsidP="00EC5C6A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djustRightInd w:val="0"/>
        <w:rPr>
          <w:b/>
          <w:szCs w:val="24"/>
        </w:rPr>
      </w:pPr>
      <w:r w:rsidRPr="00EC5C6A">
        <w:rPr>
          <w:b/>
          <w:szCs w:val="24"/>
        </w:rPr>
        <w:tab/>
        <w:t>Ref.</w:t>
      </w:r>
      <w:r w:rsidRPr="00EC5C6A">
        <w:rPr>
          <w:b/>
          <w:szCs w:val="24"/>
        </w:rPr>
        <w:tab/>
        <w:t>Data</w:t>
      </w:r>
      <w:r w:rsidRPr="00EC5C6A">
        <w:rPr>
          <w:b/>
          <w:szCs w:val="24"/>
        </w:rPr>
        <w:tab/>
      </w:r>
    </w:p>
    <w:p w:rsidR="00EC5C6A" w:rsidRPr="00EC5C6A" w:rsidRDefault="00EC5C6A" w:rsidP="00EC5C6A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djustRightInd w:val="0"/>
        <w:rPr>
          <w:szCs w:val="24"/>
        </w:rPr>
      </w:pPr>
      <w:r w:rsidRPr="00EC5C6A">
        <w:rPr>
          <w:b/>
          <w:szCs w:val="24"/>
          <w:u w:val="words"/>
        </w:rPr>
        <w:tab/>
        <w:t>Des.</w:t>
      </w:r>
      <w:r w:rsidRPr="00EC5C6A">
        <w:rPr>
          <w:b/>
          <w:szCs w:val="24"/>
          <w:u w:val="words"/>
        </w:rPr>
        <w:tab/>
        <w:t>Element</w:t>
      </w:r>
      <w:r w:rsidRPr="00EC5C6A">
        <w:rPr>
          <w:b/>
          <w:szCs w:val="24"/>
          <w:u w:val="words"/>
        </w:rPr>
        <w:tab/>
        <w:t>Name</w:t>
      </w:r>
      <w:r w:rsidRPr="00EC5C6A">
        <w:rPr>
          <w:b/>
          <w:szCs w:val="24"/>
          <w:u w:val="words"/>
        </w:rPr>
        <w:tab/>
        <w:t>Attributes</w:t>
      </w:r>
    </w:p>
    <w:tbl>
      <w:tblPr>
        <w:tblW w:w="9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"/>
        <w:gridCol w:w="1080"/>
        <w:gridCol w:w="893"/>
        <w:gridCol w:w="188"/>
        <w:gridCol w:w="1367"/>
        <w:gridCol w:w="145"/>
        <w:gridCol w:w="3268"/>
        <w:gridCol w:w="432"/>
        <w:gridCol w:w="20"/>
        <w:gridCol w:w="966"/>
        <w:gridCol w:w="144"/>
        <w:gridCol w:w="331"/>
      </w:tblGrid>
      <w:tr w:rsidR="00EC5C6A" w:rsidRPr="00EC5C6A" w:rsidTr="00EC5C6A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:rsidR="00EC5C6A" w:rsidRPr="00EC5C6A" w:rsidRDefault="00EC5C6A" w:rsidP="00EC5C6A">
            <w:pPr>
              <w:tabs>
                <w:tab w:val="center" w:pos="1440"/>
                <w:tab w:val="center" w:pos="2448"/>
                <w:tab w:val="left" w:pos="2988"/>
                <w:tab w:val="left" w:pos="7956"/>
                <w:tab w:val="left" w:pos="9432"/>
                <w:tab w:val="left" w:pos="10080"/>
              </w:tabs>
              <w:adjustRightInd w:val="0"/>
              <w:ind w:right="144"/>
            </w:pPr>
            <w:r w:rsidRPr="00EC5C6A">
              <w:rPr>
                <w:b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C5C6A" w:rsidRPr="00EC5C6A" w:rsidRDefault="00EC5C6A" w:rsidP="00EC5C6A">
            <w:pPr>
              <w:adjustRightInd w:val="0"/>
              <w:ind w:right="144"/>
              <w:jc w:val="center"/>
            </w:pPr>
            <w:r w:rsidRPr="00EC5C6A">
              <w:rPr>
                <w:b/>
              </w:rPr>
              <w:t>ASI01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EC5C6A" w:rsidRPr="00EC5C6A" w:rsidRDefault="00EC5C6A" w:rsidP="00EC5C6A">
            <w:pPr>
              <w:adjustRightInd w:val="0"/>
              <w:ind w:right="144"/>
              <w:jc w:val="center"/>
            </w:pPr>
            <w:r w:rsidRPr="00EC5C6A">
              <w:rPr>
                <w:b/>
              </w:rPr>
              <w:t>306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C5C6A" w:rsidRPr="00EC5C6A" w:rsidRDefault="00EC5C6A" w:rsidP="00EC5C6A">
            <w:pPr>
              <w:adjustRightInd w:val="0"/>
              <w:ind w:right="144"/>
            </w:pPr>
            <w:r w:rsidRPr="00EC5C6A">
              <w:rPr>
                <w:b/>
              </w:rPr>
              <w:t>Action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EC5C6A" w:rsidRPr="00EC5C6A" w:rsidRDefault="00EC5C6A" w:rsidP="00EC5C6A">
            <w:pPr>
              <w:adjustRightInd w:val="0"/>
              <w:ind w:right="144"/>
              <w:jc w:val="center"/>
            </w:pPr>
            <w:r w:rsidRPr="00EC5C6A">
              <w:rPr>
                <w:b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EC5C6A" w:rsidRPr="00EC5C6A" w:rsidRDefault="00EC5C6A" w:rsidP="00EC5C6A">
            <w:pPr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5C6A" w:rsidRPr="00EC5C6A" w:rsidRDefault="00EC5C6A" w:rsidP="00EC5C6A">
            <w:pPr>
              <w:adjustRightInd w:val="0"/>
              <w:ind w:right="144"/>
            </w:pPr>
            <w:r w:rsidRPr="00EC5C6A">
              <w:rPr>
                <w:b/>
              </w:rPr>
              <w:t>ID 1/2</w:t>
            </w:r>
          </w:p>
        </w:tc>
      </w:tr>
      <w:tr w:rsidR="00EC5C6A" w:rsidRPr="00EC5C6A" w:rsidTr="00EC5C6A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5C6A" w:rsidRPr="00EC5C6A" w:rsidRDefault="00EC5C6A" w:rsidP="00EC5C6A">
            <w:pPr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C5C6A" w:rsidRPr="00EC5C6A" w:rsidRDefault="00EC5C6A" w:rsidP="00EC5C6A">
            <w:pPr>
              <w:adjustRightInd w:val="0"/>
              <w:ind w:right="144"/>
            </w:pPr>
            <w:r w:rsidRPr="00EC5C6A">
              <w:t>Code indicating type of action</w:t>
            </w:r>
          </w:p>
        </w:tc>
      </w:tr>
      <w:tr w:rsidR="00EC5C6A" w:rsidRPr="00EC5C6A" w:rsidTr="00EC5C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C5C6A" w:rsidRPr="00EC5C6A" w:rsidRDefault="00EC5C6A" w:rsidP="00EC5C6A">
            <w:pPr>
              <w:adjustRightInd w:val="0"/>
              <w:ind w:right="144"/>
            </w:pPr>
            <w:r w:rsidRPr="00EC5C6A"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EC5C6A" w:rsidRPr="00EC5C6A" w:rsidRDefault="00EC5C6A" w:rsidP="00EC5C6A">
            <w:pPr>
              <w:adjustRightInd w:val="0"/>
              <w:ind w:right="144"/>
            </w:pPr>
            <w:r w:rsidRPr="00EC5C6A">
              <w:t>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EC5C6A" w:rsidRPr="00EC5C6A" w:rsidRDefault="00EC5C6A" w:rsidP="00EC5C6A">
            <w:pPr>
              <w:adjustRightInd w:val="0"/>
              <w:ind w:right="144"/>
            </w:pPr>
          </w:p>
        </w:tc>
        <w:tc>
          <w:tcPr>
            <w:tcW w:w="48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5C6A" w:rsidRPr="00EC5C6A" w:rsidRDefault="00EC5C6A" w:rsidP="00EC5C6A">
            <w:pPr>
              <w:adjustRightInd w:val="0"/>
              <w:ind w:right="144"/>
            </w:pPr>
            <w:r w:rsidRPr="00EC5C6A">
              <w:t>Request</w:t>
            </w:r>
          </w:p>
        </w:tc>
      </w:tr>
      <w:tr w:rsidR="00EC5C6A" w:rsidRPr="00EC5C6A" w:rsidTr="00EC5C6A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:rsidR="00EC5C6A" w:rsidRPr="00EC5C6A" w:rsidRDefault="00EC5C6A" w:rsidP="00EC5C6A">
            <w:pPr>
              <w:adjustRightInd w:val="0"/>
              <w:ind w:right="144"/>
            </w:pPr>
            <w:r w:rsidRPr="00EC5C6A">
              <w:rPr>
                <w:b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C5C6A" w:rsidRPr="00EC5C6A" w:rsidRDefault="00EC5C6A" w:rsidP="00EC5C6A">
            <w:pPr>
              <w:adjustRightInd w:val="0"/>
              <w:ind w:right="144"/>
              <w:jc w:val="center"/>
            </w:pPr>
            <w:r w:rsidRPr="00EC5C6A">
              <w:rPr>
                <w:b/>
              </w:rPr>
              <w:t>ASI02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EC5C6A" w:rsidRPr="00EC5C6A" w:rsidRDefault="00EC5C6A" w:rsidP="00EC5C6A">
            <w:pPr>
              <w:adjustRightInd w:val="0"/>
              <w:ind w:right="144"/>
              <w:jc w:val="center"/>
            </w:pPr>
            <w:r w:rsidRPr="00EC5C6A">
              <w:rPr>
                <w:b/>
              </w:rPr>
              <w:t>875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C5C6A" w:rsidRPr="00EC5C6A" w:rsidRDefault="00EC5C6A" w:rsidP="00EC5C6A">
            <w:pPr>
              <w:adjustRightInd w:val="0"/>
              <w:ind w:right="144"/>
            </w:pPr>
            <w:r w:rsidRPr="00EC5C6A">
              <w:rPr>
                <w:b/>
              </w:rPr>
              <w:t>Maintenance Type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EC5C6A" w:rsidRPr="00EC5C6A" w:rsidRDefault="00EC5C6A" w:rsidP="00EC5C6A">
            <w:pPr>
              <w:adjustRightInd w:val="0"/>
              <w:ind w:right="144"/>
              <w:jc w:val="center"/>
            </w:pPr>
            <w:r w:rsidRPr="00EC5C6A">
              <w:rPr>
                <w:b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EC5C6A" w:rsidRPr="00EC5C6A" w:rsidRDefault="00EC5C6A" w:rsidP="00EC5C6A">
            <w:pPr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5C6A" w:rsidRPr="00EC5C6A" w:rsidRDefault="00EC5C6A" w:rsidP="00EC5C6A">
            <w:pPr>
              <w:adjustRightInd w:val="0"/>
              <w:ind w:right="144"/>
            </w:pPr>
            <w:r w:rsidRPr="00EC5C6A">
              <w:rPr>
                <w:b/>
              </w:rPr>
              <w:t>ID 3/3</w:t>
            </w:r>
          </w:p>
        </w:tc>
      </w:tr>
      <w:tr w:rsidR="00EC5C6A" w:rsidRPr="00EC5C6A" w:rsidTr="00EC5C6A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5C6A" w:rsidRPr="00EC5C6A" w:rsidRDefault="00EC5C6A" w:rsidP="00EC5C6A">
            <w:pPr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C5C6A" w:rsidRPr="00EC5C6A" w:rsidRDefault="00EC5C6A" w:rsidP="00EC5C6A">
            <w:pPr>
              <w:adjustRightInd w:val="0"/>
              <w:ind w:right="144"/>
            </w:pPr>
            <w:r w:rsidRPr="00EC5C6A">
              <w:t>Code identifying the specific type of item maintenance</w:t>
            </w:r>
          </w:p>
        </w:tc>
      </w:tr>
      <w:tr w:rsidR="002158B8" w:rsidRPr="002158B8" w:rsidTr="00EC5C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58B8" w:rsidRPr="00EC5C6A" w:rsidRDefault="002158B8" w:rsidP="002158B8">
            <w:pPr>
              <w:adjustRightInd w:val="0"/>
              <w:ind w:right="144"/>
              <w:rPr>
                <w:color w:val="FF0000"/>
                <w:u w:val="single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2158B8" w:rsidRPr="00EC5C6A" w:rsidRDefault="002158B8" w:rsidP="002158B8">
            <w:pPr>
              <w:adjustRightInd w:val="0"/>
              <w:ind w:right="144"/>
              <w:rPr>
                <w:color w:val="FF0000"/>
                <w:u w:val="single"/>
              </w:rPr>
            </w:pPr>
            <w:r w:rsidRPr="00EC5C6A">
              <w:rPr>
                <w:color w:val="FF0000"/>
                <w:u w:val="single"/>
              </w:rPr>
              <w:t>001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:rsidR="002158B8" w:rsidRPr="00EC5C6A" w:rsidRDefault="002158B8" w:rsidP="002158B8">
            <w:pPr>
              <w:adjustRightInd w:val="0"/>
              <w:ind w:right="144"/>
              <w:rPr>
                <w:color w:val="FF0000"/>
                <w:u w:val="single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158B8" w:rsidRPr="00EC5C6A" w:rsidRDefault="002158B8" w:rsidP="002158B8">
            <w:pPr>
              <w:adjustRightInd w:val="0"/>
              <w:ind w:right="144"/>
              <w:rPr>
                <w:color w:val="FF0000"/>
                <w:u w:val="single"/>
              </w:rPr>
            </w:pPr>
            <w:r w:rsidRPr="00EC5C6A">
              <w:rPr>
                <w:color w:val="FF0000"/>
                <w:u w:val="single"/>
              </w:rPr>
              <w:t>Change</w:t>
            </w:r>
          </w:p>
        </w:tc>
      </w:tr>
      <w:tr w:rsidR="002158B8" w:rsidRPr="002158B8" w:rsidTr="00EC5C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158B8" w:rsidRPr="00EC5C6A" w:rsidRDefault="002158B8" w:rsidP="002158B8">
            <w:pPr>
              <w:adjustRightInd w:val="0"/>
              <w:ind w:right="144"/>
              <w:rPr>
                <w:color w:val="FF0000"/>
                <w:u w:val="single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2158B8" w:rsidRPr="00EC5C6A" w:rsidRDefault="002158B8" w:rsidP="002158B8">
            <w:pPr>
              <w:adjustRightInd w:val="0"/>
              <w:ind w:right="144"/>
              <w:rPr>
                <w:color w:val="FF0000"/>
                <w:u w:val="single"/>
              </w:rPr>
            </w:pPr>
            <w:r w:rsidRPr="00EC5C6A">
              <w:rPr>
                <w:color w:val="FF0000"/>
                <w:u w:val="single"/>
              </w:rPr>
              <w:t>Change ESI ID Information</w:t>
            </w:r>
          </w:p>
        </w:tc>
      </w:tr>
      <w:tr w:rsidR="002158B8" w:rsidRPr="002158B8" w:rsidTr="00EC5C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58B8" w:rsidRPr="00EC5C6A" w:rsidRDefault="002158B8" w:rsidP="002158B8">
            <w:pPr>
              <w:adjustRightInd w:val="0"/>
              <w:ind w:right="144"/>
            </w:pPr>
            <w:r w:rsidRPr="00EC5C6A"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2158B8" w:rsidRPr="00EC5C6A" w:rsidRDefault="002158B8" w:rsidP="002158B8">
            <w:pPr>
              <w:adjustRightInd w:val="0"/>
              <w:ind w:right="144"/>
            </w:pPr>
            <w:r w:rsidRPr="00EC5C6A">
              <w:t>002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:rsidR="002158B8" w:rsidRPr="00EC5C6A" w:rsidRDefault="002158B8" w:rsidP="002158B8">
            <w:pPr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158B8" w:rsidRPr="00EC5C6A" w:rsidRDefault="002158B8" w:rsidP="002158B8">
            <w:pPr>
              <w:adjustRightInd w:val="0"/>
              <w:ind w:right="144"/>
            </w:pPr>
            <w:r w:rsidRPr="00EC5C6A">
              <w:t>Delete</w:t>
            </w:r>
          </w:p>
        </w:tc>
      </w:tr>
      <w:tr w:rsidR="002158B8" w:rsidRPr="002158B8" w:rsidTr="00EC5C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158B8" w:rsidRPr="00EC5C6A" w:rsidRDefault="002158B8" w:rsidP="002158B8">
            <w:pPr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2158B8" w:rsidRPr="00EC5C6A" w:rsidRDefault="00EC5C6A" w:rsidP="002158B8">
            <w:pPr>
              <w:adjustRightInd w:val="0"/>
              <w:ind w:right="144"/>
            </w:pPr>
            <w:r w:rsidRPr="00EC5C6A">
              <w:t>Deleting a CSA does not impact the energized state of the ESI-ID</w:t>
            </w:r>
          </w:p>
        </w:tc>
      </w:tr>
      <w:tr w:rsidR="002158B8" w:rsidRPr="002158B8" w:rsidTr="00EC5C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58B8" w:rsidRPr="00EC5C6A" w:rsidRDefault="002158B8" w:rsidP="002158B8">
            <w:pPr>
              <w:adjustRightInd w:val="0"/>
              <w:ind w:right="144"/>
            </w:pPr>
            <w:r w:rsidRPr="00EC5C6A"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2158B8" w:rsidRPr="00EC5C6A" w:rsidRDefault="002158B8" w:rsidP="002158B8">
            <w:pPr>
              <w:adjustRightInd w:val="0"/>
              <w:ind w:right="144"/>
            </w:pPr>
            <w:r w:rsidRPr="00EC5C6A">
              <w:t>021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:rsidR="002158B8" w:rsidRPr="00EC5C6A" w:rsidRDefault="002158B8" w:rsidP="002158B8">
            <w:pPr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158B8" w:rsidRPr="00EC5C6A" w:rsidRDefault="002158B8" w:rsidP="002158B8">
            <w:pPr>
              <w:adjustRightInd w:val="0"/>
              <w:ind w:right="144"/>
            </w:pPr>
            <w:r w:rsidRPr="00EC5C6A">
              <w:t>Addition</w:t>
            </w:r>
          </w:p>
        </w:tc>
      </w:tr>
      <w:tr w:rsidR="002158B8" w:rsidRPr="002158B8" w:rsidTr="00EC5C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158B8" w:rsidRPr="00EC5C6A" w:rsidRDefault="002158B8" w:rsidP="002158B8">
            <w:pPr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2158B8" w:rsidRPr="00EC5C6A" w:rsidRDefault="00EC5C6A" w:rsidP="002158B8">
            <w:pPr>
              <w:adjustRightInd w:val="0"/>
              <w:ind w:right="144"/>
            </w:pPr>
            <w:r w:rsidRPr="00EC5C6A">
              <w:t>Establishing a CSA does not energize an ESI-ID</w:t>
            </w:r>
          </w:p>
        </w:tc>
      </w:tr>
    </w:tbl>
    <w:p w:rsidR="00452BF5" w:rsidRDefault="00452BF5"/>
    <w:p w:rsidR="002158B8" w:rsidRDefault="002158B8"/>
    <w:p w:rsidR="002158B8" w:rsidRDefault="002158B8"/>
    <w:p w:rsidR="002158B8" w:rsidRDefault="002158B8"/>
    <w:p w:rsidR="002158B8" w:rsidRDefault="002158B8"/>
    <w:p w:rsidR="002158B8" w:rsidRDefault="002158B8"/>
    <w:p w:rsidR="002158B8" w:rsidRDefault="002158B8"/>
    <w:p w:rsidR="002158B8" w:rsidRDefault="002158B8"/>
    <w:p w:rsidR="002158B8" w:rsidRDefault="002158B8"/>
    <w:p w:rsidR="002158B8" w:rsidRDefault="002158B8"/>
    <w:p w:rsidR="002158B8" w:rsidRDefault="002158B8"/>
    <w:p w:rsidR="002158B8" w:rsidRDefault="002158B8"/>
    <w:p w:rsidR="002158B8" w:rsidRDefault="002158B8"/>
    <w:p w:rsidR="002158B8" w:rsidRDefault="002158B8"/>
    <w:p w:rsidR="002158B8" w:rsidRDefault="002158B8"/>
    <w:p w:rsidR="002158B8" w:rsidRDefault="002158B8"/>
    <w:p w:rsidR="002158B8" w:rsidRDefault="002158B8"/>
    <w:p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0" w:author="dar07282020" w:date="2020-07-28T14:25:00Z"/>
          <w:b/>
          <w:szCs w:val="24"/>
        </w:rPr>
      </w:pPr>
      <w:ins w:id="1" w:author="dar07282020" w:date="2020-07-28T14:27:00Z">
        <w:r>
          <w:rPr>
            <w:b/>
            <w:szCs w:val="24"/>
          </w:rPr>
          <w:tab/>
        </w:r>
      </w:ins>
      <w:ins w:id="2" w:author="dar07282020" w:date="2020-07-28T14:25:00Z">
        <w:r>
          <w:rPr>
            <w:b/>
            <w:szCs w:val="24"/>
          </w:rPr>
          <w:t>Segment:</w:t>
        </w:r>
        <w:r>
          <w:rPr>
            <w:b/>
            <w:szCs w:val="24"/>
          </w:rPr>
          <w:tab/>
        </w:r>
        <w:r>
          <w:rPr>
            <w:b/>
            <w:sz w:val="40"/>
            <w:szCs w:val="24"/>
          </w:rPr>
          <w:t xml:space="preserve">DTM </w:t>
        </w:r>
        <w:r>
          <w:rPr>
            <w:b/>
            <w:szCs w:val="24"/>
          </w:rPr>
          <w:t xml:space="preserve">Date/Time Reference </w:t>
        </w:r>
      </w:ins>
      <w:ins w:id="3" w:author="dar07282020" w:date="2020-07-28T14:27:00Z">
        <w:r w:rsidRPr="002158B8">
          <w:rPr>
            <w:b/>
            <w:color w:val="FF0000"/>
            <w:szCs w:val="24"/>
            <w:u w:val="single"/>
          </w:rPr>
          <w:t>(</w:t>
        </w:r>
        <w:r>
          <w:rPr>
            <w:b/>
            <w:color w:val="FF0000"/>
            <w:szCs w:val="24"/>
            <w:u w:val="single"/>
          </w:rPr>
          <w:t>CSA Start Date</w:t>
        </w:r>
        <w:r w:rsidRPr="002158B8">
          <w:rPr>
            <w:b/>
            <w:color w:val="FF0000"/>
            <w:szCs w:val="24"/>
            <w:u w:val="single"/>
          </w:rPr>
          <w:t>)</w:t>
        </w:r>
      </w:ins>
    </w:p>
    <w:p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4" w:author="dar07282020" w:date="2020-07-28T14:25:00Z"/>
          <w:szCs w:val="24"/>
        </w:rPr>
      </w:pPr>
      <w:ins w:id="5" w:author="dar07282020" w:date="2020-07-28T14:25:00Z">
        <w:r>
          <w:rPr>
            <w:b/>
            <w:szCs w:val="24"/>
          </w:rPr>
          <w:tab/>
          <w:t>Position:</w:t>
        </w:r>
        <w:r>
          <w:rPr>
            <w:b/>
            <w:szCs w:val="24"/>
          </w:rPr>
          <w:tab/>
        </w:r>
        <w:r>
          <w:rPr>
            <w:szCs w:val="24"/>
          </w:rPr>
          <w:t>040</w:t>
        </w:r>
      </w:ins>
    </w:p>
    <w:p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6" w:author="dar07282020" w:date="2020-07-28T14:25:00Z"/>
          <w:szCs w:val="24"/>
        </w:rPr>
      </w:pPr>
      <w:ins w:id="7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Loop:</w:t>
        </w:r>
        <w:r>
          <w:rPr>
            <w:szCs w:val="24"/>
          </w:rPr>
          <w:tab/>
          <w:t>LIN        Optional</w:t>
        </w:r>
      </w:ins>
    </w:p>
    <w:p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8" w:author="dar07282020" w:date="2020-07-28T14:25:00Z"/>
          <w:szCs w:val="24"/>
        </w:rPr>
      </w:pPr>
      <w:ins w:id="9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Level:</w:t>
        </w:r>
        <w:r>
          <w:rPr>
            <w:szCs w:val="24"/>
          </w:rPr>
          <w:tab/>
          <w:t>Detail</w:t>
        </w:r>
      </w:ins>
    </w:p>
    <w:p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10" w:author="dar07282020" w:date="2020-07-28T14:25:00Z"/>
          <w:szCs w:val="24"/>
        </w:rPr>
      </w:pPr>
      <w:ins w:id="11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Usage:</w:t>
        </w:r>
        <w:r>
          <w:rPr>
            <w:szCs w:val="24"/>
          </w:rPr>
          <w:tab/>
          <w:t>Optional</w:t>
        </w:r>
      </w:ins>
    </w:p>
    <w:p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12" w:author="dar07282020" w:date="2020-07-28T14:25:00Z"/>
          <w:szCs w:val="24"/>
        </w:rPr>
      </w:pPr>
      <w:ins w:id="13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Max Use:</w:t>
        </w:r>
        <w:r>
          <w:rPr>
            <w:szCs w:val="24"/>
          </w:rPr>
          <w:tab/>
          <w:t>&gt;1</w:t>
        </w:r>
      </w:ins>
    </w:p>
    <w:p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14" w:author="dar07282020" w:date="2020-07-28T14:25:00Z"/>
          <w:szCs w:val="24"/>
        </w:rPr>
      </w:pPr>
      <w:ins w:id="15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Purpose:</w:t>
        </w:r>
        <w:r>
          <w:rPr>
            <w:szCs w:val="24"/>
          </w:rPr>
          <w:tab/>
          <w:t>To specify pertinent dates and times</w:t>
        </w:r>
      </w:ins>
    </w:p>
    <w:p w:rsidR="00D10B36" w:rsidRDefault="00D10B36" w:rsidP="00D10B36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16" w:author="dar07282020" w:date="2020-07-28T14:25:00Z"/>
          <w:szCs w:val="24"/>
        </w:rPr>
      </w:pPr>
      <w:ins w:id="17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Syntax Notes:</w:t>
        </w:r>
        <w:r>
          <w:rPr>
            <w:szCs w:val="24"/>
          </w:rPr>
          <w:tab/>
        </w:r>
        <w:r>
          <w:rPr>
            <w:b/>
            <w:szCs w:val="24"/>
          </w:rPr>
          <w:t>1</w:t>
        </w:r>
        <w:r>
          <w:rPr>
            <w:szCs w:val="24"/>
          </w:rPr>
          <w:tab/>
          <w:t>At least one of DTM02 DTM03 or DTM05 is required.</w:t>
        </w:r>
      </w:ins>
    </w:p>
    <w:p w:rsidR="00D10B36" w:rsidRDefault="00D10B36" w:rsidP="00D10B36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18" w:author="dar07282020" w:date="2020-07-28T14:25:00Z"/>
          <w:szCs w:val="24"/>
        </w:rPr>
      </w:pPr>
      <w:ins w:id="19" w:author="dar07282020" w:date="2020-07-28T14:25:00Z">
        <w:r>
          <w:rPr>
            <w:szCs w:val="24"/>
          </w:rPr>
          <w:tab/>
        </w:r>
        <w:r>
          <w:rPr>
            <w:szCs w:val="24"/>
          </w:rPr>
          <w:tab/>
        </w:r>
        <w:r>
          <w:rPr>
            <w:b/>
            <w:szCs w:val="24"/>
          </w:rPr>
          <w:t>2</w:t>
        </w:r>
        <w:r>
          <w:rPr>
            <w:szCs w:val="24"/>
          </w:rPr>
          <w:tab/>
          <w:t>If DTM04 is present, then DTM03 is required.</w:t>
        </w:r>
      </w:ins>
    </w:p>
    <w:p w:rsidR="00D10B36" w:rsidRDefault="00D10B36" w:rsidP="00D10B36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20" w:author="dar07282020" w:date="2020-07-28T14:25:00Z"/>
          <w:szCs w:val="24"/>
        </w:rPr>
      </w:pPr>
      <w:ins w:id="21" w:author="dar07282020" w:date="2020-07-28T14:25:00Z">
        <w:r>
          <w:rPr>
            <w:szCs w:val="24"/>
          </w:rPr>
          <w:tab/>
        </w:r>
        <w:r>
          <w:rPr>
            <w:szCs w:val="24"/>
          </w:rPr>
          <w:tab/>
        </w:r>
        <w:r>
          <w:rPr>
            <w:b/>
            <w:szCs w:val="24"/>
          </w:rPr>
          <w:t>3</w:t>
        </w:r>
        <w:r>
          <w:rPr>
            <w:szCs w:val="24"/>
          </w:rPr>
          <w:tab/>
          <w:t>If either DTM05 or DTM06 is present, then the other is required.</w:t>
        </w:r>
      </w:ins>
    </w:p>
    <w:p w:rsidR="00D10B36" w:rsidRDefault="00D10B36" w:rsidP="00D10B36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22" w:author="dar07282020" w:date="2020-07-28T14:25:00Z"/>
          <w:szCs w:val="24"/>
        </w:rPr>
      </w:pPr>
      <w:ins w:id="23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Semantic Notes:</w:t>
        </w:r>
      </w:ins>
    </w:p>
    <w:p w:rsidR="00D10B36" w:rsidRDefault="00D10B36" w:rsidP="00D10B36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24" w:author="dar07282020" w:date="2020-07-28T14:25:00Z"/>
          <w:szCs w:val="24"/>
        </w:rPr>
      </w:pPr>
      <w:ins w:id="25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Comments:</w:t>
        </w:r>
      </w:ins>
    </w:p>
    <w:tbl>
      <w:tblPr>
        <w:tblW w:w="168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  <w:gridCol w:w="7343"/>
      </w:tblGrid>
      <w:tr w:rsidR="00D10B36" w:rsidTr="00D10B36">
        <w:trPr>
          <w:ins w:id="26" w:author="dar07282020" w:date="2020-07-28T14:25:00Z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:rsidR="00D10B36" w:rsidRDefault="00D10B36" w:rsidP="00DE48C8">
            <w:pPr>
              <w:adjustRightInd w:val="0"/>
              <w:ind w:right="144"/>
              <w:jc w:val="right"/>
              <w:rPr>
                <w:ins w:id="27" w:author="dar07282020" w:date="2020-07-28T14:25:00Z"/>
                <w:sz w:val="24"/>
                <w:szCs w:val="24"/>
              </w:rPr>
            </w:pPr>
            <w:ins w:id="28" w:author="dar07282020" w:date="2020-07-28T14:25:00Z">
              <w:r>
                <w:rPr>
                  <w:b/>
                  <w:szCs w:val="24"/>
                </w:rPr>
                <w:t>Notes:</w:t>
              </w:r>
            </w:ins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D10B36" w:rsidRDefault="00D10B36" w:rsidP="00DE48C8">
            <w:pPr>
              <w:adjustRightInd w:val="0"/>
              <w:ind w:right="144"/>
              <w:jc w:val="right"/>
              <w:rPr>
                <w:ins w:id="29" w:author="dar07282020" w:date="2020-07-28T14:25:00Z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D10B36" w:rsidRPr="002158B8" w:rsidRDefault="00D10B36" w:rsidP="00DE48C8">
            <w:pPr>
              <w:adjustRightInd w:val="0"/>
              <w:ind w:right="144"/>
              <w:rPr>
                <w:ins w:id="30" w:author="dar07282020" w:date="2020-07-28T14:25:00Z"/>
                <w:color w:val="FF0000"/>
                <w:szCs w:val="24"/>
                <w:u w:val="single"/>
              </w:rPr>
            </w:pPr>
            <w:ins w:id="31" w:author="dar07282020" w:date="2020-07-28T14:25:00Z">
              <w:r w:rsidRPr="002158B8">
                <w:rPr>
                  <w:color w:val="FF0000"/>
                  <w:szCs w:val="24"/>
                  <w:u w:val="single"/>
                </w:rPr>
                <w:t xml:space="preserve">The DTM*150 (Service Period Begin Date) </w:t>
              </w:r>
            </w:ins>
          </w:p>
          <w:p w:rsidR="00D10B36" w:rsidRPr="002158B8" w:rsidRDefault="00D10B36" w:rsidP="00DE48C8">
            <w:pPr>
              <w:adjustRightInd w:val="0"/>
              <w:ind w:right="144"/>
              <w:rPr>
                <w:ins w:id="32" w:author="dar07282020" w:date="2020-07-28T14:25:00Z"/>
                <w:color w:val="FF0000"/>
                <w:szCs w:val="24"/>
                <w:u w:val="single"/>
              </w:rPr>
            </w:pPr>
          </w:p>
          <w:p w:rsidR="00D10B36" w:rsidRPr="002158B8" w:rsidRDefault="00D10B36" w:rsidP="00DE48C8">
            <w:pPr>
              <w:adjustRightInd w:val="0"/>
              <w:ind w:right="144"/>
              <w:rPr>
                <w:ins w:id="33" w:author="dar07282020" w:date="2020-07-28T14:25:00Z"/>
                <w:color w:val="FF0000"/>
                <w:szCs w:val="24"/>
                <w:u w:val="single"/>
              </w:rPr>
            </w:pPr>
            <w:ins w:id="34" w:author="dar07282020" w:date="2020-07-28T14:25:00Z">
              <w:r w:rsidRPr="002158B8">
                <w:rPr>
                  <w:color w:val="FF0000"/>
                  <w:szCs w:val="24"/>
                  <w:u w:val="single"/>
                </w:rPr>
                <w:t>Required</w:t>
              </w:r>
            </w:ins>
          </w:p>
          <w:p w:rsidR="00D10B36" w:rsidRDefault="00D10B36" w:rsidP="00DE48C8">
            <w:pPr>
              <w:adjustRightInd w:val="0"/>
              <w:ind w:right="144"/>
              <w:rPr>
                <w:ins w:id="35" w:author="dar07282020" w:date="2020-07-28T14:25:00Z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D10B36" w:rsidRDefault="00D10B36" w:rsidP="00DE48C8">
            <w:pPr>
              <w:adjustRightInd w:val="0"/>
              <w:ind w:right="144"/>
              <w:rPr>
                <w:ins w:id="36" w:author="dar07282020" w:date="2020-07-28T14:25:00Z"/>
                <w:sz w:val="24"/>
                <w:szCs w:val="24"/>
              </w:rPr>
            </w:pPr>
          </w:p>
        </w:tc>
      </w:tr>
      <w:tr w:rsidR="00D10B36" w:rsidTr="00D10B36">
        <w:trPr>
          <w:ins w:id="37" w:author="dar07282020" w:date="2020-07-28T14:25:00Z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:rsidR="00D10B36" w:rsidRDefault="00D10B36" w:rsidP="00DE48C8">
            <w:pPr>
              <w:adjustRightInd w:val="0"/>
              <w:ind w:right="144"/>
              <w:rPr>
                <w:ins w:id="38" w:author="dar07282020" w:date="2020-07-28T14:25:00Z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D10B36" w:rsidRDefault="00D10B36" w:rsidP="00DE48C8">
            <w:pPr>
              <w:adjustRightInd w:val="0"/>
              <w:ind w:right="144"/>
              <w:rPr>
                <w:ins w:id="39" w:author="dar07282020" w:date="2020-07-28T14:25:00Z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D10B36" w:rsidRDefault="00D10B36" w:rsidP="00DE48C8">
            <w:pPr>
              <w:adjustRightInd w:val="0"/>
              <w:ind w:right="144"/>
              <w:rPr>
                <w:ins w:id="40" w:author="dar07282020" w:date="2020-07-28T14:25:00Z"/>
                <w:sz w:val="24"/>
                <w:szCs w:val="24"/>
              </w:rPr>
            </w:pPr>
            <w:ins w:id="41" w:author="dar07282020" w:date="2020-07-28T14:25:00Z">
              <w:r w:rsidRPr="002158B8">
                <w:rPr>
                  <w:color w:val="FF0000"/>
                  <w:szCs w:val="24"/>
                  <w:u w:val="single"/>
                </w:rPr>
                <w:t>DTM~150~20</w:t>
              </w:r>
              <w:r>
                <w:rPr>
                  <w:color w:val="FF0000"/>
                  <w:szCs w:val="24"/>
                  <w:u w:val="single"/>
                </w:rPr>
                <w:t>200824</w:t>
              </w:r>
            </w:ins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D10B36" w:rsidRDefault="00D10B36" w:rsidP="00DE48C8">
            <w:pPr>
              <w:adjustRightInd w:val="0"/>
              <w:ind w:right="144"/>
              <w:rPr>
                <w:ins w:id="42" w:author="dar07282020" w:date="2020-07-28T14:25:00Z"/>
                <w:sz w:val="24"/>
                <w:szCs w:val="24"/>
              </w:rPr>
            </w:pPr>
          </w:p>
        </w:tc>
      </w:tr>
      <w:tr w:rsidR="00D10B36" w:rsidTr="00D10B36">
        <w:trPr>
          <w:ins w:id="43" w:author="dar07282020" w:date="2020-07-28T14:25:00Z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:rsidR="00D10B36" w:rsidRDefault="00D10B36" w:rsidP="00DE48C8">
            <w:pPr>
              <w:adjustRightInd w:val="0"/>
              <w:ind w:right="144"/>
              <w:rPr>
                <w:ins w:id="44" w:author="dar07282020" w:date="2020-07-28T14:25:00Z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D10B36" w:rsidRDefault="00D10B36" w:rsidP="00DE48C8">
            <w:pPr>
              <w:adjustRightInd w:val="0"/>
              <w:ind w:right="144"/>
              <w:rPr>
                <w:ins w:id="45" w:author="dar07282020" w:date="2020-07-28T14:25:00Z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D10B36" w:rsidRDefault="00D10B36" w:rsidP="00DE48C8">
            <w:pPr>
              <w:adjustRightInd w:val="0"/>
              <w:ind w:right="144"/>
              <w:rPr>
                <w:ins w:id="46" w:author="dar07282020" w:date="2020-07-28T14:25:00Z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D10B36" w:rsidRDefault="00D10B36" w:rsidP="00DE48C8">
            <w:pPr>
              <w:adjustRightInd w:val="0"/>
              <w:ind w:right="144"/>
              <w:rPr>
                <w:ins w:id="47" w:author="dar07282020" w:date="2020-07-28T14:25:00Z"/>
                <w:sz w:val="24"/>
                <w:szCs w:val="24"/>
              </w:rPr>
            </w:pPr>
          </w:p>
        </w:tc>
      </w:tr>
    </w:tbl>
    <w:p w:rsidR="00D10B36" w:rsidRDefault="00D10B36" w:rsidP="00D10B36">
      <w:pPr>
        <w:adjustRightInd w:val="0"/>
        <w:rPr>
          <w:ins w:id="48" w:author="dar07282020" w:date="2020-07-28T14:25:00Z"/>
          <w:szCs w:val="24"/>
        </w:rPr>
      </w:pPr>
    </w:p>
    <w:p w:rsidR="00D10B36" w:rsidRDefault="00D10B36" w:rsidP="00D10B36">
      <w:pPr>
        <w:adjustRightInd w:val="0"/>
        <w:jc w:val="center"/>
        <w:rPr>
          <w:ins w:id="49" w:author="dar07282020" w:date="2020-07-28T14:25:00Z"/>
          <w:b/>
          <w:szCs w:val="24"/>
        </w:rPr>
      </w:pPr>
      <w:ins w:id="50" w:author="dar07282020" w:date="2020-07-28T14:25:00Z">
        <w:r>
          <w:rPr>
            <w:b/>
            <w:szCs w:val="24"/>
          </w:rPr>
          <w:t>Data Element Summary</w:t>
        </w:r>
      </w:ins>
    </w:p>
    <w:p w:rsidR="00D10B36" w:rsidRDefault="00D10B36" w:rsidP="00D10B36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djustRightInd w:val="0"/>
        <w:rPr>
          <w:ins w:id="51" w:author="dar07282020" w:date="2020-07-28T14:25:00Z"/>
          <w:b/>
          <w:szCs w:val="24"/>
        </w:rPr>
      </w:pPr>
      <w:ins w:id="52" w:author="dar07282020" w:date="2020-07-28T14:25:00Z">
        <w:r>
          <w:rPr>
            <w:b/>
            <w:szCs w:val="24"/>
          </w:rPr>
          <w:tab/>
          <w:t>Ref.</w:t>
        </w:r>
        <w:r>
          <w:rPr>
            <w:b/>
            <w:szCs w:val="24"/>
          </w:rPr>
          <w:tab/>
          <w:t>Data</w:t>
        </w:r>
        <w:r>
          <w:rPr>
            <w:b/>
            <w:szCs w:val="24"/>
          </w:rPr>
          <w:tab/>
        </w:r>
      </w:ins>
    </w:p>
    <w:p w:rsidR="00D10B36" w:rsidRDefault="00D10B36" w:rsidP="00D10B36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djustRightInd w:val="0"/>
        <w:rPr>
          <w:ins w:id="53" w:author="dar07282020" w:date="2020-07-28T14:25:00Z"/>
          <w:szCs w:val="24"/>
        </w:rPr>
      </w:pPr>
      <w:ins w:id="54" w:author="dar07282020" w:date="2020-07-28T14:25:00Z">
        <w:r>
          <w:rPr>
            <w:b/>
            <w:szCs w:val="24"/>
            <w:u w:val="words"/>
          </w:rPr>
          <w:tab/>
          <w:t>Des.</w:t>
        </w:r>
        <w:r>
          <w:rPr>
            <w:b/>
            <w:szCs w:val="24"/>
            <w:u w:val="words"/>
          </w:rPr>
          <w:tab/>
          <w:t>Element</w:t>
        </w:r>
        <w:r>
          <w:rPr>
            <w:b/>
            <w:szCs w:val="24"/>
            <w:u w:val="words"/>
          </w:rPr>
          <w:tab/>
          <w:t>Name</w:t>
        </w:r>
        <w:r>
          <w:rPr>
            <w:b/>
            <w:szCs w:val="24"/>
            <w:u w:val="words"/>
          </w:rPr>
          <w:tab/>
          <w:t>Attributes</w:t>
        </w:r>
      </w:ins>
    </w:p>
    <w:tbl>
      <w:tblPr>
        <w:tblW w:w="9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367"/>
        <w:gridCol w:w="145"/>
        <w:gridCol w:w="3268"/>
        <w:gridCol w:w="432"/>
        <w:gridCol w:w="20"/>
        <w:gridCol w:w="966"/>
        <w:gridCol w:w="143"/>
        <w:gridCol w:w="331"/>
      </w:tblGrid>
      <w:tr w:rsidR="00D10B36" w:rsidTr="00D10B36">
        <w:trPr>
          <w:ins w:id="55" w:author="dar07282020" w:date="2020-07-28T14:25:00Z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:rsidR="00D10B36" w:rsidRDefault="00D10B36" w:rsidP="00DE48C8">
            <w:pPr>
              <w:tabs>
                <w:tab w:val="center" w:pos="1440"/>
                <w:tab w:val="center" w:pos="2448"/>
                <w:tab w:val="left" w:pos="2988"/>
                <w:tab w:val="left" w:pos="7956"/>
                <w:tab w:val="left" w:pos="9432"/>
                <w:tab w:val="left" w:pos="10080"/>
              </w:tabs>
              <w:adjustRightInd w:val="0"/>
              <w:ind w:right="144"/>
              <w:rPr>
                <w:ins w:id="56" w:author="dar07282020" w:date="2020-07-28T14:25:00Z"/>
                <w:sz w:val="24"/>
                <w:szCs w:val="24"/>
              </w:rPr>
            </w:pPr>
            <w:ins w:id="57" w:author="dar07282020" w:date="2020-07-28T14:25:00Z">
              <w:r>
                <w:rPr>
                  <w:b/>
                  <w:szCs w:val="24"/>
                </w:rPr>
                <w:t>Must Use</w:t>
              </w:r>
            </w:ins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D10B36" w:rsidRDefault="00D10B36" w:rsidP="00DE48C8">
            <w:pPr>
              <w:adjustRightInd w:val="0"/>
              <w:ind w:right="144"/>
              <w:jc w:val="center"/>
              <w:rPr>
                <w:ins w:id="58" w:author="dar07282020" w:date="2020-07-28T14:25:00Z"/>
                <w:sz w:val="24"/>
                <w:szCs w:val="24"/>
              </w:rPr>
            </w:pPr>
            <w:ins w:id="59" w:author="dar07282020" w:date="2020-07-28T14:25:00Z">
              <w:r>
                <w:rPr>
                  <w:b/>
                  <w:szCs w:val="24"/>
                </w:rPr>
                <w:t>DTM01</w:t>
              </w:r>
            </w:ins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D10B36" w:rsidRDefault="00D10B36" w:rsidP="00DE48C8">
            <w:pPr>
              <w:adjustRightInd w:val="0"/>
              <w:ind w:right="144"/>
              <w:jc w:val="center"/>
              <w:rPr>
                <w:ins w:id="60" w:author="dar07282020" w:date="2020-07-28T14:25:00Z"/>
                <w:sz w:val="24"/>
                <w:szCs w:val="24"/>
              </w:rPr>
            </w:pPr>
            <w:ins w:id="61" w:author="dar07282020" w:date="2020-07-28T14:25:00Z">
              <w:r>
                <w:rPr>
                  <w:b/>
                  <w:szCs w:val="24"/>
                </w:rPr>
                <w:t>374</w:t>
              </w:r>
            </w:ins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10B36" w:rsidRDefault="00D10B36" w:rsidP="00DE48C8">
            <w:pPr>
              <w:adjustRightInd w:val="0"/>
              <w:ind w:right="144"/>
              <w:rPr>
                <w:ins w:id="62" w:author="dar07282020" w:date="2020-07-28T14:25:00Z"/>
                <w:sz w:val="24"/>
                <w:szCs w:val="24"/>
              </w:rPr>
            </w:pPr>
            <w:ins w:id="63" w:author="dar07282020" w:date="2020-07-28T14:25:00Z">
              <w:r>
                <w:rPr>
                  <w:b/>
                  <w:szCs w:val="24"/>
                </w:rPr>
                <w:t>Date/Time Qualifier</w:t>
              </w:r>
            </w:ins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D10B36" w:rsidRDefault="00D10B36" w:rsidP="00DE48C8">
            <w:pPr>
              <w:adjustRightInd w:val="0"/>
              <w:ind w:right="144"/>
              <w:jc w:val="center"/>
              <w:rPr>
                <w:ins w:id="64" w:author="dar07282020" w:date="2020-07-28T14:25:00Z"/>
                <w:sz w:val="24"/>
                <w:szCs w:val="24"/>
              </w:rPr>
            </w:pPr>
            <w:ins w:id="65" w:author="dar07282020" w:date="2020-07-28T14:25:00Z">
              <w:r>
                <w:rPr>
                  <w:b/>
                  <w:szCs w:val="24"/>
                </w:rPr>
                <w:t>M</w:t>
              </w:r>
            </w:ins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D10B36" w:rsidRDefault="00D10B36" w:rsidP="00DE48C8">
            <w:pPr>
              <w:adjustRightInd w:val="0"/>
              <w:ind w:right="144"/>
              <w:jc w:val="center"/>
              <w:rPr>
                <w:ins w:id="66" w:author="dar07282020" w:date="2020-07-28T14:25:00Z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10B36" w:rsidRDefault="00D10B36" w:rsidP="00DE48C8">
            <w:pPr>
              <w:adjustRightInd w:val="0"/>
              <w:ind w:right="144"/>
              <w:rPr>
                <w:ins w:id="67" w:author="dar07282020" w:date="2020-07-28T14:25:00Z"/>
                <w:sz w:val="24"/>
                <w:szCs w:val="24"/>
              </w:rPr>
            </w:pPr>
            <w:ins w:id="68" w:author="dar07282020" w:date="2020-07-28T14:25:00Z">
              <w:r>
                <w:rPr>
                  <w:b/>
                  <w:szCs w:val="24"/>
                </w:rPr>
                <w:t>ID 3/3</w:t>
              </w:r>
            </w:ins>
          </w:p>
        </w:tc>
      </w:tr>
      <w:tr w:rsidR="00D10B36" w:rsidTr="00D10B36">
        <w:trPr>
          <w:gridAfter w:val="1"/>
          <w:wAfter w:w="331" w:type="dxa"/>
          <w:ins w:id="69" w:author="dar07282020" w:date="2020-07-28T14:25:00Z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10B36" w:rsidRDefault="00D10B36" w:rsidP="00DE48C8">
            <w:pPr>
              <w:adjustRightInd w:val="0"/>
              <w:ind w:right="144"/>
              <w:rPr>
                <w:ins w:id="70" w:author="dar07282020" w:date="2020-07-28T14:25:00Z"/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10B36" w:rsidRDefault="00D10B36" w:rsidP="00DE48C8">
            <w:pPr>
              <w:adjustRightInd w:val="0"/>
              <w:ind w:right="144"/>
              <w:rPr>
                <w:ins w:id="71" w:author="dar07282020" w:date="2020-07-28T14:25:00Z"/>
                <w:sz w:val="24"/>
                <w:szCs w:val="24"/>
              </w:rPr>
            </w:pPr>
            <w:ins w:id="72" w:author="dar07282020" w:date="2020-07-28T14:25:00Z">
              <w:r>
                <w:rPr>
                  <w:szCs w:val="24"/>
                </w:rPr>
                <w:t>Code specifying type of date or time, or both date and time</w:t>
              </w:r>
            </w:ins>
          </w:p>
        </w:tc>
      </w:tr>
      <w:tr w:rsidR="00D10B36" w:rsidTr="00D10B36">
        <w:trPr>
          <w:gridAfter w:val="1"/>
          <w:wAfter w:w="331" w:type="dxa"/>
          <w:ins w:id="73" w:author="dar07282020" w:date="2020-07-28T14:2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10B36" w:rsidRDefault="00D10B36" w:rsidP="00DE48C8">
            <w:pPr>
              <w:adjustRightInd w:val="0"/>
              <w:ind w:right="144"/>
              <w:rPr>
                <w:ins w:id="74" w:author="dar07282020" w:date="2020-07-28T14:25:00Z"/>
                <w:sz w:val="24"/>
                <w:szCs w:val="24"/>
              </w:rPr>
            </w:pPr>
            <w:ins w:id="75" w:author="dar07282020" w:date="2020-07-28T14:25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D10B36" w:rsidRDefault="00D10B36" w:rsidP="00DE48C8">
            <w:pPr>
              <w:adjustRightInd w:val="0"/>
              <w:ind w:right="144"/>
              <w:rPr>
                <w:ins w:id="76" w:author="dar07282020" w:date="2020-07-28T14:25:00Z"/>
                <w:sz w:val="24"/>
                <w:szCs w:val="24"/>
              </w:rPr>
            </w:pPr>
            <w:ins w:id="77" w:author="dar07282020" w:date="2020-07-28T14:27:00Z">
              <w:r w:rsidRPr="002158B8">
                <w:rPr>
                  <w:color w:val="FF0000"/>
                  <w:szCs w:val="24"/>
                  <w:u w:val="single"/>
                </w:rPr>
                <w:t>150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:rsidR="00D10B36" w:rsidRDefault="00D10B36" w:rsidP="00DE48C8">
            <w:pPr>
              <w:adjustRightInd w:val="0"/>
              <w:ind w:right="144"/>
              <w:rPr>
                <w:ins w:id="78" w:author="dar07282020" w:date="2020-07-28T14:25:00Z"/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10B36" w:rsidRDefault="00D10B36" w:rsidP="00DE48C8">
            <w:pPr>
              <w:adjustRightInd w:val="0"/>
              <w:ind w:right="144"/>
              <w:rPr>
                <w:ins w:id="79" w:author="dar07282020" w:date="2020-07-28T14:25:00Z"/>
                <w:sz w:val="24"/>
                <w:szCs w:val="24"/>
              </w:rPr>
            </w:pPr>
            <w:ins w:id="80" w:author="dar07282020" w:date="2020-07-28T14:27:00Z">
              <w:r w:rsidRPr="002158B8">
                <w:rPr>
                  <w:color w:val="FF0000"/>
                  <w:szCs w:val="24"/>
                  <w:u w:val="single"/>
                </w:rPr>
                <w:t>Service Period Start</w:t>
              </w:r>
            </w:ins>
          </w:p>
        </w:tc>
      </w:tr>
      <w:tr w:rsidR="00D10B36" w:rsidTr="00D10B36">
        <w:trPr>
          <w:gridAfter w:val="2"/>
          <w:wAfter w:w="474" w:type="dxa"/>
          <w:ins w:id="81" w:author="dar07282020" w:date="2020-07-28T14:25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10B36" w:rsidRDefault="00D10B36" w:rsidP="00DE48C8">
            <w:pPr>
              <w:adjustRightInd w:val="0"/>
              <w:ind w:right="144"/>
              <w:rPr>
                <w:ins w:id="82" w:author="dar07282020" w:date="2020-07-28T14:25:00Z"/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D10B36" w:rsidRDefault="00D10B36" w:rsidP="00DE48C8">
            <w:pPr>
              <w:adjustRightInd w:val="0"/>
              <w:ind w:right="144"/>
              <w:rPr>
                <w:ins w:id="83" w:author="dar07282020" w:date="2020-07-28T14:25:00Z"/>
                <w:sz w:val="24"/>
                <w:szCs w:val="24"/>
              </w:rPr>
            </w:pPr>
          </w:p>
        </w:tc>
      </w:tr>
      <w:tr w:rsidR="00D10B36" w:rsidTr="00D10B36">
        <w:trPr>
          <w:ins w:id="84" w:author="dar07282020" w:date="2020-07-28T14:25:00Z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:rsidR="00D10B36" w:rsidRDefault="00D10B36" w:rsidP="00DE48C8">
            <w:pPr>
              <w:adjustRightInd w:val="0"/>
              <w:ind w:right="144"/>
              <w:rPr>
                <w:ins w:id="85" w:author="dar07282020" w:date="2020-07-28T14:25:00Z"/>
                <w:sz w:val="24"/>
                <w:szCs w:val="24"/>
              </w:rPr>
            </w:pPr>
            <w:ins w:id="86" w:author="dar07282020" w:date="2020-07-28T14:25:00Z">
              <w:r>
                <w:rPr>
                  <w:b/>
                  <w:szCs w:val="24"/>
                </w:rPr>
                <w:t>Must Use</w:t>
              </w:r>
            </w:ins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D10B36" w:rsidRDefault="00D10B36" w:rsidP="00DE48C8">
            <w:pPr>
              <w:adjustRightInd w:val="0"/>
              <w:ind w:right="144"/>
              <w:jc w:val="center"/>
              <w:rPr>
                <w:ins w:id="87" w:author="dar07282020" w:date="2020-07-28T14:25:00Z"/>
                <w:sz w:val="24"/>
                <w:szCs w:val="24"/>
              </w:rPr>
            </w:pPr>
            <w:ins w:id="88" w:author="dar07282020" w:date="2020-07-28T14:25:00Z">
              <w:r>
                <w:rPr>
                  <w:b/>
                  <w:szCs w:val="24"/>
                </w:rPr>
                <w:t>DTM02</w:t>
              </w:r>
            </w:ins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D10B36" w:rsidRDefault="00D10B36" w:rsidP="00DE48C8">
            <w:pPr>
              <w:adjustRightInd w:val="0"/>
              <w:ind w:right="144"/>
              <w:jc w:val="center"/>
              <w:rPr>
                <w:ins w:id="89" w:author="dar07282020" w:date="2020-07-28T14:25:00Z"/>
                <w:sz w:val="24"/>
                <w:szCs w:val="24"/>
              </w:rPr>
            </w:pPr>
            <w:ins w:id="90" w:author="dar07282020" w:date="2020-07-28T14:25:00Z">
              <w:r>
                <w:rPr>
                  <w:b/>
                  <w:szCs w:val="24"/>
                </w:rPr>
                <w:t>373</w:t>
              </w:r>
            </w:ins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10B36" w:rsidRDefault="00D10B36" w:rsidP="00DE48C8">
            <w:pPr>
              <w:adjustRightInd w:val="0"/>
              <w:ind w:right="144"/>
              <w:rPr>
                <w:ins w:id="91" w:author="dar07282020" w:date="2020-07-28T14:25:00Z"/>
                <w:sz w:val="24"/>
                <w:szCs w:val="24"/>
              </w:rPr>
            </w:pPr>
            <w:ins w:id="92" w:author="dar07282020" w:date="2020-07-28T14:25:00Z">
              <w:r>
                <w:rPr>
                  <w:b/>
                  <w:szCs w:val="24"/>
                </w:rPr>
                <w:t>Date</w:t>
              </w:r>
            </w:ins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D10B36" w:rsidRDefault="00D10B36" w:rsidP="00DE48C8">
            <w:pPr>
              <w:adjustRightInd w:val="0"/>
              <w:ind w:right="144"/>
              <w:jc w:val="center"/>
              <w:rPr>
                <w:ins w:id="93" w:author="dar07282020" w:date="2020-07-28T14:25:00Z"/>
                <w:sz w:val="24"/>
                <w:szCs w:val="24"/>
              </w:rPr>
            </w:pPr>
            <w:ins w:id="94" w:author="dar07282020" w:date="2020-07-28T14:25:00Z">
              <w:r>
                <w:rPr>
                  <w:b/>
                  <w:szCs w:val="24"/>
                </w:rPr>
                <w:t>X</w:t>
              </w:r>
            </w:ins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D10B36" w:rsidRDefault="00D10B36" w:rsidP="00DE48C8">
            <w:pPr>
              <w:adjustRightInd w:val="0"/>
              <w:ind w:right="144"/>
              <w:jc w:val="center"/>
              <w:rPr>
                <w:ins w:id="95" w:author="dar07282020" w:date="2020-07-28T14:25:00Z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10B36" w:rsidRDefault="00D10B36" w:rsidP="00DE48C8">
            <w:pPr>
              <w:adjustRightInd w:val="0"/>
              <w:ind w:right="144"/>
              <w:rPr>
                <w:ins w:id="96" w:author="dar07282020" w:date="2020-07-28T14:25:00Z"/>
                <w:sz w:val="24"/>
                <w:szCs w:val="24"/>
              </w:rPr>
            </w:pPr>
            <w:ins w:id="97" w:author="dar07282020" w:date="2020-07-28T14:25:00Z">
              <w:r>
                <w:rPr>
                  <w:b/>
                  <w:szCs w:val="24"/>
                </w:rPr>
                <w:t>DT 8/8</w:t>
              </w:r>
            </w:ins>
          </w:p>
        </w:tc>
      </w:tr>
      <w:tr w:rsidR="00D10B36" w:rsidTr="00D10B36">
        <w:trPr>
          <w:gridAfter w:val="1"/>
          <w:wAfter w:w="331" w:type="dxa"/>
          <w:ins w:id="98" w:author="dar07282020" w:date="2020-07-28T14:25:00Z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10B36" w:rsidRDefault="00D10B36" w:rsidP="00DE48C8">
            <w:pPr>
              <w:adjustRightInd w:val="0"/>
              <w:ind w:right="144"/>
              <w:rPr>
                <w:ins w:id="99" w:author="dar07282020" w:date="2020-07-28T14:25:00Z"/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10B36" w:rsidRDefault="00D10B36" w:rsidP="00DE48C8">
            <w:pPr>
              <w:adjustRightInd w:val="0"/>
              <w:ind w:right="144"/>
              <w:rPr>
                <w:ins w:id="100" w:author="dar07282020" w:date="2020-07-28T14:25:00Z"/>
                <w:sz w:val="24"/>
                <w:szCs w:val="24"/>
              </w:rPr>
            </w:pPr>
            <w:ins w:id="101" w:author="dar07282020" w:date="2020-07-28T14:25:00Z">
              <w:r>
                <w:rPr>
                  <w:szCs w:val="24"/>
                </w:rPr>
                <w:t>Date expressed as CCYYMMDD</w:t>
              </w:r>
            </w:ins>
          </w:p>
        </w:tc>
      </w:tr>
    </w:tbl>
    <w:p w:rsidR="002158B8" w:rsidRDefault="002158B8">
      <w:pPr>
        <w:rPr>
          <w:ins w:id="102" w:author="dar07282020" w:date="2020-07-28T14:31:00Z"/>
        </w:rPr>
      </w:pPr>
    </w:p>
    <w:p w:rsidR="00B2406E" w:rsidRDefault="00B2406E">
      <w:pPr>
        <w:rPr>
          <w:ins w:id="103" w:author="dar07282020" w:date="2020-07-28T14:31:00Z"/>
        </w:rPr>
      </w:pPr>
    </w:p>
    <w:p w:rsidR="00B2406E" w:rsidRDefault="00B2406E">
      <w:pPr>
        <w:rPr>
          <w:ins w:id="104" w:author="dar07282020" w:date="2020-07-28T14:25:00Z"/>
        </w:rPr>
      </w:pPr>
    </w:p>
    <w:p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105" w:author="dar07282020" w:date="2020-07-28T14:25:00Z"/>
          <w:b/>
          <w:szCs w:val="24"/>
        </w:rPr>
      </w:pPr>
      <w:ins w:id="106" w:author="dar07282020" w:date="2020-07-28T14:28:00Z">
        <w:r>
          <w:rPr>
            <w:b/>
            <w:szCs w:val="24"/>
          </w:rPr>
          <w:tab/>
        </w:r>
      </w:ins>
      <w:ins w:id="107" w:author="dar07282020" w:date="2020-07-28T14:25:00Z">
        <w:r>
          <w:rPr>
            <w:b/>
            <w:szCs w:val="24"/>
          </w:rPr>
          <w:t>Segment:</w:t>
        </w:r>
        <w:r>
          <w:rPr>
            <w:b/>
            <w:szCs w:val="24"/>
          </w:rPr>
          <w:tab/>
        </w:r>
        <w:r>
          <w:rPr>
            <w:b/>
            <w:sz w:val="40"/>
            <w:szCs w:val="24"/>
          </w:rPr>
          <w:t xml:space="preserve">DTM </w:t>
        </w:r>
        <w:r>
          <w:rPr>
            <w:b/>
            <w:szCs w:val="24"/>
          </w:rPr>
          <w:t xml:space="preserve">Date/Time Reference </w:t>
        </w:r>
      </w:ins>
      <w:ins w:id="108" w:author="dar07282020" w:date="2020-07-28T14:28:00Z">
        <w:r w:rsidRPr="002158B8">
          <w:rPr>
            <w:b/>
            <w:color w:val="FF0000"/>
            <w:szCs w:val="24"/>
            <w:u w:val="single"/>
          </w:rPr>
          <w:t>(</w:t>
        </w:r>
        <w:r>
          <w:rPr>
            <w:b/>
            <w:color w:val="FF0000"/>
            <w:szCs w:val="24"/>
            <w:u w:val="single"/>
          </w:rPr>
          <w:t>CSA</w:t>
        </w:r>
        <w:r w:rsidRPr="002158B8">
          <w:rPr>
            <w:b/>
            <w:color w:val="FF0000"/>
            <w:szCs w:val="24"/>
            <w:u w:val="single"/>
          </w:rPr>
          <w:t xml:space="preserve"> End Date)</w:t>
        </w:r>
      </w:ins>
    </w:p>
    <w:p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109" w:author="dar07282020" w:date="2020-07-28T14:25:00Z"/>
          <w:szCs w:val="24"/>
        </w:rPr>
      </w:pPr>
      <w:ins w:id="110" w:author="dar07282020" w:date="2020-07-28T14:25:00Z">
        <w:r>
          <w:rPr>
            <w:b/>
            <w:szCs w:val="24"/>
          </w:rPr>
          <w:tab/>
          <w:t>Position:</w:t>
        </w:r>
        <w:r>
          <w:rPr>
            <w:b/>
            <w:szCs w:val="24"/>
          </w:rPr>
          <w:tab/>
        </w:r>
        <w:r>
          <w:rPr>
            <w:szCs w:val="24"/>
          </w:rPr>
          <w:t>040</w:t>
        </w:r>
      </w:ins>
    </w:p>
    <w:p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111" w:author="dar07282020" w:date="2020-07-28T14:25:00Z"/>
          <w:szCs w:val="24"/>
        </w:rPr>
      </w:pPr>
      <w:ins w:id="112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Loop:</w:t>
        </w:r>
        <w:r>
          <w:rPr>
            <w:szCs w:val="24"/>
          </w:rPr>
          <w:tab/>
          <w:t>LIN        Optional</w:t>
        </w:r>
      </w:ins>
    </w:p>
    <w:p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113" w:author="dar07282020" w:date="2020-07-28T14:25:00Z"/>
          <w:szCs w:val="24"/>
        </w:rPr>
      </w:pPr>
      <w:ins w:id="114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Level:</w:t>
        </w:r>
        <w:r>
          <w:rPr>
            <w:szCs w:val="24"/>
          </w:rPr>
          <w:tab/>
          <w:t>Detail</w:t>
        </w:r>
      </w:ins>
    </w:p>
    <w:p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115" w:author="dar07282020" w:date="2020-07-28T14:25:00Z"/>
          <w:szCs w:val="24"/>
        </w:rPr>
      </w:pPr>
      <w:ins w:id="116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Usage:</w:t>
        </w:r>
        <w:r>
          <w:rPr>
            <w:szCs w:val="24"/>
          </w:rPr>
          <w:tab/>
          <w:t>Optional</w:t>
        </w:r>
      </w:ins>
    </w:p>
    <w:p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117" w:author="dar07282020" w:date="2020-07-28T14:25:00Z"/>
          <w:szCs w:val="24"/>
        </w:rPr>
      </w:pPr>
      <w:ins w:id="118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Max Use:</w:t>
        </w:r>
        <w:r>
          <w:rPr>
            <w:szCs w:val="24"/>
          </w:rPr>
          <w:tab/>
          <w:t>&gt;1</w:t>
        </w:r>
      </w:ins>
    </w:p>
    <w:p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119" w:author="dar07282020" w:date="2020-07-28T14:25:00Z"/>
          <w:szCs w:val="24"/>
        </w:rPr>
      </w:pPr>
      <w:ins w:id="120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Purpose:</w:t>
        </w:r>
        <w:r>
          <w:rPr>
            <w:szCs w:val="24"/>
          </w:rPr>
          <w:tab/>
          <w:t>To specify pertinent dates and times</w:t>
        </w:r>
      </w:ins>
    </w:p>
    <w:p w:rsidR="00D10B36" w:rsidRDefault="00D10B36" w:rsidP="00D10B36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121" w:author="dar07282020" w:date="2020-07-28T14:25:00Z"/>
          <w:szCs w:val="24"/>
        </w:rPr>
      </w:pPr>
      <w:ins w:id="122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Syntax Notes:</w:t>
        </w:r>
        <w:r>
          <w:rPr>
            <w:szCs w:val="24"/>
          </w:rPr>
          <w:tab/>
        </w:r>
        <w:r>
          <w:rPr>
            <w:b/>
            <w:szCs w:val="24"/>
          </w:rPr>
          <w:t>1</w:t>
        </w:r>
        <w:r>
          <w:rPr>
            <w:szCs w:val="24"/>
          </w:rPr>
          <w:tab/>
          <w:t>At least one of DTM02 DTM03 or DTM05 is required.</w:t>
        </w:r>
      </w:ins>
    </w:p>
    <w:p w:rsidR="00D10B36" w:rsidRDefault="00D10B36" w:rsidP="00D10B36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123" w:author="dar07282020" w:date="2020-07-28T14:25:00Z"/>
          <w:szCs w:val="24"/>
        </w:rPr>
      </w:pPr>
      <w:ins w:id="124" w:author="dar07282020" w:date="2020-07-28T14:25:00Z">
        <w:r>
          <w:rPr>
            <w:szCs w:val="24"/>
          </w:rPr>
          <w:tab/>
        </w:r>
        <w:r>
          <w:rPr>
            <w:szCs w:val="24"/>
          </w:rPr>
          <w:tab/>
        </w:r>
        <w:r>
          <w:rPr>
            <w:b/>
            <w:szCs w:val="24"/>
          </w:rPr>
          <w:t>2</w:t>
        </w:r>
        <w:r>
          <w:rPr>
            <w:szCs w:val="24"/>
          </w:rPr>
          <w:tab/>
          <w:t>If DTM04 is present, then DTM03 is required.</w:t>
        </w:r>
      </w:ins>
    </w:p>
    <w:p w:rsidR="00D10B36" w:rsidRDefault="00D10B36" w:rsidP="00D10B36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125" w:author="dar07282020" w:date="2020-07-28T14:25:00Z"/>
          <w:szCs w:val="24"/>
        </w:rPr>
      </w:pPr>
      <w:ins w:id="126" w:author="dar07282020" w:date="2020-07-28T14:25:00Z">
        <w:r>
          <w:rPr>
            <w:szCs w:val="24"/>
          </w:rPr>
          <w:tab/>
        </w:r>
        <w:r>
          <w:rPr>
            <w:szCs w:val="24"/>
          </w:rPr>
          <w:tab/>
        </w:r>
        <w:r>
          <w:rPr>
            <w:b/>
            <w:szCs w:val="24"/>
          </w:rPr>
          <w:t>3</w:t>
        </w:r>
        <w:r>
          <w:rPr>
            <w:szCs w:val="24"/>
          </w:rPr>
          <w:tab/>
          <w:t>If either DTM05 or DTM06 is present, then the other is required.</w:t>
        </w:r>
      </w:ins>
    </w:p>
    <w:p w:rsidR="00D10B36" w:rsidRDefault="00D10B36" w:rsidP="00D10B36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127" w:author="dar07282020" w:date="2020-07-28T14:25:00Z"/>
          <w:szCs w:val="24"/>
        </w:rPr>
      </w:pPr>
      <w:ins w:id="128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Semantic Notes:</w:t>
        </w:r>
      </w:ins>
    </w:p>
    <w:p w:rsidR="00D10B36" w:rsidRDefault="00D10B36" w:rsidP="00D10B36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129" w:author="dar07282020" w:date="2020-07-28T14:25:00Z"/>
          <w:szCs w:val="24"/>
        </w:rPr>
      </w:pPr>
      <w:ins w:id="130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Comments:</w:t>
        </w:r>
      </w:ins>
    </w:p>
    <w:tbl>
      <w:tblPr>
        <w:tblW w:w="168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  <w:gridCol w:w="7343"/>
      </w:tblGrid>
      <w:tr w:rsidR="00D10B36" w:rsidTr="00D10B36">
        <w:trPr>
          <w:ins w:id="131" w:author="dar07282020" w:date="2020-07-28T14:25:00Z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:rsidR="00D10B36" w:rsidRDefault="00D10B36" w:rsidP="00DE48C8">
            <w:pPr>
              <w:adjustRightInd w:val="0"/>
              <w:ind w:right="144"/>
              <w:jc w:val="right"/>
              <w:rPr>
                <w:ins w:id="132" w:author="dar07282020" w:date="2020-07-28T14:25:00Z"/>
                <w:sz w:val="24"/>
                <w:szCs w:val="24"/>
              </w:rPr>
            </w:pPr>
            <w:ins w:id="133" w:author="dar07282020" w:date="2020-07-28T14:25:00Z">
              <w:r>
                <w:rPr>
                  <w:b/>
                  <w:szCs w:val="24"/>
                </w:rPr>
                <w:t>Notes:</w:t>
              </w:r>
            </w:ins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D10B36" w:rsidRDefault="00D10B36" w:rsidP="00DE48C8">
            <w:pPr>
              <w:adjustRightInd w:val="0"/>
              <w:ind w:right="144"/>
              <w:jc w:val="right"/>
              <w:rPr>
                <w:ins w:id="134" w:author="dar07282020" w:date="2020-07-28T14:25:00Z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D10B36" w:rsidRPr="002158B8" w:rsidRDefault="00D10B36" w:rsidP="00DE48C8">
            <w:pPr>
              <w:adjustRightInd w:val="0"/>
              <w:ind w:right="144"/>
              <w:rPr>
                <w:ins w:id="135" w:author="dar07282020" w:date="2020-07-28T14:28:00Z"/>
                <w:color w:val="FF0000"/>
                <w:szCs w:val="24"/>
                <w:u w:val="single"/>
              </w:rPr>
            </w:pPr>
            <w:ins w:id="136" w:author="dar07282020" w:date="2020-07-28T14:28:00Z">
              <w:r w:rsidRPr="002158B8">
                <w:rPr>
                  <w:color w:val="FF0000"/>
                  <w:szCs w:val="24"/>
                  <w:u w:val="single"/>
                </w:rPr>
                <w:t>The DTM*15</w:t>
              </w:r>
              <w:del w:id="137" w:author="Patrick, Kyle" w:date="2020-09-16T11:14:00Z">
                <w:r w:rsidRPr="002158B8" w:rsidDel="00393517">
                  <w:rPr>
                    <w:color w:val="FF0000"/>
                    <w:szCs w:val="24"/>
                    <w:u w:val="single"/>
                  </w:rPr>
                  <w:delText>0</w:delText>
                </w:r>
              </w:del>
              <w:r>
                <w:rPr>
                  <w:color w:val="FF0000"/>
                  <w:szCs w:val="24"/>
                  <w:u w:val="single"/>
                </w:rPr>
                <w:t>1</w:t>
              </w:r>
              <w:r w:rsidRPr="002158B8">
                <w:rPr>
                  <w:color w:val="FF0000"/>
                  <w:szCs w:val="24"/>
                  <w:u w:val="single"/>
                </w:rPr>
                <w:t xml:space="preserve"> (</w:t>
              </w:r>
              <w:r>
                <w:rPr>
                  <w:color w:val="FF0000"/>
                  <w:szCs w:val="24"/>
                  <w:u w:val="single"/>
                </w:rPr>
                <w:t xml:space="preserve">CSA End </w:t>
              </w:r>
              <w:r w:rsidRPr="002158B8">
                <w:rPr>
                  <w:color w:val="FF0000"/>
                  <w:szCs w:val="24"/>
                  <w:u w:val="single"/>
                </w:rPr>
                <w:t>Date</w:t>
              </w:r>
              <w:r>
                <w:rPr>
                  <w:color w:val="FF0000"/>
                  <w:szCs w:val="24"/>
                  <w:u w:val="single"/>
                </w:rPr>
                <w:t>)</w:t>
              </w:r>
            </w:ins>
          </w:p>
          <w:p w:rsidR="00D10B36" w:rsidRPr="002158B8" w:rsidRDefault="00D10B36" w:rsidP="00DE48C8">
            <w:pPr>
              <w:adjustRightInd w:val="0"/>
              <w:ind w:right="144"/>
              <w:rPr>
                <w:ins w:id="138" w:author="dar07282020" w:date="2020-07-28T14:28:00Z"/>
                <w:color w:val="FF0000"/>
                <w:szCs w:val="24"/>
                <w:u w:val="single"/>
              </w:rPr>
            </w:pPr>
          </w:p>
          <w:p w:rsidR="00D10B36" w:rsidRPr="002158B8" w:rsidRDefault="00D10B36" w:rsidP="00DE48C8">
            <w:pPr>
              <w:adjustRightInd w:val="0"/>
              <w:ind w:right="144"/>
              <w:rPr>
                <w:ins w:id="139" w:author="dar07282020" w:date="2020-07-28T14:28:00Z"/>
                <w:color w:val="FF0000"/>
                <w:szCs w:val="24"/>
                <w:u w:val="single"/>
              </w:rPr>
            </w:pPr>
            <w:ins w:id="140" w:author="dar07282020" w:date="2020-07-28T14:28:00Z">
              <w:r w:rsidRPr="002158B8">
                <w:rPr>
                  <w:color w:val="FF0000"/>
                  <w:szCs w:val="24"/>
                  <w:u w:val="single"/>
                </w:rPr>
                <w:t>Required</w:t>
              </w:r>
            </w:ins>
          </w:p>
          <w:p w:rsidR="00D10B36" w:rsidRDefault="00D10B36" w:rsidP="00DE48C8">
            <w:pPr>
              <w:adjustRightInd w:val="0"/>
              <w:ind w:right="144"/>
              <w:rPr>
                <w:ins w:id="141" w:author="dar07282020" w:date="2020-07-28T14:28:00Z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D10B36" w:rsidRDefault="00D10B36" w:rsidP="00DE48C8">
            <w:pPr>
              <w:adjustRightInd w:val="0"/>
              <w:ind w:right="144"/>
              <w:rPr>
                <w:ins w:id="142" w:author="dar07282020" w:date="2020-07-28T14:25:00Z"/>
                <w:sz w:val="24"/>
                <w:szCs w:val="24"/>
              </w:rPr>
            </w:pPr>
          </w:p>
        </w:tc>
      </w:tr>
      <w:tr w:rsidR="00D10B36" w:rsidTr="00D10B36">
        <w:trPr>
          <w:ins w:id="143" w:author="dar07282020" w:date="2020-07-28T14:25:00Z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:rsidR="00D10B36" w:rsidRDefault="00D10B36" w:rsidP="00DE48C8">
            <w:pPr>
              <w:adjustRightInd w:val="0"/>
              <w:ind w:right="144"/>
              <w:rPr>
                <w:ins w:id="144" w:author="dar07282020" w:date="2020-07-28T14:25:00Z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D10B36" w:rsidRDefault="00D10B36" w:rsidP="00DE48C8">
            <w:pPr>
              <w:adjustRightInd w:val="0"/>
              <w:ind w:right="144"/>
              <w:rPr>
                <w:ins w:id="145" w:author="dar07282020" w:date="2020-07-28T14:25:00Z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D10B36" w:rsidRDefault="00D10B36" w:rsidP="00DE48C8">
            <w:pPr>
              <w:adjustRightInd w:val="0"/>
              <w:ind w:right="144"/>
              <w:rPr>
                <w:ins w:id="146" w:author="dar07282020" w:date="2020-07-28T14:28:00Z"/>
                <w:sz w:val="24"/>
                <w:szCs w:val="24"/>
              </w:rPr>
            </w:pPr>
            <w:ins w:id="147" w:author="dar07282020" w:date="2020-07-28T14:28:00Z">
              <w:r w:rsidRPr="002158B8">
                <w:rPr>
                  <w:color w:val="FF0000"/>
                  <w:szCs w:val="24"/>
                  <w:u w:val="single"/>
                </w:rPr>
                <w:t>DTM~151~20</w:t>
              </w:r>
              <w:r>
                <w:rPr>
                  <w:color w:val="FF0000"/>
                  <w:szCs w:val="24"/>
                  <w:u w:val="single"/>
                </w:rPr>
                <w:t>201231</w:t>
              </w:r>
            </w:ins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D10B36" w:rsidRDefault="00D10B36" w:rsidP="00DE48C8">
            <w:pPr>
              <w:adjustRightInd w:val="0"/>
              <w:ind w:right="144"/>
              <w:rPr>
                <w:ins w:id="148" w:author="dar07282020" w:date="2020-07-28T14:25:00Z"/>
                <w:sz w:val="24"/>
                <w:szCs w:val="24"/>
              </w:rPr>
            </w:pPr>
          </w:p>
        </w:tc>
      </w:tr>
      <w:tr w:rsidR="00D10B36" w:rsidTr="00D10B36">
        <w:trPr>
          <w:ins w:id="149" w:author="dar07282020" w:date="2020-07-28T14:25:00Z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:rsidR="00D10B36" w:rsidRDefault="00D10B36" w:rsidP="00DE48C8">
            <w:pPr>
              <w:adjustRightInd w:val="0"/>
              <w:ind w:right="144"/>
              <w:rPr>
                <w:ins w:id="150" w:author="dar07282020" w:date="2020-07-28T14:25:00Z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D10B36" w:rsidRDefault="00D10B36" w:rsidP="00DE48C8">
            <w:pPr>
              <w:adjustRightInd w:val="0"/>
              <w:ind w:right="144"/>
              <w:rPr>
                <w:ins w:id="151" w:author="dar07282020" w:date="2020-07-28T14:25:00Z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D10B36" w:rsidRDefault="00D10B36" w:rsidP="00DE48C8">
            <w:pPr>
              <w:adjustRightInd w:val="0"/>
              <w:ind w:right="144"/>
              <w:rPr>
                <w:ins w:id="152" w:author="dar07282020" w:date="2020-07-28T14:28:00Z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D10B36" w:rsidRDefault="00D10B36" w:rsidP="00DE48C8">
            <w:pPr>
              <w:adjustRightInd w:val="0"/>
              <w:ind w:right="144"/>
              <w:rPr>
                <w:ins w:id="153" w:author="dar07282020" w:date="2020-07-28T14:25:00Z"/>
                <w:sz w:val="24"/>
                <w:szCs w:val="24"/>
              </w:rPr>
            </w:pPr>
          </w:p>
        </w:tc>
      </w:tr>
    </w:tbl>
    <w:p w:rsidR="00D10B36" w:rsidRDefault="00D10B36" w:rsidP="00D10B36">
      <w:pPr>
        <w:adjustRightInd w:val="0"/>
        <w:rPr>
          <w:ins w:id="154" w:author="dar07282020" w:date="2020-07-28T14:25:00Z"/>
          <w:szCs w:val="24"/>
        </w:rPr>
      </w:pPr>
    </w:p>
    <w:p w:rsidR="00D10B36" w:rsidRDefault="00D10B36" w:rsidP="00D10B36">
      <w:pPr>
        <w:adjustRightInd w:val="0"/>
        <w:jc w:val="center"/>
        <w:rPr>
          <w:ins w:id="155" w:author="dar07282020" w:date="2020-07-28T14:25:00Z"/>
          <w:b/>
          <w:szCs w:val="24"/>
        </w:rPr>
      </w:pPr>
      <w:ins w:id="156" w:author="dar07282020" w:date="2020-07-28T14:25:00Z">
        <w:r>
          <w:rPr>
            <w:b/>
            <w:szCs w:val="24"/>
          </w:rPr>
          <w:lastRenderedPageBreak/>
          <w:t>Data Element Summary</w:t>
        </w:r>
      </w:ins>
    </w:p>
    <w:p w:rsidR="00D10B36" w:rsidRDefault="00D10B36" w:rsidP="00D10B36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djustRightInd w:val="0"/>
        <w:rPr>
          <w:ins w:id="157" w:author="dar07282020" w:date="2020-07-28T14:25:00Z"/>
          <w:b/>
          <w:szCs w:val="24"/>
        </w:rPr>
      </w:pPr>
      <w:ins w:id="158" w:author="dar07282020" w:date="2020-07-28T14:25:00Z">
        <w:r>
          <w:rPr>
            <w:b/>
            <w:szCs w:val="24"/>
          </w:rPr>
          <w:tab/>
          <w:t>Ref.</w:t>
        </w:r>
        <w:r>
          <w:rPr>
            <w:b/>
            <w:szCs w:val="24"/>
          </w:rPr>
          <w:tab/>
          <w:t>Data</w:t>
        </w:r>
        <w:r>
          <w:rPr>
            <w:b/>
            <w:szCs w:val="24"/>
          </w:rPr>
          <w:tab/>
        </w:r>
      </w:ins>
    </w:p>
    <w:p w:rsidR="00D10B36" w:rsidRDefault="00D10B36" w:rsidP="00D10B36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djustRightInd w:val="0"/>
        <w:rPr>
          <w:ins w:id="159" w:author="dar07282020" w:date="2020-07-28T14:25:00Z"/>
          <w:szCs w:val="24"/>
        </w:rPr>
      </w:pPr>
      <w:ins w:id="160" w:author="dar07282020" w:date="2020-07-28T14:25:00Z">
        <w:r>
          <w:rPr>
            <w:b/>
            <w:szCs w:val="24"/>
            <w:u w:val="words"/>
          </w:rPr>
          <w:tab/>
          <w:t>Des.</w:t>
        </w:r>
        <w:r>
          <w:rPr>
            <w:b/>
            <w:szCs w:val="24"/>
            <w:u w:val="words"/>
          </w:rPr>
          <w:tab/>
          <w:t>Element</w:t>
        </w:r>
        <w:r>
          <w:rPr>
            <w:b/>
            <w:szCs w:val="24"/>
            <w:u w:val="words"/>
          </w:rPr>
          <w:tab/>
          <w:t>Name</w:t>
        </w:r>
        <w:r>
          <w:rPr>
            <w:b/>
            <w:szCs w:val="24"/>
            <w:u w:val="words"/>
          </w:rPr>
          <w:tab/>
          <w:t>Attributes</w:t>
        </w:r>
      </w:ins>
    </w:p>
    <w:tbl>
      <w:tblPr>
        <w:tblW w:w="9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  <w:tblPrChange w:id="161" w:author="dar07282020" w:date="2020-07-28T14:29:00Z"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1007"/>
        <w:gridCol w:w="1080"/>
        <w:gridCol w:w="883"/>
        <w:gridCol w:w="10"/>
        <w:gridCol w:w="1555"/>
        <w:gridCol w:w="145"/>
        <w:gridCol w:w="3268"/>
        <w:gridCol w:w="432"/>
        <w:gridCol w:w="20"/>
        <w:gridCol w:w="966"/>
        <w:gridCol w:w="143"/>
        <w:gridCol w:w="331"/>
        <w:tblGridChange w:id="162">
          <w:tblGrid>
            <w:gridCol w:w="1007"/>
            <w:gridCol w:w="1080"/>
            <w:gridCol w:w="893"/>
            <w:gridCol w:w="188"/>
            <w:gridCol w:w="1367"/>
            <w:gridCol w:w="145"/>
            <w:gridCol w:w="3268"/>
            <w:gridCol w:w="432"/>
            <w:gridCol w:w="20"/>
            <w:gridCol w:w="966"/>
            <w:gridCol w:w="143"/>
            <w:gridCol w:w="331"/>
          </w:tblGrid>
        </w:tblGridChange>
      </w:tblGrid>
      <w:tr w:rsidR="00D10B36" w:rsidTr="00D10B36">
        <w:trPr>
          <w:ins w:id="163" w:author="dar07282020" w:date="2020-07-28T14:25:00Z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tcPrChange w:id="164" w:author="dar07282020" w:date="2020-07-28T14:29:00Z">
              <w:tcPr>
                <w:tcW w:w="100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D10B36" w:rsidRDefault="00D10B36" w:rsidP="00DE48C8">
            <w:pPr>
              <w:tabs>
                <w:tab w:val="center" w:pos="1440"/>
                <w:tab w:val="center" w:pos="2448"/>
                <w:tab w:val="left" w:pos="2988"/>
                <w:tab w:val="left" w:pos="7956"/>
                <w:tab w:val="left" w:pos="9432"/>
                <w:tab w:val="left" w:pos="10080"/>
              </w:tabs>
              <w:adjustRightInd w:val="0"/>
              <w:ind w:right="144"/>
              <w:rPr>
                <w:ins w:id="165" w:author="dar07282020" w:date="2020-07-28T14:25:00Z"/>
                <w:sz w:val="24"/>
                <w:szCs w:val="24"/>
              </w:rPr>
            </w:pPr>
            <w:ins w:id="166" w:author="dar07282020" w:date="2020-07-28T14:25:00Z">
              <w:r>
                <w:rPr>
                  <w:b/>
                  <w:szCs w:val="24"/>
                </w:rPr>
                <w:t>Must Use</w:t>
              </w:r>
            </w:ins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PrChange w:id="167" w:author="dar07282020" w:date="2020-07-28T14:29:00Z">
              <w:tcPr>
                <w:tcW w:w="108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D10B36" w:rsidRDefault="00D10B36" w:rsidP="00DE48C8">
            <w:pPr>
              <w:adjustRightInd w:val="0"/>
              <w:ind w:right="144"/>
              <w:jc w:val="center"/>
              <w:rPr>
                <w:ins w:id="168" w:author="dar07282020" w:date="2020-07-28T14:25:00Z"/>
                <w:sz w:val="24"/>
                <w:szCs w:val="24"/>
              </w:rPr>
            </w:pPr>
            <w:ins w:id="169" w:author="dar07282020" w:date="2020-07-28T14:25:00Z">
              <w:r>
                <w:rPr>
                  <w:b/>
                  <w:szCs w:val="24"/>
                </w:rPr>
                <w:t>DTM01</w:t>
              </w:r>
            </w:ins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70" w:author="dar07282020" w:date="2020-07-28T14:29:00Z">
              <w:tcPr>
                <w:tcW w:w="89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D10B36" w:rsidRDefault="00D10B36" w:rsidP="00DE48C8">
            <w:pPr>
              <w:adjustRightInd w:val="0"/>
              <w:ind w:right="144"/>
              <w:jc w:val="center"/>
              <w:rPr>
                <w:ins w:id="171" w:author="dar07282020" w:date="2020-07-28T14:25:00Z"/>
                <w:sz w:val="24"/>
                <w:szCs w:val="24"/>
              </w:rPr>
            </w:pPr>
            <w:ins w:id="172" w:author="dar07282020" w:date="2020-07-28T14:25:00Z">
              <w:r>
                <w:rPr>
                  <w:b/>
                  <w:szCs w:val="24"/>
                </w:rPr>
                <w:t>374</w:t>
              </w:r>
            </w:ins>
          </w:p>
        </w:tc>
        <w:tc>
          <w:tcPr>
            <w:tcW w:w="4968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173" w:author="dar07282020" w:date="2020-07-28T14:29:00Z">
              <w:tcPr>
                <w:tcW w:w="4968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D10B36" w:rsidRDefault="00D10B36" w:rsidP="00DE48C8">
            <w:pPr>
              <w:adjustRightInd w:val="0"/>
              <w:ind w:right="144"/>
              <w:rPr>
                <w:ins w:id="174" w:author="dar07282020" w:date="2020-07-28T14:25:00Z"/>
                <w:sz w:val="24"/>
                <w:szCs w:val="24"/>
              </w:rPr>
            </w:pPr>
            <w:ins w:id="175" w:author="dar07282020" w:date="2020-07-28T14:25:00Z">
              <w:r>
                <w:rPr>
                  <w:b/>
                  <w:szCs w:val="24"/>
                </w:rPr>
                <w:t>Date/Time Qualifier</w:t>
              </w:r>
            </w:ins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PrChange w:id="176" w:author="dar07282020" w:date="2020-07-28T14:29:00Z"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D10B36" w:rsidRDefault="00D10B36" w:rsidP="00DE48C8">
            <w:pPr>
              <w:adjustRightInd w:val="0"/>
              <w:ind w:right="144"/>
              <w:jc w:val="center"/>
              <w:rPr>
                <w:ins w:id="177" w:author="dar07282020" w:date="2020-07-28T14:25:00Z"/>
                <w:sz w:val="24"/>
                <w:szCs w:val="24"/>
              </w:rPr>
            </w:pPr>
            <w:ins w:id="178" w:author="dar07282020" w:date="2020-07-28T14:25:00Z">
              <w:r>
                <w:rPr>
                  <w:b/>
                  <w:szCs w:val="24"/>
                </w:rPr>
                <w:t>M</w:t>
              </w:r>
            </w:ins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179" w:author="dar07282020" w:date="2020-07-28T14:29:00Z">
              <w:tcPr>
                <w:tcW w:w="14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D10B36" w:rsidRDefault="00D10B36" w:rsidP="00DE48C8">
            <w:pPr>
              <w:adjustRightInd w:val="0"/>
              <w:ind w:right="144"/>
              <w:jc w:val="center"/>
              <w:rPr>
                <w:ins w:id="180" w:author="dar07282020" w:date="2020-07-28T14:25:00Z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181" w:author="dar07282020" w:date="2020-07-28T14:29:00Z">
              <w:tcPr>
                <w:tcW w:w="144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D10B36" w:rsidRDefault="00D10B36" w:rsidP="00DE48C8">
            <w:pPr>
              <w:adjustRightInd w:val="0"/>
              <w:ind w:right="144"/>
              <w:rPr>
                <w:ins w:id="182" w:author="dar07282020" w:date="2020-07-28T14:25:00Z"/>
                <w:sz w:val="24"/>
                <w:szCs w:val="24"/>
              </w:rPr>
            </w:pPr>
            <w:ins w:id="183" w:author="dar07282020" w:date="2020-07-28T14:25:00Z">
              <w:r>
                <w:rPr>
                  <w:b/>
                  <w:szCs w:val="24"/>
                </w:rPr>
                <w:t>ID 3/3</w:t>
              </w:r>
            </w:ins>
          </w:p>
        </w:tc>
      </w:tr>
      <w:tr w:rsidR="00D10B36" w:rsidTr="00D10B36">
        <w:trPr>
          <w:gridAfter w:val="1"/>
          <w:wAfter w:w="331" w:type="dxa"/>
          <w:ins w:id="184" w:author="dar07282020" w:date="2020-07-28T14:25:00Z"/>
          <w:trPrChange w:id="185" w:author="dar07282020" w:date="2020-07-28T14:29:00Z">
            <w:trPr>
              <w:gridAfter w:val="1"/>
              <w:wAfter w:w="330" w:type="dxa"/>
            </w:trPr>
          </w:trPrChange>
        </w:trPr>
        <w:tc>
          <w:tcPr>
            <w:tcW w:w="2980" w:type="dxa"/>
            <w:gridSpan w:val="4"/>
            <w:tcBorders>
              <w:top w:val="nil"/>
              <w:left w:val="nil"/>
              <w:bottom w:val="nil"/>
              <w:right w:val="nil"/>
            </w:tcBorders>
            <w:tcPrChange w:id="186" w:author="dar07282020" w:date="2020-07-28T14:29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D10B36" w:rsidRDefault="00D10B36" w:rsidP="00DE48C8">
            <w:pPr>
              <w:adjustRightInd w:val="0"/>
              <w:ind w:right="144"/>
              <w:rPr>
                <w:ins w:id="187" w:author="dar07282020" w:date="2020-07-28T14:25:00Z"/>
                <w:sz w:val="24"/>
                <w:szCs w:val="24"/>
              </w:rPr>
            </w:pPr>
          </w:p>
        </w:tc>
        <w:tc>
          <w:tcPr>
            <w:tcW w:w="6529" w:type="dxa"/>
            <w:gridSpan w:val="7"/>
            <w:tcBorders>
              <w:top w:val="nil"/>
              <w:left w:val="nil"/>
              <w:bottom w:val="nil"/>
              <w:right w:val="nil"/>
            </w:tcBorders>
            <w:tcPrChange w:id="188" w:author="dar07282020" w:date="2020-07-28T14:29:00Z">
              <w:tcPr>
                <w:tcW w:w="6523" w:type="dxa"/>
                <w:gridSpan w:val="8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D10B36" w:rsidRDefault="00D10B36" w:rsidP="00DE48C8">
            <w:pPr>
              <w:adjustRightInd w:val="0"/>
              <w:ind w:right="144"/>
              <w:rPr>
                <w:ins w:id="189" w:author="dar07282020" w:date="2020-07-28T14:25:00Z"/>
                <w:sz w:val="24"/>
                <w:szCs w:val="24"/>
              </w:rPr>
            </w:pPr>
            <w:ins w:id="190" w:author="dar07282020" w:date="2020-07-28T14:25:00Z">
              <w:r>
                <w:rPr>
                  <w:szCs w:val="24"/>
                </w:rPr>
                <w:t>Code specifying type of date or time, or both date and time</w:t>
              </w:r>
            </w:ins>
          </w:p>
        </w:tc>
      </w:tr>
      <w:tr w:rsidR="00B2406E" w:rsidTr="00D10B36">
        <w:trPr>
          <w:gridAfter w:val="1"/>
          <w:wAfter w:w="331" w:type="dxa"/>
          <w:ins w:id="191" w:author="dar07282020" w:date="2020-07-28T14:25:00Z"/>
          <w:trPrChange w:id="192" w:author="dar07282020" w:date="2020-07-28T14:29:00Z">
            <w:trPr>
              <w:gridAfter w:val="1"/>
              <w:wAfter w:w="331" w:type="dxa"/>
            </w:trPr>
          </w:trPrChange>
        </w:trPr>
        <w:tc>
          <w:tcPr>
            <w:tcW w:w="2970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193" w:author="dar07282020" w:date="2020-07-28T14:29:00Z">
              <w:tcPr>
                <w:tcW w:w="3168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B2406E" w:rsidRDefault="00B2406E" w:rsidP="00DE48C8">
            <w:pPr>
              <w:adjustRightInd w:val="0"/>
              <w:ind w:right="144"/>
              <w:rPr>
                <w:ins w:id="194" w:author="dar07282020" w:date="2020-07-28T14:25:00Z"/>
                <w:sz w:val="24"/>
                <w:szCs w:val="24"/>
              </w:rPr>
            </w:pPr>
            <w:ins w:id="195" w:author="dar07282020" w:date="2020-07-28T14:25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565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96" w:author="dar07282020" w:date="2020-07-28T14:29:00Z">
              <w:tcPr>
                <w:tcW w:w="136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B2406E" w:rsidRDefault="00B2406E" w:rsidP="00DE48C8">
            <w:pPr>
              <w:adjustRightInd w:val="0"/>
              <w:ind w:right="144"/>
              <w:rPr>
                <w:ins w:id="197" w:author="dar07282020" w:date="2020-07-28T14:25:00Z"/>
                <w:sz w:val="24"/>
                <w:szCs w:val="24"/>
              </w:rPr>
            </w:pPr>
            <w:ins w:id="198" w:author="dar07282020" w:date="2020-07-28T14:30:00Z">
              <w:r w:rsidRPr="002158B8">
                <w:rPr>
                  <w:color w:val="FF0000"/>
                  <w:szCs w:val="24"/>
                  <w:u w:val="single"/>
                </w:rPr>
                <w:t>151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tcPrChange w:id="199" w:author="dar07282020" w:date="2020-07-28T14:29:00Z">
              <w:tcPr>
                <w:tcW w:w="144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B2406E" w:rsidRDefault="00B2406E" w:rsidP="00DE48C8">
            <w:pPr>
              <w:adjustRightInd w:val="0"/>
              <w:ind w:right="144"/>
              <w:rPr>
                <w:ins w:id="200" w:author="dar07282020" w:date="2020-07-28T14:25:00Z"/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  <w:tcPrChange w:id="201" w:author="dar07282020" w:date="2020-07-28T14:29:00Z">
              <w:tcPr>
                <w:tcW w:w="4823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B2406E" w:rsidRDefault="00B2406E" w:rsidP="00DE48C8">
            <w:pPr>
              <w:adjustRightInd w:val="0"/>
              <w:ind w:right="144"/>
              <w:rPr>
                <w:ins w:id="202" w:author="dar07282020" w:date="2020-07-28T14:25:00Z"/>
                <w:sz w:val="24"/>
                <w:szCs w:val="24"/>
              </w:rPr>
            </w:pPr>
            <w:ins w:id="203" w:author="dar07282020" w:date="2020-07-28T14:30:00Z">
              <w:r w:rsidRPr="002158B8">
                <w:rPr>
                  <w:color w:val="FF0000"/>
                  <w:szCs w:val="24"/>
                  <w:u w:val="single"/>
                </w:rPr>
                <w:t>Service Period End</w:t>
              </w:r>
            </w:ins>
          </w:p>
        </w:tc>
      </w:tr>
      <w:tr w:rsidR="00B2406E" w:rsidTr="00D10B36">
        <w:trPr>
          <w:gridAfter w:val="2"/>
          <w:wAfter w:w="474" w:type="dxa"/>
          <w:ins w:id="204" w:author="dar07282020" w:date="2020-07-28T14:25:00Z"/>
          <w:trPrChange w:id="205" w:author="dar07282020" w:date="2020-07-28T14:29:00Z">
            <w:trPr>
              <w:gridAfter w:val="2"/>
              <w:wAfter w:w="473" w:type="dxa"/>
            </w:trPr>
          </w:trPrChange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206" w:author="dar07282020" w:date="2020-07-28T14:29:00Z">
              <w:tcPr>
                <w:tcW w:w="4680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B2406E" w:rsidRDefault="00B2406E" w:rsidP="00DE48C8">
            <w:pPr>
              <w:adjustRightInd w:val="0"/>
              <w:ind w:right="144"/>
              <w:rPr>
                <w:ins w:id="207" w:author="dar07282020" w:date="2020-07-28T14:25:00Z"/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  <w:tcPrChange w:id="208" w:author="dar07282020" w:date="2020-07-28T14:29:00Z">
              <w:tcPr>
                <w:tcW w:w="4680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  <w:shd w:val="pct20" w:color="auto" w:fill="auto"/>
              </w:tcPr>
            </w:tcPrChange>
          </w:tcPr>
          <w:p w:rsidR="00B2406E" w:rsidRDefault="00B2406E" w:rsidP="00DE48C8">
            <w:pPr>
              <w:adjustRightInd w:val="0"/>
              <w:ind w:right="144"/>
              <w:rPr>
                <w:ins w:id="209" w:author="dar07282020" w:date="2020-07-28T14:25:00Z"/>
                <w:sz w:val="24"/>
                <w:szCs w:val="24"/>
              </w:rPr>
            </w:pPr>
          </w:p>
        </w:tc>
      </w:tr>
      <w:tr w:rsidR="00B2406E" w:rsidTr="00D10B36">
        <w:trPr>
          <w:ins w:id="210" w:author="dar07282020" w:date="2020-07-28T14:25:00Z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tcPrChange w:id="211" w:author="dar07282020" w:date="2020-07-28T14:29:00Z">
              <w:tcPr>
                <w:tcW w:w="100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B2406E" w:rsidRDefault="00B2406E" w:rsidP="00DE48C8">
            <w:pPr>
              <w:adjustRightInd w:val="0"/>
              <w:ind w:right="144"/>
              <w:rPr>
                <w:ins w:id="212" w:author="dar07282020" w:date="2020-07-28T14:25:00Z"/>
                <w:sz w:val="24"/>
                <w:szCs w:val="24"/>
              </w:rPr>
            </w:pPr>
            <w:ins w:id="213" w:author="dar07282020" w:date="2020-07-28T14:25:00Z">
              <w:r>
                <w:rPr>
                  <w:b/>
                  <w:szCs w:val="24"/>
                </w:rPr>
                <w:t>Must Use</w:t>
              </w:r>
            </w:ins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PrChange w:id="214" w:author="dar07282020" w:date="2020-07-28T14:29:00Z">
              <w:tcPr>
                <w:tcW w:w="108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B2406E" w:rsidRDefault="00B2406E" w:rsidP="00DE48C8">
            <w:pPr>
              <w:adjustRightInd w:val="0"/>
              <w:ind w:right="144"/>
              <w:jc w:val="center"/>
              <w:rPr>
                <w:ins w:id="215" w:author="dar07282020" w:date="2020-07-28T14:25:00Z"/>
                <w:sz w:val="24"/>
                <w:szCs w:val="24"/>
              </w:rPr>
            </w:pPr>
            <w:ins w:id="216" w:author="dar07282020" w:date="2020-07-28T14:25:00Z">
              <w:r>
                <w:rPr>
                  <w:b/>
                  <w:szCs w:val="24"/>
                </w:rPr>
                <w:t>DTM02</w:t>
              </w:r>
            </w:ins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17" w:author="dar07282020" w:date="2020-07-28T14:29:00Z">
              <w:tcPr>
                <w:tcW w:w="89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B2406E" w:rsidRDefault="00B2406E" w:rsidP="00DE48C8">
            <w:pPr>
              <w:adjustRightInd w:val="0"/>
              <w:ind w:right="144"/>
              <w:jc w:val="center"/>
              <w:rPr>
                <w:ins w:id="218" w:author="dar07282020" w:date="2020-07-28T14:25:00Z"/>
                <w:sz w:val="24"/>
                <w:szCs w:val="24"/>
              </w:rPr>
            </w:pPr>
            <w:ins w:id="219" w:author="dar07282020" w:date="2020-07-28T14:25:00Z">
              <w:r>
                <w:rPr>
                  <w:b/>
                  <w:szCs w:val="24"/>
                </w:rPr>
                <w:t>373</w:t>
              </w:r>
            </w:ins>
          </w:p>
        </w:tc>
        <w:tc>
          <w:tcPr>
            <w:tcW w:w="4968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220" w:author="dar07282020" w:date="2020-07-28T14:29:00Z">
              <w:tcPr>
                <w:tcW w:w="4968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B2406E" w:rsidRDefault="00B2406E" w:rsidP="00DE48C8">
            <w:pPr>
              <w:adjustRightInd w:val="0"/>
              <w:ind w:right="144"/>
              <w:rPr>
                <w:ins w:id="221" w:author="dar07282020" w:date="2020-07-28T14:25:00Z"/>
                <w:sz w:val="24"/>
                <w:szCs w:val="24"/>
              </w:rPr>
            </w:pPr>
            <w:ins w:id="222" w:author="dar07282020" w:date="2020-07-28T14:25:00Z">
              <w:r>
                <w:rPr>
                  <w:b/>
                  <w:szCs w:val="24"/>
                </w:rPr>
                <w:t>Date</w:t>
              </w:r>
            </w:ins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PrChange w:id="223" w:author="dar07282020" w:date="2020-07-28T14:29:00Z"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B2406E" w:rsidRDefault="00B2406E" w:rsidP="00DE48C8">
            <w:pPr>
              <w:adjustRightInd w:val="0"/>
              <w:ind w:right="144"/>
              <w:jc w:val="center"/>
              <w:rPr>
                <w:ins w:id="224" w:author="dar07282020" w:date="2020-07-28T14:25:00Z"/>
                <w:sz w:val="24"/>
                <w:szCs w:val="24"/>
              </w:rPr>
            </w:pPr>
            <w:ins w:id="225" w:author="dar07282020" w:date="2020-07-28T14:25:00Z">
              <w:r>
                <w:rPr>
                  <w:b/>
                  <w:szCs w:val="24"/>
                </w:rPr>
                <w:t>X</w:t>
              </w:r>
            </w:ins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226" w:author="dar07282020" w:date="2020-07-28T14:29:00Z">
              <w:tcPr>
                <w:tcW w:w="14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B2406E" w:rsidRDefault="00B2406E" w:rsidP="00DE48C8">
            <w:pPr>
              <w:adjustRightInd w:val="0"/>
              <w:ind w:right="144"/>
              <w:jc w:val="center"/>
              <w:rPr>
                <w:ins w:id="227" w:author="dar07282020" w:date="2020-07-28T14:25:00Z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228" w:author="dar07282020" w:date="2020-07-28T14:29:00Z">
              <w:tcPr>
                <w:tcW w:w="144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B2406E" w:rsidRDefault="00B2406E" w:rsidP="00DE48C8">
            <w:pPr>
              <w:adjustRightInd w:val="0"/>
              <w:ind w:right="144"/>
              <w:rPr>
                <w:ins w:id="229" w:author="dar07282020" w:date="2020-07-28T14:25:00Z"/>
                <w:sz w:val="24"/>
                <w:szCs w:val="24"/>
              </w:rPr>
            </w:pPr>
            <w:ins w:id="230" w:author="dar07282020" w:date="2020-07-28T14:25:00Z">
              <w:r>
                <w:rPr>
                  <w:b/>
                  <w:szCs w:val="24"/>
                </w:rPr>
                <w:t>DT 8/8</w:t>
              </w:r>
            </w:ins>
          </w:p>
        </w:tc>
      </w:tr>
      <w:tr w:rsidR="00B2406E" w:rsidTr="00D10B36">
        <w:trPr>
          <w:gridAfter w:val="1"/>
          <w:wAfter w:w="331" w:type="dxa"/>
          <w:ins w:id="231" w:author="dar07282020" w:date="2020-07-28T14:25:00Z"/>
          <w:trPrChange w:id="232" w:author="dar07282020" w:date="2020-07-28T14:29:00Z">
            <w:trPr>
              <w:gridAfter w:val="1"/>
              <w:wAfter w:w="330" w:type="dxa"/>
            </w:trPr>
          </w:trPrChange>
        </w:trPr>
        <w:tc>
          <w:tcPr>
            <w:tcW w:w="2980" w:type="dxa"/>
            <w:gridSpan w:val="4"/>
            <w:tcBorders>
              <w:top w:val="nil"/>
              <w:left w:val="nil"/>
              <w:bottom w:val="nil"/>
              <w:right w:val="nil"/>
            </w:tcBorders>
            <w:tcPrChange w:id="233" w:author="dar07282020" w:date="2020-07-28T14:29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B2406E" w:rsidRDefault="00B2406E" w:rsidP="00DE48C8">
            <w:pPr>
              <w:adjustRightInd w:val="0"/>
              <w:ind w:right="144"/>
              <w:rPr>
                <w:ins w:id="234" w:author="dar07282020" w:date="2020-07-28T14:25:00Z"/>
                <w:sz w:val="24"/>
                <w:szCs w:val="24"/>
              </w:rPr>
            </w:pPr>
          </w:p>
        </w:tc>
        <w:tc>
          <w:tcPr>
            <w:tcW w:w="6529" w:type="dxa"/>
            <w:gridSpan w:val="7"/>
            <w:tcBorders>
              <w:top w:val="nil"/>
              <w:left w:val="nil"/>
              <w:bottom w:val="nil"/>
              <w:right w:val="nil"/>
            </w:tcBorders>
            <w:tcPrChange w:id="235" w:author="dar07282020" w:date="2020-07-28T14:29:00Z">
              <w:tcPr>
                <w:tcW w:w="6523" w:type="dxa"/>
                <w:gridSpan w:val="8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B2406E" w:rsidRDefault="00B2406E" w:rsidP="00DE48C8">
            <w:pPr>
              <w:adjustRightInd w:val="0"/>
              <w:ind w:right="144"/>
              <w:rPr>
                <w:ins w:id="236" w:author="dar07282020" w:date="2020-07-28T14:25:00Z"/>
                <w:sz w:val="24"/>
                <w:szCs w:val="24"/>
              </w:rPr>
            </w:pPr>
            <w:ins w:id="237" w:author="dar07282020" w:date="2020-07-28T14:25:00Z">
              <w:r>
                <w:rPr>
                  <w:szCs w:val="24"/>
                </w:rPr>
                <w:t>Date expressed as CCYYMMDD</w:t>
              </w:r>
            </w:ins>
          </w:p>
        </w:tc>
      </w:tr>
    </w:tbl>
    <w:p w:rsidR="00D10B36" w:rsidRDefault="00D10B36"/>
    <w:p w:rsidR="002158B8" w:rsidRDefault="002158B8"/>
    <w:p w:rsidR="002158B8" w:rsidRDefault="002158B8"/>
    <w:p w:rsidR="002158B8" w:rsidRPr="002158B8" w:rsidDel="00B2406E" w:rsidRDefault="002158B8" w:rsidP="002158B8">
      <w:pPr>
        <w:tabs>
          <w:tab w:val="right" w:pos="1800"/>
          <w:tab w:val="left" w:pos="2160"/>
        </w:tabs>
        <w:adjustRightInd w:val="0"/>
        <w:ind w:left="2160" w:hanging="2160"/>
        <w:rPr>
          <w:del w:id="238" w:author="dar07282020" w:date="2020-07-28T14:31:00Z"/>
          <w:b/>
          <w:color w:val="FF0000"/>
          <w:szCs w:val="24"/>
          <w:u w:val="single"/>
        </w:rPr>
      </w:pPr>
      <w:del w:id="239" w:author="dar07282020" w:date="2020-07-28T14:31:00Z">
        <w:r w:rsidRPr="002158B8" w:rsidDel="00B2406E">
          <w:rPr>
            <w:b/>
            <w:color w:val="FF0000"/>
            <w:szCs w:val="24"/>
            <w:u w:val="single"/>
          </w:rPr>
          <w:delText>Segment:</w:delText>
        </w:r>
        <w:r w:rsidRPr="002158B8" w:rsidDel="00B2406E">
          <w:rPr>
            <w:b/>
            <w:color w:val="FF0000"/>
            <w:szCs w:val="24"/>
            <w:u w:val="single"/>
          </w:rPr>
          <w:tab/>
        </w:r>
        <w:r w:rsidRPr="002158B8" w:rsidDel="00B2406E">
          <w:rPr>
            <w:b/>
            <w:color w:val="FF0000"/>
            <w:sz w:val="40"/>
            <w:szCs w:val="24"/>
            <w:u w:val="single"/>
          </w:rPr>
          <w:delText xml:space="preserve">DTM </w:delText>
        </w:r>
        <w:r w:rsidRPr="002158B8" w:rsidDel="00B2406E">
          <w:rPr>
            <w:b/>
            <w:color w:val="FF0000"/>
            <w:szCs w:val="24"/>
            <w:u w:val="single"/>
          </w:rPr>
          <w:delText>Date/Time Reference (</w:delText>
        </w:r>
        <w:r w:rsidR="00A85BE6" w:rsidDel="00B2406E">
          <w:rPr>
            <w:b/>
            <w:color w:val="FF0000"/>
            <w:szCs w:val="24"/>
            <w:u w:val="single"/>
          </w:rPr>
          <w:delText>CSA Start Date</w:delText>
        </w:r>
        <w:r w:rsidRPr="002158B8" w:rsidDel="00B2406E">
          <w:rPr>
            <w:b/>
            <w:color w:val="FF0000"/>
            <w:szCs w:val="24"/>
            <w:u w:val="single"/>
          </w:rPr>
          <w:delText>)</w:delText>
        </w:r>
      </w:del>
    </w:p>
    <w:p w:rsidR="002158B8" w:rsidRPr="002158B8" w:rsidDel="00B2406E" w:rsidRDefault="002158B8" w:rsidP="002158B8">
      <w:pPr>
        <w:tabs>
          <w:tab w:val="right" w:pos="1800"/>
          <w:tab w:val="left" w:pos="2160"/>
        </w:tabs>
        <w:adjustRightInd w:val="0"/>
        <w:ind w:left="2160" w:hanging="2160"/>
        <w:rPr>
          <w:del w:id="240" w:author="dar07282020" w:date="2020-07-28T14:31:00Z"/>
          <w:color w:val="FF0000"/>
          <w:szCs w:val="24"/>
          <w:u w:val="single"/>
        </w:rPr>
      </w:pPr>
      <w:del w:id="241" w:author="dar07282020" w:date="2020-07-28T14:31:00Z">
        <w:r w:rsidRPr="002158B8" w:rsidDel="00B2406E">
          <w:rPr>
            <w:b/>
            <w:color w:val="FF0000"/>
            <w:szCs w:val="24"/>
            <w:u w:val="single"/>
          </w:rPr>
          <w:tab/>
          <w:delText>Position:</w:delText>
        </w:r>
        <w:r w:rsidRPr="002158B8" w:rsidDel="00B2406E">
          <w:rPr>
            <w:b/>
            <w:color w:val="FF0000"/>
            <w:szCs w:val="24"/>
            <w:u w:val="single"/>
          </w:rPr>
          <w:tab/>
        </w:r>
        <w:r w:rsidRPr="002158B8" w:rsidDel="00B2406E">
          <w:rPr>
            <w:color w:val="FF0000"/>
            <w:szCs w:val="24"/>
            <w:u w:val="single"/>
          </w:rPr>
          <w:delText>210</w:delText>
        </w:r>
      </w:del>
    </w:p>
    <w:p w:rsidR="002158B8" w:rsidRPr="002158B8" w:rsidDel="00B2406E" w:rsidRDefault="002158B8" w:rsidP="002158B8">
      <w:pPr>
        <w:tabs>
          <w:tab w:val="right" w:pos="1800"/>
          <w:tab w:val="left" w:pos="2160"/>
        </w:tabs>
        <w:adjustRightInd w:val="0"/>
        <w:ind w:left="2160" w:hanging="2160"/>
        <w:rPr>
          <w:del w:id="242" w:author="dar07282020" w:date="2020-07-28T14:31:00Z"/>
          <w:color w:val="FF0000"/>
          <w:szCs w:val="24"/>
          <w:u w:val="single"/>
        </w:rPr>
      </w:pPr>
      <w:del w:id="243" w:author="dar07282020" w:date="2020-07-28T14:31:00Z">
        <w:r w:rsidRPr="002158B8" w:rsidDel="00B2406E">
          <w:rPr>
            <w:color w:val="FF0000"/>
            <w:szCs w:val="24"/>
            <w:u w:val="single"/>
          </w:rPr>
          <w:tab/>
        </w:r>
        <w:r w:rsidRPr="002158B8" w:rsidDel="00B2406E">
          <w:rPr>
            <w:b/>
            <w:color w:val="FF0000"/>
            <w:szCs w:val="24"/>
            <w:u w:val="single"/>
          </w:rPr>
          <w:delText>Loop:</w:delText>
        </w:r>
        <w:r w:rsidRPr="002158B8" w:rsidDel="00B2406E">
          <w:rPr>
            <w:color w:val="FF0000"/>
            <w:szCs w:val="24"/>
            <w:u w:val="single"/>
          </w:rPr>
          <w:tab/>
          <w:delText>QTY        Optional</w:delText>
        </w:r>
      </w:del>
    </w:p>
    <w:p w:rsidR="002158B8" w:rsidRPr="002158B8" w:rsidDel="00B2406E" w:rsidRDefault="002158B8" w:rsidP="002158B8">
      <w:pPr>
        <w:tabs>
          <w:tab w:val="right" w:pos="1800"/>
          <w:tab w:val="left" w:pos="2160"/>
        </w:tabs>
        <w:adjustRightInd w:val="0"/>
        <w:ind w:left="2160" w:hanging="2160"/>
        <w:rPr>
          <w:del w:id="244" w:author="dar07282020" w:date="2020-07-28T14:31:00Z"/>
          <w:color w:val="FF0000"/>
          <w:szCs w:val="24"/>
          <w:u w:val="single"/>
        </w:rPr>
      </w:pPr>
      <w:del w:id="245" w:author="dar07282020" w:date="2020-07-28T14:31:00Z">
        <w:r w:rsidRPr="002158B8" w:rsidDel="00B2406E">
          <w:rPr>
            <w:color w:val="FF0000"/>
            <w:szCs w:val="24"/>
            <w:u w:val="single"/>
          </w:rPr>
          <w:tab/>
        </w:r>
        <w:r w:rsidRPr="002158B8" w:rsidDel="00B2406E">
          <w:rPr>
            <w:b/>
            <w:color w:val="FF0000"/>
            <w:szCs w:val="24"/>
            <w:u w:val="single"/>
          </w:rPr>
          <w:delText>Level:</w:delText>
        </w:r>
        <w:r w:rsidRPr="002158B8" w:rsidDel="00B2406E">
          <w:rPr>
            <w:color w:val="FF0000"/>
            <w:szCs w:val="24"/>
            <w:u w:val="single"/>
          </w:rPr>
          <w:tab/>
          <w:delText>Detail</w:delText>
        </w:r>
      </w:del>
    </w:p>
    <w:p w:rsidR="002158B8" w:rsidRPr="002158B8" w:rsidDel="00B2406E" w:rsidRDefault="002158B8" w:rsidP="002158B8">
      <w:pPr>
        <w:tabs>
          <w:tab w:val="right" w:pos="1800"/>
          <w:tab w:val="left" w:pos="2160"/>
        </w:tabs>
        <w:adjustRightInd w:val="0"/>
        <w:ind w:left="2160" w:hanging="2160"/>
        <w:rPr>
          <w:del w:id="246" w:author="dar07282020" w:date="2020-07-28T14:31:00Z"/>
          <w:color w:val="FF0000"/>
          <w:szCs w:val="24"/>
          <w:u w:val="single"/>
        </w:rPr>
      </w:pPr>
      <w:del w:id="247" w:author="dar07282020" w:date="2020-07-28T14:31:00Z">
        <w:r w:rsidRPr="002158B8" w:rsidDel="00B2406E">
          <w:rPr>
            <w:color w:val="FF0000"/>
            <w:szCs w:val="24"/>
            <w:u w:val="single"/>
          </w:rPr>
          <w:tab/>
        </w:r>
        <w:r w:rsidRPr="002158B8" w:rsidDel="00B2406E">
          <w:rPr>
            <w:b/>
            <w:color w:val="FF0000"/>
            <w:szCs w:val="24"/>
            <w:u w:val="single"/>
          </w:rPr>
          <w:delText>Usage:</w:delText>
        </w:r>
        <w:r w:rsidRPr="002158B8" w:rsidDel="00B2406E">
          <w:rPr>
            <w:color w:val="FF0000"/>
            <w:szCs w:val="24"/>
            <w:u w:val="single"/>
          </w:rPr>
          <w:tab/>
          <w:delText>Optional</w:delText>
        </w:r>
      </w:del>
    </w:p>
    <w:p w:rsidR="002158B8" w:rsidRPr="002158B8" w:rsidDel="00B2406E" w:rsidRDefault="002158B8" w:rsidP="002158B8">
      <w:pPr>
        <w:tabs>
          <w:tab w:val="right" w:pos="1800"/>
          <w:tab w:val="left" w:pos="2160"/>
        </w:tabs>
        <w:adjustRightInd w:val="0"/>
        <w:ind w:left="2160" w:hanging="2160"/>
        <w:rPr>
          <w:del w:id="248" w:author="dar07282020" w:date="2020-07-28T14:31:00Z"/>
          <w:color w:val="FF0000"/>
          <w:szCs w:val="24"/>
          <w:u w:val="single"/>
        </w:rPr>
      </w:pPr>
      <w:del w:id="249" w:author="dar07282020" w:date="2020-07-28T14:31:00Z">
        <w:r w:rsidRPr="002158B8" w:rsidDel="00B2406E">
          <w:rPr>
            <w:color w:val="FF0000"/>
            <w:szCs w:val="24"/>
            <w:u w:val="single"/>
          </w:rPr>
          <w:tab/>
        </w:r>
        <w:r w:rsidRPr="002158B8" w:rsidDel="00B2406E">
          <w:rPr>
            <w:b/>
            <w:color w:val="FF0000"/>
            <w:szCs w:val="24"/>
            <w:u w:val="single"/>
          </w:rPr>
          <w:delText>Max Use:</w:delText>
        </w:r>
        <w:r w:rsidRPr="002158B8" w:rsidDel="00B2406E">
          <w:rPr>
            <w:color w:val="FF0000"/>
            <w:szCs w:val="24"/>
            <w:u w:val="single"/>
          </w:rPr>
          <w:tab/>
          <w:delText>10</w:delText>
        </w:r>
      </w:del>
    </w:p>
    <w:p w:rsidR="002158B8" w:rsidRPr="002158B8" w:rsidDel="00B2406E" w:rsidRDefault="002158B8" w:rsidP="002158B8">
      <w:pPr>
        <w:tabs>
          <w:tab w:val="right" w:pos="1800"/>
          <w:tab w:val="left" w:pos="2160"/>
        </w:tabs>
        <w:adjustRightInd w:val="0"/>
        <w:ind w:left="2160" w:hanging="2160"/>
        <w:rPr>
          <w:del w:id="250" w:author="dar07282020" w:date="2020-07-28T14:31:00Z"/>
          <w:color w:val="FF0000"/>
          <w:szCs w:val="24"/>
          <w:u w:val="single"/>
        </w:rPr>
      </w:pPr>
      <w:del w:id="251" w:author="dar07282020" w:date="2020-07-28T14:31:00Z">
        <w:r w:rsidRPr="002158B8" w:rsidDel="00B2406E">
          <w:rPr>
            <w:color w:val="FF0000"/>
            <w:szCs w:val="24"/>
            <w:u w:val="single"/>
          </w:rPr>
          <w:tab/>
        </w:r>
        <w:r w:rsidRPr="002158B8" w:rsidDel="00B2406E">
          <w:rPr>
            <w:b/>
            <w:color w:val="FF0000"/>
            <w:szCs w:val="24"/>
            <w:u w:val="single"/>
          </w:rPr>
          <w:delText>Purpose:</w:delText>
        </w:r>
        <w:r w:rsidRPr="002158B8" w:rsidDel="00B2406E">
          <w:rPr>
            <w:color w:val="FF0000"/>
            <w:szCs w:val="24"/>
            <w:u w:val="single"/>
          </w:rPr>
          <w:tab/>
          <w:delText>To specify pertinent dates and times</w:delText>
        </w:r>
      </w:del>
    </w:p>
    <w:p w:rsidR="002158B8" w:rsidRPr="002158B8" w:rsidDel="00B2406E" w:rsidRDefault="002158B8" w:rsidP="002158B8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del w:id="252" w:author="dar07282020" w:date="2020-07-28T14:31:00Z"/>
          <w:color w:val="FF0000"/>
          <w:szCs w:val="24"/>
          <w:u w:val="single"/>
        </w:rPr>
      </w:pPr>
      <w:del w:id="253" w:author="dar07282020" w:date="2020-07-28T14:31:00Z">
        <w:r w:rsidRPr="002158B8" w:rsidDel="00B2406E">
          <w:rPr>
            <w:color w:val="FF0000"/>
            <w:szCs w:val="24"/>
            <w:u w:val="single"/>
          </w:rPr>
          <w:tab/>
        </w:r>
        <w:r w:rsidRPr="002158B8" w:rsidDel="00B2406E">
          <w:rPr>
            <w:b/>
            <w:color w:val="FF0000"/>
            <w:szCs w:val="24"/>
            <w:u w:val="single"/>
          </w:rPr>
          <w:delText>Syntax Notes:</w:delText>
        </w:r>
        <w:r w:rsidRPr="002158B8" w:rsidDel="00B2406E">
          <w:rPr>
            <w:color w:val="FF0000"/>
            <w:szCs w:val="24"/>
            <w:u w:val="single"/>
          </w:rPr>
          <w:tab/>
        </w:r>
        <w:r w:rsidRPr="002158B8" w:rsidDel="00B2406E">
          <w:rPr>
            <w:b/>
            <w:color w:val="FF0000"/>
            <w:szCs w:val="24"/>
            <w:u w:val="single"/>
          </w:rPr>
          <w:delText>1</w:delText>
        </w:r>
        <w:r w:rsidRPr="002158B8" w:rsidDel="00B2406E">
          <w:rPr>
            <w:color w:val="FF0000"/>
            <w:szCs w:val="24"/>
            <w:u w:val="single"/>
          </w:rPr>
          <w:tab/>
          <w:delText>At least one of DTM02 DTM03 or DTM05 is required.</w:delText>
        </w:r>
      </w:del>
    </w:p>
    <w:p w:rsidR="002158B8" w:rsidRPr="002158B8" w:rsidDel="00B2406E" w:rsidRDefault="002158B8" w:rsidP="002158B8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del w:id="254" w:author="dar07282020" w:date="2020-07-28T14:31:00Z"/>
          <w:color w:val="FF0000"/>
          <w:szCs w:val="24"/>
          <w:u w:val="single"/>
        </w:rPr>
      </w:pPr>
      <w:del w:id="255" w:author="dar07282020" w:date="2020-07-28T14:31:00Z">
        <w:r w:rsidRPr="002158B8" w:rsidDel="00B2406E">
          <w:rPr>
            <w:color w:val="FF0000"/>
            <w:szCs w:val="24"/>
            <w:u w:val="single"/>
          </w:rPr>
          <w:tab/>
        </w:r>
        <w:r w:rsidRPr="002158B8" w:rsidDel="00B2406E">
          <w:rPr>
            <w:color w:val="FF0000"/>
            <w:szCs w:val="24"/>
            <w:u w:val="single"/>
          </w:rPr>
          <w:tab/>
        </w:r>
        <w:r w:rsidRPr="002158B8" w:rsidDel="00B2406E">
          <w:rPr>
            <w:b/>
            <w:color w:val="FF0000"/>
            <w:szCs w:val="24"/>
            <w:u w:val="single"/>
          </w:rPr>
          <w:delText>2</w:delText>
        </w:r>
        <w:r w:rsidRPr="002158B8" w:rsidDel="00B2406E">
          <w:rPr>
            <w:color w:val="FF0000"/>
            <w:szCs w:val="24"/>
            <w:u w:val="single"/>
          </w:rPr>
          <w:tab/>
          <w:delText>If DTM04 is present, then DTM03 is required.</w:delText>
        </w:r>
      </w:del>
    </w:p>
    <w:p w:rsidR="002158B8" w:rsidRPr="002158B8" w:rsidDel="00B2406E" w:rsidRDefault="002158B8" w:rsidP="002158B8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del w:id="256" w:author="dar07282020" w:date="2020-07-28T14:31:00Z"/>
          <w:color w:val="FF0000"/>
          <w:szCs w:val="24"/>
          <w:u w:val="single"/>
        </w:rPr>
      </w:pPr>
      <w:del w:id="257" w:author="dar07282020" w:date="2020-07-28T14:31:00Z">
        <w:r w:rsidRPr="002158B8" w:rsidDel="00B2406E">
          <w:rPr>
            <w:color w:val="FF0000"/>
            <w:szCs w:val="24"/>
            <w:u w:val="single"/>
          </w:rPr>
          <w:tab/>
        </w:r>
        <w:r w:rsidRPr="002158B8" w:rsidDel="00B2406E">
          <w:rPr>
            <w:color w:val="FF0000"/>
            <w:szCs w:val="24"/>
            <w:u w:val="single"/>
          </w:rPr>
          <w:tab/>
        </w:r>
        <w:r w:rsidRPr="002158B8" w:rsidDel="00B2406E">
          <w:rPr>
            <w:b/>
            <w:color w:val="FF0000"/>
            <w:szCs w:val="24"/>
            <w:u w:val="single"/>
          </w:rPr>
          <w:delText>3</w:delText>
        </w:r>
        <w:r w:rsidRPr="002158B8" w:rsidDel="00B2406E">
          <w:rPr>
            <w:color w:val="FF0000"/>
            <w:szCs w:val="24"/>
            <w:u w:val="single"/>
          </w:rPr>
          <w:tab/>
          <w:delText>If either DTM05 or DTM06 is present, then the other is required.</w:delText>
        </w:r>
      </w:del>
    </w:p>
    <w:p w:rsidR="002158B8" w:rsidRPr="002158B8" w:rsidDel="00B2406E" w:rsidRDefault="002158B8" w:rsidP="002158B8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del w:id="258" w:author="dar07282020" w:date="2020-07-28T14:31:00Z"/>
          <w:color w:val="FF0000"/>
          <w:szCs w:val="24"/>
          <w:u w:val="single"/>
        </w:rPr>
      </w:pPr>
      <w:del w:id="259" w:author="dar07282020" w:date="2020-07-28T14:31:00Z">
        <w:r w:rsidRPr="002158B8" w:rsidDel="00B2406E">
          <w:rPr>
            <w:color w:val="FF0000"/>
            <w:szCs w:val="24"/>
            <w:u w:val="single"/>
          </w:rPr>
          <w:tab/>
        </w:r>
        <w:r w:rsidRPr="002158B8" w:rsidDel="00B2406E">
          <w:rPr>
            <w:b/>
            <w:color w:val="FF0000"/>
            <w:szCs w:val="24"/>
            <w:u w:val="single"/>
          </w:rPr>
          <w:delText>Semantic Notes:</w:delText>
        </w:r>
      </w:del>
    </w:p>
    <w:p w:rsidR="002158B8" w:rsidRPr="002158B8" w:rsidDel="00B2406E" w:rsidRDefault="002158B8" w:rsidP="002158B8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del w:id="260" w:author="dar07282020" w:date="2020-07-28T14:31:00Z"/>
          <w:color w:val="FF0000"/>
          <w:szCs w:val="24"/>
          <w:u w:val="single"/>
        </w:rPr>
      </w:pPr>
      <w:del w:id="261" w:author="dar07282020" w:date="2020-07-28T14:31:00Z">
        <w:r w:rsidRPr="002158B8" w:rsidDel="00B2406E">
          <w:rPr>
            <w:color w:val="FF0000"/>
            <w:szCs w:val="24"/>
            <w:u w:val="single"/>
          </w:rPr>
          <w:tab/>
        </w:r>
        <w:r w:rsidRPr="002158B8" w:rsidDel="00B2406E">
          <w:rPr>
            <w:b/>
            <w:color w:val="FF0000"/>
            <w:szCs w:val="24"/>
            <w:u w:val="single"/>
          </w:rPr>
          <w:delText>Comments:</w:delText>
        </w:r>
      </w:del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A85BE6" w:rsidRPr="00A85BE6" w:rsidDel="00B2406E" w:rsidTr="006E534C">
        <w:trPr>
          <w:del w:id="262" w:author="dar07282020" w:date="2020-07-28T14:31:00Z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adjustRightInd w:val="0"/>
              <w:ind w:right="144"/>
              <w:jc w:val="right"/>
              <w:rPr>
                <w:del w:id="263" w:author="dar07282020" w:date="2020-07-28T14:31:00Z"/>
                <w:color w:val="FF0000"/>
                <w:sz w:val="24"/>
                <w:szCs w:val="24"/>
                <w:u w:val="single"/>
              </w:rPr>
            </w:pPr>
            <w:del w:id="264" w:author="dar07282020" w:date="2020-07-28T14:31:00Z">
              <w:r w:rsidRPr="002158B8" w:rsidDel="00B2406E">
                <w:rPr>
                  <w:b/>
                  <w:color w:val="FF0000"/>
                  <w:szCs w:val="24"/>
                  <w:u w:val="single"/>
                </w:rPr>
                <w:delText>Notes:</w:delText>
              </w:r>
            </w:del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adjustRightInd w:val="0"/>
              <w:ind w:right="144"/>
              <w:jc w:val="right"/>
              <w:rPr>
                <w:del w:id="265" w:author="dar07282020" w:date="2020-07-28T14:31:00Z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2158B8" w:rsidRPr="002158B8" w:rsidDel="00B2406E" w:rsidRDefault="002158B8" w:rsidP="00A85BE6">
            <w:pPr>
              <w:adjustRightInd w:val="0"/>
              <w:ind w:right="144"/>
              <w:rPr>
                <w:del w:id="266" w:author="dar07282020" w:date="2020-07-28T14:31:00Z"/>
                <w:color w:val="FF0000"/>
                <w:szCs w:val="24"/>
                <w:u w:val="single"/>
              </w:rPr>
            </w:pPr>
            <w:del w:id="267" w:author="dar07282020" w:date="2020-07-28T14:31:00Z">
              <w:r w:rsidRPr="002158B8" w:rsidDel="00B2406E">
                <w:rPr>
                  <w:color w:val="FF0000"/>
                  <w:szCs w:val="24"/>
                  <w:u w:val="single"/>
                </w:rPr>
                <w:delText xml:space="preserve">The DTM*150 (Service Period Begin Date) </w:delText>
              </w:r>
            </w:del>
          </w:p>
          <w:p w:rsidR="002158B8" w:rsidRPr="002158B8" w:rsidDel="00B2406E" w:rsidRDefault="002158B8" w:rsidP="002158B8">
            <w:pPr>
              <w:adjustRightInd w:val="0"/>
              <w:ind w:right="144"/>
              <w:rPr>
                <w:del w:id="268" w:author="dar07282020" w:date="2020-07-28T14:31:00Z"/>
                <w:color w:val="FF0000"/>
                <w:szCs w:val="24"/>
                <w:u w:val="single"/>
              </w:rPr>
            </w:pPr>
          </w:p>
          <w:p w:rsidR="002158B8" w:rsidRPr="002158B8" w:rsidDel="00B2406E" w:rsidRDefault="002158B8" w:rsidP="002158B8">
            <w:pPr>
              <w:adjustRightInd w:val="0"/>
              <w:ind w:right="144"/>
              <w:rPr>
                <w:del w:id="269" w:author="dar07282020" w:date="2020-07-28T14:31:00Z"/>
                <w:color w:val="FF0000"/>
                <w:szCs w:val="24"/>
                <w:u w:val="single"/>
              </w:rPr>
            </w:pPr>
            <w:del w:id="270" w:author="dar07282020" w:date="2020-07-28T14:31:00Z">
              <w:r w:rsidRPr="002158B8" w:rsidDel="00B2406E">
                <w:rPr>
                  <w:color w:val="FF0000"/>
                  <w:szCs w:val="24"/>
                  <w:u w:val="single"/>
                </w:rPr>
                <w:delText>Required</w:delText>
              </w:r>
            </w:del>
          </w:p>
          <w:p w:rsidR="002158B8" w:rsidRPr="002158B8" w:rsidDel="00B2406E" w:rsidRDefault="002158B8" w:rsidP="002158B8">
            <w:pPr>
              <w:adjustRightInd w:val="0"/>
              <w:ind w:right="144"/>
              <w:rPr>
                <w:del w:id="271" w:author="dar07282020" w:date="2020-07-28T14:31:00Z"/>
                <w:color w:val="FF0000"/>
                <w:sz w:val="24"/>
                <w:szCs w:val="24"/>
                <w:u w:val="single"/>
              </w:rPr>
            </w:pPr>
          </w:p>
        </w:tc>
      </w:tr>
      <w:tr w:rsidR="00A85BE6" w:rsidRPr="00A85BE6" w:rsidDel="00B2406E" w:rsidTr="006E534C">
        <w:trPr>
          <w:del w:id="272" w:author="dar07282020" w:date="2020-07-28T14:31:00Z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adjustRightInd w:val="0"/>
              <w:ind w:right="144"/>
              <w:rPr>
                <w:del w:id="273" w:author="dar07282020" w:date="2020-07-28T14:31:00Z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adjustRightInd w:val="0"/>
              <w:ind w:right="144"/>
              <w:rPr>
                <w:del w:id="274" w:author="dar07282020" w:date="2020-07-28T14:31:00Z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2158B8" w:rsidRPr="002158B8" w:rsidDel="00B2406E" w:rsidRDefault="002158B8" w:rsidP="002158B8">
            <w:pPr>
              <w:adjustRightInd w:val="0"/>
              <w:ind w:right="144"/>
              <w:rPr>
                <w:del w:id="275" w:author="dar07282020" w:date="2020-07-28T14:31:00Z"/>
                <w:color w:val="FF0000"/>
                <w:sz w:val="24"/>
                <w:szCs w:val="24"/>
                <w:u w:val="single"/>
              </w:rPr>
            </w:pPr>
            <w:del w:id="276" w:author="dar07282020" w:date="2020-07-28T14:31:00Z">
              <w:r w:rsidRPr="002158B8" w:rsidDel="00B2406E">
                <w:rPr>
                  <w:color w:val="FF0000"/>
                  <w:szCs w:val="24"/>
                  <w:u w:val="single"/>
                </w:rPr>
                <w:delText>DTM~150~20</w:delText>
              </w:r>
              <w:r w:rsidR="00A85BE6" w:rsidDel="00B2406E">
                <w:rPr>
                  <w:color w:val="FF0000"/>
                  <w:szCs w:val="24"/>
                  <w:u w:val="single"/>
                </w:rPr>
                <w:delText>200824</w:delText>
              </w:r>
            </w:del>
          </w:p>
        </w:tc>
      </w:tr>
    </w:tbl>
    <w:p w:rsidR="002158B8" w:rsidRPr="002158B8" w:rsidDel="00B2406E" w:rsidRDefault="002158B8" w:rsidP="002158B8">
      <w:pPr>
        <w:adjustRightInd w:val="0"/>
        <w:rPr>
          <w:del w:id="277" w:author="dar07282020" w:date="2020-07-28T14:31:00Z"/>
          <w:color w:val="FF0000"/>
          <w:szCs w:val="24"/>
          <w:u w:val="single"/>
        </w:rPr>
      </w:pPr>
    </w:p>
    <w:p w:rsidR="002158B8" w:rsidRPr="002158B8" w:rsidDel="00B2406E" w:rsidRDefault="002158B8" w:rsidP="002158B8">
      <w:pPr>
        <w:adjustRightInd w:val="0"/>
        <w:jc w:val="center"/>
        <w:rPr>
          <w:del w:id="278" w:author="dar07282020" w:date="2020-07-28T14:31:00Z"/>
          <w:b/>
          <w:color w:val="FF0000"/>
          <w:szCs w:val="24"/>
          <w:u w:val="single"/>
        </w:rPr>
      </w:pPr>
      <w:del w:id="279" w:author="dar07282020" w:date="2020-07-28T14:31:00Z">
        <w:r w:rsidRPr="002158B8" w:rsidDel="00B2406E">
          <w:rPr>
            <w:b/>
            <w:color w:val="FF0000"/>
            <w:szCs w:val="24"/>
            <w:u w:val="single"/>
          </w:rPr>
          <w:delText>Data Element Summary</w:delText>
        </w:r>
      </w:del>
    </w:p>
    <w:p w:rsidR="002158B8" w:rsidRPr="002158B8" w:rsidDel="00B2406E" w:rsidRDefault="002158B8" w:rsidP="002158B8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djustRightInd w:val="0"/>
        <w:rPr>
          <w:del w:id="280" w:author="dar07282020" w:date="2020-07-28T14:31:00Z"/>
          <w:b/>
          <w:color w:val="FF0000"/>
          <w:szCs w:val="24"/>
          <w:u w:val="single"/>
        </w:rPr>
      </w:pPr>
      <w:del w:id="281" w:author="dar07282020" w:date="2020-07-28T14:31:00Z">
        <w:r w:rsidRPr="002158B8" w:rsidDel="00B2406E">
          <w:rPr>
            <w:b/>
            <w:color w:val="FF0000"/>
            <w:szCs w:val="24"/>
            <w:u w:val="single"/>
          </w:rPr>
          <w:tab/>
          <w:delText>Ref.</w:delText>
        </w:r>
        <w:r w:rsidRPr="002158B8" w:rsidDel="00B2406E">
          <w:rPr>
            <w:b/>
            <w:color w:val="FF0000"/>
            <w:szCs w:val="24"/>
            <w:u w:val="single"/>
          </w:rPr>
          <w:tab/>
          <w:delText>Data</w:delText>
        </w:r>
        <w:r w:rsidRPr="002158B8" w:rsidDel="00B2406E">
          <w:rPr>
            <w:b/>
            <w:color w:val="FF0000"/>
            <w:szCs w:val="24"/>
            <w:u w:val="single"/>
          </w:rPr>
          <w:tab/>
        </w:r>
      </w:del>
    </w:p>
    <w:p w:rsidR="002158B8" w:rsidRPr="002158B8" w:rsidDel="00B2406E" w:rsidRDefault="002158B8" w:rsidP="002158B8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djustRightInd w:val="0"/>
        <w:rPr>
          <w:del w:id="282" w:author="dar07282020" w:date="2020-07-28T14:31:00Z"/>
          <w:color w:val="FF0000"/>
          <w:szCs w:val="24"/>
          <w:u w:val="single"/>
        </w:rPr>
      </w:pPr>
      <w:del w:id="283" w:author="dar07282020" w:date="2020-07-28T14:31:00Z">
        <w:r w:rsidRPr="002158B8" w:rsidDel="00B2406E">
          <w:rPr>
            <w:b/>
            <w:color w:val="FF0000"/>
            <w:szCs w:val="24"/>
            <w:u w:val="single"/>
          </w:rPr>
          <w:tab/>
          <w:delText>Des.</w:delText>
        </w:r>
        <w:r w:rsidRPr="002158B8" w:rsidDel="00B2406E">
          <w:rPr>
            <w:b/>
            <w:color w:val="FF0000"/>
            <w:szCs w:val="24"/>
            <w:u w:val="single"/>
          </w:rPr>
          <w:tab/>
          <w:delText>Element</w:delText>
        </w:r>
        <w:r w:rsidRPr="002158B8" w:rsidDel="00B2406E">
          <w:rPr>
            <w:b/>
            <w:color w:val="FF0000"/>
            <w:szCs w:val="24"/>
            <w:u w:val="single"/>
          </w:rPr>
          <w:tab/>
          <w:delText>Name</w:delText>
        </w:r>
        <w:r w:rsidRPr="002158B8" w:rsidDel="00B2406E">
          <w:rPr>
            <w:b/>
            <w:color w:val="FF0000"/>
            <w:szCs w:val="24"/>
            <w:u w:val="single"/>
          </w:rPr>
          <w:tab/>
          <w:delText>Attributes</w:delText>
        </w:r>
      </w:del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367"/>
        <w:gridCol w:w="144"/>
        <w:gridCol w:w="3269"/>
        <w:gridCol w:w="432"/>
        <w:gridCol w:w="20"/>
        <w:gridCol w:w="1109"/>
        <w:gridCol w:w="331"/>
      </w:tblGrid>
      <w:tr w:rsidR="00A85BE6" w:rsidRPr="00A85BE6" w:rsidDel="00B2406E" w:rsidTr="006E534C">
        <w:trPr>
          <w:del w:id="284" w:author="dar07282020" w:date="2020-07-28T14:31:00Z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tabs>
                <w:tab w:val="center" w:pos="1440"/>
                <w:tab w:val="center" w:pos="2448"/>
                <w:tab w:val="left" w:pos="2988"/>
                <w:tab w:val="left" w:pos="7956"/>
                <w:tab w:val="left" w:pos="9432"/>
                <w:tab w:val="left" w:pos="10080"/>
              </w:tabs>
              <w:adjustRightInd w:val="0"/>
              <w:ind w:right="144"/>
              <w:rPr>
                <w:del w:id="285" w:author="dar07282020" w:date="2020-07-28T14:31:00Z"/>
                <w:color w:val="FF0000"/>
                <w:sz w:val="24"/>
                <w:szCs w:val="24"/>
                <w:u w:val="single"/>
              </w:rPr>
            </w:pPr>
            <w:del w:id="286" w:author="dar07282020" w:date="2020-07-28T14:31:00Z">
              <w:r w:rsidRPr="002158B8" w:rsidDel="00B2406E">
                <w:rPr>
                  <w:b/>
                  <w:color w:val="FF0000"/>
                  <w:szCs w:val="24"/>
                  <w:u w:val="single"/>
                </w:rPr>
                <w:delText>Must Use</w:delText>
              </w:r>
            </w:del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adjustRightInd w:val="0"/>
              <w:ind w:right="144"/>
              <w:jc w:val="center"/>
              <w:rPr>
                <w:del w:id="287" w:author="dar07282020" w:date="2020-07-28T14:31:00Z"/>
                <w:color w:val="FF0000"/>
                <w:sz w:val="24"/>
                <w:szCs w:val="24"/>
                <w:u w:val="single"/>
              </w:rPr>
            </w:pPr>
            <w:del w:id="288" w:author="dar07282020" w:date="2020-07-28T14:31:00Z">
              <w:r w:rsidRPr="002158B8" w:rsidDel="00B2406E">
                <w:rPr>
                  <w:b/>
                  <w:color w:val="FF0000"/>
                  <w:szCs w:val="24"/>
                  <w:u w:val="single"/>
                </w:rPr>
                <w:delText>DTM01</w:delText>
              </w:r>
            </w:del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adjustRightInd w:val="0"/>
              <w:ind w:right="144"/>
              <w:jc w:val="center"/>
              <w:rPr>
                <w:del w:id="289" w:author="dar07282020" w:date="2020-07-28T14:31:00Z"/>
                <w:color w:val="FF0000"/>
                <w:sz w:val="24"/>
                <w:szCs w:val="24"/>
                <w:u w:val="single"/>
              </w:rPr>
            </w:pPr>
            <w:del w:id="290" w:author="dar07282020" w:date="2020-07-28T14:31:00Z">
              <w:r w:rsidRPr="002158B8" w:rsidDel="00B2406E">
                <w:rPr>
                  <w:b/>
                  <w:color w:val="FF0000"/>
                  <w:szCs w:val="24"/>
                  <w:u w:val="single"/>
                </w:rPr>
                <w:delText>374</w:delText>
              </w:r>
            </w:del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adjustRightInd w:val="0"/>
              <w:ind w:right="144"/>
              <w:rPr>
                <w:del w:id="291" w:author="dar07282020" w:date="2020-07-28T14:31:00Z"/>
                <w:color w:val="FF0000"/>
                <w:sz w:val="24"/>
                <w:szCs w:val="24"/>
                <w:u w:val="single"/>
              </w:rPr>
            </w:pPr>
            <w:del w:id="292" w:author="dar07282020" w:date="2020-07-28T14:31:00Z">
              <w:r w:rsidRPr="002158B8" w:rsidDel="00B2406E">
                <w:rPr>
                  <w:b/>
                  <w:color w:val="FF0000"/>
                  <w:szCs w:val="24"/>
                  <w:u w:val="single"/>
                </w:rPr>
                <w:delText>Date/Time Qualifier</w:delText>
              </w:r>
            </w:del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adjustRightInd w:val="0"/>
              <w:ind w:right="144"/>
              <w:jc w:val="center"/>
              <w:rPr>
                <w:del w:id="293" w:author="dar07282020" w:date="2020-07-28T14:31:00Z"/>
                <w:color w:val="FF0000"/>
                <w:sz w:val="24"/>
                <w:szCs w:val="24"/>
                <w:u w:val="single"/>
              </w:rPr>
            </w:pPr>
            <w:del w:id="294" w:author="dar07282020" w:date="2020-07-28T14:31:00Z">
              <w:r w:rsidRPr="002158B8" w:rsidDel="00B2406E">
                <w:rPr>
                  <w:b/>
                  <w:color w:val="FF0000"/>
                  <w:szCs w:val="24"/>
                  <w:u w:val="single"/>
                </w:rPr>
                <w:delText>M</w:delText>
              </w:r>
            </w:del>
          </w:p>
        </w:tc>
        <w:tc>
          <w:tcPr>
            <w:tcW w:w="14" w:type="dxa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adjustRightInd w:val="0"/>
              <w:ind w:right="144"/>
              <w:jc w:val="center"/>
              <w:rPr>
                <w:del w:id="295" w:author="dar07282020" w:date="2020-07-28T14:31:00Z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adjustRightInd w:val="0"/>
              <w:ind w:right="144"/>
              <w:rPr>
                <w:del w:id="296" w:author="dar07282020" w:date="2020-07-28T14:31:00Z"/>
                <w:color w:val="FF0000"/>
                <w:sz w:val="24"/>
                <w:szCs w:val="24"/>
                <w:u w:val="single"/>
              </w:rPr>
            </w:pPr>
            <w:del w:id="297" w:author="dar07282020" w:date="2020-07-28T14:31:00Z">
              <w:r w:rsidRPr="002158B8" w:rsidDel="00B2406E">
                <w:rPr>
                  <w:b/>
                  <w:color w:val="FF0000"/>
                  <w:szCs w:val="24"/>
                  <w:u w:val="single"/>
                </w:rPr>
                <w:delText>ID 3/3</w:delText>
              </w:r>
            </w:del>
          </w:p>
        </w:tc>
      </w:tr>
      <w:tr w:rsidR="00A85BE6" w:rsidRPr="00A85BE6" w:rsidDel="00B2406E" w:rsidTr="006E534C">
        <w:trPr>
          <w:gridAfter w:val="1"/>
          <w:wAfter w:w="330" w:type="dxa"/>
          <w:del w:id="298" w:author="dar07282020" w:date="2020-07-28T14:31:00Z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adjustRightInd w:val="0"/>
              <w:ind w:right="144"/>
              <w:rPr>
                <w:del w:id="299" w:author="dar07282020" w:date="2020-07-28T14:31:00Z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65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adjustRightInd w:val="0"/>
              <w:ind w:right="144"/>
              <w:rPr>
                <w:del w:id="300" w:author="dar07282020" w:date="2020-07-28T14:31:00Z"/>
                <w:color w:val="FF0000"/>
                <w:sz w:val="24"/>
                <w:szCs w:val="24"/>
                <w:u w:val="single"/>
              </w:rPr>
            </w:pPr>
            <w:del w:id="301" w:author="dar07282020" w:date="2020-07-28T14:31:00Z">
              <w:r w:rsidRPr="002158B8" w:rsidDel="00B2406E">
                <w:rPr>
                  <w:color w:val="FF0000"/>
                  <w:szCs w:val="24"/>
                  <w:u w:val="single"/>
                </w:rPr>
                <w:delText>Code specifying type of date or time, or both date and time</w:delText>
              </w:r>
            </w:del>
          </w:p>
        </w:tc>
      </w:tr>
      <w:tr w:rsidR="00A85BE6" w:rsidRPr="00A85BE6" w:rsidDel="00B2406E" w:rsidTr="006E534C">
        <w:trPr>
          <w:gridAfter w:val="1"/>
          <w:wAfter w:w="331" w:type="dxa"/>
          <w:del w:id="302" w:author="dar07282020" w:date="2020-07-28T14:31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adjustRightInd w:val="0"/>
              <w:ind w:right="144"/>
              <w:rPr>
                <w:del w:id="303" w:author="dar07282020" w:date="2020-07-28T14:31:00Z"/>
                <w:color w:val="FF0000"/>
                <w:sz w:val="24"/>
                <w:szCs w:val="24"/>
                <w:u w:val="single"/>
              </w:rPr>
            </w:pPr>
            <w:del w:id="304" w:author="dar07282020" w:date="2020-07-28T14:31:00Z">
              <w:r w:rsidRPr="002158B8" w:rsidDel="00B2406E">
                <w:rPr>
                  <w:color w:val="FF0000"/>
                  <w:szCs w:val="24"/>
                  <w:u w:val="single"/>
                </w:rPr>
                <w:delText xml:space="preserve"> </w:delText>
              </w:r>
            </w:del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adjustRightInd w:val="0"/>
              <w:ind w:right="144"/>
              <w:rPr>
                <w:del w:id="305" w:author="dar07282020" w:date="2020-07-28T14:31:00Z"/>
                <w:color w:val="FF0000"/>
                <w:sz w:val="24"/>
                <w:szCs w:val="24"/>
                <w:u w:val="single"/>
              </w:rPr>
            </w:pPr>
            <w:del w:id="306" w:author="dar07282020" w:date="2020-07-28T14:31:00Z">
              <w:r w:rsidRPr="002158B8" w:rsidDel="00B2406E">
                <w:rPr>
                  <w:color w:val="FF0000"/>
                  <w:szCs w:val="24"/>
                  <w:u w:val="single"/>
                </w:rPr>
                <w:delText>150</w:delText>
              </w:r>
            </w:del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adjustRightInd w:val="0"/>
              <w:ind w:right="144"/>
              <w:rPr>
                <w:del w:id="307" w:author="dar07282020" w:date="2020-07-28T14:31:00Z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48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adjustRightInd w:val="0"/>
              <w:ind w:right="144"/>
              <w:rPr>
                <w:del w:id="308" w:author="dar07282020" w:date="2020-07-28T14:31:00Z"/>
                <w:color w:val="FF0000"/>
                <w:sz w:val="24"/>
                <w:szCs w:val="24"/>
                <w:u w:val="single"/>
              </w:rPr>
            </w:pPr>
            <w:del w:id="309" w:author="dar07282020" w:date="2020-07-28T14:31:00Z">
              <w:r w:rsidRPr="002158B8" w:rsidDel="00B2406E">
                <w:rPr>
                  <w:color w:val="FF0000"/>
                  <w:szCs w:val="24"/>
                  <w:u w:val="single"/>
                </w:rPr>
                <w:delText>Service Period Start</w:delText>
              </w:r>
            </w:del>
          </w:p>
        </w:tc>
      </w:tr>
      <w:tr w:rsidR="00A85BE6" w:rsidRPr="00A85BE6" w:rsidDel="00B2406E" w:rsidTr="006E534C">
        <w:trPr>
          <w:del w:id="310" w:author="dar07282020" w:date="2020-07-28T14:31:00Z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adjustRightInd w:val="0"/>
              <w:ind w:right="144"/>
              <w:rPr>
                <w:del w:id="311" w:author="dar07282020" w:date="2020-07-28T14:31:00Z"/>
                <w:color w:val="FF0000"/>
                <w:sz w:val="24"/>
                <w:szCs w:val="24"/>
                <w:u w:val="single"/>
              </w:rPr>
            </w:pPr>
            <w:del w:id="312" w:author="dar07282020" w:date="2020-07-28T14:31:00Z">
              <w:r w:rsidRPr="002158B8" w:rsidDel="00B2406E">
                <w:rPr>
                  <w:b/>
                  <w:color w:val="FF0000"/>
                  <w:szCs w:val="24"/>
                  <w:u w:val="single"/>
                </w:rPr>
                <w:delText>Must Use</w:delText>
              </w:r>
            </w:del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adjustRightInd w:val="0"/>
              <w:ind w:right="144"/>
              <w:jc w:val="center"/>
              <w:rPr>
                <w:del w:id="313" w:author="dar07282020" w:date="2020-07-28T14:31:00Z"/>
                <w:color w:val="FF0000"/>
                <w:sz w:val="24"/>
                <w:szCs w:val="24"/>
                <w:u w:val="single"/>
              </w:rPr>
            </w:pPr>
            <w:del w:id="314" w:author="dar07282020" w:date="2020-07-28T14:31:00Z">
              <w:r w:rsidRPr="002158B8" w:rsidDel="00B2406E">
                <w:rPr>
                  <w:b/>
                  <w:color w:val="FF0000"/>
                  <w:szCs w:val="24"/>
                  <w:u w:val="single"/>
                </w:rPr>
                <w:delText>DTM02</w:delText>
              </w:r>
            </w:del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adjustRightInd w:val="0"/>
              <w:ind w:right="144"/>
              <w:jc w:val="center"/>
              <w:rPr>
                <w:del w:id="315" w:author="dar07282020" w:date="2020-07-28T14:31:00Z"/>
                <w:color w:val="FF0000"/>
                <w:sz w:val="24"/>
                <w:szCs w:val="24"/>
                <w:u w:val="single"/>
              </w:rPr>
            </w:pPr>
            <w:del w:id="316" w:author="dar07282020" w:date="2020-07-28T14:31:00Z">
              <w:r w:rsidRPr="002158B8" w:rsidDel="00B2406E">
                <w:rPr>
                  <w:b/>
                  <w:color w:val="FF0000"/>
                  <w:szCs w:val="24"/>
                  <w:u w:val="single"/>
                </w:rPr>
                <w:delText>373</w:delText>
              </w:r>
            </w:del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adjustRightInd w:val="0"/>
              <w:ind w:right="144"/>
              <w:rPr>
                <w:del w:id="317" w:author="dar07282020" w:date="2020-07-28T14:31:00Z"/>
                <w:color w:val="FF0000"/>
                <w:sz w:val="24"/>
                <w:szCs w:val="24"/>
                <w:u w:val="single"/>
              </w:rPr>
            </w:pPr>
            <w:del w:id="318" w:author="dar07282020" w:date="2020-07-28T14:31:00Z">
              <w:r w:rsidRPr="002158B8" w:rsidDel="00B2406E">
                <w:rPr>
                  <w:b/>
                  <w:color w:val="FF0000"/>
                  <w:szCs w:val="24"/>
                  <w:u w:val="single"/>
                </w:rPr>
                <w:delText>Date</w:delText>
              </w:r>
            </w:del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adjustRightInd w:val="0"/>
              <w:ind w:right="144"/>
              <w:jc w:val="center"/>
              <w:rPr>
                <w:del w:id="319" w:author="dar07282020" w:date="2020-07-28T14:31:00Z"/>
                <w:color w:val="FF0000"/>
                <w:sz w:val="24"/>
                <w:szCs w:val="24"/>
                <w:u w:val="single"/>
              </w:rPr>
            </w:pPr>
            <w:del w:id="320" w:author="dar07282020" w:date="2020-07-28T14:31:00Z">
              <w:r w:rsidRPr="002158B8" w:rsidDel="00B2406E">
                <w:rPr>
                  <w:b/>
                  <w:color w:val="FF0000"/>
                  <w:szCs w:val="24"/>
                  <w:u w:val="single"/>
                </w:rPr>
                <w:delText>X</w:delText>
              </w:r>
            </w:del>
          </w:p>
        </w:tc>
        <w:tc>
          <w:tcPr>
            <w:tcW w:w="14" w:type="dxa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adjustRightInd w:val="0"/>
              <w:ind w:right="144"/>
              <w:jc w:val="center"/>
              <w:rPr>
                <w:del w:id="321" w:author="dar07282020" w:date="2020-07-28T14:31:00Z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adjustRightInd w:val="0"/>
              <w:ind w:right="144"/>
              <w:rPr>
                <w:del w:id="322" w:author="dar07282020" w:date="2020-07-28T14:31:00Z"/>
                <w:color w:val="FF0000"/>
                <w:sz w:val="24"/>
                <w:szCs w:val="24"/>
                <w:u w:val="single"/>
              </w:rPr>
            </w:pPr>
            <w:del w:id="323" w:author="dar07282020" w:date="2020-07-28T14:31:00Z">
              <w:r w:rsidRPr="002158B8" w:rsidDel="00B2406E">
                <w:rPr>
                  <w:b/>
                  <w:color w:val="FF0000"/>
                  <w:szCs w:val="24"/>
                  <w:u w:val="single"/>
                </w:rPr>
                <w:delText>DT 8/8</w:delText>
              </w:r>
            </w:del>
          </w:p>
        </w:tc>
      </w:tr>
      <w:tr w:rsidR="00A85BE6" w:rsidRPr="00A85BE6" w:rsidDel="00B2406E" w:rsidTr="006E534C">
        <w:trPr>
          <w:gridAfter w:val="1"/>
          <w:wAfter w:w="330" w:type="dxa"/>
          <w:del w:id="324" w:author="dar07282020" w:date="2020-07-28T14:31:00Z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adjustRightInd w:val="0"/>
              <w:ind w:right="144"/>
              <w:rPr>
                <w:del w:id="325" w:author="dar07282020" w:date="2020-07-28T14:31:00Z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65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adjustRightInd w:val="0"/>
              <w:ind w:right="144"/>
              <w:rPr>
                <w:del w:id="326" w:author="dar07282020" w:date="2020-07-28T14:31:00Z"/>
                <w:color w:val="FF0000"/>
                <w:sz w:val="24"/>
                <w:szCs w:val="24"/>
                <w:u w:val="single"/>
              </w:rPr>
            </w:pPr>
            <w:del w:id="327" w:author="dar07282020" w:date="2020-07-28T14:31:00Z">
              <w:r w:rsidRPr="002158B8" w:rsidDel="00B2406E">
                <w:rPr>
                  <w:color w:val="FF0000"/>
                  <w:szCs w:val="24"/>
                  <w:u w:val="single"/>
                </w:rPr>
                <w:delText>Date expressed as CCYYMMDD</w:delText>
              </w:r>
            </w:del>
          </w:p>
        </w:tc>
      </w:tr>
    </w:tbl>
    <w:p w:rsidR="002158B8" w:rsidRPr="002158B8" w:rsidDel="00B2406E" w:rsidRDefault="002158B8" w:rsidP="002158B8">
      <w:pPr>
        <w:tabs>
          <w:tab w:val="right" w:pos="1800"/>
          <w:tab w:val="left" w:pos="2160"/>
        </w:tabs>
        <w:adjustRightInd w:val="0"/>
        <w:ind w:left="2160" w:hanging="2160"/>
        <w:rPr>
          <w:del w:id="328" w:author="dar07282020" w:date="2020-07-28T14:31:00Z"/>
          <w:b/>
          <w:color w:val="FF0000"/>
          <w:szCs w:val="24"/>
          <w:u w:val="single"/>
        </w:rPr>
      </w:pPr>
      <w:del w:id="329" w:author="dar07282020" w:date="2020-07-28T14:31:00Z">
        <w:r w:rsidRPr="002158B8" w:rsidDel="00B2406E">
          <w:rPr>
            <w:color w:val="FF0000"/>
            <w:szCs w:val="24"/>
            <w:u w:val="single"/>
          </w:rPr>
          <w:br w:type="page"/>
        </w:r>
        <w:bookmarkStart w:id="330" w:name="book17"/>
        <w:bookmarkEnd w:id="330"/>
        <w:r w:rsidRPr="002158B8" w:rsidDel="00B2406E">
          <w:rPr>
            <w:b/>
            <w:color w:val="FF0000"/>
            <w:szCs w:val="24"/>
            <w:u w:val="single"/>
          </w:rPr>
          <w:tab/>
          <w:delText>Segment:</w:delText>
        </w:r>
        <w:r w:rsidRPr="002158B8" w:rsidDel="00B2406E">
          <w:rPr>
            <w:b/>
            <w:color w:val="FF0000"/>
            <w:szCs w:val="24"/>
            <w:u w:val="single"/>
          </w:rPr>
          <w:tab/>
        </w:r>
        <w:r w:rsidRPr="002158B8" w:rsidDel="00B2406E">
          <w:rPr>
            <w:b/>
            <w:color w:val="FF0000"/>
            <w:sz w:val="40"/>
            <w:szCs w:val="24"/>
            <w:u w:val="single"/>
          </w:rPr>
          <w:delText xml:space="preserve">DTM </w:delText>
        </w:r>
        <w:r w:rsidRPr="002158B8" w:rsidDel="00B2406E">
          <w:rPr>
            <w:b/>
            <w:color w:val="FF0000"/>
            <w:szCs w:val="24"/>
            <w:u w:val="single"/>
          </w:rPr>
          <w:delText>Date/Time Reference (</w:delText>
        </w:r>
        <w:r w:rsidR="00A85BE6" w:rsidDel="00B2406E">
          <w:rPr>
            <w:b/>
            <w:color w:val="FF0000"/>
            <w:szCs w:val="24"/>
            <w:u w:val="single"/>
          </w:rPr>
          <w:delText>CSA</w:delText>
        </w:r>
        <w:r w:rsidRPr="002158B8" w:rsidDel="00B2406E">
          <w:rPr>
            <w:b/>
            <w:color w:val="FF0000"/>
            <w:szCs w:val="24"/>
            <w:u w:val="single"/>
          </w:rPr>
          <w:delText xml:space="preserve"> End Date)</w:delText>
        </w:r>
      </w:del>
    </w:p>
    <w:p w:rsidR="002158B8" w:rsidRPr="002158B8" w:rsidDel="00B2406E" w:rsidRDefault="002158B8" w:rsidP="002158B8">
      <w:pPr>
        <w:tabs>
          <w:tab w:val="right" w:pos="1800"/>
          <w:tab w:val="left" w:pos="2160"/>
        </w:tabs>
        <w:adjustRightInd w:val="0"/>
        <w:ind w:left="2160" w:hanging="2160"/>
        <w:rPr>
          <w:del w:id="331" w:author="dar07282020" w:date="2020-07-28T14:31:00Z"/>
          <w:color w:val="FF0000"/>
          <w:szCs w:val="24"/>
          <w:u w:val="single"/>
        </w:rPr>
      </w:pPr>
      <w:del w:id="332" w:author="dar07282020" w:date="2020-07-28T14:31:00Z">
        <w:r w:rsidRPr="002158B8" w:rsidDel="00B2406E">
          <w:rPr>
            <w:b/>
            <w:color w:val="FF0000"/>
            <w:szCs w:val="24"/>
            <w:u w:val="single"/>
          </w:rPr>
          <w:tab/>
          <w:delText>Position:</w:delText>
        </w:r>
        <w:r w:rsidRPr="002158B8" w:rsidDel="00B2406E">
          <w:rPr>
            <w:b/>
            <w:color w:val="FF0000"/>
            <w:szCs w:val="24"/>
            <w:u w:val="single"/>
          </w:rPr>
          <w:tab/>
        </w:r>
        <w:r w:rsidRPr="002158B8" w:rsidDel="00B2406E">
          <w:rPr>
            <w:color w:val="FF0000"/>
            <w:szCs w:val="24"/>
            <w:u w:val="single"/>
          </w:rPr>
          <w:delText>210</w:delText>
        </w:r>
      </w:del>
    </w:p>
    <w:p w:rsidR="002158B8" w:rsidRPr="002158B8" w:rsidDel="00B2406E" w:rsidRDefault="002158B8" w:rsidP="002158B8">
      <w:pPr>
        <w:tabs>
          <w:tab w:val="right" w:pos="1800"/>
          <w:tab w:val="left" w:pos="2160"/>
        </w:tabs>
        <w:adjustRightInd w:val="0"/>
        <w:ind w:left="2160" w:hanging="2160"/>
        <w:rPr>
          <w:del w:id="333" w:author="dar07282020" w:date="2020-07-28T14:31:00Z"/>
          <w:color w:val="FF0000"/>
          <w:szCs w:val="24"/>
          <w:u w:val="single"/>
        </w:rPr>
      </w:pPr>
      <w:del w:id="334" w:author="dar07282020" w:date="2020-07-28T14:31:00Z">
        <w:r w:rsidRPr="002158B8" w:rsidDel="00B2406E">
          <w:rPr>
            <w:color w:val="FF0000"/>
            <w:szCs w:val="24"/>
            <w:u w:val="single"/>
          </w:rPr>
          <w:tab/>
        </w:r>
        <w:r w:rsidRPr="002158B8" w:rsidDel="00B2406E">
          <w:rPr>
            <w:b/>
            <w:color w:val="FF0000"/>
            <w:szCs w:val="24"/>
            <w:u w:val="single"/>
          </w:rPr>
          <w:delText>Loop:</w:delText>
        </w:r>
        <w:r w:rsidRPr="002158B8" w:rsidDel="00B2406E">
          <w:rPr>
            <w:color w:val="FF0000"/>
            <w:szCs w:val="24"/>
            <w:u w:val="single"/>
          </w:rPr>
          <w:tab/>
          <w:delText>QTY        Optional</w:delText>
        </w:r>
      </w:del>
    </w:p>
    <w:p w:rsidR="002158B8" w:rsidRPr="002158B8" w:rsidDel="00B2406E" w:rsidRDefault="002158B8" w:rsidP="002158B8">
      <w:pPr>
        <w:tabs>
          <w:tab w:val="right" w:pos="1800"/>
          <w:tab w:val="left" w:pos="2160"/>
        </w:tabs>
        <w:adjustRightInd w:val="0"/>
        <w:ind w:left="2160" w:hanging="2160"/>
        <w:rPr>
          <w:del w:id="335" w:author="dar07282020" w:date="2020-07-28T14:31:00Z"/>
          <w:color w:val="FF0000"/>
          <w:szCs w:val="24"/>
          <w:u w:val="single"/>
        </w:rPr>
      </w:pPr>
      <w:del w:id="336" w:author="dar07282020" w:date="2020-07-28T14:31:00Z">
        <w:r w:rsidRPr="002158B8" w:rsidDel="00B2406E">
          <w:rPr>
            <w:color w:val="FF0000"/>
            <w:szCs w:val="24"/>
            <w:u w:val="single"/>
          </w:rPr>
          <w:tab/>
        </w:r>
        <w:r w:rsidRPr="002158B8" w:rsidDel="00B2406E">
          <w:rPr>
            <w:b/>
            <w:color w:val="FF0000"/>
            <w:szCs w:val="24"/>
            <w:u w:val="single"/>
          </w:rPr>
          <w:delText>Level:</w:delText>
        </w:r>
        <w:r w:rsidRPr="002158B8" w:rsidDel="00B2406E">
          <w:rPr>
            <w:color w:val="FF0000"/>
            <w:szCs w:val="24"/>
            <w:u w:val="single"/>
          </w:rPr>
          <w:tab/>
          <w:delText>Detail</w:delText>
        </w:r>
      </w:del>
    </w:p>
    <w:p w:rsidR="002158B8" w:rsidRPr="002158B8" w:rsidDel="00B2406E" w:rsidRDefault="002158B8" w:rsidP="002158B8">
      <w:pPr>
        <w:tabs>
          <w:tab w:val="right" w:pos="1800"/>
          <w:tab w:val="left" w:pos="2160"/>
        </w:tabs>
        <w:adjustRightInd w:val="0"/>
        <w:ind w:left="2160" w:hanging="2160"/>
        <w:rPr>
          <w:del w:id="337" w:author="dar07282020" w:date="2020-07-28T14:31:00Z"/>
          <w:color w:val="FF0000"/>
          <w:szCs w:val="24"/>
          <w:u w:val="single"/>
        </w:rPr>
      </w:pPr>
      <w:del w:id="338" w:author="dar07282020" w:date="2020-07-28T14:31:00Z">
        <w:r w:rsidRPr="002158B8" w:rsidDel="00B2406E">
          <w:rPr>
            <w:color w:val="FF0000"/>
            <w:szCs w:val="24"/>
            <w:u w:val="single"/>
          </w:rPr>
          <w:tab/>
        </w:r>
        <w:r w:rsidRPr="002158B8" w:rsidDel="00B2406E">
          <w:rPr>
            <w:b/>
            <w:color w:val="FF0000"/>
            <w:szCs w:val="24"/>
            <w:u w:val="single"/>
          </w:rPr>
          <w:delText>Usage:</w:delText>
        </w:r>
        <w:r w:rsidRPr="002158B8" w:rsidDel="00B2406E">
          <w:rPr>
            <w:color w:val="FF0000"/>
            <w:szCs w:val="24"/>
            <w:u w:val="single"/>
          </w:rPr>
          <w:tab/>
          <w:delText>Optional</w:delText>
        </w:r>
      </w:del>
    </w:p>
    <w:p w:rsidR="002158B8" w:rsidRPr="002158B8" w:rsidDel="00B2406E" w:rsidRDefault="002158B8" w:rsidP="002158B8">
      <w:pPr>
        <w:tabs>
          <w:tab w:val="right" w:pos="1800"/>
          <w:tab w:val="left" w:pos="2160"/>
        </w:tabs>
        <w:adjustRightInd w:val="0"/>
        <w:ind w:left="2160" w:hanging="2160"/>
        <w:rPr>
          <w:del w:id="339" w:author="dar07282020" w:date="2020-07-28T14:31:00Z"/>
          <w:color w:val="FF0000"/>
          <w:szCs w:val="24"/>
          <w:u w:val="single"/>
        </w:rPr>
      </w:pPr>
      <w:del w:id="340" w:author="dar07282020" w:date="2020-07-28T14:31:00Z">
        <w:r w:rsidRPr="002158B8" w:rsidDel="00B2406E">
          <w:rPr>
            <w:color w:val="FF0000"/>
            <w:szCs w:val="24"/>
            <w:u w:val="single"/>
          </w:rPr>
          <w:tab/>
        </w:r>
        <w:r w:rsidRPr="002158B8" w:rsidDel="00B2406E">
          <w:rPr>
            <w:b/>
            <w:color w:val="FF0000"/>
            <w:szCs w:val="24"/>
            <w:u w:val="single"/>
          </w:rPr>
          <w:delText>Max Use:</w:delText>
        </w:r>
        <w:r w:rsidRPr="002158B8" w:rsidDel="00B2406E">
          <w:rPr>
            <w:color w:val="FF0000"/>
            <w:szCs w:val="24"/>
            <w:u w:val="single"/>
          </w:rPr>
          <w:tab/>
          <w:delText>10</w:delText>
        </w:r>
      </w:del>
    </w:p>
    <w:p w:rsidR="002158B8" w:rsidRPr="002158B8" w:rsidDel="00B2406E" w:rsidRDefault="002158B8" w:rsidP="002158B8">
      <w:pPr>
        <w:tabs>
          <w:tab w:val="right" w:pos="1800"/>
          <w:tab w:val="left" w:pos="2160"/>
        </w:tabs>
        <w:adjustRightInd w:val="0"/>
        <w:ind w:left="2160" w:hanging="2160"/>
        <w:rPr>
          <w:del w:id="341" w:author="dar07282020" w:date="2020-07-28T14:31:00Z"/>
          <w:color w:val="FF0000"/>
          <w:szCs w:val="24"/>
          <w:u w:val="single"/>
        </w:rPr>
      </w:pPr>
      <w:del w:id="342" w:author="dar07282020" w:date="2020-07-28T14:31:00Z">
        <w:r w:rsidRPr="002158B8" w:rsidDel="00B2406E">
          <w:rPr>
            <w:color w:val="FF0000"/>
            <w:szCs w:val="24"/>
            <w:u w:val="single"/>
          </w:rPr>
          <w:tab/>
        </w:r>
        <w:r w:rsidRPr="002158B8" w:rsidDel="00B2406E">
          <w:rPr>
            <w:b/>
            <w:color w:val="FF0000"/>
            <w:szCs w:val="24"/>
            <w:u w:val="single"/>
          </w:rPr>
          <w:delText>Purpose:</w:delText>
        </w:r>
        <w:r w:rsidRPr="002158B8" w:rsidDel="00B2406E">
          <w:rPr>
            <w:color w:val="FF0000"/>
            <w:szCs w:val="24"/>
            <w:u w:val="single"/>
          </w:rPr>
          <w:tab/>
          <w:delText>To specify pertinent dates and times</w:delText>
        </w:r>
      </w:del>
    </w:p>
    <w:p w:rsidR="002158B8" w:rsidRPr="002158B8" w:rsidDel="00B2406E" w:rsidRDefault="002158B8" w:rsidP="002158B8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del w:id="343" w:author="dar07282020" w:date="2020-07-28T14:31:00Z"/>
          <w:color w:val="FF0000"/>
          <w:szCs w:val="24"/>
          <w:u w:val="single"/>
        </w:rPr>
      </w:pPr>
      <w:del w:id="344" w:author="dar07282020" w:date="2020-07-28T14:31:00Z">
        <w:r w:rsidRPr="002158B8" w:rsidDel="00B2406E">
          <w:rPr>
            <w:color w:val="FF0000"/>
            <w:szCs w:val="24"/>
            <w:u w:val="single"/>
          </w:rPr>
          <w:tab/>
        </w:r>
        <w:r w:rsidRPr="002158B8" w:rsidDel="00B2406E">
          <w:rPr>
            <w:b/>
            <w:color w:val="FF0000"/>
            <w:szCs w:val="24"/>
            <w:u w:val="single"/>
          </w:rPr>
          <w:delText>Syntax Notes:</w:delText>
        </w:r>
        <w:r w:rsidRPr="002158B8" w:rsidDel="00B2406E">
          <w:rPr>
            <w:color w:val="FF0000"/>
            <w:szCs w:val="24"/>
            <w:u w:val="single"/>
          </w:rPr>
          <w:tab/>
        </w:r>
        <w:r w:rsidRPr="002158B8" w:rsidDel="00B2406E">
          <w:rPr>
            <w:b/>
            <w:color w:val="FF0000"/>
            <w:szCs w:val="24"/>
            <w:u w:val="single"/>
          </w:rPr>
          <w:delText>1</w:delText>
        </w:r>
        <w:r w:rsidRPr="002158B8" w:rsidDel="00B2406E">
          <w:rPr>
            <w:color w:val="FF0000"/>
            <w:szCs w:val="24"/>
            <w:u w:val="single"/>
          </w:rPr>
          <w:tab/>
          <w:delText>At least one of DTM02 DTM03 or DTM05 is required.</w:delText>
        </w:r>
      </w:del>
    </w:p>
    <w:p w:rsidR="002158B8" w:rsidRPr="002158B8" w:rsidDel="00B2406E" w:rsidRDefault="002158B8" w:rsidP="002158B8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del w:id="345" w:author="dar07282020" w:date="2020-07-28T14:31:00Z"/>
          <w:color w:val="FF0000"/>
          <w:szCs w:val="24"/>
          <w:u w:val="single"/>
        </w:rPr>
      </w:pPr>
      <w:del w:id="346" w:author="dar07282020" w:date="2020-07-28T14:31:00Z">
        <w:r w:rsidRPr="002158B8" w:rsidDel="00B2406E">
          <w:rPr>
            <w:color w:val="FF0000"/>
            <w:szCs w:val="24"/>
            <w:u w:val="single"/>
          </w:rPr>
          <w:tab/>
        </w:r>
        <w:r w:rsidRPr="002158B8" w:rsidDel="00B2406E">
          <w:rPr>
            <w:color w:val="FF0000"/>
            <w:szCs w:val="24"/>
            <w:u w:val="single"/>
          </w:rPr>
          <w:tab/>
        </w:r>
        <w:r w:rsidRPr="002158B8" w:rsidDel="00B2406E">
          <w:rPr>
            <w:b/>
            <w:color w:val="FF0000"/>
            <w:szCs w:val="24"/>
            <w:u w:val="single"/>
          </w:rPr>
          <w:delText>2</w:delText>
        </w:r>
        <w:r w:rsidRPr="002158B8" w:rsidDel="00B2406E">
          <w:rPr>
            <w:color w:val="FF0000"/>
            <w:szCs w:val="24"/>
            <w:u w:val="single"/>
          </w:rPr>
          <w:tab/>
          <w:delText>If DTM04 is present, then DTM03 is required.</w:delText>
        </w:r>
      </w:del>
    </w:p>
    <w:p w:rsidR="002158B8" w:rsidRPr="002158B8" w:rsidDel="00B2406E" w:rsidRDefault="002158B8" w:rsidP="002158B8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del w:id="347" w:author="dar07282020" w:date="2020-07-28T14:31:00Z"/>
          <w:color w:val="FF0000"/>
          <w:szCs w:val="24"/>
          <w:u w:val="single"/>
        </w:rPr>
      </w:pPr>
      <w:del w:id="348" w:author="dar07282020" w:date="2020-07-28T14:31:00Z">
        <w:r w:rsidRPr="002158B8" w:rsidDel="00B2406E">
          <w:rPr>
            <w:color w:val="FF0000"/>
            <w:szCs w:val="24"/>
            <w:u w:val="single"/>
          </w:rPr>
          <w:tab/>
        </w:r>
        <w:r w:rsidRPr="002158B8" w:rsidDel="00B2406E">
          <w:rPr>
            <w:color w:val="FF0000"/>
            <w:szCs w:val="24"/>
            <w:u w:val="single"/>
          </w:rPr>
          <w:tab/>
        </w:r>
        <w:r w:rsidRPr="002158B8" w:rsidDel="00B2406E">
          <w:rPr>
            <w:b/>
            <w:color w:val="FF0000"/>
            <w:szCs w:val="24"/>
            <w:u w:val="single"/>
          </w:rPr>
          <w:delText>3</w:delText>
        </w:r>
        <w:r w:rsidRPr="002158B8" w:rsidDel="00B2406E">
          <w:rPr>
            <w:color w:val="FF0000"/>
            <w:szCs w:val="24"/>
            <w:u w:val="single"/>
          </w:rPr>
          <w:tab/>
          <w:delText>If either DTM05 or DTM06 is present, then the other is required.</w:delText>
        </w:r>
      </w:del>
    </w:p>
    <w:p w:rsidR="002158B8" w:rsidRPr="002158B8" w:rsidDel="00B2406E" w:rsidRDefault="002158B8" w:rsidP="002158B8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del w:id="349" w:author="dar07282020" w:date="2020-07-28T14:31:00Z"/>
          <w:color w:val="FF0000"/>
          <w:szCs w:val="24"/>
          <w:u w:val="single"/>
        </w:rPr>
      </w:pPr>
      <w:del w:id="350" w:author="dar07282020" w:date="2020-07-28T14:31:00Z">
        <w:r w:rsidRPr="002158B8" w:rsidDel="00B2406E">
          <w:rPr>
            <w:color w:val="FF0000"/>
            <w:szCs w:val="24"/>
            <w:u w:val="single"/>
          </w:rPr>
          <w:tab/>
        </w:r>
        <w:r w:rsidRPr="002158B8" w:rsidDel="00B2406E">
          <w:rPr>
            <w:b/>
            <w:color w:val="FF0000"/>
            <w:szCs w:val="24"/>
            <w:u w:val="single"/>
          </w:rPr>
          <w:delText>Semantic Notes:</w:delText>
        </w:r>
      </w:del>
    </w:p>
    <w:p w:rsidR="002158B8" w:rsidRPr="002158B8" w:rsidDel="00B2406E" w:rsidRDefault="002158B8" w:rsidP="002158B8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del w:id="351" w:author="dar07282020" w:date="2020-07-28T14:31:00Z"/>
          <w:color w:val="FF0000"/>
          <w:szCs w:val="24"/>
          <w:u w:val="single"/>
        </w:rPr>
      </w:pPr>
      <w:del w:id="352" w:author="dar07282020" w:date="2020-07-28T14:31:00Z">
        <w:r w:rsidRPr="002158B8" w:rsidDel="00B2406E">
          <w:rPr>
            <w:color w:val="FF0000"/>
            <w:szCs w:val="24"/>
            <w:u w:val="single"/>
          </w:rPr>
          <w:tab/>
        </w:r>
        <w:r w:rsidRPr="002158B8" w:rsidDel="00B2406E">
          <w:rPr>
            <w:b/>
            <w:color w:val="FF0000"/>
            <w:szCs w:val="24"/>
            <w:u w:val="single"/>
          </w:rPr>
          <w:delText>Comments:</w:delText>
        </w:r>
      </w:del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A85BE6" w:rsidRPr="00A85BE6" w:rsidDel="00B2406E" w:rsidTr="006E534C">
        <w:trPr>
          <w:del w:id="353" w:author="dar07282020" w:date="2020-07-28T14:31:00Z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adjustRightInd w:val="0"/>
              <w:ind w:right="144"/>
              <w:jc w:val="right"/>
              <w:rPr>
                <w:del w:id="354" w:author="dar07282020" w:date="2020-07-28T14:31:00Z"/>
                <w:color w:val="FF0000"/>
                <w:sz w:val="24"/>
                <w:szCs w:val="24"/>
                <w:u w:val="single"/>
              </w:rPr>
            </w:pPr>
            <w:del w:id="355" w:author="dar07282020" w:date="2020-07-28T14:31:00Z">
              <w:r w:rsidRPr="002158B8" w:rsidDel="00B2406E">
                <w:rPr>
                  <w:b/>
                  <w:color w:val="FF0000"/>
                  <w:szCs w:val="24"/>
                  <w:u w:val="single"/>
                </w:rPr>
                <w:delText>Notes:</w:delText>
              </w:r>
            </w:del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adjustRightInd w:val="0"/>
              <w:ind w:right="144"/>
              <w:jc w:val="right"/>
              <w:rPr>
                <w:del w:id="356" w:author="dar07282020" w:date="2020-07-28T14:31:00Z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2158B8" w:rsidRPr="002158B8" w:rsidDel="00B2406E" w:rsidRDefault="002158B8" w:rsidP="00A85BE6">
            <w:pPr>
              <w:adjustRightInd w:val="0"/>
              <w:ind w:right="144"/>
              <w:rPr>
                <w:del w:id="357" w:author="dar07282020" w:date="2020-07-28T14:31:00Z"/>
                <w:color w:val="FF0000"/>
                <w:szCs w:val="24"/>
                <w:u w:val="single"/>
              </w:rPr>
            </w:pPr>
            <w:del w:id="358" w:author="dar07282020" w:date="2020-07-28T14:31:00Z">
              <w:r w:rsidRPr="002158B8" w:rsidDel="00B2406E">
                <w:rPr>
                  <w:color w:val="FF0000"/>
                  <w:szCs w:val="24"/>
                  <w:u w:val="single"/>
                </w:rPr>
                <w:delText>The DTM*150</w:delText>
              </w:r>
              <w:r w:rsidR="004B560E" w:rsidDel="00B2406E">
                <w:rPr>
                  <w:color w:val="FF0000"/>
                  <w:szCs w:val="24"/>
                  <w:u w:val="single"/>
                </w:rPr>
                <w:delText>1</w:delText>
              </w:r>
              <w:r w:rsidRPr="002158B8" w:rsidDel="00B2406E">
                <w:rPr>
                  <w:color w:val="FF0000"/>
                  <w:szCs w:val="24"/>
                  <w:u w:val="single"/>
                </w:rPr>
                <w:delText xml:space="preserve"> (</w:delText>
              </w:r>
              <w:r w:rsidR="00A85BE6" w:rsidDel="00B2406E">
                <w:rPr>
                  <w:color w:val="FF0000"/>
                  <w:szCs w:val="24"/>
                  <w:u w:val="single"/>
                </w:rPr>
                <w:delText xml:space="preserve">CSA </w:delText>
              </w:r>
              <w:r w:rsidR="004B560E" w:rsidDel="00B2406E">
                <w:rPr>
                  <w:color w:val="FF0000"/>
                  <w:szCs w:val="24"/>
                  <w:u w:val="single"/>
                </w:rPr>
                <w:delText xml:space="preserve">End </w:delText>
              </w:r>
              <w:r w:rsidRPr="002158B8" w:rsidDel="00B2406E">
                <w:rPr>
                  <w:color w:val="FF0000"/>
                  <w:szCs w:val="24"/>
                  <w:u w:val="single"/>
                </w:rPr>
                <w:delText>Date</w:delText>
              </w:r>
              <w:r w:rsidR="0050231D" w:rsidDel="00B2406E">
                <w:rPr>
                  <w:color w:val="FF0000"/>
                  <w:szCs w:val="24"/>
                  <w:u w:val="single"/>
                </w:rPr>
                <w:delText>)</w:delText>
              </w:r>
            </w:del>
          </w:p>
          <w:p w:rsidR="002158B8" w:rsidRPr="002158B8" w:rsidDel="00B2406E" w:rsidRDefault="002158B8" w:rsidP="002158B8">
            <w:pPr>
              <w:adjustRightInd w:val="0"/>
              <w:ind w:right="144"/>
              <w:rPr>
                <w:del w:id="359" w:author="dar07282020" w:date="2020-07-28T14:31:00Z"/>
                <w:color w:val="FF0000"/>
                <w:szCs w:val="24"/>
                <w:u w:val="single"/>
              </w:rPr>
            </w:pPr>
          </w:p>
          <w:p w:rsidR="002158B8" w:rsidRPr="002158B8" w:rsidDel="00B2406E" w:rsidRDefault="002158B8" w:rsidP="002158B8">
            <w:pPr>
              <w:adjustRightInd w:val="0"/>
              <w:ind w:right="144"/>
              <w:rPr>
                <w:del w:id="360" w:author="dar07282020" w:date="2020-07-28T14:31:00Z"/>
                <w:color w:val="FF0000"/>
                <w:szCs w:val="24"/>
                <w:u w:val="single"/>
              </w:rPr>
            </w:pPr>
            <w:del w:id="361" w:author="dar07282020" w:date="2020-07-28T14:31:00Z">
              <w:r w:rsidRPr="002158B8" w:rsidDel="00B2406E">
                <w:rPr>
                  <w:color w:val="FF0000"/>
                  <w:szCs w:val="24"/>
                  <w:u w:val="single"/>
                </w:rPr>
                <w:delText>Required</w:delText>
              </w:r>
            </w:del>
          </w:p>
          <w:p w:rsidR="002158B8" w:rsidRPr="002158B8" w:rsidDel="00B2406E" w:rsidRDefault="002158B8" w:rsidP="002158B8">
            <w:pPr>
              <w:adjustRightInd w:val="0"/>
              <w:ind w:right="144"/>
              <w:rPr>
                <w:del w:id="362" w:author="dar07282020" w:date="2020-07-28T14:31:00Z"/>
                <w:color w:val="FF0000"/>
                <w:sz w:val="24"/>
                <w:szCs w:val="24"/>
                <w:u w:val="single"/>
              </w:rPr>
            </w:pPr>
          </w:p>
        </w:tc>
      </w:tr>
      <w:tr w:rsidR="00A85BE6" w:rsidRPr="00A85BE6" w:rsidDel="00B2406E" w:rsidTr="006E534C">
        <w:trPr>
          <w:del w:id="363" w:author="dar07282020" w:date="2020-07-28T14:31:00Z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adjustRightInd w:val="0"/>
              <w:ind w:right="144"/>
              <w:rPr>
                <w:del w:id="364" w:author="dar07282020" w:date="2020-07-28T14:31:00Z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adjustRightInd w:val="0"/>
              <w:ind w:right="144"/>
              <w:rPr>
                <w:del w:id="365" w:author="dar07282020" w:date="2020-07-28T14:31:00Z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2158B8" w:rsidRPr="002158B8" w:rsidDel="00B2406E" w:rsidRDefault="002158B8" w:rsidP="002158B8">
            <w:pPr>
              <w:adjustRightInd w:val="0"/>
              <w:ind w:right="144"/>
              <w:rPr>
                <w:del w:id="366" w:author="dar07282020" w:date="2020-07-28T14:31:00Z"/>
                <w:color w:val="FF0000"/>
                <w:sz w:val="24"/>
                <w:szCs w:val="24"/>
                <w:u w:val="single"/>
              </w:rPr>
            </w:pPr>
            <w:del w:id="367" w:author="dar07282020" w:date="2020-07-28T14:31:00Z">
              <w:r w:rsidRPr="002158B8" w:rsidDel="00B2406E">
                <w:rPr>
                  <w:color w:val="FF0000"/>
                  <w:szCs w:val="24"/>
                  <w:u w:val="single"/>
                </w:rPr>
                <w:delText>DTM~151~20</w:delText>
              </w:r>
              <w:r w:rsidR="0002136F" w:rsidDel="00B2406E">
                <w:rPr>
                  <w:color w:val="FF0000"/>
                  <w:szCs w:val="24"/>
                  <w:u w:val="single"/>
                </w:rPr>
                <w:delText>20</w:delText>
              </w:r>
              <w:r w:rsidR="00F278BF" w:rsidDel="00B2406E">
                <w:rPr>
                  <w:color w:val="FF0000"/>
                  <w:szCs w:val="24"/>
                  <w:u w:val="single"/>
                </w:rPr>
                <w:delText>1231</w:delText>
              </w:r>
            </w:del>
          </w:p>
        </w:tc>
      </w:tr>
    </w:tbl>
    <w:p w:rsidR="002158B8" w:rsidRPr="002158B8" w:rsidDel="00B2406E" w:rsidRDefault="002158B8" w:rsidP="002158B8">
      <w:pPr>
        <w:adjustRightInd w:val="0"/>
        <w:rPr>
          <w:del w:id="368" w:author="dar07282020" w:date="2020-07-28T14:31:00Z"/>
          <w:color w:val="FF0000"/>
          <w:szCs w:val="24"/>
          <w:u w:val="single"/>
        </w:rPr>
      </w:pPr>
    </w:p>
    <w:p w:rsidR="002158B8" w:rsidRPr="002158B8" w:rsidDel="00B2406E" w:rsidRDefault="002158B8" w:rsidP="002158B8">
      <w:pPr>
        <w:adjustRightInd w:val="0"/>
        <w:jc w:val="center"/>
        <w:rPr>
          <w:del w:id="369" w:author="dar07282020" w:date="2020-07-28T14:31:00Z"/>
          <w:b/>
          <w:color w:val="FF0000"/>
          <w:szCs w:val="24"/>
          <w:u w:val="single"/>
        </w:rPr>
      </w:pPr>
      <w:del w:id="370" w:author="dar07282020" w:date="2020-07-28T14:31:00Z">
        <w:r w:rsidRPr="002158B8" w:rsidDel="00B2406E">
          <w:rPr>
            <w:b/>
            <w:color w:val="FF0000"/>
            <w:szCs w:val="24"/>
            <w:u w:val="single"/>
          </w:rPr>
          <w:delText>Data Element Summary</w:delText>
        </w:r>
      </w:del>
    </w:p>
    <w:p w:rsidR="002158B8" w:rsidRPr="002158B8" w:rsidDel="00B2406E" w:rsidRDefault="002158B8" w:rsidP="002158B8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djustRightInd w:val="0"/>
        <w:rPr>
          <w:del w:id="371" w:author="dar07282020" w:date="2020-07-28T14:31:00Z"/>
          <w:b/>
          <w:color w:val="FF0000"/>
          <w:szCs w:val="24"/>
          <w:u w:val="single"/>
        </w:rPr>
      </w:pPr>
      <w:del w:id="372" w:author="dar07282020" w:date="2020-07-28T14:31:00Z">
        <w:r w:rsidRPr="002158B8" w:rsidDel="00B2406E">
          <w:rPr>
            <w:b/>
            <w:color w:val="FF0000"/>
            <w:szCs w:val="24"/>
            <w:u w:val="single"/>
          </w:rPr>
          <w:tab/>
          <w:delText>Ref.</w:delText>
        </w:r>
        <w:r w:rsidRPr="002158B8" w:rsidDel="00B2406E">
          <w:rPr>
            <w:b/>
            <w:color w:val="FF0000"/>
            <w:szCs w:val="24"/>
            <w:u w:val="single"/>
          </w:rPr>
          <w:tab/>
          <w:delText>Data</w:delText>
        </w:r>
        <w:r w:rsidRPr="002158B8" w:rsidDel="00B2406E">
          <w:rPr>
            <w:b/>
            <w:color w:val="FF0000"/>
            <w:szCs w:val="24"/>
            <w:u w:val="single"/>
          </w:rPr>
          <w:tab/>
        </w:r>
      </w:del>
    </w:p>
    <w:p w:rsidR="002158B8" w:rsidRPr="002158B8" w:rsidDel="00B2406E" w:rsidRDefault="002158B8" w:rsidP="002158B8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djustRightInd w:val="0"/>
        <w:rPr>
          <w:del w:id="373" w:author="dar07282020" w:date="2020-07-28T14:31:00Z"/>
          <w:color w:val="FF0000"/>
          <w:szCs w:val="24"/>
          <w:u w:val="single"/>
        </w:rPr>
      </w:pPr>
      <w:del w:id="374" w:author="dar07282020" w:date="2020-07-28T14:31:00Z">
        <w:r w:rsidRPr="002158B8" w:rsidDel="00B2406E">
          <w:rPr>
            <w:b/>
            <w:color w:val="FF0000"/>
            <w:szCs w:val="24"/>
            <w:u w:val="single"/>
          </w:rPr>
          <w:tab/>
          <w:delText>Des.</w:delText>
        </w:r>
        <w:r w:rsidRPr="002158B8" w:rsidDel="00B2406E">
          <w:rPr>
            <w:b/>
            <w:color w:val="FF0000"/>
            <w:szCs w:val="24"/>
            <w:u w:val="single"/>
          </w:rPr>
          <w:tab/>
          <w:delText>Element</w:delText>
        </w:r>
        <w:r w:rsidRPr="002158B8" w:rsidDel="00B2406E">
          <w:rPr>
            <w:b/>
            <w:color w:val="FF0000"/>
            <w:szCs w:val="24"/>
            <w:u w:val="single"/>
          </w:rPr>
          <w:tab/>
          <w:delText>Name</w:delText>
        </w:r>
        <w:r w:rsidRPr="002158B8" w:rsidDel="00B2406E">
          <w:rPr>
            <w:b/>
            <w:color w:val="FF0000"/>
            <w:szCs w:val="24"/>
            <w:u w:val="single"/>
          </w:rPr>
          <w:tab/>
          <w:delText>Attributes</w:delText>
        </w:r>
      </w:del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367"/>
        <w:gridCol w:w="144"/>
        <w:gridCol w:w="3269"/>
        <w:gridCol w:w="432"/>
        <w:gridCol w:w="20"/>
        <w:gridCol w:w="1109"/>
        <w:gridCol w:w="331"/>
      </w:tblGrid>
      <w:tr w:rsidR="00A85BE6" w:rsidRPr="00A85BE6" w:rsidDel="00B2406E" w:rsidTr="006E534C">
        <w:trPr>
          <w:del w:id="375" w:author="dar07282020" w:date="2020-07-28T14:31:00Z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tabs>
                <w:tab w:val="center" w:pos="1440"/>
                <w:tab w:val="center" w:pos="2448"/>
                <w:tab w:val="left" w:pos="2988"/>
                <w:tab w:val="left" w:pos="7956"/>
                <w:tab w:val="left" w:pos="9432"/>
                <w:tab w:val="left" w:pos="10080"/>
              </w:tabs>
              <w:adjustRightInd w:val="0"/>
              <w:ind w:right="144"/>
              <w:rPr>
                <w:del w:id="376" w:author="dar07282020" w:date="2020-07-28T14:31:00Z"/>
                <w:color w:val="FF0000"/>
                <w:sz w:val="24"/>
                <w:szCs w:val="24"/>
                <w:u w:val="single"/>
              </w:rPr>
            </w:pPr>
            <w:del w:id="377" w:author="dar07282020" w:date="2020-07-28T14:31:00Z">
              <w:r w:rsidRPr="002158B8" w:rsidDel="00B2406E">
                <w:rPr>
                  <w:b/>
                  <w:color w:val="FF0000"/>
                  <w:szCs w:val="24"/>
                  <w:u w:val="single"/>
                </w:rPr>
                <w:delText>Must Use</w:delText>
              </w:r>
            </w:del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adjustRightInd w:val="0"/>
              <w:ind w:right="144"/>
              <w:jc w:val="center"/>
              <w:rPr>
                <w:del w:id="378" w:author="dar07282020" w:date="2020-07-28T14:31:00Z"/>
                <w:color w:val="FF0000"/>
                <w:sz w:val="24"/>
                <w:szCs w:val="24"/>
                <w:u w:val="single"/>
              </w:rPr>
            </w:pPr>
            <w:del w:id="379" w:author="dar07282020" w:date="2020-07-28T14:31:00Z">
              <w:r w:rsidRPr="002158B8" w:rsidDel="00B2406E">
                <w:rPr>
                  <w:b/>
                  <w:color w:val="FF0000"/>
                  <w:szCs w:val="24"/>
                  <w:u w:val="single"/>
                </w:rPr>
                <w:delText>DTM01</w:delText>
              </w:r>
            </w:del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adjustRightInd w:val="0"/>
              <w:ind w:right="144"/>
              <w:jc w:val="center"/>
              <w:rPr>
                <w:del w:id="380" w:author="dar07282020" w:date="2020-07-28T14:31:00Z"/>
                <w:color w:val="FF0000"/>
                <w:sz w:val="24"/>
                <w:szCs w:val="24"/>
                <w:u w:val="single"/>
              </w:rPr>
            </w:pPr>
            <w:del w:id="381" w:author="dar07282020" w:date="2020-07-28T14:31:00Z">
              <w:r w:rsidRPr="002158B8" w:rsidDel="00B2406E">
                <w:rPr>
                  <w:b/>
                  <w:color w:val="FF0000"/>
                  <w:szCs w:val="24"/>
                  <w:u w:val="single"/>
                </w:rPr>
                <w:delText>374</w:delText>
              </w:r>
            </w:del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adjustRightInd w:val="0"/>
              <w:ind w:right="144"/>
              <w:rPr>
                <w:del w:id="382" w:author="dar07282020" w:date="2020-07-28T14:31:00Z"/>
                <w:color w:val="FF0000"/>
                <w:sz w:val="24"/>
                <w:szCs w:val="24"/>
                <w:u w:val="single"/>
              </w:rPr>
            </w:pPr>
            <w:del w:id="383" w:author="dar07282020" w:date="2020-07-28T14:31:00Z">
              <w:r w:rsidRPr="002158B8" w:rsidDel="00B2406E">
                <w:rPr>
                  <w:b/>
                  <w:color w:val="FF0000"/>
                  <w:szCs w:val="24"/>
                  <w:u w:val="single"/>
                </w:rPr>
                <w:delText>Date/Time Qualifier</w:delText>
              </w:r>
            </w:del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adjustRightInd w:val="0"/>
              <w:ind w:right="144"/>
              <w:jc w:val="center"/>
              <w:rPr>
                <w:del w:id="384" w:author="dar07282020" w:date="2020-07-28T14:31:00Z"/>
                <w:color w:val="FF0000"/>
                <w:sz w:val="24"/>
                <w:szCs w:val="24"/>
                <w:u w:val="single"/>
              </w:rPr>
            </w:pPr>
            <w:del w:id="385" w:author="dar07282020" w:date="2020-07-28T14:31:00Z">
              <w:r w:rsidRPr="002158B8" w:rsidDel="00B2406E">
                <w:rPr>
                  <w:b/>
                  <w:color w:val="FF0000"/>
                  <w:szCs w:val="24"/>
                  <w:u w:val="single"/>
                </w:rPr>
                <w:delText>M</w:delText>
              </w:r>
            </w:del>
          </w:p>
        </w:tc>
        <w:tc>
          <w:tcPr>
            <w:tcW w:w="14" w:type="dxa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adjustRightInd w:val="0"/>
              <w:ind w:right="144"/>
              <w:jc w:val="center"/>
              <w:rPr>
                <w:del w:id="386" w:author="dar07282020" w:date="2020-07-28T14:31:00Z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adjustRightInd w:val="0"/>
              <w:ind w:right="144"/>
              <w:rPr>
                <w:del w:id="387" w:author="dar07282020" w:date="2020-07-28T14:31:00Z"/>
                <w:color w:val="FF0000"/>
                <w:sz w:val="24"/>
                <w:szCs w:val="24"/>
                <w:u w:val="single"/>
              </w:rPr>
            </w:pPr>
            <w:del w:id="388" w:author="dar07282020" w:date="2020-07-28T14:31:00Z">
              <w:r w:rsidRPr="002158B8" w:rsidDel="00B2406E">
                <w:rPr>
                  <w:b/>
                  <w:color w:val="FF0000"/>
                  <w:szCs w:val="24"/>
                  <w:u w:val="single"/>
                </w:rPr>
                <w:delText>ID 3/3</w:delText>
              </w:r>
            </w:del>
          </w:p>
        </w:tc>
      </w:tr>
      <w:tr w:rsidR="00A85BE6" w:rsidRPr="00A85BE6" w:rsidDel="00B2406E" w:rsidTr="006E534C">
        <w:trPr>
          <w:gridAfter w:val="1"/>
          <w:wAfter w:w="330" w:type="dxa"/>
          <w:del w:id="389" w:author="dar07282020" w:date="2020-07-28T14:31:00Z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adjustRightInd w:val="0"/>
              <w:ind w:right="144"/>
              <w:rPr>
                <w:del w:id="390" w:author="dar07282020" w:date="2020-07-28T14:31:00Z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65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adjustRightInd w:val="0"/>
              <w:ind w:right="144"/>
              <w:rPr>
                <w:del w:id="391" w:author="dar07282020" w:date="2020-07-28T14:31:00Z"/>
                <w:color w:val="FF0000"/>
                <w:sz w:val="24"/>
                <w:szCs w:val="24"/>
                <w:u w:val="single"/>
              </w:rPr>
            </w:pPr>
            <w:del w:id="392" w:author="dar07282020" w:date="2020-07-28T14:31:00Z">
              <w:r w:rsidRPr="002158B8" w:rsidDel="00B2406E">
                <w:rPr>
                  <w:color w:val="FF0000"/>
                  <w:szCs w:val="24"/>
                  <w:u w:val="single"/>
                </w:rPr>
                <w:delText>Code specifying type of date or time, or both date and time</w:delText>
              </w:r>
            </w:del>
          </w:p>
        </w:tc>
      </w:tr>
      <w:tr w:rsidR="00A85BE6" w:rsidRPr="00A85BE6" w:rsidDel="00B2406E" w:rsidTr="006E534C">
        <w:trPr>
          <w:gridAfter w:val="1"/>
          <w:wAfter w:w="331" w:type="dxa"/>
          <w:del w:id="393" w:author="dar07282020" w:date="2020-07-28T14:31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adjustRightInd w:val="0"/>
              <w:ind w:right="144"/>
              <w:rPr>
                <w:del w:id="394" w:author="dar07282020" w:date="2020-07-28T14:31:00Z"/>
                <w:color w:val="FF0000"/>
                <w:sz w:val="24"/>
                <w:szCs w:val="24"/>
                <w:u w:val="single"/>
              </w:rPr>
            </w:pPr>
            <w:del w:id="395" w:author="dar07282020" w:date="2020-07-28T14:31:00Z">
              <w:r w:rsidRPr="002158B8" w:rsidDel="00B2406E">
                <w:rPr>
                  <w:color w:val="FF0000"/>
                  <w:szCs w:val="24"/>
                  <w:u w:val="single"/>
                </w:rPr>
                <w:delText xml:space="preserve"> </w:delText>
              </w:r>
            </w:del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adjustRightInd w:val="0"/>
              <w:ind w:right="144"/>
              <w:rPr>
                <w:del w:id="396" w:author="dar07282020" w:date="2020-07-28T14:31:00Z"/>
                <w:color w:val="FF0000"/>
                <w:sz w:val="24"/>
                <w:szCs w:val="24"/>
                <w:u w:val="single"/>
              </w:rPr>
            </w:pPr>
            <w:del w:id="397" w:author="dar07282020" w:date="2020-07-28T14:31:00Z">
              <w:r w:rsidRPr="002158B8" w:rsidDel="00B2406E">
                <w:rPr>
                  <w:color w:val="FF0000"/>
                  <w:szCs w:val="24"/>
                  <w:u w:val="single"/>
                </w:rPr>
                <w:delText>151</w:delText>
              </w:r>
            </w:del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adjustRightInd w:val="0"/>
              <w:ind w:right="144"/>
              <w:rPr>
                <w:del w:id="398" w:author="dar07282020" w:date="2020-07-28T14:31:00Z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48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adjustRightInd w:val="0"/>
              <w:ind w:right="144"/>
              <w:rPr>
                <w:del w:id="399" w:author="dar07282020" w:date="2020-07-28T14:31:00Z"/>
                <w:color w:val="FF0000"/>
                <w:sz w:val="24"/>
                <w:szCs w:val="24"/>
                <w:u w:val="single"/>
              </w:rPr>
            </w:pPr>
            <w:del w:id="400" w:author="dar07282020" w:date="2020-07-28T14:31:00Z">
              <w:r w:rsidRPr="002158B8" w:rsidDel="00B2406E">
                <w:rPr>
                  <w:color w:val="FF0000"/>
                  <w:szCs w:val="24"/>
                  <w:u w:val="single"/>
                </w:rPr>
                <w:delText>Service Period End</w:delText>
              </w:r>
            </w:del>
          </w:p>
        </w:tc>
      </w:tr>
      <w:tr w:rsidR="00A85BE6" w:rsidRPr="00A85BE6" w:rsidDel="00B2406E" w:rsidTr="006E534C">
        <w:trPr>
          <w:del w:id="401" w:author="dar07282020" w:date="2020-07-28T14:31:00Z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adjustRightInd w:val="0"/>
              <w:ind w:right="144"/>
              <w:rPr>
                <w:del w:id="402" w:author="dar07282020" w:date="2020-07-28T14:31:00Z"/>
                <w:color w:val="FF0000"/>
                <w:sz w:val="24"/>
                <w:szCs w:val="24"/>
                <w:u w:val="single"/>
              </w:rPr>
            </w:pPr>
            <w:del w:id="403" w:author="dar07282020" w:date="2020-07-28T14:31:00Z">
              <w:r w:rsidRPr="002158B8" w:rsidDel="00B2406E">
                <w:rPr>
                  <w:b/>
                  <w:color w:val="FF0000"/>
                  <w:szCs w:val="24"/>
                  <w:u w:val="single"/>
                </w:rPr>
                <w:delText>Must Use</w:delText>
              </w:r>
            </w:del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adjustRightInd w:val="0"/>
              <w:ind w:right="144"/>
              <w:jc w:val="center"/>
              <w:rPr>
                <w:del w:id="404" w:author="dar07282020" w:date="2020-07-28T14:31:00Z"/>
                <w:color w:val="FF0000"/>
                <w:sz w:val="24"/>
                <w:szCs w:val="24"/>
                <w:u w:val="single"/>
              </w:rPr>
            </w:pPr>
            <w:del w:id="405" w:author="dar07282020" w:date="2020-07-28T14:31:00Z">
              <w:r w:rsidRPr="002158B8" w:rsidDel="00B2406E">
                <w:rPr>
                  <w:b/>
                  <w:color w:val="FF0000"/>
                  <w:szCs w:val="24"/>
                  <w:u w:val="single"/>
                </w:rPr>
                <w:delText>DTM02</w:delText>
              </w:r>
            </w:del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adjustRightInd w:val="0"/>
              <w:ind w:right="144"/>
              <w:jc w:val="center"/>
              <w:rPr>
                <w:del w:id="406" w:author="dar07282020" w:date="2020-07-28T14:31:00Z"/>
                <w:color w:val="FF0000"/>
                <w:sz w:val="24"/>
                <w:szCs w:val="24"/>
                <w:u w:val="single"/>
              </w:rPr>
            </w:pPr>
            <w:del w:id="407" w:author="dar07282020" w:date="2020-07-28T14:31:00Z">
              <w:r w:rsidRPr="002158B8" w:rsidDel="00B2406E">
                <w:rPr>
                  <w:b/>
                  <w:color w:val="FF0000"/>
                  <w:szCs w:val="24"/>
                  <w:u w:val="single"/>
                </w:rPr>
                <w:delText>373</w:delText>
              </w:r>
            </w:del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adjustRightInd w:val="0"/>
              <w:ind w:right="144"/>
              <w:rPr>
                <w:del w:id="408" w:author="dar07282020" w:date="2020-07-28T14:31:00Z"/>
                <w:color w:val="FF0000"/>
                <w:sz w:val="24"/>
                <w:szCs w:val="24"/>
                <w:u w:val="single"/>
              </w:rPr>
            </w:pPr>
            <w:del w:id="409" w:author="dar07282020" w:date="2020-07-28T14:31:00Z">
              <w:r w:rsidRPr="002158B8" w:rsidDel="00B2406E">
                <w:rPr>
                  <w:b/>
                  <w:color w:val="FF0000"/>
                  <w:szCs w:val="24"/>
                  <w:u w:val="single"/>
                </w:rPr>
                <w:delText>Date</w:delText>
              </w:r>
            </w:del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adjustRightInd w:val="0"/>
              <w:ind w:right="144"/>
              <w:jc w:val="center"/>
              <w:rPr>
                <w:del w:id="410" w:author="dar07282020" w:date="2020-07-28T14:31:00Z"/>
                <w:color w:val="FF0000"/>
                <w:sz w:val="24"/>
                <w:szCs w:val="24"/>
                <w:u w:val="single"/>
              </w:rPr>
            </w:pPr>
            <w:del w:id="411" w:author="dar07282020" w:date="2020-07-28T14:31:00Z">
              <w:r w:rsidRPr="002158B8" w:rsidDel="00B2406E">
                <w:rPr>
                  <w:b/>
                  <w:color w:val="FF0000"/>
                  <w:szCs w:val="24"/>
                  <w:u w:val="single"/>
                </w:rPr>
                <w:delText>X</w:delText>
              </w:r>
            </w:del>
          </w:p>
        </w:tc>
        <w:tc>
          <w:tcPr>
            <w:tcW w:w="14" w:type="dxa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adjustRightInd w:val="0"/>
              <w:ind w:right="144"/>
              <w:jc w:val="center"/>
              <w:rPr>
                <w:del w:id="412" w:author="dar07282020" w:date="2020-07-28T14:31:00Z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adjustRightInd w:val="0"/>
              <w:ind w:right="144"/>
              <w:rPr>
                <w:del w:id="413" w:author="dar07282020" w:date="2020-07-28T14:31:00Z"/>
                <w:color w:val="FF0000"/>
                <w:sz w:val="24"/>
                <w:szCs w:val="24"/>
                <w:u w:val="single"/>
              </w:rPr>
            </w:pPr>
            <w:del w:id="414" w:author="dar07282020" w:date="2020-07-28T14:31:00Z">
              <w:r w:rsidRPr="002158B8" w:rsidDel="00B2406E">
                <w:rPr>
                  <w:b/>
                  <w:color w:val="FF0000"/>
                  <w:szCs w:val="24"/>
                  <w:u w:val="single"/>
                </w:rPr>
                <w:delText>DT 8/8</w:delText>
              </w:r>
            </w:del>
          </w:p>
        </w:tc>
      </w:tr>
      <w:tr w:rsidR="00A85BE6" w:rsidRPr="00A85BE6" w:rsidDel="00B2406E" w:rsidTr="006E534C">
        <w:trPr>
          <w:gridAfter w:val="1"/>
          <w:wAfter w:w="330" w:type="dxa"/>
          <w:del w:id="415" w:author="dar07282020" w:date="2020-07-28T14:31:00Z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adjustRightInd w:val="0"/>
              <w:ind w:right="144"/>
              <w:rPr>
                <w:del w:id="416" w:author="dar07282020" w:date="2020-07-28T14:31:00Z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65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158B8" w:rsidRPr="002158B8" w:rsidDel="00B2406E" w:rsidRDefault="002158B8" w:rsidP="002158B8">
            <w:pPr>
              <w:adjustRightInd w:val="0"/>
              <w:ind w:right="144"/>
              <w:rPr>
                <w:del w:id="417" w:author="dar07282020" w:date="2020-07-28T14:31:00Z"/>
                <w:color w:val="FF0000"/>
                <w:sz w:val="24"/>
                <w:szCs w:val="24"/>
                <w:u w:val="single"/>
              </w:rPr>
            </w:pPr>
            <w:del w:id="418" w:author="dar07282020" w:date="2020-07-28T14:31:00Z">
              <w:r w:rsidRPr="002158B8" w:rsidDel="00B2406E">
                <w:rPr>
                  <w:color w:val="FF0000"/>
                  <w:szCs w:val="24"/>
                  <w:u w:val="single"/>
                </w:rPr>
                <w:delText>Date expressed as CCYYMMDD</w:delText>
              </w:r>
            </w:del>
          </w:p>
        </w:tc>
      </w:tr>
    </w:tbl>
    <w:p w:rsidR="002158B8" w:rsidRPr="00A85BE6" w:rsidRDefault="002158B8">
      <w:pPr>
        <w:rPr>
          <w:color w:val="FF0000"/>
          <w:u w:val="single"/>
        </w:rPr>
      </w:pPr>
      <w:bookmarkStart w:id="419" w:name="_GoBack"/>
      <w:bookmarkEnd w:id="419"/>
    </w:p>
    <w:sectPr w:rsidR="002158B8" w:rsidRPr="00A85B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atrick, Kyle">
    <w15:presenceInfo w15:providerId="AD" w15:userId="S::KPatrick@retail.nrgenergy.com::b5a7facb-1e7c-4a78-a821-20330eb4117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2BF5"/>
    <w:rsid w:val="0002136F"/>
    <w:rsid w:val="000B434D"/>
    <w:rsid w:val="0012744F"/>
    <w:rsid w:val="002158B8"/>
    <w:rsid w:val="00274EA4"/>
    <w:rsid w:val="002D244F"/>
    <w:rsid w:val="00393517"/>
    <w:rsid w:val="00452BF5"/>
    <w:rsid w:val="004B560E"/>
    <w:rsid w:val="0050231D"/>
    <w:rsid w:val="005A33AC"/>
    <w:rsid w:val="00742062"/>
    <w:rsid w:val="00A85BE6"/>
    <w:rsid w:val="00B2406E"/>
    <w:rsid w:val="00D10B36"/>
    <w:rsid w:val="00D42F12"/>
    <w:rsid w:val="00EC5C6A"/>
    <w:rsid w:val="00F2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6C89E465"/>
  <w15:docId w15:val="{2A54F428-02F1-4A6D-99B1-A8F021E1E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52BF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2BF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52BF5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0B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B3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xsetchangecontrol@ercot.com" TargetMode="External"/><Relationship Id="rId4" Type="http://schemas.openxmlformats.org/officeDocument/2006/relationships/hyperlink" Target="mailto:Kyle.Patrick@nr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PNMR</Company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Kyle Patrick</dc:creator>
  <cp:lastModifiedBy>Patrick, Kyle</cp:lastModifiedBy>
  <cp:revision>3</cp:revision>
  <dcterms:created xsi:type="dcterms:W3CDTF">2020-07-28T19:32:00Z</dcterms:created>
  <dcterms:modified xsi:type="dcterms:W3CDTF">2020-09-16T16:18:00Z</dcterms:modified>
</cp:coreProperties>
</file>