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AF54D" w14:textId="77777777" w:rsidR="0098347E" w:rsidRDefault="0098347E" w:rsidP="000C15E1">
      <w:pPr>
        <w:widowControl w:val="0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77777777" w:rsidR="0098347E" w:rsidRDefault="0098347E" w:rsidP="000C15E1">
      <w:pPr>
        <w:pStyle w:val="TOCHead"/>
        <w:widowControl w:val="0"/>
        <w:sectPr w:rsidR="0098347E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1137FB8F" w:rsidR="005C30B8" w:rsidRPr="00F81B3A" w:rsidRDefault="005C30B8" w:rsidP="00AF5DCD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ERCOT is currently reviewing proposed transmission improvements with a total estimated cost of $</w:t>
      </w:r>
      <w:r w:rsidR="003468A9" w:rsidRPr="002861DA">
        <w:rPr>
          <w:rFonts w:ascii="Arial" w:hAnsi="Arial" w:cs="Arial"/>
          <w:color w:val="5B6770" w:themeColor="text2"/>
          <w:sz w:val="22"/>
          <w:szCs w:val="22"/>
        </w:rPr>
        <w:t xml:space="preserve">1,153.14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Million as of </w:t>
      </w:r>
      <w:r w:rsidR="003468A9">
        <w:rPr>
          <w:rFonts w:ascii="Arial" w:hAnsi="Arial" w:cs="Arial"/>
          <w:color w:val="5B6770" w:themeColor="text2"/>
          <w:sz w:val="22"/>
          <w:szCs w:val="22"/>
        </w:rPr>
        <w:t>October 31</w:t>
      </w:r>
      <w:r w:rsidR="00164C11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CD110F">
        <w:rPr>
          <w:rFonts w:ascii="Arial" w:hAnsi="Arial" w:cs="Arial"/>
          <w:color w:val="5B6770" w:themeColor="text2"/>
          <w:sz w:val="22"/>
          <w:szCs w:val="22"/>
        </w:rPr>
        <w:t>20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617C277A" w14:textId="04373E15" w:rsidR="005C30B8" w:rsidRPr="00F81B3A" w:rsidRDefault="005C30B8" w:rsidP="00AF5DCD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Transmission Projects endorsed in 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CD110F">
        <w:rPr>
          <w:rFonts w:ascii="Arial" w:hAnsi="Arial" w:cs="Arial"/>
          <w:color w:val="5B6770" w:themeColor="text2"/>
          <w:sz w:val="22"/>
          <w:szCs w:val="22"/>
        </w:rPr>
        <w:t>20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total $</w:t>
      </w:r>
      <w:r w:rsidR="003468A9" w:rsidRPr="002861DA">
        <w:rPr>
          <w:rFonts w:ascii="Arial" w:hAnsi="Arial" w:cs="Arial"/>
          <w:color w:val="5B6770" w:themeColor="text2"/>
          <w:sz w:val="22"/>
          <w:szCs w:val="22"/>
        </w:rPr>
        <w:t>903.01</w:t>
      </w:r>
      <w:r w:rsidR="003468A9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Million as of </w:t>
      </w:r>
      <w:r w:rsidR="003468A9">
        <w:rPr>
          <w:rFonts w:ascii="Arial" w:hAnsi="Arial" w:cs="Arial"/>
          <w:color w:val="5B6770" w:themeColor="text2"/>
          <w:sz w:val="22"/>
          <w:szCs w:val="22"/>
        </w:rPr>
        <w:t>October 31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>, 20</w:t>
      </w:r>
      <w:r w:rsidR="00CD110F">
        <w:rPr>
          <w:rFonts w:ascii="Arial" w:hAnsi="Arial" w:cs="Arial"/>
          <w:color w:val="5B6770" w:themeColor="text2"/>
          <w:sz w:val="22"/>
          <w:szCs w:val="22"/>
        </w:rPr>
        <w:t>20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73035CF7" w14:textId="39683029" w:rsidR="005C30B8" w:rsidRPr="00F81B3A" w:rsidRDefault="005C30B8" w:rsidP="005C30B8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All projects (in engineering, routing, licensing and construction) total approximately $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>7</w:t>
      </w:r>
      <w:r w:rsidR="00614611">
        <w:rPr>
          <w:rFonts w:ascii="Arial" w:hAnsi="Arial" w:cs="Arial"/>
          <w:color w:val="5B6770" w:themeColor="text2"/>
          <w:sz w:val="22"/>
          <w:szCs w:val="22"/>
        </w:rPr>
        <w:t>.</w:t>
      </w:r>
      <w:r w:rsidR="00834AF3">
        <w:rPr>
          <w:rFonts w:ascii="Arial" w:hAnsi="Arial" w:cs="Arial"/>
          <w:color w:val="5B6770" w:themeColor="text2"/>
          <w:sz w:val="22"/>
          <w:szCs w:val="22"/>
        </w:rPr>
        <w:t>6</w:t>
      </w:r>
      <w:r w:rsidR="004B6A32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Billion as of </w:t>
      </w:r>
      <w:r w:rsidR="00834AF3">
        <w:rPr>
          <w:rFonts w:ascii="Arial" w:hAnsi="Arial" w:cs="Arial"/>
          <w:color w:val="5B6770" w:themeColor="text2"/>
          <w:sz w:val="22"/>
          <w:szCs w:val="22"/>
        </w:rPr>
        <w:t>October 1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>, 2020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0242C5D5" w:rsidR="005C30B8" w:rsidRPr="005C30B8" w:rsidRDefault="005C30B8" w:rsidP="005C30B8">
      <w:pPr>
        <w:pStyle w:val="ListParagraph"/>
        <w:numPr>
          <w:ilvl w:val="0"/>
          <w:numId w:val="41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>Transmission Projects energized in 20</w:t>
      </w:r>
      <w:r w:rsidR="004C7869">
        <w:rPr>
          <w:rFonts w:cs="Arial"/>
          <w:sz w:val="22"/>
          <w:szCs w:val="22"/>
        </w:rPr>
        <w:t>20</w:t>
      </w:r>
      <w:r w:rsidRPr="00F81B3A">
        <w:rPr>
          <w:rFonts w:cs="Arial"/>
          <w:sz w:val="22"/>
          <w:szCs w:val="22"/>
        </w:rPr>
        <w:t xml:space="preserve"> total about $</w:t>
      </w:r>
      <w:r w:rsidR="00614611">
        <w:rPr>
          <w:rFonts w:cs="Arial"/>
          <w:sz w:val="22"/>
          <w:szCs w:val="22"/>
        </w:rPr>
        <w:t>1</w:t>
      </w:r>
      <w:r w:rsidR="004B6A32">
        <w:rPr>
          <w:rFonts w:cs="Arial"/>
          <w:sz w:val="22"/>
          <w:szCs w:val="22"/>
        </w:rPr>
        <w:t>.</w:t>
      </w:r>
      <w:r w:rsidR="00834AF3">
        <w:rPr>
          <w:rFonts w:cs="Arial"/>
          <w:sz w:val="22"/>
          <w:szCs w:val="22"/>
        </w:rPr>
        <w:t>20</w:t>
      </w:r>
      <w:r w:rsidR="004C7869">
        <w:rPr>
          <w:rFonts w:cs="Arial"/>
          <w:sz w:val="22"/>
          <w:szCs w:val="22"/>
        </w:rPr>
        <w:t xml:space="preserve"> </w:t>
      </w:r>
      <w:r w:rsidR="004B6A32">
        <w:rPr>
          <w:rFonts w:cs="Arial"/>
          <w:sz w:val="22"/>
          <w:szCs w:val="22"/>
        </w:rPr>
        <w:t>B</w:t>
      </w:r>
      <w:r w:rsidR="004C7869">
        <w:rPr>
          <w:rFonts w:cs="Arial"/>
          <w:sz w:val="22"/>
          <w:szCs w:val="22"/>
        </w:rPr>
        <w:t>illion</w:t>
      </w:r>
      <w:r w:rsidRPr="00F81B3A">
        <w:rPr>
          <w:rFonts w:cs="Arial"/>
          <w:sz w:val="22"/>
          <w:szCs w:val="22"/>
        </w:rPr>
        <w:t xml:space="preserve"> as of </w:t>
      </w:r>
      <w:r w:rsidR="00834AF3">
        <w:rPr>
          <w:rFonts w:cs="Arial"/>
          <w:sz w:val="22"/>
          <w:szCs w:val="22"/>
        </w:rPr>
        <w:t>October 1</w:t>
      </w:r>
      <w:r w:rsidR="004C7869">
        <w:rPr>
          <w:rFonts w:cs="Arial"/>
          <w:sz w:val="22"/>
          <w:szCs w:val="22"/>
        </w:rPr>
        <w:t>, 2020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553BE2D4" w14:textId="144DE3E8" w:rsidR="005C30B8" w:rsidRDefault="005C30B8" w:rsidP="005C30B8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F80EAC">
        <w:rPr>
          <w:sz w:val="22"/>
          <w:szCs w:val="22"/>
        </w:rPr>
        <w:t>LRGV Import Project</w:t>
      </w:r>
      <w:r>
        <w:rPr>
          <w:sz w:val="22"/>
          <w:szCs w:val="22"/>
        </w:rPr>
        <w:t xml:space="preserve">. This is a Tier 1 project that is estimated to cost $73.4 million. </w:t>
      </w:r>
      <w:r w:rsidRPr="00E336D0">
        <w:rPr>
          <w:sz w:val="22"/>
          <w:szCs w:val="22"/>
        </w:rPr>
        <w:t xml:space="preserve">AEPSC has also requested that ERCOT provide </w:t>
      </w:r>
      <w:r>
        <w:rPr>
          <w:sz w:val="22"/>
          <w:szCs w:val="22"/>
        </w:rPr>
        <w:t xml:space="preserve">a </w:t>
      </w:r>
      <w:r w:rsidRPr="00E336D0">
        <w:rPr>
          <w:sz w:val="22"/>
          <w:szCs w:val="22"/>
        </w:rPr>
        <w:t>conditional endorsement for an additional $357.2 million project. </w:t>
      </w:r>
      <w:r w:rsidDel="00243E5D">
        <w:rPr>
          <w:sz w:val="22"/>
          <w:szCs w:val="22"/>
        </w:rPr>
        <w:t xml:space="preserve"> </w:t>
      </w:r>
      <w:r w:rsidR="00700285">
        <w:rPr>
          <w:sz w:val="22"/>
          <w:szCs w:val="22"/>
        </w:rPr>
        <w:t xml:space="preserve">The </w:t>
      </w:r>
      <w:r w:rsidR="00164C11">
        <w:rPr>
          <w:sz w:val="22"/>
          <w:szCs w:val="22"/>
        </w:rPr>
        <w:t>ERCOT Independent Review has been conducted in accordance with Protocol Section 3.11.4.9(3), and this project is currently placed on hold until the LNG loads are confirmed</w:t>
      </w:r>
      <w:r>
        <w:rPr>
          <w:sz w:val="22"/>
          <w:szCs w:val="22"/>
        </w:rPr>
        <w:t>.</w:t>
      </w:r>
      <w:r w:rsidRPr="00AA19C1">
        <w:rPr>
          <w:sz w:val="22"/>
          <w:szCs w:val="22"/>
        </w:rPr>
        <w:t xml:space="preserve"> </w:t>
      </w:r>
    </w:p>
    <w:p w14:paraId="7579C896" w14:textId="54A17502" w:rsidR="005C30B8" w:rsidRDefault="005C30B8" w:rsidP="005C30B8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STEC has submitted the </w:t>
      </w:r>
      <w:r w:rsidRPr="00675196">
        <w:rPr>
          <w:sz w:val="22"/>
          <w:szCs w:val="22"/>
        </w:rPr>
        <w:t>Lower Rio Grande Valley Transmission Expansion Project</w:t>
      </w:r>
      <w:r>
        <w:rPr>
          <w:sz w:val="22"/>
          <w:szCs w:val="22"/>
        </w:rPr>
        <w:t xml:space="preserve">. This is a Tier 1 project that is estimated to cost $511 million. </w:t>
      </w:r>
      <w:r w:rsidR="00700285">
        <w:rPr>
          <w:sz w:val="22"/>
          <w:szCs w:val="22"/>
        </w:rPr>
        <w:t xml:space="preserve">The </w:t>
      </w:r>
      <w:r w:rsidR="00164C11">
        <w:rPr>
          <w:sz w:val="22"/>
          <w:szCs w:val="22"/>
        </w:rPr>
        <w:t>ERCOT Independent Review has been conducted in accordance with Protocol Section 3.11.4.9(3), and this project is currently placed on hold until the LNG loads are confirmed</w:t>
      </w:r>
      <w:r>
        <w:rPr>
          <w:sz w:val="22"/>
          <w:szCs w:val="22"/>
        </w:rPr>
        <w:t>.</w:t>
      </w:r>
    </w:p>
    <w:p w14:paraId="71A3D9A5" w14:textId="08C48B46" w:rsidR="00AF5DCD" w:rsidRDefault="003468A9" w:rsidP="003468A9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 w:rsidRPr="003468A9">
        <w:rPr>
          <w:sz w:val="22"/>
          <w:szCs w:val="22"/>
        </w:rPr>
        <w:t xml:space="preserve">BEC has submitted a request to withdraw the Moffat to </w:t>
      </w:r>
      <w:proofErr w:type="spellStart"/>
      <w:r w:rsidRPr="003468A9">
        <w:rPr>
          <w:sz w:val="22"/>
          <w:szCs w:val="22"/>
        </w:rPr>
        <w:t>Hasse</w:t>
      </w:r>
      <w:proofErr w:type="spellEnd"/>
      <w:r w:rsidRPr="003468A9">
        <w:rPr>
          <w:sz w:val="22"/>
          <w:szCs w:val="22"/>
        </w:rPr>
        <w:t xml:space="preserve"> Voltage Conversion Project. This project is no longer under ERCOT Independent Review</w:t>
      </w:r>
      <w:r w:rsidR="00AF5DCD" w:rsidRPr="00AF5DCD">
        <w:rPr>
          <w:sz w:val="22"/>
          <w:szCs w:val="22"/>
        </w:rPr>
        <w:t>.</w:t>
      </w:r>
    </w:p>
    <w:p w14:paraId="6B193C52" w14:textId="19127D2E" w:rsidR="007E19E7" w:rsidRDefault="007E19E7" w:rsidP="003468A9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Oncor has submitted the </w:t>
      </w:r>
      <w:r w:rsidRPr="00A84053">
        <w:rPr>
          <w:sz w:val="22"/>
          <w:szCs w:val="22"/>
        </w:rPr>
        <w:t>Tall City – Telephone Road 138</w:t>
      </w:r>
      <w:r>
        <w:rPr>
          <w:sz w:val="22"/>
          <w:szCs w:val="22"/>
        </w:rPr>
        <w:t>-</w:t>
      </w:r>
      <w:r w:rsidRPr="00A84053">
        <w:rPr>
          <w:sz w:val="22"/>
          <w:szCs w:val="22"/>
        </w:rPr>
        <w:t>kV Line Rebuild Project</w:t>
      </w:r>
      <w:r>
        <w:rPr>
          <w:sz w:val="22"/>
          <w:szCs w:val="22"/>
        </w:rPr>
        <w:t xml:space="preserve">. This is a Tier 3 project that is estimated to cost $23.5 million. </w:t>
      </w:r>
      <w:r w:rsidR="003468A9" w:rsidRPr="003468A9">
        <w:rPr>
          <w:sz w:val="22"/>
          <w:szCs w:val="22"/>
        </w:rPr>
        <w:t>This project completed the RPG review on October 7, and ERCOT has issued an acceptance letter.</w:t>
      </w:r>
    </w:p>
    <w:p w14:paraId="21EAAE8E" w14:textId="77777777" w:rsidR="003468A9" w:rsidRDefault="007E19E7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AEPSC has submitted the Alamito Creek to Alpine 69-</w:t>
      </w:r>
      <w:r w:rsidRPr="00A84053">
        <w:rPr>
          <w:sz w:val="22"/>
          <w:szCs w:val="22"/>
        </w:rPr>
        <w:t>kV Line Rebuild Transmission Project</w:t>
      </w:r>
      <w:r>
        <w:rPr>
          <w:sz w:val="22"/>
          <w:szCs w:val="22"/>
        </w:rPr>
        <w:t xml:space="preserve">. This is a Tier 3 project that is estimated to cost $37 million. </w:t>
      </w:r>
      <w:r w:rsidR="003468A9">
        <w:rPr>
          <w:sz w:val="22"/>
          <w:szCs w:val="22"/>
        </w:rPr>
        <w:t>This project completed the RPG review on October 22, and ERCOT has issued an acceptance letter.</w:t>
      </w:r>
    </w:p>
    <w:p w14:paraId="6A39103B" w14:textId="0E4D9125" w:rsidR="003468A9" w:rsidRDefault="003468A9" w:rsidP="003468A9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Oncor has submitted the </w:t>
      </w:r>
      <w:r w:rsidRPr="00786608">
        <w:rPr>
          <w:sz w:val="22"/>
          <w:szCs w:val="22"/>
        </w:rPr>
        <w:t>Nacogdoches Southeast Switch – Red</w:t>
      </w:r>
      <w:r>
        <w:rPr>
          <w:sz w:val="22"/>
          <w:szCs w:val="22"/>
        </w:rPr>
        <w:t>land Switch – Lufkin Switch 345-</w:t>
      </w:r>
      <w:r w:rsidRPr="00786608">
        <w:rPr>
          <w:sz w:val="22"/>
          <w:szCs w:val="22"/>
        </w:rPr>
        <w:t>kV Loop</w:t>
      </w:r>
      <w:r>
        <w:rPr>
          <w:sz w:val="22"/>
          <w:szCs w:val="22"/>
        </w:rPr>
        <w:t xml:space="preserve"> Project. This is a Tier 2 project that is estimated to cost $71.26 million. This project is currently in the RPG comment period. </w:t>
      </w:r>
    </w:p>
    <w:p w14:paraId="2A30A4B7" w14:textId="77777777" w:rsidR="003468A9" w:rsidRDefault="003468A9" w:rsidP="003468A9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786608">
        <w:rPr>
          <w:sz w:val="22"/>
          <w:szCs w:val="22"/>
        </w:rPr>
        <w:t>Lake Pauline Area Improvement Project</w:t>
      </w:r>
      <w:r>
        <w:rPr>
          <w:sz w:val="22"/>
          <w:szCs w:val="22"/>
        </w:rPr>
        <w:t>. This is a Tier 3 project that is estimated to cost $47.5 million.</w:t>
      </w:r>
      <w:r w:rsidRPr="00786608">
        <w:rPr>
          <w:sz w:val="22"/>
          <w:szCs w:val="22"/>
        </w:rPr>
        <w:t xml:space="preserve"> </w:t>
      </w:r>
      <w:r>
        <w:rPr>
          <w:sz w:val="22"/>
          <w:szCs w:val="22"/>
        </w:rPr>
        <w:t>This project is currently in the RPG comment period.</w:t>
      </w:r>
    </w:p>
    <w:p w14:paraId="272BCEEF" w14:textId="77777777" w:rsidR="003468A9" w:rsidRDefault="003468A9" w:rsidP="003468A9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CNP has submitted the </w:t>
      </w:r>
      <w:r w:rsidRPr="00786608">
        <w:rPr>
          <w:sz w:val="22"/>
          <w:szCs w:val="22"/>
        </w:rPr>
        <w:t xml:space="preserve">Wallis to Peters </w:t>
      </w:r>
      <w:proofErr w:type="spellStart"/>
      <w:r w:rsidRPr="00786608">
        <w:rPr>
          <w:sz w:val="22"/>
          <w:szCs w:val="22"/>
        </w:rPr>
        <w:t>Ckt</w:t>
      </w:r>
      <w:proofErr w:type="spellEnd"/>
      <w:r w:rsidRPr="00786608">
        <w:rPr>
          <w:sz w:val="22"/>
          <w:szCs w:val="22"/>
        </w:rPr>
        <w:t xml:space="preserve"> 65 138-kV Line Rebuild Project</w:t>
      </w:r>
      <w:r>
        <w:rPr>
          <w:sz w:val="22"/>
          <w:szCs w:val="22"/>
        </w:rPr>
        <w:t>. This is a Tier 3 project that is estimated to cost $64.78 million.</w:t>
      </w:r>
      <w:r w:rsidRPr="00786608">
        <w:rPr>
          <w:sz w:val="22"/>
          <w:szCs w:val="22"/>
        </w:rPr>
        <w:t xml:space="preserve"> </w:t>
      </w:r>
      <w:r>
        <w:rPr>
          <w:sz w:val="22"/>
          <w:szCs w:val="22"/>
        </w:rPr>
        <w:t>This project is currently in the RPG comment period.</w:t>
      </w:r>
    </w:p>
    <w:p w14:paraId="7C83E5F1" w14:textId="755901B5" w:rsidR="007E19E7" w:rsidRPr="007E19E7" w:rsidRDefault="003468A9" w:rsidP="003468A9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AEPSC has submitted the Burma to Sterling City 69-</w:t>
      </w:r>
      <w:r w:rsidRPr="00786608">
        <w:rPr>
          <w:sz w:val="22"/>
          <w:szCs w:val="22"/>
        </w:rPr>
        <w:t>kV Line Rebuild Project</w:t>
      </w:r>
      <w:r>
        <w:rPr>
          <w:sz w:val="22"/>
          <w:szCs w:val="22"/>
        </w:rPr>
        <w:t>. This is a Tier 3 project that is estimated to cost $28 million.</w:t>
      </w:r>
      <w:r w:rsidRPr="00786608">
        <w:rPr>
          <w:sz w:val="22"/>
          <w:szCs w:val="22"/>
        </w:rPr>
        <w:t xml:space="preserve"> </w:t>
      </w:r>
      <w:r>
        <w:rPr>
          <w:sz w:val="22"/>
          <w:szCs w:val="22"/>
        </w:rPr>
        <w:t>This project is currently in the RPG comment period.</w:t>
      </w:r>
      <w:r w:rsidR="007E19E7" w:rsidRPr="00AF5DCD">
        <w:rPr>
          <w:sz w:val="22"/>
          <w:szCs w:val="22"/>
        </w:rPr>
        <w:t xml:space="preserve"> </w:t>
      </w:r>
    </w:p>
    <w:p w14:paraId="690BE197" w14:textId="77777777" w:rsidR="001E728A" w:rsidRDefault="001E728A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</w:p>
    <w:p w14:paraId="03C7DCD3" w14:textId="77777777" w:rsidR="005C30B8" w:rsidRPr="005C30B8" w:rsidRDefault="005C30B8" w:rsidP="005C30B8">
      <w:pPr>
        <w:spacing w:after="24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hyperlink r:id="rId16" w:history="1">
        <w:r w:rsidRPr="005C30B8">
          <w:rPr>
            <w:rFonts w:asciiTheme="minorHAnsi" w:hAnsiTheme="minorHAnsi" w:cstheme="minorHAnsi"/>
            <w:color w:val="0000FF"/>
            <w:sz w:val="20"/>
            <w:szCs w:val="20"/>
            <w:u w:val="single"/>
          </w:rPr>
          <w:t>https://mis.ercot.com/pps/tibco/mis/Pages/Grid+Information/RegionalPlanning</w:t>
        </w:r>
      </w:hyperlink>
    </w:p>
    <w:p w14:paraId="256F2AA6" w14:textId="77777777" w:rsidR="005C30B8" w:rsidRPr="005C30B8" w:rsidRDefault="005C30B8" w:rsidP="005C30B8">
      <w:pPr>
        <w:spacing w:after="24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Past email communication on RPG projects can be found on the ERCOT </w:t>
      </w:r>
      <w:proofErr w:type="spellStart"/>
      <w:r w:rsidRPr="005C30B8">
        <w:rPr>
          <w:rFonts w:asciiTheme="minorHAnsi" w:hAnsiTheme="minorHAnsi" w:cstheme="minorHAnsi"/>
          <w:sz w:val="20"/>
          <w:szCs w:val="20"/>
        </w:rPr>
        <w:t>listserve</w:t>
      </w:r>
      <w:proofErr w:type="spellEnd"/>
      <w:r w:rsidRPr="005C30B8">
        <w:rPr>
          <w:rFonts w:asciiTheme="minorHAnsi" w:hAnsiTheme="minorHAnsi" w:cstheme="minorHAnsi"/>
          <w:sz w:val="20"/>
          <w:szCs w:val="20"/>
        </w:rPr>
        <w:t xml:space="preserve">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7" w:history="1">
        <w:r w:rsidRPr="005C30B8">
          <w:rPr>
            <w:rFonts w:asciiTheme="minorHAnsi" w:hAnsiTheme="minorHAnsi" w:cstheme="minorHAnsi"/>
            <w:color w:val="0000FF"/>
            <w:sz w:val="20"/>
            <w:szCs w:val="20"/>
            <w:u w:val="single"/>
          </w:rPr>
          <w:t>http://lists.ercot.com/scripts/wa-ERCOT.exe?A0=REGPLANGROUP</w:t>
        </w:r>
      </w:hyperlink>
    </w:p>
    <w:p w14:paraId="7588B678" w14:textId="5DD0D51B" w:rsidR="005C30B8" w:rsidRDefault="005C30B8">
      <w:r>
        <w:lastRenderedPageBreak/>
        <w:br w:type="page"/>
      </w:r>
    </w:p>
    <w:p w14:paraId="2F8C4BBE" w14:textId="04D859F8" w:rsidR="005C30B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23626D9B" w14:textId="37E98E96" w:rsidR="005C30B8" w:rsidRPr="00F81B3A" w:rsidRDefault="000B12E4" w:rsidP="00A20553">
      <w:pPr>
        <w:pStyle w:val="ListParagraph"/>
        <w:numPr>
          <w:ilvl w:val="0"/>
          <w:numId w:val="44"/>
        </w:numPr>
        <w:tabs>
          <w:tab w:val="left" w:pos="2340"/>
        </w:tabs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091646">
        <w:rPr>
          <w:rFonts w:eastAsia="SymbolMT" w:cs="Arial"/>
          <w:sz w:val="22"/>
          <w:szCs w:val="22"/>
        </w:rPr>
        <w:t>March 1</w:t>
      </w:r>
      <w:r w:rsidR="001A5CB3">
        <w:rPr>
          <w:rFonts w:eastAsia="SymbolMT" w:cs="Arial"/>
          <w:sz w:val="22"/>
          <w:szCs w:val="22"/>
        </w:rPr>
        <w:t>, 202</w:t>
      </w:r>
      <w:r w:rsidR="00091646">
        <w:rPr>
          <w:rFonts w:eastAsia="SymbolMT" w:cs="Arial"/>
          <w:sz w:val="22"/>
          <w:szCs w:val="22"/>
        </w:rPr>
        <w:t>1</w:t>
      </w:r>
      <w:r w:rsidR="00091646">
        <w:rPr>
          <w:rFonts w:eastAsia="SymbolMT" w:cs="Arial"/>
          <w:sz w:val="22"/>
          <w:szCs w:val="22"/>
        </w:rPr>
        <w:tab/>
      </w:r>
      <w:r w:rsidR="001A5CB3">
        <w:rPr>
          <w:rFonts w:eastAsia="SymbolMT" w:cs="Arial"/>
          <w:sz w:val="22"/>
          <w:szCs w:val="22"/>
        </w:rPr>
        <w:t>20SSWG</w:t>
      </w:r>
      <w:r w:rsidR="005C30B8" w:rsidRPr="00F81B3A">
        <w:rPr>
          <w:rFonts w:eastAsia="SymbolMT" w:cs="Arial"/>
          <w:sz w:val="22"/>
          <w:szCs w:val="22"/>
        </w:rPr>
        <w:t xml:space="preserve"> </w:t>
      </w:r>
      <w:r w:rsidR="004B6A32">
        <w:rPr>
          <w:rFonts w:eastAsia="SymbolMT" w:cs="Arial"/>
          <w:sz w:val="22"/>
          <w:szCs w:val="22"/>
        </w:rPr>
        <w:t xml:space="preserve">Update </w:t>
      </w:r>
      <w:r w:rsidR="00091646">
        <w:rPr>
          <w:rFonts w:eastAsia="SymbolMT" w:cs="Arial"/>
          <w:sz w:val="22"/>
          <w:szCs w:val="22"/>
        </w:rPr>
        <w:t>2</w:t>
      </w:r>
      <w:r w:rsidR="004B6A32">
        <w:rPr>
          <w:rFonts w:eastAsia="SymbolMT" w:cs="Arial"/>
          <w:sz w:val="22"/>
          <w:szCs w:val="22"/>
        </w:rPr>
        <w:t xml:space="preserve"> </w:t>
      </w:r>
      <w:r w:rsidR="005C30B8" w:rsidRPr="00F81B3A">
        <w:rPr>
          <w:rFonts w:eastAsia="SymbolMT" w:cs="Arial"/>
          <w:sz w:val="22"/>
          <w:szCs w:val="22"/>
        </w:rPr>
        <w:t>cases</w:t>
      </w:r>
      <w:r w:rsidR="00472E4C">
        <w:rPr>
          <w:rFonts w:eastAsia="SymbolMT" w:cs="Arial"/>
          <w:sz w:val="22"/>
          <w:szCs w:val="22"/>
        </w:rPr>
        <w:t xml:space="preserve"> and TPIT</w:t>
      </w:r>
      <w:r w:rsidR="005C30B8" w:rsidRPr="00F81B3A">
        <w:rPr>
          <w:rFonts w:eastAsia="SymbolMT" w:cs="Arial"/>
          <w:sz w:val="22"/>
          <w:szCs w:val="22"/>
        </w:rPr>
        <w:t xml:space="preserve"> are posted</w:t>
      </w:r>
    </w:p>
    <w:p w14:paraId="1213A5F5" w14:textId="3A061AA7" w:rsidR="005C30B8" w:rsidRPr="00F81B3A" w:rsidRDefault="005C30B8" w:rsidP="00A20553">
      <w:pPr>
        <w:pStyle w:val="ListParagraph"/>
        <w:numPr>
          <w:ilvl w:val="0"/>
          <w:numId w:val="44"/>
        </w:numPr>
        <w:tabs>
          <w:tab w:val="left" w:pos="720"/>
        </w:tabs>
        <w:spacing w:after="240"/>
        <w:rPr>
          <w:rFonts w:eastAsia="SymbolMT"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By</w:t>
      </w:r>
      <w:r w:rsidR="00091646">
        <w:rPr>
          <w:rFonts w:eastAsia="SymbolMT" w:cs="Arial"/>
          <w:sz w:val="22"/>
          <w:szCs w:val="22"/>
        </w:rPr>
        <w:t xml:space="preserve"> March</w:t>
      </w:r>
      <w:r w:rsidRPr="00F81B3A">
        <w:rPr>
          <w:rFonts w:eastAsia="SymbolMT" w:cs="Arial"/>
          <w:sz w:val="22"/>
          <w:szCs w:val="22"/>
        </w:rPr>
        <w:t xml:space="preserve"> </w:t>
      </w:r>
      <w:r w:rsidR="004B6A32">
        <w:rPr>
          <w:rFonts w:eastAsia="SymbolMT" w:cs="Arial"/>
          <w:sz w:val="22"/>
          <w:szCs w:val="22"/>
        </w:rPr>
        <w:t>31</w:t>
      </w:r>
      <w:r w:rsidRPr="00F81B3A">
        <w:rPr>
          <w:rFonts w:eastAsia="SymbolMT" w:cs="Arial"/>
          <w:sz w:val="22"/>
          <w:szCs w:val="22"/>
        </w:rPr>
        <w:t>, 202</w:t>
      </w:r>
      <w:r w:rsidR="00091646">
        <w:rPr>
          <w:rFonts w:eastAsia="SymbolMT" w:cs="Arial"/>
          <w:sz w:val="22"/>
          <w:szCs w:val="22"/>
        </w:rPr>
        <w:t>1</w:t>
      </w:r>
      <w:r w:rsidRPr="00F81B3A">
        <w:rPr>
          <w:rFonts w:eastAsia="SymbolMT" w:cs="Arial"/>
          <w:sz w:val="22"/>
          <w:szCs w:val="22"/>
        </w:rPr>
        <w:t xml:space="preserve"> </w:t>
      </w:r>
      <w:r w:rsidR="00091646">
        <w:rPr>
          <w:rFonts w:eastAsia="SymbolMT" w:cs="Arial"/>
          <w:sz w:val="22"/>
          <w:szCs w:val="22"/>
        </w:rPr>
        <w:t xml:space="preserve"> </w:t>
      </w:r>
      <w:r w:rsidR="001A5CB3">
        <w:rPr>
          <w:rFonts w:eastAsia="SymbolMT" w:cs="Arial"/>
          <w:sz w:val="22"/>
          <w:szCs w:val="22"/>
        </w:rPr>
        <w:t>20SSWG</w:t>
      </w:r>
      <w:r w:rsidR="004B6A32">
        <w:rPr>
          <w:rFonts w:eastAsia="SymbolMT" w:cs="Arial"/>
          <w:sz w:val="22"/>
          <w:szCs w:val="22"/>
        </w:rPr>
        <w:t>U</w:t>
      </w:r>
      <w:r w:rsidR="00834AF3">
        <w:rPr>
          <w:rFonts w:eastAsia="SymbolMT" w:cs="Arial"/>
          <w:sz w:val="22"/>
          <w:szCs w:val="22"/>
        </w:rPr>
        <w:t>2</w:t>
      </w:r>
      <w:r w:rsidR="004B6A32">
        <w:rPr>
          <w:rFonts w:eastAsia="SymbolMT" w:cs="Arial"/>
          <w:sz w:val="22"/>
          <w:szCs w:val="22"/>
        </w:rPr>
        <w:t xml:space="preserve"> </w:t>
      </w:r>
      <w:r w:rsidRPr="00F81B3A">
        <w:rPr>
          <w:rFonts w:eastAsia="SymbolMT" w:cs="Arial"/>
          <w:sz w:val="22"/>
          <w:szCs w:val="22"/>
        </w:rPr>
        <w:t>Contingency definitions and Planning Data Dictionary</w:t>
      </w:r>
      <w:r w:rsidR="004B6A32">
        <w:rPr>
          <w:rFonts w:eastAsia="SymbolMT" w:cs="Arial"/>
          <w:sz w:val="22"/>
          <w:szCs w:val="22"/>
        </w:rPr>
        <w:t xml:space="preserve"> are posted</w:t>
      </w:r>
    </w:p>
    <w:p w14:paraId="324FE412" w14:textId="518306C5" w:rsidR="00091646" w:rsidRDefault="005C30B8" w:rsidP="00A20553">
      <w:pPr>
        <w:tabs>
          <w:tab w:val="left" w:pos="1620"/>
          <w:tab w:val="left" w:pos="3888"/>
        </w:tabs>
        <w:spacing w:after="240"/>
        <w:rPr>
          <w:rFonts w:eastAsia="SymbolMT" w:cs="Arial"/>
          <w:sz w:val="22"/>
          <w:szCs w:val="22"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91646">
        <w:rPr>
          <w:noProof/>
        </w:rPr>
        <w:lastRenderedPageBreak/>
        <w:drawing>
          <wp:inline distT="0" distB="0" distL="0" distR="0" wp14:anchorId="1274A6E5" wp14:editId="664D6693">
            <wp:extent cx="6286500" cy="52914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291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4AF3">
        <w:rPr>
          <w:noProof/>
        </w:rPr>
        <w:drawing>
          <wp:inline distT="0" distB="0" distL="0" distR="0" wp14:anchorId="2AA78F94" wp14:editId="52BFA5C9">
            <wp:extent cx="6286500" cy="2300605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2300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C41D5" w14:textId="03C722B5" w:rsidR="00DD2F04" w:rsidRDefault="000B12E4" w:rsidP="00985DEF">
      <w:pPr>
        <w:jc w:val="center"/>
      </w:pPr>
      <w:r w:rsidRPr="000B12E4">
        <w:rPr>
          <w:noProof/>
        </w:rPr>
        <w:t xml:space="preserve"> </w:t>
      </w:r>
      <w:r w:rsidR="004B6A32" w:rsidRPr="004B6A32">
        <w:rPr>
          <w:noProof/>
        </w:rPr>
        <w:t xml:space="preserve"> </w:t>
      </w:r>
      <w:r w:rsidR="00C5695A">
        <w:t xml:space="preserve"> </w:t>
      </w:r>
    </w:p>
    <w:p w14:paraId="6311C751" w14:textId="173958CE" w:rsidR="005C30B8" w:rsidRDefault="005C30B8" w:rsidP="00985DEF">
      <w:pPr>
        <w:jc w:val="center"/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br w:type="page"/>
      </w:r>
    </w:p>
    <w:p w14:paraId="030F5925" w14:textId="35D84132" w:rsidR="00B273F5" w:rsidRDefault="00425B76" w:rsidP="00B273F5">
      <w:pPr>
        <w:pStyle w:val="EPHeading1"/>
        <w:numPr>
          <w:ilvl w:val="0"/>
          <w:numId w:val="0"/>
        </w:numPr>
      </w:pPr>
      <w:r>
        <w:rPr>
          <w:noProof/>
        </w:rPr>
        <w:lastRenderedPageBreak/>
        <w:drawing>
          <wp:anchor distT="0" distB="0" distL="114300" distR="114300" simplePos="0" relativeHeight="251664384" behindDoc="1" locked="0" layoutInCell="1" allowOverlap="1" wp14:anchorId="71F90211" wp14:editId="47AFC345">
            <wp:simplePos x="0" y="0"/>
            <wp:positionH relativeFrom="margin">
              <wp:posOffset>19050</wp:posOffset>
            </wp:positionH>
            <wp:positionV relativeFrom="paragraph">
              <wp:posOffset>0</wp:posOffset>
            </wp:positionV>
            <wp:extent cx="5215826" cy="3913708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5826" cy="39137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1"/>
      </w:r>
    </w:p>
    <w:p w14:paraId="61F1F88E" w14:textId="4449E9FD" w:rsidR="00B273F5" w:rsidRDefault="00425B76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257E8A8" wp14:editId="65700523">
            <wp:simplePos x="0" y="0"/>
            <wp:positionH relativeFrom="margin">
              <wp:posOffset>12305</wp:posOffset>
            </wp:positionH>
            <wp:positionV relativeFrom="paragraph">
              <wp:posOffset>3910330</wp:posOffset>
            </wp:positionV>
            <wp:extent cx="4734023" cy="3552187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ermianBasinOilRigCount_10.2019.2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4023" cy="35521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>
        <w:br w:type="page"/>
      </w:r>
    </w:p>
    <w:p w14:paraId="26BA8B63" w14:textId="1E5D2D11" w:rsidR="00B273F5" w:rsidRDefault="00B273F5" w:rsidP="00B273F5">
      <w:pPr>
        <w:pStyle w:val="EPHeading1"/>
        <w:numPr>
          <w:ilvl w:val="0"/>
          <w:numId w:val="0"/>
        </w:numPr>
        <w:ind w:left="720" w:hanging="720"/>
      </w:pPr>
      <w:r>
        <w:lastRenderedPageBreak/>
        <w:t>Other Notable Activities</w:t>
      </w:r>
    </w:p>
    <w:p w14:paraId="771BE539" w14:textId="4A059D65" w:rsidR="00594C78" w:rsidRDefault="005F6348" w:rsidP="001A255A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has completed the 2020 annual review of financial assumptions used </w:t>
      </w:r>
      <w:r w:rsidR="0008688F">
        <w:rPr>
          <w:sz w:val="22"/>
          <w:szCs w:val="22"/>
        </w:rPr>
        <w:t>to determine</w:t>
      </w:r>
      <w:r>
        <w:rPr>
          <w:sz w:val="22"/>
          <w:szCs w:val="22"/>
        </w:rPr>
        <w:t xml:space="preserve"> first-year revenue requirement for the economic planning criteria. Details were posted to MIS Secure and shared with the Regional Planning Group (RPG) in October.</w:t>
      </w:r>
    </w:p>
    <w:p w14:paraId="7B9F5D30" w14:textId="1524B651" w:rsidR="005F6348" w:rsidRDefault="005F6348" w:rsidP="001A255A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ERCOT presented an update on 2020 Regional Transmission Plan (RTP) economic analysis to the RPG in October.</w:t>
      </w:r>
    </w:p>
    <w:p w14:paraId="791E2956" w14:textId="6516964E" w:rsidR="005F6348" w:rsidRDefault="005F6348" w:rsidP="001A255A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posted preliminary </w:t>
      </w:r>
      <w:r w:rsidR="004737D5">
        <w:rPr>
          <w:sz w:val="22"/>
          <w:szCs w:val="22"/>
        </w:rPr>
        <w:t xml:space="preserve">secure </w:t>
      </w:r>
      <w:r>
        <w:rPr>
          <w:sz w:val="22"/>
          <w:szCs w:val="22"/>
        </w:rPr>
        <w:t>reliability cases for the 2020 RTP to MIS Secure in October.</w:t>
      </w:r>
    </w:p>
    <w:p w14:paraId="3C72EE75" w14:textId="5A96CEA6" w:rsidR="005F6348" w:rsidRDefault="005F6348" w:rsidP="001A255A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ERCOT presented an update on the Benchmark Geomagnetic Disturbance Vulnerability Assessment (GMDVA) to the RPG in October.</w:t>
      </w:r>
    </w:p>
    <w:p w14:paraId="5FAEE7AD" w14:textId="30DEA604" w:rsidR="0008688F" w:rsidRDefault="00E80782" w:rsidP="001A255A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continued discussion of the near-term proposal for including distributed energy resources (DER) in planning models with the RPG and SSWG in October. </w:t>
      </w:r>
    </w:p>
    <w:p w14:paraId="26084A92" w14:textId="186168C9" w:rsidR="007A56DF" w:rsidRDefault="006534DC" w:rsidP="001A255A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will conduct a special study to develop a potential roadmap of transmission solutions for West Texas export constraints.  </w:t>
      </w:r>
      <w:r w:rsidR="007A56DF">
        <w:rPr>
          <w:sz w:val="22"/>
          <w:szCs w:val="22"/>
        </w:rPr>
        <w:t xml:space="preserve">ERCOT presented the study scope of </w:t>
      </w:r>
      <w:r>
        <w:rPr>
          <w:sz w:val="22"/>
          <w:szCs w:val="22"/>
        </w:rPr>
        <w:t xml:space="preserve">the </w:t>
      </w:r>
      <w:r w:rsidR="007A56DF">
        <w:rPr>
          <w:sz w:val="22"/>
          <w:szCs w:val="22"/>
        </w:rPr>
        <w:t xml:space="preserve">Long-Term West Texas Export Special Study to </w:t>
      </w:r>
      <w:r>
        <w:rPr>
          <w:sz w:val="22"/>
          <w:szCs w:val="22"/>
        </w:rPr>
        <w:t xml:space="preserve">the </w:t>
      </w:r>
      <w:r w:rsidR="007A56DF">
        <w:rPr>
          <w:sz w:val="22"/>
          <w:szCs w:val="22"/>
        </w:rPr>
        <w:t xml:space="preserve">RPG in September and asked for stakeholders’ comments by September 30, 2020. </w:t>
      </w:r>
    </w:p>
    <w:p w14:paraId="0F90DF68" w14:textId="400D1039" w:rsidR="00F4606C" w:rsidRPr="00DE623D" w:rsidRDefault="00F4606C" w:rsidP="008F46EC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sectPr w:rsidR="00F4606C" w:rsidRPr="00DE623D" w:rsidSect="005C30B8">
      <w:headerReference w:type="default" r:id="rId2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5EC896" w14:textId="77777777" w:rsidR="000A20EA" w:rsidRDefault="000A20EA" w:rsidP="0098347E">
      <w:r>
        <w:separator/>
      </w:r>
    </w:p>
  </w:endnote>
  <w:endnote w:type="continuationSeparator" w:id="0">
    <w:p w14:paraId="726626F7" w14:textId="77777777" w:rsidR="000A20EA" w:rsidRDefault="000A20EA" w:rsidP="0098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altName w:val="Calibri"/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E1385" w14:textId="36FFDFBD" w:rsidR="00B273F5" w:rsidRDefault="00B273F5">
    <w:pPr>
      <w:pStyle w:val="Footer"/>
    </w:pPr>
  </w:p>
  <w:p w14:paraId="147AF58B" w14:textId="20EDFC8B" w:rsidR="0098347E" w:rsidRPr="00F923C7" w:rsidRDefault="0098347E" w:rsidP="00302001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98347E" w:rsidRPr="006D7974" w14:paraId="147AF592" w14:textId="77777777" w:rsidTr="00646598">
      <w:tc>
        <w:tcPr>
          <w:tcW w:w="2500" w:type="pct"/>
          <w:shd w:val="clear" w:color="auto" w:fill="auto"/>
          <w:vAlign w:val="center"/>
        </w:tcPr>
        <w:p w14:paraId="147AF590" w14:textId="77777777" w:rsidR="0098347E" w:rsidRPr="00646598" w:rsidRDefault="0098347E" w:rsidP="002939B3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7DD41CF3" w:rsidR="0098347E" w:rsidRPr="006D7974" w:rsidRDefault="00AC5662" w:rsidP="00F6430C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Octo</w:t>
          </w:r>
          <w:r w:rsidR="00267B12">
            <w:rPr>
              <w:rFonts w:cs="Arial"/>
              <w:iCs/>
              <w:color w:val="00ACC8" w:themeColor="accent1"/>
              <w:sz w:val="18"/>
            </w:rPr>
            <w:t>ber</w:t>
          </w:r>
          <w:r w:rsidR="00400CFA">
            <w:rPr>
              <w:rFonts w:cs="Arial"/>
              <w:iCs/>
              <w:color w:val="00ACC8" w:themeColor="accent1"/>
              <w:sz w:val="18"/>
            </w:rPr>
            <w:t xml:space="preserve"> 2020</w:t>
          </w:r>
        </w:p>
      </w:tc>
    </w:tr>
  </w:tbl>
  <w:p w14:paraId="147AF593" w14:textId="77777777" w:rsidR="0098347E" w:rsidRDefault="0098347E" w:rsidP="00AE6B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67B967" w14:textId="77777777" w:rsidR="000A20EA" w:rsidRDefault="000A20EA" w:rsidP="0098347E">
      <w:r>
        <w:separator/>
      </w:r>
    </w:p>
  </w:footnote>
  <w:footnote w:type="continuationSeparator" w:id="0">
    <w:p w14:paraId="3D6C0DD0" w14:textId="77777777" w:rsidR="000A20EA" w:rsidRDefault="000A20EA" w:rsidP="0098347E">
      <w:r>
        <w:continuationSeparator/>
      </w:r>
    </w:p>
  </w:footnote>
  <w:footnote w:id="1">
    <w:p w14:paraId="297918A3" w14:textId="4A4083B9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7B1A2A">
        <w:rPr>
          <w:rFonts w:asciiTheme="minorHAnsi" w:hAnsiTheme="minorHAnsi" w:cstheme="minorHAnsi"/>
          <w:sz w:val="16"/>
          <w:szCs w:val="16"/>
        </w:rPr>
        <w:t>93</w:t>
      </w:r>
      <w:r w:rsidR="00DD4665">
        <w:rPr>
          <w:rFonts w:asciiTheme="minorHAnsi" w:hAnsiTheme="minorHAnsi" w:cstheme="minorHAnsi"/>
          <w:sz w:val="16"/>
          <w:szCs w:val="16"/>
        </w:rPr>
        <w:t xml:space="preserve"> rigs, including a total in</w:t>
      </w:r>
      <w:r w:rsidRPr="00B273F5">
        <w:rPr>
          <w:rFonts w:asciiTheme="minorHAnsi" w:hAnsiTheme="minorHAnsi" w:cstheme="minorHAnsi"/>
          <w:sz w:val="16"/>
          <w:szCs w:val="16"/>
        </w:rPr>
        <w:t xml:space="preserve">crease of </w:t>
      </w:r>
      <w:r w:rsidR="007B1A2A">
        <w:rPr>
          <w:rFonts w:asciiTheme="minorHAnsi" w:hAnsiTheme="minorHAnsi" w:cstheme="minorHAnsi"/>
          <w:sz w:val="16"/>
          <w:szCs w:val="16"/>
        </w:rPr>
        <w:t>8</w:t>
      </w:r>
      <w:r w:rsidR="00425B76" w:rsidRPr="00B273F5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oil rig</w:t>
      </w:r>
      <w:r w:rsidR="0001019B">
        <w:rPr>
          <w:rFonts w:asciiTheme="minorHAnsi" w:hAnsiTheme="minorHAnsi" w:cstheme="minorHAnsi"/>
          <w:sz w:val="16"/>
          <w:szCs w:val="16"/>
        </w:rPr>
        <w:t>s</w:t>
      </w:r>
      <w:r w:rsidRPr="00B273F5">
        <w:rPr>
          <w:rFonts w:asciiTheme="minorHAnsi" w:hAnsiTheme="minorHAnsi" w:cstheme="minorHAnsi"/>
          <w:sz w:val="16"/>
          <w:szCs w:val="16"/>
        </w:rPr>
        <w:t xml:space="preserve">, in the Permian Basin </w:t>
      </w:r>
      <w:r w:rsidR="0001019B">
        <w:rPr>
          <w:rFonts w:asciiTheme="minorHAnsi" w:hAnsiTheme="minorHAnsi" w:cstheme="minorHAnsi"/>
          <w:sz w:val="16"/>
          <w:szCs w:val="16"/>
        </w:rPr>
        <w:t xml:space="preserve">from </w:t>
      </w:r>
      <w:r w:rsidR="000B227E">
        <w:rPr>
          <w:rFonts w:asciiTheme="minorHAnsi" w:hAnsiTheme="minorHAnsi" w:cstheme="minorHAnsi"/>
          <w:sz w:val="16"/>
          <w:szCs w:val="16"/>
        </w:rPr>
        <w:t>September</w:t>
      </w:r>
      <w:r w:rsidR="007B1A2A">
        <w:rPr>
          <w:rFonts w:asciiTheme="minorHAnsi" w:hAnsiTheme="minorHAnsi" w:cstheme="minorHAnsi"/>
          <w:sz w:val="16"/>
          <w:szCs w:val="16"/>
        </w:rPr>
        <w:t xml:space="preserve"> to October</w:t>
      </w:r>
      <w:r w:rsidR="0036782D">
        <w:rPr>
          <w:rFonts w:asciiTheme="minorHAnsi" w:hAnsiTheme="minorHAnsi" w:cstheme="minorHAnsi"/>
          <w:sz w:val="16"/>
          <w:szCs w:val="16"/>
        </w:rPr>
        <w:t xml:space="preserve"> </w:t>
      </w:r>
      <w:r w:rsidR="00425B76">
        <w:rPr>
          <w:rFonts w:asciiTheme="minorHAnsi" w:hAnsiTheme="minorHAnsi" w:cstheme="minorHAnsi"/>
          <w:sz w:val="16"/>
          <w:szCs w:val="16"/>
        </w:rPr>
        <w:t>2020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9DECB" w14:textId="77777777" w:rsidR="00524917" w:rsidRPr="00F923C7" w:rsidRDefault="00524917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98347E" w:rsidRPr="00F923C7" w:rsidRDefault="0098347E" w:rsidP="00302001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98347E" w:rsidRPr="00646598" w14:paraId="147AF58E" w14:textId="77777777" w:rsidTr="00646598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98347E" w:rsidRPr="00646598" w:rsidRDefault="0098347E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 xml:space="preserve">ERCOT </w:t>
          </w:r>
          <w:r w:rsidR="005C30B8">
            <w:rPr>
              <w:rFonts w:cs="Arial"/>
              <w:iCs/>
              <w:color w:val="00ACC8" w:themeColor="accent1"/>
              <w:sz w:val="18"/>
              <w:szCs w:val="16"/>
            </w:rPr>
            <w:t>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98347E" w:rsidRPr="00646598" w:rsidRDefault="0098347E" w:rsidP="002939B3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98347E" w:rsidRDefault="0098347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1FE91" w14:textId="7CB32B08" w:rsidR="00F67E96" w:rsidRPr="00F923C7" w:rsidRDefault="005C30B8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="006D7974" w:rsidRPr="006D7974">
      <w:rPr>
        <w:rFonts w:cs="Arial"/>
        <w:sz w:val="16"/>
        <w:szCs w:val="16"/>
      </w:rPr>
      <w:tab/>
    </w:r>
    <w:r w:rsidR="006D7974">
      <w:rPr>
        <w:rFonts w:cs="Arial"/>
        <w:sz w:val="16"/>
        <w:szCs w:val="16"/>
      </w:rPr>
      <w:tab/>
    </w:r>
    <w:r w:rsidR="00F67E96" w:rsidRPr="00F923C7">
      <w:rPr>
        <w:rFonts w:cs="Arial"/>
        <w:sz w:val="16"/>
        <w:szCs w:val="16"/>
      </w:rPr>
      <w:t xml:space="preserve">ERCOT </w:t>
    </w:r>
    <w:r w:rsidR="00F67E96">
      <w:rPr>
        <w:rFonts w:cs="Arial"/>
        <w:sz w:val="16"/>
        <w:szCs w:val="16"/>
      </w:rPr>
      <w:t>Public</w:t>
    </w:r>
  </w:p>
  <w:p w14:paraId="147AF594" w14:textId="636921CB" w:rsidR="0098347E" w:rsidRDefault="0098347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6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8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A56C3"/>
    <w:multiLevelType w:val="hybridMultilevel"/>
    <w:tmpl w:val="71C6357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23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7"/>
  </w:num>
  <w:num w:numId="26">
    <w:abstractNumId w:val="2"/>
  </w:num>
  <w:num w:numId="27">
    <w:abstractNumId w:val="19"/>
  </w:num>
  <w:num w:numId="28">
    <w:abstractNumId w:val="22"/>
  </w:num>
  <w:num w:numId="29">
    <w:abstractNumId w:val="3"/>
  </w:num>
  <w:num w:numId="30">
    <w:abstractNumId w:val="23"/>
  </w:num>
  <w:num w:numId="31">
    <w:abstractNumId w:val="18"/>
  </w:num>
  <w:num w:numId="32">
    <w:abstractNumId w:val="10"/>
  </w:num>
  <w:num w:numId="33">
    <w:abstractNumId w:val="7"/>
  </w:num>
  <w:num w:numId="34">
    <w:abstractNumId w:val="0"/>
  </w:num>
  <w:num w:numId="35">
    <w:abstractNumId w:val="9"/>
  </w:num>
  <w:num w:numId="36">
    <w:abstractNumId w:val="4"/>
  </w:num>
  <w:num w:numId="37">
    <w:abstractNumId w:val="6"/>
  </w:num>
  <w:num w:numId="38">
    <w:abstractNumId w:val="15"/>
  </w:num>
  <w:num w:numId="39">
    <w:abstractNumId w:val="20"/>
  </w:num>
  <w:num w:numId="40">
    <w:abstractNumId w:val="14"/>
  </w:num>
  <w:num w:numId="41">
    <w:abstractNumId w:val="1"/>
  </w:num>
  <w:num w:numId="42">
    <w:abstractNumId w:val="16"/>
  </w:num>
  <w:num w:numId="43">
    <w:abstractNumId w:val="8"/>
  </w:num>
  <w:num w:numId="44">
    <w:abstractNumId w:val="11"/>
  </w:num>
  <w:num w:numId="45">
    <w:abstractNumId w:val="21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8B4"/>
    <w:rsid w:val="0001019B"/>
    <w:rsid w:val="000202D5"/>
    <w:rsid w:val="00024F2A"/>
    <w:rsid w:val="00034DE0"/>
    <w:rsid w:val="00047A4B"/>
    <w:rsid w:val="00055674"/>
    <w:rsid w:val="0007244C"/>
    <w:rsid w:val="0007478B"/>
    <w:rsid w:val="0008688F"/>
    <w:rsid w:val="00091646"/>
    <w:rsid w:val="000A20EA"/>
    <w:rsid w:val="000B12E4"/>
    <w:rsid w:val="000B227E"/>
    <w:rsid w:val="000C15E1"/>
    <w:rsid w:val="000D759F"/>
    <w:rsid w:val="000E13E0"/>
    <w:rsid w:val="0010485B"/>
    <w:rsid w:val="00107455"/>
    <w:rsid w:val="00142B7A"/>
    <w:rsid w:val="00152012"/>
    <w:rsid w:val="00164C11"/>
    <w:rsid w:val="00176CA4"/>
    <w:rsid w:val="001A255A"/>
    <w:rsid w:val="001A5CB3"/>
    <w:rsid w:val="001B020D"/>
    <w:rsid w:val="001B5B0D"/>
    <w:rsid w:val="001E08A3"/>
    <w:rsid w:val="001E728A"/>
    <w:rsid w:val="00202BA3"/>
    <w:rsid w:val="00226149"/>
    <w:rsid w:val="00245ED7"/>
    <w:rsid w:val="00247018"/>
    <w:rsid w:val="00250F28"/>
    <w:rsid w:val="002577C5"/>
    <w:rsid w:val="00267B12"/>
    <w:rsid w:val="0027122F"/>
    <w:rsid w:val="0027600E"/>
    <w:rsid w:val="00283188"/>
    <w:rsid w:val="002A7343"/>
    <w:rsid w:val="00320C40"/>
    <w:rsid w:val="003458EB"/>
    <w:rsid w:val="003468A9"/>
    <w:rsid w:val="003546B8"/>
    <w:rsid w:val="00355D1E"/>
    <w:rsid w:val="0036782D"/>
    <w:rsid w:val="003B5CF3"/>
    <w:rsid w:val="003C5ED1"/>
    <w:rsid w:val="003D4F77"/>
    <w:rsid w:val="003E3F40"/>
    <w:rsid w:val="003E5D1A"/>
    <w:rsid w:val="00400CFA"/>
    <w:rsid w:val="00425B76"/>
    <w:rsid w:val="0044096E"/>
    <w:rsid w:val="00457313"/>
    <w:rsid w:val="00472B18"/>
    <w:rsid w:val="00472E4C"/>
    <w:rsid w:val="004737D5"/>
    <w:rsid w:val="00482384"/>
    <w:rsid w:val="004B6A32"/>
    <w:rsid w:val="004C7869"/>
    <w:rsid w:val="004E7DA4"/>
    <w:rsid w:val="00505AAB"/>
    <w:rsid w:val="00524917"/>
    <w:rsid w:val="0055122F"/>
    <w:rsid w:val="0058776A"/>
    <w:rsid w:val="00594A91"/>
    <w:rsid w:val="00594C78"/>
    <w:rsid w:val="005A138F"/>
    <w:rsid w:val="005B55BE"/>
    <w:rsid w:val="005C30B8"/>
    <w:rsid w:val="005C51A7"/>
    <w:rsid w:val="005F6348"/>
    <w:rsid w:val="00614611"/>
    <w:rsid w:val="00651034"/>
    <w:rsid w:val="006534DC"/>
    <w:rsid w:val="006563AC"/>
    <w:rsid w:val="00656A7B"/>
    <w:rsid w:val="0068061B"/>
    <w:rsid w:val="006936D9"/>
    <w:rsid w:val="006D07E3"/>
    <w:rsid w:val="006D7974"/>
    <w:rsid w:val="006E4C53"/>
    <w:rsid w:val="00700285"/>
    <w:rsid w:val="00702B73"/>
    <w:rsid w:val="00717687"/>
    <w:rsid w:val="007357F6"/>
    <w:rsid w:val="007940A9"/>
    <w:rsid w:val="0079637D"/>
    <w:rsid w:val="007A56DF"/>
    <w:rsid w:val="007B1A2A"/>
    <w:rsid w:val="007D0EED"/>
    <w:rsid w:val="007D520E"/>
    <w:rsid w:val="007E19E7"/>
    <w:rsid w:val="007F7756"/>
    <w:rsid w:val="00810119"/>
    <w:rsid w:val="00834AF3"/>
    <w:rsid w:val="0084112D"/>
    <w:rsid w:val="0088788B"/>
    <w:rsid w:val="008E7B0D"/>
    <w:rsid w:val="008F29FA"/>
    <w:rsid w:val="008F46EC"/>
    <w:rsid w:val="00917EC0"/>
    <w:rsid w:val="009304B1"/>
    <w:rsid w:val="0095508F"/>
    <w:rsid w:val="0098347E"/>
    <w:rsid w:val="00985DEF"/>
    <w:rsid w:val="00990002"/>
    <w:rsid w:val="009955FD"/>
    <w:rsid w:val="00996158"/>
    <w:rsid w:val="009A0577"/>
    <w:rsid w:val="009B3EAA"/>
    <w:rsid w:val="009B41C6"/>
    <w:rsid w:val="009E544E"/>
    <w:rsid w:val="00A046EB"/>
    <w:rsid w:val="00A13F36"/>
    <w:rsid w:val="00A20553"/>
    <w:rsid w:val="00A30A42"/>
    <w:rsid w:val="00A3349E"/>
    <w:rsid w:val="00A36FD4"/>
    <w:rsid w:val="00A42959"/>
    <w:rsid w:val="00A628E9"/>
    <w:rsid w:val="00A6620C"/>
    <w:rsid w:val="00A77DE0"/>
    <w:rsid w:val="00AB1B5D"/>
    <w:rsid w:val="00AC3368"/>
    <w:rsid w:val="00AC5662"/>
    <w:rsid w:val="00AD7377"/>
    <w:rsid w:val="00AF439D"/>
    <w:rsid w:val="00AF5DCD"/>
    <w:rsid w:val="00B02A88"/>
    <w:rsid w:val="00B0539D"/>
    <w:rsid w:val="00B07A0B"/>
    <w:rsid w:val="00B122A8"/>
    <w:rsid w:val="00B273F5"/>
    <w:rsid w:val="00B32440"/>
    <w:rsid w:val="00B355BE"/>
    <w:rsid w:val="00B545BF"/>
    <w:rsid w:val="00B70409"/>
    <w:rsid w:val="00B94FE8"/>
    <w:rsid w:val="00BA6A4A"/>
    <w:rsid w:val="00BB6435"/>
    <w:rsid w:val="00BF25D6"/>
    <w:rsid w:val="00BF7C2A"/>
    <w:rsid w:val="00C40BC3"/>
    <w:rsid w:val="00C553B3"/>
    <w:rsid w:val="00C5695A"/>
    <w:rsid w:val="00C60C53"/>
    <w:rsid w:val="00C712B5"/>
    <w:rsid w:val="00C726D1"/>
    <w:rsid w:val="00C91210"/>
    <w:rsid w:val="00C918B4"/>
    <w:rsid w:val="00C94AC6"/>
    <w:rsid w:val="00CD110F"/>
    <w:rsid w:val="00D51084"/>
    <w:rsid w:val="00D94505"/>
    <w:rsid w:val="00DD15ED"/>
    <w:rsid w:val="00DD2F04"/>
    <w:rsid w:val="00DD4665"/>
    <w:rsid w:val="00DE623D"/>
    <w:rsid w:val="00DF6721"/>
    <w:rsid w:val="00E2379B"/>
    <w:rsid w:val="00E308D5"/>
    <w:rsid w:val="00E310DE"/>
    <w:rsid w:val="00E326E6"/>
    <w:rsid w:val="00E4095C"/>
    <w:rsid w:val="00E532C3"/>
    <w:rsid w:val="00E558A6"/>
    <w:rsid w:val="00E62CA7"/>
    <w:rsid w:val="00E67C79"/>
    <w:rsid w:val="00E77059"/>
    <w:rsid w:val="00E80782"/>
    <w:rsid w:val="00E91521"/>
    <w:rsid w:val="00EA7D60"/>
    <w:rsid w:val="00EB2C58"/>
    <w:rsid w:val="00EC1203"/>
    <w:rsid w:val="00ED40B7"/>
    <w:rsid w:val="00EF2E5E"/>
    <w:rsid w:val="00F130EF"/>
    <w:rsid w:val="00F22FF0"/>
    <w:rsid w:val="00F4019C"/>
    <w:rsid w:val="00F4606C"/>
    <w:rsid w:val="00F57DD5"/>
    <w:rsid w:val="00F6430C"/>
    <w:rsid w:val="00F67E96"/>
    <w:rsid w:val="00F81B3A"/>
    <w:rsid w:val="00F970D6"/>
    <w:rsid w:val="00FE349E"/>
    <w:rsid w:val="00F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19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19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19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2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2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2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2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2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2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27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30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://lists.ercot.com/scripts/wa-ERCOT.exe?A0=REGPLANGROU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is.ercot.com/pps/tibco/mis/Pages/Grid+Information/RegionalPlanning" TargetMode="External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2" ma:contentTypeDescription="Create a new document." ma:contentTypeScope="" ma:versionID="5e2427eb875e56bb9e75baa8e42f2f54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8253abbbd05adeb7e3989f93aea15ad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93150-F042-4318-BDFC-B1D84BA194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33F2B6-C431-4051-8C7E-AD5F51C2E153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6219D1A-C4FE-4B33-937D-C32CE4060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ED4F37-B6F8-472B-A8BE-DAB8C9120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Vrana, Mallory</cp:lastModifiedBy>
  <cp:revision>3</cp:revision>
  <dcterms:created xsi:type="dcterms:W3CDTF">2020-11-17T15:30:00Z</dcterms:created>
  <dcterms:modified xsi:type="dcterms:W3CDTF">2020-11-17T15:30:00Z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0x0101006537AB177D187446BF41A090E685C032</vt:lpwstr>
  </property>
</Properties>
</file>