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631C1F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65FF9" w:rsidP="00465FF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631C1F" w:rsidRPr="00631C1F">
                <w:rPr>
                  <w:rStyle w:val="Hyperlink"/>
                </w:rPr>
                <w:t>027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RR</w:t>
            </w:r>
            <w:r w:rsidR="00631C1F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631C1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2557F">
              <w:t>Clarify Models Required to</w:t>
            </w:r>
            <w:r>
              <w:t xml:space="preserve"> Proceed with</w:t>
            </w:r>
            <w:r w:rsidRPr="00E2557F">
              <w:t xml:space="preserve"> an FIS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65FF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631C1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643D2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</w:t>
            </w:r>
            <w:r w:rsidRPr="008643D2">
              <w:rPr>
                <w:rFonts w:ascii="Arial" w:hAnsi="Arial" w:cs="Arial"/>
              </w:rPr>
              <w:t>k, which will</w:t>
            </w:r>
            <w:bookmarkStart w:id="0" w:name="_GoBack"/>
            <w:bookmarkEnd w:id="0"/>
            <w:r w:rsidRPr="008643D2">
              <w:rPr>
                <w:rFonts w:ascii="Arial" w:hAnsi="Arial" w:cs="Arial"/>
              </w:rPr>
              <w:t xml:space="preserve">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F" w:rsidRDefault="00631C1F" w:rsidP="00631C1F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Resource Registration Glossary Revision Request (</w:t>
            </w:r>
            <w:r>
              <w:t>RRG</w:t>
            </w:r>
            <w:r>
              <w:rPr>
                <w:rFonts w:cs="Arial"/>
              </w:rPr>
              <w:t>RR) can take effect upon Technical Advisory Committee (TAC) approval.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631C1F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31C1F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631C1F" w:rsidRDefault="00631C1F" w:rsidP="00631C1F">
            <w:pPr>
              <w:pStyle w:val="NormalArial"/>
              <w:numPr>
                <w:ilvl w:val="0"/>
                <w:numId w:val="7"/>
              </w:numPr>
            </w:pPr>
            <w:r w:rsidRPr="00683EDD">
              <w:t>Resource Integration</w:t>
            </w:r>
            <w:r>
              <w:t xml:space="preserve">   100%    </w:t>
            </w:r>
          </w:p>
          <w:p w:rsidR="004B1BFC" w:rsidRPr="00FE71C0" w:rsidRDefault="004B1BFC" w:rsidP="00631C1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631C1F" w:rsidP="00631C1F">
            <w:pPr>
              <w:pStyle w:val="NormalArial"/>
              <w:rPr>
                <w:sz w:val="22"/>
                <w:szCs w:val="22"/>
              </w:rPr>
            </w:pPr>
            <w:r w:rsidRPr="00631C1F">
              <w:rPr>
                <w:rFonts w:cs="Arial"/>
              </w:rPr>
              <w:t>ERCOT will update its business p</w:t>
            </w:r>
            <w:r>
              <w:rPr>
                <w:rFonts w:cs="Arial"/>
              </w:rPr>
              <w:t>rocesses to implement this RRGRR</w:t>
            </w:r>
            <w:r w:rsidRPr="00631C1F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631C1F" w:rsidP="00631C1F">
            <w:pPr>
              <w:pStyle w:val="NormalArial"/>
            </w:pPr>
            <w:r>
              <w:t xml:space="preserve">If approved, </w:t>
            </w:r>
            <w:r w:rsidRPr="00683EDD">
              <w:t>ERCOT plans to automate any system changes as part of a future phase of PR106-01 RARF Replacement.  Until that time, a manual process will support the requirements of RRGRR</w:t>
            </w:r>
            <w:r>
              <w:t>027</w:t>
            </w:r>
            <w:r w:rsidRPr="00683EDD">
              <w:t xml:space="preserve">.  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65FF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027RRGRR-06 Impact Analysis 112420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A5E9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148B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72A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6D5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0E00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56D0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A4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0EF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AC9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B1EB2"/>
    <w:multiLevelType w:val="hybridMultilevel"/>
    <w:tmpl w:val="8550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D3D7C"/>
    <w:multiLevelType w:val="multilevel"/>
    <w:tmpl w:val="203E2FC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5344EA0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E5B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CAE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326D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365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1069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CE6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29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FAE3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5FF9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1C1F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RGRR02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1258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Tesla</cp:lastModifiedBy>
  <cp:revision>4</cp:revision>
  <cp:lastPrinted>2007-01-12T13:31:00Z</cp:lastPrinted>
  <dcterms:created xsi:type="dcterms:W3CDTF">2019-09-09T19:40:00Z</dcterms:created>
  <dcterms:modified xsi:type="dcterms:W3CDTF">2020-11-24T20:56:00Z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