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EC438B">
            <w:pPr>
              <w:pStyle w:val="Header"/>
            </w:pPr>
            <w:r>
              <w:t>N</w:t>
            </w:r>
            <w:r w:rsidR="00EC438B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C749A1" w:rsidP="00C749A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C749A1">
                <w:rPr>
                  <w:rStyle w:val="Hyperlink"/>
                </w:rPr>
                <w:t>217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EC438B">
            <w:pPr>
              <w:pStyle w:val="Header"/>
            </w:pPr>
            <w:r>
              <w:t>N</w:t>
            </w:r>
            <w:r w:rsidR="00EC438B">
              <w:t>OG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EC438B" w:rsidRDefault="00EC438B" w:rsidP="00C749A1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C438B">
              <w:rPr>
                <w:rFonts w:cs="Arial"/>
              </w:rPr>
              <w:t>Related to NPRR</w:t>
            </w:r>
            <w:r w:rsidR="00C749A1">
              <w:rPr>
                <w:rFonts w:cs="Arial"/>
              </w:rPr>
              <w:t>1039</w:t>
            </w:r>
            <w:r w:rsidRPr="00EC438B">
              <w:rPr>
                <w:rFonts w:cs="Arial"/>
              </w:rPr>
              <w:t>, Replace the Term MIS Public Area with ERCOT Website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749A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18,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C749A1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EC438B">
              <w:t xml:space="preserve">Nodal Operating Guide Revision Request (NOGRR) </w:t>
            </w:r>
            <w:r w:rsidR="00EC438B" w:rsidRPr="00B40B90">
              <w:rPr>
                <w:rFonts w:cs="Arial"/>
              </w:rPr>
              <w:t>can take effec</w:t>
            </w:r>
            <w:r w:rsidR="00EC438B">
              <w:rPr>
                <w:rFonts w:cs="Arial"/>
              </w:rPr>
              <w:t xml:space="preserve">t upon implementation of Nodal Protocol Revision Request (NPRR) </w:t>
            </w:r>
            <w:r w:rsidR="00C749A1">
              <w:rPr>
                <w:rFonts w:cs="Arial"/>
              </w:rPr>
              <w:t>1039</w:t>
            </w:r>
            <w:r w:rsidR="00EC438B">
              <w:rPr>
                <w:rFonts w:cs="Arial"/>
              </w:rPr>
              <w:t xml:space="preserve">, </w:t>
            </w:r>
            <w:r w:rsidR="00EC438B">
              <w:t>Replace the Term MIS Public Area with ERCOT Website</w:t>
            </w:r>
            <w:r w:rsidR="00EC438B"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EC438B" w:rsidP="00C749A1">
            <w:pPr>
              <w:pStyle w:val="NormalArial"/>
            </w:pPr>
            <w:r w:rsidRPr="00B40B90">
              <w:t>There are n</w:t>
            </w:r>
            <w:r>
              <w:t>o additional impacts to this NOGRR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>
              <w:t>NPRR</w:t>
            </w:r>
            <w:r w:rsidR="00C749A1">
              <w:t>1039</w:t>
            </w:r>
            <w:r>
              <w:t>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C749A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217NOGRR-02 Impact Analysis 081820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8A4354B"/>
    <w:multiLevelType w:val="multilevel"/>
    <w:tmpl w:val="5A56FDA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042EC2"/>
    <w:multiLevelType w:val="hybridMultilevel"/>
    <w:tmpl w:val="04AC9852"/>
    <w:lvl w:ilvl="0" w:tplc="36B66F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72F9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ED84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2463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2F4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1286E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28F0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3606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6DCFD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A7C6FD4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F823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2ED0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E67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606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A850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229E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A0C3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3AE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49A1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C438B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OGRR21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CE750EE-39EF-4377-87B7-E531B651A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895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2007-01-12T13:31:00Z</cp:lastPrinted>
  <dcterms:created xsi:type="dcterms:W3CDTF">2020-08-19T00:23:00Z</dcterms:created>
  <dcterms:modified xsi:type="dcterms:W3CDTF">2020-08-19T00:23:00Z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