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5051" w14:paraId="1F8874D3" w14:textId="77777777" w:rsidTr="00624C44">
        <w:tc>
          <w:tcPr>
            <w:tcW w:w="1620" w:type="dxa"/>
            <w:tcBorders>
              <w:bottom w:val="single" w:sz="4" w:space="0" w:color="auto"/>
            </w:tcBorders>
            <w:shd w:val="clear" w:color="auto" w:fill="FFFFFF"/>
            <w:vAlign w:val="center"/>
          </w:tcPr>
          <w:p w14:paraId="7F50ACF2" w14:textId="77777777" w:rsidR="006B5051" w:rsidRDefault="006B5051" w:rsidP="00624C44">
            <w:pPr>
              <w:pStyle w:val="Heade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5507B3D4" w14:textId="77777777" w:rsidR="006B5051" w:rsidRDefault="00FB42F9" w:rsidP="00624C44">
            <w:pPr>
              <w:pStyle w:val="Header"/>
            </w:pPr>
            <w:hyperlink r:id="rId8" w:history="1">
              <w:r w:rsidR="006B5051" w:rsidRPr="00C4336C">
                <w:rPr>
                  <w:rStyle w:val="Hyperlink"/>
                </w:rPr>
                <w:t>1029</w:t>
              </w:r>
            </w:hyperlink>
          </w:p>
        </w:tc>
        <w:tc>
          <w:tcPr>
            <w:tcW w:w="900" w:type="dxa"/>
            <w:tcBorders>
              <w:bottom w:val="single" w:sz="4" w:space="0" w:color="auto"/>
            </w:tcBorders>
            <w:shd w:val="clear" w:color="auto" w:fill="FFFFFF"/>
            <w:vAlign w:val="center"/>
          </w:tcPr>
          <w:p w14:paraId="238AA5DB" w14:textId="77777777" w:rsidR="006B5051" w:rsidRDefault="006B5051" w:rsidP="00624C44">
            <w:pPr>
              <w:pStyle w:val="Header"/>
            </w:pPr>
            <w:r>
              <w:t>NPRR Title</w:t>
            </w:r>
          </w:p>
        </w:tc>
        <w:tc>
          <w:tcPr>
            <w:tcW w:w="6660" w:type="dxa"/>
            <w:tcBorders>
              <w:bottom w:val="single" w:sz="4" w:space="0" w:color="auto"/>
            </w:tcBorders>
            <w:vAlign w:val="center"/>
          </w:tcPr>
          <w:p w14:paraId="1909943C" w14:textId="77777777" w:rsidR="006B5051" w:rsidRDefault="006B5051" w:rsidP="00624C44">
            <w:pPr>
              <w:pStyle w:val="Header"/>
            </w:pPr>
            <w:r>
              <w:t>BESTF-6 DC-Coupled Resources</w:t>
            </w:r>
          </w:p>
        </w:tc>
      </w:tr>
      <w:tr w:rsidR="006B5051" w:rsidRPr="00E01925" w14:paraId="6C5E54C0" w14:textId="77777777" w:rsidTr="00624C44">
        <w:trPr>
          <w:trHeight w:val="518"/>
        </w:trPr>
        <w:tc>
          <w:tcPr>
            <w:tcW w:w="2880" w:type="dxa"/>
            <w:gridSpan w:val="2"/>
            <w:shd w:val="clear" w:color="auto" w:fill="FFFFFF"/>
            <w:vAlign w:val="center"/>
          </w:tcPr>
          <w:p w14:paraId="50F690E0" w14:textId="77777777" w:rsidR="006B5051" w:rsidRPr="00E01925" w:rsidRDefault="006B5051" w:rsidP="00624C44">
            <w:pPr>
              <w:pStyle w:val="Header"/>
              <w:rPr>
                <w:bCs w:val="0"/>
              </w:rPr>
            </w:pPr>
            <w:r w:rsidRPr="00E01925">
              <w:rPr>
                <w:bCs w:val="0"/>
              </w:rPr>
              <w:t xml:space="preserve">Date </w:t>
            </w:r>
            <w:r>
              <w:rPr>
                <w:bCs w:val="0"/>
              </w:rPr>
              <w:t>of Decision</w:t>
            </w:r>
          </w:p>
        </w:tc>
        <w:tc>
          <w:tcPr>
            <w:tcW w:w="7560" w:type="dxa"/>
            <w:gridSpan w:val="2"/>
            <w:vAlign w:val="center"/>
          </w:tcPr>
          <w:p w14:paraId="1E20D37E" w14:textId="2C05603E" w:rsidR="006B5051" w:rsidRPr="00E01925" w:rsidRDefault="0008000D" w:rsidP="00624C44">
            <w:pPr>
              <w:pStyle w:val="NormalArial"/>
            </w:pPr>
            <w:r>
              <w:t>November</w:t>
            </w:r>
            <w:r w:rsidR="006B5051">
              <w:t xml:space="preserve"> 1</w:t>
            </w:r>
            <w:r>
              <w:t>1</w:t>
            </w:r>
            <w:r w:rsidR="006B5051">
              <w:t>, 2020</w:t>
            </w:r>
          </w:p>
        </w:tc>
      </w:tr>
      <w:tr w:rsidR="006B5051" w:rsidRPr="00E01925" w14:paraId="7253BB19" w14:textId="77777777" w:rsidTr="00624C44">
        <w:trPr>
          <w:trHeight w:val="518"/>
        </w:trPr>
        <w:tc>
          <w:tcPr>
            <w:tcW w:w="2880" w:type="dxa"/>
            <w:gridSpan w:val="2"/>
            <w:shd w:val="clear" w:color="auto" w:fill="FFFFFF"/>
            <w:vAlign w:val="center"/>
          </w:tcPr>
          <w:p w14:paraId="79E62AA1" w14:textId="77777777" w:rsidR="006B5051" w:rsidRPr="00E01925" w:rsidRDefault="006B5051" w:rsidP="00624C44">
            <w:pPr>
              <w:pStyle w:val="Header"/>
              <w:rPr>
                <w:bCs w:val="0"/>
              </w:rPr>
            </w:pPr>
            <w:r>
              <w:rPr>
                <w:bCs w:val="0"/>
              </w:rPr>
              <w:t>Action</w:t>
            </w:r>
          </w:p>
        </w:tc>
        <w:tc>
          <w:tcPr>
            <w:tcW w:w="7560" w:type="dxa"/>
            <w:gridSpan w:val="2"/>
            <w:vAlign w:val="center"/>
          </w:tcPr>
          <w:p w14:paraId="0DFE5D73" w14:textId="6549E770" w:rsidR="006B5051" w:rsidRDefault="0008000D" w:rsidP="00624C44">
            <w:pPr>
              <w:pStyle w:val="NormalArial"/>
            </w:pPr>
            <w:r>
              <w:t>Recommended Approval</w:t>
            </w:r>
          </w:p>
        </w:tc>
      </w:tr>
      <w:tr w:rsidR="006B5051" w:rsidRPr="00E01925" w14:paraId="60A98493" w14:textId="77777777" w:rsidTr="00624C44">
        <w:trPr>
          <w:trHeight w:val="518"/>
        </w:trPr>
        <w:tc>
          <w:tcPr>
            <w:tcW w:w="2880" w:type="dxa"/>
            <w:gridSpan w:val="2"/>
            <w:shd w:val="clear" w:color="auto" w:fill="FFFFFF"/>
            <w:vAlign w:val="center"/>
          </w:tcPr>
          <w:p w14:paraId="113DA260" w14:textId="77777777" w:rsidR="006B5051" w:rsidRPr="00E01925" w:rsidRDefault="006B5051" w:rsidP="00624C44">
            <w:pPr>
              <w:pStyle w:val="Header"/>
              <w:rPr>
                <w:bCs w:val="0"/>
              </w:rPr>
            </w:pPr>
            <w:r>
              <w:t xml:space="preserve">Timeline </w:t>
            </w:r>
          </w:p>
        </w:tc>
        <w:tc>
          <w:tcPr>
            <w:tcW w:w="7560" w:type="dxa"/>
            <w:gridSpan w:val="2"/>
            <w:vAlign w:val="center"/>
          </w:tcPr>
          <w:p w14:paraId="048AECC2" w14:textId="5F40A760" w:rsidR="006B5051" w:rsidRDefault="0008000D" w:rsidP="00624C44">
            <w:pPr>
              <w:pStyle w:val="NormalArial"/>
            </w:pPr>
            <w:r>
              <w:t>Urgent</w:t>
            </w:r>
          </w:p>
        </w:tc>
      </w:tr>
      <w:tr w:rsidR="006B5051" w:rsidRPr="00E01925" w14:paraId="268E5C77" w14:textId="77777777" w:rsidTr="00624C44">
        <w:trPr>
          <w:trHeight w:val="518"/>
        </w:trPr>
        <w:tc>
          <w:tcPr>
            <w:tcW w:w="2880" w:type="dxa"/>
            <w:gridSpan w:val="2"/>
            <w:shd w:val="clear" w:color="auto" w:fill="FFFFFF"/>
            <w:vAlign w:val="center"/>
          </w:tcPr>
          <w:p w14:paraId="624FDAC9" w14:textId="77777777" w:rsidR="006B5051" w:rsidRPr="00E01925" w:rsidRDefault="006B5051" w:rsidP="00624C44">
            <w:pPr>
              <w:pStyle w:val="Header"/>
              <w:rPr>
                <w:bCs w:val="0"/>
              </w:rPr>
            </w:pPr>
            <w:r>
              <w:t>Proposed Effective Date</w:t>
            </w:r>
          </w:p>
        </w:tc>
        <w:tc>
          <w:tcPr>
            <w:tcW w:w="7560" w:type="dxa"/>
            <w:gridSpan w:val="2"/>
            <w:vAlign w:val="center"/>
          </w:tcPr>
          <w:p w14:paraId="2C8933A0" w14:textId="4E61F919" w:rsidR="006B5051" w:rsidRDefault="0008000D" w:rsidP="00624C44">
            <w:pPr>
              <w:pStyle w:val="NormalArial"/>
            </w:pPr>
            <w:r>
              <w:t>Upon system implementation</w:t>
            </w:r>
          </w:p>
        </w:tc>
      </w:tr>
      <w:tr w:rsidR="006B5051" w:rsidRPr="00E01925" w14:paraId="1D913E7B" w14:textId="77777777" w:rsidTr="00624C44">
        <w:trPr>
          <w:trHeight w:val="518"/>
        </w:trPr>
        <w:tc>
          <w:tcPr>
            <w:tcW w:w="2880" w:type="dxa"/>
            <w:gridSpan w:val="2"/>
            <w:shd w:val="clear" w:color="auto" w:fill="FFFFFF"/>
            <w:vAlign w:val="center"/>
          </w:tcPr>
          <w:p w14:paraId="3E7E04D1" w14:textId="77777777" w:rsidR="006B5051" w:rsidRPr="00E01925" w:rsidRDefault="006B5051" w:rsidP="00624C44">
            <w:pPr>
              <w:pStyle w:val="Header"/>
              <w:rPr>
                <w:bCs w:val="0"/>
              </w:rPr>
            </w:pPr>
            <w:r>
              <w:t>Priority and Rank Assigned</w:t>
            </w:r>
          </w:p>
        </w:tc>
        <w:tc>
          <w:tcPr>
            <w:tcW w:w="7560" w:type="dxa"/>
            <w:gridSpan w:val="2"/>
            <w:vAlign w:val="center"/>
          </w:tcPr>
          <w:p w14:paraId="038B99A0" w14:textId="1F9E0B27" w:rsidR="006B5051" w:rsidRDefault="0008000D" w:rsidP="00624C44">
            <w:pPr>
              <w:pStyle w:val="NormalArial"/>
            </w:pPr>
            <w:r>
              <w:t>Priority – 2020; Rank – 3015</w:t>
            </w:r>
          </w:p>
        </w:tc>
      </w:tr>
      <w:tr w:rsidR="006B5051" w14:paraId="2B049C3D" w14:textId="77777777" w:rsidTr="00624C44">
        <w:trPr>
          <w:trHeight w:val="5705"/>
        </w:trPr>
        <w:tc>
          <w:tcPr>
            <w:tcW w:w="2880" w:type="dxa"/>
            <w:gridSpan w:val="2"/>
            <w:tcBorders>
              <w:top w:val="single" w:sz="4" w:space="0" w:color="auto"/>
              <w:bottom w:val="single" w:sz="4" w:space="0" w:color="auto"/>
            </w:tcBorders>
            <w:shd w:val="clear" w:color="auto" w:fill="FFFFFF"/>
            <w:vAlign w:val="center"/>
          </w:tcPr>
          <w:p w14:paraId="6816C6BA" w14:textId="77777777" w:rsidR="006B5051" w:rsidRDefault="006B5051" w:rsidP="00624C44">
            <w:pPr>
              <w:pStyle w:val="Header"/>
            </w:pPr>
            <w:r>
              <w:t xml:space="preserve">Nodal Protocol Sections Requiring Revision </w:t>
            </w:r>
          </w:p>
        </w:tc>
        <w:tc>
          <w:tcPr>
            <w:tcW w:w="7560" w:type="dxa"/>
            <w:gridSpan w:val="2"/>
            <w:tcBorders>
              <w:top w:val="single" w:sz="4" w:space="0" w:color="auto"/>
            </w:tcBorders>
            <w:vAlign w:val="center"/>
          </w:tcPr>
          <w:p w14:paraId="4CD2C9CD" w14:textId="77777777" w:rsidR="006B5051" w:rsidRDefault="006B5051" w:rsidP="00624C44">
            <w:pPr>
              <w:pStyle w:val="NormalArial"/>
            </w:pPr>
            <w:r>
              <w:t>2.1, Definitions</w:t>
            </w:r>
          </w:p>
          <w:p w14:paraId="4D949D75" w14:textId="77777777" w:rsidR="006B5051" w:rsidRDefault="006B5051" w:rsidP="00624C44">
            <w:pPr>
              <w:pStyle w:val="NormalArial"/>
            </w:pPr>
            <w:r>
              <w:t>3.2.1, Calculation of Aggregate Resource Capacity</w:t>
            </w:r>
          </w:p>
          <w:p w14:paraId="59695F21" w14:textId="77777777" w:rsidR="006B5051" w:rsidRDefault="006B5051" w:rsidP="00624C44">
            <w:pPr>
              <w:pStyle w:val="NormalArial"/>
            </w:pPr>
            <w:r>
              <w:t>3.2.3, System Adequacy Reports</w:t>
            </w:r>
          </w:p>
          <w:p w14:paraId="3A7355B9" w14:textId="77777777" w:rsidR="006B5051" w:rsidRDefault="006B5051" w:rsidP="00624C44">
            <w:pPr>
              <w:pStyle w:val="NormalArial"/>
            </w:pPr>
            <w:r>
              <w:t>3.8.7, DC-Coupled Resources (new)</w:t>
            </w:r>
          </w:p>
          <w:p w14:paraId="75AC60C9" w14:textId="77777777" w:rsidR="006B5051" w:rsidRDefault="006B5051" w:rsidP="00624C44">
            <w:pPr>
              <w:pStyle w:val="NormalArial"/>
            </w:pPr>
            <w:r>
              <w:t>3.9.1, Current Operating Plan (COP) Criteria</w:t>
            </w:r>
          </w:p>
          <w:p w14:paraId="710A0344" w14:textId="77777777" w:rsidR="006B5051" w:rsidRPr="00FB42F9" w:rsidRDefault="006B5051" w:rsidP="00624C44">
            <w:pPr>
              <w:pStyle w:val="NormalArial"/>
            </w:pPr>
            <w:r>
              <w:t>3</w:t>
            </w:r>
            <w:r w:rsidRPr="00FB42F9">
              <w:t>.13, Renewable Production Potential Forecasts</w:t>
            </w:r>
          </w:p>
          <w:p w14:paraId="282C3879" w14:textId="77777777" w:rsidR="006B5051" w:rsidRPr="00FB42F9" w:rsidRDefault="006B5051" w:rsidP="00624C44">
            <w:pPr>
              <w:pStyle w:val="NormalArial"/>
            </w:pPr>
            <w:r w:rsidRPr="00FB42F9">
              <w:t>3.15, Voltage Support</w:t>
            </w:r>
          </w:p>
          <w:p w14:paraId="437F3BAB" w14:textId="77777777" w:rsidR="006B5051" w:rsidRPr="00FB42F9" w:rsidRDefault="006B5051" w:rsidP="00624C44">
            <w:pPr>
              <w:pStyle w:val="NormalArial"/>
            </w:pPr>
            <w:r w:rsidRPr="00FB42F9">
              <w:t>4.2.2, Wind-Powered Generation Resource Production Potential</w:t>
            </w:r>
          </w:p>
          <w:p w14:paraId="0320F46E" w14:textId="77777777" w:rsidR="006B5051" w:rsidRDefault="006B5051" w:rsidP="00624C44">
            <w:pPr>
              <w:pStyle w:val="NormalArial"/>
            </w:pPr>
            <w:r w:rsidRPr="00FB42F9">
              <w:t>4.2.3,</w:t>
            </w:r>
            <w:r>
              <w:t xml:space="preserve"> PhotoVoltaic Generation Resource Production Potential</w:t>
            </w:r>
          </w:p>
          <w:p w14:paraId="224DC341" w14:textId="77777777" w:rsidR="006B5051" w:rsidRDefault="006B5051" w:rsidP="00624C44">
            <w:pPr>
              <w:pStyle w:val="NormalArial"/>
            </w:pPr>
            <w:r>
              <w:t xml:space="preserve">5.7.4.1.1, </w:t>
            </w:r>
            <w:r w:rsidRPr="001B0513">
              <w:t>Capacity Shortfall Ratio Share</w:t>
            </w:r>
          </w:p>
          <w:p w14:paraId="1C485D4C" w14:textId="77777777" w:rsidR="006B5051" w:rsidRDefault="006B5051" w:rsidP="00624C44">
            <w:pPr>
              <w:pStyle w:val="NormalArial"/>
            </w:pPr>
            <w:r>
              <w:t>6.5.5.2, Operational Data Requirements</w:t>
            </w:r>
          </w:p>
          <w:p w14:paraId="1F2FFE6F" w14:textId="77777777" w:rsidR="006B5051" w:rsidRDefault="006B5051" w:rsidP="00624C44">
            <w:pPr>
              <w:pStyle w:val="NormalArial"/>
            </w:pPr>
            <w:r>
              <w:t>6.5.7.5, Ancillary Services Capacity Monitor</w:t>
            </w:r>
          </w:p>
          <w:p w14:paraId="0F40A94A" w14:textId="77777777" w:rsidR="006B5051" w:rsidRPr="00112447" w:rsidRDefault="006B5051" w:rsidP="00624C44">
            <w:pPr>
              <w:pStyle w:val="NormalArial"/>
            </w:pPr>
            <w:r w:rsidRPr="00112447">
              <w:t>6.5.7.11</w:t>
            </w:r>
            <w:r>
              <w:t xml:space="preserve">, </w:t>
            </w:r>
            <w:r w:rsidRPr="00112447">
              <w:t>DC-Coupled Resource Ramp Rate Limitations</w:t>
            </w:r>
            <w:r>
              <w:t xml:space="preserve"> (new)</w:t>
            </w:r>
          </w:p>
          <w:p w14:paraId="3EAB41DE" w14:textId="77777777" w:rsidR="006B5051" w:rsidRDefault="006B5051" w:rsidP="00624C44">
            <w:pPr>
              <w:pStyle w:val="NormalArial"/>
            </w:pPr>
            <w:r>
              <w:t>6.6.5, Base</w:t>
            </w:r>
            <w:r w:rsidRPr="00382816">
              <w:t xml:space="preserve"> Point Deviation Charge</w:t>
            </w:r>
          </w:p>
          <w:p w14:paraId="4B0AAE26" w14:textId="77777777" w:rsidR="006B5051" w:rsidRDefault="006B5051" w:rsidP="00624C44">
            <w:pPr>
              <w:pStyle w:val="NormalArial"/>
            </w:pPr>
            <w:r>
              <w:t xml:space="preserve">6.6.5.5, </w:t>
            </w:r>
            <w:r w:rsidRPr="0014390F">
              <w:t>Energy Storage Resource Base Point Deviation Charge for Over Performance</w:t>
            </w:r>
          </w:p>
          <w:p w14:paraId="73C7D319" w14:textId="77777777" w:rsidR="006B5051" w:rsidRDefault="006B5051" w:rsidP="00624C44">
            <w:pPr>
              <w:pStyle w:val="NormalArial"/>
            </w:pPr>
            <w:r>
              <w:t xml:space="preserve">6.6.5.5.1, </w:t>
            </w:r>
            <w:r w:rsidRPr="0014390F">
              <w:t>Energy Storage Resource Base Point Deviation Charge for Under Performance</w:t>
            </w:r>
          </w:p>
          <w:p w14:paraId="53FA6A7B" w14:textId="77777777" w:rsidR="006B5051" w:rsidRDefault="006B5051" w:rsidP="00624C44">
            <w:pPr>
              <w:pStyle w:val="NormalArial"/>
            </w:pPr>
            <w:r>
              <w:t xml:space="preserve">8.1.1.4.1, </w:t>
            </w:r>
            <w:r w:rsidRPr="00453684">
              <w:t>Regulation Service and Generation Resource/Controllable Load Resource Energy Deployment Performance</w:t>
            </w:r>
          </w:p>
          <w:p w14:paraId="48D3C906" w14:textId="77777777" w:rsidR="006B5051" w:rsidRDefault="006B5051" w:rsidP="00624C44">
            <w:pPr>
              <w:pStyle w:val="NormalArial"/>
            </w:pPr>
            <w:r>
              <w:t xml:space="preserve">25.5.2, </w:t>
            </w:r>
            <w:r w:rsidRPr="003C2A11">
              <w:t>Market Suspension Make-Whole Payment</w:t>
            </w:r>
          </w:p>
          <w:p w14:paraId="7FD3CAEF" w14:textId="77777777" w:rsidR="006B5051" w:rsidRDefault="006B5051" w:rsidP="00624C44">
            <w:pPr>
              <w:pStyle w:val="NormalArial"/>
            </w:pPr>
            <w:r>
              <w:t xml:space="preserve">25.5.5, </w:t>
            </w:r>
            <w:r w:rsidRPr="003C2A11">
              <w:t>Market Suspension Charge Allocation</w:t>
            </w:r>
          </w:p>
          <w:p w14:paraId="7B1D3845" w14:textId="77777777" w:rsidR="006B5051" w:rsidRPr="00FB509B" w:rsidRDefault="006B5051" w:rsidP="00624C44">
            <w:pPr>
              <w:pStyle w:val="NormalArial"/>
            </w:pPr>
            <w:r>
              <w:t xml:space="preserve">25.5.6, </w:t>
            </w:r>
            <w:r w:rsidRPr="003C2A11">
              <w:t>Market Suspension Data Submissions</w:t>
            </w:r>
          </w:p>
        </w:tc>
      </w:tr>
      <w:tr w:rsidR="006B5051" w14:paraId="30A06656" w14:textId="77777777" w:rsidTr="00624C44">
        <w:trPr>
          <w:trHeight w:val="518"/>
        </w:trPr>
        <w:tc>
          <w:tcPr>
            <w:tcW w:w="2880" w:type="dxa"/>
            <w:gridSpan w:val="2"/>
            <w:tcBorders>
              <w:bottom w:val="single" w:sz="4" w:space="0" w:color="auto"/>
            </w:tcBorders>
            <w:shd w:val="clear" w:color="auto" w:fill="FFFFFF"/>
            <w:vAlign w:val="center"/>
          </w:tcPr>
          <w:p w14:paraId="6AEA9CA9" w14:textId="77777777" w:rsidR="006B5051" w:rsidRDefault="006B5051" w:rsidP="00624C44">
            <w:pPr>
              <w:pStyle w:val="Header"/>
            </w:pPr>
            <w:r>
              <w:t>Related Documents Requiring Revision/Related Revision Requests</w:t>
            </w:r>
          </w:p>
        </w:tc>
        <w:tc>
          <w:tcPr>
            <w:tcW w:w="7560" w:type="dxa"/>
            <w:gridSpan w:val="2"/>
            <w:tcBorders>
              <w:bottom w:val="single" w:sz="4" w:space="0" w:color="auto"/>
            </w:tcBorders>
            <w:vAlign w:val="center"/>
          </w:tcPr>
          <w:p w14:paraId="4588EAB1" w14:textId="77777777" w:rsidR="006B5051" w:rsidRPr="00FB509B" w:rsidRDefault="006B5051" w:rsidP="00624C44">
            <w:pPr>
              <w:pStyle w:val="NormalArial"/>
            </w:pPr>
            <w:r>
              <w:t>None</w:t>
            </w:r>
          </w:p>
        </w:tc>
      </w:tr>
      <w:tr w:rsidR="006B5051" w14:paraId="047006C2" w14:textId="77777777" w:rsidTr="00624C44">
        <w:trPr>
          <w:trHeight w:val="518"/>
        </w:trPr>
        <w:tc>
          <w:tcPr>
            <w:tcW w:w="2880" w:type="dxa"/>
            <w:gridSpan w:val="2"/>
            <w:tcBorders>
              <w:bottom w:val="single" w:sz="4" w:space="0" w:color="auto"/>
            </w:tcBorders>
            <w:shd w:val="clear" w:color="auto" w:fill="FFFFFF"/>
            <w:vAlign w:val="center"/>
          </w:tcPr>
          <w:p w14:paraId="1482C983" w14:textId="77777777" w:rsidR="006B5051" w:rsidRDefault="006B5051" w:rsidP="00624C44">
            <w:pPr>
              <w:pStyle w:val="Header"/>
            </w:pPr>
            <w:r>
              <w:t>Revision Description</w:t>
            </w:r>
          </w:p>
        </w:tc>
        <w:tc>
          <w:tcPr>
            <w:tcW w:w="7560" w:type="dxa"/>
            <w:gridSpan w:val="2"/>
            <w:tcBorders>
              <w:bottom w:val="single" w:sz="4" w:space="0" w:color="auto"/>
            </w:tcBorders>
            <w:vAlign w:val="center"/>
          </w:tcPr>
          <w:p w14:paraId="78795903" w14:textId="77777777" w:rsidR="006B5051" w:rsidRDefault="006B5051" w:rsidP="00624C44">
            <w:pPr>
              <w:pStyle w:val="NormalArial"/>
              <w:spacing w:before="120" w:after="120"/>
            </w:pPr>
            <w:r>
              <w:t xml:space="preserve">This Nodal Protocol Revision Request (NPRR) enables the integration of DC-Coupled Resources into ERCOT’s core systems.  DC-Coupled Resources are defined as a type of Energy Storage Resource (ESR) and will be required to follow all rules associated with ESRs in addition to meeting the additional requirements in this NPRR.  The language in this NPRR applies to both the current combo model era, in which ESRs are treated in ERCOT systems as </w:t>
            </w:r>
            <w:r>
              <w:lastRenderedPageBreak/>
              <w:t xml:space="preserve">two Resources—a Generation Resource and a Controllable Load Resource—as well as the future single model era described in NPRR1014, </w:t>
            </w:r>
            <w:r w:rsidRPr="00E915C5">
              <w:t>BESTF-4 Energy Storage Resource Single Model</w:t>
            </w:r>
            <w:r>
              <w:t xml:space="preserve">. </w:t>
            </w:r>
          </w:p>
          <w:p w14:paraId="6258D1A8" w14:textId="77777777" w:rsidR="006B5051" w:rsidRPr="00FB509B" w:rsidRDefault="006B5051" w:rsidP="00624C44">
            <w:pPr>
              <w:pStyle w:val="NormalArial"/>
              <w:spacing w:before="120" w:after="120"/>
            </w:pPr>
            <w:r>
              <w:t xml:space="preserve">This NPRR is consistent with Battery Energy Storage Task Force (BESTF) Key Topic and Concept (KTC) #11, which achieved consensus at the BESTF and was approved by the Technical Advisory Committee (TAC) in an email vote that concluded on April 3, 2020.  ERCOT appreciates stakeholders’ collaboration in developing these provisions.  </w:t>
            </w:r>
          </w:p>
        </w:tc>
      </w:tr>
      <w:tr w:rsidR="006B5051" w14:paraId="26C7185E" w14:textId="77777777" w:rsidTr="00624C44">
        <w:trPr>
          <w:trHeight w:val="518"/>
        </w:trPr>
        <w:tc>
          <w:tcPr>
            <w:tcW w:w="2880" w:type="dxa"/>
            <w:gridSpan w:val="2"/>
            <w:shd w:val="clear" w:color="auto" w:fill="FFFFFF"/>
            <w:vAlign w:val="center"/>
          </w:tcPr>
          <w:p w14:paraId="58BFE318" w14:textId="77777777" w:rsidR="006B5051" w:rsidRDefault="006B5051" w:rsidP="00624C44">
            <w:pPr>
              <w:pStyle w:val="Header"/>
            </w:pPr>
            <w:r>
              <w:lastRenderedPageBreak/>
              <w:t>Reason for Revision</w:t>
            </w:r>
          </w:p>
        </w:tc>
        <w:tc>
          <w:tcPr>
            <w:tcW w:w="7560" w:type="dxa"/>
            <w:gridSpan w:val="2"/>
            <w:vAlign w:val="center"/>
          </w:tcPr>
          <w:p w14:paraId="5477E669" w14:textId="77777777" w:rsidR="006B5051" w:rsidRDefault="006B5051" w:rsidP="00624C44">
            <w:pPr>
              <w:pStyle w:val="NormalArial"/>
              <w:spacing w:before="120"/>
              <w:rPr>
                <w:rFonts w:cs="Arial"/>
                <w:color w:val="000000"/>
              </w:rPr>
            </w:pPr>
            <w:r w:rsidRPr="006629C8">
              <w:object w:dxaOrig="225" w:dyaOrig="225" w14:anchorId="336E0D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5.6pt;height:14.95pt" o:ole="">
                  <v:imagedata r:id="rId9" o:title=""/>
                </v:shape>
                <w:control r:id="rId10" w:name="TextBox11" w:shapeid="_x0000_i1089"/>
              </w:object>
            </w:r>
            <w:r w:rsidRPr="006629C8">
              <w:t xml:space="preserve">  </w:t>
            </w:r>
            <w:r>
              <w:rPr>
                <w:rFonts w:cs="Arial"/>
                <w:color w:val="000000"/>
              </w:rPr>
              <w:t>Addresses current operational issues.</w:t>
            </w:r>
          </w:p>
          <w:p w14:paraId="16CF2A0E" w14:textId="77777777" w:rsidR="006B5051" w:rsidRDefault="006B5051" w:rsidP="00624C44">
            <w:pPr>
              <w:pStyle w:val="NormalArial"/>
              <w:tabs>
                <w:tab w:val="left" w:pos="432"/>
              </w:tabs>
              <w:spacing w:before="120"/>
              <w:ind w:left="432" w:hanging="432"/>
              <w:rPr>
                <w:iCs/>
                <w:kern w:val="24"/>
              </w:rPr>
            </w:pPr>
            <w:r w:rsidRPr="00CD242D">
              <w:object w:dxaOrig="225" w:dyaOrig="225" w14:anchorId="2003B607">
                <v:shape id="_x0000_i1091" type="#_x0000_t75" style="width:15.6pt;height:14.95pt" o:ole="">
                  <v:imagedata r:id="rId11" o:title=""/>
                </v:shape>
                <w:control r:id="rId12" w:name="TextBox1" w:shapeid="_x0000_i1091"/>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48D21BF" w14:textId="77777777" w:rsidR="006B5051" w:rsidRDefault="006B5051" w:rsidP="00624C44">
            <w:pPr>
              <w:pStyle w:val="NormalArial"/>
              <w:spacing w:before="120"/>
              <w:rPr>
                <w:iCs/>
                <w:kern w:val="24"/>
              </w:rPr>
            </w:pPr>
            <w:r w:rsidRPr="006629C8">
              <w:object w:dxaOrig="225" w:dyaOrig="225" w14:anchorId="496AED14">
                <v:shape id="_x0000_i1093" type="#_x0000_t75" style="width:15.6pt;height:14.95pt" o:ole="">
                  <v:imagedata r:id="rId9" o:title=""/>
                </v:shape>
                <w:control r:id="rId14" w:name="TextBox12" w:shapeid="_x0000_i1093"/>
              </w:object>
            </w:r>
            <w:r w:rsidRPr="006629C8">
              <w:t xml:space="preserve">  </w:t>
            </w:r>
            <w:r>
              <w:rPr>
                <w:iCs/>
                <w:kern w:val="24"/>
              </w:rPr>
              <w:t>Market efficiencies or enhancements</w:t>
            </w:r>
          </w:p>
          <w:p w14:paraId="55545AE0" w14:textId="77777777" w:rsidR="006B5051" w:rsidRDefault="006B5051" w:rsidP="00624C44">
            <w:pPr>
              <w:pStyle w:val="NormalArial"/>
              <w:spacing w:before="120"/>
              <w:rPr>
                <w:iCs/>
                <w:kern w:val="24"/>
              </w:rPr>
            </w:pPr>
            <w:r w:rsidRPr="006629C8">
              <w:object w:dxaOrig="225" w:dyaOrig="225" w14:anchorId="2615FD7F">
                <v:shape id="_x0000_i1095" type="#_x0000_t75" style="width:15.6pt;height:14.95pt" o:ole="">
                  <v:imagedata r:id="rId11" o:title=""/>
                </v:shape>
                <w:control r:id="rId15" w:name="TextBox13" w:shapeid="_x0000_i1095"/>
              </w:object>
            </w:r>
            <w:r w:rsidRPr="006629C8">
              <w:t xml:space="preserve">  </w:t>
            </w:r>
            <w:r>
              <w:rPr>
                <w:iCs/>
                <w:kern w:val="24"/>
              </w:rPr>
              <w:t>Administrative</w:t>
            </w:r>
          </w:p>
          <w:p w14:paraId="202F2FF3" w14:textId="77777777" w:rsidR="006B5051" w:rsidRDefault="006B5051" w:rsidP="00624C44">
            <w:pPr>
              <w:pStyle w:val="NormalArial"/>
              <w:spacing w:before="120"/>
              <w:rPr>
                <w:iCs/>
                <w:kern w:val="24"/>
              </w:rPr>
            </w:pPr>
            <w:r w:rsidRPr="006629C8">
              <w:object w:dxaOrig="225" w:dyaOrig="225" w14:anchorId="34AAB3D3">
                <v:shape id="_x0000_i1097" type="#_x0000_t75" style="width:15.6pt;height:14.95pt" o:ole="">
                  <v:imagedata r:id="rId11" o:title=""/>
                </v:shape>
                <w:control r:id="rId16" w:name="TextBox14" w:shapeid="_x0000_i1097"/>
              </w:object>
            </w:r>
            <w:r w:rsidRPr="006629C8">
              <w:t xml:space="preserve">  </w:t>
            </w:r>
            <w:r>
              <w:rPr>
                <w:iCs/>
                <w:kern w:val="24"/>
              </w:rPr>
              <w:t>Regulatory requirements</w:t>
            </w:r>
          </w:p>
          <w:p w14:paraId="4D4F3852" w14:textId="77777777" w:rsidR="006B5051" w:rsidRPr="00CD242D" w:rsidRDefault="006B5051" w:rsidP="00624C44">
            <w:pPr>
              <w:pStyle w:val="NormalArial"/>
              <w:spacing w:before="120"/>
              <w:rPr>
                <w:rFonts w:cs="Arial"/>
                <w:color w:val="000000"/>
              </w:rPr>
            </w:pPr>
            <w:r w:rsidRPr="006629C8">
              <w:object w:dxaOrig="225" w:dyaOrig="225" w14:anchorId="13C17275">
                <v:shape id="_x0000_i1099" type="#_x0000_t75" style="width:15.6pt;height:14.95pt" o:ole="">
                  <v:imagedata r:id="rId11" o:title=""/>
                </v:shape>
                <w:control r:id="rId17" w:name="TextBox15" w:shapeid="_x0000_i1099"/>
              </w:object>
            </w:r>
            <w:r w:rsidRPr="006629C8">
              <w:t xml:space="preserve">  </w:t>
            </w:r>
            <w:r w:rsidRPr="00CD242D">
              <w:rPr>
                <w:rFonts w:cs="Arial"/>
                <w:color w:val="000000"/>
              </w:rPr>
              <w:t>Other:  (explain)</w:t>
            </w:r>
          </w:p>
          <w:p w14:paraId="733080B8" w14:textId="77777777" w:rsidR="006B5051" w:rsidRPr="001313B4" w:rsidRDefault="006B5051" w:rsidP="00624C44">
            <w:pPr>
              <w:pStyle w:val="NormalArial"/>
              <w:rPr>
                <w:iCs/>
                <w:kern w:val="24"/>
              </w:rPr>
            </w:pPr>
            <w:r w:rsidRPr="00CD242D">
              <w:rPr>
                <w:i/>
                <w:sz w:val="20"/>
                <w:szCs w:val="20"/>
              </w:rPr>
              <w:t>(please select all that apply)</w:t>
            </w:r>
          </w:p>
        </w:tc>
      </w:tr>
      <w:tr w:rsidR="006B5051" w14:paraId="288D0D04" w14:textId="77777777" w:rsidTr="00624C44">
        <w:trPr>
          <w:trHeight w:val="518"/>
        </w:trPr>
        <w:tc>
          <w:tcPr>
            <w:tcW w:w="2880" w:type="dxa"/>
            <w:gridSpan w:val="2"/>
            <w:tcBorders>
              <w:bottom w:val="single" w:sz="4" w:space="0" w:color="auto"/>
            </w:tcBorders>
            <w:shd w:val="clear" w:color="auto" w:fill="FFFFFF"/>
            <w:vAlign w:val="center"/>
          </w:tcPr>
          <w:p w14:paraId="3EFE9C00" w14:textId="77777777" w:rsidR="006B5051" w:rsidRDefault="006B5051" w:rsidP="00624C44">
            <w:pPr>
              <w:pStyle w:val="Header"/>
            </w:pPr>
            <w:r>
              <w:t>Business Case</w:t>
            </w:r>
          </w:p>
        </w:tc>
        <w:tc>
          <w:tcPr>
            <w:tcW w:w="7560" w:type="dxa"/>
            <w:gridSpan w:val="2"/>
            <w:tcBorders>
              <w:bottom w:val="single" w:sz="4" w:space="0" w:color="auto"/>
            </w:tcBorders>
            <w:vAlign w:val="center"/>
          </w:tcPr>
          <w:p w14:paraId="48B37B46" w14:textId="77777777" w:rsidR="006B5051" w:rsidRPr="00625E5D" w:rsidRDefault="006B5051" w:rsidP="00624C44">
            <w:pPr>
              <w:pStyle w:val="NormalArial"/>
              <w:spacing w:before="120" w:after="120"/>
              <w:rPr>
                <w:iCs/>
                <w:kern w:val="24"/>
              </w:rPr>
            </w:pPr>
            <w:r>
              <w:t>A large number of projects in the ERCOT generation interconnection queue involve one or more Energy Storage Systems (ESSs) co-located behind a single inverter with one or more wind and/or PhotoVoltaic generators.  ERCOT understands that these arrangements are driven in large part by federal tax advantages associated with the concept.  This NPRR modifies ERCOT rules to enable market participation of such arrangements.</w:t>
            </w:r>
          </w:p>
        </w:tc>
      </w:tr>
      <w:tr w:rsidR="006B5051" w:rsidRPr="00CF4510" w14:paraId="5D877532" w14:textId="77777777" w:rsidTr="00624C4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390B19" w14:textId="77777777" w:rsidR="006B5051" w:rsidRDefault="006B5051" w:rsidP="00624C44">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6BA436" w14:textId="77777777" w:rsidR="006B5051" w:rsidRPr="00CF4510" w:rsidRDefault="006B5051" w:rsidP="00624C44">
            <w:pPr>
              <w:pStyle w:val="NormalArial"/>
              <w:spacing w:before="120" w:after="120"/>
            </w:pPr>
            <w:r>
              <w:t>To be determined</w:t>
            </w:r>
          </w:p>
        </w:tc>
      </w:tr>
      <w:tr w:rsidR="006B5051" w:rsidRPr="00CF4510" w14:paraId="39D542E3" w14:textId="77777777" w:rsidTr="00624C4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A7E73E" w14:textId="77777777" w:rsidR="006B5051" w:rsidRDefault="006B5051" w:rsidP="00624C44">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CC7815" w14:textId="77777777" w:rsidR="006B5051" w:rsidRDefault="006B5051" w:rsidP="00624C44">
            <w:pPr>
              <w:pStyle w:val="NormalArial"/>
              <w:spacing w:before="120" w:after="120"/>
            </w:pPr>
            <w:r>
              <w:t>On 7/16/20, PRS unanimously voted via roll call to table NPRR1029.  All Market Segments were present for the vote.</w:t>
            </w:r>
          </w:p>
          <w:p w14:paraId="345EF477" w14:textId="5C8D2743" w:rsidR="0008000D" w:rsidRPr="00CF4510" w:rsidRDefault="0008000D" w:rsidP="00624C44">
            <w:pPr>
              <w:pStyle w:val="NormalArial"/>
              <w:spacing w:before="120" w:after="120"/>
            </w:pPr>
            <w:r>
              <w:t>On 11/11/20, PRS unanimously voted via roll call t</w:t>
            </w:r>
            <w:r w:rsidRPr="0008000D">
              <w:t>o grant NPRR1029 Urgent status; to recommend approval of NPRR1029 as amended by the 10/30/20 ERCOT comments; and forward to TAC NPRR1029 and the Impact Analysis with a recommended priority of 2020 and rank of 3015</w:t>
            </w:r>
            <w:r>
              <w:t>.  All Market Segments were present for the vote.</w:t>
            </w:r>
          </w:p>
        </w:tc>
      </w:tr>
      <w:tr w:rsidR="006B5051" w:rsidRPr="00CF4510" w14:paraId="27B03F28" w14:textId="77777777" w:rsidTr="00624C4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73C725" w14:textId="77777777" w:rsidR="006B5051" w:rsidRDefault="006B5051" w:rsidP="00624C44">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2816F9" w14:textId="77777777" w:rsidR="006B5051" w:rsidRDefault="006B5051" w:rsidP="00624C44">
            <w:pPr>
              <w:pStyle w:val="NormalArial"/>
              <w:spacing w:before="120" w:after="120"/>
            </w:pPr>
            <w:r>
              <w:t>On 7/16/20, there was no discussion.</w:t>
            </w:r>
          </w:p>
          <w:p w14:paraId="05ABB7A1" w14:textId="4565F3F3" w:rsidR="0008000D" w:rsidRPr="00CF4510" w:rsidRDefault="0008000D" w:rsidP="00624C44">
            <w:pPr>
              <w:pStyle w:val="NormalArial"/>
              <w:spacing w:before="120" w:after="120"/>
            </w:pPr>
            <w:r>
              <w:t>On 11/11/20, participants reviewed the 10/30/20 ERCOT comments and Impact Analysis, and discussed the appropriate priority and rank for NPRR1029.</w:t>
            </w:r>
          </w:p>
        </w:tc>
      </w:tr>
    </w:tbl>
    <w:p w14:paraId="2F73A6B1" w14:textId="77777777" w:rsidR="006B5051" w:rsidRPr="00D85807" w:rsidRDefault="006B5051" w:rsidP="006B505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5051" w14:paraId="4BFEA3A4" w14:textId="77777777" w:rsidTr="00624C44">
        <w:trPr>
          <w:cantSplit/>
          <w:trHeight w:val="432"/>
        </w:trPr>
        <w:tc>
          <w:tcPr>
            <w:tcW w:w="10440" w:type="dxa"/>
            <w:gridSpan w:val="2"/>
            <w:tcBorders>
              <w:top w:val="single" w:sz="4" w:space="0" w:color="auto"/>
            </w:tcBorders>
            <w:shd w:val="clear" w:color="auto" w:fill="FFFFFF"/>
            <w:vAlign w:val="center"/>
          </w:tcPr>
          <w:p w14:paraId="02CEA0E2" w14:textId="77777777" w:rsidR="006B5051" w:rsidRDefault="006B5051" w:rsidP="00624C44">
            <w:pPr>
              <w:pStyle w:val="Header"/>
              <w:jc w:val="center"/>
            </w:pPr>
            <w:r>
              <w:t>Sponsor</w:t>
            </w:r>
          </w:p>
        </w:tc>
      </w:tr>
      <w:tr w:rsidR="006B5051" w14:paraId="37DE8614" w14:textId="77777777" w:rsidTr="00624C44">
        <w:trPr>
          <w:cantSplit/>
          <w:trHeight w:val="432"/>
        </w:trPr>
        <w:tc>
          <w:tcPr>
            <w:tcW w:w="2880" w:type="dxa"/>
            <w:shd w:val="clear" w:color="auto" w:fill="FFFFFF"/>
            <w:vAlign w:val="center"/>
          </w:tcPr>
          <w:p w14:paraId="02D8A480" w14:textId="77777777" w:rsidR="006B5051" w:rsidRPr="00B93CA0" w:rsidRDefault="006B5051" w:rsidP="00624C44">
            <w:pPr>
              <w:pStyle w:val="Header"/>
              <w:rPr>
                <w:bCs w:val="0"/>
              </w:rPr>
            </w:pPr>
            <w:r w:rsidRPr="00B93CA0">
              <w:rPr>
                <w:bCs w:val="0"/>
              </w:rPr>
              <w:t>Name</w:t>
            </w:r>
          </w:p>
        </w:tc>
        <w:tc>
          <w:tcPr>
            <w:tcW w:w="7560" w:type="dxa"/>
            <w:vAlign w:val="center"/>
          </w:tcPr>
          <w:p w14:paraId="4C2B656B" w14:textId="77777777" w:rsidR="006B5051" w:rsidRDefault="006B5051" w:rsidP="00624C44">
            <w:pPr>
              <w:pStyle w:val="NormalArial"/>
            </w:pPr>
            <w:r>
              <w:t>Sandip Sharma</w:t>
            </w:r>
          </w:p>
        </w:tc>
      </w:tr>
      <w:tr w:rsidR="006B5051" w14:paraId="7E1E45D5" w14:textId="77777777" w:rsidTr="00624C44">
        <w:trPr>
          <w:cantSplit/>
          <w:trHeight w:val="432"/>
        </w:trPr>
        <w:tc>
          <w:tcPr>
            <w:tcW w:w="2880" w:type="dxa"/>
            <w:shd w:val="clear" w:color="auto" w:fill="FFFFFF"/>
            <w:vAlign w:val="center"/>
          </w:tcPr>
          <w:p w14:paraId="6ECA6D54" w14:textId="77777777" w:rsidR="006B5051" w:rsidRPr="00B93CA0" w:rsidRDefault="006B5051" w:rsidP="00624C44">
            <w:pPr>
              <w:pStyle w:val="Header"/>
              <w:rPr>
                <w:bCs w:val="0"/>
              </w:rPr>
            </w:pPr>
            <w:r w:rsidRPr="00B93CA0">
              <w:rPr>
                <w:bCs w:val="0"/>
              </w:rPr>
              <w:t>E-mail Address</w:t>
            </w:r>
          </w:p>
        </w:tc>
        <w:tc>
          <w:tcPr>
            <w:tcW w:w="7560" w:type="dxa"/>
            <w:vAlign w:val="center"/>
          </w:tcPr>
          <w:p w14:paraId="66D114F7" w14:textId="77777777" w:rsidR="006B5051" w:rsidRDefault="00FB42F9" w:rsidP="00624C44">
            <w:pPr>
              <w:pStyle w:val="NormalArial"/>
            </w:pPr>
            <w:hyperlink r:id="rId18" w:history="1">
              <w:r w:rsidR="006B5051" w:rsidRPr="0000470A">
                <w:rPr>
                  <w:rStyle w:val="Hyperlink"/>
                </w:rPr>
                <w:t>Sandip.sharma@ercot.com</w:t>
              </w:r>
            </w:hyperlink>
          </w:p>
        </w:tc>
      </w:tr>
      <w:tr w:rsidR="006B5051" w14:paraId="16A15556" w14:textId="77777777" w:rsidTr="00624C44">
        <w:trPr>
          <w:cantSplit/>
          <w:trHeight w:val="432"/>
        </w:trPr>
        <w:tc>
          <w:tcPr>
            <w:tcW w:w="2880" w:type="dxa"/>
            <w:shd w:val="clear" w:color="auto" w:fill="FFFFFF"/>
            <w:vAlign w:val="center"/>
          </w:tcPr>
          <w:p w14:paraId="6A69F11D" w14:textId="77777777" w:rsidR="006B5051" w:rsidRPr="00B93CA0" w:rsidRDefault="006B5051" w:rsidP="00624C44">
            <w:pPr>
              <w:pStyle w:val="Header"/>
              <w:rPr>
                <w:bCs w:val="0"/>
              </w:rPr>
            </w:pPr>
            <w:r w:rsidRPr="00B93CA0">
              <w:rPr>
                <w:bCs w:val="0"/>
              </w:rPr>
              <w:t>Company</w:t>
            </w:r>
          </w:p>
        </w:tc>
        <w:tc>
          <w:tcPr>
            <w:tcW w:w="7560" w:type="dxa"/>
            <w:vAlign w:val="center"/>
          </w:tcPr>
          <w:p w14:paraId="7D53E5BC" w14:textId="77777777" w:rsidR="006B5051" w:rsidRDefault="006B5051" w:rsidP="00624C44">
            <w:pPr>
              <w:pStyle w:val="NormalArial"/>
            </w:pPr>
            <w:r>
              <w:t>ERCOT</w:t>
            </w:r>
          </w:p>
        </w:tc>
      </w:tr>
      <w:tr w:rsidR="006B5051" w14:paraId="5DEEBCC7" w14:textId="77777777" w:rsidTr="00624C44">
        <w:trPr>
          <w:cantSplit/>
          <w:trHeight w:val="432"/>
        </w:trPr>
        <w:tc>
          <w:tcPr>
            <w:tcW w:w="2880" w:type="dxa"/>
            <w:tcBorders>
              <w:bottom w:val="single" w:sz="4" w:space="0" w:color="auto"/>
            </w:tcBorders>
            <w:shd w:val="clear" w:color="auto" w:fill="FFFFFF"/>
            <w:vAlign w:val="center"/>
          </w:tcPr>
          <w:p w14:paraId="4653776B" w14:textId="77777777" w:rsidR="006B5051" w:rsidRPr="00B93CA0" w:rsidRDefault="006B5051" w:rsidP="00624C44">
            <w:pPr>
              <w:pStyle w:val="Header"/>
              <w:rPr>
                <w:bCs w:val="0"/>
              </w:rPr>
            </w:pPr>
            <w:r w:rsidRPr="00B93CA0">
              <w:rPr>
                <w:bCs w:val="0"/>
              </w:rPr>
              <w:t>Phone Number</w:t>
            </w:r>
          </w:p>
        </w:tc>
        <w:tc>
          <w:tcPr>
            <w:tcW w:w="7560" w:type="dxa"/>
            <w:tcBorders>
              <w:bottom w:val="single" w:sz="4" w:space="0" w:color="auto"/>
            </w:tcBorders>
            <w:vAlign w:val="center"/>
          </w:tcPr>
          <w:p w14:paraId="0B192009" w14:textId="77777777" w:rsidR="006B5051" w:rsidRDefault="006B5051" w:rsidP="00624C44">
            <w:pPr>
              <w:pStyle w:val="NormalArial"/>
            </w:pPr>
            <w:r>
              <w:t>512-248-4298</w:t>
            </w:r>
          </w:p>
        </w:tc>
      </w:tr>
      <w:tr w:rsidR="006B5051" w14:paraId="3A03DEB9" w14:textId="77777777" w:rsidTr="00624C44">
        <w:trPr>
          <w:cantSplit/>
          <w:trHeight w:val="432"/>
        </w:trPr>
        <w:tc>
          <w:tcPr>
            <w:tcW w:w="2880" w:type="dxa"/>
            <w:shd w:val="clear" w:color="auto" w:fill="FFFFFF"/>
            <w:vAlign w:val="center"/>
          </w:tcPr>
          <w:p w14:paraId="2ACD1162" w14:textId="77777777" w:rsidR="006B5051" w:rsidRPr="00B93CA0" w:rsidRDefault="006B5051" w:rsidP="00624C44">
            <w:pPr>
              <w:pStyle w:val="Header"/>
              <w:rPr>
                <w:bCs w:val="0"/>
              </w:rPr>
            </w:pPr>
            <w:r>
              <w:rPr>
                <w:bCs w:val="0"/>
              </w:rPr>
              <w:t>Cell</w:t>
            </w:r>
            <w:r w:rsidRPr="00B93CA0">
              <w:rPr>
                <w:bCs w:val="0"/>
              </w:rPr>
              <w:t xml:space="preserve"> Number</w:t>
            </w:r>
          </w:p>
        </w:tc>
        <w:tc>
          <w:tcPr>
            <w:tcW w:w="7560" w:type="dxa"/>
            <w:vAlign w:val="center"/>
          </w:tcPr>
          <w:p w14:paraId="1820B671" w14:textId="77777777" w:rsidR="006B5051" w:rsidRDefault="006B5051" w:rsidP="00624C44">
            <w:pPr>
              <w:pStyle w:val="NormalArial"/>
            </w:pPr>
          </w:p>
        </w:tc>
      </w:tr>
      <w:tr w:rsidR="006B5051" w14:paraId="1B10B7F4" w14:textId="77777777" w:rsidTr="00624C44">
        <w:trPr>
          <w:cantSplit/>
          <w:trHeight w:val="432"/>
        </w:trPr>
        <w:tc>
          <w:tcPr>
            <w:tcW w:w="2880" w:type="dxa"/>
            <w:tcBorders>
              <w:bottom w:val="single" w:sz="4" w:space="0" w:color="auto"/>
            </w:tcBorders>
            <w:shd w:val="clear" w:color="auto" w:fill="FFFFFF"/>
            <w:vAlign w:val="center"/>
          </w:tcPr>
          <w:p w14:paraId="41843899" w14:textId="77777777" w:rsidR="006B5051" w:rsidRPr="00B93CA0" w:rsidRDefault="006B5051" w:rsidP="00624C44">
            <w:pPr>
              <w:pStyle w:val="Header"/>
              <w:rPr>
                <w:bCs w:val="0"/>
              </w:rPr>
            </w:pPr>
            <w:r>
              <w:rPr>
                <w:bCs w:val="0"/>
              </w:rPr>
              <w:t>Market Segment</w:t>
            </w:r>
          </w:p>
        </w:tc>
        <w:tc>
          <w:tcPr>
            <w:tcW w:w="7560" w:type="dxa"/>
            <w:tcBorders>
              <w:bottom w:val="single" w:sz="4" w:space="0" w:color="auto"/>
            </w:tcBorders>
            <w:vAlign w:val="center"/>
          </w:tcPr>
          <w:p w14:paraId="087C13D0" w14:textId="77777777" w:rsidR="006B5051" w:rsidRDefault="006B5051" w:rsidP="00624C44">
            <w:pPr>
              <w:pStyle w:val="NormalArial"/>
            </w:pPr>
            <w:r>
              <w:t>Not applicable</w:t>
            </w:r>
          </w:p>
        </w:tc>
      </w:tr>
    </w:tbl>
    <w:p w14:paraId="6B6DD79E" w14:textId="77777777" w:rsidR="006B5051" w:rsidRPr="00D56D61" w:rsidRDefault="006B5051" w:rsidP="006B505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B5051" w:rsidRPr="00D56D61" w14:paraId="3E6C03C0" w14:textId="77777777" w:rsidTr="00624C44">
        <w:trPr>
          <w:cantSplit/>
          <w:trHeight w:val="432"/>
        </w:trPr>
        <w:tc>
          <w:tcPr>
            <w:tcW w:w="10440" w:type="dxa"/>
            <w:gridSpan w:val="2"/>
            <w:vAlign w:val="center"/>
          </w:tcPr>
          <w:p w14:paraId="6FF5A947" w14:textId="77777777" w:rsidR="006B5051" w:rsidRPr="007C199B" w:rsidRDefault="006B5051" w:rsidP="00624C44">
            <w:pPr>
              <w:pStyle w:val="NormalArial"/>
              <w:jc w:val="center"/>
              <w:rPr>
                <w:b/>
              </w:rPr>
            </w:pPr>
            <w:r w:rsidRPr="007C199B">
              <w:rPr>
                <w:b/>
              </w:rPr>
              <w:t>Market Rules Staff Contact</w:t>
            </w:r>
          </w:p>
        </w:tc>
      </w:tr>
      <w:tr w:rsidR="006B5051" w:rsidRPr="00D56D61" w14:paraId="5AE61C47" w14:textId="77777777" w:rsidTr="00624C44">
        <w:trPr>
          <w:cantSplit/>
          <w:trHeight w:val="432"/>
        </w:trPr>
        <w:tc>
          <w:tcPr>
            <w:tcW w:w="2880" w:type="dxa"/>
            <w:vAlign w:val="center"/>
          </w:tcPr>
          <w:p w14:paraId="50D8B970" w14:textId="77777777" w:rsidR="006B5051" w:rsidRPr="007C199B" w:rsidRDefault="006B5051" w:rsidP="00624C44">
            <w:pPr>
              <w:pStyle w:val="NormalArial"/>
              <w:rPr>
                <w:b/>
              </w:rPr>
            </w:pPr>
            <w:r w:rsidRPr="007C199B">
              <w:rPr>
                <w:b/>
              </w:rPr>
              <w:t>Name</w:t>
            </w:r>
          </w:p>
        </w:tc>
        <w:tc>
          <w:tcPr>
            <w:tcW w:w="7560" w:type="dxa"/>
            <w:vAlign w:val="center"/>
          </w:tcPr>
          <w:p w14:paraId="254ECB9D" w14:textId="77777777" w:rsidR="006B5051" w:rsidRPr="00D56D61" w:rsidRDefault="006B5051" w:rsidP="00624C44">
            <w:pPr>
              <w:pStyle w:val="NormalArial"/>
            </w:pPr>
            <w:r>
              <w:t>Cory Phillips</w:t>
            </w:r>
          </w:p>
        </w:tc>
      </w:tr>
      <w:tr w:rsidR="006B5051" w:rsidRPr="00D56D61" w14:paraId="0CE3D13F" w14:textId="77777777" w:rsidTr="00624C44">
        <w:trPr>
          <w:cantSplit/>
          <w:trHeight w:val="432"/>
        </w:trPr>
        <w:tc>
          <w:tcPr>
            <w:tcW w:w="2880" w:type="dxa"/>
            <w:vAlign w:val="center"/>
          </w:tcPr>
          <w:p w14:paraId="48D7AC41" w14:textId="77777777" w:rsidR="006B5051" w:rsidRPr="007C199B" w:rsidRDefault="006B5051" w:rsidP="00624C44">
            <w:pPr>
              <w:pStyle w:val="NormalArial"/>
              <w:rPr>
                <w:b/>
              </w:rPr>
            </w:pPr>
            <w:r w:rsidRPr="007C199B">
              <w:rPr>
                <w:b/>
              </w:rPr>
              <w:t>E-Mail Address</w:t>
            </w:r>
          </w:p>
        </w:tc>
        <w:tc>
          <w:tcPr>
            <w:tcW w:w="7560" w:type="dxa"/>
            <w:vAlign w:val="center"/>
          </w:tcPr>
          <w:p w14:paraId="14F81900" w14:textId="77777777" w:rsidR="006B5051" w:rsidRPr="00D56D61" w:rsidRDefault="00FB42F9" w:rsidP="00624C44">
            <w:pPr>
              <w:pStyle w:val="NormalArial"/>
            </w:pPr>
            <w:hyperlink r:id="rId19" w:history="1">
              <w:r w:rsidR="006B5051" w:rsidRPr="00B84A9D">
                <w:rPr>
                  <w:rStyle w:val="Hyperlink"/>
                </w:rPr>
                <w:t>Cory.phillips@ercot.com</w:t>
              </w:r>
            </w:hyperlink>
          </w:p>
        </w:tc>
      </w:tr>
      <w:tr w:rsidR="006B5051" w:rsidRPr="005370B5" w14:paraId="01AE1DB6" w14:textId="77777777" w:rsidTr="00624C44">
        <w:trPr>
          <w:cantSplit/>
          <w:trHeight w:val="432"/>
        </w:trPr>
        <w:tc>
          <w:tcPr>
            <w:tcW w:w="2880" w:type="dxa"/>
            <w:vAlign w:val="center"/>
          </w:tcPr>
          <w:p w14:paraId="1ADF12DD" w14:textId="77777777" w:rsidR="006B5051" w:rsidRPr="007C199B" w:rsidRDefault="006B5051" w:rsidP="00624C44">
            <w:pPr>
              <w:pStyle w:val="NormalArial"/>
              <w:rPr>
                <w:b/>
              </w:rPr>
            </w:pPr>
            <w:r w:rsidRPr="007C199B">
              <w:rPr>
                <w:b/>
              </w:rPr>
              <w:t>Phone Number</w:t>
            </w:r>
          </w:p>
        </w:tc>
        <w:tc>
          <w:tcPr>
            <w:tcW w:w="7560" w:type="dxa"/>
            <w:vAlign w:val="center"/>
          </w:tcPr>
          <w:p w14:paraId="7AE36BDE" w14:textId="77777777" w:rsidR="006B5051" w:rsidRDefault="006B5051" w:rsidP="00624C44">
            <w:pPr>
              <w:pStyle w:val="NormalArial"/>
            </w:pPr>
            <w:r>
              <w:t>512-248-6464</w:t>
            </w:r>
          </w:p>
        </w:tc>
      </w:tr>
    </w:tbl>
    <w:p w14:paraId="0FB67E8D" w14:textId="77777777" w:rsidR="006B5051" w:rsidRPr="00BD05BB" w:rsidRDefault="006B5051" w:rsidP="006B50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5051" w:rsidRPr="00BD05BB" w14:paraId="0F190F21" w14:textId="77777777" w:rsidTr="00624C44">
        <w:trPr>
          <w:trHeight w:val="432"/>
        </w:trPr>
        <w:tc>
          <w:tcPr>
            <w:tcW w:w="10440" w:type="dxa"/>
            <w:gridSpan w:val="2"/>
            <w:shd w:val="clear" w:color="auto" w:fill="FFFFFF"/>
            <w:vAlign w:val="center"/>
          </w:tcPr>
          <w:p w14:paraId="672199E0" w14:textId="77777777" w:rsidR="006B5051" w:rsidRPr="00BD05BB" w:rsidRDefault="006B5051" w:rsidP="00624C44">
            <w:pPr>
              <w:jc w:val="center"/>
              <w:rPr>
                <w:rFonts w:ascii="Arial" w:hAnsi="Arial"/>
                <w:b/>
              </w:rPr>
            </w:pPr>
            <w:r w:rsidRPr="00BD05BB">
              <w:rPr>
                <w:rFonts w:ascii="Arial" w:hAnsi="Arial"/>
                <w:b/>
              </w:rPr>
              <w:t>Comments Received</w:t>
            </w:r>
          </w:p>
        </w:tc>
      </w:tr>
      <w:tr w:rsidR="006B5051" w:rsidRPr="00BD05BB" w14:paraId="7B7C8D06" w14:textId="77777777" w:rsidTr="00624C44">
        <w:trPr>
          <w:trHeight w:val="432"/>
        </w:trPr>
        <w:tc>
          <w:tcPr>
            <w:tcW w:w="2880" w:type="dxa"/>
            <w:shd w:val="clear" w:color="auto" w:fill="FFFFFF"/>
            <w:vAlign w:val="center"/>
          </w:tcPr>
          <w:p w14:paraId="4F6615EA" w14:textId="77777777" w:rsidR="006B5051" w:rsidRPr="00BD05BB" w:rsidRDefault="006B5051" w:rsidP="00624C44">
            <w:pPr>
              <w:tabs>
                <w:tab w:val="center" w:pos="4320"/>
                <w:tab w:val="right" w:pos="8640"/>
              </w:tabs>
              <w:rPr>
                <w:rFonts w:ascii="Arial" w:hAnsi="Arial"/>
                <w:b/>
              </w:rPr>
            </w:pPr>
            <w:r w:rsidRPr="00BD05BB">
              <w:rPr>
                <w:rFonts w:ascii="Arial" w:hAnsi="Arial"/>
                <w:b/>
              </w:rPr>
              <w:t>Comment Author</w:t>
            </w:r>
          </w:p>
        </w:tc>
        <w:tc>
          <w:tcPr>
            <w:tcW w:w="7560" w:type="dxa"/>
            <w:vAlign w:val="center"/>
          </w:tcPr>
          <w:p w14:paraId="1A63A34D" w14:textId="77777777" w:rsidR="006B5051" w:rsidRPr="00BD05BB" w:rsidRDefault="006B5051" w:rsidP="00624C44">
            <w:pPr>
              <w:rPr>
                <w:rFonts w:ascii="Arial" w:hAnsi="Arial"/>
                <w:b/>
              </w:rPr>
            </w:pPr>
            <w:r w:rsidRPr="00BD05BB">
              <w:rPr>
                <w:rFonts w:ascii="Arial" w:hAnsi="Arial"/>
                <w:b/>
              </w:rPr>
              <w:t>Comment Summary</w:t>
            </w:r>
          </w:p>
        </w:tc>
      </w:tr>
      <w:tr w:rsidR="006B5051" w:rsidRPr="00BD05BB" w14:paraId="132ADC2C" w14:textId="77777777" w:rsidTr="00624C44">
        <w:trPr>
          <w:trHeight w:val="432"/>
        </w:trPr>
        <w:tc>
          <w:tcPr>
            <w:tcW w:w="2880" w:type="dxa"/>
            <w:shd w:val="clear" w:color="auto" w:fill="FFFFFF"/>
            <w:vAlign w:val="center"/>
          </w:tcPr>
          <w:p w14:paraId="743B0707" w14:textId="6B30620E" w:rsidR="006B5051" w:rsidRPr="00BD05BB" w:rsidRDefault="0008000D" w:rsidP="00624C44">
            <w:pPr>
              <w:tabs>
                <w:tab w:val="center" w:pos="4320"/>
                <w:tab w:val="right" w:pos="8640"/>
              </w:tabs>
              <w:rPr>
                <w:rFonts w:ascii="Arial" w:hAnsi="Arial"/>
              </w:rPr>
            </w:pPr>
            <w:r>
              <w:rPr>
                <w:rFonts w:ascii="Arial" w:hAnsi="Arial"/>
              </w:rPr>
              <w:t>ERCOT 092420</w:t>
            </w:r>
          </w:p>
        </w:tc>
        <w:tc>
          <w:tcPr>
            <w:tcW w:w="7560" w:type="dxa"/>
            <w:vAlign w:val="center"/>
          </w:tcPr>
          <w:p w14:paraId="17898E75" w14:textId="3228C7F8" w:rsidR="006B5051" w:rsidRPr="00BD05BB" w:rsidRDefault="00624C44" w:rsidP="00624C44">
            <w:pPr>
              <w:rPr>
                <w:rFonts w:ascii="Arial" w:hAnsi="Arial"/>
              </w:rPr>
            </w:pPr>
            <w:r>
              <w:rPr>
                <w:rFonts w:ascii="Arial" w:hAnsi="Arial"/>
              </w:rPr>
              <w:t>Proposed additional revisions reflecting consensus of the BESTF</w:t>
            </w:r>
          </w:p>
        </w:tc>
      </w:tr>
      <w:tr w:rsidR="0008000D" w:rsidRPr="00BD05BB" w14:paraId="336BC8F6" w14:textId="77777777" w:rsidTr="00624C44">
        <w:trPr>
          <w:trHeight w:val="432"/>
        </w:trPr>
        <w:tc>
          <w:tcPr>
            <w:tcW w:w="2880" w:type="dxa"/>
            <w:shd w:val="clear" w:color="auto" w:fill="FFFFFF"/>
            <w:vAlign w:val="center"/>
          </w:tcPr>
          <w:p w14:paraId="4E552A06" w14:textId="0399D3D7" w:rsidR="0008000D" w:rsidRPr="00BD05BB" w:rsidRDefault="0008000D" w:rsidP="00624C44">
            <w:pPr>
              <w:tabs>
                <w:tab w:val="center" w:pos="4320"/>
                <w:tab w:val="right" w:pos="8640"/>
              </w:tabs>
              <w:rPr>
                <w:rFonts w:ascii="Arial" w:hAnsi="Arial"/>
              </w:rPr>
            </w:pPr>
            <w:r>
              <w:rPr>
                <w:rFonts w:ascii="Arial" w:hAnsi="Arial"/>
              </w:rPr>
              <w:t>ERCOT 103020</w:t>
            </w:r>
          </w:p>
        </w:tc>
        <w:tc>
          <w:tcPr>
            <w:tcW w:w="7560" w:type="dxa"/>
            <w:vAlign w:val="center"/>
          </w:tcPr>
          <w:p w14:paraId="343A1607" w14:textId="618C5274" w:rsidR="0008000D" w:rsidRPr="00BD05BB" w:rsidRDefault="00624C44" w:rsidP="00624C44">
            <w:pPr>
              <w:rPr>
                <w:rFonts w:ascii="Arial" w:hAnsi="Arial"/>
              </w:rPr>
            </w:pPr>
            <w:r>
              <w:rPr>
                <w:rFonts w:ascii="Arial" w:hAnsi="Arial"/>
              </w:rPr>
              <w:t>Proposed additional revisions reflecting consensus of the BESTF</w:t>
            </w:r>
          </w:p>
        </w:tc>
      </w:tr>
    </w:tbl>
    <w:p w14:paraId="6E4D4A44" w14:textId="77777777" w:rsidR="006B5051" w:rsidRDefault="006B5051" w:rsidP="006B50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B5051" w14:paraId="407B0927" w14:textId="77777777" w:rsidTr="00624C4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626FB15" w14:textId="77777777" w:rsidR="006B5051" w:rsidRDefault="006B5051" w:rsidP="00624C44">
            <w:pPr>
              <w:pStyle w:val="NormalArial"/>
              <w:jc w:val="center"/>
              <w:rPr>
                <w:b/>
              </w:rPr>
            </w:pPr>
            <w:r>
              <w:rPr>
                <w:b/>
              </w:rPr>
              <w:t>Market Rules Notes</w:t>
            </w:r>
          </w:p>
        </w:tc>
      </w:tr>
    </w:tbl>
    <w:p w14:paraId="4B1B03AB" w14:textId="77777777" w:rsidR="006B5051" w:rsidRDefault="006B5051" w:rsidP="006B5051">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668A38A" w14:textId="77777777" w:rsidR="006B5051" w:rsidRDefault="006B5051" w:rsidP="006B5051">
      <w:pPr>
        <w:numPr>
          <w:ilvl w:val="0"/>
          <w:numId w:val="31"/>
        </w:numPr>
        <w:rPr>
          <w:rFonts w:ascii="Arial" w:hAnsi="Arial" w:cs="Arial"/>
        </w:rPr>
      </w:pPr>
      <w:r>
        <w:rPr>
          <w:rFonts w:ascii="Arial" w:hAnsi="Arial" w:cs="Arial"/>
        </w:rPr>
        <w:t xml:space="preserve">NPRR987, </w:t>
      </w:r>
      <w:r w:rsidRPr="009F6BB7">
        <w:rPr>
          <w:rFonts w:ascii="Arial" w:hAnsi="Arial" w:cs="Arial"/>
        </w:rPr>
        <w:t>BESTF-3 Energy Storage Resource Contribution to Physical Responsive Capability and Real-Time On-Line Reserve Capacity Calculations</w:t>
      </w:r>
      <w:r>
        <w:rPr>
          <w:rFonts w:ascii="Arial" w:hAnsi="Arial" w:cs="Arial"/>
        </w:rPr>
        <w:t xml:space="preserve"> (incorporated 7/1/20)</w:t>
      </w:r>
    </w:p>
    <w:p w14:paraId="5756DEF7" w14:textId="77777777" w:rsidR="006B5051" w:rsidRDefault="006B5051" w:rsidP="006B5051">
      <w:pPr>
        <w:numPr>
          <w:ilvl w:val="1"/>
          <w:numId w:val="31"/>
        </w:numPr>
        <w:spacing w:after="120"/>
        <w:rPr>
          <w:rFonts w:ascii="Arial" w:hAnsi="Arial" w:cs="Arial"/>
        </w:rPr>
      </w:pPr>
      <w:r>
        <w:rPr>
          <w:rFonts w:ascii="Arial" w:hAnsi="Arial" w:cs="Arial"/>
        </w:rPr>
        <w:t>Section 6.5.7.5</w:t>
      </w:r>
    </w:p>
    <w:p w14:paraId="3AB490E8" w14:textId="77777777" w:rsidR="006B5051" w:rsidRDefault="006B5051" w:rsidP="006B5051">
      <w:pPr>
        <w:numPr>
          <w:ilvl w:val="0"/>
          <w:numId w:val="31"/>
        </w:numPr>
        <w:rPr>
          <w:rFonts w:ascii="Arial" w:hAnsi="Arial" w:cs="Arial"/>
        </w:rPr>
      </w:pPr>
      <w:r>
        <w:rPr>
          <w:rFonts w:ascii="Arial" w:hAnsi="Arial" w:cs="Arial"/>
        </w:rPr>
        <w:t xml:space="preserve">NPRR989, </w:t>
      </w:r>
      <w:r w:rsidRPr="00755642">
        <w:rPr>
          <w:rFonts w:ascii="Arial" w:hAnsi="Arial" w:cs="Arial"/>
        </w:rPr>
        <w:t>BESTF-1 Energy Storage Resource Technical Requirements</w:t>
      </w:r>
      <w:r>
        <w:rPr>
          <w:rFonts w:ascii="Arial" w:hAnsi="Arial" w:cs="Arial"/>
        </w:rPr>
        <w:t xml:space="preserve"> (incorporated 7/1/20)</w:t>
      </w:r>
    </w:p>
    <w:p w14:paraId="3C27F2B1" w14:textId="77777777" w:rsidR="006B5051" w:rsidRDefault="006B5051" w:rsidP="006B5051">
      <w:pPr>
        <w:numPr>
          <w:ilvl w:val="1"/>
          <w:numId w:val="31"/>
        </w:numPr>
        <w:spacing w:after="120"/>
        <w:rPr>
          <w:rFonts w:ascii="Arial" w:hAnsi="Arial" w:cs="Arial"/>
        </w:rPr>
      </w:pPr>
      <w:r>
        <w:rPr>
          <w:rFonts w:ascii="Arial" w:hAnsi="Arial" w:cs="Arial"/>
        </w:rPr>
        <w:t>Section 3.15</w:t>
      </w:r>
    </w:p>
    <w:p w14:paraId="6396450B" w14:textId="77777777" w:rsidR="006B5051" w:rsidRDefault="006B5051" w:rsidP="006B5051">
      <w:pPr>
        <w:numPr>
          <w:ilvl w:val="0"/>
          <w:numId w:val="31"/>
        </w:numPr>
        <w:rPr>
          <w:rFonts w:ascii="Arial" w:hAnsi="Arial" w:cs="Arial"/>
        </w:rPr>
      </w:pPr>
      <w:r>
        <w:rPr>
          <w:rFonts w:ascii="Arial" w:hAnsi="Arial" w:cs="Arial"/>
        </w:rPr>
        <w:t>NPRR1000, Elimination of Dynamically Scheduled Resources (incorporated 9/1/20)</w:t>
      </w:r>
    </w:p>
    <w:p w14:paraId="16E3A18C" w14:textId="77777777" w:rsidR="006B5051" w:rsidRDefault="006B5051" w:rsidP="006B5051">
      <w:pPr>
        <w:numPr>
          <w:ilvl w:val="1"/>
          <w:numId w:val="31"/>
        </w:numPr>
        <w:rPr>
          <w:rFonts w:ascii="Arial" w:hAnsi="Arial" w:cs="Arial"/>
        </w:rPr>
      </w:pPr>
      <w:r>
        <w:rPr>
          <w:rFonts w:ascii="Arial" w:hAnsi="Arial" w:cs="Arial"/>
        </w:rPr>
        <w:t>Section 3.9.1</w:t>
      </w:r>
    </w:p>
    <w:p w14:paraId="35B93693" w14:textId="77777777" w:rsidR="006B5051" w:rsidRDefault="006B5051" w:rsidP="006B5051">
      <w:pPr>
        <w:numPr>
          <w:ilvl w:val="1"/>
          <w:numId w:val="31"/>
        </w:numPr>
        <w:spacing w:after="120"/>
        <w:rPr>
          <w:rFonts w:ascii="Arial" w:hAnsi="Arial" w:cs="Arial"/>
        </w:rPr>
      </w:pPr>
      <w:r>
        <w:rPr>
          <w:rFonts w:ascii="Arial" w:hAnsi="Arial" w:cs="Arial"/>
        </w:rPr>
        <w:t>Section 8.1.1.4.1</w:t>
      </w:r>
    </w:p>
    <w:p w14:paraId="1D6F8085" w14:textId="77777777" w:rsidR="006B5051" w:rsidRPr="00244256" w:rsidRDefault="006B5051" w:rsidP="006B5051">
      <w:pPr>
        <w:numPr>
          <w:ilvl w:val="0"/>
          <w:numId w:val="31"/>
        </w:numPr>
        <w:rPr>
          <w:rFonts w:ascii="Arial" w:hAnsi="Arial" w:cs="Arial"/>
        </w:rPr>
      </w:pPr>
      <w:r>
        <w:rPr>
          <w:rFonts w:ascii="Arial" w:hAnsi="Arial" w:cs="Arial"/>
        </w:rPr>
        <w:lastRenderedPageBreak/>
        <w:t xml:space="preserve">NPRR1016, </w:t>
      </w:r>
      <w:r w:rsidRPr="002A6688">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59A21CFF" w14:textId="77777777" w:rsidR="006B5051" w:rsidRDefault="006B5051" w:rsidP="006B5051">
      <w:pPr>
        <w:numPr>
          <w:ilvl w:val="1"/>
          <w:numId w:val="31"/>
        </w:numPr>
        <w:spacing w:after="120"/>
        <w:rPr>
          <w:rFonts w:ascii="Arial" w:hAnsi="Arial" w:cs="Arial"/>
        </w:rPr>
      </w:pPr>
      <w:r>
        <w:rPr>
          <w:rFonts w:ascii="Arial" w:hAnsi="Arial" w:cs="Arial"/>
        </w:rPr>
        <w:t>Section 3.15</w:t>
      </w:r>
    </w:p>
    <w:p w14:paraId="3B3F42B2" w14:textId="77777777" w:rsidR="006B5051" w:rsidRDefault="006B5051" w:rsidP="006B5051">
      <w:pPr>
        <w:numPr>
          <w:ilvl w:val="0"/>
          <w:numId w:val="31"/>
        </w:numPr>
        <w:rPr>
          <w:rFonts w:ascii="Arial" w:hAnsi="Arial" w:cs="Arial"/>
        </w:rPr>
      </w:pPr>
      <w:r>
        <w:rPr>
          <w:rFonts w:ascii="Arial" w:hAnsi="Arial" w:cs="Arial"/>
        </w:rPr>
        <w:t>NPRR1019, Pricing and Settlement Changes for Switchable Generation Resources (SWGRs) Instructed to Switch to ERCOT (incorporated 6/10/20)</w:t>
      </w:r>
    </w:p>
    <w:p w14:paraId="04EE7B43" w14:textId="77777777" w:rsidR="006B5051" w:rsidRDefault="006B5051" w:rsidP="006B5051">
      <w:pPr>
        <w:numPr>
          <w:ilvl w:val="1"/>
          <w:numId w:val="31"/>
        </w:numPr>
        <w:spacing w:after="120"/>
        <w:rPr>
          <w:rFonts w:ascii="Arial" w:hAnsi="Arial" w:cs="Arial"/>
        </w:rPr>
      </w:pPr>
      <w:r>
        <w:rPr>
          <w:rFonts w:ascii="Arial" w:hAnsi="Arial" w:cs="Arial"/>
        </w:rPr>
        <w:t>Section 3.9.1</w:t>
      </w:r>
    </w:p>
    <w:p w14:paraId="74F124FE" w14:textId="486281A4" w:rsidR="000159F3" w:rsidRDefault="000159F3" w:rsidP="000159F3">
      <w:pPr>
        <w:numPr>
          <w:ilvl w:val="0"/>
          <w:numId w:val="31"/>
        </w:numPr>
        <w:rPr>
          <w:rFonts w:ascii="Arial" w:hAnsi="Arial" w:cs="Arial"/>
        </w:rPr>
      </w:pPr>
      <w:r>
        <w:rPr>
          <w:rFonts w:ascii="Arial" w:hAnsi="Arial" w:cs="Arial"/>
        </w:rPr>
        <w:t>NPRR1038, BESTF-8 Limited Exemption from Reactive Power Requirements for Certain Energy Storage Resoures</w:t>
      </w:r>
      <w:r w:rsidR="00FB42F9">
        <w:rPr>
          <w:rFonts w:ascii="Arial" w:hAnsi="Arial" w:cs="Arial"/>
        </w:rPr>
        <w:t xml:space="preserve"> (incorporated 11/1</w:t>
      </w:r>
      <w:r w:rsidR="00FB42F9">
        <w:rPr>
          <w:rFonts w:ascii="Arial" w:hAnsi="Arial" w:cs="Arial"/>
        </w:rPr>
        <w:t>/20)</w:t>
      </w:r>
    </w:p>
    <w:p w14:paraId="6295408D" w14:textId="703643B6" w:rsidR="000159F3" w:rsidRPr="000159F3" w:rsidRDefault="000159F3" w:rsidP="000159F3">
      <w:pPr>
        <w:numPr>
          <w:ilvl w:val="1"/>
          <w:numId w:val="31"/>
        </w:numPr>
        <w:spacing w:after="120"/>
        <w:rPr>
          <w:rFonts w:ascii="Arial" w:hAnsi="Arial" w:cs="Arial"/>
        </w:rPr>
      </w:pPr>
      <w:r>
        <w:rPr>
          <w:rFonts w:ascii="Arial" w:hAnsi="Arial" w:cs="Arial"/>
        </w:rPr>
        <w:t>Section 3.15</w:t>
      </w:r>
    </w:p>
    <w:p w14:paraId="4BFB6F96" w14:textId="622519D6" w:rsidR="006B5051" w:rsidRDefault="006B5051" w:rsidP="006B5051">
      <w:pPr>
        <w:pStyle w:val="NormalArial"/>
        <w:spacing w:before="120" w:after="120"/>
        <w:rPr>
          <w:rFonts w:cs="Arial"/>
        </w:rPr>
      </w:pPr>
      <w:r>
        <w:rPr>
          <w:rFonts w:cs="Arial"/>
        </w:rPr>
        <w:t>Please note the following NPRR(s) also propose revisions to the following sections:</w:t>
      </w:r>
    </w:p>
    <w:p w14:paraId="07F4BAD1" w14:textId="77777777" w:rsidR="006B5051" w:rsidRDefault="006B5051" w:rsidP="006B5051">
      <w:pPr>
        <w:numPr>
          <w:ilvl w:val="0"/>
          <w:numId w:val="31"/>
        </w:numPr>
        <w:rPr>
          <w:rFonts w:ascii="Arial" w:hAnsi="Arial" w:cs="Arial"/>
        </w:rPr>
      </w:pPr>
      <w:r>
        <w:rPr>
          <w:rFonts w:ascii="Arial" w:hAnsi="Arial" w:cs="Arial"/>
        </w:rPr>
        <w:t xml:space="preserve">NPRR1005, </w:t>
      </w:r>
      <w:r w:rsidRPr="006274DF">
        <w:rPr>
          <w:rFonts w:ascii="Arial" w:hAnsi="Arial" w:cs="Arial"/>
        </w:rPr>
        <w:t>Clarify Definition of Point of Interconnection (POI) and Add Definition Point of Interconnection Bus (POIB)</w:t>
      </w:r>
    </w:p>
    <w:p w14:paraId="52AF97ED" w14:textId="77777777" w:rsidR="006B5051" w:rsidRDefault="006B5051" w:rsidP="006B5051">
      <w:pPr>
        <w:numPr>
          <w:ilvl w:val="1"/>
          <w:numId w:val="31"/>
        </w:numPr>
        <w:spacing w:after="120"/>
        <w:rPr>
          <w:rFonts w:ascii="Arial" w:hAnsi="Arial" w:cs="Arial"/>
        </w:rPr>
      </w:pPr>
      <w:r>
        <w:rPr>
          <w:rFonts w:ascii="Arial" w:hAnsi="Arial" w:cs="Arial"/>
        </w:rPr>
        <w:t>Section 3.15</w:t>
      </w:r>
    </w:p>
    <w:p w14:paraId="35643B2F" w14:textId="77777777" w:rsidR="006B5051" w:rsidRDefault="006B5051" w:rsidP="006B5051">
      <w:pPr>
        <w:numPr>
          <w:ilvl w:val="0"/>
          <w:numId w:val="31"/>
        </w:numPr>
        <w:rPr>
          <w:rFonts w:ascii="Arial" w:hAnsi="Arial" w:cs="Arial"/>
        </w:rPr>
      </w:pPr>
      <w:r>
        <w:rPr>
          <w:rFonts w:ascii="Arial" w:hAnsi="Arial" w:cs="Arial"/>
        </w:rPr>
        <w:t>NPRR1007, RTC – NP 3: Management Activities for the ERCOT System</w:t>
      </w:r>
    </w:p>
    <w:p w14:paraId="613F5CFA" w14:textId="77777777" w:rsidR="006B5051" w:rsidRDefault="006B5051" w:rsidP="006B5051">
      <w:pPr>
        <w:numPr>
          <w:ilvl w:val="1"/>
          <w:numId w:val="31"/>
        </w:numPr>
        <w:rPr>
          <w:rFonts w:ascii="Arial" w:hAnsi="Arial" w:cs="Arial"/>
        </w:rPr>
      </w:pPr>
      <w:r>
        <w:rPr>
          <w:rFonts w:ascii="Arial" w:hAnsi="Arial" w:cs="Arial"/>
        </w:rPr>
        <w:t>Section 3.2.3</w:t>
      </w:r>
    </w:p>
    <w:p w14:paraId="56DEDA08" w14:textId="77777777" w:rsidR="006B5051" w:rsidRDefault="006B5051" w:rsidP="006B5051">
      <w:pPr>
        <w:numPr>
          <w:ilvl w:val="1"/>
          <w:numId w:val="31"/>
        </w:numPr>
        <w:spacing w:after="120"/>
        <w:rPr>
          <w:rFonts w:ascii="Arial" w:hAnsi="Arial" w:cs="Arial"/>
        </w:rPr>
      </w:pPr>
      <w:r>
        <w:rPr>
          <w:rFonts w:ascii="Arial" w:hAnsi="Arial" w:cs="Arial"/>
        </w:rPr>
        <w:t>Section 3.9.1</w:t>
      </w:r>
    </w:p>
    <w:p w14:paraId="3E5F3E5F" w14:textId="77777777" w:rsidR="006B5051" w:rsidRDefault="006B5051" w:rsidP="006B5051">
      <w:pPr>
        <w:numPr>
          <w:ilvl w:val="0"/>
          <w:numId w:val="31"/>
        </w:numPr>
        <w:rPr>
          <w:rFonts w:ascii="Arial" w:hAnsi="Arial" w:cs="Arial"/>
        </w:rPr>
      </w:pPr>
      <w:r>
        <w:rPr>
          <w:rFonts w:ascii="Arial" w:hAnsi="Arial" w:cs="Arial"/>
        </w:rPr>
        <w:t xml:space="preserve">NPRR1009, </w:t>
      </w:r>
      <w:r w:rsidRPr="00755642">
        <w:rPr>
          <w:rFonts w:ascii="Arial" w:hAnsi="Arial" w:cs="Arial"/>
        </w:rPr>
        <w:t>RTC – NP 5: Transmission Security Analysis and Reliability Unit Commitment</w:t>
      </w:r>
    </w:p>
    <w:p w14:paraId="66E897B4" w14:textId="77777777" w:rsidR="006B5051" w:rsidRDefault="006B5051" w:rsidP="006B5051">
      <w:pPr>
        <w:numPr>
          <w:ilvl w:val="1"/>
          <w:numId w:val="31"/>
        </w:numPr>
        <w:spacing w:after="120"/>
        <w:rPr>
          <w:rFonts w:ascii="Arial" w:hAnsi="Arial" w:cs="Arial"/>
        </w:rPr>
      </w:pPr>
      <w:r>
        <w:rPr>
          <w:rFonts w:ascii="Arial" w:hAnsi="Arial" w:cs="Arial"/>
        </w:rPr>
        <w:t>Section 5.7.4.1.1</w:t>
      </w:r>
    </w:p>
    <w:p w14:paraId="0410C264" w14:textId="77777777" w:rsidR="006B5051" w:rsidRDefault="006B5051" w:rsidP="006B5051">
      <w:pPr>
        <w:numPr>
          <w:ilvl w:val="0"/>
          <w:numId w:val="31"/>
        </w:numPr>
        <w:rPr>
          <w:rFonts w:ascii="Arial" w:hAnsi="Arial" w:cs="Arial"/>
        </w:rPr>
      </w:pPr>
      <w:r>
        <w:rPr>
          <w:rFonts w:ascii="Arial" w:hAnsi="Arial" w:cs="Arial"/>
        </w:rPr>
        <w:t xml:space="preserve">NPRR1010, </w:t>
      </w:r>
      <w:r w:rsidRPr="009F6BB7">
        <w:rPr>
          <w:rFonts w:ascii="Arial" w:hAnsi="Arial" w:cs="Arial"/>
        </w:rPr>
        <w:t>RTC – NP 6: Adjustment Period and Real-Time Operations</w:t>
      </w:r>
    </w:p>
    <w:p w14:paraId="11FE1C52" w14:textId="77777777" w:rsidR="006B5051" w:rsidRDefault="006B5051" w:rsidP="006B5051">
      <w:pPr>
        <w:numPr>
          <w:ilvl w:val="1"/>
          <w:numId w:val="31"/>
        </w:numPr>
        <w:rPr>
          <w:rFonts w:ascii="Arial" w:hAnsi="Arial" w:cs="Arial"/>
        </w:rPr>
      </w:pPr>
      <w:r>
        <w:rPr>
          <w:rFonts w:ascii="Arial" w:hAnsi="Arial" w:cs="Arial"/>
        </w:rPr>
        <w:t>Section 6.5.5.2</w:t>
      </w:r>
    </w:p>
    <w:p w14:paraId="5C912CC9" w14:textId="77777777" w:rsidR="006B5051" w:rsidRDefault="006B5051" w:rsidP="006B5051">
      <w:pPr>
        <w:numPr>
          <w:ilvl w:val="1"/>
          <w:numId w:val="31"/>
        </w:numPr>
        <w:spacing w:after="120"/>
        <w:rPr>
          <w:rFonts w:ascii="Arial" w:hAnsi="Arial" w:cs="Arial"/>
        </w:rPr>
      </w:pPr>
      <w:r>
        <w:rPr>
          <w:rFonts w:ascii="Arial" w:hAnsi="Arial" w:cs="Arial"/>
        </w:rPr>
        <w:t>Section 6.5.7.5</w:t>
      </w:r>
    </w:p>
    <w:p w14:paraId="4870014C" w14:textId="77777777" w:rsidR="006B5051" w:rsidRDefault="006B5051" w:rsidP="006B5051">
      <w:pPr>
        <w:numPr>
          <w:ilvl w:val="0"/>
          <w:numId w:val="31"/>
        </w:numPr>
        <w:rPr>
          <w:rFonts w:ascii="Arial" w:hAnsi="Arial" w:cs="Arial"/>
        </w:rPr>
      </w:pPr>
      <w:r>
        <w:rPr>
          <w:rFonts w:ascii="Arial" w:hAnsi="Arial" w:cs="Arial"/>
        </w:rPr>
        <w:t xml:space="preserve">NPRR1011, </w:t>
      </w:r>
      <w:r w:rsidRPr="00CE66BD">
        <w:rPr>
          <w:rFonts w:ascii="Arial" w:hAnsi="Arial" w:cs="Arial"/>
        </w:rPr>
        <w:t>RTC – NP 8: Performance Monitoring</w:t>
      </w:r>
    </w:p>
    <w:p w14:paraId="0BEE9821" w14:textId="77777777" w:rsidR="006B5051" w:rsidRDefault="006B5051" w:rsidP="006B5051">
      <w:pPr>
        <w:numPr>
          <w:ilvl w:val="1"/>
          <w:numId w:val="31"/>
        </w:numPr>
        <w:spacing w:after="120"/>
        <w:rPr>
          <w:rFonts w:ascii="Arial" w:hAnsi="Arial" w:cs="Arial"/>
        </w:rPr>
      </w:pPr>
      <w:r>
        <w:rPr>
          <w:rFonts w:ascii="Arial" w:hAnsi="Arial" w:cs="Arial"/>
        </w:rPr>
        <w:t>Section 8.1.1.4.1</w:t>
      </w:r>
    </w:p>
    <w:p w14:paraId="5B4EE375" w14:textId="77777777" w:rsidR="006B5051" w:rsidRDefault="006B5051" w:rsidP="006B5051">
      <w:pPr>
        <w:numPr>
          <w:ilvl w:val="0"/>
          <w:numId w:val="31"/>
        </w:numPr>
        <w:rPr>
          <w:rFonts w:ascii="Arial" w:hAnsi="Arial" w:cs="Arial"/>
        </w:rPr>
      </w:pPr>
      <w:r>
        <w:rPr>
          <w:rFonts w:ascii="Arial" w:hAnsi="Arial" w:cs="Arial"/>
        </w:rPr>
        <w:t>NPRR1014, BESTF-4 Energy Storage Resource Single Model</w:t>
      </w:r>
    </w:p>
    <w:p w14:paraId="7C78E58E" w14:textId="77777777" w:rsidR="006B5051" w:rsidRDefault="006B5051" w:rsidP="006B5051">
      <w:pPr>
        <w:numPr>
          <w:ilvl w:val="1"/>
          <w:numId w:val="31"/>
        </w:numPr>
        <w:rPr>
          <w:rFonts w:ascii="Arial" w:hAnsi="Arial" w:cs="Arial"/>
        </w:rPr>
      </w:pPr>
      <w:r>
        <w:rPr>
          <w:rFonts w:ascii="Arial" w:hAnsi="Arial" w:cs="Arial"/>
        </w:rPr>
        <w:t>Section 3.2.1</w:t>
      </w:r>
    </w:p>
    <w:p w14:paraId="450B618F" w14:textId="77777777" w:rsidR="006B5051" w:rsidRDefault="006B5051" w:rsidP="006B5051">
      <w:pPr>
        <w:numPr>
          <w:ilvl w:val="1"/>
          <w:numId w:val="31"/>
        </w:numPr>
        <w:rPr>
          <w:rFonts w:ascii="Arial" w:hAnsi="Arial" w:cs="Arial"/>
        </w:rPr>
      </w:pPr>
      <w:r>
        <w:rPr>
          <w:rFonts w:ascii="Arial" w:hAnsi="Arial" w:cs="Arial"/>
        </w:rPr>
        <w:t>Section 3.9.1</w:t>
      </w:r>
    </w:p>
    <w:p w14:paraId="60AA9738" w14:textId="77777777" w:rsidR="006B5051" w:rsidRDefault="006B5051" w:rsidP="006B5051">
      <w:pPr>
        <w:numPr>
          <w:ilvl w:val="1"/>
          <w:numId w:val="31"/>
        </w:numPr>
        <w:rPr>
          <w:rFonts w:ascii="Arial" w:hAnsi="Arial" w:cs="Arial"/>
        </w:rPr>
      </w:pPr>
      <w:r>
        <w:rPr>
          <w:rFonts w:ascii="Arial" w:hAnsi="Arial" w:cs="Arial"/>
        </w:rPr>
        <w:t>Section 6.5.5.2</w:t>
      </w:r>
    </w:p>
    <w:p w14:paraId="0B782B3E" w14:textId="77777777" w:rsidR="006B5051" w:rsidRDefault="006B5051" w:rsidP="006B5051">
      <w:pPr>
        <w:numPr>
          <w:ilvl w:val="1"/>
          <w:numId w:val="31"/>
        </w:numPr>
        <w:rPr>
          <w:rFonts w:ascii="Arial" w:hAnsi="Arial" w:cs="Arial"/>
        </w:rPr>
      </w:pPr>
      <w:r>
        <w:rPr>
          <w:rFonts w:ascii="Arial" w:hAnsi="Arial" w:cs="Arial"/>
        </w:rPr>
        <w:t>Section 6.5.7.5</w:t>
      </w:r>
    </w:p>
    <w:p w14:paraId="1C1FB295" w14:textId="77777777" w:rsidR="006B5051" w:rsidRDefault="006B5051" w:rsidP="006B5051">
      <w:pPr>
        <w:numPr>
          <w:ilvl w:val="1"/>
          <w:numId w:val="31"/>
        </w:numPr>
        <w:rPr>
          <w:rFonts w:ascii="Arial" w:hAnsi="Arial" w:cs="Arial"/>
        </w:rPr>
      </w:pPr>
      <w:r>
        <w:rPr>
          <w:rFonts w:ascii="Arial" w:hAnsi="Arial" w:cs="Arial"/>
        </w:rPr>
        <w:t>Section 6.6.5.5</w:t>
      </w:r>
    </w:p>
    <w:p w14:paraId="0712B56E" w14:textId="77777777" w:rsidR="006B5051" w:rsidRDefault="006B5051" w:rsidP="006B5051">
      <w:pPr>
        <w:numPr>
          <w:ilvl w:val="1"/>
          <w:numId w:val="31"/>
        </w:numPr>
        <w:rPr>
          <w:rFonts w:ascii="Arial" w:hAnsi="Arial" w:cs="Arial"/>
        </w:rPr>
      </w:pPr>
      <w:r>
        <w:rPr>
          <w:rFonts w:ascii="Arial" w:hAnsi="Arial" w:cs="Arial"/>
        </w:rPr>
        <w:t>Section 6.6.5.5.1</w:t>
      </w:r>
    </w:p>
    <w:p w14:paraId="73C6F262" w14:textId="77777777" w:rsidR="006B5051" w:rsidRDefault="006B5051" w:rsidP="006B5051">
      <w:pPr>
        <w:numPr>
          <w:ilvl w:val="1"/>
          <w:numId w:val="31"/>
        </w:numPr>
        <w:spacing w:after="120"/>
        <w:rPr>
          <w:rFonts w:ascii="Arial" w:hAnsi="Arial" w:cs="Arial"/>
        </w:rPr>
      </w:pPr>
      <w:r>
        <w:rPr>
          <w:rFonts w:ascii="Arial" w:hAnsi="Arial" w:cs="Arial"/>
        </w:rPr>
        <w:t>Section 8.1.1.4.1</w:t>
      </w:r>
    </w:p>
    <w:p w14:paraId="324D86FF" w14:textId="77777777" w:rsidR="006B5051" w:rsidRDefault="006B5051" w:rsidP="006B5051">
      <w:pPr>
        <w:numPr>
          <w:ilvl w:val="0"/>
          <w:numId w:val="31"/>
        </w:numPr>
        <w:rPr>
          <w:rFonts w:ascii="Arial" w:hAnsi="Arial" w:cs="Arial"/>
        </w:rPr>
      </w:pPr>
      <w:r>
        <w:rPr>
          <w:rFonts w:ascii="Arial" w:hAnsi="Arial" w:cs="Arial"/>
        </w:rPr>
        <w:t>NPRR1026, BESTF-7 Self-Limiting Facilities</w:t>
      </w:r>
    </w:p>
    <w:p w14:paraId="033DBDCA" w14:textId="77777777" w:rsidR="00AF5B82" w:rsidRDefault="00AF5B82" w:rsidP="00AF5B82">
      <w:pPr>
        <w:numPr>
          <w:ilvl w:val="1"/>
          <w:numId w:val="31"/>
        </w:numPr>
        <w:rPr>
          <w:rFonts w:ascii="Arial" w:hAnsi="Arial" w:cs="Arial"/>
        </w:rPr>
      </w:pPr>
      <w:r>
        <w:rPr>
          <w:rFonts w:ascii="Arial" w:hAnsi="Arial" w:cs="Arial"/>
        </w:rPr>
        <w:t>Section 3.9.1</w:t>
      </w:r>
    </w:p>
    <w:p w14:paraId="6340C5F7" w14:textId="72A6A9A6" w:rsidR="006B5051" w:rsidRDefault="006B5051" w:rsidP="006B5051">
      <w:pPr>
        <w:numPr>
          <w:ilvl w:val="1"/>
          <w:numId w:val="31"/>
        </w:numPr>
        <w:spacing w:after="120"/>
        <w:rPr>
          <w:rFonts w:ascii="Arial" w:hAnsi="Arial" w:cs="Arial"/>
        </w:rPr>
      </w:pPr>
      <w:r>
        <w:rPr>
          <w:rFonts w:ascii="Arial" w:hAnsi="Arial" w:cs="Arial"/>
        </w:rPr>
        <w:t>Section 3.15</w:t>
      </w:r>
    </w:p>
    <w:p w14:paraId="130FC9E2" w14:textId="475A6A85" w:rsidR="00AF5B82" w:rsidRDefault="00AF5B82" w:rsidP="00AF5B82">
      <w:pPr>
        <w:numPr>
          <w:ilvl w:val="0"/>
          <w:numId w:val="31"/>
        </w:numPr>
        <w:rPr>
          <w:rFonts w:ascii="Arial" w:hAnsi="Arial" w:cs="Arial"/>
        </w:rPr>
      </w:pPr>
      <w:r>
        <w:rPr>
          <w:rFonts w:ascii="Arial" w:hAnsi="Arial" w:cs="Arial"/>
        </w:rPr>
        <w:t xml:space="preserve">NPRR1032, </w:t>
      </w:r>
      <w:r w:rsidRPr="00AF5B82">
        <w:rPr>
          <w:rFonts w:ascii="Arial" w:hAnsi="Arial" w:cs="Arial"/>
        </w:rPr>
        <w:t>Consideration of Physical Limits of DC Ties in RUC Optimization and Settlements</w:t>
      </w:r>
    </w:p>
    <w:p w14:paraId="5FC08FAF" w14:textId="77777777" w:rsidR="00AF5B82" w:rsidRDefault="00AF5B82" w:rsidP="00AF5B82">
      <w:pPr>
        <w:numPr>
          <w:ilvl w:val="1"/>
          <w:numId w:val="31"/>
        </w:numPr>
        <w:spacing w:after="120"/>
        <w:rPr>
          <w:rFonts w:ascii="Arial" w:hAnsi="Arial" w:cs="Arial"/>
        </w:rPr>
      </w:pPr>
      <w:r>
        <w:rPr>
          <w:rFonts w:ascii="Arial" w:hAnsi="Arial" w:cs="Arial"/>
        </w:rPr>
        <w:t>Section 5.7.4.1.1</w:t>
      </w:r>
    </w:p>
    <w:p w14:paraId="02B98A8E" w14:textId="2316858C" w:rsidR="00AF5B82" w:rsidRDefault="00AF5B82" w:rsidP="00AF5B82">
      <w:pPr>
        <w:numPr>
          <w:ilvl w:val="0"/>
          <w:numId w:val="31"/>
        </w:numPr>
        <w:rPr>
          <w:rFonts w:ascii="Arial" w:hAnsi="Arial" w:cs="Arial"/>
        </w:rPr>
      </w:pPr>
      <w:r>
        <w:rPr>
          <w:rFonts w:ascii="Arial" w:hAnsi="Arial" w:cs="Arial"/>
        </w:rPr>
        <w:t xml:space="preserve">NPRR1039, </w:t>
      </w:r>
      <w:r w:rsidRPr="00AF5B82">
        <w:rPr>
          <w:rFonts w:ascii="Arial" w:hAnsi="Arial" w:cs="Arial"/>
        </w:rPr>
        <w:t>Replace the Term MIS Public Area with ERCOT Website</w:t>
      </w:r>
    </w:p>
    <w:p w14:paraId="230514AC" w14:textId="611A149B" w:rsidR="00AF5B82" w:rsidRDefault="00AF5B82" w:rsidP="00AF5B82">
      <w:pPr>
        <w:numPr>
          <w:ilvl w:val="1"/>
          <w:numId w:val="31"/>
        </w:numPr>
        <w:rPr>
          <w:rFonts w:ascii="Arial" w:hAnsi="Arial" w:cs="Arial"/>
        </w:rPr>
      </w:pPr>
      <w:r>
        <w:rPr>
          <w:rFonts w:ascii="Arial" w:hAnsi="Arial" w:cs="Arial"/>
        </w:rPr>
        <w:t>Section 3.2.1</w:t>
      </w:r>
    </w:p>
    <w:p w14:paraId="4095718C" w14:textId="4031EFA3" w:rsidR="00AF5B82" w:rsidRDefault="00AF5B82" w:rsidP="00AF5B82">
      <w:pPr>
        <w:numPr>
          <w:ilvl w:val="1"/>
          <w:numId w:val="31"/>
        </w:numPr>
        <w:rPr>
          <w:rFonts w:ascii="Arial" w:hAnsi="Arial" w:cs="Arial"/>
        </w:rPr>
      </w:pPr>
      <w:r>
        <w:rPr>
          <w:rFonts w:ascii="Arial" w:hAnsi="Arial" w:cs="Arial"/>
        </w:rPr>
        <w:t>Section 3.2.3</w:t>
      </w:r>
    </w:p>
    <w:p w14:paraId="262514B9" w14:textId="3C456721" w:rsidR="00AF5B82" w:rsidRDefault="00AF5B82" w:rsidP="00AF5B82">
      <w:pPr>
        <w:numPr>
          <w:ilvl w:val="1"/>
          <w:numId w:val="31"/>
        </w:numPr>
        <w:rPr>
          <w:rFonts w:ascii="Arial" w:hAnsi="Arial" w:cs="Arial"/>
        </w:rPr>
      </w:pPr>
      <w:r>
        <w:rPr>
          <w:rFonts w:ascii="Arial" w:hAnsi="Arial" w:cs="Arial"/>
        </w:rPr>
        <w:lastRenderedPageBreak/>
        <w:t>Section 4.2.2</w:t>
      </w:r>
    </w:p>
    <w:p w14:paraId="7798CEE0" w14:textId="4D922B4A" w:rsidR="00AF5B82" w:rsidRDefault="00AF5B82" w:rsidP="00AF5B82">
      <w:pPr>
        <w:numPr>
          <w:ilvl w:val="1"/>
          <w:numId w:val="31"/>
        </w:numPr>
        <w:rPr>
          <w:rFonts w:ascii="Arial" w:hAnsi="Arial" w:cs="Arial"/>
        </w:rPr>
      </w:pPr>
      <w:r>
        <w:rPr>
          <w:rFonts w:ascii="Arial" w:hAnsi="Arial" w:cs="Arial"/>
        </w:rPr>
        <w:t>Section 4.2.3</w:t>
      </w:r>
    </w:p>
    <w:p w14:paraId="7AE160B2" w14:textId="33477FFB" w:rsidR="00AF5B82" w:rsidRDefault="00AF5B82" w:rsidP="00AF5B82">
      <w:pPr>
        <w:numPr>
          <w:ilvl w:val="1"/>
          <w:numId w:val="31"/>
        </w:numPr>
        <w:rPr>
          <w:rFonts w:ascii="Arial" w:hAnsi="Arial" w:cs="Arial"/>
        </w:rPr>
      </w:pPr>
      <w:r>
        <w:rPr>
          <w:rFonts w:ascii="Arial" w:hAnsi="Arial" w:cs="Arial"/>
        </w:rPr>
        <w:t>Section 6.5.7.5</w:t>
      </w:r>
    </w:p>
    <w:p w14:paraId="590588A3" w14:textId="4457C7DB" w:rsidR="00AF5B82" w:rsidRDefault="00AF5B82" w:rsidP="00AF5B82">
      <w:pPr>
        <w:numPr>
          <w:ilvl w:val="1"/>
          <w:numId w:val="31"/>
        </w:numPr>
        <w:spacing w:after="120"/>
        <w:rPr>
          <w:rFonts w:ascii="Arial" w:hAnsi="Arial" w:cs="Arial"/>
        </w:rPr>
      </w:pPr>
      <w:r>
        <w:rPr>
          <w:rFonts w:ascii="Arial" w:hAnsi="Arial" w:cs="Arial"/>
        </w:rPr>
        <w:t>Section 8.1.1.4.1</w:t>
      </w:r>
    </w:p>
    <w:p w14:paraId="7E0F5243" w14:textId="1318BF5F" w:rsidR="00AF5B82" w:rsidRDefault="00AF5B82" w:rsidP="00AF5B82">
      <w:pPr>
        <w:numPr>
          <w:ilvl w:val="0"/>
          <w:numId w:val="31"/>
        </w:numPr>
        <w:rPr>
          <w:rFonts w:ascii="Arial" w:hAnsi="Arial" w:cs="Arial"/>
        </w:rPr>
      </w:pPr>
      <w:r>
        <w:rPr>
          <w:rFonts w:ascii="Arial" w:hAnsi="Arial" w:cs="Arial"/>
        </w:rPr>
        <w:t xml:space="preserve">NPRR1040, </w:t>
      </w:r>
      <w:r w:rsidRPr="00AF5B82">
        <w:rPr>
          <w:rFonts w:ascii="Arial" w:hAnsi="Arial" w:cs="Arial"/>
        </w:rPr>
        <w:t>Compliance Metrics for Ancillary Service Supply Responsibility</w:t>
      </w:r>
    </w:p>
    <w:p w14:paraId="2CD3CF00" w14:textId="566E50F9" w:rsidR="00AF5B82" w:rsidRDefault="00AF5B82" w:rsidP="00AF5B82">
      <w:pPr>
        <w:numPr>
          <w:ilvl w:val="1"/>
          <w:numId w:val="31"/>
        </w:numPr>
        <w:spacing w:after="120"/>
        <w:rPr>
          <w:rFonts w:ascii="Arial" w:hAnsi="Arial" w:cs="Arial"/>
        </w:rPr>
      </w:pPr>
      <w:r>
        <w:rPr>
          <w:rFonts w:ascii="Arial" w:hAnsi="Arial" w:cs="Arial"/>
        </w:rPr>
        <w:t>Section 8.1.1.4.1</w:t>
      </w:r>
    </w:p>
    <w:p w14:paraId="5DCA6083" w14:textId="4D867F59" w:rsidR="00AF5B82" w:rsidRDefault="00AF5B82" w:rsidP="00AF5B82">
      <w:pPr>
        <w:numPr>
          <w:ilvl w:val="0"/>
          <w:numId w:val="31"/>
        </w:numPr>
        <w:rPr>
          <w:rFonts w:ascii="Arial" w:hAnsi="Arial" w:cs="Arial"/>
        </w:rPr>
      </w:pPr>
      <w:r>
        <w:rPr>
          <w:rFonts w:ascii="Arial" w:hAnsi="Arial" w:cs="Arial"/>
        </w:rPr>
        <w:t xml:space="preserve">NPRR1046, </w:t>
      </w:r>
      <w:r w:rsidRPr="00AF5B82">
        <w:rPr>
          <w:rFonts w:ascii="Arial" w:hAnsi="Arial" w:cs="Arial"/>
        </w:rPr>
        <w:t>Additional Revisions to Remove Dynamically Scheduled Resource (DSR) from the Protocols</w:t>
      </w:r>
    </w:p>
    <w:p w14:paraId="37E5708F" w14:textId="77777777" w:rsidR="00AF5B82" w:rsidRDefault="00AF5B82" w:rsidP="00AF5B82">
      <w:pPr>
        <w:numPr>
          <w:ilvl w:val="1"/>
          <w:numId w:val="31"/>
        </w:numPr>
        <w:spacing w:after="120"/>
        <w:rPr>
          <w:rFonts w:ascii="Arial" w:hAnsi="Arial" w:cs="Arial"/>
        </w:rPr>
      </w:pPr>
      <w:r>
        <w:rPr>
          <w:rFonts w:ascii="Arial" w:hAnsi="Arial" w:cs="Arial"/>
        </w:rPr>
        <w:t>Section 8.1.1.4.1</w:t>
      </w:r>
    </w:p>
    <w:p w14:paraId="43991178" w14:textId="7CEC7165" w:rsidR="00AF5B82" w:rsidRDefault="00AF5B82" w:rsidP="00AF5B82">
      <w:pPr>
        <w:numPr>
          <w:ilvl w:val="0"/>
          <w:numId w:val="31"/>
        </w:numPr>
        <w:rPr>
          <w:rFonts w:ascii="Arial" w:hAnsi="Arial" w:cs="Arial"/>
        </w:rPr>
      </w:pPr>
      <w:r>
        <w:rPr>
          <w:rFonts w:ascii="Arial" w:hAnsi="Arial" w:cs="Arial"/>
        </w:rPr>
        <w:t xml:space="preserve">NPRR1048, </w:t>
      </w:r>
      <w:r w:rsidRPr="00AF5B82">
        <w:rPr>
          <w:rFonts w:ascii="Arial" w:hAnsi="Arial" w:cs="Arial"/>
        </w:rPr>
        <w:t>Clarification on NPRR978 Short-Term Adequacy Reports</w:t>
      </w:r>
    </w:p>
    <w:p w14:paraId="623FF851" w14:textId="132C710C" w:rsidR="00AF5B82" w:rsidRDefault="00AF5B82" w:rsidP="00AF5B82">
      <w:pPr>
        <w:numPr>
          <w:ilvl w:val="1"/>
          <w:numId w:val="31"/>
        </w:numPr>
        <w:spacing w:after="120"/>
        <w:rPr>
          <w:rFonts w:ascii="Arial" w:hAnsi="Arial" w:cs="Arial"/>
        </w:rPr>
      </w:pPr>
      <w:r>
        <w:rPr>
          <w:rFonts w:ascii="Arial" w:hAnsi="Arial" w:cs="Arial"/>
        </w:rPr>
        <w:t>Section 3.2.3</w:t>
      </w:r>
    </w:p>
    <w:p w14:paraId="5D6DCD6F" w14:textId="62DAB1BC" w:rsidR="00AF5B82" w:rsidRDefault="00AF5B82" w:rsidP="00AF5B82">
      <w:pPr>
        <w:numPr>
          <w:ilvl w:val="0"/>
          <w:numId w:val="31"/>
        </w:numPr>
        <w:rPr>
          <w:rFonts w:ascii="Arial" w:hAnsi="Arial" w:cs="Arial"/>
        </w:rPr>
      </w:pPr>
      <w:r>
        <w:rPr>
          <w:rFonts w:ascii="Arial" w:hAnsi="Arial" w:cs="Arial"/>
        </w:rPr>
        <w:t xml:space="preserve">NPRR1054, </w:t>
      </w:r>
      <w:r w:rsidRPr="00AF5B82">
        <w:rPr>
          <w:rFonts w:ascii="Arial" w:hAnsi="Arial" w:cs="Arial"/>
        </w:rPr>
        <w:t>Removal of Oklaunion Exemption Language</w:t>
      </w:r>
    </w:p>
    <w:p w14:paraId="586EFBD5" w14:textId="77777777" w:rsidR="00AF5B82" w:rsidRDefault="00AF5B82" w:rsidP="00AF5B82">
      <w:pPr>
        <w:numPr>
          <w:ilvl w:val="1"/>
          <w:numId w:val="31"/>
        </w:numPr>
        <w:spacing w:after="120"/>
        <w:rPr>
          <w:rFonts w:ascii="Arial" w:hAnsi="Arial" w:cs="Arial"/>
        </w:rPr>
      </w:pPr>
      <w:r>
        <w:rPr>
          <w:rFonts w:ascii="Arial" w:hAnsi="Arial" w:cs="Arial"/>
        </w:rPr>
        <w:t>Section 5.7.4.1.1</w:t>
      </w:r>
    </w:p>
    <w:p w14:paraId="46F7930F" w14:textId="77777777" w:rsidR="006B5051" w:rsidRDefault="006B5051" w:rsidP="006B5051">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22D189BB" w14:textId="77777777" w:rsidR="006B5051" w:rsidRDefault="006B5051" w:rsidP="006B5051">
      <w:pPr>
        <w:numPr>
          <w:ilvl w:val="0"/>
          <w:numId w:val="32"/>
        </w:numPr>
        <w:spacing w:after="120"/>
        <w:rPr>
          <w:rFonts w:ascii="Arial" w:hAnsi="Arial" w:cs="Arial"/>
        </w:rPr>
      </w:pPr>
      <w:r>
        <w:rPr>
          <w:rFonts w:ascii="Arial" w:hAnsi="Arial" w:cs="Arial"/>
        </w:rPr>
        <w:t>NPRR990, Relocation of Combined Cycle Train to Resource Attribute (incorporated 9/1/20)</w:t>
      </w:r>
    </w:p>
    <w:p w14:paraId="5B9D9842" w14:textId="77777777" w:rsidR="006B5051" w:rsidRDefault="006B5051" w:rsidP="006B5051">
      <w:pPr>
        <w:numPr>
          <w:ilvl w:val="0"/>
          <w:numId w:val="32"/>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47E70733" w14:textId="77777777" w:rsidR="006B5051" w:rsidRDefault="006B5051" w:rsidP="006B5051">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050C0699" w14:textId="77777777" w:rsidR="006B5051" w:rsidRPr="008F3443" w:rsidRDefault="006B5051" w:rsidP="006B5051">
      <w:pPr>
        <w:numPr>
          <w:ilvl w:val="0"/>
          <w:numId w:val="31"/>
        </w:numPr>
        <w:spacing w:after="120"/>
        <w:rPr>
          <w:rFonts w:ascii="Arial" w:hAnsi="Arial" w:cs="Arial"/>
        </w:rPr>
      </w:pPr>
      <w:r>
        <w:rPr>
          <w:rFonts w:ascii="Arial" w:hAnsi="Arial" w:cs="Arial"/>
        </w:rPr>
        <w:t xml:space="preserve">NPRR995, </w:t>
      </w:r>
      <w:r w:rsidRPr="00C9311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5051" w14:paraId="1226FFBA" w14:textId="77777777" w:rsidTr="00624C44">
        <w:trPr>
          <w:trHeight w:val="350"/>
        </w:trPr>
        <w:tc>
          <w:tcPr>
            <w:tcW w:w="10440" w:type="dxa"/>
            <w:tcBorders>
              <w:bottom w:val="single" w:sz="4" w:space="0" w:color="auto"/>
            </w:tcBorders>
            <w:shd w:val="clear" w:color="auto" w:fill="FFFFFF"/>
            <w:vAlign w:val="center"/>
          </w:tcPr>
          <w:p w14:paraId="3965D19B" w14:textId="77777777" w:rsidR="006B5051" w:rsidRDefault="006B5051" w:rsidP="00624C44">
            <w:pPr>
              <w:pStyle w:val="Header"/>
              <w:jc w:val="center"/>
            </w:pPr>
            <w:r>
              <w:t>Proposed Protocol Language Revision</w:t>
            </w:r>
          </w:p>
        </w:tc>
      </w:tr>
    </w:tbl>
    <w:p w14:paraId="2B808C96" w14:textId="77777777" w:rsidR="00EF414D" w:rsidRDefault="00EF414D" w:rsidP="00EF414D">
      <w:pPr>
        <w:pStyle w:val="Heading2"/>
        <w:numPr>
          <w:ilvl w:val="0"/>
          <w:numId w:val="0"/>
        </w:numPr>
      </w:pPr>
      <w:r>
        <w:t>2.1</w:t>
      </w:r>
      <w:r>
        <w:tab/>
        <w:t>DEFINITIONS</w:t>
      </w:r>
      <w:bookmarkEnd w:id="0"/>
      <w:bookmarkEnd w:id="1"/>
      <w:bookmarkEnd w:id="2"/>
      <w:bookmarkEnd w:id="3"/>
    </w:p>
    <w:p w14:paraId="7D9E1A4D" w14:textId="77777777" w:rsidR="00233F32" w:rsidRPr="00233F32" w:rsidRDefault="00233F32" w:rsidP="00233F32">
      <w:pPr>
        <w:keepNext/>
        <w:tabs>
          <w:tab w:val="left" w:pos="900"/>
        </w:tabs>
        <w:spacing w:before="240" w:after="240"/>
        <w:ind w:left="900" w:hanging="900"/>
        <w:outlineLvl w:val="1"/>
        <w:rPr>
          <w:b/>
          <w:szCs w:val="20"/>
        </w:rPr>
      </w:pPr>
      <w:bookmarkStart w:id="4" w:name="_Toc205190493"/>
      <w:bookmarkStart w:id="5" w:name="_Toc204048506"/>
      <w:bookmarkStart w:id="6" w:name="_Toc400526093"/>
      <w:bookmarkStart w:id="7" w:name="_Toc405534411"/>
      <w:bookmarkStart w:id="8" w:name="_Toc406570424"/>
      <w:bookmarkStart w:id="9" w:name="_Toc410910576"/>
      <w:bookmarkStart w:id="10" w:name="_Toc411841004"/>
      <w:bookmarkStart w:id="11" w:name="_Toc422146966"/>
      <w:bookmarkStart w:id="12" w:name="_Toc433020562"/>
      <w:bookmarkStart w:id="13" w:name="_Toc437262003"/>
      <w:bookmarkStart w:id="14" w:name="_Toc478375175"/>
      <w:bookmarkStart w:id="15" w:name="_Toc33773531"/>
      <w:r w:rsidRPr="00233F32">
        <w:rPr>
          <w:b/>
          <w:szCs w:val="20"/>
        </w:rPr>
        <w:t>Resource</w:t>
      </w:r>
    </w:p>
    <w:p w14:paraId="3563E493" w14:textId="77777777" w:rsidR="00233F32" w:rsidRPr="00233F32" w:rsidRDefault="00233F32" w:rsidP="00233F32">
      <w:pPr>
        <w:keepNext/>
        <w:tabs>
          <w:tab w:val="left" w:pos="435"/>
          <w:tab w:val="left" w:pos="570"/>
          <w:tab w:val="left" w:pos="900"/>
        </w:tabs>
        <w:autoSpaceDE w:val="0"/>
        <w:autoSpaceDN w:val="0"/>
        <w:adjustRightInd w:val="0"/>
        <w:spacing w:after="240"/>
        <w:rPr>
          <w:szCs w:val="20"/>
        </w:rPr>
      </w:pPr>
      <w:r w:rsidRPr="00233F32">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p w14:paraId="5444A4C2" w14:textId="77777777" w:rsidR="00233F32" w:rsidRPr="00233F32" w:rsidRDefault="00233F32" w:rsidP="00233F32">
      <w:pPr>
        <w:spacing w:before="240" w:after="120"/>
        <w:ind w:left="360" w:hanging="7"/>
        <w:rPr>
          <w:b/>
          <w:bCs/>
          <w:i/>
          <w:szCs w:val="20"/>
          <w:lang w:eastAsia="x-none"/>
        </w:rPr>
      </w:pPr>
      <w:r w:rsidRPr="00233F32">
        <w:rPr>
          <w:b/>
          <w:bCs/>
          <w:i/>
          <w:szCs w:val="20"/>
          <w:lang w:eastAsia="x-none"/>
        </w:rPr>
        <w:t xml:space="preserve">Energy </w:t>
      </w:r>
      <w:r w:rsidRPr="00233F32">
        <w:rPr>
          <w:b/>
          <w:bCs/>
          <w:i/>
          <w:szCs w:val="20"/>
          <w:lang w:val="x-none" w:eastAsia="x-none"/>
        </w:rPr>
        <w:t>Storage Resource</w:t>
      </w:r>
      <w:r w:rsidRPr="00233F32">
        <w:rPr>
          <w:b/>
          <w:bCs/>
          <w:i/>
          <w:szCs w:val="20"/>
          <w:lang w:eastAsia="x-none"/>
        </w:rPr>
        <w:t xml:space="preserve"> (ESR)</w:t>
      </w:r>
    </w:p>
    <w:p w14:paraId="687179A5" w14:textId="77777777" w:rsidR="00233F32" w:rsidRDefault="00233F32" w:rsidP="00233F32">
      <w:pPr>
        <w:spacing w:after="240"/>
        <w:ind w:left="360"/>
        <w:rPr>
          <w:iCs/>
          <w:szCs w:val="20"/>
        </w:rPr>
      </w:pPr>
      <w:r w:rsidRPr="00233F32">
        <w:rPr>
          <w:iCs/>
          <w:szCs w:val="20"/>
        </w:rPr>
        <w:t>An Energy Storage System (ESS) registered with ERCOT for the purpose of providing energy and/or Ancillary Service to the ERCOT System.</w:t>
      </w:r>
      <w:r w:rsidRPr="00233F32" w:rsidDel="001407AC">
        <w:rPr>
          <w:iCs/>
          <w:szCs w:val="20"/>
        </w:rPr>
        <w:t xml:space="preserve"> </w:t>
      </w:r>
      <w:r w:rsidRPr="00233F32">
        <w:rPr>
          <w:iCs/>
          <w:szCs w:val="20"/>
        </w:rPr>
        <w:t xml:space="preserve">  </w:t>
      </w:r>
    </w:p>
    <w:p w14:paraId="6454A09B" w14:textId="77777777" w:rsidR="00233F32" w:rsidRPr="00EF414D" w:rsidRDefault="00233F32" w:rsidP="00233F32">
      <w:pPr>
        <w:spacing w:before="240" w:after="120"/>
        <w:ind w:left="727" w:hanging="7"/>
        <w:rPr>
          <w:ins w:id="16" w:author="ERCOT" w:date="2020-06-25T10:55:00Z"/>
          <w:b/>
          <w:bCs/>
          <w:i/>
          <w:lang w:val="x-none" w:eastAsia="x-none"/>
        </w:rPr>
      </w:pPr>
      <w:ins w:id="17" w:author="ERCOT" w:date="2020-06-25T10:55:00Z">
        <w:r w:rsidRPr="00EF414D">
          <w:rPr>
            <w:b/>
            <w:bCs/>
            <w:i/>
            <w:lang w:val="x-none" w:eastAsia="x-none"/>
          </w:rPr>
          <w:t>DC-Coupled Resource</w:t>
        </w:r>
      </w:ins>
    </w:p>
    <w:p w14:paraId="1DA24934" w14:textId="77777777" w:rsidR="00233F32" w:rsidRPr="00EB59A3" w:rsidRDefault="00233F32" w:rsidP="00233F32">
      <w:pPr>
        <w:pStyle w:val="BodyText"/>
        <w:ind w:left="727"/>
        <w:rPr>
          <w:ins w:id="18" w:author="ERCOT" w:date="2020-06-25T10:55:00Z"/>
          <w:iCs/>
        </w:rPr>
      </w:pPr>
      <w:ins w:id="19" w:author="ERCOT" w:date="2020-06-25T10:55:00Z">
        <w:r>
          <w:t>A type of Energy Storage Resource (ESR) in which an</w:t>
        </w:r>
        <w:r w:rsidRPr="00711129">
          <w:rPr>
            <w:iCs/>
          </w:rPr>
          <w:t xml:space="preserve"> Energy Storage System (ESS) </w:t>
        </w:r>
        <w:r>
          <w:t xml:space="preserve">is </w:t>
        </w:r>
        <w:r w:rsidRPr="00711129">
          <w:rPr>
            <w:iCs/>
          </w:rPr>
          <w:t>combined with wind and/or solar generat</w:t>
        </w:r>
        <w:r>
          <w:rPr>
            <w:iCs/>
          </w:rPr>
          <w:t xml:space="preserve">ion </w:t>
        </w:r>
        <w:r>
          <w:t>in the same modeled generation station</w:t>
        </w:r>
        <w:r w:rsidRPr="00197513">
          <w:t xml:space="preserve"> </w:t>
        </w:r>
        <w:r>
          <w:t xml:space="preserve">and </w:t>
        </w:r>
        <w:r w:rsidRPr="00197513">
          <w:t>interconnected at the same Point of Interconnection (POI)</w:t>
        </w:r>
        <w:r w:rsidRPr="00711129">
          <w:rPr>
            <w:iCs/>
          </w:rPr>
          <w:t xml:space="preserve">, </w:t>
        </w:r>
        <w:r>
          <w:t xml:space="preserve">and </w:t>
        </w:r>
        <w:r w:rsidRPr="00711129">
          <w:rPr>
            <w:iCs/>
          </w:rPr>
          <w:t xml:space="preserve">where these technologies </w:t>
        </w:r>
        <w:r w:rsidRPr="00711129">
          <w:rPr>
            <w:iCs/>
          </w:rPr>
          <w:lastRenderedPageBreak/>
          <w:t xml:space="preserve">are interconnected within the site using direct current (DC) equipment. </w:t>
        </w:r>
        <w:r>
          <w:rPr>
            <w:iCs/>
          </w:rPr>
          <w:t xml:space="preserve"> </w:t>
        </w:r>
        <w:r w:rsidRPr="00711129">
          <w:rPr>
            <w:iCs/>
          </w:rPr>
          <w:t>The combined technologies</w:t>
        </w:r>
        <w:r w:rsidRPr="00DB32E8">
          <w:rPr>
            <w:iCs/>
          </w:rPr>
          <w:t xml:space="preserve"> are then connected to the ERCOT </w:t>
        </w:r>
        <w:r>
          <w:rPr>
            <w:iCs/>
          </w:rPr>
          <w:t>System</w:t>
        </w:r>
        <w:r w:rsidRPr="00DB32E8">
          <w:rPr>
            <w:iCs/>
          </w:rPr>
          <w:t xml:space="preserve"> using the same direct current-to-alternating current (DC-to-AC) inverter(s).</w:t>
        </w:r>
        <w:r>
          <w:rPr>
            <w:iCs/>
          </w:rPr>
          <w:t xml:space="preserve">  </w:t>
        </w:r>
        <w:r w:rsidRPr="00EB59A3">
          <w:rPr>
            <w:iCs/>
          </w:rPr>
          <w:t xml:space="preserve">To be classified as a DC-Coupled Resource, the generator(s) and ESS(s) at a site must meet the following conditions: </w:t>
        </w:r>
      </w:ins>
    </w:p>
    <w:p w14:paraId="75DF2322" w14:textId="77777777" w:rsidR="00233F32" w:rsidRPr="00EB59A3" w:rsidRDefault="00233F32" w:rsidP="00233F32">
      <w:pPr>
        <w:pStyle w:val="BodyText"/>
        <w:ind w:left="1440" w:hanging="720"/>
        <w:rPr>
          <w:ins w:id="20" w:author="ERCOT" w:date="2020-06-26T07:06:00Z"/>
          <w:iCs/>
        </w:rPr>
      </w:pPr>
      <w:ins w:id="21" w:author="ERCOT" w:date="2020-06-26T07:06:00Z">
        <w:r>
          <w:rPr>
            <w:iCs/>
          </w:rPr>
          <w:t>(1)</w:t>
        </w:r>
        <w:r>
          <w:rPr>
            <w:iCs/>
          </w:rPr>
          <w:tab/>
        </w:r>
        <w:r w:rsidRPr="00EB59A3">
          <w:rPr>
            <w:iCs/>
          </w:rPr>
          <w:t xml:space="preserve">The ESS component of the Resource must have a nameplate rating of at least </w:t>
        </w:r>
        <w:r>
          <w:rPr>
            <w:iCs/>
          </w:rPr>
          <w:t>ten MW and ten MWh,</w:t>
        </w:r>
        <w:r w:rsidRPr="00EB59A3">
          <w:rPr>
            <w:iCs/>
          </w:rPr>
          <w:t xml:space="preserve"> or </w:t>
        </w:r>
        <w:r>
          <w:rPr>
            <w:iCs/>
          </w:rPr>
          <w:t>t</w:t>
        </w:r>
        <w:r w:rsidRPr="00EB59A3">
          <w:rPr>
            <w:iCs/>
          </w:rPr>
          <w:t xml:space="preserve">he MW rating must </w:t>
        </w:r>
        <w:r>
          <w:rPr>
            <w:iCs/>
          </w:rPr>
          <w:t>equal or exceed 50</w:t>
        </w:r>
        <w:r w:rsidRPr="0063739C">
          <w:rPr>
            <w:iCs/>
          </w:rPr>
          <w:t xml:space="preserve">% of the </w:t>
        </w:r>
        <w:r>
          <w:rPr>
            <w:iCs/>
          </w:rPr>
          <w:t>nameplate MW rating</w:t>
        </w:r>
        <w:r w:rsidRPr="0063739C">
          <w:rPr>
            <w:iCs/>
          </w:rPr>
          <w:t xml:space="preserve"> of the </w:t>
        </w:r>
        <w:r>
          <w:rPr>
            <w:iCs/>
          </w:rPr>
          <w:t>inverter; and</w:t>
        </w:r>
        <w:r w:rsidRPr="0063739C">
          <w:rPr>
            <w:iCs/>
          </w:rPr>
          <w:t xml:space="preserve">  </w:t>
        </w:r>
      </w:ins>
    </w:p>
    <w:p w14:paraId="0C53C7FD" w14:textId="77777777" w:rsidR="00233F32" w:rsidRPr="00233F32" w:rsidRDefault="00233F32" w:rsidP="00233F32">
      <w:pPr>
        <w:pStyle w:val="BodyText"/>
        <w:ind w:left="1440" w:hanging="720"/>
        <w:rPr>
          <w:iCs/>
        </w:rPr>
      </w:pPr>
      <w:ins w:id="22" w:author="ERCOT" w:date="2020-06-26T07:06:00Z">
        <w:r w:rsidRPr="00EB59A3">
          <w:rPr>
            <w:iCs/>
          </w:rPr>
          <w:t>(2)</w:t>
        </w:r>
        <w:r w:rsidRPr="00EB59A3">
          <w:rPr>
            <w:iCs/>
          </w:rPr>
          <w:tab/>
        </w:r>
      </w:ins>
      <w:ins w:id="23" w:author="ERCOT" w:date="2020-06-25T10:55:00Z">
        <w:r w:rsidRPr="00EB59A3">
          <w:rPr>
            <w:iCs/>
          </w:rPr>
          <w:t xml:space="preserve">All intermittent renewable generators must </w:t>
        </w:r>
        <w:del w:id="24" w:author="ERCOT 092420" w:date="2020-09-24T14:44:00Z">
          <w:r w:rsidRPr="00EB59A3" w:rsidDel="003E6660">
            <w:rPr>
              <w:iCs/>
            </w:rPr>
            <w:delText>be of the same model and size</w:delText>
          </w:r>
        </w:del>
      </w:ins>
      <w:ins w:id="25" w:author="ERCOT 092420" w:date="2020-09-24T14:44:00Z">
        <w:r w:rsidR="003E6660">
          <w:t xml:space="preserve">meet the conditions for aggregation stated in paragraph (12) of </w:t>
        </w:r>
        <w:r w:rsidR="003E6660" w:rsidRPr="00F45FA1">
          <w:t>Section 3.10.7.2, Modeling of Resources and Transmission Loads</w:t>
        </w:r>
        <w:r w:rsidR="003E6660">
          <w:t>, except to the extent any such condition requires the generator to be a Resource</w:t>
        </w:r>
      </w:ins>
      <w:ins w:id="26" w:author="ERCOT" w:date="2020-06-25T10:55:00Z">
        <w:r w:rsidRPr="00EB59A3">
          <w:rPr>
            <w:iCs/>
          </w:rPr>
          <w:t>.</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33F32" w:rsidRPr="00233F32" w14:paraId="7A7ADB9F" w14:textId="77777777" w:rsidTr="001D22CE">
        <w:trPr>
          <w:trHeight w:val="476"/>
        </w:trPr>
        <w:tc>
          <w:tcPr>
            <w:tcW w:w="9576" w:type="dxa"/>
            <w:shd w:val="clear" w:color="auto" w:fill="E0E0E0"/>
          </w:tcPr>
          <w:p w14:paraId="052BF979" w14:textId="77777777" w:rsidR="00233F32" w:rsidRPr="00233F32" w:rsidRDefault="00233F32" w:rsidP="00233F32">
            <w:pPr>
              <w:spacing w:before="120" w:after="240"/>
              <w:rPr>
                <w:b/>
                <w:i/>
                <w:iCs/>
              </w:rPr>
            </w:pPr>
            <w:r w:rsidRPr="00233F32">
              <w:rPr>
                <w:b/>
                <w:i/>
                <w:iCs/>
              </w:rPr>
              <w:t>[NPRR1016:  Insert the following definition “Distribution Energy Storage Resource (DESR)” upon system implementation:]</w:t>
            </w:r>
          </w:p>
          <w:p w14:paraId="030E5228"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Energy Storage Resource (DESR)</w:t>
            </w:r>
          </w:p>
          <w:p w14:paraId="577268AD" w14:textId="77777777" w:rsidR="00233F32" w:rsidRPr="00233F32" w:rsidRDefault="00233F32" w:rsidP="00233F32">
            <w:pPr>
              <w:spacing w:after="240"/>
              <w:ind w:left="720"/>
              <w:rPr>
                <w:iCs/>
                <w:szCs w:val="20"/>
              </w:rPr>
            </w:pPr>
            <w:r w:rsidRPr="00233F32">
              <w:rPr>
                <w:iCs/>
                <w:szCs w:val="20"/>
              </w:rPr>
              <w:t xml:space="preserve">An Energy Storage Resource (ESR) connected to the Distribution System that is either: </w:t>
            </w:r>
          </w:p>
          <w:p w14:paraId="5B268BC4"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70CCC3A7"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MW that chooses to register as a Resource with ERCOT to participate in the ERCOT markets.</w:t>
            </w:r>
          </w:p>
        </w:tc>
      </w:tr>
    </w:tbl>
    <w:p w14:paraId="564849A3"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Generation Resource</w:t>
      </w:r>
    </w:p>
    <w:p w14:paraId="2E3DDB31" w14:textId="77777777" w:rsidR="00233F32" w:rsidRPr="00233F32" w:rsidRDefault="00233F32" w:rsidP="00233F32">
      <w:pPr>
        <w:spacing w:after="240"/>
        <w:ind w:left="360"/>
        <w:rPr>
          <w:iCs/>
          <w:szCs w:val="20"/>
        </w:rPr>
      </w:pPr>
      <w:r w:rsidRPr="00233F32">
        <w:rPr>
          <w:iCs/>
          <w:szCs w:val="20"/>
        </w:rPr>
        <w:t xml:space="preserve">A generator capable of providing energy or Ancillary Service to the ERCOT System and is registered with ERCOT as a Generation Resource.  </w:t>
      </w:r>
    </w:p>
    <w:p w14:paraId="160EACA3"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4C01A7C8" w14:textId="77777777" w:rsidR="00233F32" w:rsidRPr="00233F32" w:rsidRDefault="00233F32" w:rsidP="00233F32">
      <w:pPr>
        <w:spacing w:after="240"/>
        <w:ind w:left="720"/>
        <w:rPr>
          <w:szCs w:val="20"/>
        </w:rPr>
      </w:pPr>
      <w:r w:rsidRPr="00233F32">
        <w:rPr>
          <w:szCs w:val="20"/>
        </w:rPr>
        <w:t xml:space="preserve">A Generation Resource connected to the Distribution System that is either: </w:t>
      </w:r>
    </w:p>
    <w:p w14:paraId="768E70D4"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518B78AA"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6EA0F124" w14:textId="77777777" w:rsidR="00233F32" w:rsidRPr="00233F32" w:rsidRDefault="00233F32" w:rsidP="00233F32">
      <w:pPr>
        <w:spacing w:after="240"/>
        <w:ind w:left="720"/>
        <w:rPr>
          <w:szCs w:val="20"/>
        </w:rPr>
      </w:pPr>
      <w:r w:rsidRPr="00233F32">
        <w:rPr>
          <w:szCs w:val="20"/>
        </w:rPr>
        <w:t xml:space="preserve">DGRs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1F72E59E" w14:textId="77777777" w:rsidTr="001D22CE">
        <w:trPr>
          <w:trHeight w:val="386"/>
        </w:trPr>
        <w:tc>
          <w:tcPr>
            <w:tcW w:w="9350" w:type="dxa"/>
            <w:shd w:val="pct12" w:color="auto" w:fill="auto"/>
          </w:tcPr>
          <w:p w14:paraId="2F4FD4AF" w14:textId="77777777" w:rsidR="00233F32" w:rsidRPr="00233F32" w:rsidRDefault="00233F32" w:rsidP="00233F32">
            <w:pPr>
              <w:spacing w:before="120" w:after="240"/>
              <w:rPr>
                <w:b/>
                <w:i/>
                <w:iCs/>
                <w:szCs w:val="20"/>
              </w:rPr>
            </w:pPr>
            <w:r w:rsidRPr="00233F32">
              <w:rPr>
                <w:b/>
                <w:i/>
                <w:iCs/>
                <w:szCs w:val="20"/>
              </w:rPr>
              <w:lastRenderedPageBreak/>
              <w:t>[NPRR1016:  Replace the definition “Distribution Generation Resource (DGR)” above with the following upon system implementation:]</w:t>
            </w:r>
          </w:p>
          <w:p w14:paraId="249F18EA"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068B8C99" w14:textId="77777777" w:rsidR="00233F32" w:rsidRPr="00233F32" w:rsidRDefault="00233F32" w:rsidP="00233F32">
            <w:pPr>
              <w:spacing w:after="240"/>
              <w:ind w:left="720"/>
              <w:rPr>
                <w:szCs w:val="20"/>
              </w:rPr>
            </w:pPr>
            <w:r w:rsidRPr="00233F32">
              <w:rPr>
                <w:iCs/>
                <w:szCs w:val="20"/>
              </w:rPr>
              <w:t xml:space="preserve">A Generation Resource connected to the Distribution System that is either: </w:t>
            </w:r>
          </w:p>
          <w:p w14:paraId="329D76EA" w14:textId="77777777" w:rsidR="00233F32" w:rsidRPr="00233F32" w:rsidRDefault="00233F32" w:rsidP="00233F32">
            <w:pPr>
              <w:spacing w:after="240"/>
              <w:ind w:left="1440" w:hanging="720"/>
              <w:rPr>
                <w:szCs w:val="20"/>
              </w:rPr>
            </w:pPr>
            <w:r w:rsidRPr="00233F32">
              <w:rPr>
                <w:iCs/>
                <w:szCs w:val="20"/>
              </w:rPr>
              <w:t>(1)</w:t>
            </w:r>
            <w:r w:rsidRPr="00233F32">
              <w:rPr>
                <w:iCs/>
                <w:szCs w:val="20"/>
              </w:rPr>
              <w:tab/>
              <w:t>Greater than ten MW and not registered with the Public Utility Commission of Texas (PUCT) as a self-generator; or</w:t>
            </w:r>
          </w:p>
          <w:p w14:paraId="5DE7C4B9"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15DFB445" w14:textId="77777777" w:rsidR="00233F32" w:rsidRPr="00233F32" w:rsidRDefault="00233F32" w:rsidP="00233F32">
      <w:pPr>
        <w:keepNext/>
        <w:widowControl w:val="0"/>
        <w:tabs>
          <w:tab w:val="left" w:pos="1260"/>
        </w:tabs>
        <w:spacing w:before="480"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421374B0" w14:textId="77777777" w:rsidR="00233F32" w:rsidRPr="00233F32" w:rsidRDefault="00233F32" w:rsidP="00233F32">
      <w:pPr>
        <w:spacing w:after="240"/>
        <w:ind w:left="720"/>
        <w:rPr>
          <w:szCs w:val="20"/>
        </w:rPr>
      </w:pPr>
      <w:r w:rsidRPr="00233F32">
        <w:rPr>
          <w:szCs w:val="20"/>
        </w:rPr>
        <w:t xml:space="preserve">A Generation Resource connected to the ERCOT transmission system that is either: </w:t>
      </w:r>
    </w:p>
    <w:p w14:paraId="7F70518F"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Greater than ten MW and not registered with the Public Utility Commission of Texas (PUCT) as a self-generator; or </w:t>
      </w:r>
    </w:p>
    <w:p w14:paraId="12F5E20C"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7DEDAD03" w14:textId="77777777" w:rsidR="00233F32" w:rsidRPr="00233F32" w:rsidRDefault="00233F32" w:rsidP="00233F32">
      <w:pPr>
        <w:spacing w:after="240"/>
        <w:ind w:left="720"/>
        <w:rPr>
          <w:szCs w:val="20"/>
        </w:rPr>
      </w:pPr>
      <w:r w:rsidRPr="00233F32">
        <w:rPr>
          <w:szCs w:val="20"/>
        </w:rPr>
        <w:t xml:space="preserve">TGRs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1B34C46D" w14:textId="77777777" w:rsidTr="001D22CE">
        <w:trPr>
          <w:trHeight w:val="386"/>
        </w:trPr>
        <w:tc>
          <w:tcPr>
            <w:tcW w:w="9350" w:type="dxa"/>
            <w:shd w:val="pct12" w:color="auto" w:fill="auto"/>
          </w:tcPr>
          <w:p w14:paraId="2213574F" w14:textId="77777777" w:rsidR="00233F32" w:rsidRPr="00233F32" w:rsidRDefault="00233F32" w:rsidP="00233F32">
            <w:pPr>
              <w:spacing w:before="120" w:after="240"/>
              <w:rPr>
                <w:b/>
                <w:i/>
                <w:iCs/>
                <w:szCs w:val="20"/>
              </w:rPr>
            </w:pPr>
            <w:r w:rsidRPr="00233F32">
              <w:rPr>
                <w:b/>
                <w:i/>
                <w:iCs/>
                <w:szCs w:val="20"/>
              </w:rPr>
              <w:t>[NPRR1016:  Replace the definition “Transmission Generation Resource (TGR)” above with the following upon system implementation:]</w:t>
            </w:r>
          </w:p>
          <w:p w14:paraId="5B09380E"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0BB8606F" w14:textId="77777777" w:rsidR="00233F32" w:rsidRPr="00233F32" w:rsidRDefault="00233F32" w:rsidP="00233F32">
            <w:pPr>
              <w:spacing w:after="240"/>
              <w:ind w:left="720"/>
              <w:rPr>
                <w:szCs w:val="20"/>
              </w:rPr>
            </w:pPr>
            <w:r w:rsidRPr="00233F32">
              <w:rPr>
                <w:iCs/>
                <w:szCs w:val="20"/>
              </w:rPr>
              <w:t xml:space="preserve">A Generation Resource connected to the ERCOT transmission system that is either: </w:t>
            </w:r>
          </w:p>
          <w:p w14:paraId="3B5832A7" w14:textId="77777777" w:rsidR="00233F32" w:rsidRPr="00233F32" w:rsidRDefault="00233F32" w:rsidP="00233F32">
            <w:pPr>
              <w:spacing w:after="240"/>
              <w:ind w:left="1440" w:hanging="720"/>
              <w:rPr>
                <w:szCs w:val="20"/>
              </w:rPr>
            </w:pPr>
            <w:r w:rsidRPr="00233F32">
              <w:rPr>
                <w:iCs/>
                <w:szCs w:val="20"/>
              </w:rPr>
              <w:t>(1)</w:t>
            </w:r>
            <w:r w:rsidRPr="00233F32">
              <w:rPr>
                <w:iCs/>
                <w:szCs w:val="20"/>
              </w:rPr>
              <w:tab/>
              <w:t xml:space="preserve">Greater than ten MW and not registered with the Public Utility Commission of Texas (PUCT) as a self-generator; or </w:t>
            </w:r>
          </w:p>
          <w:p w14:paraId="419C1094"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52604816"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Load Resource</w:t>
      </w:r>
    </w:p>
    <w:p w14:paraId="52BA6090" w14:textId="77777777" w:rsidR="00233F32" w:rsidRPr="00233F32" w:rsidRDefault="00233F32" w:rsidP="00233F32">
      <w:pPr>
        <w:spacing w:after="240"/>
        <w:ind w:left="360"/>
        <w:rPr>
          <w:iCs/>
          <w:szCs w:val="20"/>
        </w:rPr>
      </w:pPr>
      <w:r w:rsidRPr="00233F32">
        <w:rPr>
          <w:iCs/>
          <w:szCs w:val="20"/>
        </w:rPr>
        <w:t>A Load capable of providing Ancillary Service to the ERCOT System and/or energy in the form of Demand response and registered with ERCOT as a Load Resource.</w:t>
      </w:r>
    </w:p>
    <w:p w14:paraId="531755B8"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lastRenderedPageBreak/>
        <w:t>Aggregate Load Resource (ALR)</w:t>
      </w:r>
    </w:p>
    <w:p w14:paraId="414052C7" w14:textId="77777777" w:rsidR="00233F32" w:rsidRPr="00233F32" w:rsidRDefault="00233F32" w:rsidP="00233F32">
      <w:pPr>
        <w:spacing w:after="240"/>
        <w:ind w:left="720"/>
        <w:rPr>
          <w:iCs/>
          <w:szCs w:val="20"/>
        </w:rPr>
      </w:pPr>
      <w:r w:rsidRPr="00233F32">
        <w:rPr>
          <w:iCs/>
          <w:szCs w:val="20"/>
        </w:rPr>
        <w:t xml:space="preserve">A Load Resource that is an aggregation of individual metered sites, each of which has less than </w:t>
      </w:r>
      <w:r w:rsidRPr="00233F32">
        <w:rPr>
          <w:szCs w:val="20"/>
        </w:rPr>
        <w:t>ten</w:t>
      </w:r>
      <w:r w:rsidRPr="00233F32">
        <w:rPr>
          <w:iCs/>
          <w:szCs w:val="20"/>
        </w:rPr>
        <w:t xml:space="preserve"> MW of Demand response capability and all of which are located within a single Load Zone.</w:t>
      </w:r>
    </w:p>
    <w:p w14:paraId="5BB47B73"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Controllable Load Resource</w:t>
      </w:r>
    </w:p>
    <w:p w14:paraId="35F0DED8" w14:textId="77777777" w:rsidR="00233F32" w:rsidRPr="00233F32" w:rsidRDefault="00233F32" w:rsidP="00233F32">
      <w:pPr>
        <w:spacing w:after="240"/>
        <w:ind w:left="720"/>
        <w:rPr>
          <w:iCs/>
          <w:szCs w:val="20"/>
        </w:rPr>
      </w:pPr>
      <w:r w:rsidRPr="00233F32">
        <w:rPr>
          <w:iCs/>
          <w:szCs w:val="20"/>
        </w:rPr>
        <w:t>A Load Resource capable of controllably reducing or increasing consumption under Dispatch control by ERCOT.</w:t>
      </w:r>
    </w:p>
    <w:p w14:paraId="74A1C5CE" w14:textId="77777777" w:rsidR="00233F32" w:rsidRPr="00233F32" w:rsidRDefault="00233F32" w:rsidP="00233F32">
      <w:pPr>
        <w:spacing w:before="240" w:after="120"/>
        <w:ind w:left="360" w:hanging="7"/>
        <w:rPr>
          <w:b/>
          <w:bCs/>
          <w:i/>
          <w:szCs w:val="20"/>
          <w:lang w:eastAsia="x-none"/>
        </w:rPr>
      </w:pPr>
      <w:r w:rsidRPr="00233F32">
        <w:rPr>
          <w:b/>
          <w:bCs/>
          <w:i/>
          <w:szCs w:val="20"/>
          <w:lang w:val="x-none" w:eastAsia="x-none"/>
        </w:rPr>
        <w:t xml:space="preserve">Settlement Only </w:t>
      </w:r>
      <w:r w:rsidRPr="00233F32">
        <w:rPr>
          <w:b/>
          <w:bCs/>
          <w:i/>
          <w:szCs w:val="20"/>
          <w:lang w:eastAsia="x-none"/>
        </w:rPr>
        <w:t>Generator (SOG)</w:t>
      </w:r>
    </w:p>
    <w:p w14:paraId="7D2E58A8" w14:textId="77777777" w:rsidR="00233F32" w:rsidRPr="00233F32" w:rsidRDefault="00233F32" w:rsidP="00233F32">
      <w:pPr>
        <w:spacing w:after="240"/>
        <w:ind w:left="360"/>
        <w:rPr>
          <w:iCs/>
          <w:szCs w:val="20"/>
        </w:rPr>
      </w:pPr>
      <w:r w:rsidRPr="00233F32">
        <w:rPr>
          <w:iCs/>
          <w:szCs w:val="20"/>
        </w:rPr>
        <w:t xml:space="preserve">A generator that is settled for exported energy only, but may not participate in the Ancillary Services market, </w:t>
      </w:r>
      <w:r w:rsidRPr="00233F32">
        <w:rPr>
          <w:sz w:val="23"/>
          <w:szCs w:val="23"/>
        </w:rPr>
        <w:t>Reliability Unit Commitment (</w:t>
      </w:r>
      <w:r w:rsidRPr="00233F32">
        <w:rPr>
          <w:iCs/>
          <w:szCs w:val="20"/>
        </w:rPr>
        <w:t>RUC), Security-Constrained Economic Dispatch (SCED), or make energy offers.  These units are comprised of:</w:t>
      </w:r>
    </w:p>
    <w:p w14:paraId="760C29BA"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Distribution Generator</w:t>
      </w:r>
      <w:r w:rsidRPr="00233F32">
        <w:rPr>
          <w:b/>
          <w:bCs/>
          <w:i/>
          <w:snapToGrid w:val="0"/>
          <w:szCs w:val="20"/>
          <w:lang w:eastAsia="x-none"/>
        </w:rPr>
        <w:t xml:space="preserve"> (SODG)</w:t>
      </w:r>
    </w:p>
    <w:p w14:paraId="4BA9B8C9" w14:textId="77777777" w:rsidR="00233F32" w:rsidRPr="00233F32" w:rsidRDefault="00233F32" w:rsidP="00233F32">
      <w:pPr>
        <w:spacing w:after="240"/>
        <w:ind w:left="720"/>
        <w:rPr>
          <w:szCs w:val="20"/>
        </w:rPr>
      </w:pPr>
      <w:r w:rsidRPr="00233F32">
        <w:rPr>
          <w:szCs w:val="20"/>
        </w:rPr>
        <w:t>A generator that is connected to the Distribution System with a rating of:</w:t>
      </w:r>
    </w:p>
    <w:p w14:paraId="4922C65E"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One MW or less that chooses to register as an SODG; or </w:t>
      </w:r>
    </w:p>
    <w:p w14:paraId="5620EBB3"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and up to ten MW that is capable of providing a net export to the ERCOT System and does not register as a Distribution Generation Resource (DGR).</w:t>
      </w:r>
    </w:p>
    <w:p w14:paraId="47FF0CEA" w14:textId="77777777" w:rsidR="00233F32" w:rsidRPr="00233F32" w:rsidRDefault="00233F32" w:rsidP="00233F32">
      <w:pPr>
        <w:spacing w:after="240"/>
        <w:ind w:left="720"/>
        <w:rPr>
          <w:szCs w:val="20"/>
        </w:rPr>
      </w:pPr>
      <w:r w:rsidRPr="00233F32">
        <w:rPr>
          <w:szCs w:val="20"/>
        </w:rPr>
        <w:t xml:space="preserve">SODGs must be registered with ERCOT in accordance with Planning Guide Section </w:t>
      </w:r>
      <w:r w:rsidRPr="00233F32">
        <w:rPr>
          <w:iCs/>
          <w:sz w:val="23"/>
          <w:szCs w:val="23"/>
        </w:rPr>
        <w:t>6.8.2</w:t>
      </w:r>
      <w:r w:rsidRPr="00233F32">
        <w:rPr>
          <w:szCs w:val="20"/>
        </w:rPr>
        <w:t xml:space="preserve">, Resource Registration Process, and will be modeled in ERCOT systems for reliability in accordance with Section 3.10.7.2, Modeling of Resources and Transmission Loads. </w:t>
      </w:r>
    </w:p>
    <w:p w14:paraId="1E9F5383" w14:textId="77777777" w:rsidR="00233F32" w:rsidRPr="00233F32" w:rsidRDefault="00233F32" w:rsidP="00233F32">
      <w:pPr>
        <w:keepNext/>
        <w:widowControl w:val="0"/>
        <w:tabs>
          <w:tab w:val="left" w:pos="1260"/>
        </w:tabs>
        <w:spacing w:before="240" w:after="120"/>
        <w:ind w:left="720"/>
        <w:outlineLvl w:val="3"/>
        <w:rPr>
          <w:b/>
          <w:i/>
          <w:iCs/>
          <w:szCs w:val="20"/>
        </w:rPr>
      </w:pPr>
      <w:r w:rsidRPr="00233F32">
        <w:rPr>
          <w:b/>
          <w:bCs/>
          <w:i/>
          <w:snapToGrid w:val="0"/>
          <w:szCs w:val="20"/>
          <w:lang w:val="x-none" w:eastAsia="x-none"/>
        </w:rPr>
        <w:t>Settlement Only Transmission Generator</w:t>
      </w:r>
      <w:r w:rsidRPr="00233F32">
        <w:rPr>
          <w:b/>
          <w:bCs/>
          <w:i/>
          <w:snapToGrid w:val="0"/>
          <w:szCs w:val="20"/>
          <w:lang w:eastAsia="x-none"/>
        </w:rPr>
        <w:t xml:space="preserve"> (SOTG)</w:t>
      </w:r>
    </w:p>
    <w:p w14:paraId="61538EA5" w14:textId="77777777" w:rsidR="00233F32" w:rsidRPr="00233F32" w:rsidRDefault="00233F32" w:rsidP="00233F32">
      <w:pPr>
        <w:spacing w:after="240"/>
        <w:ind w:left="720"/>
        <w:rPr>
          <w:szCs w:val="20"/>
        </w:rPr>
      </w:pPr>
      <w:r w:rsidRPr="00233F32">
        <w:rPr>
          <w:szCs w:val="20"/>
        </w:rPr>
        <w:t>A generator that is connected to the ERCOT transmission system with a rating of ten MW or less</w:t>
      </w:r>
      <w:r w:rsidRPr="00233F32">
        <w:rPr>
          <w:iCs/>
          <w:szCs w:val="20"/>
        </w:rPr>
        <w:t xml:space="preserve"> </w:t>
      </w:r>
      <w:r w:rsidRPr="00233F32">
        <w:rPr>
          <w:szCs w:val="20"/>
        </w:rPr>
        <w:t xml:space="preserve">and is registered with the Public Utility Commission of Texas (PUCT) as a power generation company.  SOTGs must be registered with ERCOT in accordance with Planning Guide Section </w:t>
      </w:r>
      <w:r w:rsidRPr="00233F32">
        <w:rPr>
          <w:iCs/>
          <w:sz w:val="23"/>
          <w:szCs w:val="23"/>
        </w:rPr>
        <w:t>6.8.2</w:t>
      </w:r>
      <w:r w:rsidRPr="00233F32">
        <w:rPr>
          <w:szCs w:val="20"/>
        </w:rPr>
        <w:t>, Resource Registration Process, and may be modeled in ERCOT systems for reliability in accordance with Section 3.10.7.2, Modeling of Resources and Transmission Loads.</w:t>
      </w:r>
    </w:p>
    <w:p w14:paraId="5D9449C6"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Transmission Self</w:t>
      </w:r>
      <w:r w:rsidRPr="00233F32">
        <w:rPr>
          <w:b/>
          <w:bCs/>
          <w:i/>
          <w:snapToGrid w:val="0"/>
          <w:szCs w:val="20"/>
          <w:lang w:eastAsia="x-none"/>
        </w:rPr>
        <w:t>-</w:t>
      </w:r>
      <w:r w:rsidRPr="00233F32">
        <w:rPr>
          <w:b/>
          <w:bCs/>
          <w:i/>
          <w:snapToGrid w:val="0"/>
          <w:szCs w:val="20"/>
          <w:lang w:val="x-none" w:eastAsia="x-none"/>
        </w:rPr>
        <w:t>Generator</w:t>
      </w:r>
      <w:r w:rsidRPr="00233F32">
        <w:rPr>
          <w:b/>
          <w:bCs/>
          <w:i/>
          <w:snapToGrid w:val="0"/>
          <w:szCs w:val="20"/>
          <w:lang w:eastAsia="x-none"/>
        </w:rPr>
        <w:t xml:space="preserve"> (SOTSG)</w:t>
      </w:r>
    </w:p>
    <w:p w14:paraId="1CDF181C" w14:textId="77777777" w:rsidR="00233F32" w:rsidRPr="00233F32" w:rsidRDefault="00233F32" w:rsidP="00233F32">
      <w:pPr>
        <w:spacing w:after="240"/>
        <w:ind w:left="720"/>
        <w:rPr>
          <w:szCs w:val="20"/>
        </w:rPr>
      </w:pPr>
      <w:r w:rsidRPr="00233F32">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233F32">
        <w:rPr>
          <w:iCs/>
          <w:sz w:val="23"/>
          <w:szCs w:val="23"/>
        </w:rPr>
        <w:t>6.8.2</w:t>
      </w:r>
      <w:r w:rsidRPr="00233F32">
        <w:rPr>
          <w:szCs w:val="20"/>
        </w:rPr>
        <w:t>, Resource Registration Process, and will be modeled in ERCOT systems for reliability in accordance with Section 3.10.7.3, Modeling of Private Use Networks.</w:t>
      </w:r>
    </w:p>
    <w:bookmarkEnd w:id="4"/>
    <w:p w14:paraId="35ACA238" w14:textId="77777777" w:rsidR="005600F1" w:rsidRDefault="005600F1" w:rsidP="005600F1">
      <w:pPr>
        <w:pStyle w:val="H3"/>
      </w:pPr>
      <w:commentRangeStart w:id="27"/>
      <w:r>
        <w:lastRenderedPageBreak/>
        <w:t>3.2.1</w:t>
      </w:r>
      <w:commentRangeEnd w:id="27"/>
      <w:r w:rsidR="005C26AE">
        <w:rPr>
          <w:rStyle w:val="CommentReference"/>
          <w:b w:val="0"/>
          <w:bCs w:val="0"/>
          <w:i w:val="0"/>
        </w:rPr>
        <w:commentReference w:id="27"/>
      </w:r>
      <w:r>
        <w:tab/>
        <w:t>Calculation of Aggregate Resource Capacity</w:t>
      </w:r>
      <w:bookmarkEnd w:id="5"/>
      <w:bookmarkEnd w:id="6"/>
      <w:bookmarkEnd w:id="7"/>
      <w:bookmarkEnd w:id="8"/>
      <w:bookmarkEnd w:id="9"/>
      <w:bookmarkEnd w:id="10"/>
      <w:bookmarkEnd w:id="11"/>
      <w:bookmarkEnd w:id="12"/>
      <w:bookmarkEnd w:id="13"/>
      <w:bookmarkEnd w:id="14"/>
      <w:bookmarkEnd w:id="15"/>
    </w:p>
    <w:p w14:paraId="3AD81317" w14:textId="77777777" w:rsidR="005600F1" w:rsidRPr="00950C1F" w:rsidRDefault="005600F1" w:rsidP="005600F1">
      <w:pPr>
        <w:pStyle w:val="BodyTextNumbered"/>
        <w:rPr>
          <w:rStyle w:val="BodyTextNumberedCharChar"/>
          <w:color w:val="000000"/>
          <w:szCs w:val="24"/>
        </w:rPr>
      </w:pPr>
      <w:r>
        <w:t>(1)</w:t>
      </w:r>
      <w:r>
        <w:tab/>
      </w:r>
      <w:r w:rsidRPr="00950C1F">
        <w:t xml:space="preserve">ERCOT shall use </w:t>
      </w:r>
      <w:r w:rsidRPr="00950C1F">
        <w:rPr>
          <w:rStyle w:val="DeltaViewInsertion"/>
          <w:color w:val="000000"/>
          <w:szCs w:val="24"/>
          <w:u w:val="none"/>
        </w:rPr>
        <w:t>Outages in the Outage Scheduler and, when applicable, the Resource Status from the Current Operating Plan (COP)</w:t>
      </w:r>
      <w:r w:rsidRPr="00950C1F">
        <w:t xml:space="preserve"> to calculate the aggregate capacity from </w:t>
      </w:r>
      <w:r w:rsidRPr="00950C1F">
        <w:rPr>
          <w:rStyle w:val="DeltaViewInsertion"/>
          <w:color w:val="000000"/>
          <w:szCs w:val="24"/>
          <w:u w:val="none"/>
        </w:rPr>
        <w:t>Generation Resources</w:t>
      </w:r>
      <w:ins w:id="28" w:author="ERCOT 103020" w:date="2020-10-13T15:51:00Z">
        <w:r w:rsidR="0066200A" w:rsidRPr="0066200A">
          <w:rPr>
            <w:rStyle w:val="DeltaViewInsertion"/>
            <w:color w:val="000000"/>
            <w:szCs w:val="24"/>
            <w:u w:val="none"/>
          </w:rPr>
          <w:t>, Energy Storage Resources (ESRs),</w:t>
        </w:r>
      </w:ins>
      <w:r w:rsidRPr="00950C1F">
        <w:rPr>
          <w:rStyle w:val="DeltaViewInsertion"/>
          <w:color w:val="000000"/>
          <w:szCs w:val="24"/>
          <w:u w:val="none"/>
        </w:rPr>
        <w:t xml:space="preserve"> and Load </w:t>
      </w:r>
      <w:r w:rsidRPr="00950C1F">
        <w:t>Resources projected to be available in the ERCOT Region</w:t>
      </w:r>
      <w:r w:rsidRPr="00950C1F">
        <w:rPr>
          <w:rStyle w:val="DeltaViewInsertion"/>
          <w:color w:val="000000"/>
          <w:szCs w:val="24"/>
          <w:u w:val="none"/>
        </w:rPr>
        <w:t xml:space="preserve"> and in Forecast Zones in ERCOT.  “Forecast Zones” have the same boundaries as the 2003 ERCOT Congestion Management Zones (CMZs).  Each Resource will be mapped to a Forecast Zone during the registration process.</w:t>
      </w:r>
    </w:p>
    <w:p w14:paraId="0E611D8B" w14:textId="77777777" w:rsidR="005600F1" w:rsidRDefault="005600F1" w:rsidP="005600F1">
      <w:pPr>
        <w:pStyle w:val="BodyText"/>
        <w:ind w:left="720" w:hanging="720"/>
      </w:pPr>
      <w:r>
        <w:t>(2)</w:t>
      </w:r>
      <w:r>
        <w:tab/>
        <w:t xml:space="preserve">Monthly, ERCOT shall calculate the </w:t>
      </w:r>
      <w:r w:rsidRPr="00950C1F">
        <w:t xml:space="preserve">aggregate weekly </w:t>
      </w:r>
      <w:r w:rsidRPr="00950C1F">
        <w:rPr>
          <w:rStyle w:val="DeltaViewInsertion"/>
          <w:color w:val="000000"/>
          <w:u w:val="none"/>
        </w:rPr>
        <w:t xml:space="preserve">Generation Resource </w:t>
      </w:r>
      <w:ins w:id="29" w:author="ERCOT 103020" w:date="2020-10-13T15:51:00Z">
        <w:r w:rsidR="0066200A">
          <w:rPr>
            <w:iCs/>
            <w:color w:val="000000"/>
          </w:rPr>
          <w:t>capacity and ESR</w:t>
        </w:r>
        <w:r w:rsidR="0066200A" w:rsidRPr="00950C1F">
          <w:rPr>
            <w:rStyle w:val="BodyText3Char"/>
            <w:color w:val="000000"/>
          </w:rPr>
          <w:t xml:space="preserve"> </w:t>
        </w:r>
      </w:ins>
      <w:r w:rsidRPr="00950C1F">
        <w:rPr>
          <w:rStyle w:val="DeltaViewInsertion"/>
          <w:color w:val="000000"/>
          <w:u w:val="none"/>
        </w:rPr>
        <w:t>capacity for</w:t>
      </w:r>
      <w:r w:rsidRPr="00950C1F">
        <w:t xml:space="preserve"> the ERCOT Region </w:t>
      </w:r>
      <w:r w:rsidRPr="00950C1F">
        <w:rPr>
          <w:rStyle w:val="DeltaViewInsertion"/>
          <w:color w:val="000000"/>
          <w:u w:val="none"/>
        </w:rPr>
        <w:t xml:space="preserve">and the Forecast Zones </w:t>
      </w:r>
      <w:r w:rsidRPr="00950C1F">
        <w:t>projected to be available during the ERCOT Region peak Load hour of each week for the following 36 months, starting with the second week and the aggregate weekly Load Resource capacity</w:t>
      </w:r>
      <w:r w:rsidRPr="004474C7">
        <w:t xml:space="preserve"> for the ERCOT Region projected to be available during the ERCOT Region peak Load hour of each week for the following 36 months, starting with the second week</w:t>
      </w:r>
      <w:r>
        <w:t>.</w:t>
      </w:r>
    </w:p>
    <w:p w14:paraId="3EB71C36" w14:textId="77777777" w:rsidR="005600F1" w:rsidRPr="00950C1F" w:rsidRDefault="005600F1" w:rsidP="005600F1">
      <w:pPr>
        <w:pStyle w:val="BodyTextNumbered"/>
        <w:rPr>
          <w:color w:val="000000"/>
          <w:szCs w:val="24"/>
        </w:rPr>
      </w:pPr>
      <w:r w:rsidRPr="00950C1F">
        <w:rPr>
          <w:rStyle w:val="DeltaViewInsertion"/>
          <w:color w:val="000000"/>
          <w:szCs w:val="24"/>
          <w:u w:val="none"/>
        </w:rPr>
        <w:t>(3)</w:t>
      </w:r>
      <w:r w:rsidRPr="00950C1F">
        <w:rPr>
          <w:rStyle w:val="DeltaViewInsertion"/>
          <w:color w:val="000000"/>
          <w:szCs w:val="24"/>
          <w:u w:val="none"/>
        </w:rPr>
        <w:tab/>
        <w:t>On a rolling hourly basis, ERCOT shall calculate the aggregate hourly Generation Resource capacity</w:t>
      </w:r>
      <w:ins w:id="30" w:author="ERCOT 103020" w:date="2020-10-13T15:51:00Z">
        <w:r w:rsidR="0066200A">
          <w:rPr>
            <w:rStyle w:val="DeltaViewInsertion"/>
            <w:color w:val="000000"/>
            <w:szCs w:val="24"/>
            <w:u w:val="none"/>
          </w:rPr>
          <w:t>, ESR capacity,</w:t>
        </w:r>
      </w:ins>
      <w:r w:rsidRPr="00950C1F">
        <w:rPr>
          <w:rStyle w:val="DeltaViewInsertion"/>
          <w:color w:val="000000"/>
          <w:szCs w:val="24"/>
          <w:u w:val="none"/>
        </w:rPr>
        <w:t xml:space="preserve"> and Load Resource capacity in the ERCOT Region and Forecast Zones projected to be available during each hour for the following seven days.</w:t>
      </w:r>
    </w:p>
    <w:p w14:paraId="11C21EBC" w14:textId="77777777" w:rsidR="005600F1" w:rsidRPr="00950C1F" w:rsidRDefault="005600F1" w:rsidP="005600F1">
      <w:pPr>
        <w:pStyle w:val="BodyTextNumbered"/>
        <w:rPr>
          <w:color w:val="000000"/>
          <w:szCs w:val="24"/>
        </w:rPr>
      </w:pPr>
      <w:r w:rsidRPr="00950C1F">
        <w:rPr>
          <w:rStyle w:val="DeltaViewInsertion"/>
          <w:color w:val="000000"/>
          <w:szCs w:val="24"/>
          <w:u w:val="none"/>
        </w:rPr>
        <w:t>(4)</w:t>
      </w:r>
      <w:r w:rsidRPr="00950C1F">
        <w:rPr>
          <w:rStyle w:val="DeltaViewInsertion"/>
          <w:color w:val="000000"/>
          <w:szCs w:val="24"/>
          <w:u w:val="none"/>
        </w:rPr>
        <w:tab/>
        <w:t xml:space="preserve">Projections of </w:t>
      </w:r>
      <w:ins w:id="31" w:author="ERCOT" w:date="2020-04-06T11:31:00Z">
        <w:r w:rsidRPr="00950C1F">
          <w:rPr>
            <w:rStyle w:val="DeltaViewInsertion"/>
            <w:color w:val="000000"/>
            <w:szCs w:val="24"/>
            <w:u w:val="none"/>
          </w:rPr>
          <w:t>g</w:t>
        </w:r>
      </w:ins>
      <w:del w:id="32" w:author="ERCOT" w:date="2020-04-06T11:31:00Z">
        <w:r w:rsidRPr="00950C1F" w:rsidDel="002B318D">
          <w:rPr>
            <w:rStyle w:val="DeltaViewInsertion"/>
            <w:color w:val="000000"/>
            <w:szCs w:val="24"/>
            <w:u w:val="none"/>
          </w:rPr>
          <w:delText>G</w:delText>
        </w:r>
      </w:del>
      <w:r w:rsidRPr="00950C1F">
        <w:rPr>
          <w:rStyle w:val="DeltaViewInsertion"/>
          <w:color w:val="000000"/>
          <w:szCs w:val="24"/>
          <w:u w:val="none"/>
        </w:rPr>
        <w:t xml:space="preserve">eneration </w:t>
      </w:r>
      <w:del w:id="33" w:author="ERCOT" w:date="2020-04-06T11:31:00Z">
        <w:r w:rsidRPr="00950C1F" w:rsidDel="002B318D">
          <w:rPr>
            <w:rStyle w:val="DeltaViewInsertion"/>
            <w:color w:val="000000"/>
            <w:szCs w:val="24"/>
            <w:u w:val="none"/>
          </w:rPr>
          <w:delText xml:space="preserve">Resource </w:delText>
        </w:r>
      </w:del>
      <w:r w:rsidRPr="00950C1F">
        <w:rPr>
          <w:rStyle w:val="DeltaViewInsertion"/>
          <w:color w:val="000000"/>
          <w:szCs w:val="24"/>
          <w:u w:val="none"/>
        </w:rPr>
        <w:t xml:space="preserve">capacity from Intermittent Renewable Resources (IRRs) </w:t>
      </w:r>
      <w:ins w:id="34" w:author="ERCOT" w:date="2020-04-06T11:31:00Z">
        <w:r w:rsidRPr="00950C1F">
          <w:rPr>
            <w:rStyle w:val="DeltaViewInsertion"/>
            <w:color w:val="000000"/>
            <w:szCs w:val="24"/>
            <w:u w:val="none"/>
          </w:rPr>
          <w:t xml:space="preserve">and the intermittent renewable generation components of DC-Coupled Resources </w:t>
        </w:r>
      </w:ins>
      <w:r w:rsidRPr="00950C1F">
        <w:rPr>
          <w:rStyle w:val="DeltaViewInsertion"/>
          <w:color w:val="000000"/>
          <w:szCs w:val="24"/>
          <w:u w:val="none"/>
        </w:rPr>
        <w:t xml:space="preserve">shall be consistent with </w:t>
      </w:r>
      <w:r w:rsidRPr="00950C1F">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950C1F">
        <w:rPr>
          <w:rStyle w:val="DeltaViewInsertion"/>
          <w:szCs w:val="24"/>
          <w:u w:val="none"/>
        </w:rPr>
        <w:t xml:space="preserve">  </w:t>
      </w:r>
    </w:p>
    <w:p w14:paraId="5F21C0FA" w14:textId="77777777" w:rsidR="005600F1" w:rsidRDefault="005600F1" w:rsidP="005600F1">
      <w:pPr>
        <w:pStyle w:val="BodyTextNumbered"/>
        <w:rPr>
          <w:color w:val="000000"/>
          <w:szCs w:val="24"/>
        </w:rPr>
      </w:pPr>
      <w:r>
        <w:rPr>
          <w:color w:val="000000"/>
          <w:szCs w:val="24"/>
        </w:rPr>
        <w:t>(5)</w:t>
      </w:r>
      <w:r>
        <w:rPr>
          <w:color w:val="000000"/>
          <w:szCs w:val="24"/>
        </w:rPr>
        <w:tab/>
        <w:t xml:space="preserve">ERCOT shall publish procedures describing the IRR forecasting process on the Market Information System (MIS) Public Area.  </w:t>
      </w:r>
    </w:p>
    <w:p w14:paraId="2CF516E1" w14:textId="77777777" w:rsidR="00950C1F" w:rsidRPr="00950C1F" w:rsidRDefault="00950C1F" w:rsidP="00950C1F">
      <w:pPr>
        <w:keepNext/>
        <w:tabs>
          <w:tab w:val="left" w:pos="1080"/>
        </w:tabs>
        <w:spacing w:before="240" w:after="240"/>
        <w:ind w:left="1080" w:hanging="1080"/>
        <w:outlineLvl w:val="2"/>
        <w:rPr>
          <w:b/>
          <w:bCs/>
          <w:i/>
          <w:szCs w:val="20"/>
        </w:rPr>
      </w:pPr>
      <w:bookmarkStart w:id="35" w:name="_Toc204048508"/>
      <w:bookmarkStart w:id="36" w:name="_Toc400526095"/>
      <w:bookmarkStart w:id="37" w:name="_Toc405534413"/>
      <w:bookmarkStart w:id="38" w:name="_Toc406570426"/>
      <w:bookmarkStart w:id="39" w:name="_Toc410910578"/>
      <w:bookmarkStart w:id="40" w:name="_Toc411841006"/>
      <w:bookmarkStart w:id="41" w:name="_Toc422146968"/>
      <w:bookmarkStart w:id="42" w:name="_Toc433020564"/>
      <w:bookmarkStart w:id="43" w:name="_Toc437262005"/>
      <w:bookmarkStart w:id="44" w:name="_Toc478375177"/>
      <w:bookmarkStart w:id="45" w:name="_Toc33773533"/>
      <w:commentRangeStart w:id="46"/>
      <w:r w:rsidRPr="00950C1F">
        <w:rPr>
          <w:b/>
          <w:bCs/>
          <w:i/>
          <w:szCs w:val="20"/>
        </w:rPr>
        <w:t>3.2.3</w:t>
      </w:r>
      <w:commentRangeEnd w:id="46"/>
      <w:r w:rsidR="00C55A61">
        <w:rPr>
          <w:rStyle w:val="CommentReference"/>
        </w:rPr>
        <w:commentReference w:id="46"/>
      </w:r>
      <w:r w:rsidRPr="00950C1F">
        <w:rPr>
          <w:b/>
          <w:bCs/>
          <w:i/>
          <w:szCs w:val="20"/>
        </w:rPr>
        <w:tab/>
        <w:t>System Adequacy Reports</w:t>
      </w:r>
      <w:bookmarkEnd w:id="35"/>
      <w:bookmarkEnd w:id="36"/>
      <w:bookmarkEnd w:id="37"/>
      <w:bookmarkEnd w:id="38"/>
      <w:bookmarkEnd w:id="39"/>
      <w:bookmarkEnd w:id="40"/>
      <w:bookmarkEnd w:id="41"/>
      <w:bookmarkEnd w:id="42"/>
      <w:bookmarkEnd w:id="43"/>
      <w:bookmarkEnd w:id="44"/>
      <w:bookmarkEnd w:id="45"/>
    </w:p>
    <w:p w14:paraId="517B8A55" w14:textId="77777777" w:rsidR="00950C1F" w:rsidRPr="00950C1F" w:rsidRDefault="00950C1F" w:rsidP="00950C1F">
      <w:pPr>
        <w:spacing w:after="240"/>
        <w:ind w:left="720" w:hanging="720"/>
        <w:rPr>
          <w:iCs/>
        </w:rPr>
      </w:pPr>
      <w:r w:rsidRPr="00950C1F">
        <w:rPr>
          <w:iCs/>
          <w:szCs w:val="20"/>
        </w:rPr>
        <w:t>(1)</w:t>
      </w:r>
      <w:r w:rsidRPr="00950C1F">
        <w:rPr>
          <w:iCs/>
          <w:szCs w:val="20"/>
        </w:rPr>
        <w:tab/>
      </w:r>
      <w:r w:rsidRPr="00950C1F">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0B76BB7E" w14:textId="77777777" w:rsidR="00950C1F" w:rsidRPr="00950C1F" w:rsidRDefault="00950C1F" w:rsidP="00950C1F">
      <w:pPr>
        <w:spacing w:after="240"/>
        <w:ind w:left="720" w:hanging="720"/>
        <w:rPr>
          <w:iCs/>
          <w:color w:val="000000"/>
        </w:rPr>
      </w:pPr>
      <w:r w:rsidRPr="00950C1F">
        <w:rPr>
          <w:iCs/>
          <w:color w:val="000000"/>
        </w:rPr>
        <w:t>(2)</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650397BB"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using the COP for the first seven days</w:t>
      </w:r>
      <w:r w:rsidRPr="00950C1F">
        <w:rPr>
          <w:szCs w:val="20"/>
        </w:rPr>
        <w:t xml:space="preserve"> and considering Resources with a COP Resource Status listed in paragraph (5)(b)(i) of Section 3.9.1, Current Operating Plan (COP) Criteria</w:t>
      </w:r>
      <w:r w:rsidRPr="00950C1F">
        <w:rPr>
          <w:color w:val="000000"/>
        </w:rPr>
        <w:t>;</w:t>
      </w:r>
    </w:p>
    <w:p w14:paraId="55E0BB4C" w14:textId="77777777" w:rsidR="00950C1F" w:rsidRPr="00950C1F" w:rsidRDefault="00950C1F" w:rsidP="00950C1F">
      <w:pPr>
        <w:spacing w:after="240"/>
        <w:ind w:left="1440" w:hanging="720"/>
      </w:pPr>
      <w:r w:rsidRPr="00950C1F">
        <w:rPr>
          <w:szCs w:val="20"/>
        </w:rPr>
        <w:lastRenderedPageBreak/>
        <w:t>(b)</w:t>
      </w:r>
      <w:r w:rsidRPr="00950C1F">
        <w:rPr>
          <w:szCs w:val="20"/>
        </w:rPr>
        <w:tab/>
      </w:r>
      <w:r w:rsidRPr="00950C1F">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297E2EB3"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47" w:author="ERCOT" w:date="2020-04-06T11:36:00Z">
        <w:r w:rsidRPr="00950C1F">
          <w:rPr>
            <w:szCs w:val="20"/>
          </w:rPr>
          <w:t xml:space="preserve">and </w:t>
        </w:r>
      </w:ins>
      <w:ins w:id="48" w:author="ERCOT" w:date="2020-05-13T13:48:00Z">
        <w:r w:rsidR="008F2501">
          <w:rPr>
            <w:szCs w:val="20"/>
          </w:rPr>
          <w:t xml:space="preserve">the </w:t>
        </w:r>
      </w:ins>
      <w:ins w:id="49" w:author="ERCOT" w:date="2020-04-06T11:36:00Z">
        <w:r w:rsidRPr="00950C1F">
          <w:rPr>
            <w:szCs w:val="20"/>
          </w:rPr>
          <w:t xml:space="preserve">intermittent renewable generation component of </w:t>
        </w:r>
      </w:ins>
      <w:ins w:id="50" w:author="ERCOT" w:date="2020-05-13T14:17:00Z">
        <w:r w:rsidR="003E5399">
          <w:rPr>
            <w:szCs w:val="20"/>
          </w:rPr>
          <w:t xml:space="preserve">each </w:t>
        </w:r>
      </w:ins>
      <w:ins w:id="51" w:author="ERCOT" w:date="2020-04-06T11:36:00Z">
        <w:r w:rsidRPr="00950C1F">
          <w:rPr>
            <w:szCs w:val="20"/>
          </w:rPr>
          <w:t>DC-</w:t>
        </w:r>
        <w:r w:rsidRPr="00950C1F">
          <w:rPr>
            <w:color w:val="000000"/>
          </w:rPr>
          <w:t xml:space="preserve">Coupled Resource </w:t>
        </w:r>
      </w:ins>
      <w:r w:rsidRPr="00950C1F">
        <w:rPr>
          <w:szCs w:val="20"/>
        </w:rPr>
        <w:t xml:space="preserve">with an Outage Scheduler nature of work other than “New Equipment Energization”; </w:t>
      </w:r>
    </w:p>
    <w:p w14:paraId="68D24591"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65C3C2E2" w14:textId="77777777" w:rsidR="0095089B" w:rsidRDefault="0095089B" w:rsidP="0095089B">
      <w:pPr>
        <w:spacing w:after="240"/>
        <w:ind w:left="2160" w:hanging="720"/>
        <w:rPr>
          <w:szCs w:val="20"/>
        </w:rPr>
      </w:pPr>
      <w:r>
        <w:rPr>
          <w:szCs w:val="20"/>
        </w:rPr>
        <w:t>(</w:t>
      </w:r>
      <w:r w:rsidR="00950C1F" w:rsidRPr="00950C1F">
        <w:rPr>
          <w:szCs w:val="20"/>
        </w:rPr>
        <w:t>iii)</w:t>
      </w:r>
      <w:r w:rsidR="00950C1F" w:rsidRPr="00950C1F">
        <w:rPr>
          <w:szCs w:val="20"/>
        </w:rPr>
        <w:tab/>
        <w:t>Resources with an Outage Scheduler nature of work “New Equipment Energization”;</w:t>
      </w:r>
    </w:p>
    <w:p w14:paraId="221857EE"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using the COP</w:t>
      </w:r>
      <w:r w:rsidRPr="00950C1F">
        <w:rPr>
          <w:szCs w:val="20"/>
        </w:rPr>
        <w:t xml:space="preserve"> for the first seven days and considering Resources with a COP Resource Status of </w:t>
      </w:r>
      <w:del w:id="52" w:author="ERCOT 103020" w:date="2020-10-13T09:44:00Z">
        <w:r w:rsidRPr="00950C1F" w:rsidDel="00581187">
          <w:rPr>
            <w:szCs w:val="20"/>
          </w:rPr>
          <w:delText>ONRGL, ONCLR, or ONRL</w:delText>
        </w:r>
      </w:del>
      <w:ins w:id="53" w:author="ERCOT 103020" w:date="2020-10-13T09:44:00Z">
        <w:r w:rsidR="00581187">
          <w:rPr>
            <w:szCs w:val="20"/>
          </w:rPr>
          <w:t>ONL</w:t>
        </w:r>
      </w:ins>
      <w:r w:rsidRPr="00950C1F">
        <w:rPr>
          <w:color w:val="000000"/>
        </w:rPr>
        <w:t>;</w:t>
      </w:r>
    </w:p>
    <w:p w14:paraId="1AF21AA8" w14:textId="77777777" w:rsidR="00581187" w:rsidRDefault="00581187" w:rsidP="00581187">
      <w:pPr>
        <w:spacing w:after="240"/>
        <w:ind w:left="1440" w:hanging="720"/>
        <w:rPr>
          <w:ins w:id="54" w:author="ERCOT 103020" w:date="2020-10-13T09:44:00Z"/>
          <w:color w:val="000000"/>
        </w:rPr>
      </w:pPr>
      <w:ins w:id="55" w:author="ERCOT 103020" w:date="2020-10-13T09:44:00Z">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capability shall only be included in the sums below if the Resource Status allows the Resource to provide at least one of the Ancillary Services within the </w:t>
        </w:r>
        <w:r w:rsidRPr="007803D1">
          <w:rPr>
            <w:color w:val="000000"/>
          </w:rPr>
          <w:t>sum</w:t>
        </w:r>
        <w:r>
          <w:rPr>
            <w:color w:val="000000"/>
          </w:rPr>
          <w:t>:</w:t>
        </w:r>
      </w:ins>
    </w:p>
    <w:p w14:paraId="54F566A9" w14:textId="77777777" w:rsidR="00581187" w:rsidRPr="003E7C8A" w:rsidRDefault="00581187" w:rsidP="00581187">
      <w:pPr>
        <w:spacing w:after="240"/>
        <w:ind w:left="2160" w:hanging="720"/>
        <w:rPr>
          <w:ins w:id="56" w:author="ERCOT 103020" w:date="2020-10-13T09:44:00Z"/>
          <w:color w:val="000000"/>
        </w:rPr>
      </w:pPr>
      <w:ins w:id="57" w:author="ERCOT 103020" w:date="2020-10-13T09:44: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6570541C" w14:textId="77777777" w:rsidR="00581187" w:rsidRPr="003E7C8A" w:rsidRDefault="00581187" w:rsidP="00581187">
      <w:pPr>
        <w:spacing w:after="240"/>
        <w:ind w:left="2160" w:hanging="720"/>
        <w:rPr>
          <w:ins w:id="58" w:author="ERCOT 103020" w:date="2020-10-13T09:44:00Z"/>
          <w:color w:val="000000"/>
        </w:rPr>
      </w:pPr>
      <w:ins w:id="59" w:author="ERCOT 103020" w:date="2020-10-13T09:44:00Z">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21579389" w14:textId="77777777" w:rsidR="00581187" w:rsidRPr="003E7C8A" w:rsidRDefault="00581187" w:rsidP="00581187">
      <w:pPr>
        <w:spacing w:after="240"/>
        <w:ind w:left="2160" w:hanging="720"/>
        <w:rPr>
          <w:ins w:id="60" w:author="ERCOT 103020" w:date="2020-10-13T09:44:00Z"/>
          <w:color w:val="000000"/>
        </w:rPr>
      </w:pPr>
      <w:ins w:id="61" w:author="ERCOT 103020" w:date="2020-10-13T09:44:00Z">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37C3AEAF" w14:textId="77777777" w:rsidR="00581187" w:rsidRPr="003E7C8A" w:rsidRDefault="00581187" w:rsidP="00581187">
      <w:pPr>
        <w:spacing w:after="240"/>
        <w:ind w:left="2160" w:hanging="720"/>
        <w:rPr>
          <w:ins w:id="62" w:author="ERCOT 103020" w:date="2020-10-13T09:44:00Z"/>
          <w:color w:val="000000"/>
        </w:rPr>
      </w:pPr>
      <w:ins w:id="63" w:author="ERCOT 103020" w:date="2020-10-13T09:44:00Z">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69114717" w14:textId="77777777" w:rsidR="00581187" w:rsidRPr="003E7C8A" w:rsidRDefault="00581187" w:rsidP="00581187">
      <w:pPr>
        <w:spacing w:after="240"/>
        <w:ind w:left="2160" w:hanging="720"/>
        <w:rPr>
          <w:ins w:id="64" w:author="ERCOT 103020" w:date="2020-10-13T09:44:00Z"/>
          <w:color w:val="000000"/>
        </w:rPr>
      </w:pPr>
      <w:ins w:id="65" w:author="ERCOT 103020" w:date="2020-10-13T09:44:00Z">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56E11D30" w14:textId="77777777" w:rsidR="00581187" w:rsidRPr="003E7C8A" w:rsidRDefault="00581187" w:rsidP="00581187">
      <w:pPr>
        <w:spacing w:after="240"/>
        <w:ind w:left="2160" w:hanging="720"/>
        <w:rPr>
          <w:ins w:id="66" w:author="ERCOT 103020" w:date="2020-10-13T09:44:00Z"/>
          <w:color w:val="000000"/>
        </w:rPr>
      </w:pPr>
      <w:ins w:id="67" w:author="ERCOT 103020" w:date="2020-10-13T09:44:00Z">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1529A07E" w14:textId="77777777" w:rsidR="00581187" w:rsidRDefault="00581187" w:rsidP="00581187">
      <w:pPr>
        <w:spacing w:after="240"/>
        <w:ind w:left="2160" w:hanging="720"/>
        <w:rPr>
          <w:ins w:id="68" w:author="ERCOT 103020" w:date="2020-10-13T09:44:00Z"/>
          <w:color w:val="000000"/>
        </w:rPr>
      </w:pPr>
      <w:ins w:id="69" w:author="ERCOT 103020" w:date="2020-10-13T09:44:00Z">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78FEC462" w14:textId="77777777" w:rsidR="00581187" w:rsidRPr="005010AA" w:rsidRDefault="00581187" w:rsidP="00581187">
      <w:pPr>
        <w:spacing w:after="240"/>
        <w:ind w:left="2160" w:hanging="720"/>
        <w:rPr>
          <w:ins w:id="70" w:author="ERCOT 103020" w:date="2020-10-13T09:44:00Z"/>
          <w:color w:val="000000"/>
        </w:rPr>
      </w:pPr>
      <w:ins w:id="71" w:author="ERCOT 103020" w:date="2020-10-13T09:44:00Z">
        <w:r>
          <w:rPr>
            <w:color w:val="000000"/>
          </w:rPr>
          <w:lastRenderedPageBreak/>
          <w:t>(viii)</w:t>
        </w:r>
        <w:r>
          <w:rPr>
            <w:color w:val="000000"/>
          </w:rPr>
          <w:tab/>
          <w:t>Capacity to provide</w:t>
        </w:r>
        <w:r w:rsidRPr="003E7C8A">
          <w:rPr>
            <w:color w:val="000000"/>
          </w:rPr>
          <w:t xml:space="preserve"> </w:t>
        </w:r>
        <w:r>
          <w:rPr>
            <w:color w:val="000000"/>
          </w:rPr>
          <w:t>Reg-Down;</w:t>
        </w:r>
      </w:ins>
    </w:p>
    <w:p w14:paraId="60C0CFCC" w14:textId="77777777" w:rsidR="00950C1F" w:rsidRPr="00950C1F" w:rsidRDefault="00950C1F" w:rsidP="00581187">
      <w:pPr>
        <w:spacing w:after="240"/>
        <w:ind w:left="1440" w:hanging="720"/>
        <w:rPr>
          <w:color w:val="000000"/>
        </w:rPr>
      </w:pPr>
      <w:r w:rsidRPr="00950C1F">
        <w:rPr>
          <w:color w:val="000000"/>
        </w:rPr>
        <w:t>(</w:t>
      </w:r>
      <w:ins w:id="72" w:author="ERCOT 103020" w:date="2020-10-13T09:45:00Z">
        <w:r w:rsidR="00581187">
          <w:rPr>
            <w:color w:val="000000"/>
          </w:rPr>
          <w:t>e</w:t>
        </w:r>
      </w:ins>
      <w:del w:id="73" w:author="ERCOT 103020" w:date="2020-10-13T09:45:00Z">
        <w:r w:rsidRPr="00950C1F" w:rsidDel="00581187">
          <w:rPr>
            <w:color w:val="000000"/>
          </w:rPr>
          <w:delText>d</w:delText>
        </w:r>
      </w:del>
      <w:r w:rsidRPr="00950C1F">
        <w:rPr>
          <w:color w:val="000000"/>
        </w:rPr>
        <w:t>)</w:t>
      </w:r>
      <w:r w:rsidRPr="00950C1F">
        <w:rPr>
          <w:color w:val="000000"/>
        </w:rPr>
        <w:tab/>
        <w:t>Forecast Demand for each hour described in Section 3.2.2, Demand Forecasts;</w:t>
      </w:r>
    </w:p>
    <w:p w14:paraId="5FF0AA09" w14:textId="77777777" w:rsidR="00950C1F" w:rsidRPr="00950C1F" w:rsidRDefault="00950C1F" w:rsidP="00950C1F">
      <w:pPr>
        <w:spacing w:after="240"/>
        <w:ind w:left="1440" w:hanging="720"/>
        <w:rPr>
          <w:color w:val="000000"/>
        </w:rPr>
      </w:pPr>
      <w:r w:rsidRPr="00950C1F">
        <w:rPr>
          <w:color w:val="000000"/>
        </w:rPr>
        <w:t>(</w:t>
      </w:r>
      <w:ins w:id="74" w:author="ERCOT 103020" w:date="2020-10-13T09:45:00Z">
        <w:r w:rsidR="00581187">
          <w:rPr>
            <w:color w:val="000000"/>
          </w:rPr>
          <w:t>f</w:t>
        </w:r>
      </w:ins>
      <w:del w:id="75" w:author="ERCOT 103020" w:date="2020-10-13T09:45:00Z">
        <w:r w:rsidRPr="00950C1F" w:rsidDel="00581187">
          <w:rPr>
            <w:color w:val="000000"/>
          </w:rPr>
          <w:delText>e</w:delText>
        </w:r>
      </w:del>
      <w:r w:rsidRPr="00950C1F">
        <w:rPr>
          <w:color w:val="000000"/>
        </w:rPr>
        <w:t>)</w:t>
      </w:r>
      <w:r w:rsidRPr="00950C1F">
        <w:rPr>
          <w:color w:val="000000"/>
        </w:rPr>
        <w:tab/>
      </w:r>
      <w:r w:rsidRPr="00950C1F">
        <w:rPr>
          <w:szCs w:val="20"/>
        </w:rPr>
        <w:t>Ancillary Service requirements for the Operating Day and subsequent days, updated daily;</w:t>
      </w:r>
    </w:p>
    <w:p w14:paraId="2EB80ECF" w14:textId="77777777" w:rsidR="00950C1F" w:rsidRPr="00950C1F" w:rsidRDefault="00950C1F" w:rsidP="00950C1F">
      <w:pPr>
        <w:spacing w:after="240"/>
        <w:ind w:left="1440" w:hanging="720"/>
        <w:rPr>
          <w:color w:val="000000"/>
          <w:szCs w:val="20"/>
        </w:rPr>
      </w:pPr>
      <w:r w:rsidRPr="00950C1F">
        <w:rPr>
          <w:color w:val="000000"/>
          <w:szCs w:val="20"/>
        </w:rPr>
        <w:t>(</w:t>
      </w:r>
      <w:ins w:id="76" w:author="ERCOT 103020" w:date="2020-10-13T09:45:00Z">
        <w:r w:rsidR="00581187">
          <w:rPr>
            <w:color w:val="000000"/>
            <w:szCs w:val="20"/>
          </w:rPr>
          <w:t>g</w:t>
        </w:r>
      </w:ins>
      <w:del w:id="77" w:author="ERCOT 103020" w:date="2020-10-13T09:45:00Z">
        <w:r w:rsidRPr="00950C1F" w:rsidDel="00581187">
          <w:rPr>
            <w:color w:val="000000"/>
            <w:szCs w:val="20"/>
          </w:rPr>
          <w:delText>f</w:delText>
        </w:r>
      </w:del>
      <w:r w:rsidRPr="00950C1F">
        <w:rPr>
          <w:color w:val="000000"/>
          <w:szCs w:val="20"/>
        </w:rPr>
        <w:t>)</w:t>
      </w:r>
      <w:r w:rsidRPr="00950C1F">
        <w:rPr>
          <w:color w:val="000000"/>
          <w:szCs w:val="20"/>
        </w:rPr>
        <w:tab/>
        <w:t>Transmission constraints that have a high probability of being binding in Security-Constrained Economic Dispatch (SCED) or Day-Ahead Market (DAM)</w:t>
      </w:r>
      <w:r w:rsidRPr="00950C1F">
        <w:rPr>
          <w:szCs w:val="20"/>
        </w:rPr>
        <w:t xml:space="preserve"> </w:t>
      </w:r>
      <w:r w:rsidRPr="00950C1F">
        <w:rPr>
          <w:color w:val="000000"/>
          <w:szCs w:val="20"/>
        </w:rPr>
        <w:t>given the forecasted system conditions for each week including the effects of any transmission or Resource Outages.  The binding constraints may not be updated every hour;</w:t>
      </w:r>
    </w:p>
    <w:p w14:paraId="661CF87C" w14:textId="77777777" w:rsidR="00950C1F" w:rsidRPr="00950C1F" w:rsidRDefault="00950C1F" w:rsidP="00950C1F">
      <w:pPr>
        <w:spacing w:after="240"/>
        <w:ind w:left="1440" w:hanging="720"/>
        <w:rPr>
          <w:color w:val="000000"/>
          <w:szCs w:val="20"/>
        </w:rPr>
      </w:pPr>
      <w:r w:rsidRPr="00950C1F">
        <w:rPr>
          <w:color w:val="000000"/>
          <w:szCs w:val="20"/>
        </w:rPr>
        <w:t>(</w:t>
      </w:r>
      <w:ins w:id="78" w:author="ERCOT 103020" w:date="2020-10-13T09:45:00Z">
        <w:r w:rsidR="00581187">
          <w:rPr>
            <w:color w:val="000000"/>
            <w:szCs w:val="20"/>
          </w:rPr>
          <w:t>h</w:t>
        </w:r>
      </w:ins>
      <w:del w:id="79" w:author="ERCOT 103020" w:date="2020-10-13T09:45:00Z">
        <w:r w:rsidRPr="00950C1F" w:rsidDel="00581187">
          <w:rPr>
            <w:color w:val="000000"/>
            <w:szCs w:val="20"/>
          </w:rPr>
          <w:delText>g</w:delText>
        </w:r>
      </w:del>
      <w:r w:rsidRPr="00950C1F">
        <w:rPr>
          <w:color w:val="000000"/>
          <w:szCs w:val="20"/>
        </w:rPr>
        <w:t>)</w:t>
      </w:r>
      <w:r w:rsidRPr="00950C1F">
        <w:rPr>
          <w:color w:val="000000"/>
          <w:szCs w:val="20"/>
        </w:rPr>
        <w:tab/>
        <w:t>For Generation Resources, the available Off-Line Resource capacity that can be started for each hour, using the COP for the first seven days and considering</w:t>
      </w:r>
      <w:r w:rsidRPr="00950C1F">
        <w:rPr>
          <w:szCs w:val="20"/>
        </w:rPr>
        <w:t xml:space="preserve"> Resources with a COP Resource Status of OFF</w:t>
      </w:r>
      <w:del w:id="80" w:author="ERCOT 103020" w:date="2020-10-13T09:45:00Z">
        <w:r w:rsidRPr="00950C1F" w:rsidDel="00581187">
          <w:rPr>
            <w:szCs w:val="20"/>
          </w:rPr>
          <w:delText xml:space="preserve"> or OFFNS</w:delText>
        </w:r>
      </w:del>
      <w:r w:rsidRPr="00950C1F">
        <w:rPr>
          <w:szCs w:val="20"/>
        </w:rPr>
        <w:t xml:space="preserve"> and temporal constraints</w:t>
      </w:r>
      <w:r w:rsidRPr="00950C1F">
        <w:rPr>
          <w:color w:val="000000"/>
          <w:szCs w:val="20"/>
        </w:rPr>
        <w:t>; and</w:t>
      </w:r>
    </w:p>
    <w:p w14:paraId="00758C5C" w14:textId="77777777" w:rsidR="00950C1F" w:rsidRPr="00950C1F" w:rsidRDefault="00950C1F" w:rsidP="00950C1F">
      <w:pPr>
        <w:spacing w:after="240"/>
        <w:ind w:left="1440" w:hanging="720"/>
        <w:rPr>
          <w:szCs w:val="20"/>
        </w:rPr>
      </w:pPr>
      <w:r w:rsidRPr="00950C1F">
        <w:rPr>
          <w:szCs w:val="20"/>
        </w:rPr>
        <w:t>(</w:t>
      </w:r>
      <w:ins w:id="81" w:author="ERCOT 103020" w:date="2020-10-13T09:45:00Z">
        <w:r w:rsidR="00581187">
          <w:rPr>
            <w:iCs/>
            <w:szCs w:val="20"/>
          </w:rPr>
          <w:t>i</w:t>
        </w:r>
      </w:ins>
      <w:del w:id="82" w:author="ERCOT 103020" w:date="2020-10-13T09:45:00Z">
        <w:r w:rsidRPr="00950C1F" w:rsidDel="00581187">
          <w:rPr>
            <w:iCs/>
            <w:szCs w:val="20"/>
          </w:rPr>
          <w:delText>h</w:delText>
        </w:r>
      </w:del>
      <w:r w:rsidRPr="00950C1F">
        <w:rPr>
          <w:iCs/>
          <w:szCs w:val="20"/>
        </w:rPr>
        <w:t>)</w:t>
      </w:r>
      <w:r w:rsidRPr="00950C1F">
        <w:rPr>
          <w:iCs/>
          <w:szCs w:val="20"/>
        </w:rPr>
        <w:tab/>
        <w:t xml:space="preserve">Following each Hourly Reliability Unit Commitment (HRUC), the available On-Line capacity from </w:t>
      </w:r>
      <w:r w:rsidRPr="00950C1F">
        <w:rPr>
          <w:color w:val="000000"/>
          <w:szCs w:val="20"/>
        </w:rPr>
        <w:t>Generation</w:t>
      </w:r>
      <w:r w:rsidRPr="00950C1F">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56DDA1AB"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38965AB2" w14:textId="77777777" w:rsidR="00950C1F" w:rsidRPr="00950C1F" w:rsidRDefault="00950C1F" w:rsidP="00950C1F">
            <w:pPr>
              <w:spacing w:before="120" w:after="240"/>
              <w:rPr>
                <w:b/>
                <w:i/>
                <w:szCs w:val="20"/>
              </w:rPr>
            </w:pPr>
            <w:r w:rsidRPr="00950C1F">
              <w:rPr>
                <w:b/>
                <w:i/>
                <w:szCs w:val="20"/>
              </w:rPr>
              <w:t>[NPRR962, NPRR974, and NPRR978:  Replace applicable portions of Section 3.2.3 above with the following upon system implementation:]</w:t>
            </w:r>
          </w:p>
          <w:p w14:paraId="7B223E1F" w14:textId="77777777" w:rsidR="00950C1F" w:rsidRPr="00950C1F" w:rsidRDefault="00950C1F" w:rsidP="00950C1F">
            <w:pPr>
              <w:keepNext/>
              <w:tabs>
                <w:tab w:val="left" w:pos="1080"/>
              </w:tabs>
              <w:spacing w:before="240" w:after="240"/>
              <w:ind w:left="1080" w:hanging="1080"/>
              <w:outlineLvl w:val="2"/>
              <w:rPr>
                <w:b/>
                <w:bCs/>
                <w:i/>
                <w:szCs w:val="20"/>
              </w:rPr>
            </w:pPr>
            <w:bookmarkStart w:id="83" w:name="_Toc10017703"/>
            <w:bookmarkStart w:id="84" w:name="_Toc33773534"/>
            <w:r w:rsidRPr="00950C1F">
              <w:rPr>
                <w:b/>
                <w:bCs/>
                <w:i/>
                <w:szCs w:val="20"/>
              </w:rPr>
              <w:t>3.2.3</w:t>
            </w:r>
            <w:r w:rsidRPr="00950C1F">
              <w:rPr>
                <w:b/>
                <w:bCs/>
                <w:i/>
                <w:szCs w:val="20"/>
              </w:rPr>
              <w:tab/>
              <w:t>Short-Term System Adequacy Reports</w:t>
            </w:r>
            <w:bookmarkEnd w:id="83"/>
            <w:bookmarkEnd w:id="84"/>
          </w:p>
          <w:p w14:paraId="6BB6204C" w14:textId="77777777" w:rsidR="00950C1F" w:rsidRPr="00950C1F" w:rsidRDefault="00950C1F" w:rsidP="00950C1F">
            <w:pPr>
              <w:spacing w:after="240"/>
              <w:ind w:left="720" w:hanging="720"/>
              <w:rPr>
                <w:iCs/>
                <w:color w:val="000000"/>
              </w:rPr>
            </w:pPr>
            <w:r w:rsidRPr="00950C1F">
              <w:rPr>
                <w:iCs/>
                <w:color w:val="000000"/>
              </w:rPr>
              <w:t>(1)</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4501F952"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aggregated by Load Zone, using the COP for the first seven days</w:t>
            </w:r>
            <w:r w:rsidRPr="00950C1F">
              <w:t xml:space="preserve"> and considering Resources with a COP Resource Status listed in paragraph (5)(b)(i) of Section 3.9.1, Current Operating Plan (COP) Criteria</w:t>
            </w:r>
            <w:r w:rsidRPr="00950C1F">
              <w:rPr>
                <w:color w:val="000000"/>
              </w:rPr>
              <w:t>;</w:t>
            </w:r>
          </w:p>
          <w:p w14:paraId="77C6A669" w14:textId="77777777" w:rsidR="00950C1F" w:rsidRPr="00950C1F" w:rsidRDefault="00950C1F" w:rsidP="00950C1F">
            <w:pPr>
              <w:spacing w:after="240"/>
              <w:ind w:left="1440" w:hanging="720"/>
            </w:pPr>
            <w:r w:rsidRPr="00950C1F">
              <w:t>(b)</w:t>
            </w:r>
            <w:r w:rsidRPr="00950C1F">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AEB125E" w14:textId="77777777" w:rsidR="00950C1F" w:rsidRPr="00950C1F" w:rsidRDefault="00950C1F" w:rsidP="00950C1F">
            <w:pPr>
              <w:spacing w:after="240"/>
              <w:ind w:left="2160" w:hanging="720"/>
              <w:rPr>
                <w:szCs w:val="20"/>
              </w:rPr>
            </w:pPr>
            <w:r w:rsidRPr="00950C1F">
              <w:rPr>
                <w:szCs w:val="20"/>
              </w:rPr>
              <w:lastRenderedPageBreak/>
              <w:t>(i)</w:t>
            </w:r>
            <w:r w:rsidRPr="00950C1F">
              <w:rPr>
                <w:szCs w:val="20"/>
              </w:rPr>
              <w:tab/>
              <w:t xml:space="preserve">IRRs </w:t>
            </w:r>
            <w:ins w:id="85" w:author="ERCOT" w:date="2020-04-06T11:36:00Z">
              <w:r w:rsidR="00236DD8" w:rsidRPr="00950C1F">
                <w:rPr>
                  <w:szCs w:val="20"/>
                </w:rPr>
                <w:t xml:space="preserve">and </w:t>
              </w:r>
            </w:ins>
            <w:ins w:id="86" w:author="ERCOT" w:date="2020-05-13T13:49:00Z">
              <w:r w:rsidR="008F2501">
                <w:rPr>
                  <w:szCs w:val="20"/>
                </w:rPr>
                <w:t xml:space="preserve">the </w:t>
              </w:r>
            </w:ins>
            <w:ins w:id="87" w:author="ERCOT" w:date="2020-04-06T11:36:00Z">
              <w:r w:rsidR="00236DD8" w:rsidRPr="00950C1F">
                <w:rPr>
                  <w:szCs w:val="20"/>
                </w:rPr>
                <w:t xml:space="preserve">intermittent renewable generation component of </w:t>
              </w:r>
            </w:ins>
            <w:ins w:id="88" w:author="ERCOT" w:date="2020-05-13T14:16:00Z">
              <w:r w:rsidR="003E5399">
                <w:rPr>
                  <w:szCs w:val="20"/>
                </w:rPr>
                <w:t xml:space="preserve">each </w:t>
              </w:r>
            </w:ins>
            <w:ins w:id="89" w:author="ERCOT" w:date="2020-04-06T11:36:00Z">
              <w:r w:rsidR="00236DD8" w:rsidRPr="00950C1F">
                <w:rPr>
                  <w:szCs w:val="20"/>
                </w:rPr>
                <w:t>DC-</w:t>
              </w:r>
              <w:r w:rsidR="00236DD8" w:rsidRPr="00950C1F">
                <w:rPr>
                  <w:color w:val="000000"/>
                </w:rPr>
                <w:t xml:space="preserve">Coupled Resource </w:t>
              </w:r>
            </w:ins>
            <w:r w:rsidRPr="00950C1F">
              <w:rPr>
                <w:szCs w:val="20"/>
              </w:rPr>
              <w:t xml:space="preserve">with an Outage Scheduler nature of work other than “New Equipment Energization”; </w:t>
            </w:r>
          </w:p>
          <w:p w14:paraId="472C5C51"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0BDE63CC" w14:textId="77777777" w:rsidR="00950C1F" w:rsidRPr="00950C1F" w:rsidRDefault="00950C1F" w:rsidP="00950C1F">
            <w:pPr>
              <w:spacing w:after="240"/>
              <w:ind w:left="2160" w:hanging="720"/>
              <w:rPr>
                <w:color w:val="000000"/>
              </w:rPr>
            </w:pPr>
            <w:r w:rsidRPr="00950C1F">
              <w:rPr>
                <w:szCs w:val="20"/>
              </w:rPr>
              <w:t>(iii)</w:t>
            </w:r>
            <w:r w:rsidRPr="00950C1F">
              <w:rPr>
                <w:szCs w:val="20"/>
              </w:rPr>
              <w:tab/>
              <w:t>Resources with an Outage Scheduler nature of work “New Equipment Energization”;</w:t>
            </w:r>
          </w:p>
          <w:p w14:paraId="6DA750D0"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aggregated by Load Zone, using the COP</w:t>
            </w:r>
            <w:r w:rsidRPr="00950C1F">
              <w:t xml:space="preserve"> for the first seven days and considering Resources with a COP Resource Status of </w:t>
            </w:r>
            <w:del w:id="90" w:author="ERCOT 103020" w:date="2020-10-13T09:45:00Z">
              <w:r w:rsidRPr="00950C1F" w:rsidDel="00581187">
                <w:delText>ONRGL, ONCLR, or ONRL</w:delText>
              </w:r>
            </w:del>
            <w:ins w:id="91" w:author="ERCOT 103020" w:date="2020-10-13T09:45:00Z">
              <w:r w:rsidR="00581187">
                <w:t>ONL</w:t>
              </w:r>
            </w:ins>
            <w:r w:rsidRPr="00950C1F">
              <w:rPr>
                <w:color w:val="000000"/>
              </w:rPr>
              <w:t>;</w:t>
            </w:r>
          </w:p>
          <w:p w14:paraId="46D4353F" w14:textId="77777777" w:rsidR="00581187" w:rsidRDefault="00581187" w:rsidP="00581187">
            <w:pPr>
              <w:spacing w:after="240"/>
              <w:ind w:left="1440" w:hanging="720"/>
              <w:rPr>
                <w:ins w:id="92" w:author="ERCOT 103020" w:date="2020-10-13T09:46:00Z"/>
                <w:color w:val="000000"/>
              </w:rPr>
            </w:pPr>
            <w:ins w:id="93" w:author="ERCOT 103020" w:date="2020-10-13T09:46:00Z">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ins>
          </w:p>
          <w:p w14:paraId="560B8B20" w14:textId="77777777" w:rsidR="00581187" w:rsidRPr="003E7C8A" w:rsidRDefault="00581187" w:rsidP="00581187">
            <w:pPr>
              <w:spacing w:after="240"/>
              <w:ind w:left="2160" w:hanging="720"/>
              <w:rPr>
                <w:ins w:id="94" w:author="ERCOT 103020" w:date="2020-10-13T09:46:00Z"/>
                <w:color w:val="000000"/>
              </w:rPr>
            </w:pPr>
            <w:ins w:id="95" w:author="ERCOT 103020" w:date="2020-10-13T09:46: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3E53148" w14:textId="77777777" w:rsidR="00581187" w:rsidRPr="003E7C8A" w:rsidRDefault="00581187" w:rsidP="00581187">
            <w:pPr>
              <w:spacing w:after="240"/>
              <w:ind w:left="2160" w:hanging="720"/>
              <w:rPr>
                <w:ins w:id="96" w:author="ERCOT 103020" w:date="2020-10-13T09:46:00Z"/>
                <w:color w:val="000000"/>
              </w:rPr>
            </w:pPr>
            <w:ins w:id="97" w:author="ERCOT 103020" w:date="2020-10-13T09:46:00Z">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AA044C9" w14:textId="77777777" w:rsidR="00581187" w:rsidRPr="003E7C8A" w:rsidRDefault="00581187" w:rsidP="00581187">
            <w:pPr>
              <w:spacing w:after="240"/>
              <w:ind w:left="2160" w:hanging="720"/>
              <w:rPr>
                <w:ins w:id="98" w:author="ERCOT 103020" w:date="2020-10-13T09:46:00Z"/>
                <w:color w:val="000000"/>
              </w:rPr>
            </w:pPr>
            <w:ins w:id="99" w:author="ERCOT 103020" w:date="2020-10-13T09:46:00Z">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17BC49C" w14:textId="77777777" w:rsidR="00581187" w:rsidRPr="003E7C8A" w:rsidRDefault="00581187" w:rsidP="00581187">
            <w:pPr>
              <w:spacing w:after="240"/>
              <w:ind w:left="2160" w:hanging="720"/>
              <w:rPr>
                <w:ins w:id="100" w:author="ERCOT 103020" w:date="2020-10-13T09:46:00Z"/>
                <w:color w:val="000000"/>
              </w:rPr>
            </w:pPr>
            <w:ins w:id="101" w:author="ERCOT 103020" w:date="2020-10-13T09:46:00Z">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4327C9A" w14:textId="77777777" w:rsidR="00581187" w:rsidRPr="003E7C8A" w:rsidRDefault="00581187" w:rsidP="00581187">
            <w:pPr>
              <w:spacing w:after="240"/>
              <w:ind w:left="2160" w:hanging="720"/>
              <w:rPr>
                <w:ins w:id="102" w:author="ERCOT 103020" w:date="2020-10-13T09:46:00Z"/>
                <w:color w:val="000000"/>
              </w:rPr>
            </w:pPr>
            <w:ins w:id="103" w:author="ERCOT 103020" w:date="2020-10-13T09:46:00Z">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6FE2D0F2" w14:textId="77777777" w:rsidR="00581187" w:rsidRPr="003E7C8A" w:rsidRDefault="00581187" w:rsidP="00581187">
            <w:pPr>
              <w:spacing w:after="240"/>
              <w:ind w:left="2160" w:hanging="720"/>
              <w:rPr>
                <w:ins w:id="104" w:author="ERCOT 103020" w:date="2020-10-13T09:46:00Z"/>
                <w:color w:val="000000"/>
              </w:rPr>
            </w:pPr>
            <w:ins w:id="105" w:author="ERCOT 103020" w:date="2020-10-13T09:46:00Z">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6B76CC2C" w14:textId="77777777" w:rsidR="00581187" w:rsidRDefault="00581187" w:rsidP="00581187">
            <w:pPr>
              <w:spacing w:after="240"/>
              <w:ind w:left="2160" w:hanging="720"/>
              <w:rPr>
                <w:ins w:id="106" w:author="ERCOT 103020" w:date="2020-10-13T09:46:00Z"/>
                <w:color w:val="000000"/>
              </w:rPr>
            </w:pPr>
            <w:ins w:id="107" w:author="ERCOT 103020" w:date="2020-10-13T09:46:00Z">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4783A25B" w14:textId="77777777" w:rsidR="00581187" w:rsidRPr="005010AA" w:rsidRDefault="00581187" w:rsidP="00581187">
            <w:pPr>
              <w:spacing w:after="240"/>
              <w:ind w:left="2160" w:hanging="720"/>
              <w:rPr>
                <w:ins w:id="108" w:author="ERCOT 103020" w:date="2020-10-13T09:46:00Z"/>
                <w:color w:val="000000"/>
              </w:rPr>
            </w:pPr>
            <w:ins w:id="109" w:author="ERCOT 103020" w:date="2020-10-13T09:46:00Z">
              <w:r>
                <w:rPr>
                  <w:color w:val="000000"/>
                </w:rPr>
                <w:t>(viii)</w:t>
              </w:r>
              <w:r>
                <w:rPr>
                  <w:color w:val="000000"/>
                </w:rPr>
                <w:tab/>
                <w:t>Capacity to provide</w:t>
              </w:r>
              <w:r w:rsidRPr="003E7C8A">
                <w:rPr>
                  <w:color w:val="000000"/>
                </w:rPr>
                <w:t xml:space="preserve"> </w:t>
              </w:r>
              <w:r>
                <w:rPr>
                  <w:color w:val="000000"/>
                </w:rPr>
                <w:t>Reg-Down;</w:t>
              </w:r>
            </w:ins>
          </w:p>
          <w:p w14:paraId="1FF845F7" w14:textId="77777777" w:rsidR="00950C1F" w:rsidRPr="00950C1F" w:rsidRDefault="00950C1F" w:rsidP="00581187">
            <w:pPr>
              <w:spacing w:after="240"/>
              <w:ind w:left="1440" w:hanging="720"/>
              <w:rPr>
                <w:color w:val="000000"/>
              </w:rPr>
            </w:pPr>
            <w:r w:rsidRPr="00950C1F">
              <w:rPr>
                <w:color w:val="000000"/>
              </w:rPr>
              <w:t>(</w:t>
            </w:r>
            <w:ins w:id="110" w:author="ERCOT 103020" w:date="2020-10-13T09:46:00Z">
              <w:r w:rsidR="00581187">
                <w:rPr>
                  <w:color w:val="000000"/>
                </w:rPr>
                <w:t>e</w:t>
              </w:r>
            </w:ins>
            <w:del w:id="111" w:author="ERCOT 103020" w:date="2020-10-13T09:46:00Z">
              <w:r w:rsidRPr="00950C1F" w:rsidDel="00581187">
                <w:rPr>
                  <w:color w:val="000000"/>
                </w:rPr>
                <w:delText>d</w:delText>
              </w:r>
            </w:del>
            <w:r w:rsidRPr="00950C1F">
              <w:rPr>
                <w:color w:val="000000"/>
              </w:rPr>
              <w:t>)</w:t>
            </w:r>
            <w:r w:rsidRPr="00950C1F">
              <w:rPr>
                <w:color w:val="000000"/>
              </w:rPr>
              <w:tab/>
              <w:t>Forecast Demand for each hour described in Section 3.2.2, Demand Forecasts;</w:t>
            </w:r>
          </w:p>
          <w:p w14:paraId="12A0E475" w14:textId="77777777" w:rsidR="00950C1F" w:rsidRPr="00950C1F" w:rsidRDefault="00950C1F" w:rsidP="00950C1F">
            <w:pPr>
              <w:spacing w:after="240"/>
              <w:ind w:left="1440" w:hanging="720"/>
              <w:rPr>
                <w:color w:val="000000"/>
              </w:rPr>
            </w:pPr>
            <w:r w:rsidRPr="00950C1F">
              <w:rPr>
                <w:color w:val="000000"/>
              </w:rPr>
              <w:t>(</w:t>
            </w:r>
            <w:ins w:id="112" w:author="ERCOT 103020" w:date="2020-10-13T09:46:00Z">
              <w:r w:rsidR="00581187">
                <w:rPr>
                  <w:color w:val="000000"/>
                </w:rPr>
                <w:t>f</w:t>
              </w:r>
            </w:ins>
            <w:del w:id="113" w:author="ERCOT 103020" w:date="2020-10-13T09:46:00Z">
              <w:r w:rsidRPr="00950C1F" w:rsidDel="00581187">
                <w:rPr>
                  <w:color w:val="000000"/>
                </w:rPr>
                <w:delText>e</w:delText>
              </w:r>
            </w:del>
            <w:r w:rsidRPr="00950C1F">
              <w:rPr>
                <w:color w:val="000000"/>
              </w:rPr>
              <w:t>)</w:t>
            </w:r>
            <w:r w:rsidRPr="00950C1F">
              <w:rPr>
                <w:color w:val="000000"/>
              </w:rPr>
              <w:tab/>
              <w:t xml:space="preserve">For Generation Resources, the available Off-Line Resource capacity that can be started for each hour, aggregated by Load Zone, using the COP for the first </w:t>
            </w:r>
            <w:r w:rsidRPr="00950C1F">
              <w:rPr>
                <w:color w:val="000000"/>
              </w:rPr>
              <w:lastRenderedPageBreak/>
              <w:t>seven days and considering</w:t>
            </w:r>
            <w:r w:rsidRPr="00950C1F">
              <w:t xml:space="preserve"> Resources with a COP Resource Status of OFF</w:t>
            </w:r>
            <w:del w:id="114" w:author="ERCOT 103020" w:date="2020-10-13T09:46:00Z">
              <w:r w:rsidRPr="00950C1F" w:rsidDel="00581187">
                <w:delText xml:space="preserve"> or OFFNS</w:delText>
              </w:r>
            </w:del>
            <w:r w:rsidRPr="00950C1F">
              <w:t xml:space="preserve"> and temporal constraints</w:t>
            </w:r>
            <w:r w:rsidRPr="00950C1F">
              <w:rPr>
                <w:color w:val="000000"/>
              </w:rPr>
              <w:t>; and</w:t>
            </w:r>
          </w:p>
          <w:p w14:paraId="41691A2C" w14:textId="77777777" w:rsidR="00950C1F" w:rsidRPr="00950C1F" w:rsidRDefault="00950C1F" w:rsidP="00950C1F">
            <w:pPr>
              <w:keepNext/>
              <w:tabs>
                <w:tab w:val="left" w:pos="1620"/>
              </w:tabs>
              <w:spacing w:after="240"/>
              <w:ind w:left="1350" w:hanging="630"/>
              <w:outlineLvl w:val="4"/>
              <w:rPr>
                <w:szCs w:val="20"/>
              </w:rPr>
            </w:pPr>
            <w:bookmarkStart w:id="115" w:name="_Toc33773535"/>
            <w:r w:rsidRPr="00950C1F">
              <w:t>(</w:t>
            </w:r>
            <w:ins w:id="116" w:author="ERCOT 103020" w:date="2020-10-13T09:46:00Z">
              <w:r w:rsidR="00581187">
                <w:rPr>
                  <w:iCs/>
                </w:rPr>
                <w:t>g</w:t>
              </w:r>
            </w:ins>
            <w:del w:id="117" w:author="ERCOT 103020" w:date="2020-10-13T09:46:00Z">
              <w:r w:rsidRPr="00950C1F" w:rsidDel="00581187">
                <w:rPr>
                  <w:iCs/>
                </w:rPr>
                <w:delText>f</w:delText>
              </w:r>
            </w:del>
            <w:r w:rsidRPr="00950C1F">
              <w:rPr>
                <w:iCs/>
              </w:rPr>
              <w:t>)</w:t>
            </w:r>
            <w:r w:rsidRPr="00950C1F">
              <w:rPr>
                <w:iCs/>
              </w:rPr>
              <w:tab/>
              <w:t xml:space="preserve">Following each Hourly Reliability Unit Commitment (HRUC), the available On-Line capacity from </w:t>
            </w:r>
            <w:r w:rsidRPr="00950C1F">
              <w:rPr>
                <w:color w:val="000000"/>
              </w:rPr>
              <w:t>Generation</w:t>
            </w:r>
            <w:r w:rsidRPr="00950C1F">
              <w:rPr>
                <w:iCs/>
              </w:rPr>
              <w:t xml:space="preserve"> Resources, </w:t>
            </w:r>
            <w:r w:rsidRPr="00950C1F">
              <w:rPr>
                <w:color w:val="000000"/>
              </w:rPr>
              <w:t xml:space="preserve">aggregated by Load Zone, </w:t>
            </w:r>
            <w:r w:rsidRPr="00950C1F">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115"/>
            <w:r w:rsidRPr="00950C1F">
              <w:rPr>
                <w:szCs w:val="20"/>
              </w:rPr>
              <w:t xml:space="preserve"> </w:t>
            </w:r>
          </w:p>
          <w:p w14:paraId="781DD044" w14:textId="77777777" w:rsidR="00950C1F" w:rsidRPr="00950C1F" w:rsidRDefault="00950C1F" w:rsidP="00950C1F">
            <w:pPr>
              <w:keepNext/>
              <w:tabs>
                <w:tab w:val="left" w:pos="1620"/>
              </w:tabs>
              <w:spacing w:after="240"/>
              <w:ind w:left="1350" w:hanging="630"/>
              <w:outlineLvl w:val="4"/>
              <w:rPr>
                <w:b/>
                <w:bCs/>
                <w:i/>
                <w:iCs/>
                <w:szCs w:val="20"/>
              </w:rPr>
            </w:pPr>
            <w:bookmarkStart w:id="118" w:name="_Toc33773536"/>
            <w:r w:rsidRPr="00950C1F">
              <w:rPr>
                <w:szCs w:val="20"/>
              </w:rPr>
              <w:t>(</w:t>
            </w:r>
            <w:ins w:id="119" w:author="ERCOT 103020" w:date="2020-10-13T09:46:00Z">
              <w:r w:rsidR="00581187">
                <w:rPr>
                  <w:szCs w:val="20"/>
                </w:rPr>
                <w:t>h</w:t>
              </w:r>
            </w:ins>
            <w:del w:id="120" w:author="ERCOT 103020" w:date="2020-10-13T09:46:00Z">
              <w:r w:rsidRPr="00950C1F" w:rsidDel="00581187">
                <w:rPr>
                  <w:szCs w:val="20"/>
                </w:rPr>
                <w:delText>g</w:delText>
              </w:r>
            </w:del>
            <w:r w:rsidRPr="00950C1F">
              <w:rPr>
                <w:szCs w:val="20"/>
              </w:rPr>
              <w:t>)</w:t>
            </w:r>
            <w:r w:rsidRPr="00950C1F">
              <w:rPr>
                <w:szCs w:val="20"/>
              </w:rPr>
              <w:tab/>
              <w:t>For each Direct Current Tie (DC Tie), the sum of any ERCOT-approved DC Tie Schedules for each 15-minute interval for the first seven days.  The sum shall be displayed as an absolute value and classified as a net import or net export.</w:t>
            </w:r>
            <w:bookmarkEnd w:id="118"/>
            <w:r w:rsidRPr="00950C1F">
              <w:rPr>
                <w:b/>
                <w:bCs/>
                <w:i/>
                <w:iCs/>
                <w:szCs w:val="20"/>
              </w:rPr>
              <w:t xml:space="preserve"> </w:t>
            </w:r>
          </w:p>
          <w:p w14:paraId="2ACBA914" w14:textId="77777777" w:rsidR="00950C1F" w:rsidRPr="00950C1F" w:rsidRDefault="00950C1F" w:rsidP="00950C1F">
            <w:pPr>
              <w:keepNext/>
              <w:tabs>
                <w:tab w:val="left" w:pos="1620"/>
              </w:tabs>
              <w:spacing w:after="240"/>
              <w:ind w:left="1350" w:hanging="630"/>
              <w:outlineLvl w:val="4"/>
              <w:rPr>
                <w:szCs w:val="20"/>
              </w:rPr>
            </w:pPr>
            <w:bookmarkStart w:id="121" w:name="_Toc33773537"/>
            <w:r w:rsidRPr="00950C1F">
              <w:rPr>
                <w:szCs w:val="20"/>
              </w:rPr>
              <w:t>(</w:t>
            </w:r>
            <w:ins w:id="122" w:author="ERCOT 103020" w:date="2020-10-13T09:46:00Z">
              <w:r w:rsidR="00581187">
                <w:rPr>
                  <w:szCs w:val="20"/>
                </w:rPr>
                <w:t>i</w:t>
              </w:r>
            </w:ins>
            <w:del w:id="123" w:author="ERCOT 103020" w:date="2020-10-13T09:46:00Z">
              <w:r w:rsidRPr="00950C1F" w:rsidDel="00581187">
                <w:rPr>
                  <w:szCs w:val="20"/>
                </w:rPr>
                <w:delText>h</w:delText>
              </w:r>
            </w:del>
            <w:r w:rsidRPr="00950C1F">
              <w:rPr>
                <w:szCs w:val="20"/>
              </w:rPr>
              <w:t>)</w:t>
            </w:r>
            <w:r w:rsidRPr="00950C1F">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121"/>
          </w:p>
          <w:p w14:paraId="62223F27" w14:textId="77777777" w:rsidR="00950C1F" w:rsidRPr="00950C1F" w:rsidRDefault="00950C1F" w:rsidP="00950C1F">
            <w:pPr>
              <w:keepNext/>
              <w:tabs>
                <w:tab w:val="left" w:pos="1620"/>
              </w:tabs>
              <w:spacing w:after="240"/>
              <w:ind w:left="1350" w:hanging="630"/>
              <w:outlineLvl w:val="4"/>
              <w:rPr>
                <w:szCs w:val="20"/>
              </w:rPr>
            </w:pPr>
            <w:bookmarkStart w:id="124" w:name="_Toc33773538"/>
            <w:r w:rsidRPr="00950C1F">
              <w:rPr>
                <w:szCs w:val="20"/>
              </w:rPr>
              <w:t>(</w:t>
            </w:r>
            <w:ins w:id="125" w:author="ERCOT 103020" w:date="2020-10-13T09:46:00Z">
              <w:r w:rsidR="00581187">
                <w:rPr>
                  <w:szCs w:val="20"/>
                </w:rPr>
                <w:t>j</w:t>
              </w:r>
            </w:ins>
            <w:del w:id="126" w:author="ERCOT 103020" w:date="2020-10-13T09:46:00Z">
              <w:r w:rsidRPr="00950C1F" w:rsidDel="00581187">
                <w:rPr>
                  <w:szCs w:val="20"/>
                </w:rPr>
                <w:delText>i</w:delText>
              </w:r>
            </w:del>
            <w:r w:rsidRPr="00950C1F">
              <w:rPr>
                <w:szCs w:val="20"/>
              </w:rPr>
              <w:t>)</w:t>
            </w:r>
            <w:r w:rsidRPr="00950C1F">
              <w:rPr>
                <w:szCs w:val="20"/>
              </w:rPr>
              <w:tab/>
              <w:t>The available capacity for reserves for each hour, which will be the available capacity calculated in paragraph (h) above minus the forecasted Demand for that hour.</w:t>
            </w:r>
            <w:bookmarkEnd w:id="124"/>
            <w:r w:rsidRPr="00950C1F">
              <w:rPr>
                <w:szCs w:val="20"/>
              </w:rPr>
              <w:t xml:space="preserve">  </w:t>
            </w:r>
          </w:p>
        </w:tc>
      </w:tr>
    </w:tbl>
    <w:p w14:paraId="0F90098C" w14:textId="77777777" w:rsidR="0035001B" w:rsidRDefault="0035001B" w:rsidP="0035001B">
      <w:pPr>
        <w:pStyle w:val="H3"/>
        <w:spacing w:before="480"/>
      </w:pPr>
      <w:bookmarkStart w:id="127" w:name="_Toc38964983"/>
      <w:r>
        <w:lastRenderedPageBreak/>
        <w:t>3.8.6</w:t>
      </w:r>
      <w:r>
        <w:tab/>
        <w:t>Energy Storage Resources</w:t>
      </w:r>
      <w:bookmarkEnd w:id="127"/>
    </w:p>
    <w:p w14:paraId="23CAECF8" w14:textId="77777777" w:rsidR="006D30A7" w:rsidRDefault="0035001B" w:rsidP="0035001B">
      <w:pPr>
        <w:ind w:left="720" w:hanging="720"/>
      </w:pPr>
      <w:r>
        <w:t>(1)</w:t>
      </w:r>
      <w:r>
        <w:tab/>
      </w:r>
      <w:r w:rsidR="006D30A7">
        <w:t>The Resource Entity and QSE representing an Energy Storage Resource (ESR) which is</w:t>
      </w:r>
    </w:p>
    <w:p w14:paraId="3AF1A6E8" w14:textId="77777777" w:rsidR="006D30A7" w:rsidRDefault="006D30A7" w:rsidP="0035001B">
      <w:pPr>
        <w:ind w:left="720"/>
      </w:pPr>
      <w:r>
        <w:t>jointly registered with ERCOT as a Generation Resource and a Controllable Load</w:t>
      </w:r>
    </w:p>
    <w:p w14:paraId="639CF0B0" w14:textId="77777777" w:rsidR="006D30A7" w:rsidRDefault="006D30A7" w:rsidP="0035001B">
      <w:pPr>
        <w:ind w:left="720"/>
      </w:pPr>
      <w:r>
        <w:t>Resource, pursuant to paragraph (6) of Section 16.5, Registration of a Resource Entity,</w:t>
      </w:r>
    </w:p>
    <w:p w14:paraId="16CA8B0C" w14:textId="77777777" w:rsidR="006D30A7" w:rsidRDefault="006D30A7" w:rsidP="0035001B">
      <w:pPr>
        <w:ind w:left="720"/>
      </w:pPr>
      <w:r>
        <w:t>are responsible for following all requirements in these Protocols associated with</w:t>
      </w:r>
    </w:p>
    <w:p w14:paraId="73450F8B" w14:textId="77777777" w:rsidR="006D30A7" w:rsidRDefault="006D30A7" w:rsidP="0035001B">
      <w:pPr>
        <w:ind w:left="720"/>
        <w:rPr>
          <w:ins w:id="128" w:author="ERCOT" w:date="2020-06-24T12:23:00Z"/>
        </w:rPr>
      </w:pPr>
      <w:r>
        <w:t xml:space="preserve">Generation Resources and Controllable Load Resources.  </w:t>
      </w:r>
      <w:ins w:id="129" w:author="ERCOT" w:date="2020-06-24T12:23:00Z">
        <w:del w:id="130" w:author="ERCOT 103020" w:date="2020-10-30T16:30:00Z">
          <w:r w:rsidDel="00382816">
            <w:delText xml:space="preserve">For purposes of Settlements, any reference to a Generation Resource shall be understood to include the modeled Generation </w:delText>
          </w:r>
        </w:del>
      </w:ins>
      <w:ins w:id="131" w:author="ERCOT" w:date="2020-06-24T12:24:00Z">
        <w:del w:id="132" w:author="ERCOT 103020" w:date="2020-10-30T16:30:00Z">
          <w:r w:rsidDel="00382816">
            <w:delText>R</w:delText>
          </w:r>
        </w:del>
      </w:ins>
      <w:ins w:id="133" w:author="ERCOT" w:date="2020-06-24T12:23:00Z">
        <w:del w:id="134" w:author="ERCOT 103020" w:date="2020-10-30T16:30:00Z">
          <w:r w:rsidDel="00382816">
            <w:delText>esource associated with an ESR.  For DC-Coupled Resource</w:delText>
          </w:r>
        </w:del>
      </w:ins>
      <w:ins w:id="135" w:author="ERCOT" w:date="2020-06-24T12:25:00Z">
        <w:del w:id="136" w:author="ERCOT 103020" w:date="2020-10-30T16:30:00Z">
          <w:r w:rsidDel="00382816">
            <w:delText>s</w:delText>
          </w:r>
        </w:del>
      </w:ins>
      <w:ins w:id="137" w:author="ERCOT" w:date="2020-06-24T12:23:00Z">
        <w:del w:id="138" w:author="ERCOT 103020" w:date="2020-10-30T16:30:00Z">
          <w:r w:rsidDel="00382816">
            <w:delText xml:space="preserve">, </w:delText>
          </w:r>
        </w:del>
      </w:ins>
      <w:ins w:id="139" w:author="ERCOT" w:date="2020-06-24T12:25:00Z">
        <w:del w:id="140" w:author="ERCOT 103020" w:date="2020-10-30T16:30:00Z">
          <w:r w:rsidDel="00382816">
            <w:delText xml:space="preserve">the modeled Generation Resource </w:delText>
          </w:r>
        </w:del>
      </w:ins>
      <w:ins w:id="141" w:author="ERCOT" w:date="2020-06-24T12:29:00Z">
        <w:del w:id="142" w:author="ERCOT 103020" w:date="2020-10-30T16:30:00Z">
          <w:r w:rsidDel="00382816">
            <w:delText xml:space="preserve">includes </w:delText>
          </w:r>
        </w:del>
      </w:ins>
      <w:ins w:id="143" w:author="ERCOT" w:date="2020-06-24T12:28:00Z">
        <w:del w:id="144" w:author="ERCOT 103020" w:date="2020-10-30T16:30:00Z">
          <w:r w:rsidDel="00382816">
            <w:delText xml:space="preserve">the modeled </w:delText>
          </w:r>
        </w:del>
      </w:ins>
      <w:ins w:id="145" w:author="ERCOT" w:date="2020-06-24T12:25:00Z">
        <w:del w:id="146" w:author="ERCOT 103020" w:date="2020-10-30T16:30:00Z">
          <w:r w:rsidDel="00382816">
            <w:delText xml:space="preserve">generation capability of the </w:delText>
          </w:r>
        </w:del>
      </w:ins>
      <w:ins w:id="147" w:author="ERCOT" w:date="2020-06-24T12:29:00Z">
        <w:del w:id="148" w:author="ERCOT 103020" w:date="2020-10-30T16:30:00Z">
          <w:r w:rsidDel="00382816">
            <w:delText xml:space="preserve">ESS and renewable generator components of the </w:delText>
          </w:r>
        </w:del>
      </w:ins>
      <w:ins w:id="149" w:author="ERCOT" w:date="2020-06-24T12:25:00Z">
        <w:del w:id="150" w:author="ERCOT 103020" w:date="2020-10-30T16:30:00Z">
          <w:r w:rsidDel="00382816">
            <w:delText xml:space="preserve">Resource.    </w:delText>
          </w:r>
        </w:del>
      </w:ins>
    </w:p>
    <w:p w14:paraId="3B722C93" w14:textId="77777777" w:rsidR="006D30A7" w:rsidRDefault="006D30A7" w:rsidP="00BC2D06"/>
    <w:p w14:paraId="2624DE98" w14:textId="77777777" w:rsidR="00975167" w:rsidRPr="00197513" w:rsidRDefault="00975167" w:rsidP="00975167">
      <w:pPr>
        <w:rPr>
          <w:ins w:id="151" w:author="ERCOT" w:date="2020-04-14T15:45:00Z"/>
          <w:b/>
          <w:i/>
        </w:rPr>
      </w:pPr>
      <w:ins w:id="152" w:author="ERCOT" w:date="2020-04-14T15:45:00Z">
        <w:r>
          <w:rPr>
            <w:b/>
            <w:i/>
          </w:rPr>
          <w:t>3.8.</w:t>
        </w:r>
      </w:ins>
      <w:ins w:id="153" w:author="ERCOT" w:date="2020-04-14T15:48:00Z">
        <w:r>
          <w:rPr>
            <w:b/>
            <w:i/>
          </w:rPr>
          <w:t>7</w:t>
        </w:r>
      </w:ins>
      <w:ins w:id="154" w:author="ERCOT" w:date="2020-04-14T15:45:00Z">
        <w:r w:rsidRPr="00197513">
          <w:rPr>
            <w:b/>
            <w:i/>
          </w:rPr>
          <w:tab/>
        </w:r>
        <w:r>
          <w:rPr>
            <w:b/>
            <w:i/>
          </w:rPr>
          <w:t xml:space="preserve">DC-Coupled Resources </w:t>
        </w:r>
        <w:r w:rsidRPr="00197513">
          <w:rPr>
            <w:b/>
            <w:i/>
          </w:rPr>
          <w:t xml:space="preserve"> </w:t>
        </w:r>
      </w:ins>
    </w:p>
    <w:p w14:paraId="6F7C22DD" w14:textId="77777777" w:rsidR="00975167" w:rsidRDefault="00975167" w:rsidP="00975167">
      <w:pPr>
        <w:rPr>
          <w:ins w:id="155" w:author="ERCOT" w:date="2020-04-14T15:45:00Z"/>
          <w:rFonts w:ascii="Arial" w:hAnsi="Arial" w:cs="Arial"/>
          <w:b/>
        </w:rPr>
      </w:pPr>
    </w:p>
    <w:p w14:paraId="08527A97" w14:textId="77777777" w:rsidR="001B14FC" w:rsidRDefault="00975167" w:rsidP="002E14A6">
      <w:pPr>
        <w:spacing w:after="240"/>
        <w:ind w:left="720" w:hanging="720"/>
        <w:rPr>
          <w:ins w:id="156" w:author="ERCOT" w:date="2020-06-23T14:09:00Z"/>
        </w:rPr>
      </w:pPr>
      <w:ins w:id="157" w:author="ERCOT" w:date="2020-04-14T15:46:00Z">
        <w:r>
          <w:t>(1)</w:t>
        </w:r>
        <w:r>
          <w:tab/>
        </w:r>
      </w:ins>
      <w:ins w:id="158" w:author="ERCOT" w:date="2020-06-24T17:36:00Z">
        <w:r w:rsidR="00041331">
          <w:t xml:space="preserve">A </w:t>
        </w:r>
      </w:ins>
      <w:ins w:id="159" w:author="ERCOT" w:date="2020-05-13T15:40:00Z">
        <w:r w:rsidR="00497C64">
          <w:t xml:space="preserve">DC-Coupled Resource shall </w:t>
        </w:r>
      </w:ins>
      <w:ins w:id="160" w:author="ERCOT" w:date="2020-05-13T15:43:00Z">
        <w:r w:rsidR="00497C64">
          <w:t xml:space="preserve">be treated in the same manner as an Energy Storage Resource (ESR) </w:t>
        </w:r>
      </w:ins>
      <w:ins w:id="161" w:author="ERCOT" w:date="2020-05-13T15:44:00Z">
        <w:r w:rsidR="00497C64">
          <w:t>for the purpose</w:t>
        </w:r>
      </w:ins>
      <w:ins w:id="162" w:author="ERCOT" w:date="2020-06-24T12:49:00Z">
        <w:r w:rsidR="00973EE4">
          <w:t>s</w:t>
        </w:r>
      </w:ins>
      <w:ins w:id="163" w:author="ERCOT" w:date="2020-05-13T15:44:00Z">
        <w:r w:rsidR="00497C64">
          <w:t xml:space="preserve"> of </w:t>
        </w:r>
        <w:r w:rsidR="00817809">
          <w:t>determining</w:t>
        </w:r>
        <w:r w:rsidR="00497C64">
          <w:t xml:space="preserve"> </w:t>
        </w:r>
      </w:ins>
      <w:ins w:id="164" w:author="ERCOT" w:date="2020-06-22T14:27:00Z">
        <w:del w:id="165" w:author="ERCOT 103020" w:date="2020-10-30T16:29:00Z">
          <w:r w:rsidR="00707526" w:rsidDel="00382816">
            <w:delText>Base</w:delText>
          </w:r>
        </w:del>
      </w:ins>
      <w:ins w:id="166" w:author="ERCOT 103020" w:date="2020-10-30T16:29:00Z">
        <w:r w:rsidR="00382816">
          <w:t>Set</w:t>
        </w:r>
      </w:ins>
      <w:ins w:id="167" w:author="ERCOT" w:date="2020-06-22T14:27:00Z">
        <w:r w:rsidR="00707526">
          <w:t xml:space="preserve"> Point Deviation Charges</w:t>
        </w:r>
      </w:ins>
      <w:ins w:id="168" w:author="ERCOT" w:date="2020-06-24T17:23:00Z">
        <w:r w:rsidR="00DD6F59">
          <w:t xml:space="preserve">, as </w:t>
        </w:r>
        <w:r w:rsidR="00DD6F59">
          <w:lastRenderedPageBreak/>
          <w:t xml:space="preserve">described in Section </w:t>
        </w:r>
      </w:ins>
      <w:ins w:id="169" w:author="ERCOT" w:date="2020-06-24T17:31:00Z">
        <w:r w:rsidR="00041331">
          <w:t>6.6.5</w:t>
        </w:r>
      </w:ins>
      <w:ins w:id="170" w:author="ERCOT" w:date="2020-06-24T17:33:00Z">
        <w:r w:rsidR="00DD6F59">
          <w:t xml:space="preserve">, </w:t>
        </w:r>
        <w:del w:id="171" w:author="ERCOT 103020" w:date="2020-10-30T16:29:00Z">
          <w:r w:rsidR="00041331" w:rsidDel="00382816">
            <w:delText>Base</w:delText>
          </w:r>
        </w:del>
      </w:ins>
      <w:ins w:id="172" w:author="ERCOT 103020" w:date="2020-10-30T16:29:00Z">
        <w:r w:rsidR="00382816">
          <w:t>Set</w:t>
        </w:r>
      </w:ins>
      <w:ins w:id="173" w:author="ERCOT" w:date="2020-06-24T17:33:00Z">
        <w:r w:rsidR="00041331">
          <w:t xml:space="preserve"> Point Deviation Charge, </w:t>
        </w:r>
      </w:ins>
      <w:ins w:id="174" w:author="ERCOT" w:date="2020-05-13T15:44:00Z">
        <w:r w:rsidR="00497C64">
          <w:t xml:space="preserve">and </w:t>
        </w:r>
      </w:ins>
      <w:ins w:id="175" w:author="ERCOT" w:date="2020-06-22T14:27:00Z">
        <w:r w:rsidR="00707526">
          <w:t>Energy Storage Resource Energy Deployment Performance (</w:t>
        </w:r>
      </w:ins>
      <w:ins w:id="176" w:author="ERCOT" w:date="2020-05-13T15:44:00Z">
        <w:r w:rsidR="00497C64">
          <w:t>ESREDP</w:t>
        </w:r>
      </w:ins>
      <w:ins w:id="177" w:author="ERCOT" w:date="2020-06-22T14:28:00Z">
        <w:r w:rsidR="00707526">
          <w:t>)</w:t>
        </w:r>
      </w:ins>
      <w:ins w:id="178" w:author="ERCOT" w:date="2020-06-24T17:24:00Z">
        <w:r w:rsidR="00DD6F59">
          <w:t xml:space="preserve">, as described in Section </w:t>
        </w:r>
      </w:ins>
      <w:ins w:id="179" w:author="ERCOT" w:date="2020-06-24T17:36:00Z">
        <w:r w:rsidR="00041331">
          <w:t xml:space="preserve">8.1.1.4.1, </w:t>
        </w:r>
        <w:r w:rsidR="00041331" w:rsidRPr="00041331">
          <w:t>Regulation Service and Generation Resource/Controllable Load Resource/Energy Storage Resource Energy Deployment Performance</w:t>
        </w:r>
      </w:ins>
      <w:ins w:id="180" w:author="ERCOT" w:date="2020-06-24T17:24:00Z">
        <w:r w:rsidR="00DD6F59">
          <w:t>,</w:t>
        </w:r>
      </w:ins>
      <w:ins w:id="181" w:author="ERCOT" w:date="2020-06-23T14:09:00Z">
        <w:r w:rsidR="001B14FC">
          <w:t xml:space="preserve"> under </w:t>
        </w:r>
      </w:ins>
      <w:ins w:id="182" w:author="ERCOT 103020" w:date="2020-10-30T16:29:00Z">
        <w:r w:rsidR="00382816">
          <w:t xml:space="preserve">one of </w:t>
        </w:r>
      </w:ins>
      <w:ins w:id="183" w:author="ERCOT" w:date="2020-06-23T14:09:00Z">
        <w:r w:rsidR="001B14FC">
          <w:t>the following conditions</w:t>
        </w:r>
      </w:ins>
      <w:ins w:id="184" w:author="ERCOT" w:date="2020-06-24T12:50:00Z">
        <w:r w:rsidR="00973EE4">
          <w:t>:</w:t>
        </w:r>
      </w:ins>
    </w:p>
    <w:p w14:paraId="5F35A189" w14:textId="77777777" w:rsidR="001B14FC" w:rsidRDefault="001B14FC" w:rsidP="0035001B">
      <w:pPr>
        <w:spacing w:after="240"/>
        <w:ind w:left="1440" w:hanging="720"/>
        <w:rPr>
          <w:ins w:id="185" w:author="ERCOT" w:date="2020-06-23T14:09:00Z"/>
        </w:rPr>
      </w:pPr>
      <w:ins w:id="186" w:author="ERCOT" w:date="2020-06-23T14:09:00Z">
        <w:r>
          <w:t>(a)</w:t>
        </w:r>
        <w:r>
          <w:tab/>
          <w:t xml:space="preserve">The Resource </w:t>
        </w:r>
      </w:ins>
      <w:ins w:id="187" w:author="ERCOT 103020" w:date="2020-10-30T16:29:00Z">
        <w:r w:rsidR="00382816">
          <w:t xml:space="preserve">was awarded </w:t>
        </w:r>
      </w:ins>
      <w:ins w:id="188" w:author="ERCOT" w:date="2020-06-23T14:09:00Z">
        <w:del w:id="189" w:author="ERCOT 103020" w:date="2020-10-30T16:29:00Z">
          <w:r w:rsidDel="00382816">
            <w:delText xml:space="preserve">is carrying an </w:delText>
          </w:r>
        </w:del>
        <w:r>
          <w:t>Ancillary Service</w:t>
        </w:r>
        <w:del w:id="190" w:author="ERCOT 103020" w:date="2020-10-30T16:29:00Z">
          <w:r w:rsidDel="00382816">
            <w:delText xml:space="preserve"> </w:delText>
          </w:r>
        </w:del>
      </w:ins>
      <w:ins w:id="191" w:author="ERCOT" w:date="2020-06-24T12:50:00Z">
        <w:del w:id="192" w:author="ERCOT 103020" w:date="2020-10-28T16:37:00Z">
          <w:r w:rsidR="00973EE4" w:rsidDel="003839C5">
            <w:delText xml:space="preserve">Resource </w:delText>
          </w:r>
        </w:del>
      </w:ins>
      <w:ins w:id="193" w:author="ERCOT" w:date="2020-06-23T14:09:00Z">
        <w:del w:id="194" w:author="ERCOT 103020" w:date="2020-10-28T16:37:00Z">
          <w:r w:rsidDel="003839C5">
            <w:delText>Responsibility</w:delText>
          </w:r>
        </w:del>
        <w:r>
          <w:t>;</w:t>
        </w:r>
      </w:ins>
    </w:p>
    <w:p w14:paraId="2782E4D4" w14:textId="77777777" w:rsidR="001B14FC" w:rsidRDefault="001B14FC" w:rsidP="0035001B">
      <w:pPr>
        <w:spacing w:after="240"/>
        <w:ind w:left="1440" w:hanging="720"/>
        <w:rPr>
          <w:ins w:id="195" w:author="ERCOT" w:date="2020-06-23T14:09:00Z"/>
        </w:rPr>
      </w:pPr>
      <w:ins w:id="196" w:author="ERCOT" w:date="2020-06-23T14:09:00Z">
        <w:r>
          <w:t>(b)</w:t>
        </w:r>
        <w:r>
          <w:tab/>
          <w:t xml:space="preserve">The Resource’s instantaneous </w:t>
        </w:r>
      </w:ins>
      <w:ins w:id="197" w:author="ERCOT" w:date="2020-06-23T14:10:00Z">
        <w:r>
          <w:t xml:space="preserve">MW </w:t>
        </w:r>
      </w:ins>
      <w:ins w:id="198" w:author="ERCOT" w:date="2020-06-23T14:09:00Z">
        <w:r>
          <w:t>I</w:t>
        </w:r>
        <w:r w:rsidRPr="00AE5717">
          <w:t>njection</w:t>
        </w:r>
        <w:r>
          <w:t xml:space="preserve"> or </w:t>
        </w:r>
      </w:ins>
      <w:ins w:id="199" w:author="ERCOT" w:date="2020-06-23T14:10:00Z">
        <w:r>
          <w:t xml:space="preserve">MW </w:t>
        </w:r>
      </w:ins>
      <w:ins w:id="200" w:author="ERCOT" w:date="2020-06-23T14:09:00Z">
        <w:r>
          <w:t>W</w:t>
        </w:r>
        <w:r w:rsidRPr="00AE5717">
          <w:t xml:space="preserve">ithdrawal includes non-zero MW from the ESS </w:t>
        </w:r>
        <w:r>
          <w:t>component</w:t>
        </w:r>
        <w:r w:rsidRPr="00AE5717">
          <w:t xml:space="preserve"> of the DC-Coupled Resource</w:t>
        </w:r>
        <w:r>
          <w:t>; or</w:t>
        </w:r>
      </w:ins>
    </w:p>
    <w:p w14:paraId="63916D9C" w14:textId="77777777" w:rsidR="00DD6F59" w:rsidRDefault="001B14FC" w:rsidP="0035001B">
      <w:pPr>
        <w:spacing w:after="240"/>
        <w:ind w:left="1440" w:hanging="720"/>
        <w:rPr>
          <w:ins w:id="201" w:author="ERCOT" w:date="2020-06-24T17:28:00Z"/>
        </w:rPr>
      </w:pPr>
      <w:ins w:id="202" w:author="ERCOT" w:date="2020-06-23T14:09:00Z">
        <w:r>
          <w:t>(c)</w:t>
        </w:r>
        <w:r>
          <w:tab/>
          <w:t>The Resource’s telemetered HSL or LSL includes the ESS capability.</w:t>
        </w:r>
      </w:ins>
      <w:ins w:id="203" w:author="ERCOT" w:date="2020-05-13T15:44:00Z">
        <w:del w:id="204" w:author="ERCOT" w:date="2020-06-23T14:13:00Z">
          <w:r w:rsidR="00497C64" w:rsidDel="001B14FC">
            <w:delText xml:space="preserve"> </w:delText>
          </w:r>
        </w:del>
      </w:ins>
      <w:ins w:id="205" w:author="ERCOT" w:date="2020-06-22T14:08:00Z">
        <w:r w:rsidR="002E14A6">
          <w:t xml:space="preserve"> </w:t>
        </w:r>
      </w:ins>
    </w:p>
    <w:p w14:paraId="5D26D648" w14:textId="77777777" w:rsidR="00975167" w:rsidRDefault="00E446EC" w:rsidP="0035001B">
      <w:pPr>
        <w:spacing w:after="240"/>
        <w:ind w:left="720" w:hanging="720"/>
        <w:rPr>
          <w:ins w:id="206" w:author="ERCOT" w:date="2020-04-14T15:45:00Z"/>
        </w:rPr>
      </w:pPr>
      <w:ins w:id="207" w:author="ERCOT" w:date="2020-06-23T14:24:00Z">
        <w:r>
          <w:t>(2)</w:t>
        </w:r>
      </w:ins>
      <w:ins w:id="208" w:author="ERCOT" w:date="2020-06-24T17:29:00Z">
        <w:r w:rsidR="00DD6F59">
          <w:tab/>
        </w:r>
      </w:ins>
      <w:ins w:id="209" w:author="ERCOT" w:date="2020-04-14T15:45:00Z">
        <w:r w:rsidR="00975167">
          <w:t>At all other times</w:t>
        </w:r>
      </w:ins>
      <w:ins w:id="210" w:author="ERCOT" w:date="2020-06-24T17:28:00Z">
        <w:r w:rsidR="00DD6F59">
          <w:t>,</w:t>
        </w:r>
      </w:ins>
      <w:ins w:id="211" w:author="ERCOT" w:date="2020-06-24T09:33:00Z">
        <w:r w:rsidR="00C83924">
          <w:t xml:space="preserve"> </w:t>
        </w:r>
      </w:ins>
      <w:ins w:id="212" w:author="ERCOT" w:date="2020-04-14T15:45:00Z">
        <w:r w:rsidR="00975167" w:rsidRPr="00AE5717">
          <w:t xml:space="preserve">a DC-Coupled Resource </w:t>
        </w:r>
        <w:r w:rsidR="00975167">
          <w:t>shall</w:t>
        </w:r>
        <w:r w:rsidR="00975167" w:rsidRPr="00AE5717">
          <w:t xml:space="preserve"> be treated </w:t>
        </w:r>
      </w:ins>
      <w:ins w:id="213" w:author="ERCOT" w:date="2020-05-13T15:50:00Z">
        <w:r w:rsidR="00817809">
          <w:t xml:space="preserve">in the same manner as </w:t>
        </w:r>
      </w:ins>
      <w:ins w:id="214" w:author="ERCOT" w:date="2020-04-14T15:45:00Z">
        <w:r w:rsidR="00975167" w:rsidRPr="00AE5717">
          <w:t>an IRR</w:t>
        </w:r>
      </w:ins>
      <w:ins w:id="215" w:author="ERCOT" w:date="2020-05-07T13:42:00Z">
        <w:r w:rsidR="007301C5">
          <w:t xml:space="preserve"> for the purpose</w:t>
        </w:r>
      </w:ins>
      <w:ins w:id="216" w:author="ERCOT" w:date="2020-06-22T14:41:00Z">
        <w:r w:rsidR="008E599B">
          <w:t>s</w:t>
        </w:r>
      </w:ins>
      <w:ins w:id="217" w:author="ERCOT" w:date="2020-05-07T13:42:00Z">
        <w:r w:rsidR="007301C5">
          <w:t xml:space="preserve"> of </w:t>
        </w:r>
      </w:ins>
      <w:ins w:id="218" w:author="ERCOT" w:date="2020-05-13T15:52:00Z">
        <w:r w:rsidR="00817809">
          <w:t xml:space="preserve">determining </w:t>
        </w:r>
      </w:ins>
      <w:ins w:id="219" w:author="ERCOT" w:date="2020-06-22T14:29:00Z">
        <w:del w:id="220" w:author="ERCOT 103020" w:date="2020-10-30T16:29:00Z">
          <w:r w:rsidR="000C2925" w:rsidDel="00382816">
            <w:delText>Bas</w:delText>
          </w:r>
        </w:del>
        <w:del w:id="221" w:author="ERCOT 103020" w:date="2020-10-30T16:30:00Z">
          <w:r w:rsidR="000C2925" w:rsidDel="00382816">
            <w:delText>e</w:delText>
          </w:r>
        </w:del>
      </w:ins>
      <w:ins w:id="222" w:author="ERCOT 103020" w:date="2020-10-30T16:30:00Z">
        <w:r w:rsidR="00382816">
          <w:t>Set</w:t>
        </w:r>
      </w:ins>
      <w:ins w:id="223" w:author="ERCOT" w:date="2020-06-22T14:29:00Z">
        <w:r w:rsidR="000C2925">
          <w:t xml:space="preserve"> Point Deviation Charges</w:t>
        </w:r>
      </w:ins>
      <w:ins w:id="224" w:author="ERCOT" w:date="2020-06-24T14:54:00Z">
        <w:r w:rsidR="008A0103">
          <w:t xml:space="preserve">, as described in </w:t>
        </w:r>
      </w:ins>
      <w:ins w:id="225" w:author="ERCOT" w:date="2020-06-24T17:37:00Z">
        <w:r w:rsidR="00041331">
          <w:t>Section 6.6.5</w:t>
        </w:r>
      </w:ins>
      <w:ins w:id="226" w:author="ERCOT" w:date="2020-06-24T14:54:00Z">
        <w:r w:rsidR="008A0103">
          <w:t>,</w:t>
        </w:r>
      </w:ins>
      <w:ins w:id="227" w:author="ERCOT" w:date="2020-05-13T15:52:00Z">
        <w:r w:rsidR="00817809">
          <w:t xml:space="preserve"> </w:t>
        </w:r>
      </w:ins>
      <w:ins w:id="228" w:author="ERCOT" w:date="2020-05-07T13:43:00Z">
        <w:r w:rsidR="007301C5">
          <w:t>and ESREDP</w:t>
        </w:r>
      </w:ins>
      <w:ins w:id="229" w:author="ERCOT" w:date="2020-06-24T14:55:00Z">
        <w:r w:rsidR="008A0103">
          <w:t xml:space="preserve">, as described in </w:t>
        </w:r>
      </w:ins>
      <w:ins w:id="230" w:author="ERCOT" w:date="2020-06-24T17:38:00Z">
        <w:r w:rsidR="00041331">
          <w:t>Section 8.1.1.4.1</w:t>
        </w:r>
      </w:ins>
      <w:ins w:id="231" w:author="ERCOT" w:date="2020-06-24T09:34:00Z">
        <w:r w:rsidR="00C83924">
          <w:t>.</w:t>
        </w:r>
      </w:ins>
    </w:p>
    <w:p w14:paraId="35F7757A" w14:textId="77777777" w:rsidR="00F776D6" w:rsidRDefault="00975167" w:rsidP="00975167">
      <w:pPr>
        <w:spacing w:after="240"/>
        <w:ind w:left="720" w:hanging="720"/>
        <w:rPr>
          <w:ins w:id="232" w:author="ERCOT" w:date="2020-06-24T18:11:00Z"/>
          <w:iCs/>
          <w:szCs w:val="20"/>
        </w:rPr>
      </w:pPr>
      <w:ins w:id="233" w:author="ERCOT" w:date="2020-04-14T15:46:00Z">
        <w:r>
          <w:rPr>
            <w:iCs/>
            <w:szCs w:val="20"/>
          </w:rPr>
          <w:t>(</w:t>
        </w:r>
      </w:ins>
      <w:ins w:id="234" w:author="ERCOT" w:date="2020-06-23T14:24:00Z">
        <w:r w:rsidR="00E446EC">
          <w:rPr>
            <w:iCs/>
            <w:szCs w:val="20"/>
          </w:rPr>
          <w:t>3</w:t>
        </w:r>
      </w:ins>
      <w:ins w:id="235" w:author="ERCOT" w:date="2020-04-14T15:46:00Z">
        <w:r>
          <w:rPr>
            <w:iCs/>
            <w:szCs w:val="20"/>
          </w:rPr>
          <w:t>)</w:t>
        </w:r>
        <w:r>
          <w:rPr>
            <w:iCs/>
            <w:szCs w:val="20"/>
          </w:rPr>
          <w:tab/>
        </w:r>
      </w:ins>
      <w:ins w:id="236" w:author="ERCOT" w:date="2020-06-24T18:11:00Z">
        <w:r w:rsidR="00F776D6">
          <w:rPr>
            <w:iCs/>
            <w:szCs w:val="20"/>
          </w:rPr>
          <w:t>A</w:t>
        </w:r>
      </w:ins>
      <w:ins w:id="237" w:author="ERCOT" w:date="2020-05-13T16:10:00Z">
        <w:r w:rsidR="00FD7B55">
          <w:rPr>
            <w:iCs/>
            <w:szCs w:val="20"/>
          </w:rPr>
          <w:t xml:space="preserve"> </w:t>
        </w:r>
      </w:ins>
      <w:ins w:id="238" w:author="ERCOT" w:date="2020-04-14T15:45:00Z">
        <w:r w:rsidRPr="00975167">
          <w:rPr>
            <w:iCs/>
            <w:szCs w:val="20"/>
          </w:rPr>
          <w:t xml:space="preserve">QSE representing </w:t>
        </w:r>
      </w:ins>
      <w:ins w:id="239" w:author="ERCOT" w:date="2020-06-24T18:05:00Z">
        <w:r w:rsidR="00F776D6">
          <w:rPr>
            <w:iCs/>
            <w:szCs w:val="20"/>
          </w:rPr>
          <w:t>a</w:t>
        </w:r>
      </w:ins>
      <w:ins w:id="240" w:author="ERCOT" w:date="2020-05-13T16:10:00Z">
        <w:r w:rsidR="00FD7B55">
          <w:rPr>
            <w:iCs/>
            <w:szCs w:val="20"/>
          </w:rPr>
          <w:t xml:space="preserve"> </w:t>
        </w:r>
      </w:ins>
      <w:ins w:id="241" w:author="ERCOT" w:date="2020-04-14T15:45:00Z">
        <w:r w:rsidRPr="00975167">
          <w:rPr>
            <w:iCs/>
            <w:szCs w:val="20"/>
          </w:rPr>
          <w:t>DC-Coupled Resource</w:t>
        </w:r>
      </w:ins>
      <w:ins w:id="242" w:author="ERCOT" w:date="2020-06-22T14:42:00Z">
        <w:r w:rsidR="008E599B">
          <w:rPr>
            <w:iCs/>
            <w:szCs w:val="20"/>
          </w:rPr>
          <w:t xml:space="preserve"> </w:t>
        </w:r>
      </w:ins>
      <w:ins w:id="243" w:author="ERCOT" w:date="2020-06-24T18:05:00Z">
        <w:r w:rsidR="00F776D6">
          <w:rPr>
            <w:iCs/>
            <w:szCs w:val="20"/>
          </w:rPr>
          <w:t>that does not meet any of the conditions in paragraph (1)</w:t>
        </w:r>
      </w:ins>
      <w:ins w:id="244" w:author="ERCOT" w:date="2020-06-25T12:52:00Z">
        <w:r w:rsidR="0035001B">
          <w:rPr>
            <w:iCs/>
            <w:szCs w:val="20"/>
          </w:rPr>
          <w:t xml:space="preserve"> above</w:t>
        </w:r>
      </w:ins>
      <w:ins w:id="245" w:author="ERCOT" w:date="2020-06-24T18:11:00Z">
        <w:r w:rsidR="00F776D6">
          <w:rPr>
            <w:iCs/>
            <w:szCs w:val="20"/>
          </w:rPr>
          <w:t>:</w:t>
        </w:r>
      </w:ins>
      <w:ins w:id="246" w:author="ERCOT" w:date="2020-06-24T18:05:00Z">
        <w:r w:rsidR="00F776D6">
          <w:rPr>
            <w:iCs/>
            <w:szCs w:val="20"/>
          </w:rPr>
          <w:t xml:space="preserve"> </w:t>
        </w:r>
      </w:ins>
    </w:p>
    <w:p w14:paraId="7162A3AE" w14:textId="77777777" w:rsidR="00F776D6" w:rsidRDefault="00F776D6" w:rsidP="0035001B">
      <w:pPr>
        <w:spacing w:after="240"/>
        <w:ind w:left="1440" w:hanging="720"/>
        <w:rPr>
          <w:ins w:id="247" w:author="ERCOT" w:date="2020-06-24T18:11:00Z"/>
          <w:iCs/>
          <w:szCs w:val="20"/>
        </w:rPr>
      </w:pPr>
      <w:ins w:id="248" w:author="ERCOT" w:date="2020-06-24T18:11:00Z">
        <w:r>
          <w:rPr>
            <w:iCs/>
            <w:szCs w:val="20"/>
          </w:rPr>
          <w:t>(a)</w:t>
        </w:r>
      </w:ins>
      <w:r w:rsidR="0035001B">
        <w:rPr>
          <w:iCs/>
          <w:szCs w:val="20"/>
        </w:rPr>
        <w:tab/>
      </w:r>
      <w:ins w:id="249" w:author="ERCOT" w:date="2020-06-25T12:53:00Z">
        <w:r w:rsidR="0035001B">
          <w:rPr>
            <w:iCs/>
            <w:szCs w:val="20"/>
          </w:rPr>
          <w:t>S</w:t>
        </w:r>
      </w:ins>
      <w:ins w:id="250" w:author="ERCOT" w:date="2020-04-14T15:45:00Z">
        <w:r w:rsidR="00975167" w:rsidRPr="00975167">
          <w:rPr>
            <w:iCs/>
            <w:szCs w:val="20"/>
          </w:rPr>
          <w:t>hall set the Resource’s telemetered HSL equal to the current net output capability of the intermittent renewable generation component of the DC-Coupled Resource</w:t>
        </w:r>
      </w:ins>
      <w:ins w:id="251" w:author="ERCOT" w:date="2020-06-24T18:11:00Z">
        <w:r>
          <w:rPr>
            <w:iCs/>
            <w:szCs w:val="20"/>
          </w:rPr>
          <w:t>; and</w:t>
        </w:r>
      </w:ins>
    </w:p>
    <w:p w14:paraId="702E4CA9" w14:textId="77777777" w:rsidR="00975167" w:rsidRPr="00975167" w:rsidRDefault="00F776D6" w:rsidP="0035001B">
      <w:pPr>
        <w:spacing w:after="240"/>
        <w:ind w:left="1440" w:hanging="720"/>
        <w:rPr>
          <w:ins w:id="252" w:author="ERCOT" w:date="2020-04-14T15:45:00Z"/>
          <w:iCs/>
          <w:szCs w:val="20"/>
        </w:rPr>
      </w:pPr>
      <w:ins w:id="253" w:author="ERCOT" w:date="2020-06-24T18:11:00Z">
        <w:r>
          <w:rPr>
            <w:iCs/>
            <w:szCs w:val="20"/>
          </w:rPr>
          <w:t>(b)</w:t>
        </w:r>
      </w:ins>
      <w:r w:rsidR="0035001B">
        <w:rPr>
          <w:iCs/>
          <w:szCs w:val="20"/>
        </w:rPr>
        <w:tab/>
      </w:r>
      <w:ins w:id="254" w:author="ERCOT" w:date="2020-06-25T12:53:00Z">
        <w:r w:rsidR="0035001B">
          <w:rPr>
            <w:iCs/>
            <w:szCs w:val="20"/>
          </w:rPr>
          <w:t>S</w:t>
        </w:r>
      </w:ins>
      <w:ins w:id="255" w:author="ERCOT" w:date="2020-06-24T18:12:00Z">
        <w:r w:rsidRPr="00F776D6">
          <w:rPr>
            <w:iCs/>
            <w:szCs w:val="20"/>
          </w:rPr>
          <w:t>hall set the Resource’s output at or below the SCED Base Point telemetered by ERCOT</w:t>
        </w:r>
      </w:ins>
      <w:ins w:id="256" w:author="ERCOT" w:date="2020-04-14T15:45:00Z">
        <w:r w:rsidR="00975167" w:rsidRPr="00975167">
          <w:rPr>
            <w:iCs/>
            <w:szCs w:val="20"/>
          </w:rPr>
          <w:t xml:space="preserve"> </w:t>
        </w:r>
      </w:ins>
      <w:ins w:id="257" w:author="ERCOT" w:date="2020-06-24T18:12:00Z">
        <w:r w:rsidRPr="00F776D6">
          <w:rPr>
            <w:iCs/>
            <w:szCs w:val="20"/>
          </w:rPr>
          <w:t>if the Resource receives a flag indicating that SCED has dispatched it below the Resource’s HDL used by SCED</w:t>
        </w:r>
        <w:r>
          <w:rPr>
            <w:iCs/>
            <w:szCs w:val="20"/>
          </w:rPr>
          <w:t>.</w:t>
        </w:r>
      </w:ins>
    </w:p>
    <w:p w14:paraId="3B3FD260" w14:textId="77777777" w:rsidR="00950C1F" w:rsidRPr="00950C1F" w:rsidRDefault="00950C1F" w:rsidP="00950C1F">
      <w:pPr>
        <w:keepNext/>
        <w:tabs>
          <w:tab w:val="left" w:pos="1080"/>
        </w:tabs>
        <w:spacing w:before="240" w:after="240"/>
        <w:ind w:left="1080" w:hanging="1080"/>
        <w:outlineLvl w:val="2"/>
        <w:rPr>
          <w:b/>
          <w:bCs/>
          <w:i/>
          <w:szCs w:val="20"/>
        </w:rPr>
      </w:pPr>
      <w:bookmarkStart w:id="258" w:name="_Toc400526142"/>
      <w:bookmarkStart w:id="259" w:name="_Toc405534460"/>
      <w:bookmarkStart w:id="260" w:name="_Toc406570473"/>
      <w:bookmarkStart w:id="261" w:name="_Toc410910625"/>
      <w:bookmarkStart w:id="262" w:name="_Toc411841053"/>
      <w:bookmarkStart w:id="263" w:name="_Toc422147015"/>
      <w:bookmarkStart w:id="264" w:name="_Toc433020611"/>
      <w:bookmarkStart w:id="265" w:name="_Toc437262052"/>
      <w:bookmarkStart w:id="266" w:name="_Toc478375227"/>
      <w:bookmarkStart w:id="267" w:name="_Toc33773593"/>
      <w:commentRangeStart w:id="268"/>
      <w:r w:rsidRPr="00950C1F">
        <w:rPr>
          <w:b/>
          <w:bCs/>
          <w:i/>
          <w:szCs w:val="20"/>
        </w:rPr>
        <w:t>3.9.1</w:t>
      </w:r>
      <w:commentRangeEnd w:id="268"/>
      <w:r w:rsidR="00D30B85">
        <w:rPr>
          <w:rStyle w:val="CommentReference"/>
        </w:rPr>
        <w:commentReference w:id="268"/>
      </w:r>
      <w:r w:rsidRPr="00950C1F">
        <w:rPr>
          <w:b/>
          <w:bCs/>
          <w:i/>
          <w:szCs w:val="20"/>
        </w:rPr>
        <w:tab/>
        <w:t>Current Operating Plan (COP) Criteria</w:t>
      </w:r>
      <w:bookmarkEnd w:id="258"/>
      <w:bookmarkEnd w:id="259"/>
      <w:bookmarkEnd w:id="260"/>
      <w:bookmarkEnd w:id="261"/>
      <w:bookmarkEnd w:id="262"/>
      <w:bookmarkEnd w:id="263"/>
      <w:bookmarkEnd w:id="264"/>
      <w:bookmarkEnd w:id="265"/>
      <w:bookmarkEnd w:id="266"/>
      <w:bookmarkEnd w:id="267"/>
    </w:p>
    <w:p w14:paraId="1A7684C5" w14:textId="77777777" w:rsidR="000E5891" w:rsidRPr="000E5891" w:rsidRDefault="000E5891" w:rsidP="000E5891">
      <w:pPr>
        <w:spacing w:after="240"/>
        <w:ind w:left="720" w:hanging="720"/>
        <w:rPr>
          <w:iCs/>
          <w:szCs w:val="20"/>
        </w:rPr>
      </w:pPr>
      <w:r w:rsidRPr="000E5891">
        <w:rPr>
          <w:iCs/>
          <w:szCs w:val="20"/>
        </w:rPr>
        <w:t>(1)</w:t>
      </w:r>
      <w:r w:rsidRPr="000E5891">
        <w:rPr>
          <w:iCs/>
          <w:szCs w:val="20"/>
        </w:rPr>
        <w:tab/>
        <w:t>Each QSE that represents a Resource must submit a COP to ERCOT that reflects expected operating conditions for each Resource for each hour in the next seven Operating Days.</w:t>
      </w:r>
    </w:p>
    <w:p w14:paraId="4FD02F84" w14:textId="77777777" w:rsidR="000E5891" w:rsidRPr="000E5891" w:rsidRDefault="000E5891" w:rsidP="000E5891">
      <w:pPr>
        <w:spacing w:after="240"/>
        <w:ind w:left="720" w:hanging="720"/>
        <w:rPr>
          <w:iCs/>
          <w:szCs w:val="20"/>
        </w:rPr>
      </w:pPr>
      <w:r w:rsidRPr="000E5891">
        <w:rPr>
          <w:iCs/>
          <w:szCs w:val="20"/>
        </w:rPr>
        <w:t>(2)</w:t>
      </w:r>
      <w:r w:rsidRPr="000E5891">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00BBAC68" w14:textId="77777777" w:rsidR="000E5891" w:rsidRPr="000E5891" w:rsidRDefault="000E5891" w:rsidP="000E5891">
      <w:pPr>
        <w:spacing w:after="240"/>
        <w:ind w:left="720" w:hanging="720"/>
        <w:rPr>
          <w:iCs/>
          <w:szCs w:val="20"/>
        </w:rPr>
      </w:pPr>
      <w:r w:rsidRPr="000E5891">
        <w:rPr>
          <w:iCs/>
          <w:szCs w:val="20"/>
        </w:rPr>
        <w:t>(3)</w:t>
      </w:r>
      <w:r w:rsidRPr="000E5891">
        <w:rPr>
          <w:iCs/>
          <w:szCs w:val="20"/>
        </w:rPr>
        <w:tab/>
      </w:r>
      <w:ins w:id="269" w:author="ERCOT 103020" w:date="2020-10-13T09:47:00Z">
        <w:r w:rsidR="00C169CA">
          <w:rPr>
            <w:iCs/>
            <w:szCs w:val="20"/>
          </w:rPr>
          <w:t>Each QSE that represents a Resource shall update its COP to reflect the ability of the Resource to provide each Ancillary Service by product and sub-type</w:t>
        </w:r>
      </w:ins>
      <w:del w:id="270" w:author="ERCOT 103020" w:date="2020-10-13T09:47:00Z">
        <w:r w:rsidRPr="000E5891" w:rsidDel="00C169CA">
          <w:rPr>
            <w:iCs/>
            <w:szCs w:val="20"/>
          </w:rPr>
          <w:delText>The Resource capacity in a QSE’s COP must be sufficient to supply the Ancillary Service Supply Responsibility of that QSE</w:delText>
        </w:r>
      </w:del>
      <w:r w:rsidRPr="000E5891">
        <w:rPr>
          <w:iCs/>
          <w:szCs w:val="20"/>
        </w:rPr>
        <w:t xml:space="preserve">. </w:t>
      </w:r>
    </w:p>
    <w:p w14:paraId="3AD1AFE7" w14:textId="77777777" w:rsidR="000E5891" w:rsidRPr="000E5891" w:rsidRDefault="000E5891" w:rsidP="000E5891">
      <w:pPr>
        <w:spacing w:after="240"/>
        <w:ind w:left="720" w:hanging="720"/>
        <w:rPr>
          <w:iCs/>
          <w:szCs w:val="20"/>
        </w:rPr>
      </w:pPr>
      <w:r w:rsidRPr="000E5891">
        <w:rPr>
          <w:iCs/>
          <w:szCs w:val="20"/>
        </w:rPr>
        <w:t>(4)</w:t>
      </w:r>
      <w:r w:rsidRPr="000E5891">
        <w:rPr>
          <w:iCs/>
          <w:szCs w:val="20"/>
        </w:rPr>
        <w:tab/>
      </w:r>
      <w:r w:rsidRPr="000E5891">
        <w:rPr>
          <w:szCs w:val="20"/>
        </w:rPr>
        <w:t xml:space="preserve">Load Resource COP values may be adjusted to reflect Distribution Losses in accordance with Section 8.1.1.2, </w:t>
      </w:r>
      <w:r w:rsidRPr="000E5891">
        <w:rPr>
          <w:iCs/>
          <w:szCs w:val="20"/>
        </w:rPr>
        <w:t>General Capacity Testing Requirements.</w:t>
      </w:r>
    </w:p>
    <w:p w14:paraId="19560B83" w14:textId="77777777" w:rsidR="000E5891" w:rsidRPr="000E5891" w:rsidRDefault="000E5891" w:rsidP="000E5891">
      <w:pPr>
        <w:spacing w:after="240"/>
        <w:ind w:left="720" w:hanging="720"/>
        <w:rPr>
          <w:iCs/>
          <w:szCs w:val="20"/>
        </w:rPr>
      </w:pPr>
      <w:r w:rsidRPr="000E5891">
        <w:rPr>
          <w:iCs/>
          <w:szCs w:val="20"/>
        </w:rPr>
        <w:t>(5)</w:t>
      </w:r>
      <w:r w:rsidRPr="000E5891">
        <w:rPr>
          <w:iCs/>
          <w:szCs w:val="20"/>
        </w:rPr>
        <w:tab/>
        <w:t>A COP must include the following for each Resource represented by the QSE:</w:t>
      </w:r>
    </w:p>
    <w:p w14:paraId="15045052" w14:textId="77777777" w:rsidR="000E5891" w:rsidRPr="000E5891" w:rsidRDefault="000E5891" w:rsidP="000E5891">
      <w:pPr>
        <w:spacing w:after="240"/>
        <w:ind w:left="1440" w:hanging="720"/>
        <w:rPr>
          <w:szCs w:val="20"/>
        </w:rPr>
      </w:pPr>
      <w:r w:rsidRPr="000E5891">
        <w:rPr>
          <w:szCs w:val="20"/>
        </w:rPr>
        <w:lastRenderedPageBreak/>
        <w:t>(a)</w:t>
      </w:r>
      <w:r w:rsidRPr="000E5891">
        <w:rPr>
          <w:szCs w:val="20"/>
        </w:rPr>
        <w:tab/>
        <w:t>The name of the Resource;</w:t>
      </w:r>
    </w:p>
    <w:p w14:paraId="618A2850" w14:textId="77777777" w:rsidR="000E5891" w:rsidRPr="000E5891" w:rsidRDefault="000E5891" w:rsidP="000E5891">
      <w:pPr>
        <w:spacing w:after="240"/>
        <w:ind w:left="1440" w:hanging="720"/>
        <w:rPr>
          <w:szCs w:val="20"/>
        </w:rPr>
      </w:pPr>
      <w:r w:rsidRPr="000E5891">
        <w:rPr>
          <w:szCs w:val="20"/>
        </w:rPr>
        <w:t>(b)</w:t>
      </w:r>
      <w:r w:rsidRPr="000E5891">
        <w:rPr>
          <w:szCs w:val="20"/>
        </w:rPr>
        <w:tab/>
        <w:t>The expected Resource Status:</w:t>
      </w:r>
    </w:p>
    <w:p w14:paraId="0C396CB1" w14:textId="77777777" w:rsidR="000E5891" w:rsidRPr="000E5891" w:rsidRDefault="000E5891" w:rsidP="000E5891">
      <w:pPr>
        <w:spacing w:after="240"/>
        <w:ind w:left="2160" w:hanging="720"/>
        <w:rPr>
          <w:szCs w:val="20"/>
        </w:rPr>
      </w:pPr>
      <w:r w:rsidRPr="000E5891">
        <w:rPr>
          <w:szCs w:val="20"/>
        </w:rPr>
        <w:t>(i)</w:t>
      </w:r>
      <w:r w:rsidRPr="000E5891">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20B7DCC" w14:textId="77777777" w:rsidR="000E5891" w:rsidRPr="000E5891" w:rsidRDefault="000E5891" w:rsidP="000E5891">
      <w:pPr>
        <w:spacing w:after="240"/>
        <w:ind w:left="2880" w:hanging="720"/>
        <w:rPr>
          <w:szCs w:val="20"/>
        </w:rPr>
      </w:pPr>
      <w:r w:rsidRPr="000E5891">
        <w:rPr>
          <w:szCs w:val="20"/>
        </w:rPr>
        <w:t>(A)</w:t>
      </w:r>
      <w:r w:rsidRPr="000E5891">
        <w:rPr>
          <w:szCs w:val="20"/>
        </w:rPr>
        <w:tab/>
        <w:t>ONRUC – On-Line and the hour is a RUC-Committed Hour;</w:t>
      </w:r>
    </w:p>
    <w:p w14:paraId="5DE5B720" w14:textId="77777777" w:rsidR="000E5891" w:rsidRPr="000E5891" w:rsidDel="00C169CA" w:rsidRDefault="000E5891" w:rsidP="000E5891">
      <w:pPr>
        <w:spacing w:after="240"/>
        <w:ind w:left="2880" w:hanging="720"/>
        <w:rPr>
          <w:del w:id="271" w:author="ERCOT 103020" w:date="2020-10-13T09:47:00Z"/>
          <w:szCs w:val="20"/>
        </w:rPr>
      </w:pPr>
      <w:del w:id="272" w:author="ERCOT 103020" w:date="2020-10-13T09:47:00Z">
        <w:r w:rsidRPr="000E5891" w:rsidDel="00C169CA">
          <w:rPr>
            <w:szCs w:val="20"/>
          </w:rPr>
          <w:delText>(B)</w:delText>
        </w:r>
        <w:r w:rsidRPr="000E5891" w:rsidDel="00C169CA">
          <w:rPr>
            <w:szCs w:val="20"/>
          </w:rPr>
          <w:tab/>
          <w:delText>ONREG – On-Line Resource with Energy Offer Curve providing Regulation Service;</w:delText>
        </w:r>
      </w:del>
    </w:p>
    <w:p w14:paraId="50AF336C" w14:textId="77777777" w:rsidR="000E5891" w:rsidRPr="000E5891" w:rsidRDefault="000E5891" w:rsidP="000E5891">
      <w:pPr>
        <w:spacing w:after="240"/>
        <w:ind w:left="2880" w:hanging="720"/>
        <w:rPr>
          <w:szCs w:val="20"/>
        </w:rPr>
      </w:pPr>
      <w:r w:rsidRPr="000E5891">
        <w:rPr>
          <w:szCs w:val="20"/>
        </w:rPr>
        <w:t>(</w:t>
      </w:r>
      <w:ins w:id="273" w:author="ERCOT 103020" w:date="2020-10-13T09:47:00Z">
        <w:r w:rsidR="00C169CA">
          <w:rPr>
            <w:szCs w:val="20"/>
          </w:rPr>
          <w:t>B</w:t>
        </w:r>
      </w:ins>
      <w:del w:id="274" w:author="ERCOT 103020" w:date="2020-10-13T09:47:00Z">
        <w:r w:rsidRPr="000E5891" w:rsidDel="00C169CA">
          <w:rPr>
            <w:szCs w:val="20"/>
          </w:rPr>
          <w:delText>C</w:delText>
        </w:r>
      </w:del>
      <w:r w:rsidRPr="000E5891">
        <w:rPr>
          <w:szCs w:val="20"/>
        </w:rPr>
        <w:t>)</w:t>
      </w:r>
      <w:r w:rsidRPr="000E5891">
        <w:rPr>
          <w:szCs w:val="20"/>
        </w:rPr>
        <w:tab/>
        <w:t>ON – On-Line Resource with Energy Offer Curve;</w:t>
      </w:r>
    </w:p>
    <w:p w14:paraId="6C54862E" w14:textId="77777777" w:rsidR="000E5891" w:rsidRPr="000E5891" w:rsidRDefault="000E5891" w:rsidP="000E5891">
      <w:pPr>
        <w:spacing w:after="240"/>
        <w:ind w:left="2880" w:hanging="720"/>
        <w:rPr>
          <w:szCs w:val="20"/>
        </w:rPr>
      </w:pPr>
      <w:r w:rsidRPr="000E5891">
        <w:rPr>
          <w:szCs w:val="20"/>
        </w:rPr>
        <w:t>(</w:t>
      </w:r>
      <w:ins w:id="275" w:author="ERCOT 103020" w:date="2020-10-13T09:47:00Z">
        <w:r w:rsidR="00C169CA">
          <w:rPr>
            <w:szCs w:val="20"/>
          </w:rPr>
          <w:t>C</w:t>
        </w:r>
      </w:ins>
      <w:del w:id="276" w:author="ERCOT 103020" w:date="2020-10-13T09:47:00Z">
        <w:r w:rsidRPr="000E5891" w:rsidDel="00C169CA">
          <w:rPr>
            <w:szCs w:val="20"/>
          </w:rPr>
          <w:delText>D</w:delText>
        </w:r>
      </w:del>
      <w:r w:rsidRPr="000E5891">
        <w:rPr>
          <w:szCs w:val="20"/>
        </w:rPr>
        <w:t>)</w:t>
      </w:r>
      <w:r w:rsidRPr="000E5891">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53761960"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01AC8BA6" w14:textId="77777777" w:rsidR="000E5891" w:rsidRPr="000E5891" w:rsidRDefault="000E5891" w:rsidP="000E5891">
            <w:pPr>
              <w:spacing w:before="120" w:after="240"/>
              <w:rPr>
                <w:b/>
                <w:i/>
                <w:szCs w:val="20"/>
              </w:rPr>
            </w:pPr>
            <w:r w:rsidRPr="000E5891">
              <w:rPr>
                <w:b/>
                <w:i/>
                <w:szCs w:val="20"/>
              </w:rPr>
              <w:t>[NPRR1000:  Delete item (</w:t>
            </w:r>
            <w:ins w:id="277" w:author="ERCOT 103020" w:date="2020-10-13T09:47:00Z">
              <w:r w:rsidR="00C169CA">
                <w:rPr>
                  <w:b/>
                  <w:i/>
                  <w:szCs w:val="20"/>
                </w:rPr>
                <w:t>C</w:t>
              </w:r>
            </w:ins>
            <w:del w:id="278" w:author="ERCOT 103020" w:date="2020-10-13T09:47:00Z">
              <w:r w:rsidRPr="000E5891" w:rsidDel="00C169CA">
                <w:rPr>
                  <w:b/>
                  <w:i/>
                  <w:szCs w:val="20"/>
                </w:rPr>
                <w:delText>D</w:delText>
              </w:r>
            </w:del>
            <w:r w:rsidRPr="000E5891">
              <w:rPr>
                <w:b/>
                <w:i/>
                <w:szCs w:val="20"/>
              </w:rPr>
              <w:t>) above upon system implementation and renumber accordingly.]</w:t>
            </w:r>
          </w:p>
        </w:tc>
      </w:tr>
    </w:tbl>
    <w:p w14:paraId="74B848F2" w14:textId="77777777" w:rsidR="000E5891" w:rsidRPr="000E5891" w:rsidRDefault="000E5891" w:rsidP="000E5891">
      <w:pPr>
        <w:spacing w:before="240" w:after="240"/>
        <w:ind w:left="2880" w:hanging="720"/>
        <w:rPr>
          <w:szCs w:val="20"/>
        </w:rPr>
      </w:pPr>
      <w:r w:rsidRPr="000E5891">
        <w:rPr>
          <w:szCs w:val="20"/>
        </w:rPr>
        <w:t>(</w:t>
      </w:r>
      <w:ins w:id="279" w:author="ERCOT 103020" w:date="2020-10-13T09:47:00Z">
        <w:r w:rsidR="00C169CA">
          <w:rPr>
            <w:szCs w:val="20"/>
          </w:rPr>
          <w:t>D</w:t>
        </w:r>
      </w:ins>
      <w:del w:id="280" w:author="ERCOT 103020" w:date="2020-10-13T09:47:00Z">
        <w:r w:rsidRPr="000E5891" w:rsidDel="00C169CA">
          <w:rPr>
            <w:szCs w:val="20"/>
          </w:rPr>
          <w:delText>E</w:delText>
        </w:r>
      </w:del>
      <w:r w:rsidRPr="000E5891">
        <w:rPr>
          <w:szCs w:val="20"/>
        </w:rPr>
        <w:t>)</w:t>
      </w:r>
      <w:r w:rsidRPr="000E5891">
        <w:rPr>
          <w:szCs w:val="20"/>
        </w:rPr>
        <w:tab/>
        <w:t>ONOS – On-Line Resource with Output Schedule;</w:t>
      </w:r>
    </w:p>
    <w:p w14:paraId="5CD37149" w14:textId="77777777" w:rsidR="000E5891" w:rsidRPr="000E5891" w:rsidDel="00C169CA" w:rsidRDefault="000E5891" w:rsidP="000E5891">
      <w:pPr>
        <w:spacing w:after="240"/>
        <w:ind w:left="2880" w:hanging="720"/>
        <w:rPr>
          <w:del w:id="281" w:author="ERCOT 103020" w:date="2020-10-13T09:48:00Z"/>
          <w:szCs w:val="20"/>
        </w:rPr>
      </w:pPr>
      <w:del w:id="282" w:author="ERCOT 103020" w:date="2020-10-13T09:48:00Z">
        <w:r w:rsidRPr="000E5891" w:rsidDel="00C169CA">
          <w:rPr>
            <w:szCs w:val="20"/>
          </w:rPr>
          <w:delText>(F)</w:delText>
        </w:r>
        <w:r w:rsidRPr="000E5891" w:rsidDel="00C169CA">
          <w:rPr>
            <w:szCs w:val="20"/>
          </w:rPr>
          <w:tab/>
          <w:delText>ONOSREG – On-Line Resource with Output Schedule providing Regulation Service;</w:delText>
        </w:r>
      </w:del>
    </w:p>
    <w:p w14:paraId="36ADE3A6" w14:textId="77777777" w:rsidR="000E5891" w:rsidRPr="000E5891" w:rsidDel="00C169CA" w:rsidRDefault="000E5891" w:rsidP="000E5891">
      <w:pPr>
        <w:spacing w:after="240"/>
        <w:ind w:left="2880" w:hanging="720"/>
        <w:rPr>
          <w:del w:id="283" w:author="ERCOT 103020" w:date="2020-10-13T09:48:00Z"/>
          <w:szCs w:val="20"/>
        </w:rPr>
      </w:pPr>
      <w:del w:id="284" w:author="ERCOT 103020" w:date="2020-10-13T09:48:00Z">
        <w:r w:rsidRPr="000E5891" w:rsidDel="00C169CA">
          <w:rPr>
            <w:szCs w:val="20"/>
          </w:rPr>
          <w:delText>(G)</w:delText>
        </w:r>
        <w:r w:rsidRPr="000E5891" w:rsidDel="00C169CA">
          <w:rPr>
            <w:szCs w:val="20"/>
          </w:rPr>
          <w:tab/>
          <w:delText>ONDSRREG – On-Line DSR providing Regulation Service;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3B11662D" w14:textId="77777777" w:rsidTr="001D22CE">
        <w:trPr>
          <w:del w:id="285" w:author="ERCOT 103020" w:date="2020-10-13T09:4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80320E2" w14:textId="77777777" w:rsidR="000E5891" w:rsidRPr="000E5891" w:rsidDel="00C169CA" w:rsidRDefault="000E5891" w:rsidP="000E5891">
            <w:pPr>
              <w:spacing w:before="120" w:after="240"/>
              <w:rPr>
                <w:del w:id="286" w:author="ERCOT 103020" w:date="2020-10-13T09:48:00Z"/>
                <w:b/>
                <w:i/>
                <w:szCs w:val="20"/>
              </w:rPr>
            </w:pPr>
            <w:del w:id="287" w:author="ERCOT 103020" w:date="2020-10-13T09:48:00Z">
              <w:r w:rsidRPr="000E5891" w:rsidDel="00C169CA">
                <w:rPr>
                  <w:b/>
                  <w:i/>
                  <w:szCs w:val="20"/>
                </w:rPr>
                <w:delText>[NPRR1000:  Delete item (G) above upon system implementation and renumber accordingly.]</w:delText>
              </w:r>
            </w:del>
          </w:p>
        </w:tc>
      </w:tr>
    </w:tbl>
    <w:p w14:paraId="2589B1A7" w14:textId="77777777" w:rsidR="000E5891" w:rsidRPr="000E5891" w:rsidDel="00C169CA" w:rsidRDefault="000E5891" w:rsidP="000E5891">
      <w:pPr>
        <w:spacing w:before="240" w:after="240"/>
        <w:ind w:left="2880" w:hanging="720"/>
        <w:rPr>
          <w:del w:id="288" w:author="ERCOT 103020" w:date="2020-10-13T09:48:00Z"/>
          <w:szCs w:val="20"/>
        </w:rPr>
      </w:pPr>
      <w:del w:id="289" w:author="ERCOT 103020" w:date="2020-10-13T09:48:00Z">
        <w:r w:rsidRPr="000E5891" w:rsidDel="00C169CA">
          <w:rPr>
            <w:szCs w:val="20"/>
          </w:rPr>
          <w:delText>(H)</w:delText>
        </w:r>
        <w:r w:rsidRPr="000E5891" w:rsidDel="00C169CA">
          <w:rPr>
            <w:szCs w:val="20"/>
          </w:rPr>
          <w:tab/>
          <w:delText>FRRSUP – Available for Dispatch of Fast Responding Regulation Service (FRRS).  This Resource Status is only to be used for Real-Time telemetry purposes;</w:delText>
        </w:r>
      </w:del>
    </w:p>
    <w:p w14:paraId="2E711D53" w14:textId="77777777" w:rsidR="000E5891" w:rsidRPr="000E5891" w:rsidRDefault="000E5891" w:rsidP="000E5891">
      <w:pPr>
        <w:spacing w:after="240"/>
        <w:ind w:left="2880" w:hanging="720"/>
        <w:rPr>
          <w:szCs w:val="20"/>
        </w:rPr>
      </w:pPr>
      <w:r w:rsidRPr="000E5891">
        <w:rPr>
          <w:szCs w:val="20"/>
        </w:rPr>
        <w:t>(</w:t>
      </w:r>
      <w:ins w:id="290" w:author="ERCOT 103020" w:date="2020-10-13T09:48:00Z">
        <w:r w:rsidR="00C169CA">
          <w:rPr>
            <w:szCs w:val="20"/>
          </w:rPr>
          <w:t>E</w:t>
        </w:r>
      </w:ins>
      <w:del w:id="291" w:author="ERCOT 103020" w:date="2020-10-13T09:48:00Z">
        <w:r w:rsidRPr="000E5891" w:rsidDel="00C169CA">
          <w:rPr>
            <w:szCs w:val="20"/>
          </w:rPr>
          <w:delText>I</w:delText>
        </w:r>
      </w:del>
      <w:r w:rsidRPr="000E5891">
        <w:rPr>
          <w:szCs w:val="20"/>
        </w:rPr>
        <w:t>)</w:t>
      </w:r>
      <w:r w:rsidRPr="000E5891">
        <w:rPr>
          <w:szCs w:val="20"/>
        </w:rPr>
        <w:tab/>
        <w:t>ONTEST – On-Line blocked from Security-Constrained Economic Dispatch (SCED) for operations testing (while ONTEST, a Generation Resource may be shown on Outage in the Outage Scheduler);</w:t>
      </w:r>
    </w:p>
    <w:p w14:paraId="447EC1D5" w14:textId="77777777" w:rsidR="000E5891" w:rsidRPr="000E5891" w:rsidRDefault="000E5891" w:rsidP="000E5891">
      <w:pPr>
        <w:spacing w:after="240"/>
        <w:ind w:left="2880" w:hanging="720"/>
        <w:rPr>
          <w:szCs w:val="20"/>
        </w:rPr>
      </w:pPr>
      <w:r w:rsidRPr="000E5891">
        <w:rPr>
          <w:szCs w:val="20"/>
        </w:rPr>
        <w:t>(</w:t>
      </w:r>
      <w:ins w:id="292" w:author="ERCOT 103020" w:date="2020-10-13T09:48:00Z">
        <w:r w:rsidR="00C169CA">
          <w:rPr>
            <w:szCs w:val="20"/>
          </w:rPr>
          <w:t>F</w:t>
        </w:r>
      </w:ins>
      <w:del w:id="293" w:author="ERCOT 103020" w:date="2020-10-13T09:48:00Z">
        <w:r w:rsidRPr="000E5891" w:rsidDel="00C169CA">
          <w:rPr>
            <w:szCs w:val="20"/>
          </w:rPr>
          <w:delText>J</w:delText>
        </w:r>
      </w:del>
      <w:r w:rsidRPr="000E5891">
        <w:rPr>
          <w:szCs w:val="20"/>
        </w:rPr>
        <w:t>)</w:t>
      </w:r>
      <w:r w:rsidRPr="000E5891">
        <w:rPr>
          <w:szCs w:val="20"/>
        </w:rPr>
        <w:tab/>
        <w:t>ONEMR – On-Line EMR (available for commitment or dispatch only for ERCOT-declared Emergency Conditions; the QSE may appropriately set LSL and High Sustained Limit (HSL) to reflect operating limits);</w:t>
      </w:r>
    </w:p>
    <w:p w14:paraId="4DDEE98F" w14:textId="77777777" w:rsidR="000E5891" w:rsidRPr="000E5891" w:rsidDel="00C169CA" w:rsidRDefault="000E5891" w:rsidP="000E5891">
      <w:pPr>
        <w:spacing w:after="240"/>
        <w:ind w:left="2880" w:hanging="720"/>
        <w:rPr>
          <w:del w:id="294" w:author="ERCOT 103020" w:date="2020-10-13T09:48:00Z"/>
          <w:szCs w:val="20"/>
        </w:rPr>
      </w:pPr>
      <w:del w:id="295" w:author="ERCOT 103020" w:date="2020-10-13T09:48:00Z">
        <w:r w:rsidRPr="000E5891" w:rsidDel="00C169CA">
          <w:rPr>
            <w:szCs w:val="20"/>
          </w:rPr>
          <w:lastRenderedPageBreak/>
          <w:delText>(K)</w:delText>
        </w:r>
        <w:r w:rsidRPr="000E5891" w:rsidDel="00C169CA">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53A21AA4" w14:textId="77777777" w:rsidTr="001D22CE">
        <w:trPr>
          <w:del w:id="296" w:author="ERCOT 103020" w:date="2020-10-13T09:4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7BB30357" w14:textId="77777777" w:rsidR="000E5891" w:rsidRPr="000E5891" w:rsidDel="00C169CA" w:rsidRDefault="000E5891" w:rsidP="000E5891">
            <w:pPr>
              <w:spacing w:before="120" w:after="240"/>
              <w:rPr>
                <w:del w:id="297" w:author="ERCOT 103020" w:date="2020-10-13T09:48:00Z"/>
                <w:b/>
                <w:i/>
                <w:szCs w:val="20"/>
              </w:rPr>
            </w:pPr>
            <w:del w:id="298" w:author="ERCOT 103020" w:date="2020-10-13T09:48:00Z">
              <w:r w:rsidRPr="000E5891" w:rsidDel="00C169CA">
                <w:rPr>
                  <w:b/>
                  <w:i/>
                  <w:szCs w:val="20"/>
                </w:rPr>
                <w:delText>[NPRR863:  Insert paragraph (L) below upon system implementation and renumber accordingly:]</w:delText>
              </w:r>
            </w:del>
          </w:p>
          <w:p w14:paraId="1D940C21" w14:textId="77777777" w:rsidR="000E5891" w:rsidRPr="000E5891" w:rsidDel="00C169CA" w:rsidRDefault="000E5891" w:rsidP="000E5891">
            <w:pPr>
              <w:spacing w:after="240"/>
              <w:ind w:left="2880" w:hanging="720"/>
              <w:rPr>
                <w:del w:id="299" w:author="ERCOT 103020" w:date="2020-10-13T09:48:00Z"/>
                <w:szCs w:val="20"/>
              </w:rPr>
            </w:pPr>
            <w:del w:id="300" w:author="ERCOT 103020" w:date="2020-10-13T09:48:00Z">
              <w:r w:rsidRPr="000E5891" w:rsidDel="00C169CA">
                <w:rPr>
                  <w:szCs w:val="20"/>
                </w:rPr>
                <w:delText>(L)</w:delText>
              </w:r>
              <w:r w:rsidRPr="000E5891" w:rsidDel="00C169CA">
                <w:rPr>
                  <w:szCs w:val="20"/>
                </w:rPr>
                <w:tab/>
                <w:delText>ONECRS – On-Line as a synchronous condenser providing ERCOT Contingency Response Service (ECRS) but unavailable for Dispatch by SCED and available for commitment by RUC;</w:delText>
              </w:r>
            </w:del>
          </w:p>
        </w:tc>
      </w:tr>
    </w:tbl>
    <w:p w14:paraId="0CE4D874" w14:textId="77777777" w:rsidR="000E5891" w:rsidRPr="000E5891" w:rsidRDefault="000E5891">
      <w:pPr>
        <w:spacing w:after="240"/>
        <w:ind w:left="2880" w:hanging="720"/>
        <w:rPr>
          <w:szCs w:val="20"/>
        </w:rPr>
        <w:pPrChange w:id="301" w:author="ERCOT 103020" w:date="2020-10-13T09:48:00Z">
          <w:pPr>
            <w:spacing w:before="240" w:after="240"/>
            <w:ind w:left="2880" w:hanging="720"/>
          </w:pPr>
        </w:pPrChange>
      </w:pPr>
      <w:r w:rsidRPr="000E5891">
        <w:rPr>
          <w:szCs w:val="20"/>
        </w:rPr>
        <w:t>(</w:t>
      </w:r>
      <w:ins w:id="302" w:author="ERCOT 103020" w:date="2020-10-13T09:48:00Z">
        <w:r w:rsidR="00C169CA">
          <w:rPr>
            <w:szCs w:val="20"/>
          </w:rPr>
          <w:t>G</w:t>
        </w:r>
      </w:ins>
      <w:del w:id="303" w:author="ERCOT 103020" w:date="2020-10-13T09:48:00Z">
        <w:r w:rsidRPr="000E5891" w:rsidDel="00C169CA">
          <w:rPr>
            <w:szCs w:val="20"/>
          </w:rPr>
          <w:delText>L</w:delText>
        </w:r>
      </w:del>
      <w:r w:rsidRPr="000E5891">
        <w:rPr>
          <w:szCs w:val="20"/>
        </w:rPr>
        <w:t>)</w:t>
      </w:r>
      <w:r w:rsidRPr="000E5891">
        <w:rPr>
          <w:szCs w:val="20"/>
        </w:rPr>
        <w:tab/>
        <w:t xml:space="preserve">ONOPTOUT – On-Line and the hour is a RUC Buy-Back Hour; </w:t>
      </w:r>
    </w:p>
    <w:p w14:paraId="42508992" w14:textId="77777777" w:rsidR="000E5891" w:rsidRPr="000E5891" w:rsidRDefault="000E5891" w:rsidP="000E5891">
      <w:pPr>
        <w:spacing w:after="240"/>
        <w:ind w:left="2880" w:hanging="720"/>
        <w:rPr>
          <w:szCs w:val="20"/>
        </w:rPr>
      </w:pPr>
      <w:r w:rsidRPr="000E5891">
        <w:rPr>
          <w:szCs w:val="20"/>
        </w:rPr>
        <w:t>(</w:t>
      </w:r>
      <w:ins w:id="304" w:author="ERCOT 103020" w:date="2020-10-13T09:48:00Z">
        <w:r w:rsidR="00C169CA">
          <w:rPr>
            <w:szCs w:val="20"/>
          </w:rPr>
          <w:t>H</w:t>
        </w:r>
      </w:ins>
      <w:del w:id="305" w:author="ERCOT 103020" w:date="2020-10-13T09:48:00Z">
        <w:r w:rsidRPr="000E5891" w:rsidDel="00C169CA">
          <w:rPr>
            <w:szCs w:val="20"/>
          </w:rPr>
          <w:delText>M</w:delText>
        </w:r>
      </w:del>
      <w:r w:rsidRPr="000E5891">
        <w:rPr>
          <w:szCs w:val="20"/>
        </w:rPr>
        <w:t>)</w:t>
      </w:r>
      <w:r w:rsidRPr="000E5891">
        <w:rPr>
          <w:szCs w:val="20"/>
        </w:rPr>
        <w:tab/>
        <w:t xml:space="preserve">SHUTDOWN – The Resource is On-Line and in a shutdown sequence, and </w:t>
      </w:r>
      <w:ins w:id="306" w:author="ERCOT 103020" w:date="2020-10-13T09:48:00Z">
        <w:r w:rsidR="00C169CA">
          <w:rPr>
            <w:szCs w:val="20"/>
          </w:rPr>
          <w:t>is not eligible for an</w:t>
        </w:r>
      </w:ins>
      <w:del w:id="307" w:author="ERCOT 103020" w:date="2020-10-13T09:49:00Z">
        <w:r w:rsidRPr="000E5891" w:rsidDel="00C169CA">
          <w:rPr>
            <w:szCs w:val="20"/>
          </w:rPr>
          <w:delText>has no</w:delText>
        </w:r>
      </w:del>
      <w:r w:rsidRPr="000E5891">
        <w:rPr>
          <w:szCs w:val="20"/>
        </w:rPr>
        <w:t xml:space="preserve"> Ancillary Service </w:t>
      </w:r>
      <w:ins w:id="308" w:author="ERCOT 103020" w:date="2020-10-13T09:49:00Z">
        <w:r w:rsidR="00C169CA">
          <w:rPr>
            <w:szCs w:val="20"/>
          </w:rPr>
          <w:t>award</w:t>
        </w:r>
      </w:ins>
      <w:del w:id="309" w:author="ERCOT 103020" w:date="2020-10-13T09:49:00Z">
        <w:r w:rsidRPr="000E5891" w:rsidDel="00C169CA">
          <w:rPr>
            <w:szCs w:val="20"/>
          </w:rPr>
          <w:delText>Obligations other than Off-Line Non-Spinning Reserve (Non-Spin) which the Resource will provide following the shutdown</w:delText>
        </w:r>
      </w:del>
      <w:r w:rsidRPr="000E5891">
        <w:rPr>
          <w:szCs w:val="20"/>
        </w:rPr>
        <w:t>.  This Resource Status is only to be used for Real-Time telemetry purposes;</w:t>
      </w:r>
    </w:p>
    <w:p w14:paraId="26BA7F0E" w14:textId="77777777" w:rsidR="000E5891" w:rsidRPr="000E5891" w:rsidRDefault="000E5891" w:rsidP="000E5891">
      <w:pPr>
        <w:spacing w:after="240"/>
        <w:ind w:left="2880" w:hanging="720"/>
        <w:rPr>
          <w:szCs w:val="20"/>
        </w:rPr>
      </w:pPr>
      <w:r w:rsidRPr="000E5891">
        <w:rPr>
          <w:szCs w:val="20"/>
        </w:rPr>
        <w:t>(</w:t>
      </w:r>
      <w:del w:id="310" w:author="ERCOT 103020" w:date="2020-10-13T09:49:00Z">
        <w:r w:rsidRPr="000E5891" w:rsidDel="00C169CA">
          <w:rPr>
            <w:szCs w:val="20"/>
          </w:rPr>
          <w:delText>N</w:delText>
        </w:r>
      </w:del>
      <w:ins w:id="311" w:author="ERCOT 103020" w:date="2020-10-13T09:49:00Z">
        <w:r w:rsidR="00C169CA">
          <w:rPr>
            <w:szCs w:val="20"/>
          </w:rPr>
          <w:t>I</w:t>
        </w:r>
      </w:ins>
      <w:r w:rsidRPr="000E5891">
        <w:rPr>
          <w:szCs w:val="20"/>
        </w:rPr>
        <w:t>)</w:t>
      </w:r>
      <w:r w:rsidRPr="000E5891">
        <w:rPr>
          <w:szCs w:val="20"/>
        </w:rPr>
        <w:tab/>
        <w:t xml:space="preserve">STARTUP – The Resource is On-Line and in a start-up sequence and </w:t>
      </w:r>
      <w:ins w:id="312" w:author="ERCOT 103020" w:date="2020-10-13T09:49:00Z">
        <w:r w:rsidR="00C169CA">
          <w:rPr>
            <w:szCs w:val="20"/>
          </w:rPr>
          <w:t>is not eligible for an</w:t>
        </w:r>
      </w:ins>
      <w:del w:id="313" w:author="ERCOT 103020" w:date="2020-10-13T09:49:00Z">
        <w:r w:rsidRPr="000E5891" w:rsidDel="00C169CA">
          <w:rPr>
            <w:szCs w:val="20"/>
          </w:rPr>
          <w:delText>has no</w:delText>
        </w:r>
      </w:del>
      <w:r w:rsidRPr="000E5891">
        <w:rPr>
          <w:szCs w:val="20"/>
        </w:rPr>
        <w:t xml:space="preserve"> Ancillary Service </w:t>
      </w:r>
      <w:ins w:id="314" w:author="ERCOT 103020" w:date="2020-10-13T09:49:00Z">
        <w:r w:rsidR="00C169CA">
          <w:rPr>
            <w:szCs w:val="20"/>
          </w:rPr>
          <w:t>award, unless coming On-Line in response to a manual deployment of ERCOT Contingency Reserve Service (ECRS) or Non-Spinning Reserve (Non-Spin)</w:t>
        </w:r>
      </w:ins>
      <w:del w:id="315" w:author="ERCOT 103020" w:date="2020-10-13T09:49:00Z">
        <w:r w:rsidRPr="000E5891" w:rsidDel="00C169CA">
          <w:rPr>
            <w:szCs w:val="20"/>
          </w:rPr>
          <w:delText>Obligations</w:delText>
        </w:r>
      </w:del>
      <w:r w:rsidRPr="000E5891">
        <w:rPr>
          <w:szCs w:val="20"/>
        </w:rPr>
        <w:t>.  This Resource Status is only to be used for Real-Time telemetry purposes;</w:t>
      </w:r>
    </w:p>
    <w:p w14:paraId="5BA90DD5" w14:textId="77777777" w:rsidR="000E5891" w:rsidRPr="000E5891" w:rsidRDefault="000E5891" w:rsidP="000E5891">
      <w:pPr>
        <w:spacing w:after="240"/>
        <w:ind w:left="2880" w:hanging="720"/>
        <w:rPr>
          <w:szCs w:val="20"/>
        </w:rPr>
      </w:pPr>
      <w:r w:rsidRPr="000E5891">
        <w:rPr>
          <w:szCs w:val="20"/>
        </w:rPr>
        <w:t>(</w:t>
      </w:r>
      <w:ins w:id="316" w:author="ERCOT 103020" w:date="2020-10-13T09:50:00Z">
        <w:r w:rsidR="00C169CA">
          <w:rPr>
            <w:szCs w:val="20"/>
          </w:rPr>
          <w:t>J</w:t>
        </w:r>
      </w:ins>
      <w:del w:id="317" w:author="ERCOT 103020" w:date="2020-10-13T09:50:00Z">
        <w:r w:rsidRPr="000E5891" w:rsidDel="00C169CA">
          <w:rPr>
            <w:szCs w:val="20"/>
          </w:rPr>
          <w:delText>O</w:delText>
        </w:r>
      </w:del>
      <w:r w:rsidRPr="000E5891">
        <w:rPr>
          <w:szCs w:val="20"/>
        </w:rPr>
        <w:t>)</w:t>
      </w:r>
      <w:r w:rsidRPr="000E5891">
        <w:rPr>
          <w:szCs w:val="20"/>
        </w:rPr>
        <w:tab/>
        <w:t>OFFQS – Off-Line but available for SCED deployment</w:t>
      </w:r>
      <w:ins w:id="318" w:author="ERCOT 103020" w:date="2020-10-13T09:50:00Z">
        <w:r w:rsidR="00C169CA" w:rsidRPr="00C169CA">
          <w:rPr>
            <w:szCs w:val="20"/>
          </w:rPr>
          <w:t xml:space="preserve"> </w:t>
        </w:r>
        <w:r w:rsidR="00C169CA">
          <w:rPr>
            <w:szCs w:val="20"/>
          </w:rPr>
          <w:t>and to provide ECRS and Non-Spin, if qualified and capable</w:t>
        </w:r>
      </w:ins>
      <w:r w:rsidRPr="000E5891">
        <w:rPr>
          <w:szCs w:val="20"/>
        </w:rPr>
        <w:t>.  Only qualified Quick Start Generation Resources (QSGRs) may utilize this status;</w:t>
      </w:r>
      <w:del w:id="319" w:author="ERCOT 103020" w:date="2020-10-13T09:50:00Z">
        <w:r w:rsidRPr="000E5891" w:rsidDel="00C169CA">
          <w:rPr>
            <w:szCs w:val="20"/>
          </w:rPr>
          <w:delText xml:space="preserve"> and</w:delText>
        </w:r>
      </w:del>
      <w:r w:rsidRPr="000E5891">
        <w:rPr>
          <w:szCs w:val="20"/>
        </w:rPr>
        <w:t xml:space="preserve"> </w:t>
      </w:r>
    </w:p>
    <w:p w14:paraId="7F8484BC" w14:textId="77777777" w:rsidR="000E5891" w:rsidRPr="000E5891" w:rsidDel="00C169CA" w:rsidRDefault="000E5891" w:rsidP="000E5891">
      <w:pPr>
        <w:spacing w:after="240"/>
        <w:ind w:left="2880" w:hanging="720"/>
        <w:rPr>
          <w:del w:id="320" w:author="ERCOT 103020" w:date="2020-10-13T09:50:00Z"/>
          <w:szCs w:val="20"/>
        </w:rPr>
      </w:pPr>
      <w:del w:id="321" w:author="ERCOT 103020" w:date="2020-10-13T09:50:00Z">
        <w:r w:rsidRPr="000E5891" w:rsidDel="00C169CA">
          <w:rPr>
            <w:szCs w:val="20"/>
          </w:rPr>
          <w:delText>(P)</w:delText>
        </w:r>
        <w:r w:rsidRPr="000E5891" w:rsidDel="00C169CA">
          <w:rPr>
            <w:szCs w:val="20"/>
          </w:rPr>
          <w:tab/>
          <w:delText>ONFFRRRS – Available for Dispatch of RRS providing Fast Frequency Response (FFR) from Generation Resources.  This Resource Status is only to be used for Real-Time telemetry purposes;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5891" w:rsidRPr="000E5891" w:rsidDel="00C169CA" w14:paraId="1D799435" w14:textId="77777777" w:rsidTr="001D22CE">
        <w:trPr>
          <w:del w:id="322" w:author="ERCOT 103020" w:date="2020-10-13T09:5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E510C4" w14:textId="77777777" w:rsidR="000E5891" w:rsidRPr="000E5891" w:rsidDel="00C169CA" w:rsidRDefault="000E5891" w:rsidP="000E5891">
            <w:pPr>
              <w:spacing w:before="120" w:after="240"/>
              <w:rPr>
                <w:del w:id="323" w:author="ERCOT 103020" w:date="2020-10-13T09:50:00Z"/>
                <w:b/>
                <w:i/>
                <w:szCs w:val="20"/>
              </w:rPr>
            </w:pPr>
            <w:del w:id="324" w:author="ERCOT 103020" w:date="2020-10-13T09:50:00Z">
              <w:r w:rsidRPr="000E5891" w:rsidDel="00C169CA">
                <w:rPr>
                  <w:b/>
                  <w:i/>
                  <w:szCs w:val="20"/>
                </w:rPr>
                <w:delText>[NPRR1015:  Replace paragraph (P) above with the following upon system implementation of NPRR863:]</w:delText>
              </w:r>
            </w:del>
          </w:p>
          <w:p w14:paraId="03C0FB69" w14:textId="77777777" w:rsidR="000E5891" w:rsidRPr="000E5891" w:rsidDel="00C169CA" w:rsidRDefault="000E5891" w:rsidP="000E5891">
            <w:pPr>
              <w:spacing w:after="240"/>
              <w:ind w:left="2880" w:hanging="720"/>
              <w:rPr>
                <w:del w:id="325" w:author="ERCOT 103020" w:date="2020-10-13T09:50:00Z"/>
                <w:szCs w:val="20"/>
              </w:rPr>
            </w:pPr>
            <w:del w:id="326" w:author="ERCOT 103020" w:date="2020-10-13T09:50:00Z">
              <w:r w:rsidRPr="000E5891" w:rsidDel="00C169CA">
                <w:rPr>
                  <w:szCs w:val="20"/>
                </w:rPr>
                <w:delText>(P)</w:delText>
              </w:r>
              <w:r w:rsidRPr="000E5891" w:rsidDel="00C169CA">
                <w:rPr>
                  <w:szCs w:val="20"/>
                </w:rPr>
                <w:tab/>
                <w:delText>ONFFRRRS – Available for Dispatch of RRS when providing Fast Frequency Response (FFR) from Generation Resources.  This Resource Status is only to be used for Real-Time telemetry purposes.  A Resource with this Resource Status may also be providing Ancillary Services other than FFR;</w:delText>
              </w:r>
            </w:del>
          </w:p>
        </w:tc>
      </w:tr>
    </w:tbl>
    <w:p w14:paraId="5C377D69" w14:textId="77777777" w:rsidR="00C169CA" w:rsidRDefault="00C169CA" w:rsidP="00C169CA">
      <w:pPr>
        <w:spacing w:after="240"/>
        <w:ind w:left="2880" w:hanging="720"/>
        <w:rPr>
          <w:ins w:id="327" w:author="ERCOT 103020" w:date="2020-10-13T09:50:00Z"/>
          <w:szCs w:val="20"/>
        </w:rPr>
      </w:pPr>
      <w:ins w:id="328" w:author="ERCOT 103020" w:date="2020-10-13T09:50:00Z">
        <w:r>
          <w:rPr>
            <w:szCs w:val="20"/>
          </w:rPr>
          <w:lastRenderedPageBreak/>
          <w:t>(K)</w:t>
        </w:r>
        <w:r>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ins>
    </w:p>
    <w:p w14:paraId="57D2FBE9" w14:textId="77777777" w:rsidR="00C169CA" w:rsidRDefault="00C169CA" w:rsidP="00C169CA">
      <w:pPr>
        <w:spacing w:after="240"/>
        <w:ind w:left="2880" w:hanging="720"/>
        <w:rPr>
          <w:ins w:id="329" w:author="ERCOT 103020" w:date="2020-10-13T09:50:00Z"/>
          <w:szCs w:val="20"/>
        </w:rPr>
      </w:pPr>
      <w:ins w:id="330" w:author="ERCOT 103020" w:date="2020-10-13T09:50:00Z">
        <w:r>
          <w:rPr>
            <w:szCs w:val="20"/>
          </w:rPr>
          <w:t>(L)</w:t>
        </w:r>
        <w:r>
          <w:rPr>
            <w:szCs w:val="20"/>
          </w:rPr>
          <w:tab/>
          <w:t xml:space="preserve">ONHOLD – Resource is On-Line but temporarily unavailable for Dispatch by SCED or Ancillary Service awards.  </w:t>
        </w:r>
        <w:r w:rsidRPr="00282040">
          <w:rPr>
            <w:szCs w:val="20"/>
          </w:rPr>
          <w:t>This Resource Status is only to be used for Real-Time telemetry purposes</w:t>
        </w:r>
        <w:r>
          <w:rPr>
            <w:szCs w:val="20"/>
          </w:rPr>
          <w:t>.  For SCED, Resource Base Points will be set equal to the telemetered net real power of the Resource available at the time of the SCED execution.</w:t>
        </w:r>
      </w:ins>
    </w:p>
    <w:p w14:paraId="54170085" w14:textId="77777777" w:rsidR="000E5891" w:rsidRPr="000E5891" w:rsidRDefault="000E5891">
      <w:pPr>
        <w:spacing w:after="240"/>
        <w:ind w:left="2160" w:hanging="720"/>
        <w:rPr>
          <w:szCs w:val="20"/>
        </w:rPr>
        <w:pPrChange w:id="331" w:author="ERCOT 103020" w:date="2020-10-13T09:50:00Z">
          <w:pPr>
            <w:spacing w:before="240" w:after="240"/>
            <w:ind w:left="2160" w:hanging="720"/>
          </w:pPr>
        </w:pPrChange>
      </w:pPr>
      <w:r w:rsidRPr="000E5891">
        <w:rPr>
          <w:szCs w:val="20"/>
        </w:rPr>
        <w:t>(ii)</w:t>
      </w:r>
      <w:r w:rsidRPr="000E5891">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17BD738" w14:textId="77777777" w:rsidR="000E5891" w:rsidRPr="000E5891" w:rsidRDefault="000E5891" w:rsidP="000E5891">
      <w:pPr>
        <w:spacing w:after="240"/>
        <w:ind w:left="2880" w:hanging="720"/>
        <w:rPr>
          <w:szCs w:val="20"/>
        </w:rPr>
      </w:pPr>
      <w:r w:rsidRPr="000E5891">
        <w:rPr>
          <w:szCs w:val="20"/>
        </w:rPr>
        <w:t>(A)</w:t>
      </w:r>
      <w:r w:rsidRPr="000E5891">
        <w:rPr>
          <w:szCs w:val="20"/>
        </w:rPr>
        <w:tab/>
        <w:t>OUT – Off-Line and unavailable;</w:t>
      </w:r>
    </w:p>
    <w:p w14:paraId="56FC3E35" w14:textId="77777777" w:rsidR="000E5891" w:rsidRPr="000E5891" w:rsidDel="00C169CA" w:rsidRDefault="000E5891" w:rsidP="000E5891">
      <w:pPr>
        <w:spacing w:after="240"/>
        <w:ind w:left="2880" w:hanging="720"/>
        <w:rPr>
          <w:del w:id="332" w:author="ERCOT 103020" w:date="2020-10-13T09:51:00Z"/>
          <w:szCs w:val="20"/>
        </w:rPr>
      </w:pPr>
      <w:del w:id="333" w:author="ERCOT 103020" w:date="2020-10-13T09:51:00Z">
        <w:r w:rsidRPr="000E5891" w:rsidDel="00C169CA">
          <w:rPr>
            <w:szCs w:val="20"/>
          </w:rPr>
          <w:delText>(B)</w:delText>
        </w:r>
        <w:r w:rsidRPr="000E5891" w:rsidDel="00C169CA">
          <w:rPr>
            <w:szCs w:val="20"/>
          </w:rPr>
          <w:tab/>
          <w:delText>OFFNS – Off-Line but reserved for Non-Spin;</w:delText>
        </w:r>
      </w:del>
    </w:p>
    <w:p w14:paraId="25EB604E" w14:textId="77777777" w:rsidR="000E5891" w:rsidRPr="000E5891" w:rsidRDefault="000E5891" w:rsidP="000E5891">
      <w:pPr>
        <w:spacing w:after="240"/>
        <w:ind w:left="2880" w:hanging="720"/>
        <w:rPr>
          <w:szCs w:val="20"/>
        </w:rPr>
      </w:pPr>
      <w:r w:rsidRPr="000E5891">
        <w:rPr>
          <w:szCs w:val="20"/>
        </w:rPr>
        <w:t>(</w:t>
      </w:r>
      <w:ins w:id="334" w:author="ERCOT 103020" w:date="2020-10-13T09:51:00Z">
        <w:r w:rsidR="00C169CA">
          <w:rPr>
            <w:szCs w:val="20"/>
          </w:rPr>
          <w:t>B</w:t>
        </w:r>
      </w:ins>
      <w:del w:id="335" w:author="ERCOT 103020" w:date="2020-10-13T09:51:00Z">
        <w:r w:rsidRPr="000E5891" w:rsidDel="00C169CA">
          <w:rPr>
            <w:szCs w:val="20"/>
          </w:rPr>
          <w:delText>C</w:delText>
        </w:r>
      </w:del>
      <w:r w:rsidRPr="000E5891">
        <w:rPr>
          <w:szCs w:val="20"/>
        </w:rPr>
        <w:t>)</w:t>
      </w:r>
      <w:r w:rsidRPr="000E5891">
        <w:rPr>
          <w:szCs w:val="20"/>
        </w:rPr>
        <w:tab/>
        <w:t>OFF – Off-Line but available for commitment in the Day-Ahead Market (DAM)</w:t>
      </w:r>
      <w:ins w:id="336" w:author="ERCOT 103020" w:date="2020-10-13T09:51:00Z">
        <w:r w:rsidR="00C169CA">
          <w:rPr>
            <w:szCs w:val="20"/>
          </w:rPr>
          <w:t>,</w:t>
        </w:r>
      </w:ins>
      <w:del w:id="337" w:author="ERCOT 103020" w:date="2020-10-13T09:51:00Z">
        <w:r w:rsidRPr="000E5891" w:rsidDel="00C169CA">
          <w:rPr>
            <w:szCs w:val="20"/>
          </w:rPr>
          <w:delText xml:space="preserve"> and</w:delText>
        </w:r>
      </w:del>
      <w:r w:rsidRPr="000E5891">
        <w:rPr>
          <w:szCs w:val="20"/>
        </w:rPr>
        <w:t xml:space="preserve"> RUC</w:t>
      </w:r>
      <w:ins w:id="338" w:author="ERCOT 103020" w:date="2020-10-13T09:51:00Z">
        <w:r w:rsidR="00C169CA">
          <w:rPr>
            <w:szCs w:val="20"/>
          </w:rPr>
          <w:t>, and providing Non-Spin, if qualified and capable</w:t>
        </w:r>
      </w:ins>
      <w:r w:rsidRPr="000E5891">
        <w:rPr>
          <w:szCs w:val="20"/>
        </w:rPr>
        <w:t>;</w:t>
      </w:r>
    </w:p>
    <w:p w14:paraId="51DA5D23" w14:textId="77777777" w:rsidR="000E5891" w:rsidRPr="000E5891" w:rsidRDefault="000E5891" w:rsidP="000E5891">
      <w:pPr>
        <w:spacing w:after="240"/>
        <w:ind w:left="2880" w:hanging="720"/>
        <w:rPr>
          <w:szCs w:val="20"/>
        </w:rPr>
      </w:pPr>
      <w:r w:rsidRPr="000E5891">
        <w:rPr>
          <w:szCs w:val="20"/>
        </w:rPr>
        <w:t>(</w:t>
      </w:r>
      <w:ins w:id="339" w:author="ERCOT 103020" w:date="2020-10-13T09:51:00Z">
        <w:r w:rsidR="00C169CA">
          <w:rPr>
            <w:szCs w:val="20"/>
          </w:rPr>
          <w:t>C</w:t>
        </w:r>
      </w:ins>
      <w:del w:id="340" w:author="ERCOT 103020" w:date="2020-10-13T09:51:00Z">
        <w:r w:rsidRPr="000E5891" w:rsidDel="00C169CA">
          <w:rPr>
            <w:szCs w:val="20"/>
          </w:rPr>
          <w:delText>D</w:delText>
        </w:r>
      </w:del>
      <w:r w:rsidRPr="000E5891">
        <w:rPr>
          <w:szCs w:val="20"/>
        </w:rPr>
        <w:t>)</w:t>
      </w:r>
      <w:r w:rsidRPr="000E5891">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4133E886" w14:textId="77777777" w:rsidR="000E5891" w:rsidRPr="000E5891" w:rsidRDefault="000E5891" w:rsidP="000E5891">
      <w:pPr>
        <w:spacing w:after="240"/>
        <w:ind w:left="2880" w:hanging="720"/>
        <w:rPr>
          <w:szCs w:val="20"/>
        </w:rPr>
      </w:pPr>
      <w:r w:rsidRPr="000E5891">
        <w:rPr>
          <w:szCs w:val="20"/>
        </w:rPr>
        <w:t>(</w:t>
      </w:r>
      <w:ins w:id="341" w:author="ERCOT 103020" w:date="2020-10-13T09:51:00Z">
        <w:r w:rsidR="00C169CA">
          <w:rPr>
            <w:szCs w:val="20"/>
          </w:rPr>
          <w:t>D</w:t>
        </w:r>
      </w:ins>
      <w:del w:id="342" w:author="ERCOT 103020" w:date="2020-10-13T09:51:00Z">
        <w:r w:rsidRPr="000E5891" w:rsidDel="00C169CA">
          <w:rPr>
            <w:szCs w:val="20"/>
          </w:rPr>
          <w:delText>E</w:delText>
        </w:r>
      </w:del>
      <w:r w:rsidRPr="000E5891">
        <w:rPr>
          <w:szCs w:val="20"/>
        </w:rPr>
        <w:t>)</w:t>
      </w:r>
      <w:r w:rsidRPr="000E5891">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7F6C2A3A" w14:textId="77777777" w:rsidR="000E5891" w:rsidRPr="000E5891" w:rsidRDefault="000E5891" w:rsidP="000E5891">
      <w:pPr>
        <w:spacing w:after="240"/>
        <w:ind w:left="2160" w:hanging="720"/>
        <w:rPr>
          <w:szCs w:val="20"/>
        </w:rPr>
      </w:pPr>
      <w:r w:rsidRPr="000E5891">
        <w:rPr>
          <w:szCs w:val="20"/>
        </w:rPr>
        <w:t>(iii)</w:t>
      </w:r>
      <w:r w:rsidRPr="000E5891">
        <w:rPr>
          <w:szCs w:val="20"/>
        </w:rPr>
        <w:tab/>
        <w:t>Select one of the following for Load Resources.  Unless otherwise provided below, these Resource Statuses are to be used for COP and/or Real-Time telemetry purposes.</w:t>
      </w:r>
    </w:p>
    <w:p w14:paraId="739CF332" w14:textId="77777777" w:rsidR="000E5891" w:rsidRPr="000E5891" w:rsidDel="00C169CA" w:rsidRDefault="000E5891" w:rsidP="000E5891">
      <w:pPr>
        <w:spacing w:after="240"/>
        <w:ind w:left="2880" w:hanging="720"/>
        <w:rPr>
          <w:del w:id="343" w:author="ERCOT 103020" w:date="2020-10-13T09:52:00Z"/>
          <w:szCs w:val="20"/>
        </w:rPr>
      </w:pPr>
      <w:del w:id="344" w:author="ERCOT 103020" w:date="2020-10-13T09:52:00Z">
        <w:r w:rsidRPr="000E5891" w:rsidDel="00C169CA">
          <w:rPr>
            <w:szCs w:val="20"/>
          </w:rPr>
          <w:delText>(A)</w:delText>
        </w:r>
        <w:r w:rsidRPr="000E5891" w:rsidDel="00C169CA">
          <w:rPr>
            <w:szCs w:val="20"/>
          </w:rPr>
          <w:tab/>
          <w:delText xml:space="preserve">ONRGL – Available for Dispatch of Regulation Service by Load Frequency Control (LFC) and, for any remaining Dispatchable capacity, by SCED with a Real-Time Market (RTM) Energy Bid; </w:delText>
        </w:r>
      </w:del>
    </w:p>
    <w:p w14:paraId="672AB661" w14:textId="77777777" w:rsidR="000E5891" w:rsidRPr="000E5891" w:rsidDel="00C169CA" w:rsidRDefault="000E5891" w:rsidP="000E5891">
      <w:pPr>
        <w:spacing w:after="240"/>
        <w:ind w:left="2880" w:hanging="720"/>
        <w:rPr>
          <w:del w:id="345" w:author="ERCOT 103020" w:date="2020-10-13T09:52:00Z"/>
          <w:szCs w:val="20"/>
        </w:rPr>
      </w:pPr>
      <w:del w:id="346" w:author="ERCOT 103020" w:date="2020-10-13T09:52:00Z">
        <w:r w:rsidRPr="000E5891" w:rsidDel="00C169CA">
          <w:rPr>
            <w:szCs w:val="20"/>
          </w:rPr>
          <w:lastRenderedPageBreak/>
          <w:delText>(B)</w:delText>
        </w:r>
        <w:r w:rsidRPr="000E5891" w:rsidDel="00C169CA">
          <w:rPr>
            <w:szCs w:val="20"/>
          </w:rPr>
          <w:tab/>
          <w:delText>FRRSUP – Available for Dispatch of FRRS by LFC and not Dispatchable by SCED.  This Resource Status is only to be used for Real-Time telemetry purposes;</w:delText>
        </w:r>
      </w:del>
    </w:p>
    <w:p w14:paraId="6CA392C2" w14:textId="77777777" w:rsidR="000E5891" w:rsidRPr="000E5891" w:rsidDel="00C169CA" w:rsidRDefault="000E5891" w:rsidP="000E5891">
      <w:pPr>
        <w:spacing w:after="240"/>
        <w:ind w:left="2880" w:hanging="720"/>
        <w:rPr>
          <w:del w:id="347" w:author="ERCOT 103020" w:date="2020-10-13T09:52:00Z"/>
          <w:szCs w:val="20"/>
        </w:rPr>
      </w:pPr>
      <w:del w:id="348" w:author="ERCOT 103020" w:date="2020-10-13T09:52:00Z">
        <w:r w:rsidRPr="000E5891" w:rsidDel="00C169CA">
          <w:rPr>
            <w:szCs w:val="20"/>
          </w:rPr>
          <w:delText>(C)</w:delText>
        </w:r>
        <w:r w:rsidRPr="000E5891" w:rsidDel="00C169CA">
          <w:rPr>
            <w:szCs w:val="20"/>
          </w:rPr>
          <w:tab/>
          <w:delText xml:space="preserve">FRRSDN - Available for Dispatch of FRRS by LFC and not Dispatchable by SCED.  This Resource Status is only to be used for Real-Time telemetry purposes;  </w:delText>
        </w:r>
      </w:del>
    </w:p>
    <w:p w14:paraId="5A420F6A" w14:textId="77777777" w:rsidR="000E5891" w:rsidRPr="000E5891" w:rsidDel="00C169CA" w:rsidRDefault="000E5891" w:rsidP="000E5891">
      <w:pPr>
        <w:spacing w:after="240"/>
        <w:ind w:left="2880" w:hanging="720"/>
        <w:rPr>
          <w:del w:id="349" w:author="ERCOT 103020" w:date="2020-10-13T09:52:00Z"/>
          <w:szCs w:val="20"/>
        </w:rPr>
      </w:pPr>
      <w:del w:id="350" w:author="ERCOT 103020" w:date="2020-10-13T09:52:00Z">
        <w:r w:rsidRPr="000E5891" w:rsidDel="00C169CA">
          <w:rPr>
            <w:szCs w:val="20"/>
          </w:rPr>
          <w:delText>(D)</w:delText>
        </w:r>
        <w:r w:rsidRPr="000E5891" w:rsidDel="00C169CA">
          <w:rPr>
            <w:szCs w:val="20"/>
          </w:rPr>
          <w:tab/>
          <w:delText>ONCLR – Available for Dispatch as a Controllable Load Resource by SCED with an RTM Energy Bid;</w:delText>
        </w:r>
      </w:del>
    </w:p>
    <w:p w14:paraId="335647ED" w14:textId="77777777" w:rsidR="000E5891" w:rsidRPr="000E5891" w:rsidDel="00C169CA" w:rsidRDefault="000E5891" w:rsidP="000E5891">
      <w:pPr>
        <w:spacing w:after="240"/>
        <w:ind w:left="2880" w:hanging="720"/>
        <w:rPr>
          <w:del w:id="351" w:author="ERCOT 103020" w:date="2020-10-13T09:52:00Z"/>
          <w:szCs w:val="20"/>
        </w:rPr>
      </w:pPr>
      <w:del w:id="352" w:author="ERCOT 103020" w:date="2020-10-13T09:52:00Z">
        <w:r w:rsidRPr="000E5891" w:rsidDel="00C169CA">
          <w:rPr>
            <w:szCs w:val="20"/>
          </w:rPr>
          <w:delText>(E)</w:delText>
        </w:r>
        <w:r w:rsidRPr="000E5891" w:rsidDel="00C169CA">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17FB72D9" w14:textId="77777777" w:rsidTr="001D22CE">
        <w:trPr>
          <w:del w:id="353" w:author="ERCOT 103020" w:date="2020-10-13T09:5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121097" w14:textId="77777777" w:rsidR="000E5891" w:rsidRPr="000E5891" w:rsidDel="00C169CA" w:rsidRDefault="000E5891" w:rsidP="000E5891">
            <w:pPr>
              <w:spacing w:before="120" w:after="240"/>
              <w:rPr>
                <w:del w:id="354" w:author="ERCOT 103020" w:date="2020-10-13T09:52:00Z"/>
                <w:b/>
                <w:i/>
                <w:szCs w:val="20"/>
              </w:rPr>
            </w:pPr>
            <w:del w:id="355" w:author="ERCOT 103020" w:date="2020-10-13T09:52:00Z">
              <w:r w:rsidRPr="000E5891" w:rsidDel="00C169CA">
                <w:rPr>
                  <w:b/>
                  <w:i/>
                  <w:szCs w:val="20"/>
                </w:rPr>
                <w:delText>[NPRR863:  Insert paragraph (F) below upon system implementation and renumber accordingly:]</w:delText>
              </w:r>
            </w:del>
          </w:p>
          <w:p w14:paraId="20131AE4" w14:textId="77777777" w:rsidR="000E5891" w:rsidRPr="000E5891" w:rsidDel="00C169CA" w:rsidRDefault="000E5891" w:rsidP="000E5891">
            <w:pPr>
              <w:spacing w:after="240"/>
              <w:ind w:left="2880" w:hanging="720"/>
              <w:rPr>
                <w:del w:id="356" w:author="ERCOT 103020" w:date="2020-10-13T09:52:00Z"/>
                <w:szCs w:val="20"/>
              </w:rPr>
            </w:pPr>
            <w:del w:id="357" w:author="ERCOT 103020" w:date="2020-10-13T09:52:00Z">
              <w:r w:rsidRPr="000E5891" w:rsidDel="00C169CA">
                <w:rPr>
                  <w:szCs w:val="20"/>
                </w:rPr>
                <w:delText>(F)</w:delText>
              </w:r>
              <w:r w:rsidRPr="000E5891" w:rsidDel="00C169CA">
                <w:rPr>
                  <w:szCs w:val="20"/>
                </w:rPr>
                <w:tab/>
                <w:delText xml:space="preserve">ONECL – Available for Dispatch of ECRS, excluding Controllable Load Resources; </w:delText>
              </w:r>
            </w:del>
          </w:p>
        </w:tc>
      </w:tr>
    </w:tbl>
    <w:p w14:paraId="2471B664" w14:textId="77777777" w:rsidR="000E5891" w:rsidRPr="000E5891" w:rsidRDefault="000E5891">
      <w:pPr>
        <w:spacing w:after="240"/>
        <w:ind w:left="2880" w:hanging="720"/>
        <w:rPr>
          <w:szCs w:val="20"/>
        </w:rPr>
        <w:pPrChange w:id="358" w:author="ERCOT 103020" w:date="2020-10-13T09:52:00Z">
          <w:pPr>
            <w:spacing w:before="240" w:after="240"/>
            <w:ind w:left="2880" w:hanging="720"/>
          </w:pPr>
        </w:pPrChange>
      </w:pPr>
      <w:r w:rsidRPr="000E5891">
        <w:rPr>
          <w:szCs w:val="20"/>
        </w:rPr>
        <w:t>(</w:t>
      </w:r>
      <w:del w:id="359" w:author="ERCOT 103020" w:date="2020-10-13T09:52:00Z">
        <w:r w:rsidRPr="000E5891" w:rsidDel="00C169CA">
          <w:rPr>
            <w:szCs w:val="20"/>
          </w:rPr>
          <w:delText>F</w:delText>
        </w:r>
      </w:del>
      <w:ins w:id="360" w:author="ERCOT 103020" w:date="2020-10-13T09:52:00Z">
        <w:r w:rsidR="00C169CA">
          <w:rPr>
            <w:szCs w:val="20"/>
          </w:rPr>
          <w:t>A</w:t>
        </w:r>
      </w:ins>
      <w:r w:rsidRPr="000E5891">
        <w:rPr>
          <w:szCs w:val="20"/>
        </w:rPr>
        <w:t>)</w:t>
      </w:r>
      <w:r w:rsidRPr="000E5891">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4234157C" w14:textId="77777777" w:rsidTr="001D22CE">
        <w:trPr>
          <w:del w:id="361" w:author="ERCOT 103020" w:date="2020-10-13T09:5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396EDFB6" w14:textId="77777777" w:rsidR="000E5891" w:rsidRPr="000E5891" w:rsidDel="00C169CA" w:rsidRDefault="000E5891" w:rsidP="000E5891">
            <w:pPr>
              <w:spacing w:before="120" w:after="240"/>
              <w:rPr>
                <w:del w:id="362" w:author="ERCOT 103020" w:date="2020-10-13T09:52:00Z"/>
                <w:b/>
                <w:i/>
                <w:szCs w:val="20"/>
              </w:rPr>
            </w:pPr>
            <w:del w:id="363" w:author="ERCOT 103020" w:date="2020-10-13T09:52:00Z">
              <w:r w:rsidRPr="000E5891" w:rsidDel="00C169CA">
                <w:rPr>
                  <w:b/>
                  <w:i/>
                  <w:szCs w:val="20"/>
                </w:rPr>
                <w:delText>[NPRR863 and NPRR1015:  Insert applicable portions of paragraph (H) below upon system implementation of NPRR863:]</w:delText>
              </w:r>
            </w:del>
          </w:p>
          <w:p w14:paraId="6D892A99" w14:textId="77777777" w:rsidR="000E5891" w:rsidRPr="000E5891" w:rsidDel="00C169CA" w:rsidRDefault="000E5891" w:rsidP="000E5891">
            <w:pPr>
              <w:spacing w:after="240"/>
              <w:ind w:left="2880" w:hanging="720"/>
              <w:rPr>
                <w:del w:id="364" w:author="ERCOT 103020" w:date="2020-10-13T09:52:00Z"/>
                <w:szCs w:val="20"/>
              </w:rPr>
            </w:pPr>
            <w:del w:id="365" w:author="ERCOT 103020" w:date="2020-10-13T09:52:00Z">
              <w:r w:rsidRPr="000E5891" w:rsidDel="00C169CA">
                <w:rPr>
                  <w:szCs w:val="20"/>
                </w:rPr>
                <w:delText>(H)</w:delText>
              </w:r>
              <w:r w:rsidRPr="000E5891" w:rsidDel="00C169CA">
                <w:rPr>
                  <w:szCs w:val="20"/>
                </w:rPr>
                <w:tab/>
                <w:delText>ONFFRRRSL – Available for Dispatch of RRS when providing FFR, excluding Controllable Load Resources. This Resource Status is only to be used for Real-Time telemetry purposes;</w:delText>
              </w:r>
            </w:del>
          </w:p>
        </w:tc>
      </w:tr>
    </w:tbl>
    <w:p w14:paraId="63291115" w14:textId="77777777" w:rsidR="00C169CA" w:rsidRDefault="00C169CA" w:rsidP="00C169CA">
      <w:pPr>
        <w:spacing w:after="240"/>
        <w:ind w:left="2880" w:hanging="720"/>
        <w:rPr>
          <w:ins w:id="366" w:author="ERCOT 103020" w:date="2020-10-13T09:52:00Z"/>
          <w:szCs w:val="20"/>
        </w:rPr>
      </w:pPr>
      <w:ins w:id="367" w:author="ERCOT 103020" w:date="2020-10-13T09:52:00Z">
        <w:r>
          <w:rPr>
            <w:szCs w:val="20"/>
          </w:rPr>
          <w:t>(B)</w:t>
        </w:r>
        <w:r>
          <w:rPr>
            <w:szCs w:val="20"/>
          </w:rPr>
          <w:tab/>
          <w:t>ONL – On-Line and available for Dispatch by SCED or providing Ancillary Services.</w:t>
        </w:r>
      </w:ins>
    </w:p>
    <w:p w14:paraId="39814711" w14:textId="77777777" w:rsidR="00A647A7" w:rsidRPr="00282040" w:rsidRDefault="00A647A7" w:rsidP="00A647A7">
      <w:pPr>
        <w:spacing w:before="240" w:after="240"/>
        <w:ind w:left="2160" w:hanging="720"/>
        <w:rPr>
          <w:ins w:id="368" w:author="ERCOT 103020" w:date="2020-10-13T15:56:00Z"/>
          <w:szCs w:val="20"/>
        </w:rPr>
      </w:pPr>
      <w:ins w:id="369" w:author="ERCOT 103020" w:date="2020-10-13T15:56:00Z">
        <w:r w:rsidRPr="00282040">
          <w:rPr>
            <w:szCs w:val="20"/>
          </w:rPr>
          <w:t>(i</w:t>
        </w:r>
        <w:r>
          <w:rPr>
            <w:szCs w:val="20"/>
          </w:rPr>
          <w:t>v</w:t>
        </w:r>
        <w:r w:rsidRPr="00282040">
          <w:rPr>
            <w:szCs w:val="20"/>
          </w:rPr>
          <w:t>)</w:t>
        </w:r>
        <w:r w:rsidRPr="00282040">
          <w:rPr>
            <w:szCs w:val="20"/>
          </w:rPr>
          <w:tab/>
          <w:t xml:space="preserve">Select one of the following for </w:t>
        </w:r>
        <w:r>
          <w:rPr>
            <w:szCs w:val="20"/>
          </w:rPr>
          <w:t>Energy Storage</w:t>
        </w:r>
        <w:r w:rsidRPr="00282040">
          <w:rPr>
            <w:szCs w:val="20"/>
          </w:rPr>
          <w:t xml:space="preserve"> Resources</w:t>
        </w:r>
        <w:r>
          <w:rPr>
            <w:szCs w:val="20"/>
          </w:rPr>
          <w:t xml:space="preserve"> (ESRs)</w:t>
        </w:r>
        <w:r w:rsidRPr="00282040">
          <w:rPr>
            <w:szCs w:val="20"/>
          </w:rPr>
          <w:t>.  Unless otherwise provided below, these Resource Status</w:t>
        </w:r>
        <w:r>
          <w:rPr>
            <w:szCs w:val="20"/>
          </w:rPr>
          <w:t>es are to be used for COP and</w:t>
        </w:r>
        <w:r w:rsidRPr="00282040">
          <w:rPr>
            <w:szCs w:val="20"/>
          </w:rPr>
          <w:t xml:space="preserve"> Real-Time telemetry purposes</w:t>
        </w:r>
        <w:r>
          <w:rPr>
            <w:szCs w:val="20"/>
          </w:rPr>
          <w:t>:</w:t>
        </w:r>
      </w:ins>
    </w:p>
    <w:p w14:paraId="2F903B5B" w14:textId="77777777" w:rsidR="00A647A7" w:rsidRPr="00282040" w:rsidRDefault="00A647A7" w:rsidP="00A647A7">
      <w:pPr>
        <w:spacing w:after="240"/>
        <w:ind w:left="2880" w:hanging="720"/>
        <w:rPr>
          <w:ins w:id="370" w:author="ERCOT 103020" w:date="2020-10-13T15:56:00Z"/>
          <w:szCs w:val="20"/>
        </w:rPr>
      </w:pPr>
      <w:ins w:id="371" w:author="ERCOT 103020" w:date="2020-10-13T15:56:00Z">
        <w:r>
          <w:rPr>
            <w:szCs w:val="20"/>
          </w:rPr>
          <w:t>(A</w:t>
        </w:r>
        <w:r w:rsidRPr="00282040">
          <w:rPr>
            <w:szCs w:val="20"/>
          </w:rPr>
          <w:t>)</w:t>
        </w:r>
        <w:r w:rsidRPr="00282040">
          <w:rPr>
            <w:szCs w:val="20"/>
          </w:rPr>
          <w:tab/>
          <w:t xml:space="preserve">ON – On-Line Resource with Energy </w:t>
        </w:r>
        <w:r>
          <w:rPr>
            <w:szCs w:val="20"/>
          </w:rPr>
          <w:t>Bid/</w:t>
        </w:r>
        <w:r w:rsidRPr="00282040">
          <w:rPr>
            <w:szCs w:val="20"/>
          </w:rPr>
          <w:t>Offer Curve;</w:t>
        </w:r>
      </w:ins>
    </w:p>
    <w:p w14:paraId="4B41E647" w14:textId="77777777" w:rsidR="00A647A7" w:rsidRPr="00282040" w:rsidRDefault="00A647A7" w:rsidP="00A647A7">
      <w:pPr>
        <w:spacing w:after="240"/>
        <w:ind w:left="2880" w:hanging="720"/>
        <w:rPr>
          <w:ins w:id="372" w:author="ERCOT 103020" w:date="2020-10-13T15:56:00Z"/>
          <w:szCs w:val="20"/>
        </w:rPr>
      </w:pPr>
      <w:ins w:id="373" w:author="ERCOT 103020" w:date="2020-10-13T15:56:00Z">
        <w:r>
          <w:rPr>
            <w:szCs w:val="20"/>
          </w:rPr>
          <w:t>(B</w:t>
        </w:r>
        <w:r w:rsidRPr="00282040">
          <w:rPr>
            <w:szCs w:val="20"/>
          </w:rPr>
          <w:t>)</w:t>
        </w:r>
        <w:r w:rsidRPr="00282040">
          <w:rPr>
            <w:szCs w:val="20"/>
          </w:rPr>
          <w:tab/>
          <w:t>ONOS – On-Line Resource with Output Schedule;</w:t>
        </w:r>
      </w:ins>
    </w:p>
    <w:p w14:paraId="3A2C11ED" w14:textId="77777777" w:rsidR="00A647A7" w:rsidRPr="00282040" w:rsidRDefault="00A647A7" w:rsidP="00A647A7">
      <w:pPr>
        <w:spacing w:after="240"/>
        <w:ind w:left="2880" w:hanging="720"/>
        <w:rPr>
          <w:ins w:id="374" w:author="ERCOT 103020" w:date="2020-10-13T15:56:00Z"/>
          <w:szCs w:val="20"/>
        </w:rPr>
      </w:pPr>
      <w:ins w:id="375" w:author="ERCOT 103020" w:date="2020-10-13T15:56:00Z">
        <w:r>
          <w:rPr>
            <w:szCs w:val="20"/>
          </w:rPr>
          <w:t>(C</w:t>
        </w:r>
        <w:r w:rsidRPr="00282040">
          <w:rPr>
            <w:szCs w:val="20"/>
          </w:rPr>
          <w:t>)</w:t>
        </w:r>
        <w:r w:rsidRPr="00282040">
          <w:rPr>
            <w:szCs w:val="20"/>
          </w:rPr>
          <w:tab/>
          <w:t>ONTEST – On-Line blocked from SCED for operations testing (while ONTEST, a</w:t>
        </w:r>
        <w:r>
          <w:rPr>
            <w:szCs w:val="20"/>
          </w:rPr>
          <w:t>n Energy Storage</w:t>
        </w:r>
        <w:r w:rsidRPr="00282040">
          <w:rPr>
            <w:szCs w:val="20"/>
          </w:rPr>
          <w:t xml:space="preserve"> Resource</w:t>
        </w:r>
        <w:r>
          <w:rPr>
            <w:szCs w:val="20"/>
          </w:rPr>
          <w:t xml:space="preserve"> (ESR)</w:t>
        </w:r>
        <w:r w:rsidRPr="00282040">
          <w:rPr>
            <w:szCs w:val="20"/>
          </w:rPr>
          <w:t xml:space="preserve"> may be shown on Outage in the Outage Scheduler);</w:t>
        </w:r>
      </w:ins>
    </w:p>
    <w:p w14:paraId="47B88CA9" w14:textId="77777777" w:rsidR="00A647A7" w:rsidRPr="00282040" w:rsidRDefault="00A647A7" w:rsidP="00A647A7">
      <w:pPr>
        <w:spacing w:after="240"/>
        <w:ind w:left="2880" w:hanging="720"/>
        <w:rPr>
          <w:ins w:id="376" w:author="ERCOT 103020" w:date="2020-10-13T15:56:00Z"/>
          <w:szCs w:val="20"/>
        </w:rPr>
      </w:pPr>
      <w:ins w:id="377" w:author="ERCOT 103020" w:date="2020-10-13T15:56:00Z">
        <w:r>
          <w:rPr>
            <w:szCs w:val="20"/>
          </w:rPr>
          <w:t>(D</w:t>
        </w:r>
        <w:r w:rsidRPr="00282040">
          <w:rPr>
            <w:szCs w:val="20"/>
          </w:rPr>
          <w:t>)</w:t>
        </w:r>
        <w:r w:rsidRPr="00282040">
          <w:rPr>
            <w:szCs w:val="20"/>
          </w:rPr>
          <w:tab/>
          <w:t xml:space="preserve">ONEMR – On-Line EMR (available for commitment or dispatch only for ERCOT-declared Emergency Conditions; the QSE may </w:t>
        </w:r>
        <w:r w:rsidRPr="00282040">
          <w:rPr>
            <w:szCs w:val="20"/>
          </w:rPr>
          <w:lastRenderedPageBreak/>
          <w:t>appropriately set LSL and High Sustained Limit (HSL) to reflect operating limits);</w:t>
        </w:r>
      </w:ins>
    </w:p>
    <w:p w14:paraId="0DF907E3" w14:textId="77777777" w:rsidR="00A647A7" w:rsidRDefault="00A647A7" w:rsidP="00A647A7">
      <w:pPr>
        <w:spacing w:after="240"/>
        <w:ind w:left="2880" w:hanging="720"/>
        <w:rPr>
          <w:ins w:id="378" w:author="ERCOT 103020" w:date="2020-10-13T15:56:00Z"/>
          <w:szCs w:val="20"/>
        </w:rPr>
      </w:pPr>
      <w:ins w:id="379" w:author="ERCOT 103020" w:date="2020-10-13T15:56:00Z">
        <w:r>
          <w:rPr>
            <w:szCs w:val="20"/>
          </w:rPr>
          <w:t>(E)</w:t>
        </w:r>
        <w:r>
          <w:rPr>
            <w:szCs w:val="20"/>
          </w:rPr>
          <w:tab/>
          <w:t xml:space="preserve">ONHOLD – Resource is On-Line but temporarily unavailable for Dispatch by SCED or Ancillary Service awards.  ESRs shall not be discharging into or charging from the grid. </w:t>
        </w:r>
        <w:r w:rsidRPr="00282040">
          <w:rPr>
            <w:szCs w:val="20"/>
          </w:rPr>
          <w:t>This Resource Status is only to be used for Real-Time telemetry purposes</w:t>
        </w:r>
        <w:r>
          <w:rPr>
            <w:szCs w:val="20"/>
          </w:rPr>
          <w:t>; and</w:t>
        </w:r>
      </w:ins>
    </w:p>
    <w:p w14:paraId="25B056CC" w14:textId="77777777" w:rsidR="00A647A7" w:rsidRPr="00282040" w:rsidRDefault="00A647A7" w:rsidP="00A647A7">
      <w:pPr>
        <w:spacing w:after="240"/>
        <w:ind w:left="2880" w:hanging="720"/>
        <w:rPr>
          <w:ins w:id="380" w:author="ERCOT 103020" w:date="2020-10-13T15:56:00Z"/>
          <w:szCs w:val="20"/>
        </w:rPr>
      </w:pPr>
      <w:ins w:id="381" w:author="ERCOT 103020" w:date="2020-10-13T15:56:00Z">
        <w:r>
          <w:rPr>
            <w:szCs w:val="20"/>
          </w:rPr>
          <w:t>(F</w:t>
        </w:r>
        <w:r w:rsidRPr="00282040">
          <w:rPr>
            <w:szCs w:val="20"/>
          </w:rPr>
          <w:t>)</w:t>
        </w:r>
        <w:r>
          <w:rPr>
            <w:szCs w:val="20"/>
          </w:rPr>
          <w:tab/>
          <w:t>OUT – Off-Line and unavailable;</w:t>
        </w:r>
      </w:ins>
    </w:p>
    <w:p w14:paraId="78FEA6F3" w14:textId="77777777" w:rsidR="000E5891" w:rsidRPr="000E5891" w:rsidRDefault="000E5891" w:rsidP="00A647A7">
      <w:pPr>
        <w:spacing w:after="240"/>
        <w:ind w:left="1440" w:hanging="720"/>
        <w:rPr>
          <w:szCs w:val="20"/>
        </w:rPr>
      </w:pPr>
      <w:r w:rsidRPr="000E5891">
        <w:rPr>
          <w:szCs w:val="20"/>
        </w:rPr>
        <w:t>(c)</w:t>
      </w:r>
      <w:r w:rsidRPr="000E5891">
        <w:rPr>
          <w:szCs w:val="20"/>
        </w:rPr>
        <w:tab/>
        <w:t>The HSL;</w:t>
      </w:r>
    </w:p>
    <w:p w14:paraId="5C57A61F" w14:textId="77777777" w:rsidR="000E5891" w:rsidRDefault="000E5891" w:rsidP="000E5891">
      <w:pPr>
        <w:spacing w:after="240"/>
        <w:ind w:left="2160" w:hanging="720"/>
        <w:rPr>
          <w:ins w:id="382" w:author="ERCOT 103020" w:date="2020-10-13T15:57:00Z"/>
          <w:szCs w:val="20"/>
        </w:rPr>
      </w:pPr>
      <w:r w:rsidRPr="000E5891">
        <w:rPr>
          <w:szCs w:val="20"/>
        </w:rPr>
        <w:t>(i)</w:t>
      </w:r>
      <w:r w:rsidRPr="000E5891">
        <w:rPr>
          <w:szCs w:val="20"/>
        </w:rPr>
        <w:tab/>
        <w:t>For Load Resources other than Controllable Load Resources, the HSL should equal the expected power consumption;</w:t>
      </w:r>
      <w:ins w:id="383" w:author="ERCOT 103020" w:date="2020-10-13T15:57:00Z">
        <w:r w:rsidR="00A647A7">
          <w:rPr>
            <w:szCs w:val="20"/>
          </w:rPr>
          <w:t xml:space="preserve"> and</w:t>
        </w:r>
      </w:ins>
    </w:p>
    <w:p w14:paraId="298CD831" w14:textId="77777777" w:rsidR="00A647A7" w:rsidRPr="000E5891" w:rsidRDefault="00A647A7" w:rsidP="00A647A7">
      <w:pPr>
        <w:spacing w:after="240"/>
        <w:ind w:left="2160" w:hanging="720"/>
        <w:rPr>
          <w:szCs w:val="20"/>
        </w:rPr>
      </w:pPr>
      <w:ins w:id="384" w:author="ERCOT 103020" w:date="2020-10-13T15:57: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r>
          <w:rPr>
            <w:szCs w:val="20"/>
          </w:rPr>
          <w:t>the HSL may be negative</w:t>
        </w:r>
        <w:r w:rsidRPr="00282040">
          <w:rPr>
            <w:szCs w:val="20"/>
          </w:rPr>
          <w:t>;</w:t>
        </w:r>
      </w:ins>
    </w:p>
    <w:p w14:paraId="1B4E9CFB" w14:textId="77777777" w:rsidR="000E5891" w:rsidRPr="000E5891" w:rsidRDefault="000E5891" w:rsidP="000E5891">
      <w:pPr>
        <w:spacing w:after="240"/>
        <w:ind w:left="1440" w:hanging="720"/>
        <w:rPr>
          <w:szCs w:val="20"/>
        </w:rPr>
      </w:pPr>
      <w:r w:rsidRPr="000E5891">
        <w:rPr>
          <w:szCs w:val="20"/>
        </w:rPr>
        <w:t>(d)</w:t>
      </w:r>
      <w:r w:rsidRPr="000E5891">
        <w:rPr>
          <w:szCs w:val="20"/>
        </w:rPr>
        <w:tab/>
        <w:t>The LSL;</w:t>
      </w:r>
    </w:p>
    <w:p w14:paraId="31E9001B" w14:textId="77777777" w:rsidR="000E5891" w:rsidRDefault="000E5891" w:rsidP="000E5891">
      <w:pPr>
        <w:spacing w:after="240"/>
        <w:ind w:left="2160" w:hanging="720"/>
        <w:rPr>
          <w:ins w:id="385" w:author="ERCOT 103020" w:date="2020-10-13T15:57:00Z"/>
          <w:szCs w:val="20"/>
        </w:rPr>
      </w:pPr>
      <w:r w:rsidRPr="000E5891">
        <w:rPr>
          <w:szCs w:val="20"/>
        </w:rPr>
        <w:t>(i)</w:t>
      </w:r>
      <w:r w:rsidRPr="000E5891">
        <w:rPr>
          <w:szCs w:val="20"/>
        </w:rPr>
        <w:tab/>
        <w:t>For Load Resources other than Controllable Load Resources, the LSL should equal the expected Low Power Consumption (LPC);</w:t>
      </w:r>
      <w:ins w:id="386" w:author="ERCOT 103020" w:date="2020-10-13T15:57:00Z">
        <w:r w:rsidR="00A647A7">
          <w:rPr>
            <w:szCs w:val="20"/>
          </w:rPr>
          <w:t xml:space="preserve"> and</w:t>
        </w:r>
      </w:ins>
    </w:p>
    <w:p w14:paraId="52B5EB1E" w14:textId="77777777" w:rsidR="00A647A7" w:rsidRPr="000E5891" w:rsidRDefault="00A647A7" w:rsidP="00A647A7">
      <w:pPr>
        <w:spacing w:after="240"/>
        <w:ind w:left="2160" w:hanging="720"/>
        <w:rPr>
          <w:szCs w:val="20"/>
        </w:rPr>
      </w:pPr>
      <w:ins w:id="387" w:author="ERCOT 103020" w:date="2020-10-13T15:57: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r>
          <w:rPr>
            <w:szCs w:val="20"/>
          </w:rPr>
          <w:t>the LSL may be positive</w:t>
        </w:r>
        <w:r w:rsidRPr="00282040">
          <w:rPr>
            <w:szCs w:val="20"/>
          </w:rPr>
          <w:t>;</w:t>
        </w:r>
      </w:ins>
    </w:p>
    <w:p w14:paraId="2809B98A" w14:textId="77777777" w:rsidR="000E5891" w:rsidRPr="000E5891" w:rsidRDefault="000E5891" w:rsidP="000E5891">
      <w:pPr>
        <w:spacing w:after="240"/>
        <w:ind w:left="1440" w:hanging="720"/>
        <w:rPr>
          <w:szCs w:val="20"/>
        </w:rPr>
      </w:pPr>
      <w:r w:rsidRPr="000E5891">
        <w:rPr>
          <w:szCs w:val="20"/>
        </w:rPr>
        <w:t>(e)</w:t>
      </w:r>
      <w:r w:rsidRPr="000E5891">
        <w:rPr>
          <w:szCs w:val="20"/>
        </w:rPr>
        <w:tab/>
        <w:t>The High Emergency Limit (HEL);</w:t>
      </w:r>
    </w:p>
    <w:p w14:paraId="181F9C3B" w14:textId="77777777" w:rsidR="000E5891" w:rsidRPr="000E5891" w:rsidRDefault="000E5891" w:rsidP="000E5891">
      <w:pPr>
        <w:spacing w:after="240"/>
        <w:ind w:left="1440" w:hanging="720"/>
        <w:rPr>
          <w:szCs w:val="20"/>
        </w:rPr>
      </w:pPr>
      <w:r w:rsidRPr="000E5891">
        <w:rPr>
          <w:szCs w:val="20"/>
        </w:rPr>
        <w:t>(f)</w:t>
      </w:r>
      <w:r w:rsidRPr="000E5891">
        <w:rPr>
          <w:szCs w:val="20"/>
        </w:rPr>
        <w:tab/>
        <w:t>The Low Emergency Limit (LEL); and</w:t>
      </w:r>
    </w:p>
    <w:p w14:paraId="0FB946A6" w14:textId="77777777" w:rsidR="000E5891" w:rsidRPr="000E5891" w:rsidRDefault="000E5891" w:rsidP="000E5891">
      <w:pPr>
        <w:spacing w:after="240"/>
        <w:ind w:left="1440" w:hanging="720"/>
        <w:rPr>
          <w:szCs w:val="20"/>
        </w:rPr>
      </w:pPr>
      <w:r w:rsidRPr="000E5891">
        <w:rPr>
          <w:szCs w:val="20"/>
        </w:rPr>
        <w:t>(g)</w:t>
      </w:r>
      <w:r w:rsidRPr="000E5891">
        <w:rPr>
          <w:szCs w:val="20"/>
        </w:rPr>
        <w:tab/>
        <w:t xml:space="preserve">Ancillary Service </w:t>
      </w:r>
      <w:ins w:id="388" w:author="ERCOT 103020" w:date="2020-10-13T09:53:00Z">
        <w:r w:rsidR="00C169CA">
          <w:rPr>
            <w:szCs w:val="20"/>
          </w:rPr>
          <w:t>capability</w:t>
        </w:r>
      </w:ins>
      <w:del w:id="389" w:author="ERCOT 103020" w:date="2020-10-13T09:53:00Z">
        <w:r w:rsidRPr="000E5891" w:rsidDel="00C169CA">
          <w:rPr>
            <w:szCs w:val="20"/>
          </w:rPr>
          <w:delText>Resource Responsibility capacity</w:delText>
        </w:r>
      </w:del>
      <w:r w:rsidRPr="000E5891">
        <w:rPr>
          <w:szCs w:val="20"/>
        </w:rPr>
        <w:t xml:space="preserve"> in MW for</w:t>
      </w:r>
      <w:ins w:id="390" w:author="ERCOT 103020" w:date="2020-10-13T09:53:00Z">
        <w:r w:rsidR="00C169CA">
          <w:rPr>
            <w:szCs w:val="20"/>
          </w:rPr>
          <w:t xml:space="preserve"> each product and sub-type.</w:t>
        </w:r>
      </w:ins>
      <w:del w:id="391" w:author="ERCOT 103020" w:date="2020-10-13T09:53:00Z">
        <w:r w:rsidRPr="000E5891" w:rsidDel="00C169CA">
          <w:rPr>
            <w:szCs w:val="20"/>
          </w:rPr>
          <w:delText>:</w:delText>
        </w:r>
      </w:del>
    </w:p>
    <w:p w14:paraId="51D7FF28" w14:textId="77777777" w:rsidR="000E5891" w:rsidRPr="000E5891" w:rsidDel="00C169CA" w:rsidRDefault="000E5891" w:rsidP="000E5891">
      <w:pPr>
        <w:spacing w:after="240"/>
        <w:ind w:left="2160" w:hanging="720"/>
        <w:rPr>
          <w:del w:id="392" w:author="ERCOT 103020" w:date="2020-10-13T09:53:00Z"/>
          <w:szCs w:val="20"/>
        </w:rPr>
      </w:pPr>
      <w:del w:id="393" w:author="ERCOT 103020" w:date="2020-10-13T09:53:00Z">
        <w:r w:rsidRPr="000E5891" w:rsidDel="00C169CA">
          <w:rPr>
            <w:szCs w:val="20"/>
          </w:rPr>
          <w:delText>(i)</w:delText>
        </w:r>
        <w:r w:rsidRPr="000E5891" w:rsidDel="00C169CA">
          <w:rPr>
            <w:szCs w:val="20"/>
          </w:rPr>
          <w:tab/>
          <w:delText>Regulation Up (Reg-Up);</w:delText>
        </w:r>
      </w:del>
    </w:p>
    <w:p w14:paraId="66648BDA" w14:textId="77777777" w:rsidR="000E5891" w:rsidRPr="000E5891" w:rsidDel="00C169CA" w:rsidRDefault="000E5891" w:rsidP="000E5891">
      <w:pPr>
        <w:spacing w:after="240"/>
        <w:ind w:left="2160" w:hanging="720"/>
        <w:rPr>
          <w:del w:id="394" w:author="ERCOT 103020" w:date="2020-10-13T09:53:00Z"/>
          <w:szCs w:val="20"/>
        </w:rPr>
      </w:pPr>
      <w:del w:id="395" w:author="ERCOT 103020" w:date="2020-10-13T09:53:00Z">
        <w:r w:rsidRPr="000E5891" w:rsidDel="00C169CA">
          <w:rPr>
            <w:szCs w:val="20"/>
          </w:rPr>
          <w:delText>(ii)</w:delText>
        </w:r>
        <w:r w:rsidRPr="000E5891" w:rsidDel="00C169CA">
          <w:rPr>
            <w:szCs w:val="20"/>
          </w:rPr>
          <w:tab/>
          <w:delText>Regulation Down (Reg-Down);</w:delText>
        </w:r>
      </w:del>
    </w:p>
    <w:p w14:paraId="3A5620BC" w14:textId="77777777" w:rsidR="000E5891" w:rsidRPr="000E5891" w:rsidDel="00C169CA" w:rsidRDefault="000E5891" w:rsidP="000E5891">
      <w:pPr>
        <w:spacing w:after="240"/>
        <w:ind w:left="2160" w:hanging="720"/>
        <w:rPr>
          <w:del w:id="396" w:author="ERCOT 103020" w:date="2020-10-13T09:53:00Z"/>
          <w:szCs w:val="20"/>
        </w:rPr>
      </w:pPr>
      <w:del w:id="397" w:author="ERCOT 103020" w:date="2020-10-13T09:53:00Z">
        <w:r w:rsidRPr="000E5891" w:rsidDel="00C169CA">
          <w:rPr>
            <w:szCs w:val="20"/>
          </w:rPr>
          <w:delText>(iii)</w:delText>
        </w:r>
        <w:r w:rsidRPr="000E5891" w:rsidDel="00C169CA">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5B99556F" w14:textId="77777777" w:rsidTr="001D22CE">
        <w:trPr>
          <w:del w:id="398" w:author="ERCOT 103020" w:date="2020-10-13T09:5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5328D6A" w14:textId="77777777" w:rsidR="000E5891" w:rsidRPr="000E5891" w:rsidDel="00C169CA" w:rsidRDefault="000E5891" w:rsidP="000E5891">
            <w:pPr>
              <w:spacing w:before="120" w:after="240"/>
              <w:rPr>
                <w:del w:id="399" w:author="ERCOT 103020" w:date="2020-10-13T09:53:00Z"/>
                <w:b/>
                <w:i/>
                <w:szCs w:val="20"/>
              </w:rPr>
            </w:pPr>
            <w:del w:id="400" w:author="ERCOT 103020" w:date="2020-10-13T09:53:00Z">
              <w:r w:rsidRPr="000E5891" w:rsidDel="00C169CA">
                <w:rPr>
                  <w:b/>
                  <w:i/>
                  <w:szCs w:val="20"/>
                </w:rPr>
                <w:delText>[NPRR863:  Insert paragraph (iv) below upon system implementation and renumber accordingly:]</w:delText>
              </w:r>
            </w:del>
          </w:p>
          <w:p w14:paraId="4F67C910" w14:textId="77777777" w:rsidR="000E5891" w:rsidRPr="000E5891" w:rsidDel="00C169CA" w:rsidRDefault="000E5891" w:rsidP="000E5891">
            <w:pPr>
              <w:spacing w:after="240"/>
              <w:ind w:left="2160" w:hanging="720"/>
              <w:rPr>
                <w:del w:id="401" w:author="ERCOT 103020" w:date="2020-10-13T09:53:00Z"/>
                <w:szCs w:val="20"/>
              </w:rPr>
            </w:pPr>
            <w:del w:id="402" w:author="ERCOT 103020" w:date="2020-10-13T09:53:00Z">
              <w:r w:rsidRPr="000E5891" w:rsidDel="00C169CA">
                <w:rPr>
                  <w:szCs w:val="20"/>
                </w:rPr>
                <w:delText>(iv)</w:delText>
              </w:r>
              <w:r w:rsidRPr="000E5891" w:rsidDel="00C169CA">
                <w:rPr>
                  <w:szCs w:val="20"/>
                </w:rPr>
                <w:tab/>
                <w:delText>ECRS; and</w:delText>
              </w:r>
            </w:del>
          </w:p>
        </w:tc>
      </w:tr>
    </w:tbl>
    <w:p w14:paraId="246F6F5F" w14:textId="77777777" w:rsidR="000E5891" w:rsidRPr="000E5891" w:rsidDel="00C169CA" w:rsidRDefault="000E5891" w:rsidP="000E5891">
      <w:pPr>
        <w:spacing w:before="240" w:after="240"/>
        <w:ind w:left="2160" w:hanging="720"/>
        <w:rPr>
          <w:del w:id="403" w:author="ERCOT 103020" w:date="2020-10-13T09:53:00Z"/>
          <w:szCs w:val="20"/>
        </w:rPr>
      </w:pPr>
      <w:del w:id="404" w:author="ERCOT 103020" w:date="2020-10-13T09:53:00Z">
        <w:r w:rsidRPr="000E5891" w:rsidDel="00C169CA">
          <w:rPr>
            <w:szCs w:val="20"/>
          </w:rPr>
          <w:delText>(iv)</w:delText>
        </w:r>
        <w:r w:rsidRPr="000E5891" w:rsidDel="00C169CA">
          <w:rPr>
            <w:szCs w:val="20"/>
          </w:rPr>
          <w:tab/>
          <w:delText xml:space="preserve">Non-Spin. </w:delText>
        </w:r>
      </w:del>
    </w:p>
    <w:p w14:paraId="62106680" w14:textId="77777777" w:rsidR="000E5891" w:rsidRPr="000E5891" w:rsidRDefault="000E5891" w:rsidP="000E5891">
      <w:pPr>
        <w:spacing w:after="240"/>
        <w:ind w:left="720" w:hanging="720"/>
        <w:rPr>
          <w:iCs/>
          <w:szCs w:val="20"/>
        </w:rPr>
      </w:pPr>
      <w:r w:rsidRPr="000E5891">
        <w:rPr>
          <w:iCs/>
          <w:szCs w:val="20"/>
        </w:rPr>
        <w:t>(6)</w:t>
      </w:r>
      <w:r w:rsidRPr="000E5891">
        <w:rPr>
          <w:iCs/>
          <w:szCs w:val="20"/>
        </w:rPr>
        <w:tab/>
        <w:t xml:space="preserve">For Combined Cycle Generation Resources, the above items are required for each operating configuration.  In each hour only one Combined Cycle Generation Resource in </w:t>
      </w:r>
      <w:r w:rsidRPr="000E5891">
        <w:rPr>
          <w:iCs/>
          <w:szCs w:val="20"/>
        </w:rPr>
        <w:lastRenderedPageBreak/>
        <w:t>a Combined Cycle Train may be assigned one of the On-Line Resource Status codes described above.</w:t>
      </w:r>
    </w:p>
    <w:p w14:paraId="2A393848" w14:textId="77777777" w:rsidR="000E5891" w:rsidRPr="000E5891" w:rsidRDefault="000E5891" w:rsidP="000E5891">
      <w:pPr>
        <w:spacing w:after="240"/>
        <w:ind w:left="1440" w:hanging="720"/>
        <w:rPr>
          <w:szCs w:val="20"/>
        </w:rPr>
      </w:pPr>
      <w:r w:rsidRPr="000E5891">
        <w:rPr>
          <w:szCs w:val="20"/>
        </w:rPr>
        <w:t>(a)</w:t>
      </w:r>
      <w:r w:rsidRPr="000E5891">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030FEB1" w14:textId="77777777" w:rsidR="000E5891" w:rsidRPr="000E5891" w:rsidRDefault="000E5891" w:rsidP="000E5891">
      <w:pPr>
        <w:spacing w:after="240"/>
        <w:ind w:left="1440" w:hanging="720"/>
        <w:rPr>
          <w:szCs w:val="20"/>
        </w:rPr>
      </w:pPr>
      <w:r w:rsidRPr="000E5891">
        <w:rPr>
          <w:szCs w:val="20"/>
        </w:rPr>
        <w:t>(b)</w:t>
      </w:r>
      <w:r w:rsidRPr="000E5891">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2A7B2A8" w14:textId="77777777" w:rsidR="000E5891" w:rsidRPr="000E5891" w:rsidRDefault="000E5891" w:rsidP="000E5891">
      <w:pPr>
        <w:spacing w:after="240"/>
        <w:ind w:left="1440" w:hanging="720"/>
        <w:rPr>
          <w:szCs w:val="20"/>
        </w:rPr>
      </w:pPr>
      <w:r w:rsidRPr="000E5891">
        <w:rPr>
          <w:szCs w:val="20"/>
        </w:rPr>
        <w:t>(c)</w:t>
      </w:r>
      <w:r w:rsidRPr="000E5891">
        <w:rPr>
          <w:szCs w:val="20"/>
        </w:rPr>
        <w:tab/>
        <w:t xml:space="preserve">ERCOT systems shall allow only one Combined Cycle Generation Resource in a Combined Cycle Train to offer Off-Line Non-Spin in the DAM or </w:t>
      </w:r>
      <w:ins w:id="405" w:author="ERCOT 103020" w:date="2020-10-13T09:54:00Z">
        <w:r w:rsidR="00C169CA">
          <w:rPr>
            <w:szCs w:val="20"/>
          </w:rPr>
          <w:t>SCED</w:t>
        </w:r>
      </w:ins>
      <w:del w:id="406" w:author="ERCOT 103020" w:date="2020-10-13T09:54:00Z">
        <w:r w:rsidRPr="000E5891" w:rsidDel="00C169CA">
          <w:rPr>
            <w:szCs w:val="20"/>
          </w:rPr>
          <w:delText>Supplemental Ancillary Services Market (SASM)</w:delText>
        </w:r>
      </w:del>
      <w:r w:rsidRPr="000E5891">
        <w:rPr>
          <w:szCs w:val="20"/>
        </w:rPr>
        <w:t>.</w:t>
      </w:r>
    </w:p>
    <w:p w14:paraId="167D8F4E" w14:textId="77777777" w:rsidR="000E5891" w:rsidRPr="000E5891" w:rsidRDefault="000E5891" w:rsidP="000E5891">
      <w:pPr>
        <w:spacing w:after="240"/>
        <w:ind w:left="2160" w:hanging="720"/>
        <w:rPr>
          <w:szCs w:val="20"/>
        </w:rPr>
      </w:pPr>
      <w:r w:rsidRPr="000E5891">
        <w:rPr>
          <w:szCs w:val="20"/>
        </w:rPr>
        <w:t>(i)</w:t>
      </w:r>
      <w:r w:rsidRPr="000E5891">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9EF669F" w14:textId="77777777" w:rsidR="000E5891" w:rsidRPr="000E5891" w:rsidRDefault="000E5891" w:rsidP="000E5891">
      <w:pPr>
        <w:spacing w:after="240"/>
        <w:ind w:left="2160" w:hanging="720"/>
        <w:rPr>
          <w:szCs w:val="20"/>
        </w:rPr>
      </w:pPr>
      <w:r w:rsidRPr="000E5891">
        <w:rPr>
          <w:szCs w:val="20"/>
        </w:rPr>
        <w:t>(ii)</w:t>
      </w:r>
      <w:r w:rsidRPr="000E5891">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040BFF3" w14:textId="77777777" w:rsidR="000E5891" w:rsidRPr="000E5891" w:rsidRDefault="000E5891" w:rsidP="000E5891">
      <w:pPr>
        <w:spacing w:after="240"/>
        <w:ind w:left="1440" w:hanging="720"/>
        <w:rPr>
          <w:iCs/>
          <w:szCs w:val="20"/>
        </w:rPr>
      </w:pPr>
      <w:r w:rsidRPr="000E5891">
        <w:rPr>
          <w:iCs/>
          <w:szCs w:val="20"/>
        </w:rPr>
        <w:t>(d)</w:t>
      </w:r>
      <w:r w:rsidRPr="000E5891">
        <w:rPr>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0E5891">
        <w:rPr>
          <w:iCs/>
          <w:szCs w:val="20"/>
        </w:rPr>
        <w:lastRenderedPageBreak/>
        <w:t>Cycle Train or from a shutdown condition, whichever ERCOT determines to be appropriate.</w:t>
      </w:r>
    </w:p>
    <w:p w14:paraId="6F108D1D" w14:textId="77777777" w:rsidR="000E5891" w:rsidRPr="000E5891" w:rsidRDefault="000E5891" w:rsidP="000E5891">
      <w:pPr>
        <w:spacing w:after="240"/>
        <w:ind w:left="720" w:hanging="720"/>
        <w:rPr>
          <w:iCs/>
          <w:szCs w:val="20"/>
        </w:rPr>
      </w:pPr>
      <w:r w:rsidRPr="000E5891">
        <w:rPr>
          <w:iCs/>
          <w:szCs w:val="20"/>
        </w:rPr>
        <w:t>(7)</w:t>
      </w:r>
      <w:r w:rsidRPr="000E5891">
        <w:rPr>
          <w:iCs/>
          <w:szCs w:val="20"/>
        </w:rPr>
        <w:tab/>
        <w:t>ERCOT may accept COPs only from QSEs.</w:t>
      </w:r>
    </w:p>
    <w:p w14:paraId="69028872" w14:textId="77777777" w:rsidR="000E5891" w:rsidRPr="000E5891" w:rsidRDefault="000E5891" w:rsidP="000E5891">
      <w:pPr>
        <w:spacing w:after="240"/>
        <w:ind w:left="720" w:hanging="720"/>
        <w:rPr>
          <w:iCs/>
          <w:szCs w:val="20"/>
        </w:rPr>
      </w:pPr>
      <w:r w:rsidRPr="000E5891">
        <w:rPr>
          <w:iCs/>
          <w:szCs w:val="20"/>
        </w:rPr>
        <w:t>(8)</w:t>
      </w:r>
      <w:r w:rsidRPr="000E5891">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ins w:id="407" w:author="ERCOT" w:date="2020-06-22T14:51:00Z">
        <w:r>
          <w:rPr>
            <w:szCs w:val="20"/>
          </w:rPr>
          <w:t>A</w:t>
        </w:r>
      </w:ins>
      <w:ins w:id="408" w:author="ERCOT" w:date="2020-04-14T15:50:00Z">
        <w:r>
          <w:rPr>
            <w:szCs w:val="20"/>
          </w:rPr>
          <w:t xml:space="preserve"> QSE representing a DC-Coupled Resource shall provide the capacity value of the Energy Storage System (ESS</w:t>
        </w:r>
      </w:ins>
      <w:ins w:id="409" w:author="ERCOT" w:date="2020-04-14T15:51:00Z">
        <w:r>
          <w:rPr>
            <w:szCs w:val="20"/>
          </w:rPr>
          <w:t>)</w:t>
        </w:r>
      </w:ins>
      <w:ins w:id="410" w:author="ERCOT" w:date="2020-04-14T15:50:00Z">
        <w:r>
          <w:rPr>
            <w:szCs w:val="20"/>
          </w:rPr>
          <w:t xml:space="preserve"> that is included in the HSL of the DC-Coupled Resource, and </w:t>
        </w:r>
        <w:r w:rsidRPr="00954944">
          <w:rPr>
            <w:szCs w:val="20"/>
          </w:rPr>
          <w:t>ERCOT wil</w:t>
        </w:r>
        <w:r>
          <w:rPr>
            <w:szCs w:val="20"/>
          </w:rPr>
          <w:t>l</w:t>
        </w:r>
        <w:r w:rsidRPr="00954944">
          <w:rPr>
            <w:szCs w:val="20"/>
          </w:rPr>
          <w:t xml:space="preserve"> update the </w:t>
        </w:r>
        <w:r>
          <w:rPr>
            <w:szCs w:val="20"/>
          </w:rPr>
          <w:t>DC-Coupled R</w:t>
        </w:r>
        <w:r w:rsidRPr="00954944">
          <w:rPr>
            <w:szCs w:val="20"/>
          </w:rPr>
          <w:t>esource</w:t>
        </w:r>
        <w:r>
          <w:rPr>
            <w:szCs w:val="20"/>
          </w:rPr>
          <w:t>’s</w:t>
        </w:r>
        <w:r w:rsidRPr="00954944">
          <w:rPr>
            <w:szCs w:val="20"/>
          </w:rPr>
          <w:t xml:space="preserve"> HSL with</w:t>
        </w:r>
        <w:r>
          <w:rPr>
            <w:szCs w:val="20"/>
          </w:rPr>
          <w:t xml:space="preserve"> the sum of the</w:t>
        </w:r>
        <w:r w:rsidRPr="00954944">
          <w:rPr>
            <w:szCs w:val="20"/>
          </w:rPr>
          <w:t xml:space="preserve"> fo</w:t>
        </w:r>
        <w:r>
          <w:rPr>
            <w:szCs w:val="20"/>
          </w:rPr>
          <w:t>r</w:t>
        </w:r>
        <w:r w:rsidRPr="00954944">
          <w:rPr>
            <w:szCs w:val="20"/>
          </w:rPr>
          <w:t xml:space="preserve">ecasts </w:t>
        </w:r>
        <w:r>
          <w:rPr>
            <w:szCs w:val="20"/>
          </w:rPr>
          <w:t>of</w:t>
        </w:r>
        <w:r w:rsidRPr="00954944">
          <w:rPr>
            <w:szCs w:val="20"/>
          </w:rPr>
          <w:t xml:space="preserve"> </w:t>
        </w:r>
        <w:r>
          <w:rPr>
            <w:szCs w:val="20"/>
          </w:rPr>
          <w:t xml:space="preserve">the </w:t>
        </w:r>
        <w:r w:rsidRPr="00954944">
          <w:rPr>
            <w:szCs w:val="20"/>
          </w:rPr>
          <w:t xml:space="preserve">intermittent </w:t>
        </w:r>
        <w:r>
          <w:rPr>
            <w:szCs w:val="20"/>
          </w:rPr>
          <w:t xml:space="preserve">renewable </w:t>
        </w:r>
        <w:r w:rsidRPr="00954944">
          <w:rPr>
            <w:szCs w:val="20"/>
          </w:rPr>
          <w:t xml:space="preserve">generation component and </w:t>
        </w:r>
        <w:r>
          <w:rPr>
            <w:szCs w:val="20"/>
          </w:rPr>
          <w:t>the QSE-submitted value for the ESS</w:t>
        </w:r>
        <w:r w:rsidRPr="00954944">
          <w:rPr>
            <w:szCs w:val="20"/>
          </w:rPr>
          <w:t xml:space="preserve"> component</w:t>
        </w:r>
        <w:r>
          <w:rPr>
            <w:szCs w:val="20"/>
          </w:rPr>
          <w:t xml:space="preserve">.  </w:t>
        </w:r>
      </w:ins>
      <w:r w:rsidRPr="000E5891">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ins w:id="411" w:author="ERCOT" w:date="2020-04-14T15:50:00Z">
        <w:r w:rsidRPr="00950C1F">
          <w:rPr>
            <w:szCs w:val="20"/>
          </w:rPr>
          <w:t>A QSE representing a DC-Coupled Resource may override the COP HSL value with a value that is lower than the ERCOT-populated value, and may override with a value that is higher than the ERCOT-populated val</w:t>
        </w:r>
        <w:r>
          <w:rPr>
            <w:szCs w:val="20"/>
          </w:rPr>
          <w:t>ue if the ESS</w:t>
        </w:r>
        <w:r w:rsidRPr="00950C1F">
          <w:rPr>
            <w:szCs w:val="20"/>
          </w:rPr>
          <w:t xml:space="preserve"> component of the DC-Coupled Resource can support the higher value.</w:t>
        </w:r>
      </w:ins>
    </w:p>
    <w:p w14:paraId="21396172" w14:textId="77777777" w:rsidR="000E5891" w:rsidRPr="000E5891" w:rsidRDefault="000E5891" w:rsidP="000E5891">
      <w:pPr>
        <w:spacing w:after="240"/>
        <w:ind w:left="720" w:hanging="720"/>
        <w:rPr>
          <w:iCs/>
          <w:szCs w:val="20"/>
        </w:rPr>
      </w:pPr>
      <w:r w:rsidRPr="000E5891">
        <w:rPr>
          <w:iCs/>
          <w:szCs w:val="20"/>
        </w:rPr>
        <w:t>(9)</w:t>
      </w:r>
      <w:r w:rsidRPr="000E5891">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E5891">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E5891">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15C18B3" w14:textId="77777777" w:rsidR="000E5891" w:rsidRPr="000E5891" w:rsidRDefault="000E5891" w:rsidP="000E5891">
      <w:pPr>
        <w:spacing w:after="240"/>
        <w:ind w:left="720" w:hanging="720"/>
        <w:rPr>
          <w:iCs/>
          <w:szCs w:val="20"/>
        </w:rPr>
      </w:pPr>
      <w:r w:rsidRPr="000E5891">
        <w:rPr>
          <w:iCs/>
          <w:szCs w:val="20"/>
        </w:rPr>
        <w:t>(10)</w:t>
      </w:r>
      <w:r w:rsidRPr="000E5891">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52C4D0A" w14:textId="77777777" w:rsidR="000E5891" w:rsidRPr="000E5891" w:rsidRDefault="000E5891" w:rsidP="000E5891">
      <w:pPr>
        <w:spacing w:after="240"/>
        <w:ind w:left="720" w:hanging="720"/>
        <w:rPr>
          <w:iCs/>
          <w:szCs w:val="20"/>
        </w:rPr>
      </w:pPr>
      <w:r w:rsidRPr="000E5891">
        <w:rPr>
          <w:iCs/>
          <w:szCs w:val="20"/>
        </w:rPr>
        <w:t>(11)</w:t>
      </w:r>
      <w:r w:rsidRPr="000E5891">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F945371" w14:textId="77777777" w:rsidR="000E5891" w:rsidRPr="000E5891" w:rsidRDefault="000E5891" w:rsidP="000E5891">
      <w:pPr>
        <w:spacing w:after="240"/>
        <w:ind w:left="720" w:hanging="720"/>
        <w:rPr>
          <w:iCs/>
          <w:szCs w:val="20"/>
        </w:rPr>
      </w:pPr>
      <w:r w:rsidRPr="000E5891">
        <w:rPr>
          <w:iCs/>
          <w:szCs w:val="20"/>
        </w:rPr>
        <w:lastRenderedPageBreak/>
        <w:t>(12)</w:t>
      </w:r>
      <w:r w:rsidRPr="000E5891">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0E5891">
        <w:rPr>
          <w:szCs w:val="20"/>
        </w:rPr>
        <w:t xml:space="preserve"> that </w:t>
      </w:r>
      <w:r w:rsidRPr="000E5891">
        <w:rPr>
          <w:iCs/>
          <w:szCs w:val="20"/>
        </w:rPr>
        <w:t xml:space="preserve">has been contracted by ERCOT under Section 3.14.1 or under paragraph (2) of Section 6.5.1.1, the QSE shall change its Resource Status to </w:t>
      </w:r>
      <w:r w:rsidRPr="000E5891">
        <w:rPr>
          <w:szCs w:val="20"/>
        </w:rPr>
        <w:t xml:space="preserve">ONRUC.  Otherwise, the QSE shall change its Resource Status to </w:t>
      </w:r>
      <w:r w:rsidRPr="000E5891">
        <w:rPr>
          <w:iCs/>
          <w:szCs w:val="20"/>
        </w:rPr>
        <w:t>ONEMR.</w:t>
      </w:r>
    </w:p>
    <w:p w14:paraId="78521BF2" w14:textId="77777777" w:rsidR="000E5891" w:rsidRPr="000E5891" w:rsidRDefault="000E5891" w:rsidP="000E5891">
      <w:pPr>
        <w:spacing w:after="240"/>
        <w:ind w:left="720" w:hanging="720"/>
        <w:rPr>
          <w:iCs/>
          <w:szCs w:val="20"/>
        </w:rPr>
      </w:pPr>
      <w:r w:rsidRPr="000E5891">
        <w:rPr>
          <w:iCs/>
          <w:szCs w:val="20"/>
        </w:rPr>
        <w:t xml:space="preserve">(13)     A QSE representing a Resource may use the Resource Status code of ONEMR for a        Resource that is: </w:t>
      </w:r>
    </w:p>
    <w:p w14:paraId="01070389" w14:textId="77777777" w:rsidR="000E5891" w:rsidRPr="000E5891" w:rsidRDefault="000E5891" w:rsidP="000E5891">
      <w:pPr>
        <w:spacing w:after="240"/>
        <w:ind w:left="1440" w:hanging="720"/>
        <w:rPr>
          <w:iCs/>
          <w:szCs w:val="20"/>
        </w:rPr>
      </w:pPr>
      <w:r w:rsidRPr="000E5891">
        <w:rPr>
          <w:iCs/>
          <w:szCs w:val="20"/>
        </w:rPr>
        <w:t>(a)</w:t>
      </w:r>
      <w:r w:rsidRPr="000E5891">
        <w:rPr>
          <w:iCs/>
          <w:szCs w:val="20"/>
        </w:rPr>
        <w:tab/>
        <w:t>On-Line, but for equipment problems it must be held at its current output level until repair and/or replacement of equipment can be accomplished; or</w:t>
      </w:r>
    </w:p>
    <w:p w14:paraId="051F528D" w14:textId="77777777" w:rsidR="000E5891" w:rsidRPr="000E5891" w:rsidRDefault="000E5891" w:rsidP="000E5891">
      <w:pPr>
        <w:spacing w:after="240"/>
        <w:ind w:left="1440" w:hanging="720"/>
        <w:rPr>
          <w:iCs/>
          <w:szCs w:val="20"/>
        </w:rPr>
      </w:pPr>
      <w:r w:rsidRPr="000E5891">
        <w:rPr>
          <w:iCs/>
          <w:szCs w:val="20"/>
        </w:rPr>
        <w:t>(b)</w:t>
      </w:r>
      <w:r w:rsidRPr="000E5891">
        <w:rPr>
          <w:iCs/>
          <w:szCs w:val="20"/>
        </w:rPr>
        <w:tab/>
        <w:t xml:space="preserve">A hydro unit. </w:t>
      </w:r>
    </w:p>
    <w:p w14:paraId="1DAE8C0B" w14:textId="77777777" w:rsidR="000E5891" w:rsidRPr="000E5891" w:rsidRDefault="000E5891" w:rsidP="000E5891">
      <w:pPr>
        <w:spacing w:after="240"/>
        <w:ind w:left="720" w:hanging="720"/>
        <w:rPr>
          <w:iCs/>
          <w:szCs w:val="20"/>
        </w:rPr>
      </w:pPr>
      <w:r w:rsidRPr="000E5891">
        <w:rPr>
          <w:iCs/>
          <w:szCs w:val="20"/>
        </w:rPr>
        <w:t>(14)</w:t>
      </w:r>
      <w:r w:rsidRPr="000E5891">
        <w:rPr>
          <w:iCs/>
          <w:szCs w:val="20"/>
        </w:rPr>
        <w:tab/>
        <w:t>A QSE operating a Resource with a Resource Status code of ONEMR may set the HSL and LSL of the unit to be equal to ensure that SCED does not send Base Points that would move the unit.</w:t>
      </w:r>
    </w:p>
    <w:p w14:paraId="4C3F5666" w14:textId="77777777" w:rsidR="000E5891" w:rsidRPr="00950C1F" w:rsidRDefault="000E5891" w:rsidP="000E5891">
      <w:pPr>
        <w:spacing w:after="240"/>
        <w:ind w:left="720" w:hanging="720"/>
        <w:rPr>
          <w:ins w:id="412" w:author="ERCOT" w:date="2020-06-25T11:07:00Z"/>
          <w:iCs/>
          <w:szCs w:val="20"/>
        </w:rPr>
      </w:pPr>
      <w:r w:rsidRPr="000E5891">
        <w:rPr>
          <w:iCs/>
          <w:szCs w:val="20"/>
        </w:rPr>
        <w:t>(15)</w:t>
      </w:r>
      <w:r w:rsidRPr="000E5891">
        <w:rPr>
          <w:iCs/>
          <w:szCs w:val="20"/>
        </w:rPr>
        <w:tab/>
        <w:t>A QSE representing a Resource may use the Resource Status code of EMRSWGR only for an SWGR.</w:t>
      </w:r>
      <w:ins w:id="413" w:author="ERCOT" w:date="2020-06-25T11:07:00Z">
        <w:r w:rsidRPr="001909CD">
          <w:rPr>
            <w:iCs/>
            <w:szCs w:val="20"/>
          </w:rPr>
          <w:t xml:space="preserve"> </w:t>
        </w:r>
      </w:ins>
    </w:p>
    <w:p w14:paraId="34E25DC9" w14:textId="77777777" w:rsidR="000E5891" w:rsidRPr="00950C1F" w:rsidRDefault="000E5891" w:rsidP="000E5891">
      <w:pPr>
        <w:autoSpaceDE w:val="0"/>
        <w:autoSpaceDN w:val="0"/>
        <w:ind w:left="720" w:hanging="720"/>
        <w:rPr>
          <w:ins w:id="414" w:author="ERCOT" w:date="2020-04-14T15:53:00Z"/>
        </w:rPr>
      </w:pPr>
      <w:ins w:id="415" w:author="ERCOT" w:date="2020-06-25T11:07:00Z">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ins>
    </w:p>
    <w:p w14:paraId="6B34B831" w14:textId="77777777" w:rsidR="00950C1F" w:rsidRPr="00950C1F" w:rsidRDefault="00950C1F" w:rsidP="00950C1F">
      <w:pPr>
        <w:keepNext/>
        <w:tabs>
          <w:tab w:val="left" w:pos="900"/>
        </w:tabs>
        <w:spacing w:before="240" w:after="240"/>
        <w:ind w:left="900" w:hanging="900"/>
        <w:outlineLvl w:val="1"/>
        <w:rPr>
          <w:b/>
          <w:szCs w:val="20"/>
        </w:rPr>
      </w:pPr>
      <w:bookmarkStart w:id="416" w:name="_Toc204048582"/>
      <w:bookmarkStart w:id="417" w:name="_Toc400526195"/>
      <w:bookmarkStart w:id="418" w:name="_Toc405534513"/>
      <w:bookmarkStart w:id="419" w:name="_Toc406570526"/>
      <w:bookmarkStart w:id="420" w:name="_Toc410910678"/>
      <w:bookmarkStart w:id="421" w:name="_Toc411841106"/>
      <w:bookmarkStart w:id="422" w:name="_Toc422147068"/>
      <w:bookmarkStart w:id="423" w:name="_Toc433020664"/>
      <w:bookmarkStart w:id="424" w:name="_Toc437262105"/>
      <w:bookmarkStart w:id="425" w:name="_Toc478375282"/>
      <w:bookmarkStart w:id="426" w:name="_Toc33773652"/>
      <w:r w:rsidRPr="00950C1F">
        <w:rPr>
          <w:b/>
          <w:szCs w:val="20"/>
        </w:rPr>
        <w:t>3.13</w:t>
      </w:r>
      <w:r w:rsidRPr="00950C1F">
        <w:rPr>
          <w:b/>
          <w:szCs w:val="20"/>
        </w:rPr>
        <w:tab/>
        <w:t>Renewable Production Potential Forecasts</w:t>
      </w:r>
      <w:bookmarkEnd w:id="416"/>
      <w:bookmarkEnd w:id="417"/>
      <w:bookmarkEnd w:id="418"/>
      <w:bookmarkEnd w:id="419"/>
      <w:bookmarkEnd w:id="420"/>
      <w:bookmarkEnd w:id="421"/>
      <w:bookmarkEnd w:id="422"/>
      <w:bookmarkEnd w:id="423"/>
      <w:bookmarkEnd w:id="424"/>
      <w:bookmarkEnd w:id="425"/>
      <w:bookmarkEnd w:id="426"/>
    </w:p>
    <w:p w14:paraId="608B1746"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ERCOT shall produce forecasts of Renewable Production Potential (RPP) for Wind-powered Generation Resources (WGRs)</w:t>
      </w:r>
      <w:ins w:id="427" w:author="ERCOT" w:date="2020-04-06T11:55:00Z">
        <w:r w:rsidRPr="00950C1F">
          <w:rPr>
            <w:iCs/>
            <w:szCs w:val="20"/>
          </w:rPr>
          <w:t>,</w:t>
        </w:r>
      </w:ins>
      <w:del w:id="428" w:author="ERCOT" w:date="2020-04-15T10:49:00Z">
        <w:r w:rsidRPr="00950C1F" w:rsidDel="00756874">
          <w:rPr>
            <w:iCs/>
            <w:szCs w:val="20"/>
          </w:rPr>
          <w:delText xml:space="preserve"> and</w:delText>
        </w:r>
      </w:del>
      <w:r w:rsidRPr="00950C1F">
        <w:rPr>
          <w:iCs/>
          <w:szCs w:val="20"/>
        </w:rPr>
        <w:t xml:space="preserve"> PhotoVoltaic Generation Resources (PVGRs)</w:t>
      </w:r>
      <w:ins w:id="429" w:author="ERCOT" w:date="2020-04-06T11:55:00Z">
        <w:r w:rsidRPr="00950C1F">
          <w:rPr>
            <w:iCs/>
            <w:szCs w:val="20"/>
          </w:rPr>
          <w:t>,</w:t>
        </w:r>
      </w:ins>
      <w:r w:rsidRPr="00950C1F">
        <w:rPr>
          <w:iCs/>
          <w:szCs w:val="20"/>
        </w:rPr>
        <w:t xml:space="preserve"> </w:t>
      </w:r>
      <w:ins w:id="430" w:author="ERCOT" w:date="2020-04-06T11:55:00Z">
        <w:r w:rsidRPr="00950C1F">
          <w:rPr>
            <w:iCs/>
            <w:szCs w:val="20"/>
          </w:rPr>
          <w:t xml:space="preserve">and the intermittent renewable generation component of </w:t>
        </w:r>
      </w:ins>
      <w:ins w:id="431" w:author="ERCOT" w:date="2020-05-13T14:13:00Z">
        <w:r w:rsidR="003E5399">
          <w:rPr>
            <w:iCs/>
            <w:szCs w:val="20"/>
          </w:rPr>
          <w:t xml:space="preserve">each </w:t>
        </w:r>
      </w:ins>
      <w:ins w:id="432" w:author="ERCOT" w:date="2020-04-06T11:55:00Z">
        <w:r w:rsidRPr="00950C1F">
          <w:rPr>
            <w:iCs/>
            <w:szCs w:val="20"/>
          </w:rPr>
          <w:t>DC-Coupled Resource</w:t>
        </w:r>
        <w:del w:id="433" w:author="ERCOT" w:date="2020-05-13T14:13:00Z">
          <w:r w:rsidRPr="00950C1F" w:rsidDel="003E5399">
            <w:rPr>
              <w:iCs/>
              <w:szCs w:val="20"/>
            </w:rPr>
            <w:delText>s</w:delText>
          </w:r>
        </w:del>
        <w:r w:rsidRPr="00950C1F">
          <w:rPr>
            <w:iCs/>
            <w:szCs w:val="20"/>
          </w:rPr>
          <w:t xml:space="preserve"> </w:t>
        </w:r>
      </w:ins>
      <w:r w:rsidRPr="00950C1F">
        <w:rPr>
          <w:iCs/>
          <w:szCs w:val="20"/>
        </w:rPr>
        <w:t>to be used as an input into the Day-Ahead Reliability Unit Commitment (DRUC) and Hour-Ahead Reliability Unit Commitment (HRUC).  ERCOT shall produce the forecasts using information provided by WGR</w:t>
      </w:r>
      <w:ins w:id="434" w:author="ERCOT" w:date="2020-06-22T15:32:00Z">
        <w:r w:rsidR="00A0447F">
          <w:rPr>
            <w:iCs/>
            <w:szCs w:val="20"/>
          </w:rPr>
          <w:t>s</w:t>
        </w:r>
      </w:ins>
      <w:ins w:id="435" w:author="ERCOT" w:date="2020-06-22T15:33:00Z">
        <w:r w:rsidR="00A0447F">
          <w:rPr>
            <w:iCs/>
            <w:szCs w:val="20"/>
          </w:rPr>
          <w:t xml:space="preserve">, </w:t>
        </w:r>
      </w:ins>
      <w:del w:id="436" w:author="ERCOT" w:date="2020-06-22T15:33:00Z">
        <w:r w:rsidRPr="00950C1F" w:rsidDel="00A0447F">
          <w:rPr>
            <w:iCs/>
            <w:szCs w:val="20"/>
          </w:rPr>
          <w:delText>/</w:delText>
        </w:r>
      </w:del>
      <w:r w:rsidRPr="00950C1F">
        <w:rPr>
          <w:iCs/>
          <w:szCs w:val="20"/>
        </w:rPr>
        <w:t>PVGR</w:t>
      </w:r>
      <w:ins w:id="437" w:author="ERCOT" w:date="2020-06-22T15:32:00Z">
        <w:r w:rsidR="00A0447F">
          <w:rPr>
            <w:iCs/>
            <w:szCs w:val="20"/>
          </w:rPr>
          <w:t>s</w:t>
        </w:r>
      </w:ins>
      <w:ins w:id="438" w:author="ERCOT" w:date="2020-06-22T15:33:00Z">
        <w:r w:rsidR="00A0447F">
          <w:rPr>
            <w:iCs/>
            <w:szCs w:val="20"/>
          </w:rPr>
          <w:t xml:space="preserve">, and </w:t>
        </w:r>
      </w:ins>
      <w:ins w:id="439" w:author="ERCOT" w:date="2020-04-06T11:58:00Z">
        <w:r w:rsidRPr="00950C1F">
          <w:rPr>
            <w:iCs/>
            <w:szCs w:val="20"/>
          </w:rPr>
          <w:t>DC-Coupled Resource</w:t>
        </w:r>
      </w:ins>
      <w:ins w:id="440" w:author="ERCOT" w:date="2020-06-22T15:32:00Z">
        <w:r w:rsidR="00A0447F">
          <w:rPr>
            <w:iCs/>
            <w:szCs w:val="20"/>
          </w:rPr>
          <w:t>s</w:t>
        </w:r>
      </w:ins>
      <w:del w:id="441" w:author="ERCOT" w:date="2020-06-22T15:32:00Z">
        <w:r w:rsidRPr="00950C1F" w:rsidDel="00A0447F">
          <w:rPr>
            <w:iCs/>
            <w:szCs w:val="20"/>
          </w:rPr>
          <w:delText xml:space="preserve"> Entities</w:delText>
        </w:r>
      </w:del>
      <w:ins w:id="442" w:author="ERCOT" w:date="2020-06-22T15:33:00Z">
        <w:r w:rsidR="00F446EE">
          <w:rPr>
            <w:iCs/>
            <w:szCs w:val="20"/>
          </w:rPr>
          <w:t>;</w:t>
        </w:r>
      </w:ins>
      <w:del w:id="443" w:author="ERCOT" w:date="2020-06-22T15:33:00Z">
        <w:r w:rsidRPr="00950C1F" w:rsidDel="00F446EE">
          <w:rPr>
            <w:iCs/>
            <w:szCs w:val="20"/>
          </w:rPr>
          <w:delText>,</w:delText>
        </w:r>
      </w:del>
      <w:r w:rsidRPr="00950C1F">
        <w:rPr>
          <w:iCs/>
          <w:szCs w:val="20"/>
        </w:rPr>
        <w:t xml:space="preserve"> meteorological information</w:t>
      </w:r>
      <w:ins w:id="444" w:author="ERCOT" w:date="2020-06-22T15:33:00Z">
        <w:r w:rsidR="00F446EE">
          <w:rPr>
            <w:iCs/>
            <w:szCs w:val="20"/>
          </w:rPr>
          <w:t>;</w:t>
        </w:r>
      </w:ins>
      <w:del w:id="445" w:author="ERCOT" w:date="2020-06-22T15:33:00Z">
        <w:r w:rsidRPr="00950C1F" w:rsidDel="00F446EE">
          <w:rPr>
            <w:iCs/>
            <w:szCs w:val="20"/>
          </w:rPr>
          <w:delText>,</w:delText>
        </w:r>
      </w:del>
      <w:r w:rsidRPr="00950C1F">
        <w:rPr>
          <w:iCs/>
          <w:szCs w:val="20"/>
        </w:rPr>
        <w:t xml:space="preserve"> and Supervisory Control and Data Acquisition (SCADA).  </w:t>
      </w:r>
      <w:ins w:id="446" w:author="ERCOT" w:date="2020-06-24T18:25:00Z">
        <w:r w:rsidR="009A11F1">
          <w:rPr>
            <w:iCs/>
            <w:szCs w:val="20"/>
          </w:rPr>
          <w:t xml:space="preserve">A </w:t>
        </w:r>
      </w:ins>
      <w:ins w:id="447" w:author="ERCOT" w:date="2020-06-24T18:22:00Z">
        <w:r w:rsidR="009A11F1">
          <w:rPr>
            <w:iCs/>
            <w:szCs w:val="20"/>
          </w:rPr>
          <w:t>Resource Entity</w:t>
        </w:r>
        <w:r w:rsidR="00510AE4">
          <w:rPr>
            <w:iCs/>
            <w:szCs w:val="20"/>
          </w:rPr>
          <w:t xml:space="preserve"> with</w:t>
        </w:r>
      </w:ins>
      <w:ins w:id="448" w:author="ERCOT" w:date="2020-06-22T15:32:00Z">
        <w:r w:rsidR="00A0447F">
          <w:rPr>
            <w:iCs/>
            <w:szCs w:val="20"/>
          </w:rPr>
          <w:t xml:space="preserve"> </w:t>
        </w:r>
      </w:ins>
      <w:ins w:id="449" w:author="ERCOT" w:date="2020-06-24T18:25:00Z">
        <w:r w:rsidR="009A11F1">
          <w:rPr>
            <w:iCs/>
            <w:szCs w:val="20"/>
          </w:rPr>
          <w:t xml:space="preserve">a </w:t>
        </w:r>
      </w:ins>
      <w:r w:rsidRPr="00950C1F">
        <w:rPr>
          <w:iCs/>
          <w:szCs w:val="20"/>
        </w:rPr>
        <w:t>WGR</w:t>
      </w:r>
      <w:ins w:id="450" w:author="ERCOT" w:date="2020-04-06T11:57:00Z">
        <w:r w:rsidRPr="00950C1F">
          <w:rPr>
            <w:iCs/>
            <w:szCs w:val="20"/>
          </w:rPr>
          <w:t>,</w:t>
        </w:r>
      </w:ins>
      <w:del w:id="451" w:author="ERCOT" w:date="2020-04-15T10:49:00Z">
        <w:r w:rsidRPr="00950C1F" w:rsidDel="00756874">
          <w:rPr>
            <w:iCs/>
            <w:szCs w:val="20"/>
          </w:rPr>
          <w:delText xml:space="preserve"> and</w:delText>
        </w:r>
      </w:del>
      <w:r w:rsidRPr="00950C1F">
        <w:rPr>
          <w:iCs/>
          <w:szCs w:val="20"/>
        </w:rPr>
        <w:t xml:space="preserve"> PVGR</w:t>
      </w:r>
      <w:ins w:id="452" w:author="ERCOT" w:date="2020-04-15T10:49:00Z">
        <w:r w:rsidR="00756874">
          <w:rPr>
            <w:iCs/>
            <w:szCs w:val="20"/>
          </w:rPr>
          <w:t>,</w:t>
        </w:r>
      </w:ins>
      <w:r w:rsidRPr="00950C1F">
        <w:rPr>
          <w:iCs/>
          <w:szCs w:val="20"/>
        </w:rPr>
        <w:t xml:space="preserve"> </w:t>
      </w:r>
      <w:ins w:id="453" w:author="ERCOT" w:date="2020-06-22T15:33:00Z">
        <w:r w:rsidR="00F446EE">
          <w:rPr>
            <w:iCs/>
            <w:szCs w:val="20"/>
          </w:rPr>
          <w:t>or</w:t>
        </w:r>
      </w:ins>
      <w:ins w:id="454" w:author="ERCOT" w:date="2020-04-06T11:57:00Z">
        <w:r w:rsidRPr="00950C1F">
          <w:rPr>
            <w:iCs/>
            <w:szCs w:val="20"/>
          </w:rPr>
          <w:t xml:space="preserve"> DC-Coupled</w:t>
        </w:r>
      </w:ins>
      <w:ins w:id="455" w:author="ERCOT" w:date="2020-04-06T11:58:00Z">
        <w:r w:rsidRPr="00950C1F">
          <w:rPr>
            <w:iCs/>
            <w:szCs w:val="20"/>
          </w:rPr>
          <w:t xml:space="preserve"> Resource</w:t>
        </w:r>
      </w:ins>
      <w:ins w:id="456" w:author="ERCOT" w:date="2020-06-22T15:35:00Z">
        <w:r w:rsidR="00F446EE">
          <w:rPr>
            <w:iCs/>
            <w:szCs w:val="20"/>
          </w:rPr>
          <w:t xml:space="preserve"> </w:t>
        </w:r>
      </w:ins>
      <w:ins w:id="457" w:author="ERCOT" w:date="2020-04-06T11:57:00Z">
        <w:del w:id="458" w:author="ERCOT" w:date="2020-06-22T15:32:00Z">
          <w:r w:rsidRPr="00950C1F" w:rsidDel="00A0447F">
            <w:rPr>
              <w:iCs/>
              <w:szCs w:val="20"/>
            </w:rPr>
            <w:delText xml:space="preserve"> </w:delText>
          </w:r>
        </w:del>
      </w:ins>
      <w:del w:id="459" w:author="ERCOT" w:date="2020-06-22T15:32:00Z">
        <w:r w:rsidRPr="00950C1F" w:rsidDel="00A0447F">
          <w:rPr>
            <w:iCs/>
            <w:szCs w:val="20"/>
          </w:rPr>
          <w:delText xml:space="preserve">Entities </w:delText>
        </w:r>
      </w:del>
      <w:r w:rsidRPr="00950C1F">
        <w:rPr>
          <w:iCs/>
          <w:szCs w:val="20"/>
        </w:rPr>
        <w:t xml:space="preserve">shall </w:t>
      </w:r>
      <w:del w:id="460" w:author="ERCOT" w:date="2020-06-22T15:34:00Z">
        <w:r w:rsidRPr="00950C1F" w:rsidDel="00F446EE">
          <w:rPr>
            <w:iCs/>
            <w:szCs w:val="20"/>
          </w:rPr>
          <w:delText xml:space="preserve">install </w:delText>
        </w:r>
      </w:del>
      <w:ins w:id="461" w:author="ERCOT" w:date="2020-06-24T18:17:00Z">
        <w:r w:rsidR="00510AE4">
          <w:rPr>
            <w:iCs/>
            <w:szCs w:val="20"/>
          </w:rPr>
          <w:t xml:space="preserve">install </w:t>
        </w:r>
      </w:ins>
      <w:ins w:id="462" w:author="ERCOT" w:date="2020-06-24T18:22:00Z">
        <w:r w:rsidR="00510AE4">
          <w:rPr>
            <w:iCs/>
            <w:szCs w:val="20"/>
          </w:rPr>
          <w:t xml:space="preserve">equipment to enable </w:t>
        </w:r>
      </w:ins>
      <w:r w:rsidRPr="00950C1F">
        <w:rPr>
          <w:iCs/>
          <w:szCs w:val="20"/>
        </w:rPr>
        <w:t>telemet</w:t>
      </w:r>
      <w:ins w:id="463" w:author="ERCOT" w:date="2020-06-24T18:19:00Z">
        <w:r w:rsidR="00510AE4">
          <w:rPr>
            <w:iCs/>
            <w:szCs w:val="20"/>
          </w:rPr>
          <w:t xml:space="preserve">ry </w:t>
        </w:r>
      </w:ins>
      <w:del w:id="464" w:author="ERCOT" w:date="2020-06-22T15:36:00Z">
        <w:r w:rsidRPr="00950C1F" w:rsidDel="00F446EE">
          <w:rPr>
            <w:iCs/>
            <w:szCs w:val="20"/>
          </w:rPr>
          <w:delText xml:space="preserve">ry </w:delText>
        </w:r>
      </w:del>
      <w:del w:id="465" w:author="ERCOT" w:date="2020-06-22T15:34:00Z">
        <w:r w:rsidRPr="00950C1F" w:rsidDel="00F446EE">
          <w:rPr>
            <w:iCs/>
            <w:szCs w:val="20"/>
          </w:rPr>
          <w:delText>at their respective Resources and transmit</w:delText>
        </w:r>
      </w:del>
      <w:del w:id="466" w:author="ERCOT" w:date="2020-06-24T18:24:00Z">
        <w:r w:rsidRPr="00950C1F" w:rsidDel="009A11F1">
          <w:rPr>
            <w:iCs/>
            <w:szCs w:val="20"/>
          </w:rPr>
          <w:delText xml:space="preserve"> the </w:delText>
        </w:r>
      </w:del>
      <w:ins w:id="467" w:author="ERCOT" w:date="2020-06-24T18:24:00Z">
        <w:r w:rsidR="009A11F1">
          <w:rPr>
            <w:iCs/>
            <w:szCs w:val="20"/>
          </w:rPr>
          <w:t xml:space="preserve">of </w:t>
        </w:r>
      </w:ins>
      <w:del w:id="468" w:author="ERCOT" w:date="2020-06-24T18:36:00Z">
        <w:r w:rsidRPr="00950C1F" w:rsidDel="007346C2">
          <w:rPr>
            <w:iCs/>
            <w:szCs w:val="20"/>
          </w:rPr>
          <w:delText xml:space="preserve">ERCOT-specified </w:delText>
        </w:r>
      </w:del>
      <w:r w:rsidRPr="00950C1F">
        <w:rPr>
          <w:iCs/>
          <w:szCs w:val="20"/>
        </w:rPr>
        <w:t>site-specific meteorological information</w:t>
      </w:r>
      <w:ins w:id="469" w:author="ERCOT" w:date="2020-06-24T18:36:00Z">
        <w:r w:rsidR="007346C2">
          <w:rPr>
            <w:iCs/>
            <w:szCs w:val="20"/>
          </w:rPr>
          <w:t xml:space="preserve"> that ERCOT determines is necessary to </w:t>
        </w:r>
      </w:ins>
      <w:ins w:id="470" w:author="ERCOT" w:date="2020-06-24T18:39:00Z">
        <w:r w:rsidR="007346C2">
          <w:rPr>
            <w:iCs/>
            <w:szCs w:val="20"/>
          </w:rPr>
          <w:t xml:space="preserve">produce </w:t>
        </w:r>
      </w:ins>
      <w:ins w:id="471" w:author="ERCOT" w:date="2020-06-24T18:36:00Z">
        <w:r w:rsidR="007346C2">
          <w:rPr>
            <w:iCs/>
            <w:szCs w:val="20"/>
          </w:rPr>
          <w:t>the RPP forecast</w:t>
        </w:r>
      </w:ins>
      <w:ins w:id="472" w:author="ERCOT" w:date="2020-06-24T18:26:00Z">
        <w:r w:rsidR="009A11F1">
          <w:rPr>
            <w:iCs/>
            <w:szCs w:val="20"/>
          </w:rPr>
          <w:t>,</w:t>
        </w:r>
      </w:ins>
      <w:r w:rsidRPr="00950C1F">
        <w:rPr>
          <w:iCs/>
          <w:szCs w:val="20"/>
        </w:rPr>
        <w:t xml:space="preserve"> </w:t>
      </w:r>
      <w:del w:id="473" w:author="ERCOT" w:date="2020-06-22T15:36:00Z">
        <w:r w:rsidRPr="00950C1F" w:rsidDel="00F446EE">
          <w:rPr>
            <w:iCs/>
            <w:szCs w:val="20"/>
          </w:rPr>
          <w:delText>to ERCOT.  WGR</w:delText>
        </w:r>
      </w:del>
      <w:ins w:id="474" w:author="ERCOT" w:date="2020-04-06T11:57:00Z">
        <w:del w:id="475" w:author="ERCOT" w:date="2020-06-22T15:36:00Z">
          <w:r w:rsidRPr="00950C1F" w:rsidDel="00F446EE">
            <w:rPr>
              <w:iCs/>
              <w:szCs w:val="20"/>
            </w:rPr>
            <w:delText>,</w:delText>
          </w:r>
        </w:del>
      </w:ins>
      <w:del w:id="476" w:author="ERCOT" w:date="2020-06-22T15:36:00Z">
        <w:r w:rsidRPr="00950C1F" w:rsidDel="00F446EE">
          <w:rPr>
            <w:iCs/>
            <w:szCs w:val="20"/>
          </w:rPr>
          <w:delText xml:space="preserve"> and PVGR</w:delText>
        </w:r>
      </w:del>
      <w:ins w:id="477" w:author="ERCOT" w:date="2020-04-15T10:50:00Z">
        <w:del w:id="478" w:author="ERCOT" w:date="2020-06-22T15:36:00Z">
          <w:r w:rsidR="00756874" w:rsidDel="00F446EE">
            <w:rPr>
              <w:iCs/>
              <w:szCs w:val="20"/>
            </w:rPr>
            <w:delText>,</w:delText>
          </w:r>
        </w:del>
      </w:ins>
      <w:del w:id="479" w:author="ERCOT" w:date="2020-06-22T15:36:00Z">
        <w:r w:rsidRPr="00950C1F" w:rsidDel="00F446EE">
          <w:rPr>
            <w:iCs/>
            <w:szCs w:val="20"/>
          </w:rPr>
          <w:delText xml:space="preserve"> </w:delText>
        </w:r>
      </w:del>
      <w:del w:id="480" w:author="ERCOT" w:date="2020-06-22T15:34:00Z">
        <w:r w:rsidRPr="00950C1F" w:rsidDel="00F446EE">
          <w:rPr>
            <w:iCs/>
            <w:szCs w:val="20"/>
          </w:rPr>
          <w:delText>Entities</w:delText>
        </w:r>
      </w:del>
      <w:del w:id="481" w:author="ERCOT" w:date="2020-06-22T15:36:00Z">
        <w:r w:rsidRPr="00950C1F" w:rsidDel="00F446EE">
          <w:rPr>
            <w:iCs/>
            <w:szCs w:val="20"/>
          </w:rPr>
          <w:delText xml:space="preserve"> shall also provide </w:delText>
        </w:r>
      </w:del>
      <w:del w:id="482" w:author="ERCOT" w:date="2020-06-22T15:35:00Z">
        <w:r w:rsidRPr="00950C1F" w:rsidDel="00F446EE">
          <w:rPr>
            <w:iCs/>
            <w:szCs w:val="20"/>
          </w:rPr>
          <w:delText xml:space="preserve">detailed equipment status at </w:delText>
        </w:r>
      </w:del>
      <w:del w:id="483" w:author="ERCOT" w:date="2020-06-22T15:36:00Z">
        <w:r w:rsidRPr="00950C1F" w:rsidDel="00F446EE">
          <w:rPr>
            <w:iCs/>
            <w:szCs w:val="20"/>
          </w:rPr>
          <w:delText>the WGR</w:delText>
        </w:r>
      </w:del>
      <w:del w:id="484" w:author="ERCOT" w:date="2020-06-22T15:34:00Z">
        <w:r w:rsidRPr="00950C1F" w:rsidDel="00F446EE">
          <w:rPr>
            <w:iCs/>
            <w:szCs w:val="20"/>
          </w:rPr>
          <w:delText>/</w:delText>
        </w:r>
      </w:del>
      <w:del w:id="485" w:author="ERCOT" w:date="2020-06-22T15:36:00Z">
        <w:r w:rsidRPr="00950C1F" w:rsidDel="00F446EE">
          <w:rPr>
            <w:iCs/>
            <w:szCs w:val="20"/>
          </w:rPr>
          <w:delText>PVGR</w:delText>
        </w:r>
      </w:del>
      <w:ins w:id="486" w:author="ERCOT" w:date="2020-06-22T15:36:00Z">
        <w:r w:rsidR="00F446EE">
          <w:rPr>
            <w:iCs/>
            <w:szCs w:val="20"/>
          </w:rPr>
          <w:t>and</w:t>
        </w:r>
      </w:ins>
      <w:ins w:id="487" w:author="ERCOT" w:date="2020-04-06T11:58:00Z">
        <w:r w:rsidRPr="00950C1F">
          <w:rPr>
            <w:iCs/>
            <w:szCs w:val="20"/>
          </w:rPr>
          <w:t xml:space="preserve"> </w:t>
        </w:r>
      </w:ins>
      <w:ins w:id="488" w:author="ERCOT" w:date="2020-06-24T18:25:00Z">
        <w:r w:rsidR="009A11F1">
          <w:rPr>
            <w:iCs/>
            <w:szCs w:val="20"/>
          </w:rPr>
          <w:t xml:space="preserve">the Resource Entity’s QSE shall </w:t>
        </w:r>
      </w:ins>
      <w:ins w:id="489" w:author="ERCOT" w:date="2020-06-24T18:26:00Z">
        <w:r w:rsidR="009A11F1">
          <w:rPr>
            <w:iCs/>
            <w:szCs w:val="20"/>
          </w:rPr>
          <w:t>telemeter</w:t>
        </w:r>
      </w:ins>
      <w:ins w:id="490" w:author="ERCOT" w:date="2020-06-24T18:25:00Z">
        <w:r w:rsidR="009A11F1">
          <w:rPr>
            <w:iCs/>
            <w:szCs w:val="20"/>
          </w:rPr>
          <w:t xml:space="preserve"> such information and </w:t>
        </w:r>
      </w:ins>
      <w:ins w:id="491" w:author="ERCOT" w:date="2020-04-06T11:58:00Z">
        <w:r w:rsidRPr="00950C1F">
          <w:rPr>
            <w:iCs/>
            <w:szCs w:val="20"/>
          </w:rPr>
          <w:t>Resource</w:t>
        </w:r>
      </w:ins>
      <w:r w:rsidRPr="00950C1F">
        <w:rPr>
          <w:iCs/>
          <w:szCs w:val="20"/>
        </w:rPr>
        <w:t xml:space="preserve"> </w:t>
      </w:r>
      <w:del w:id="492" w:author="ERCOT" w:date="2020-04-15T10:50:00Z">
        <w:r w:rsidRPr="00950C1F" w:rsidDel="00756874">
          <w:rPr>
            <w:iCs/>
            <w:szCs w:val="20"/>
          </w:rPr>
          <w:delText xml:space="preserve">facility </w:delText>
        </w:r>
      </w:del>
      <w:ins w:id="493" w:author="ERCOT" w:date="2020-06-22T15:35:00Z">
        <w:r w:rsidR="00F446EE">
          <w:rPr>
            <w:iCs/>
            <w:szCs w:val="20"/>
          </w:rPr>
          <w:t xml:space="preserve">status information </w:t>
        </w:r>
      </w:ins>
      <w:ins w:id="494" w:author="ERCOT" w:date="2020-06-22T15:38:00Z">
        <w:r w:rsidR="00F446EE">
          <w:rPr>
            <w:iCs/>
            <w:szCs w:val="20"/>
          </w:rPr>
          <w:t>to ERCOT</w:t>
        </w:r>
      </w:ins>
      <w:del w:id="495" w:author="ERCOT" w:date="2020-06-22T15:36:00Z">
        <w:r w:rsidRPr="00950C1F" w:rsidDel="00F446EE">
          <w:rPr>
            <w:iCs/>
            <w:szCs w:val="20"/>
          </w:rPr>
          <w:delText xml:space="preserve">as specified by ERCOT </w:delText>
        </w:r>
      </w:del>
      <w:del w:id="496" w:author="ERCOT" w:date="2020-06-24T18:37:00Z">
        <w:r w:rsidRPr="00950C1F" w:rsidDel="007346C2">
          <w:rPr>
            <w:iCs/>
            <w:szCs w:val="20"/>
          </w:rPr>
          <w:delText>to support the RPP forecast</w:delText>
        </w:r>
      </w:del>
      <w:r w:rsidRPr="00950C1F">
        <w:rPr>
          <w:iCs/>
          <w:szCs w:val="20"/>
        </w:rPr>
        <w:t>.  ERCOT shall post forecasts for each WGR</w:t>
      </w:r>
      <w:r w:rsidR="0035001B">
        <w:rPr>
          <w:iCs/>
          <w:szCs w:val="20"/>
        </w:rPr>
        <w:t xml:space="preserve"> </w:t>
      </w:r>
      <w:r w:rsidRPr="00950C1F">
        <w:rPr>
          <w:iCs/>
          <w:szCs w:val="20"/>
        </w:rPr>
        <w:t xml:space="preserve">and PVGR </w:t>
      </w:r>
      <w:ins w:id="497" w:author="ERCOT" w:date="2020-04-06T11:58:00Z">
        <w:r w:rsidRPr="00950C1F">
          <w:rPr>
            <w:iCs/>
            <w:szCs w:val="20"/>
          </w:rPr>
          <w:t xml:space="preserve">and </w:t>
        </w:r>
      </w:ins>
      <w:ins w:id="498" w:author="ERCOT" w:date="2020-06-22T15:37:00Z">
        <w:r w:rsidR="00F446EE">
          <w:rPr>
            <w:iCs/>
            <w:szCs w:val="20"/>
          </w:rPr>
          <w:t xml:space="preserve">for </w:t>
        </w:r>
      </w:ins>
      <w:ins w:id="499" w:author="ERCOT" w:date="2020-04-06T11:59:00Z">
        <w:r w:rsidRPr="00950C1F">
          <w:rPr>
            <w:iCs/>
            <w:szCs w:val="20"/>
          </w:rPr>
          <w:t xml:space="preserve">the intermittent renewable generation component of each </w:t>
        </w:r>
      </w:ins>
      <w:ins w:id="500" w:author="ERCOT" w:date="2020-04-06T11:58:00Z">
        <w:r w:rsidRPr="00950C1F">
          <w:rPr>
            <w:iCs/>
            <w:szCs w:val="20"/>
          </w:rPr>
          <w:t xml:space="preserve">DC-Coupled Resource </w:t>
        </w:r>
      </w:ins>
      <w:r w:rsidRPr="00950C1F">
        <w:rPr>
          <w:iCs/>
          <w:szCs w:val="20"/>
        </w:rPr>
        <w:t xml:space="preserve">to the </w:t>
      </w:r>
      <w:ins w:id="501" w:author="ERCOT" w:date="2020-06-22T15:37:00Z">
        <w:r w:rsidR="00F446EE">
          <w:rPr>
            <w:iCs/>
            <w:szCs w:val="20"/>
          </w:rPr>
          <w:t xml:space="preserve">MIS Certified Area for the </w:t>
        </w:r>
      </w:ins>
      <w:r w:rsidRPr="00950C1F">
        <w:rPr>
          <w:iCs/>
          <w:szCs w:val="20"/>
        </w:rPr>
        <w:t xml:space="preserve">Qualified Scheduling </w:t>
      </w:r>
      <w:del w:id="502" w:author="ERCOT" w:date="2020-06-22T15:37:00Z">
        <w:r w:rsidRPr="00950C1F" w:rsidDel="00F446EE">
          <w:rPr>
            <w:iCs/>
            <w:szCs w:val="20"/>
          </w:rPr>
          <w:delText xml:space="preserve">Entities </w:delText>
        </w:r>
      </w:del>
      <w:ins w:id="503" w:author="ERCOT" w:date="2020-06-22T15:37:00Z">
        <w:r w:rsidR="00F446EE" w:rsidRPr="00950C1F">
          <w:rPr>
            <w:iCs/>
            <w:szCs w:val="20"/>
          </w:rPr>
          <w:t>Entit</w:t>
        </w:r>
        <w:r w:rsidR="00F446EE">
          <w:rPr>
            <w:iCs/>
            <w:szCs w:val="20"/>
          </w:rPr>
          <w:t>y</w:t>
        </w:r>
        <w:r w:rsidR="00F446EE" w:rsidRPr="00950C1F">
          <w:rPr>
            <w:iCs/>
            <w:szCs w:val="20"/>
          </w:rPr>
          <w:t xml:space="preserve"> </w:t>
        </w:r>
      </w:ins>
      <w:r w:rsidRPr="00950C1F">
        <w:rPr>
          <w:iCs/>
          <w:szCs w:val="20"/>
        </w:rPr>
        <w:t>(QSE</w:t>
      </w:r>
      <w:del w:id="504" w:author="ERCOT" w:date="2020-06-22T15:37:00Z">
        <w:r w:rsidRPr="00950C1F" w:rsidDel="00F446EE">
          <w:rPr>
            <w:iCs/>
            <w:szCs w:val="20"/>
          </w:rPr>
          <w:delText>s</w:delText>
        </w:r>
      </w:del>
      <w:r w:rsidRPr="00950C1F">
        <w:rPr>
          <w:iCs/>
          <w:szCs w:val="20"/>
        </w:rPr>
        <w:t xml:space="preserve">) representing </w:t>
      </w:r>
      <w:ins w:id="505" w:author="ERCOT" w:date="2020-06-22T15:37:00Z">
        <w:r w:rsidR="00F446EE">
          <w:rPr>
            <w:iCs/>
            <w:szCs w:val="20"/>
          </w:rPr>
          <w:t xml:space="preserve">that </w:t>
        </w:r>
      </w:ins>
      <w:r w:rsidRPr="00950C1F">
        <w:rPr>
          <w:iCs/>
          <w:szCs w:val="20"/>
        </w:rPr>
        <w:t>WGR</w:t>
      </w:r>
      <w:ins w:id="506" w:author="ERCOT" w:date="2020-06-22T15:37:00Z">
        <w:r w:rsidR="00F446EE">
          <w:rPr>
            <w:iCs/>
            <w:szCs w:val="20"/>
          </w:rPr>
          <w:t xml:space="preserve">, </w:t>
        </w:r>
      </w:ins>
      <w:del w:id="507" w:author="ERCOT" w:date="2020-06-22T15:37:00Z">
        <w:r w:rsidRPr="00950C1F" w:rsidDel="00F446EE">
          <w:rPr>
            <w:iCs/>
            <w:szCs w:val="20"/>
          </w:rPr>
          <w:delText xml:space="preserve">s and/or </w:delText>
        </w:r>
      </w:del>
      <w:r w:rsidRPr="00950C1F">
        <w:rPr>
          <w:iCs/>
          <w:szCs w:val="20"/>
        </w:rPr>
        <w:t>PVGR</w:t>
      </w:r>
      <w:ins w:id="508" w:author="ERCOT" w:date="2020-06-22T15:37:00Z">
        <w:r w:rsidR="00F446EE">
          <w:rPr>
            <w:iCs/>
            <w:szCs w:val="20"/>
          </w:rPr>
          <w:t>,</w:t>
        </w:r>
      </w:ins>
      <w:del w:id="509" w:author="ERCOT" w:date="2020-06-22T15:37:00Z">
        <w:r w:rsidRPr="00950C1F" w:rsidDel="00F446EE">
          <w:rPr>
            <w:iCs/>
            <w:szCs w:val="20"/>
          </w:rPr>
          <w:delText>s</w:delText>
        </w:r>
      </w:del>
      <w:ins w:id="510" w:author="ERCOT" w:date="2020-04-06T12:00:00Z">
        <w:r w:rsidRPr="00950C1F">
          <w:rPr>
            <w:iCs/>
            <w:szCs w:val="20"/>
          </w:rPr>
          <w:t xml:space="preserve"> or DC-Coupled Resource</w:t>
        </w:r>
      </w:ins>
      <w:del w:id="511" w:author="ERCOT" w:date="2020-06-22T15:38:00Z">
        <w:r w:rsidRPr="00950C1F" w:rsidDel="00F446EE">
          <w:rPr>
            <w:iCs/>
            <w:szCs w:val="20"/>
          </w:rPr>
          <w:delText xml:space="preserve"> on the Market Information System (MIS) Certified Area</w:delText>
        </w:r>
      </w:del>
      <w:r w:rsidRPr="00950C1F">
        <w:rPr>
          <w:iCs/>
          <w:szCs w:val="20"/>
        </w:rPr>
        <w:t xml:space="preserve">.  QSEs </w:t>
      </w:r>
      <w:r w:rsidRPr="00950C1F">
        <w:rPr>
          <w:iCs/>
          <w:szCs w:val="20"/>
        </w:rPr>
        <w:lastRenderedPageBreak/>
        <w:t>shall use the ERCOT-provided forecasts for WGRs</w:t>
      </w:r>
      <w:ins w:id="512" w:author="ERCOT" w:date="2020-06-22T15:38:00Z">
        <w:r w:rsidR="00F446EE">
          <w:rPr>
            <w:iCs/>
            <w:szCs w:val="20"/>
          </w:rPr>
          <w:t xml:space="preserve">, </w:t>
        </w:r>
      </w:ins>
      <w:del w:id="513" w:author="ERCOT" w:date="2020-06-22T15:38:00Z">
        <w:r w:rsidRPr="00950C1F" w:rsidDel="00F446EE">
          <w:rPr>
            <w:iCs/>
            <w:szCs w:val="20"/>
          </w:rPr>
          <w:delText>/</w:delText>
        </w:r>
      </w:del>
      <w:r w:rsidRPr="00950C1F">
        <w:rPr>
          <w:iCs/>
          <w:szCs w:val="20"/>
        </w:rPr>
        <w:t>PVGRs</w:t>
      </w:r>
      <w:ins w:id="514" w:author="ERCOT" w:date="2020-06-22T15:38:00Z">
        <w:r w:rsidR="00F446EE">
          <w:rPr>
            <w:iCs/>
            <w:szCs w:val="20"/>
          </w:rPr>
          <w:t xml:space="preserve">, and </w:t>
        </w:r>
      </w:ins>
      <w:ins w:id="515" w:author="ERCOT" w:date="2020-04-06T12:00:00Z">
        <w:r w:rsidRPr="00950C1F">
          <w:rPr>
            <w:iCs/>
            <w:szCs w:val="20"/>
          </w:rPr>
          <w:t>DC-Coupled Resources</w:t>
        </w:r>
      </w:ins>
      <w:r w:rsidRPr="00950C1F">
        <w:rPr>
          <w:iCs/>
          <w:szCs w:val="20"/>
        </w:rPr>
        <w:t xml:space="preserve"> </w:t>
      </w:r>
      <w:del w:id="516" w:author="ERCOT" w:date="2020-06-22T15:39:00Z">
        <w:r w:rsidRPr="00950C1F" w:rsidDel="00F446EE">
          <w:rPr>
            <w:iCs/>
            <w:szCs w:val="20"/>
          </w:rPr>
          <w:delText xml:space="preserve">throughout </w:delText>
        </w:r>
      </w:del>
      <w:ins w:id="517" w:author="ERCOT" w:date="2020-06-22T15:39:00Z">
        <w:r w:rsidR="00F446EE">
          <w:rPr>
            <w:iCs/>
            <w:szCs w:val="20"/>
          </w:rPr>
          <w:t>in</w:t>
        </w:r>
        <w:r w:rsidR="00F446EE" w:rsidRPr="00950C1F">
          <w:rPr>
            <w:iCs/>
            <w:szCs w:val="20"/>
          </w:rPr>
          <w:t xml:space="preserve"> </w:t>
        </w:r>
      </w:ins>
      <w:r w:rsidRPr="00950C1F">
        <w:rPr>
          <w:iCs/>
          <w:szCs w:val="20"/>
        </w:rPr>
        <w:t xml:space="preserve">the Day-Ahead and </w:t>
      </w:r>
      <w:ins w:id="518" w:author="ERCOT" w:date="2020-06-22T15:39:00Z">
        <w:r w:rsidR="00F446EE">
          <w:rPr>
            <w:iCs/>
            <w:szCs w:val="20"/>
          </w:rPr>
          <w:t xml:space="preserve">throughout the </w:t>
        </w:r>
      </w:ins>
      <w:r w:rsidRPr="00950C1F">
        <w:rPr>
          <w:iCs/>
          <w:szCs w:val="20"/>
        </w:rPr>
        <w:t xml:space="preserve">Operating Day for applicable markets and Reliability Unit Commitments (RUCs).  Similar requirements for run-of-the-river hydro must be developed as needed. </w:t>
      </w:r>
    </w:p>
    <w:p w14:paraId="5308D2C9"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ERCOT shall develop cost-effective tools or services to forecast energy production from Intermittent Renewable Resources (IRRs) </w:t>
      </w:r>
      <w:ins w:id="519" w:author="ERCOT" w:date="2020-04-01T09:59:00Z">
        <w:r w:rsidRPr="00950C1F">
          <w:rPr>
            <w:iCs/>
            <w:szCs w:val="20"/>
          </w:rPr>
          <w:t>and from</w:t>
        </w:r>
      </w:ins>
      <w:ins w:id="520" w:author="ERCOT" w:date="2020-04-01T09:58:00Z">
        <w:r w:rsidRPr="00950C1F">
          <w:rPr>
            <w:iCs/>
            <w:szCs w:val="20"/>
          </w:rPr>
          <w:t xml:space="preserve"> the intermittent renewable generation component of </w:t>
        </w:r>
      </w:ins>
      <w:ins w:id="521" w:author="ERCOT" w:date="2020-05-13T14:14:00Z">
        <w:r w:rsidR="003E5399">
          <w:rPr>
            <w:iCs/>
            <w:szCs w:val="20"/>
          </w:rPr>
          <w:t xml:space="preserve">each </w:t>
        </w:r>
      </w:ins>
      <w:ins w:id="522" w:author="ERCOT" w:date="2020-04-01T09:58:00Z">
        <w:r w:rsidRPr="00950C1F">
          <w:rPr>
            <w:iCs/>
            <w:szCs w:val="20"/>
          </w:rPr>
          <w:t xml:space="preserve">DC-Coupled Resource </w:t>
        </w:r>
      </w:ins>
      <w:r w:rsidRPr="00950C1F">
        <w:rPr>
          <w:iCs/>
          <w:szCs w:val="20"/>
        </w:rPr>
        <w:t xml:space="preserve">with technical assistance from QSEs </w:t>
      </w:r>
      <w:del w:id="523" w:author="ERCOT" w:date="2020-06-22T15:40:00Z">
        <w:r w:rsidRPr="00950C1F" w:rsidDel="00F446EE">
          <w:rPr>
            <w:iCs/>
            <w:szCs w:val="20"/>
          </w:rPr>
          <w:delText>scheduling IRRs</w:delText>
        </w:r>
      </w:del>
      <w:ins w:id="524" w:author="ERCOT" w:date="2020-06-22T15:40:00Z">
        <w:r w:rsidR="00F446EE">
          <w:rPr>
            <w:iCs/>
            <w:szCs w:val="20"/>
          </w:rPr>
          <w:t>representing such Resources</w:t>
        </w:r>
      </w:ins>
      <w:r w:rsidRPr="00950C1F">
        <w:rPr>
          <w:iCs/>
          <w:szCs w:val="20"/>
        </w:rP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148B5A9D" w14:textId="77777777" w:rsidR="00EE66C8" w:rsidRPr="00EE66C8" w:rsidRDefault="00EE66C8" w:rsidP="00EE66C8">
      <w:pPr>
        <w:keepNext/>
        <w:tabs>
          <w:tab w:val="left" w:pos="900"/>
        </w:tabs>
        <w:spacing w:before="480" w:after="240"/>
        <w:ind w:left="907" w:hanging="907"/>
        <w:outlineLvl w:val="1"/>
        <w:rPr>
          <w:b/>
          <w:szCs w:val="20"/>
        </w:rPr>
      </w:pPr>
      <w:bookmarkStart w:id="525" w:name="_Toc33773699"/>
      <w:commentRangeStart w:id="526"/>
      <w:r w:rsidRPr="00EE66C8">
        <w:rPr>
          <w:b/>
          <w:szCs w:val="20"/>
        </w:rPr>
        <w:t>3.15</w:t>
      </w:r>
      <w:commentRangeEnd w:id="526"/>
      <w:r w:rsidR="00D30B85">
        <w:rPr>
          <w:rStyle w:val="CommentReference"/>
        </w:rPr>
        <w:commentReference w:id="526"/>
      </w:r>
      <w:r w:rsidRPr="00EE66C8">
        <w:rPr>
          <w:b/>
          <w:szCs w:val="20"/>
        </w:rPr>
        <w:tab/>
        <w:t>Voltage Support</w:t>
      </w:r>
      <w:bookmarkEnd w:id="525"/>
    </w:p>
    <w:p w14:paraId="411FFA99" w14:textId="77777777" w:rsidR="0030218E" w:rsidRPr="0030218E" w:rsidRDefault="0030218E" w:rsidP="0030218E">
      <w:pPr>
        <w:spacing w:after="240"/>
        <w:ind w:left="720" w:hanging="720"/>
        <w:rPr>
          <w:iCs/>
          <w:szCs w:val="20"/>
        </w:rPr>
      </w:pPr>
      <w:r w:rsidRPr="0030218E">
        <w:rPr>
          <w:iCs/>
          <w:szCs w:val="20"/>
        </w:rPr>
        <w:t>(1)</w:t>
      </w:r>
      <w:r w:rsidRPr="0030218E">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02DD96F4" w14:textId="77777777" w:rsidR="0030218E" w:rsidRPr="0030218E" w:rsidRDefault="0030218E" w:rsidP="0030218E">
      <w:pPr>
        <w:spacing w:after="240"/>
        <w:ind w:left="720" w:hanging="720"/>
        <w:rPr>
          <w:iCs/>
          <w:szCs w:val="20"/>
        </w:rPr>
      </w:pPr>
      <w:r w:rsidRPr="0030218E">
        <w:rPr>
          <w:iCs/>
          <w:szCs w:val="20"/>
        </w:rPr>
        <w:t>(2)</w:t>
      </w:r>
      <w:r w:rsidRPr="0030218E">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B8B5B04"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09F4BA2D" w14:textId="77777777" w:rsidR="0030218E" w:rsidRPr="0030218E" w:rsidRDefault="0030218E" w:rsidP="0030218E">
            <w:pPr>
              <w:spacing w:before="120" w:after="240"/>
              <w:rPr>
                <w:b/>
                <w:i/>
                <w:szCs w:val="20"/>
              </w:rPr>
            </w:pPr>
            <w:r w:rsidRPr="0030218E">
              <w:rPr>
                <w:b/>
                <w:i/>
                <w:szCs w:val="20"/>
              </w:rPr>
              <w:t>[NPRR989 and NPRR1016:  Replace applicable portions of paragraph (2) above with the following upon system implementation:]</w:t>
            </w:r>
          </w:p>
          <w:p w14:paraId="0C971849" w14:textId="77777777" w:rsidR="0030218E" w:rsidRPr="0030218E" w:rsidRDefault="0030218E" w:rsidP="0030218E">
            <w:pPr>
              <w:spacing w:after="240"/>
              <w:ind w:left="720" w:hanging="720"/>
              <w:rPr>
                <w:iCs/>
                <w:szCs w:val="20"/>
              </w:rPr>
            </w:pPr>
            <w:r w:rsidRPr="0030218E">
              <w:rPr>
                <w:iCs/>
                <w:szCs w:val="20"/>
              </w:rPr>
              <w:t>(2)</w:t>
            </w:r>
            <w:r w:rsidRPr="0030218E">
              <w:rPr>
                <w:iCs/>
                <w:szCs w:val="20"/>
              </w:rPr>
              <w:tab/>
              <w:t xml:space="preserve">All Generation Resources (including self-serve generating units) </w:t>
            </w:r>
            <w:r w:rsidRPr="0030218E">
              <w:rPr>
                <w:szCs w:val="20"/>
              </w:rPr>
              <w:t>and Energy Storage Resources (ESRs)</w:t>
            </w:r>
            <w:r w:rsidRPr="0030218E">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C2F5D01" w14:textId="77777777" w:rsidR="0030218E" w:rsidRPr="0030218E" w:rsidRDefault="0030218E" w:rsidP="0030218E">
      <w:pPr>
        <w:spacing w:before="240" w:after="240"/>
        <w:ind w:left="720" w:hanging="720"/>
        <w:rPr>
          <w:iCs/>
          <w:szCs w:val="20"/>
        </w:rPr>
      </w:pPr>
      <w:r w:rsidRPr="0030218E">
        <w:rPr>
          <w:iCs/>
          <w:szCs w:val="20"/>
        </w:rPr>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6D47C566"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00FDD48" w14:textId="77777777" w:rsidR="0030218E" w:rsidRPr="0030218E" w:rsidRDefault="0030218E" w:rsidP="0030218E">
            <w:pPr>
              <w:spacing w:before="120" w:after="240"/>
              <w:rPr>
                <w:b/>
                <w:i/>
                <w:szCs w:val="20"/>
              </w:rPr>
            </w:pPr>
            <w:r w:rsidRPr="0030218E">
              <w:rPr>
                <w:b/>
                <w:i/>
                <w:szCs w:val="20"/>
              </w:rPr>
              <w:t>[NPRR989:  Replace paragraph (3) above with the following upon system implementation:]</w:t>
            </w:r>
          </w:p>
          <w:p w14:paraId="0BA8FEE8" w14:textId="77777777" w:rsidR="0030218E" w:rsidRPr="0030218E" w:rsidRDefault="0030218E" w:rsidP="0030218E">
            <w:pPr>
              <w:spacing w:after="240"/>
              <w:ind w:left="720" w:hanging="720"/>
              <w:rPr>
                <w:iCs/>
                <w:szCs w:val="20"/>
              </w:rPr>
            </w:pPr>
            <w:r w:rsidRPr="0030218E">
              <w:rPr>
                <w:iCs/>
                <w:szCs w:val="20"/>
              </w:rPr>
              <w:lastRenderedPageBreak/>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 or ESR.</w:t>
            </w:r>
          </w:p>
        </w:tc>
      </w:tr>
    </w:tbl>
    <w:p w14:paraId="756CBFF4" w14:textId="77777777" w:rsidR="0030218E" w:rsidRPr="0030218E" w:rsidRDefault="0030218E" w:rsidP="0030218E">
      <w:pPr>
        <w:spacing w:before="240" w:after="240"/>
        <w:ind w:left="720" w:hanging="720"/>
        <w:rPr>
          <w:iCs/>
          <w:szCs w:val="20"/>
        </w:rPr>
      </w:pPr>
      <w:r w:rsidRPr="0030218E">
        <w:rPr>
          <w:iCs/>
          <w:szCs w:val="20"/>
        </w:rPr>
        <w:lastRenderedPageBreak/>
        <w:t>(4)</w:t>
      </w:r>
      <w:r w:rsidRPr="0030218E">
        <w:rPr>
          <w:iCs/>
          <w:szCs w:val="20"/>
        </w:rPr>
        <w:tab/>
        <w:t>Each Generation Resource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680CF50A"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generating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54217525"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generating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2297F797"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3B022BF4" w14:textId="77777777" w:rsidR="0030218E" w:rsidRPr="0030218E" w:rsidRDefault="0030218E" w:rsidP="0030218E">
      <w:pPr>
        <w:spacing w:after="240"/>
        <w:ind w:left="1440" w:hanging="720"/>
        <w:rPr>
          <w:iCs/>
          <w:szCs w:val="20"/>
        </w:rPr>
      </w:pPr>
      <w:r w:rsidRPr="0030218E">
        <w:rPr>
          <w:iCs/>
          <w:szCs w:val="20"/>
        </w:rPr>
        <w:t xml:space="preserve">(d) </w:t>
      </w:r>
      <w:r w:rsidRPr="0030218E">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5D5D1026" w14:textId="77777777" w:rsidR="0030218E" w:rsidRPr="0030218E" w:rsidRDefault="0030218E" w:rsidP="0030218E">
      <w:pPr>
        <w:spacing w:after="240"/>
        <w:ind w:left="1440" w:hanging="720"/>
        <w:rPr>
          <w:iCs/>
          <w:szCs w:val="20"/>
        </w:rPr>
      </w:pPr>
      <w:r w:rsidRPr="0030218E">
        <w:rPr>
          <w:iCs/>
          <w:szCs w:val="20"/>
        </w:rPr>
        <w:t>(e)</w:t>
      </w:r>
      <w:r w:rsidRPr="0030218E">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30218E">
        <w:rPr>
          <w:szCs w:val="20"/>
        </w:rPr>
        <w:t>, the interconnecting TSP, or that TSP’s agent</w:t>
      </w:r>
      <w:r w:rsidRPr="0030218E">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EA22687"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64159D8" w14:textId="77777777" w:rsidR="0030218E" w:rsidRPr="0030218E" w:rsidRDefault="0030218E" w:rsidP="0030218E">
            <w:pPr>
              <w:spacing w:before="120" w:after="240"/>
              <w:rPr>
                <w:b/>
                <w:i/>
                <w:szCs w:val="20"/>
              </w:rPr>
            </w:pPr>
            <w:r w:rsidRPr="00FB42F9">
              <w:rPr>
                <w:b/>
                <w:i/>
                <w:szCs w:val="20"/>
              </w:rPr>
              <w:t>[NPRR989:  Replace paragraph (4) above with the following upon system implementation:]</w:t>
            </w:r>
          </w:p>
          <w:p w14:paraId="24209DB8" w14:textId="77777777" w:rsidR="0030218E" w:rsidRPr="0030218E" w:rsidRDefault="0030218E" w:rsidP="0030218E">
            <w:pPr>
              <w:spacing w:after="240"/>
              <w:ind w:left="720" w:hanging="720"/>
              <w:rPr>
                <w:iCs/>
                <w:szCs w:val="20"/>
              </w:rPr>
            </w:pPr>
            <w:r w:rsidRPr="0030218E">
              <w:rPr>
                <w:iCs/>
                <w:szCs w:val="20"/>
              </w:rPr>
              <w:lastRenderedPageBreak/>
              <w:t>(4)</w:t>
            </w:r>
            <w:r w:rsidRPr="0030218E">
              <w:rPr>
                <w:iCs/>
                <w:szCs w:val="20"/>
              </w:rPr>
              <w:tab/>
              <w:t>Each Generation Resource and ESR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124F650D"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0AE468F6"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779B528C"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1CBAB302" w14:textId="77777777" w:rsidR="0030218E" w:rsidRPr="0030218E" w:rsidRDefault="0030218E" w:rsidP="0030218E">
            <w:pPr>
              <w:spacing w:after="240"/>
              <w:ind w:left="1440" w:hanging="720"/>
              <w:rPr>
                <w:iCs/>
                <w:szCs w:val="20"/>
              </w:rPr>
            </w:pPr>
            <w:r w:rsidRPr="0030218E">
              <w:rPr>
                <w:iCs/>
                <w:szCs w:val="20"/>
              </w:rPr>
              <w:t xml:space="preserve">(d) </w:t>
            </w:r>
            <w:r w:rsidRPr="0030218E">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417207CD" w14:textId="04660984" w:rsidR="0030218E" w:rsidRPr="0030218E" w:rsidRDefault="0030218E" w:rsidP="0030218E">
            <w:pPr>
              <w:spacing w:after="240"/>
              <w:ind w:left="1440" w:hanging="720"/>
              <w:rPr>
                <w:iCs/>
                <w:szCs w:val="20"/>
              </w:rPr>
            </w:pPr>
            <w:r w:rsidRPr="0030218E">
              <w:rPr>
                <w:szCs w:val="20"/>
              </w:rPr>
              <w:t>(e)</w:t>
            </w:r>
            <w:r w:rsidRPr="0030218E">
              <w:rPr>
                <w:szCs w:val="20"/>
              </w:rPr>
              <w:tab/>
              <w:t xml:space="preserve">For Generation Resources, the Reactive Power capability shall be available at all MW output levels and may be </w:t>
            </w:r>
            <w:r w:rsidRPr="0030218E">
              <w:rPr>
                <w:iCs/>
                <w:szCs w:val="20"/>
              </w:rPr>
              <w:t>met</w:t>
            </w:r>
            <w:r w:rsidRPr="0030218E">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bookmarkStart w:id="527" w:name="_GoBack"/>
            <w:bookmarkEnd w:id="527"/>
            <w:r w:rsidR="00FB42F9">
              <w:rPr>
                <w:iCs/>
              </w:rPr>
              <w:t xml:space="preserve">  For any ESR </w:t>
            </w:r>
            <w:r w:rsidR="00FB42F9">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FB42F9">
              <w:t>, since the date of Initial Synchronization, the ESR has been unable</w:t>
            </w:r>
            <w:r w:rsidR="00FB42F9">
              <w:rPr>
                <w:rFonts w:cs="Arial"/>
                <w:iCs/>
              </w:rPr>
              <w:t xml:space="preserve"> to comply with this requirement </w:t>
            </w:r>
            <w:r w:rsidR="00FB42F9">
              <w:t xml:space="preserve">without physical or software changes/modifications, and ERCOT has provided written confirmation of the exemption to the Resource Entity.  The </w:t>
            </w:r>
            <w:r w:rsidR="00FB42F9">
              <w:lastRenderedPageBreak/>
              <w:t>exemption shall apply only to the extent of the ESR’s inability to comply with the requirement when the ESR is charging.</w:t>
            </w:r>
          </w:p>
        </w:tc>
      </w:tr>
    </w:tbl>
    <w:p w14:paraId="3DACE7D4" w14:textId="77777777" w:rsidR="0030218E" w:rsidRPr="0030218E" w:rsidRDefault="0030218E" w:rsidP="0030218E">
      <w:pPr>
        <w:spacing w:before="240" w:after="240"/>
        <w:ind w:left="720" w:hanging="720"/>
        <w:rPr>
          <w:iCs/>
          <w:szCs w:val="20"/>
        </w:rPr>
      </w:pPr>
      <w:r w:rsidRPr="0030218E">
        <w:rPr>
          <w:iCs/>
          <w:szCs w:val="20"/>
        </w:rPr>
        <w:lastRenderedPageBreak/>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t>Any study and testing results must be accepted by ERCOT prior to the Resource Commissioning Date.</w:t>
      </w:r>
      <w:r w:rsidRPr="0030218E">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0DC0E766"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D46813D" w14:textId="77777777" w:rsidR="0030218E" w:rsidRPr="0030218E" w:rsidRDefault="0030218E" w:rsidP="0030218E">
            <w:pPr>
              <w:spacing w:before="120" w:after="240"/>
              <w:rPr>
                <w:b/>
                <w:i/>
                <w:szCs w:val="20"/>
              </w:rPr>
            </w:pPr>
            <w:r w:rsidRPr="0030218E">
              <w:rPr>
                <w:b/>
                <w:i/>
                <w:szCs w:val="20"/>
              </w:rPr>
              <w:t>[NPRR989:  Replace paragraph (5) above with the following upon system implementation:]</w:t>
            </w:r>
          </w:p>
          <w:p w14:paraId="04D8D71B" w14:textId="77777777" w:rsidR="0030218E" w:rsidRPr="0030218E" w:rsidRDefault="0030218E" w:rsidP="0030218E">
            <w:pPr>
              <w:spacing w:after="240"/>
              <w:ind w:left="720" w:hanging="720"/>
              <w:rPr>
                <w:iCs/>
                <w:szCs w:val="20"/>
              </w:rPr>
            </w:pPr>
            <w:r w:rsidRPr="0030218E">
              <w:rPr>
                <w:iCs/>
                <w:szCs w:val="20"/>
              </w:rPr>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and ESRs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t>Any study and testing results must be accepted by ERCOT prior to the Resource Commissioning Date.</w:t>
            </w:r>
          </w:p>
        </w:tc>
      </w:tr>
    </w:tbl>
    <w:p w14:paraId="3C79FD8F" w14:textId="77777777" w:rsidR="0030218E" w:rsidRPr="0030218E" w:rsidRDefault="0030218E" w:rsidP="0030218E">
      <w:pPr>
        <w:spacing w:before="240" w:after="240"/>
        <w:ind w:left="720" w:hanging="720"/>
        <w:rPr>
          <w:iCs/>
          <w:szCs w:val="20"/>
        </w:rPr>
      </w:pPr>
      <w:r w:rsidRPr="0030218E">
        <w:rPr>
          <w:iCs/>
          <w:szCs w:val="20"/>
        </w:rPr>
        <w:t>(6)</w:t>
      </w:r>
      <w:r w:rsidRPr="0030218E">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02D1CDF"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F01380F" w14:textId="77777777" w:rsidR="0030218E" w:rsidRPr="0030218E" w:rsidRDefault="0030218E" w:rsidP="0030218E">
            <w:pPr>
              <w:spacing w:before="120" w:after="240"/>
              <w:rPr>
                <w:b/>
                <w:i/>
                <w:szCs w:val="20"/>
              </w:rPr>
            </w:pPr>
            <w:r w:rsidRPr="0030218E">
              <w:rPr>
                <w:b/>
                <w:i/>
                <w:szCs w:val="20"/>
              </w:rPr>
              <w:t>[NPRR989:  Replace paragraph (6) above with the following upon system implementation:]</w:t>
            </w:r>
          </w:p>
          <w:p w14:paraId="5CD05A82" w14:textId="77777777" w:rsidR="0030218E" w:rsidRPr="0030218E" w:rsidRDefault="0030218E" w:rsidP="0030218E">
            <w:pPr>
              <w:spacing w:after="240"/>
              <w:ind w:left="720" w:hanging="720"/>
              <w:rPr>
                <w:iCs/>
                <w:szCs w:val="20"/>
              </w:rPr>
            </w:pPr>
            <w:r w:rsidRPr="0030218E">
              <w:rPr>
                <w:iCs/>
                <w:szCs w:val="20"/>
              </w:rPr>
              <w:t>(6)</w:t>
            </w:r>
            <w:r w:rsidRPr="0030218E">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1DB96337" w14:textId="77777777" w:rsidR="0030218E" w:rsidRPr="0030218E" w:rsidRDefault="0030218E" w:rsidP="0030218E">
      <w:pPr>
        <w:spacing w:before="240" w:after="240"/>
        <w:ind w:left="720" w:hanging="720"/>
        <w:rPr>
          <w:iCs/>
          <w:szCs w:val="20"/>
        </w:rPr>
      </w:pPr>
      <w:r w:rsidRPr="0030218E">
        <w:rPr>
          <w:iCs/>
          <w:szCs w:val="20"/>
        </w:rPr>
        <w:t>(7)</w:t>
      </w:r>
      <w:r w:rsidRPr="0030218E">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C200467" w14:textId="77777777" w:rsidR="0030218E" w:rsidRPr="0030218E" w:rsidRDefault="0030218E" w:rsidP="0030218E">
      <w:pPr>
        <w:spacing w:after="240"/>
        <w:ind w:left="1440" w:hanging="720"/>
        <w:rPr>
          <w:szCs w:val="20"/>
        </w:rPr>
      </w:pPr>
      <w:r w:rsidRPr="0030218E">
        <w:rPr>
          <w:szCs w:val="20"/>
        </w:rPr>
        <w:t>(a)</w:t>
      </w:r>
      <w:r w:rsidRPr="0030218E">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w:t>
      </w:r>
      <w:r w:rsidRPr="0030218E">
        <w:rPr>
          <w:szCs w:val="20"/>
        </w:rPr>
        <w:lastRenderedPageBreak/>
        <w:t>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2355D1F0" w14:textId="77777777" w:rsidR="0030218E" w:rsidRPr="0030218E" w:rsidRDefault="0030218E" w:rsidP="0030218E">
      <w:pPr>
        <w:spacing w:after="240"/>
        <w:ind w:left="2160" w:hanging="720"/>
        <w:rPr>
          <w:szCs w:val="20"/>
        </w:rPr>
      </w:pPr>
      <w:r w:rsidRPr="0030218E">
        <w:rPr>
          <w:szCs w:val="20"/>
        </w:rPr>
        <w:t>(i)</w:t>
      </w:r>
      <w:r w:rsidRPr="0030218E">
        <w:rPr>
          <w:szCs w:val="20"/>
        </w:rPr>
        <w:tab/>
        <w:t>Existing Non-Exempt WGRs shall submit the engineering study results or testing results to ERCOT no later than five Business Days after its completion.</w:t>
      </w:r>
    </w:p>
    <w:p w14:paraId="2E63BB08" w14:textId="77777777" w:rsidR="0030218E" w:rsidRPr="0030218E" w:rsidRDefault="0030218E" w:rsidP="0030218E">
      <w:pPr>
        <w:spacing w:after="240"/>
        <w:ind w:left="2160" w:hanging="720"/>
        <w:rPr>
          <w:szCs w:val="20"/>
        </w:rPr>
      </w:pPr>
      <w:r w:rsidRPr="0030218E">
        <w:rPr>
          <w:szCs w:val="20"/>
        </w:rPr>
        <w:t>(ii)</w:t>
      </w:r>
      <w:r w:rsidRPr="0030218E">
        <w:rPr>
          <w:szCs w:val="20"/>
        </w:rPr>
        <w:tab/>
        <w:t>Existing Non-Exempt WGRs shall update any and all Resource Registration data regarding their Reactive Power capability documented by the engineering study results or testing results.</w:t>
      </w:r>
    </w:p>
    <w:p w14:paraId="430AE963" w14:textId="77777777" w:rsidR="0030218E" w:rsidRPr="0030218E" w:rsidRDefault="0030218E" w:rsidP="0030218E">
      <w:pPr>
        <w:spacing w:after="240"/>
        <w:ind w:left="2160" w:hanging="720"/>
        <w:rPr>
          <w:szCs w:val="20"/>
        </w:rPr>
      </w:pPr>
      <w:r w:rsidRPr="0030218E">
        <w:rPr>
          <w:szCs w:val="20"/>
        </w:rPr>
        <w:t>(iii)</w:t>
      </w:r>
      <w:r w:rsidRPr="0030218E">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14A85FBF" w14:textId="77777777" w:rsidR="0030218E" w:rsidRPr="0030218E" w:rsidRDefault="0030218E" w:rsidP="0030218E">
      <w:pPr>
        <w:spacing w:after="240"/>
        <w:ind w:left="2160" w:hanging="720"/>
        <w:rPr>
          <w:szCs w:val="20"/>
        </w:rPr>
      </w:pPr>
      <w:r w:rsidRPr="0030218E">
        <w:rPr>
          <w:szCs w:val="20"/>
        </w:rPr>
        <w:t>(iv)</w:t>
      </w:r>
      <w:r w:rsidRPr="0030218E">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1A6DE1A1"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4759CA8" w14:textId="77777777" w:rsidR="0030218E" w:rsidRPr="0030218E" w:rsidRDefault="0030218E" w:rsidP="0030218E">
      <w:pPr>
        <w:spacing w:after="240"/>
        <w:ind w:left="720" w:hanging="720"/>
        <w:rPr>
          <w:iCs/>
          <w:szCs w:val="20"/>
        </w:rPr>
      </w:pPr>
      <w:r w:rsidRPr="0030218E">
        <w:rPr>
          <w:iCs/>
          <w:szCs w:val="20"/>
        </w:rPr>
        <w:lastRenderedPageBreak/>
        <w:t>(8)</w:t>
      </w:r>
      <w:r w:rsidRPr="0030218E">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F07913B" w14:textId="77777777" w:rsidR="0030218E" w:rsidRPr="0030218E" w:rsidRDefault="0030218E" w:rsidP="0030218E">
      <w:pPr>
        <w:spacing w:after="240"/>
        <w:ind w:left="720" w:hanging="720"/>
        <w:rPr>
          <w:iCs/>
          <w:szCs w:val="20"/>
        </w:rPr>
      </w:pPr>
      <w:r w:rsidRPr="0030218E">
        <w:rPr>
          <w:iCs/>
          <w:szCs w:val="20"/>
        </w:rPr>
        <w:t>(9)</w:t>
      </w:r>
      <w:r w:rsidRPr="0030218E">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505B40C0" w14:textId="77777777" w:rsidR="0030218E" w:rsidRPr="0030218E" w:rsidRDefault="0030218E" w:rsidP="0030218E">
      <w:pPr>
        <w:spacing w:after="240"/>
        <w:ind w:left="720" w:hanging="720"/>
        <w:rPr>
          <w:iCs/>
          <w:szCs w:val="20"/>
        </w:rPr>
      </w:pPr>
      <w:r w:rsidRPr="0030218E">
        <w:rPr>
          <w:iCs/>
          <w:szCs w:val="20"/>
        </w:rPr>
        <w:t>(10)</w:t>
      </w:r>
      <w:r w:rsidRPr="0030218E">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31DB5314"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7CFE80E" w14:textId="77777777" w:rsidR="0030218E" w:rsidRPr="0030218E" w:rsidRDefault="0030218E" w:rsidP="0030218E">
            <w:pPr>
              <w:spacing w:before="120" w:after="240"/>
              <w:rPr>
                <w:b/>
                <w:i/>
                <w:szCs w:val="20"/>
              </w:rPr>
            </w:pPr>
            <w:r w:rsidRPr="0030218E">
              <w:rPr>
                <w:b/>
                <w:i/>
                <w:szCs w:val="20"/>
              </w:rPr>
              <w:t>[NPRR989:  Replace paragraph (10) above with the following upon system implementation:]</w:t>
            </w:r>
          </w:p>
          <w:p w14:paraId="5E0646E9" w14:textId="77777777" w:rsidR="0030218E" w:rsidRPr="0030218E" w:rsidRDefault="0030218E" w:rsidP="0030218E">
            <w:pPr>
              <w:spacing w:after="240"/>
              <w:ind w:left="720" w:hanging="720"/>
              <w:rPr>
                <w:iCs/>
                <w:szCs w:val="20"/>
              </w:rPr>
            </w:pPr>
            <w:r w:rsidRPr="0030218E">
              <w:rPr>
                <w:iCs/>
                <w:szCs w:val="20"/>
              </w:rPr>
              <w:t>(10)</w:t>
            </w:r>
            <w:r w:rsidRPr="0030218E">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460EF876" w14:textId="77777777" w:rsidR="0030218E" w:rsidRPr="0030218E" w:rsidRDefault="0030218E" w:rsidP="0030218E">
      <w:pPr>
        <w:spacing w:before="240" w:after="240"/>
        <w:ind w:left="720" w:hanging="720"/>
        <w:rPr>
          <w:iCs/>
          <w:szCs w:val="20"/>
        </w:rPr>
      </w:pPr>
      <w:r w:rsidRPr="0030218E">
        <w:rPr>
          <w:iCs/>
          <w:szCs w:val="20"/>
        </w:rPr>
        <w:t>(11)</w:t>
      </w:r>
      <w:r w:rsidRPr="0030218E">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76665F71"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EAAAC" w14:textId="77777777" w:rsidR="0030218E" w:rsidRPr="0030218E" w:rsidRDefault="0030218E" w:rsidP="0030218E">
            <w:pPr>
              <w:spacing w:before="120" w:after="240"/>
              <w:rPr>
                <w:b/>
                <w:i/>
                <w:szCs w:val="20"/>
              </w:rPr>
            </w:pPr>
            <w:r w:rsidRPr="0030218E">
              <w:rPr>
                <w:b/>
                <w:i/>
                <w:szCs w:val="20"/>
              </w:rPr>
              <w:t>[NPRR989:  Replace paragraph (11) above with the following upon system implementation:]</w:t>
            </w:r>
          </w:p>
          <w:p w14:paraId="15C6603A" w14:textId="77777777" w:rsidR="0030218E" w:rsidRPr="0030218E" w:rsidRDefault="0030218E" w:rsidP="0030218E">
            <w:pPr>
              <w:spacing w:after="240"/>
              <w:ind w:left="720" w:hanging="720"/>
              <w:rPr>
                <w:iCs/>
                <w:szCs w:val="20"/>
              </w:rPr>
            </w:pPr>
            <w:r w:rsidRPr="0030218E">
              <w:rPr>
                <w:iCs/>
                <w:szCs w:val="20"/>
              </w:rPr>
              <w:t>(11)</w:t>
            </w:r>
            <w:r w:rsidRPr="0030218E">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068721A" w14:textId="77777777" w:rsidR="0030218E" w:rsidRPr="0030218E" w:rsidRDefault="0030218E" w:rsidP="0030218E">
      <w:pPr>
        <w:spacing w:before="240" w:after="240"/>
        <w:ind w:left="720" w:hanging="720"/>
        <w:rPr>
          <w:iCs/>
          <w:szCs w:val="20"/>
        </w:rPr>
      </w:pPr>
      <w:r w:rsidRPr="0030218E">
        <w:rPr>
          <w:iCs/>
          <w:szCs w:val="20"/>
        </w:rPr>
        <w:t>(12)</w:t>
      </w:r>
      <w:r w:rsidRPr="0030218E">
        <w:rPr>
          <w:iCs/>
          <w:szCs w:val="20"/>
        </w:rPr>
        <w:tab/>
        <w:t xml:space="preserve">A Generation Resource and TSP may enter into an agreement in which the Generation Resource compensates the TSP to provide VSS to meet the Reactive Power requirements </w:t>
      </w:r>
      <w:r w:rsidRPr="0030218E">
        <w:rPr>
          <w:iCs/>
          <w:szCs w:val="20"/>
        </w:rPr>
        <w:lastRenderedPageBreak/>
        <w:t xml:space="preserve">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20BB085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1EE399E" w14:textId="77777777" w:rsidR="0030218E" w:rsidRPr="0030218E" w:rsidRDefault="0030218E" w:rsidP="0030218E">
            <w:pPr>
              <w:spacing w:before="120" w:after="240"/>
              <w:rPr>
                <w:b/>
                <w:i/>
                <w:szCs w:val="20"/>
              </w:rPr>
            </w:pPr>
            <w:r w:rsidRPr="0030218E">
              <w:rPr>
                <w:b/>
                <w:i/>
                <w:szCs w:val="20"/>
              </w:rPr>
              <w:t>[NPRR989:  Replace paragraph (12) above with the following upon system implementation:]</w:t>
            </w:r>
          </w:p>
          <w:p w14:paraId="3B254B00" w14:textId="77777777" w:rsidR="0030218E" w:rsidRPr="0030218E" w:rsidRDefault="0030218E" w:rsidP="0030218E">
            <w:pPr>
              <w:spacing w:after="240"/>
              <w:ind w:left="720" w:hanging="720"/>
              <w:rPr>
                <w:iCs/>
                <w:szCs w:val="20"/>
              </w:rPr>
            </w:pPr>
            <w:r w:rsidRPr="0030218E">
              <w:rPr>
                <w:iCs/>
                <w:szCs w:val="20"/>
              </w:rPr>
              <w:t>(12)</w:t>
            </w:r>
            <w:r w:rsidRPr="0030218E">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423C5E3B" w14:textId="77777777" w:rsidR="0030218E" w:rsidRPr="0030218E" w:rsidRDefault="0030218E" w:rsidP="0030218E">
      <w:pPr>
        <w:spacing w:before="240" w:after="240"/>
        <w:ind w:left="720" w:hanging="720"/>
        <w:rPr>
          <w:iCs/>
          <w:szCs w:val="20"/>
        </w:rPr>
      </w:pPr>
      <w:r w:rsidRPr="0030218E">
        <w:rPr>
          <w:iCs/>
          <w:szCs w:val="20"/>
        </w:rPr>
        <w:t>(13)</w:t>
      </w:r>
      <w:r w:rsidRPr="0030218E">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C39020C"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0F7C8BD" w14:textId="77777777" w:rsidR="0030218E" w:rsidRPr="0030218E" w:rsidRDefault="0030218E" w:rsidP="0030218E">
            <w:pPr>
              <w:spacing w:before="120" w:after="240"/>
              <w:rPr>
                <w:b/>
                <w:i/>
                <w:szCs w:val="20"/>
              </w:rPr>
            </w:pPr>
            <w:r w:rsidRPr="0030218E">
              <w:rPr>
                <w:b/>
                <w:i/>
                <w:szCs w:val="20"/>
              </w:rPr>
              <w:t>[NPRR989:  Replace paragraph (13) above with the following upon system implementation:]</w:t>
            </w:r>
          </w:p>
          <w:p w14:paraId="5CDCC330" w14:textId="77777777" w:rsidR="0030218E" w:rsidRPr="0030218E" w:rsidRDefault="0030218E" w:rsidP="0030218E">
            <w:pPr>
              <w:spacing w:after="240"/>
              <w:ind w:left="720" w:hanging="720"/>
              <w:rPr>
                <w:iCs/>
                <w:szCs w:val="20"/>
              </w:rPr>
            </w:pPr>
            <w:r w:rsidRPr="0030218E">
              <w:rPr>
                <w:iCs/>
                <w:szCs w:val="20"/>
              </w:rPr>
              <w:t>(13)</w:t>
            </w:r>
            <w:r w:rsidRPr="0030218E">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521058A1" w14:textId="77777777" w:rsidR="0030218E" w:rsidRPr="0030218E" w:rsidRDefault="0030218E" w:rsidP="0030218E">
      <w:pPr>
        <w:spacing w:before="240" w:after="240"/>
        <w:ind w:left="720" w:hanging="720"/>
        <w:rPr>
          <w:iCs/>
          <w:szCs w:val="20"/>
        </w:rPr>
      </w:pPr>
      <w:r w:rsidRPr="0030218E">
        <w:rPr>
          <w:iCs/>
          <w:szCs w:val="20"/>
        </w:rPr>
        <w:t>(14)</w:t>
      </w:r>
      <w:r w:rsidRPr="0030218E">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C94501F"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8250343" w14:textId="77777777" w:rsidR="0030218E" w:rsidRPr="0030218E" w:rsidRDefault="0030218E" w:rsidP="0030218E">
            <w:pPr>
              <w:spacing w:before="120" w:after="240"/>
              <w:rPr>
                <w:b/>
                <w:i/>
                <w:szCs w:val="20"/>
              </w:rPr>
            </w:pPr>
            <w:r w:rsidRPr="0030218E">
              <w:rPr>
                <w:b/>
                <w:i/>
                <w:szCs w:val="20"/>
              </w:rPr>
              <w:t>[NPRR989:  Replace paragraph (14) above with the following upon system implementation:]</w:t>
            </w:r>
          </w:p>
          <w:p w14:paraId="1EFAF4F6" w14:textId="77777777" w:rsidR="0030218E" w:rsidRPr="0030218E" w:rsidRDefault="0030218E" w:rsidP="0030218E">
            <w:pPr>
              <w:spacing w:after="240"/>
              <w:ind w:left="720" w:hanging="720"/>
              <w:rPr>
                <w:iCs/>
                <w:szCs w:val="20"/>
              </w:rPr>
            </w:pPr>
            <w:r w:rsidRPr="0030218E">
              <w:rPr>
                <w:iCs/>
                <w:szCs w:val="20"/>
              </w:rPr>
              <w:t>(14)</w:t>
            </w:r>
            <w:r w:rsidRPr="0030218E">
              <w:rPr>
                <w:iCs/>
                <w:szCs w:val="20"/>
              </w:rPr>
              <w:tab/>
              <w:t>Generation Resources or ESRs shall not reduce high reactive loading on individual units during abnormal conditions without the consent of ERCOT unless equipment damage is imminent.</w:t>
            </w:r>
          </w:p>
        </w:tc>
      </w:tr>
    </w:tbl>
    <w:p w14:paraId="00D26512" w14:textId="77777777" w:rsidR="0030218E" w:rsidRPr="0030218E" w:rsidRDefault="0030218E" w:rsidP="0030218E">
      <w:pPr>
        <w:spacing w:before="240" w:after="240"/>
        <w:ind w:left="720" w:hanging="720"/>
        <w:rPr>
          <w:szCs w:val="20"/>
        </w:rPr>
      </w:pPr>
      <w:r w:rsidRPr="0030218E">
        <w:rPr>
          <w:szCs w:val="20"/>
        </w:rPr>
        <w:t>(15)</w:t>
      </w:r>
      <w:r w:rsidRPr="0030218E">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A48A0D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27C12AC" w14:textId="77777777" w:rsidR="0030218E" w:rsidRPr="0030218E" w:rsidRDefault="0030218E" w:rsidP="0030218E">
            <w:pPr>
              <w:spacing w:before="120" w:after="240"/>
              <w:rPr>
                <w:b/>
                <w:i/>
                <w:szCs w:val="20"/>
              </w:rPr>
            </w:pPr>
            <w:r w:rsidRPr="0030218E">
              <w:rPr>
                <w:b/>
                <w:i/>
                <w:szCs w:val="20"/>
              </w:rPr>
              <w:t>[NPRR989:  Replace paragraph (15) above with the following upon system implementation:]</w:t>
            </w:r>
          </w:p>
          <w:p w14:paraId="0CE50DA1" w14:textId="77777777" w:rsidR="0030218E" w:rsidRPr="0030218E" w:rsidRDefault="0030218E" w:rsidP="0030218E">
            <w:pPr>
              <w:spacing w:after="240"/>
              <w:ind w:left="720" w:hanging="720"/>
              <w:rPr>
                <w:szCs w:val="20"/>
              </w:rPr>
            </w:pPr>
            <w:r w:rsidRPr="0030218E">
              <w:rPr>
                <w:szCs w:val="20"/>
              </w:rPr>
              <w:t>(15)</w:t>
            </w:r>
            <w:r w:rsidRPr="0030218E">
              <w:rPr>
                <w:szCs w:val="20"/>
              </w:rPr>
              <w:tab/>
              <w:t xml:space="preserve">All WGRs must provide a Real-Time SCADA point that communicates to ERCOT the number of wind turbines that are available for real power and Reactive Power injection </w:t>
            </w:r>
            <w:r w:rsidRPr="0030218E">
              <w:rPr>
                <w:szCs w:val="20"/>
              </w:rPr>
              <w:lastRenderedPageBreak/>
              <w:t>into the ERCOT Transmission Grid.  WGRs must also provide two other Real-Time SCADA points that communicate to ERCOT the following:</w:t>
            </w:r>
          </w:p>
        </w:tc>
      </w:tr>
    </w:tbl>
    <w:p w14:paraId="5F4FDF11" w14:textId="77777777" w:rsidR="0030218E" w:rsidRPr="0030218E" w:rsidRDefault="0030218E" w:rsidP="0030218E">
      <w:pPr>
        <w:spacing w:before="240" w:after="240"/>
        <w:ind w:left="1440" w:hanging="720"/>
        <w:rPr>
          <w:szCs w:val="20"/>
        </w:rPr>
      </w:pPr>
      <w:r w:rsidRPr="0030218E">
        <w:rPr>
          <w:szCs w:val="20"/>
        </w:rPr>
        <w:lastRenderedPageBreak/>
        <w:t>(a)</w:t>
      </w:r>
      <w:r w:rsidRPr="0030218E">
        <w:rPr>
          <w:szCs w:val="20"/>
        </w:rPr>
        <w:tab/>
        <w:t xml:space="preserve">The number of wind turbines that are not able to communicate and whose status is unknown; and </w:t>
      </w:r>
    </w:p>
    <w:p w14:paraId="162D67BE" w14:textId="77777777" w:rsidR="0030218E" w:rsidRPr="0030218E" w:rsidRDefault="0030218E" w:rsidP="0030218E">
      <w:pPr>
        <w:spacing w:after="240"/>
        <w:ind w:left="1440" w:hanging="720"/>
        <w:rPr>
          <w:szCs w:val="20"/>
        </w:rPr>
      </w:pPr>
      <w:r w:rsidRPr="0030218E">
        <w:rPr>
          <w:szCs w:val="20"/>
        </w:rPr>
        <w:t>(b)</w:t>
      </w:r>
      <w:r w:rsidRPr="0030218E">
        <w:rPr>
          <w:szCs w:val="20"/>
        </w:rPr>
        <w:tab/>
        <w:t>The number of wind turbines out of service and not available for operation.</w:t>
      </w:r>
    </w:p>
    <w:p w14:paraId="66F1B252" w14:textId="77777777" w:rsidR="0030218E" w:rsidRPr="0030218E" w:rsidRDefault="0030218E" w:rsidP="0030218E">
      <w:pPr>
        <w:spacing w:after="240"/>
        <w:ind w:left="720" w:hanging="720"/>
        <w:rPr>
          <w:szCs w:val="20"/>
        </w:rPr>
      </w:pPr>
      <w:r w:rsidRPr="0030218E">
        <w:rPr>
          <w:szCs w:val="20"/>
        </w:rPr>
        <w:t>(16)</w:t>
      </w:r>
      <w:r w:rsidRPr="0030218E">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27959B2"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6152ECDF" w14:textId="77777777" w:rsidR="0030218E" w:rsidRPr="0030218E" w:rsidRDefault="0030218E" w:rsidP="0030218E">
            <w:pPr>
              <w:spacing w:before="120" w:after="240"/>
              <w:rPr>
                <w:b/>
                <w:i/>
                <w:szCs w:val="20"/>
              </w:rPr>
            </w:pPr>
            <w:r w:rsidRPr="0030218E">
              <w:rPr>
                <w:b/>
                <w:i/>
                <w:szCs w:val="20"/>
              </w:rPr>
              <w:t>[NPRR989:  Replace paragraph (16) above with the following upon system implementation:]</w:t>
            </w:r>
          </w:p>
          <w:p w14:paraId="4556153B" w14:textId="77777777" w:rsidR="0030218E" w:rsidRPr="0030218E" w:rsidRDefault="0030218E" w:rsidP="0030218E">
            <w:pPr>
              <w:spacing w:after="240"/>
              <w:ind w:left="720" w:hanging="720"/>
              <w:rPr>
                <w:szCs w:val="20"/>
              </w:rPr>
            </w:pPr>
            <w:r w:rsidRPr="0030218E">
              <w:rPr>
                <w:szCs w:val="20"/>
              </w:rPr>
              <w:t>(16)</w:t>
            </w:r>
            <w:r w:rsidRPr="0030218E">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5472AC4C" w14:textId="77777777" w:rsidR="0030218E" w:rsidRPr="0030218E" w:rsidRDefault="0030218E" w:rsidP="0030218E">
      <w:pPr>
        <w:spacing w:before="240" w:after="240"/>
        <w:ind w:left="1440" w:hanging="720"/>
        <w:rPr>
          <w:szCs w:val="20"/>
        </w:rPr>
      </w:pPr>
      <w:r w:rsidRPr="0030218E">
        <w:rPr>
          <w:szCs w:val="20"/>
        </w:rPr>
        <w:t>(a)</w:t>
      </w:r>
      <w:r w:rsidRPr="0030218E">
        <w:rPr>
          <w:szCs w:val="20"/>
        </w:rPr>
        <w:tab/>
        <w:t>The capacity of PV equipment that is not able to communicate and whose status is unknown; and</w:t>
      </w:r>
    </w:p>
    <w:p w14:paraId="4E48C703" w14:textId="77777777" w:rsidR="0030218E" w:rsidRPr="00EE66C8" w:rsidRDefault="0030218E" w:rsidP="0030218E">
      <w:pPr>
        <w:spacing w:after="240"/>
        <w:ind w:left="1440" w:hanging="720"/>
        <w:rPr>
          <w:ins w:id="528" w:author="ERCOT" w:date="2020-04-14T15:55:00Z"/>
          <w:szCs w:val="20"/>
        </w:rPr>
      </w:pPr>
      <w:r w:rsidRPr="0030218E">
        <w:rPr>
          <w:szCs w:val="20"/>
        </w:rPr>
        <w:t>(b)</w:t>
      </w:r>
      <w:r w:rsidRPr="0030218E">
        <w:rPr>
          <w:szCs w:val="20"/>
        </w:rPr>
        <w:tab/>
        <w:t>The capacity of PV equipment that is out of service and not available for operation.</w:t>
      </w:r>
    </w:p>
    <w:p w14:paraId="59078B0A" w14:textId="77777777" w:rsidR="0030218E" w:rsidRPr="00EE66C8" w:rsidRDefault="0030218E" w:rsidP="0030218E">
      <w:pPr>
        <w:spacing w:after="240"/>
        <w:ind w:left="720" w:hanging="720"/>
        <w:rPr>
          <w:ins w:id="529" w:author="ERCOT" w:date="2020-04-14T15:55:00Z"/>
          <w:szCs w:val="20"/>
        </w:rPr>
      </w:pPr>
      <w:ins w:id="530" w:author="ERCOT" w:date="2020-04-14T15:55:00Z">
        <w:r w:rsidRPr="00EE66C8">
          <w:rPr>
            <w:szCs w:val="20"/>
          </w:rPr>
          <w:t>(17)</w:t>
        </w:r>
        <w:r w:rsidRPr="00EE66C8">
          <w:rPr>
            <w:szCs w:val="20"/>
          </w:rPr>
          <w:tab/>
        </w:r>
      </w:ins>
      <w:ins w:id="531" w:author="ERCOT" w:date="2020-06-22T15:44:00Z">
        <w:r>
          <w:rPr>
            <w:szCs w:val="20"/>
          </w:rPr>
          <w:t>Each</w:t>
        </w:r>
      </w:ins>
      <w:ins w:id="532" w:author="ERCOT" w:date="2020-04-14T15:55:00Z">
        <w:r w:rsidRPr="00EE66C8">
          <w:rPr>
            <w:szCs w:val="20"/>
          </w:rPr>
          <w:t xml:space="preserve"> DC-Coupled Resource must provide a Real-Time SCADA point that communicates to ERCOT the capacity of the intermittent renewable generation </w:t>
        </w:r>
      </w:ins>
      <w:ins w:id="533" w:author="ERCOT" w:date="2020-06-22T15:44:00Z">
        <w:r>
          <w:rPr>
            <w:szCs w:val="20"/>
          </w:rPr>
          <w:t>component of the Resource</w:t>
        </w:r>
      </w:ins>
      <w:ins w:id="534" w:author="ERCOT" w:date="2020-04-14T15:55:00Z">
        <w:r w:rsidRPr="00EE66C8">
          <w:rPr>
            <w:szCs w:val="20"/>
          </w:rPr>
          <w:t xml:space="preserve"> that is available for real power and/or Reactive Power injection into the ERCOT </w:t>
        </w:r>
      </w:ins>
      <w:ins w:id="535" w:author="ERCOT" w:date="2020-05-13T14:14:00Z">
        <w:r>
          <w:rPr>
            <w:szCs w:val="20"/>
          </w:rPr>
          <w:t>System</w:t>
        </w:r>
      </w:ins>
      <w:ins w:id="536" w:author="ERCOT" w:date="2020-04-14T15:55:00Z">
        <w:r w:rsidRPr="00EE66C8">
          <w:rPr>
            <w:szCs w:val="20"/>
          </w:rPr>
          <w:t xml:space="preserve">.  </w:t>
        </w:r>
      </w:ins>
      <w:ins w:id="537" w:author="ERCOT" w:date="2020-06-22T15:45:00Z">
        <w:r>
          <w:rPr>
            <w:szCs w:val="20"/>
          </w:rPr>
          <w:t xml:space="preserve">Each </w:t>
        </w:r>
      </w:ins>
      <w:ins w:id="538" w:author="ERCOT" w:date="2020-04-14T15:55:00Z">
        <w:r w:rsidRPr="00EE66C8">
          <w:rPr>
            <w:szCs w:val="20"/>
          </w:rPr>
          <w:t>DC-Coupled Resource must also provide Real-Time SCADA points that communicate to ERCOT the following:</w:t>
        </w:r>
      </w:ins>
    </w:p>
    <w:p w14:paraId="116DED61" w14:textId="77777777" w:rsidR="0030218E" w:rsidRPr="00EE66C8" w:rsidRDefault="0030218E" w:rsidP="0030218E">
      <w:pPr>
        <w:spacing w:after="240"/>
        <w:ind w:left="1440" w:hanging="720"/>
        <w:rPr>
          <w:ins w:id="539" w:author="ERCOT" w:date="2020-04-14T15:55:00Z"/>
          <w:szCs w:val="20"/>
        </w:rPr>
      </w:pPr>
      <w:ins w:id="540" w:author="ERCOT" w:date="2020-04-14T15:55:00Z">
        <w:r w:rsidRPr="00EE66C8">
          <w:rPr>
            <w:szCs w:val="20"/>
          </w:rPr>
          <w:t>(a)</w:t>
        </w:r>
        <w:r w:rsidRPr="00EE66C8">
          <w:rPr>
            <w:szCs w:val="20"/>
          </w:rPr>
          <w:tab/>
          <w:t xml:space="preserve">The capacity of </w:t>
        </w:r>
      </w:ins>
      <w:ins w:id="541" w:author="ERCOT" w:date="2020-06-22T16:22:00Z">
        <w:r>
          <w:rPr>
            <w:szCs w:val="20"/>
          </w:rPr>
          <w:t xml:space="preserve">any </w:t>
        </w:r>
      </w:ins>
      <w:ins w:id="542" w:author="ERCOT" w:date="2020-04-14T15:55:00Z">
        <w:r w:rsidRPr="00EE66C8">
          <w:rPr>
            <w:szCs w:val="20"/>
          </w:rPr>
          <w:t xml:space="preserve">PV generation equipment that is not able to communicate and whose status is unknown; </w:t>
        </w:r>
      </w:ins>
    </w:p>
    <w:p w14:paraId="4138678C" w14:textId="77777777" w:rsidR="0030218E" w:rsidRPr="00EE66C8" w:rsidRDefault="0030218E" w:rsidP="0030218E">
      <w:pPr>
        <w:spacing w:after="240"/>
        <w:ind w:left="1440" w:hanging="720"/>
        <w:rPr>
          <w:ins w:id="543" w:author="ERCOT" w:date="2020-04-14T15:55:00Z"/>
          <w:szCs w:val="20"/>
        </w:rPr>
      </w:pPr>
      <w:ins w:id="544" w:author="ERCOT" w:date="2020-04-14T15:55:00Z">
        <w:r w:rsidRPr="00EE66C8">
          <w:rPr>
            <w:szCs w:val="20"/>
          </w:rPr>
          <w:t>(b)</w:t>
        </w:r>
        <w:r w:rsidRPr="00EE66C8">
          <w:rPr>
            <w:szCs w:val="20"/>
          </w:rPr>
          <w:tab/>
          <w:t xml:space="preserve">The capacity of </w:t>
        </w:r>
      </w:ins>
      <w:ins w:id="545" w:author="ERCOT" w:date="2020-06-22T16:22:00Z">
        <w:r>
          <w:rPr>
            <w:szCs w:val="20"/>
          </w:rPr>
          <w:t xml:space="preserve">any </w:t>
        </w:r>
      </w:ins>
      <w:ins w:id="546" w:author="ERCOT" w:date="2020-04-14T15:55:00Z">
        <w:r w:rsidRPr="00EE66C8">
          <w:rPr>
            <w:szCs w:val="20"/>
          </w:rPr>
          <w:t xml:space="preserve">PV generation equipment that is out of service and not available for operation;  </w:t>
        </w:r>
      </w:ins>
    </w:p>
    <w:p w14:paraId="2BE94060" w14:textId="77777777" w:rsidR="0030218E" w:rsidRPr="00EE66C8" w:rsidRDefault="0030218E" w:rsidP="0030218E">
      <w:pPr>
        <w:spacing w:after="240"/>
        <w:ind w:left="1440" w:hanging="720"/>
        <w:rPr>
          <w:ins w:id="547" w:author="ERCOT" w:date="2020-04-14T15:55:00Z"/>
          <w:szCs w:val="20"/>
        </w:rPr>
      </w:pPr>
      <w:ins w:id="548" w:author="ERCOT" w:date="2020-04-14T15:55:00Z">
        <w:r w:rsidRPr="00EE66C8">
          <w:rPr>
            <w:szCs w:val="20"/>
          </w:rPr>
          <w:t>(c)</w:t>
        </w:r>
        <w:r w:rsidRPr="00EE66C8">
          <w:rPr>
            <w:szCs w:val="20"/>
          </w:rPr>
          <w:tab/>
          <w:t xml:space="preserve">The number of </w:t>
        </w:r>
      </w:ins>
      <w:ins w:id="549" w:author="ERCOT" w:date="2020-06-22T16:22:00Z">
        <w:r>
          <w:rPr>
            <w:szCs w:val="20"/>
          </w:rPr>
          <w:t xml:space="preserve">any </w:t>
        </w:r>
      </w:ins>
      <w:ins w:id="550" w:author="ERCOT" w:date="2020-04-14T15:55:00Z">
        <w:r w:rsidRPr="00EE66C8">
          <w:rPr>
            <w:szCs w:val="20"/>
          </w:rPr>
          <w:t xml:space="preserve">wind turbines that are not able to communicate and whose status is unknown; and </w:t>
        </w:r>
      </w:ins>
    </w:p>
    <w:p w14:paraId="2E576689" w14:textId="77777777" w:rsidR="0030218E" w:rsidRDefault="0030218E" w:rsidP="0030218E">
      <w:pPr>
        <w:spacing w:after="240"/>
        <w:ind w:left="1440" w:hanging="720"/>
        <w:rPr>
          <w:szCs w:val="20"/>
        </w:rPr>
      </w:pPr>
      <w:ins w:id="551" w:author="ERCOT" w:date="2020-04-14T15:55:00Z">
        <w:r w:rsidRPr="00EE66C8">
          <w:rPr>
            <w:szCs w:val="20"/>
          </w:rPr>
          <w:t>(d)</w:t>
        </w:r>
        <w:r w:rsidRPr="00EE66C8">
          <w:rPr>
            <w:szCs w:val="20"/>
          </w:rPr>
          <w:tab/>
          <w:t xml:space="preserve">The number of </w:t>
        </w:r>
      </w:ins>
      <w:ins w:id="552" w:author="ERCOT" w:date="2020-06-22T16:22:00Z">
        <w:r>
          <w:rPr>
            <w:szCs w:val="20"/>
          </w:rPr>
          <w:t xml:space="preserve">any </w:t>
        </w:r>
      </w:ins>
      <w:ins w:id="553" w:author="ERCOT" w:date="2020-04-14T15:55:00Z">
        <w:r w:rsidRPr="00EE66C8">
          <w:rPr>
            <w:szCs w:val="20"/>
          </w:rPr>
          <w:t>wind turbines out of service and not available for operation.</w:t>
        </w:r>
      </w:ins>
    </w:p>
    <w:p w14:paraId="6A05706E" w14:textId="77777777" w:rsidR="0030218E" w:rsidRPr="0030218E" w:rsidRDefault="0030218E" w:rsidP="0030218E">
      <w:pPr>
        <w:spacing w:after="240"/>
        <w:ind w:left="720" w:hanging="720"/>
        <w:rPr>
          <w:iCs/>
          <w:szCs w:val="20"/>
        </w:rPr>
      </w:pPr>
      <w:r w:rsidRPr="0030218E">
        <w:rPr>
          <w:iCs/>
          <w:szCs w:val="20"/>
        </w:rPr>
        <w:lastRenderedPageBreak/>
        <w:t xml:space="preserve"> (1</w:t>
      </w:r>
      <w:ins w:id="554" w:author="ERCOT Market Rules" w:date="2020-09-14T10:53:00Z">
        <w:r>
          <w:rPr>
            <w:iCs/>
            <w:szCs w:val="20"/>
          </w:rPr>
          <w:t>8</w:t>
        </w:r>
      </w:ins>
      <w:del w:id="555" w:author="ERCOT Market Rules" w:date="2020-09-14T10:53:00Z">
        <w:r w:rsidRPr="0030218E" w:rsidDel="0030218E">
          <w:rPr>
            <w:iCs/>
            <w:szCs w:val="20"/>
          </w:rPr>
          <w:delText>7</w:delText>
        </w:r>
      </w:del>
      <w:r w:rsidRPr="0030218E">
        <w:rPr>
          <w:iCs/>
          <w:szCs w:val="20"/>
        </w:rPr>
        <w:t>)</w:t>
      </w:r>
      <w:r w:rsidRPr="0030218E">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6DB723EB" w14:textId="77777777" w:rsidR="00EE66C8" w:rsidRPr="00EE66C8" w:rsidRDefault="00EE66C8" w:rsidP="00EE66C8">
      <w:pPr>
        <w:keepNext/>
        <w:tabs>
          <w:tab w:val="left" w:pos="1080"/>
        </w:tabs>
        <w:spacing w:before="480" w:after="240"/>
        <w:ind w:left="1080" w:hanging="1080"/>
        <w:outlineLvl w:val="2"/>
        <w:rPr>
          <w:b/>
          <w:bCs/>
          <w:i/>
        </w:rPr>
      </w:pPr>
      <w:bookmarkStart w:id="556" w:name="_Toc90197089"/>
      <w:bookmarkStart w:id="557" w:name="_Toc142108890"/>
      <w:bookmarkStart w:id="558" w:name="_Toc142113738"/>
      <w:bookmarkStart w:id="559" w:name="_Toc402345563"/>
      <w:bookmarkStart w:id="560" w:name="_Toc405383846"/>
      <w:bookmarkStart w:id="561" w:name="_Toc405536948"/>
      <w:bookmarkStart w:id="562" w:name="_Toc440871735"/>
      <w:bookmarkStart w:id="563" w:name="_Toc33774377"/>
      <w:commentRangeStart w:id="564"/>
      <w:r w:rsidRPr="00EE66C8">
        <w:rPr>
          <w:b/>
          <w:bCs/>
          <w:i/>
        </w:rPr>
        <w:t>4.2.2</w:t>
      </w:r>
      <w:commentRangeEnd w:id="564"/>
      <w:r w:rsidR="000B3284">
        <w:rPr>
          <w:rStyle w:val="CommentReference"/>
        </w:rPr>
        <w:commentReference w:id="564"/>
      </w:r>
      <w:r w:rsidRPr="00EE66C8">
        <w:rPr>
          <w:b/>
          <w:bCs/>
          <w:i/>
        </w:rPr>
        <w:tab/>
        <w:t>Wind-Powered Generation Resource Production Potential</w:t>
      </w:r>
      <w:bookmarkEnd w:id="556"/>
      <w:bookmarkEnd w:id="557"/>
      <w:bookmarkEnd w:id="558"/>
      <w:bookmarkEnd w:id="559"/>
      <w:bookmarkEnd w:id="560"/>
      <w:bookmarkEnd w:id="561"/>
      <w:bookmarkEnd w:id="562"/>
      <w:bookmarkEnd w:id="563"/>
    </w:p>
    <w:p w14:paraId="25E9E728"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565" w:author="ERCOT" w:date="2020-04-01T10:45:00Z">
        <w:r w:rsidR="00EE66C8" w:rsidRPr="00EE66C8">
          <w:rPr>
            <w:iCs/>
          </w:rPr>
          <w:t xml:space="preserve"> and for </w:t>
        </w:r>
      </w:ins>
      <w:ins w:id="566" w:author="ERCOT" w:date="2020-06-22T17:37:00Z">
        <w:r w:rsidR="00B935F7">
          <w:rPr>
            <w:iCs/>
          </w:rPr>
          <w:t>each</w:t>
        </w:r>
      </w:ins>
      <w:ins w:id="567" w:author="ERCOT" w:date="2020-04-01T10:45:00Z">
        <w:r w:rsidR="00EE66C8" w:rsidRPr="00EE66C8">
          <w:rPr>
            <w:iCs/>
          </w:rPr>
          <w:t xml:space="preserve"> wind generation </w:t>
        </w:r>
      </w:ins>
      <w:ins w:id="568" w:author="ERCOT" w:date="2020-04-01T10:48:00Z">
        <w:r w:rsidR="00EE66C8" w:rsidRPr="00EE66C8">
          <w:rPr>
            <w:iCs/>
          </w:rPr>
          <w:t>component</w:t>
        </w:r>
      </w:ins>
      <w:ins w:id="569" w:author="ERCOT" w:date="2020-04-01T10:45:00Z">
        <w:r w:rsidR="00EE66C8" w:rsidRPr="00EE66C8">
          <w:rPr>
            <w:iCs/>
          </w:rPr>
          <w:t xml:space="preserve"> of a DC-Coupled Resource</w:t>
        </w:r>
      </w:ins>
      <w:r w:rsidR="00EE66C8" w:rsidRPr="00EE66C8">
        <w:rPr>
          <w:iCs/>
        </w:rPr>
        <w:t xml:space="preserve">.  ERCOT shall produce and post to the MIS Public Area an Intra-Hour Wind Power Forecast (IHWPF) by wind region that provides a rolling two hour five minute forecast of ERCOT-wide wind production potential.  ERCOT shall produce and update an hourly Total ERCOT Wind Power Forecast (TEWPF) providing a probability distribution of the hourly production potential from all wind-power in ERCOT for each of the next 168 hours.  </w:t>
      </w:r>
      <w:ins w:id="570" w:author="ERCOT" w:date="2020-06-24T18:34: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w:t>
        </w:r>
      </w:ins>
      <w:ins w:id="571" w:author="ERCOT" w:date="2020-06-24T18:35:00Z">
        <w:r w:rsidR="007346C2">
          <w:rPr>
            <w:iCs/>
          </w:rPr>
          <w:t xml:space="preserve">that ERCOT determines is necessary </w:t>
        </w:r>
      </w:ins>
      <w:ins w:id="572" w:author="ERCOT" w:date="2020-06-24T18:34:00Z">
        <w:r w:rsidR="007346C2">
          <w:rPr>
            <w:iCs/>
          </w:rPr>
          <w:t xml:space="preserve">to </w:t>
        </w:r>
      </w:ins>
      <w:ins w:id="573" w:author="ERCOT" w:date="2020-06-24T18:39:00Z">
        <w:r w:rsidR="007346C2">
          <w:rPr>
            <w:iCs/>
          </w:rPr>
          <w:t>produce</w:t>
        </w:r>
      </w:ins>
      <w:ins w:id="574" w:author="ERCOT" w:date="2020-06-24T18:34:00Z">
        <w:r w:rsidR="007346C2">
          <w:rPr>
            <w:iCs/>
          </w:rPr>
          <w:t xml:space="preserve"> the STW</w:t>
        </w:r>
      </w:ins>
      <w:ins w:id="575" w:author="ERCOT" w:date="2020-06-24T18:35:00Z">
        <w:r w:rsidR="007346C2">
          <w:rPr>
            <w:iCs/>
          </w:rPr>
          <w:t>PF and TEWPF forecasts</w:t>
        </w:r>
      </w:ins>
      <w:ins w:id="576" w:author="ERCOT" w:date="2020-06-24T18:34:00Z">
        <w:r w:rsidR="007346C2" w:rsidRPr="007346C2">
          <w:rPr>
            <w:iCs/>
          </w:rPr>
          <w:t>, and the Resource Entity’s QSE shall telemeter such information and Resource status information to ERCOT</w:t>
        </w:r>
      </w:ins>
      <w:del w:id="577" w:author="ERCOT" w:date="2020-06-24T18:36:00Z">
        <w:r w:rsidR="00EE66C8" w:rsidRPr="00EE66C8" w:rsidDel="007346C2">
          <w:rPr>
            <w:iCs/>
          </w:rPr>
          <w:delText xml:space="preserve">Each </w:delText>
        </w:r>
      </w:del>
      <w:del w:id="578" w:author="ERCOT" w:date="2020-06-22T17:57:00Z">
        <w:r w:rsidR="00EE66C8" w:rsidRPr="00EE66C8" w:rsidDel="00CA6C4D">
          <w:rPr>
            <w:iCs/>
          </w:rPr>
          <w:delText>Generation Entity that owns</w:delText>
        </w:r>
      </w:del>
      <w:del w:id="579" w:author="ERCOT" w:date="2020-06-24T18:36:00Z">
        <w:r w:rsidR="00EE66C8" w:rsidRPr="00EE66C8" w:rsidDel="007346C2">
          <w:rPr>
            <w:iCs/>
          </w:rPr>
          <w:delText xml:space="preserve"> a WGR shall </w:delText>
        </w:r>
      </w:del>
      <w:del w:id="580" w:author="ERCOT" w:date="2020-06-22T17:41:00Z">
        <w:r w:rsidR="00EE66C8" w:rsidRPr="00EE66C8" w:rsidDel="00B935F7">
          <w:rPr>
            <w:iCs/>
          </w:rPr>
          <w:delText xml:space="preserve">install and </w:delText>
        </w:r>
      </w:del>
      <w:del w:id="581" w:author="ERCOT" w:date="2020-06-24T18:36: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582" w:author="ERCOT" w:date="2020-04-01T10:47:00Z">
        <w:r w:rsidR="00EE66C8" w:rsidRPr="00EE66C8" w:rsidDel="00771CC1">
          <w:rPr>
            <w:iCs/>
          </w:rPr>
          <w:delText xml:space="preserve">WGR </w:delText>
        </w:r>
      </w:del>
      <w:r w:rsidR="00EE66C8" w:rsidRPr="00EE66C8">
        <w:rPr>
          <w:iCs/>
        </w:rPr>
        <w:t>meteorological information telemetry</w:t>
      </w:r>
      <w:ins w:id="583" w:author="ERCOT" w:date="2020-04-01T10:47:00Z">
        <w:r w:rsidR="00EE66C8" w:rsidRPr="00EE66C8">
          <w:rPr>
            <w:iCs/>
          </w:rPr>
          <w:t xml:space="preserve"> for WGRs and </w:t>
        </w:r>
      </w:ins>
      <w:ins w:id="584" w:author="ERCOT" w:date="2020-04-01T11:08:00Z">
        <w:r w:rsidR="00EE66C8" w:rsidRPr="00EE66C8">
          <w:rPr>
            <w:iCs/>
          </w:rPr>
          <w:t xml:space="preserve">DC-Coupled Resources with a </w:t>
        </w:r>
      </w:ins>
      <w:ins w:id="585" w:author="ERCOT" w:date="2020-04-01T10:47:00Z">
        <w:r w:rsidR="00EE66C8" w:rsidRPr="00EE66C8">
          <w:rPr>
            <w:iCs/>
          </w:rPr>
          <w:t>wind generation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16C7B866" w14:textId="77777777" w:rsidTr="00EE66C8">
        <w:trPr>
          <w:trHeight w:val="386"/>
        </w:trPr>
        <w:tc>
          <w:tcPr>
            <w:tcW w:w="9350" w:type="dxa"/>
            <w:shd w:val="pct12" w:color="auto" w:fill="auto"/>
          </w:tcPr>
          <w:p w14:paraId="1955BBE1"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0915721F" w14:textId="77777777" w:rsidR="00EE66C8" w:rsidRPr="00EE66C8" w:rsidRDefault="002D47CC" w:rsidP="0030320E">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586" w:author="ERCOT" w:date="2020-04-01T10:49:00Z">
              <w:r w:rsidR="00EE66C8" w:rsidRPr="00EE66C8">
                <w:rPr>
                  <w:iCs/>
                </w:rPr>
                <w:t xml:space="preserve"> and for </w:t>
              </w:r>
            </w:ins>
            <w:ins w:id="587" w:author="ERCOT" w:date="2020-06-22T17:38:00Z">
              <w:r w:rsidR="00B935F7">
                <w:rPr>
                  <w:iCs/>
                </w:rPr>
                <w:t>each</w:t>
              </w:r>
            </w:ins>
            <w:ins w:id="588" w:author="ERCOT" w:date="2020-05-13T14:18:00Z">
              <w:r w:rsidR="003E5399">
                <w:rPr>
                  <w:iCs/>
                </w:rPr>
                <w:t xml:space="preserve"> </w:t>
              </w:r>
            </w:ins>
            <w:ins w:id="589" w:author="ERCOT" w:date="2020-04-01T10:49:00Z">
              <w:r w:rsidR="00EE66C8" w:rsidRPr="00EE66C8">
                <w:rPr>
                  <w:iCs/>
                </w:rPr>
                <w:t>wind generation component of a DC-Coupled Resource</w:t>
              </w:r>
            </w:ins>
            <w:r w:rsidR="00EE66C8" w:rsidRPr="00EE66C8">
              <w:rPr>
                <w:iCs/>
              </w:rPr>
              <w:t xml:space="preserve">.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ins w:id="590" w:author="ERCOT" w:date="2020-06-24T18:40: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that ERCOT determines is necessary to produce the STWPF and TEWPF forecasts</w:t>
              </w:r>
              <w:r w:rsidR="007346C2" w:rsidRPr="007346C2">
                <w:rPr>
                  <w:iCs/>
                </w:rPr>
                <w:t>, and the Resource Entity’s QSE shall telemeter such information and Resource status information to ERCOT</w:t>
              </w:r>
            </w:ins>
            <w:del w:id="591" w:author="ERCOT" w:date="2020-06-24T18:40:00Z">
              <w:r w:rsidR="00EE66C8" w:rsidRPr="00EE66C8" w:rsidDel="007346C2">
                <w:rPr>
                  <w:iCs/>
                </w:rPr>
                <w:delText xml:space="preserve">Each </w:delText>
              </w:r>
            </w:del>
            <w:del w:id="592" w:author="ERCOT" w:date="2020-06-22T18:06:00Z">
              <w:r w:rsidR="00EE66C8" w:rsidRPr="00EE66C8" w:rsidDel="00836FF2">
                <w:rPr>
                  <w:iCs/>
                </w:rPr>
                <w:delText>Generation Entity</w:delText>
              </w:r>
            </w:del>
            <w:del w:id="593" w:author="ERCOT" w:date="2020-06-24T18:40:00Z">
              <w:r w:rsidR="00EE66C8" w:rsidRPr="00EE66C8" w:rsidDel="007346C2">
                <w:rPr>
                  <w:iCs/>
                </w:rPr>
                <w:delText xml:space="preserve"> that</w:delText>
              </w:r>
            </w:del>
            <w:del w:id="594" w:author="ERCOT" w:date="2020-06-22T18:10:00Z">
              <w:r w:rsidR="00EE66C8" w:rsidRPr="00EE66C8" w:rsidDel="00744DB3">
                <w:rPr>
                  <w:iCs/>
                </w:rPr>
                <w:delText xml:space="preserve"> </w:delText>
              </w:r>
            </w:del>
            <w:del w:id="595" w:author="ERCOT" w:date="2020-06-22T18:06:00Z">
              <w:r w:rsidR="00EE66C8" w:rsidRPr="00EE66C8" w:rsidDel="00836FF2">
                <w:rPr>
                  <w:iCs/>
                </w:rPr>
                <w:delText xml:space="preserve">owns </w:delText>
              </w:r>
            </w:del>
            <w:del w:id="596" w:author="ERCOT" w:date="2020-06-24T18:40:00Z">
              <w:r w:rsidR="00EE66C8" w:rsidRPr="00EE66C8" w:rsidDel="007346C2">
                <w:rPr>
                  <w:iCs/>
                </w:rPr>
                <w:delText xml:space="preserve">a WGR shall </w:delText>
              </w:r>
            </w:del>
            <w:del w:id="597" w:author="ERCOT" w:date="2020-06-22T17:41:00Z">
              <w:r w:rsidR="00EE66C8" w:rsidRPr="00EE66C8" w:rsidDel="00B935F7">
                <w:rPr>
                  <w:iCs/>
                </w:rPr>
                <w:delText xml:space="preserve">install and </w:delText>
              </w:r>
            </w:del>
            <w:del w:id="598" w:author="ERCOT" w:date="2020-06-24T18:40:00Z">
              <w:r w:rsidR="00EE66C8" w:rsidRPr="00EE66C8" w:rsidDel="007346C2">
                <w:rPr>
                  <w:iCs/>
                </w:rPr>
                <w:delText xml:space="preserve">telemeter to ERCOT the site-specific meteorological information that ERCOT determines is necessary to produce the STWPF and TEWPF </w:delText>
              </w:r>
              <w:r w:rsidR="00EE66C8" w:rsidRPr="00EE66C8" w:rsidDel="007346C2">
                <w:rPr>
                  <w:iCs/>
                </w:rPr>
                <w:lastRenderedPageBreak/>
                <w:delText>forecasts</w:delText>
              </w:r>
            </w:del>
            <w:r w:rsidR="00EE66C8" w:rsidRPr="00EE66C8">
              <w:rPr>
                <w:iCs/>
              </w:rPr>
              <w:t xml:space="preserve">.  ERCOT shall establish procedures specifying the accuracy requirements of </w:t>
            </w:r>
            <w:del w:id="599" w:author="ERCOT" w:date="2020-04-01T10:49:00Z">
              <w:r w:rsidR="00EE66C8" w:rsidRPr="00EE66C8" w:rsidDel="005569AD">
                <w:rPr>
                  <w:iCs/>
                </w:rPr>
                <w:delText xml:space="preserve">WGR </w:delText>
              </w:r>
            </w:del>
            <w:r w:rsidR="00EE66C8" w:rsidRPr="00EE66C8">
              <w:rPr>
                <w:iCs/>
              </w:rPr>
              <w:t>meteorological information telemetry</w:t>
            </w:r>
            <w:ins w:id="600" w:author="ERCOT" w:date="2020-04-01T10:49:00Z">
              <w:r w:rsidR="00EE66C8" w:rsidRPr="00EE66C8">
                <w:rPr>
                  <w:iCs/>
                </w:rPr>
                <w:t xml:space="preserve"> for WGRs and </w:t>
              </w:r>
            </w:ins>
            <w:ins w:id="601" w:author="ERCOT" w:date="2020-04-14T12:03:00Z">
              <w:r w:rsidR="006E508E" w:rsidRPr="00EE66C8">
                <w:rPr>
                  <w:iCs/>
                </w:rPr>
                <w:t>DC-Coupled Resources with a wind generation component</w:t>
              </w:r>
            </w:ins>
            <w:r w:rsidR="00EE66C8" w:rsidRPr="00EE66C8">
              <w:rPr>
                <w:iCs/>
              </w:rPr>
              <w:t>.</w:t>
            </w:r>
            <w:r w:rsidR="00EE66C8" w:rsidRPr="00EE66C8">
              <w:rPr>
                <w:b/>
                <w:bCs/>
                <w:iCs/>
              </w:rPr>
              <w:t xml:space="preserve"> </w:t>
            </w:r>
          </w:p>
        </w:tc>
      </w:tr>
    </w:tbl>
    <w:p w14:paraId="06F9F02F" w14:textId="77777777" w:rsidR="00EE66C8" w:rsidRPr="00EE66C8" w:rsidRDefault="00EE66C8" w:rsidP="00EE66C8">
      <w:pPr>
        <w:spacing w:before="240" w:after="240"/>
        <w:ind w:left="720" w:hanging="720"/>
        <w:rPr>
          <w:iCs/>
        </w:rPr>
      </w:pPr>
      <w:r w:rsidRPr="00EE66C8">
        <w:rPr>
          <w:iCs/>
        </w:rPr>
        <w:lastRenderedPageBreak/>
        <w:t>(2)</w:t>
      </w:r>
      <w:r w:rsidRPr="00EE66C8">
        <w:rPr>
          <w:iCs/>
        </w:rPr>
        <w:tab/>
        <w:t xml:space="preserve">ERCOT shall use the probabilistic TEWPF and select the forecast that the actual total ERCOT </w:t>
      </w:r>
      <w:del w:id="602" w:author="ERCOT" w:date="2020-04-01T10:51:00Z">
        <w:r w:rsidRPr="00EE66C8" w:rsidDel="00A0506E">
          <w:rPr>
            <w:iCs/>
          </w:rPr>
          <w:delText xml:space="preserve">WGR </w:delText>
        </w:r>
      </w:del>
      <w:r w:rsidRPr="00EE66C8">
        <w:rPr>
          <w:iCs/>
        </w:rPr>
        <w:t xml:space="preserve">production </w:t>
      </w:r>
      <w:ins w:id="603" w:author="ERCOT" w:date="2020-04-01T10:50:00Z">
        <w:r w:rsidRPr="00EE66C8">
          <w:rPr>
            <w:iCs/>
          </w:rPr>
          <w:t xml:space="preserve">of WGRs and </w:t>
        </w:r>
      </w:ins>
      <w:ins w:id="604" w:author="ERCOT" w:date="2020-05-13T16:36:00Z">
        <w:r w:rsidR="00B22F3D">
          <w:rPr>
            <w:iCs/>
          </w:rPr>
          <w:t xml:space="preserve">the </w:t>
        </w:r>
      </w:ins>
      <w:ins w:id="605" w:author="ERCOT" w:date="2020-04-01T10:50:00Z">
        <w:r w:rsidRPr="00EE66C8">
          <w:rPr>
            <w:iCs/>
          </w:rPr>
          <w:t>wind generation component</w:t>
        </w:r>
      </w:ins>
      <w:ins w:id="606" w:author="ERCOT" w:date="2020-06-22T17:43:00Z">
        <w:r w:rsidR="00B935F7">
          <w:rPr>
            <w:iCs/>
          </w:rPr>
          <w:t>s</w:t>
        </w:r>
      </w:ins>
      <w:ins w:id="607" w:author="ERCOT" w:date="2020-04-01T10:50:00Z">
        <w:r w:rsidRPr="00EE66C8">
          <w:rPr>
            <w:iCs/>
          </w:rPr>
          <w:t xml:space="preserve"> of </w:t>
        </w:r>
      </w:ins>
      <w:ins w:id="608" w:author="ERCOT" w:date="2020-05-13T16:36:00Z">
        <w:r w:rsidR="00B22F3D">
          <w:rPr>
            <w:iCs/>
          </w:rPr>
          <w:t xml:space="preserve">all </w:t>
        </w:r>
      </w:ins>
      <w:ins w:id="609" w:author="ERCOT" w:date="2020-04-01T10:50:00Z">
        <w:r w:rsidRPr="00EE66C8">
          <w:rPr>
            <w:iCs/>
          </w:rPr>
          <w:t>DC-Coupled Resource</w:t>
        </w:r>
      </w:ins>
      <w:ins w:id="610" w:author="ERCOT" w:date="2020-04-01T10:51:00Z">
        <w:r w:rsidRPr="00EE66C8">
          <w:rPr>
            <w:iCs/>
          </w:rPr>
          <w:t>s</w:t>
        </w:r>
      </w:ins>
      <w:ins w:id="611" w:author="ERCOT" w:date="2020-04-01T10:50:00Z">
        <w:r w:rsidRPr="00EE66C8">
          <w:rPr>
            <w:iCs/>
          </w:rPr>
          <w:t xml:space="preserve"> </w:t>
        </w:r>
      </w:ins>
      <w:r w:rsidRPr="00EE66C8">
        <w:rPr>
          <w:iCs/>
        </w:rPr>
        <w:t xml:space="preserve">is expected to exceed 50% of the time (50% probability of exceedance forecast).  To produce the STWPF, ERCOT will allocate the TEWPF 50% probability of exceedance forecast to each WGR </w:t>
      </w:r>
      <w:ins w:id="612" w:author="ERCOT" w:date="2020-04-01T10:52:00Z">
        <w:r w:rsidRPr="00EE66C8">
          <w:rPr>
            <w:iCs/>
          </w:rPr>
          <w:t xml:space="preserve">and </w:t>
        </w:r>
      </w:ins>
      <w:ins w:id="613" w:author="ERCOT" w:date="2020-06-22T17:43:00Z">
        <w:r w:rsidR="00B935F7">
          <w:rPr>
            <w:iCs/>
          </w:rPr>
          <w:t>each</w:t>
        </w:r>
      </w:ins>
      <w:ins w:id="614" w:author="ERCOT" w:date="2020-05-13T16:37:00Z">
        <w:r w:rsidR="00B22F3D">
          <w:rPr>
            <w:iCs/>
          </w:rPr>
          <w:t xml:space="preserve"> </w:t>
        </w:r>
      </w:ins>
      <w:ins w:id="615" w:author="ERCOT" w:date="2020-04-01T10:52:00Z">
        <w:r w:rsidRPr="00EE66C8">
          <w:rPr>
            <w:iCs/>
          </w:rPr>
          <w:t xml:space="preserve">wind generation component of </w:t>
        </w:r>
      </w:ins>
      <w:ins w:id="616" w:author="ERCOT" w:date="2020-06-22T17:44:00Z">
        <w:r w:rsidR="00B935F7">
          <w:rPr>
            <w:iCs/>
          </w:rPr>
          <w:t>a</w:t>
        </w:r>
      </w:ins>
      <w:ins w:id="617" w:author="ERCOT" w:date="2020-05-13T16:37:00Z">
        <w:r w:rsidR="00B22F3D">
          <w:rPr>
            <w:iCs/>
          </w:rPr>
          <w:t xml:space="preserve"> </w:t>
        </w:r>
      </w:ins>
      <w:ins w:id="618" w:author="ERCOT" w:date="2020-04-01T10:52:00Z">
        <w:r w:rsidRPr="00EE66C8">
          <w:rPr>
            <w:iCs/>
          </w:rPr>
          <w:t xml:space="preserve">DC-Coupled Resource </w:t>
        </w:r>
      </w:ins>
      <w:r w:rsidRPr="00EE66C8">
        <w:rPr>
          <w:iCs/>
        </w:rPr>
        <w:t>such that the sum of the individual STWPF forecasts equal the TEWPF forecast.  The updated STWPF forecasts for each hour for each WGR</w:t>
      </w:r>
      <w:ins w:id="619" w:author="ERCOT" w:date="2020-04-01T10:54:00Z">
        <w:r w:rsidRPr="00EE66C8">
          <w:rPr>
            <w:iCs/>
          </w:rPr>
          <w:t xml:space="preserve"> and </w:t>
        </w:r>
      </w:ins>
      <w:ins w:id="620" w:author="ERCOT" w:date="2020-06-22T17:44:00Z">
        <w:r w:rsidR="00B935F7">
          <w:rPr>
            <w:iCs/>
          </w:rPr>
          <w:t>each</w:t>
        </w:r>
      </w:ins>
      <w:ins w:id="621" w:author="ERCOT" w:date="2020-05-13T16:37:00Z">
        <w:r w:rsidR="00B22F3D">
          <w:rPr>
            <w:iCs/>
          </w:rPr>
          <w:t xml:space="preserve"> </w:t>
        </w:r>
      </w:ins>
      <w:ins w:id="622" w:author="ERCOT" w:date="2020-04-01T10:54:00Z">
        <w:r w:rsidRPr="00EE66C8">
          <w:rPr>
            <w:iCs/>
          </w:rPr>
          <w:t xml:space="preserve">wind generation component of </w:t>
        </w:r>
      </w:ins>
      <w:ins w:id="623" w:author="ERCOT" w:date="2020-06-22T17:44:00Z">
        <w:r w:rsidR="00B935F7">
          <w:rPr>
            <w:iCs/>
          </w:rPr>
          <w:t>a</w:t>
        </w:r>
      </w:ins>
      <w:ins w:id="624" w:author="ERCOT" w:date="2020-05-13T16:37:00Z">
        <w:r w:rsidR="00B22F3D">
          <w:rPr>
            <w:iCs/>
          </w:rPr>
          <w:t xml:space="preserve"> </w:t>
        </w:r>
      </w:ins>
      <w:ins w:id="625" w:author="ERCOT" w:date="2020-04-01T10:54:00Z">
        <w:r w:rsidRPr="00EE66C8">
          <w:rPr>
            <w:iCs/>
          </w:rPr>
          <w:t>DC-Coupled Resource</w:t>
        </w:r>
      </w:ins>
      <w:r w:rsidRPr="00EE66C8">
        <w:rPr>
          <w:iCs/>
        </w:rPr>
        <w:t xml:space="preserve"> are to be used as input into each Reliability Unit Commitment (RUC) process as per Section 5, Transmission Security Analysis and Reliability Unit Commitment. </w:t>
      </w:r>
    </w:p>
    <w:p w14:paraId="3D7FE75B"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del w:id="626" w:author="ERCOT" w:date="2020-04-01T10:54:00Z">
        <w:r w:rsidRPr="00EE66C8" w:rsidDel="00A0506E">
          <w:rPr>
            <w:iCs/>
          </w:rPr>
          <w:delText xml:space="preserve">WGR </w:delText>
        </w:r>
      </w:del>
      <w:del w:id="627" w:author="ERCOT" w:date="2020-06-22T17:18:00Z">
        <w:r w:rsidRPr="00EE66C8" w:rsidDel="00922311">
          <w:rPr>
            <w:iCs/>
          </w:rPr>
          <w:delText>owners</w:delText>
        </w:r>
      </w:del>
      <w:ins w:id="628" w:author="ERCOT" w:date="2020-06-24T18:42:00Z">
        <w:r w:rsidR="007346C2">
          <w:rPr>
            <w:iCs/>
          </w:rPr>
          <w:t xml:space="preserve">Resource Entities and QSEs </w:t>
        </w:r>
      </w:ins>
      <w:ins w:id="629" w:author="ERCOT" w:date="2020-06-22T17:18:00Z">
        <w:r w:rsidR="00922311">
          <w:rPr>
            <w:iCs/>
          </w:rPr>
          <w:t>representing</w:t>
        </w:r>
      </w:ins>
      <w:ins w:id="630" w:author="ERCOT" w:date="2020-04-01T10:54:00Z">
        <w:r w:rsidRPr="00EE66C8">
          <w:rPr>
            <w:iCs/>
          </w:rPr>
          <w:t xml:space="preserve"> WGRs and DC-Coupled Resources with wind generation component</w:t>
        </w:r>
      </w:ins>
      <w:ins w:id="631" w:author="ERCOT" w:date="2020-04-01T10:55:00Z">
        <w:r w:rsidRPr="00EE66C8">
          <w:rPr>
            <w:iCs/>
          </w:rPr>
          <w:t>s</w:t>
        </w:r>
      </w:ins>
      <w:ins w:id="632" w:author="ERCOT" w:date="2020-06-22T16:28:00Z">
        <w:r w:rsidR="00A55E6B">
          <w:rPr>
            <w:iCs/>
          </w:rPr>
          <w:t>,</w:t>
        </w:r>
      </w:ins>
      <w:r w:rsidRPr="00EE66C8">
        <w:rPr>
          <w:iCs/>
        </w:rPr>
        <w:t xml:space="preserve"> including </w:t>
      </w:r>
      <w:del w:id="633" w:author="ERCOT" w:date="2020-04-01T10:55:00Z">
        <w:r w:rsidRPr="00EE66C8" w:rsidDel="00A0506E">
          <w:rPr>
            <w:iCs/>
          </w:rPr>
          <w:delText xml:space="preserve">WGR </w:delText>
        </w:r>
      </w:del>
      <w:ins w:id="634" w:author="ERCOT" w:date="2020-04-01T10:55:00Z">
        <w:r w:rsidRPr="00EE66C8">
          <w:rPr>
            <w:iCs/>
          </w:rPr>
          <w:t xml:space="preserve">Resource </w:t>
        </w:r>
      </w:ins>
      <w:r w:rsidRPr="00EE66C8">
        <w:rPr>
          <w:iCs/>
        </w:rPr>
        <w:t xml:space="preserve">availability, meteorological information, and Supervisory Control and Data Acquisition (SCADA).  </w:t>
      </w:r>
    </w:p>
    <w:p w14:paraId="6EDB754F"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STWPF and WGRPP forecasts for each WGR</w:t>
      </w:r>
      <w:ins w:id="635" w:author="ERCOT" w:date="2020-04-01T10:56:00Z">
        <w:r w:rsidRPr="00EE66C8">
          <w:rPr>
            <w:iCs/>
          </w:rPr>
          <w:t xml:space="preserve"> and </w:t>
        </w:r>
      </w:ins>
      <w:ins w:id="636" w:author="ERCOT" w:date="2020-06-22T17:47:00Z">
        <w:r w:rsidR="00CA6C4D">
          <w:rPr>
            <w:iCs/>
          </w:rPr>
          <w:t>each</w:t>
        </w:r>
      </w:ins>
      <w:ins w:id="637" w:author="ERCOT" w:date="2020-05-13T16:38:00Z">
        <w:r w:rsidR="00B22F3D">
          <w:rPr>
            <w:iCs/>
          </w:rPr>
          <w:t xml:space="preserve"> </w:t>
        </w:r>
      </w:ins>
      <w:ins w:id="638" w:author="ERCOT" w:date="2020-04-01T10:56:00Z">
        <w:r w:rsidRPr="00EE66C8">
          <w:rPr>
            <w:iCs/>
          </w:rPr>
          <w:t xml:space="preserve">wind generation component of </w:t>
        </w:r>
      </w:ins>
      <w:ins w:id="639" w:author="ERCOT" w:date="2020-06-22T17:47:00Z">
        <w:r w:rsidR="00CA6C4D">
          <w:rPr>
            <w:iCs/>
          </w:rPr>
          <w:t>a</w:t>
        </w:r>
      </w:ins>
      <w:ins w:id="640" w:author="ERCOT" w:date="2020-05-13T16:38:00Z">
        <w:r w:rsidR="00B22F3D">
          <w:rPr>
            <w:iCs/>
          </w:rPr>
          <w:t xml:space="preserve"> </w:t>
        </w:r>
      </w:ins>
      <w:ins w:id="641" w:author="ERCOT" w:date="2020-04-01T10:56:00Z">
        <w:r w:rsidRPr="00EE66C8">
          <w:rPr>
            <w:iCs/>
          </w:rPr>
          <w:t>DC-Coupled Resource</w:t>
        </w:r>
      </w:ins>
      <w:r w:rsidRPr="00EE66C8">
        <w:rPr>
          <w:iCs/>
        </w:rPr>
        <w:t xml:space="preserve"> to the QSE that represents that WGR</w:t>
      </w:r>
      <w:ins w:id="642" w:author="ERCOT" w:date="2020-04-01T10:56:00Z">
        <w:r w:rsidRPr="00EE66C8">
          <w:rPr>
            <w:iCs/>
          </w:rPr>
          <w:t xml:space="preserve"> or DC-Coupled Resource</w:t>
        </w:r>
      </w:ins>
      <w:r w:rsidRPr="00EE66C8">
        <w:rPr>
          <w:iCs/>
        </w:rPr>
        <w:t xml:space="preserve"> and shall post each STWPF and WGRPP forecast on the MIS Certified Area.</w:t>
      </w:r>
    </w:p>
    <w:p w14:paraId="74303D13"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t xml:space="preserve">Each hour, ERCOT shall post to the MIS Public Area, on a system-wide and regional basis the hourly actual wind power production, STWPF, WGRPP, and aggregate Current Operating Plan (COP) High Sustained Limits (HSLs) for On-Line WGRs </w:t>
      </w:r>
      <w:ins w:id="643" w:author="ERCOT" w:date="2020-04-01T10:56:00Z">
        <w:r w:rsidR="00EE66C8" w:rsidRPr="00EE66C8">
          <w:rPr>
            <w:iCs/>
          </w:rPr>
          <w:t>and</w:t>
        </w:r>
      </w:ins>
      <w:ins w:id="644" w:author="ERCOT" w:date="2020-06-23T12:31:00Z">
        <w:r w:rsidR="008306D7">
          <w:rPr>
            <w:iCs/>
          </w:rPr>
          <w:t xml:space="preserve"> </w:t>
        </w:r>
      </w:ins>
      <w:ins w:id="645" w:author="ERCOT" w:date="2020-06-24T18:43:00Z">
        <w:r w:rsidR="007346C2">
          <w:rPr>
            <w:iCs/>
          </w:rPr>
          <w:t xml:space="preserve">the </w:t>
        </w:r>
      </w:ins>
      <w:ins w:id="646" w:author="ERCOT" w:date="2020-06-23T12:31:00Z">
        <w:r w:rsidR="008306D7">
          <w:rPr>
            <w:iCs/>
          </w:rPr>
          <w:t>wind generation component</w:t>
        </w:r>
      </w:ins>
      <w:ins w:id="647" w:author="ERCOT" w:date="2020-06-24T18:44:00Z">
        <w:r w:rsidR="007346C2">
          <w:rPr>
            <w:iCs/>
          </w:rPr>
          <w:t>s</w:t>
        </w:r>
      </w:ins>
      <w:ins w:id="648" w:author="ERCOT" w:date="2020-06-23T12:31:00Z">
        <w:r w:rsidR="008306D7">
          <w:rPr>
            <w:iCs/>
          </w:rPr>
          <w:t xml:space="preserve"> of</w:t>
        </w:r>
      </w:ins>
      <w:ins w:id="649" w:author="ERCOT" w:date="2020-04-01T10:56:00Z">
        <w:r w:rsidR="00EE66C8" w:rsidRPr="00EE66C8">
          <w:rPr>
            <w:iCs/>
          </w:rPr>
          <w:t xml:space="preserve"> DC-Coupled Resources </w:t>
        </w:r>
      </w:ins>
      <w:r w:rsidR="00EE66C8" w:rsidRPr="00EE66C8">
        <w:rPr>
          <w:iCs/>
        </w:rPr>
        <w:t xml:space="preserve">for a rolling historical 48-hour period.  The system-wide and regional STWPF, WGRPP, and aggregate COP HSLs for On-Line WGRs </w:t>
      </w:r>
      <w:ins w:id="650" w:author="ERCOT" w:date="2020-04-01T10:57:00Z">
        <w:r w:rsidR="00EE66C8" w:rsidRPr="00EE66C8">
          <w:rPr>
            <w:iCs/>
          </w:rPr>
          <w:t xml:space="preserve">and </w:t>
        </w:r>
      </w:ins>
      <w:ins w:id="651" w:author="ERCOT" w:date="2020-06-24T18:43:00Z">
        <w:r w:rsidR="007346C2">
          <w:rPr>
            <w:iCs/>
          </w:rPr>
          <w:t xml:space="preserve">the </w:t>
        </w:r>
      </w:ins>
      <w:ins w:id="652" w:author="ERCOT" w:date="2020-06-23T12:28:00Z">
        <w:r w:rsidR="008306D7">
          <w:rPr>
            <w:iCs/>
          </w:rPr>
          <w:t>wind generation component</w:t>
        </w:r>
      </w:ins>
      <w:ins w:id="653" w:author="ERCOT" w:date="2020-06-24T18:45:00Z">
        <w:r w:rsidR="007346C2">
          <w:rPr>
            <w:iCs/>
          </w:rPr>
          <w:t>s</w:t>
        </w:r>
      </w:ins>
      <w:ins w:id="654" w:author="ERCOT" w:date="2020-06-23T12:28:00Z">
        <w:r w:rsidR="008306D7">
          <w:rPr>
            <w:iCs/>
          </w:rPr>
          <w:t xml:space="preserve"> of</w:t>
        </w:r>
        <w:r w:rsidR="008306D7" w:rsidRPr="00EE66C8">
          <w:rPr>
            <w:iCs/>
          </w:rPr>
          <w:t xml:space="preserve"> </w:t>
        </w:r>
      </w:ins>
      <w:ins w:id="655" w:author="ERCOT" w:date="2020-04-01T10:57:00Z">
        <w:r w:rsidR="00EE66C8" w:rsidRPr="00EE66C8">
          <w:rPr>
            <w:iCs/>
          </w:rPr>
          <w:t xml:space="preserve">DC-Coupled Resources </w:t>
        </w:r>
      </w:ins>
      <w:r w:rsidR="00EE66C8" w:rsidRPr="00EE66C8">
        <w:rPr>
          <w:iCs/>
        </w:rPr>
        <w:t>will also be posted for the rolling future 168-hour period.  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78C18C5B" w14:textId="77777777" w:rsidTr="00EE66C8">
        <w:trPr>
          <w:trHeight w:val="386"/>
        </w:trPr>
        <w:tc>
          <w:tcPr>
            <w:tcW w:w="9350" w:type="dxa"/>
            <w:shd w:val="pct12" w:color="auto" w:fill="auto"/>
          </w:tcPr>
          <w:p w14:paraId="79A3F8F6"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2292E756" w14:textId="77777777" w:rsidR="00EE66C8" w:rsidRPr="00EE66C8" w:rsidRDefault="00EE66C8" w:rsidP="007346C2">
            <w:pPr>
              <w:spacing w:after="240"/>
              <w:ind w:left="720" w:hanging="720"/>
              <w:rPr>
                <w:iCs/>
              </w:rPr>
            </w:pPr>
            <w:r w:rsidRPr="00EE66C8">
              <w:rPr>
                <w:iCs/>
              </w:rPr>
              <w:t>(6)</w:t>
            </w:r>
            <w:r w:rsidRPr="00EE66C8">
              <w:rPr>
                <w:iCs/>
              </w:rPr>
              <w:tab/>
              <w:t xml:space="preserve">Each hour, ERCOT shall post to the MIS Public Area the hourly system-wide and regional STWPF and WGRPP values produced by each forecast model for On-Line WGRs </w:t>
            </w:r>
            <w:ins w:id="656" w:author="ERCOT" w:date="2020-04-01T11:03:00Z">
              <w:r w:rsidRPr="00EE66C8">
                <w:rPr>
                  <w:iCs/>
                </w:rPr>
                <w:t xml:space="preserve">and </w:t>
              </w:r>
            </w:ins>
            <w:ins w:id="657" w:author="ERCOT" w:date="2020-06-24T18:46:00Z">
              <w:r w:rsidR="007346C2">
                <w:rPr>
                  <w:iCs/>
                </w:rPr>
                <w:t xml:space="preserve">the wind generation components of </w:t>
              </w:r>
            </w:ins>
            <w:ins w:id="658" w:author="ERCOT" w:date="2020-04-01T11:03:00Z">
              <w:r w:rsidRPr="00EE66C8">
                <w:rPr>
                  <w:iCs/>
                </w:rPr>
                <w:t xml:space="preserve">DC-Coupled Resources </w:t>
              </w:r>
            </w:ins>
            <w:r w:rsidRPr="00EE66C8">
              <w:rPr>
                <w:iCs/>
              </w:rPr>
              <w:t>for the rolling historical 48-hour period and the rolling future 168-hour period.  ERCOT’s posting shall also indicate which forecast model it is using for each region to populate COPs.</w:t>
            </w:r>
          </w:p>
        </w:tc>
      </w:tr>
    </w:tbl>
    <w:p w14:paraId="34326F27" w14:textId="77777777" w:rsidR="00EE66C8" w:rsidRPr="00EE66C8" w:rsidRDefault="00EE66C8" w:rsidP="00EE66C8">
      <w:pPr>
        <w:spacing w:before="240" w:after="240"/>
        <w:ind w:left="720" w:hanging="720"/>
        <w:rPr>
          <w:iCs/>
        </w:rPr>
      </w:pPr>
      <w:r w:rsidRPr="00EE66C8">
        <w:rPr>
          <w:iCs/>
        </w:rPr>
        <w:lastRenderedPageBreak/>
        <w:t>(6)</w:t>
      </w:r>
      <w:r w:rsidRPr="00EE66C8">
        <w:rPr>
          <w:iCs/>
        </w:rPr>
        <w:tab/>
        <w:t>Every five minutes, ERCOT shall post to the MIS Public Area, on a system-wide and regional basis, five-minute actual wind power production for a rolling historical 60-minute period.</w:t>
      </w:r>
    </w:p>
    <w:p w14:paraId="0DDEFAD2" w14:textId="77777777" w:rsidR="00EE66C8" w:rsidRPr="00EE66C8" w:rsidRDefault="00EE66C8" w:rsidP="00EE66C8">
      <w:pPr>
        <w:keepNext/>
        <w:tabs>
          <w:tab w:val="left" w:pos="1080"/>
        </w:tabs>
        <w:spacing w:before="480" w:after="240"/>
        <w:ind w:left="1080" w:hanging="1080"/>
        <w:outlineLvl w:val="2"/>
        <w:rPr>
          <w:b/>
          <w:bCs/>
          <w:i/>
        </w:rPr>
      </w:pPr>
      <w:bookmarkStart w:id="659" w:name="_Toc440871736"/>
      <w:bookmarkStart w:id="660" w:name="_Toc33774378"/>
      <w:commentRangeStart w:id="661"/>
      <w:r w:rsidRPr="00EE66C8">
        <w:rPr>
          <w:b/>
          <w:bCs/>
          <w:i/>
        </w:rPr>
        <w:t>4.2.3</w:t>
      </w:r>
      <w:commentRangeEnd w:id="661"/>
      <w:r w:rsidR="000B3284">
        <w:rPr>
          <w:rStyle w:val="CommentReference"/>
        </w:rPr>
        <w:commentReference w:id="661"/>
      </w:r>
      <w:r w:rsidRPr="00EE66C8">
        <w:rPr>
          <w:b/>
          <w:bCs/>
          <w:i/>
        </w:rPr>
        <w:tab/>
        <w:t>PhotoVoltaic Generation Resource Production Potential</w:t>
      </w:r>
      <w:bookmarkEnd w:id="659"/>
      <w:bookmarkEnd w:id="660"/>
    </w:p>
    <w:p w14:paraId="3E4900FD"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662" w:author="ERCOT" w:date="2020-06-22T17:27:00Z">
        <w:r w:rsidR="004C3A17">
          <w:rPr>
            <w:iCs/>
          </w:rPr>
          <w:t xml:space="preserve">(PV) </w:t>
        </w:r>
      </w:ins>
      <w:r w:rsidR="00EE66C8" w:rsidRPr="00EE66C8">
        <w:rPr>
          <w:iCs/>
        </w:rPr>
        <w:t>production potential for each PhotoVoltaic Generation Resource (PVGR)</w:t>
      </w:r>
      <w:ins w:id="663" w:author="ERCOT" w:date="2020-04-01T11:04:00Z">
        <w:r w:rsidR="00EE66C8" w:rsidRPr="00EE66C8">
          <w:rPr>
            <w:iCs/>
          </w:rPr>
          <w:t xml:space="preserve"> and</w:t>
        </w:r>
      </w:ins>
      <w:ins w:id="664" w:author="ERCOT" w:date="2020-05-08T10:43:00Z">
        <w:r w:rsidR="00810A96" w:rsidRPr="00EE66C8">
          <w:rPr>
            <w:iCs/>
          </w:rPr>
          <w:t xml:space="preserve"> for </w:t>
        </w:r>
      </w:ins>
      <w:ins w:id="665" w:author="ERCOT" w:date="2020-06-22T17:50:00Z">
        <w:r w:rsidR="00CA6C4D">
          <w:rPr>
            <w:iCs/>
          </w:rPr>
          <w:t>each</w:t>
        </w:r>
      </w:ins>
      <w:ins w:id="666" w:author="ERCOT" w:date="2020-05-08T10:43:00Z">
        <w:r w:rsidR="00810A96" w:rsidRPr="00EE66C8">
          <w:rPr>
            <w:iCs/>
          </w:rPr>
          <w:t xml:space="preserve"> </w:t>
        </w:r>
        <w:r w:rsidR="00810A96">
          <w:rPr>
            <w:iCs/>
          </w:rPr>
          <w:t>PV</w:t>
        </w:r>
        <w:r w:rsidR="00810A96" w:rsidRPr="00EE66C8">
          <w:rPr>
            <w:iCs/>
          </w:rPr>
          <w:t xml:space="preserve"> generation component of a DC-Coupled Resource</w:t>
        </w:r>
      </w:ins>
      <w:r w:rsidR="00EE66C8" w:rsidRPr="00EE66C8">
        <w:rPr>
          <w:iCs/>
        </w:rPr>
        <w:t xml:space="preserve">.  ERCOT shall produce and update an hourly Total ERCOT PhotoVoltaic Power Forecast (TEPPF) providing a probability distribution of the hourly production potential from all PhotoVoltaic Generation Resources </w:t>
      </w:r>
      <w:ins w:id="667" w:author="ERCOT" w:date="2020-04-01T11:05:00Z">
        <w:r w:rsidR="00EE66C8" w:rsidRPr="00EE66C8">
          <w:rPr>
            <w:iCs/>
          </w:rPr>
          <w:t>and the PV component</w:t>
        </w:r>
      </w:ins>
      <w:ins w:id="668" w:author="ERCOT" w:date="2020-06-22T17:51:00Z">
        <w:r w:rsidR="00CA6C4D">
          <w:rPr>
            <w:iCs/>
          </w:rPr>
          <w:t>s</w:t>
        </w:r>
      </w:ins>
      <w:ins w:id="669" w:author="ERCOT" w:date="2020-04-01T11:05:00Z">
        <w:r w:rsidR="00EE66C8" w:rsidRPr="00EE66C8">
          <w:rPr>
            <w:iCs/>
          </w:rPr>
          <w:t xml:space="preserve"> of </w:t>
        </w:r>
      </w:ins>
      <w:ins w:id="670" w:author="ERCOT" w:date="2020-06-22T17:56:00Z">
        <w:r w:rsidR="00CA6C4D">
          <w:rPr>
            <w:iCs/>
          </w:rPr>
          <w:t xml:space="preserve">all </w:t>
        </w:r>
      </w:ins>
      <w:ins w:id="671" w:author="ERCOT" w:date="2020-04-01T11:05:00Z">
        <w:r w:rsidR="00EE66C8" w:rsidRPr="00EE66C8">
          <w:rPr>
            <w:iCs/>
          </w:rPr>
          <w:t>DC-Coupled Resource</w:t>
        </w:r>
      </w:ins>
      <w:ins w:id="672" w:author="ERCOT" w:date="2020-06-22T17:51:00Z">
        <w:r w:rsidR="00CA6C4D">
          <w:rPr>
            <w:iCs/>
          </w:rPr>
          <w:t>s</w:t>
        </w:r>
      </w:ins>
      <w:ins w:id="673" w:author="ERCOT" w:date="2020-04-01T11:05:00Z">
        <w:r w:rsidR="00EE66C8" w:rsidRPr="00EE66C8">
          <w:rPr>
            <w:iCs/>
          </w:rPr>
          <w:t xml:space="preserve"> </w:t>
        </w:r>
      </w:ins>
      <w:r w:rsidR="00EE66C8" w:rsidRPr="00EE66C8">
        <w:rPr>
          <w:iCs/>
        </w:rPr>
        <w:t xml:space="preserve">in ERCOT for each of the next 168 hours.  </w:t>
      </w:r>
      <w:ins w:id="674" w:author="ERCOT" w:date="2020-06-24T18:47:00Z">
        <w:r w:rsidR="007346C2" w:rsidRPr="007346C2">
          <w:rPr>
            <w:iCs/>
          </w:rPr>
          <w:t xml:space="preserve">A Resource Entity with a </w:t>
        </w:r>
        <w:r w:rsidR="007346C2">
          <w:rPr>
            <w:iCs/>
          </w:rPr>
          <w:t>PV</w:t>
        </w:r>
        <w:r w:rsidR="007346C2" w:rsidRPr="007346C2">
          <w:rPr>
            <w:iCs/>
          </w:rPr>
          <w:t xml:space="preserve">GR or DC-Coupled Resource </w:t>
        </w:r>
        <w:r w:rsidR="007346C2">
          <w:rPr>
            <w:iCs/>
          </w:rPr>
          <w:t xml:space="preserve">that has a PV component </w:t>
        </w:r>
        <w:r w:rsidR="007346C2" w:rsidRPr="007346C2">
          <w:rPr>
            <w:iCs/>
          </w:rPr>
          <w:t>shall install equipment to enable telemetry of site-specific meteorological information</w:t>
        </w:r>
        <w:r w:rsidR="007346C2">
          <w:rPr>
            <w:iCs/>
          </w:rPr>
          <w:t xml:space="preserve"> that ERCOT determines is necessary to produce the ST</w:t>
        </w:r>
      </w:ins>
      <w:ins w:id="675" w:author="ERCOT" w:date="2020-06-24T18:48:00Z">
        <w:r w:rsidR="007346C2">
          <w:rPr>
            <w:iCs/>
          </w:rPr>
          <w:t>P</w:t>
        </w:r>
      </w:ins>
      <w:ins w:id="676" w:author="ERCOT" w:date="2020-06-24T18:47:00Z">
        <w:r w:rsidR="007346C2">
          <w:rPr>
            <w:iCs/>
          </w:rPr>
          <w:t>PF and TE</w:t>
        </w:r>
      </w:ins>
      <w:ins w:id="677" w:author="ERCOT" w:date="2020-06-24T18:48:00Z">
        <w:r w:rsidR="007346C2">
          <w:rPr>
            <w:iCs/>
          </w:rPr>
          <w:t>P</w:t>
        </w:r>
      </w:ins>
      <w:ins w:id="678" w:author="ERCOT" w:date="2020-06-24T18:47:00Z">
        <w:r w:rsidR="007346C2">
          <w:rPr>
            <w:iCs/>
          </w:rPr>
          <w:t>PF forecasts</w:t>
        </w:r>
        <w:r w:rsidR="007346C2" w:rsidRPr="007346C2">
          <w:rPr>
            <w:iCs/>
          </w:rPr>
          <w:t>, and the Resource Entity’s QSE shall telemeter such information and Resource status information to ERCOT.</w:t>
        </w:r>
      </w:ins>
      <w:del w:id="679" w:author="ERCOT" w:date="2020-06-24T18:48:00Z">
        <w:r w:rsidR="00EE66C8" w:rsidRPr="00EE66C8" w:rsidDel="007346C2">
          <w:rPr>
            <w:iCs/>
          </w:rPr>
          <w:delText xml:space="preserve">Each </w:delText>
        </w:r>
      </w:del>
      <w:del w:id="680" w:author="ERCOT" w:date="2020-06-22T17:56:00Z">
        <w:r w:rsidR="00EE66C8" w:rsidRPr="00EE66C8" w:rsidDel="00CA6C4D">
          <w:rPr>
            <w:iCs/>
          </w:rPr>
          <w:delText>Generation Entity that owns</w:delText>
        </w:r>
      </w:del>
      <w:del w:id="681" w:author="ERCOT" w:date="2020-06-24T18:48:00Z">
        <w:r w:rsidR="00EE66C8" w:rsidRPr="00EE66C8" w:rsidDel="007346C2">
          <w:rPr>
            <w:iCs/>
          </w:rPr>
          <w:delText xml:space="preserve"> a PVGR shall </w:delText>
        </w:r>
      </w:del>
      <w:del w:id="682" w:author="ERCOT" w:date="2020-06-22T17:29:00Z">
        <w:r w:rsidR="00EE66C8" w:rsidRPr="00EE66C8" w:rsidDel="004C3A17">
          <w:rPr>
            <w:iCs/>
          </w:rPr>
          <w:delText xml:space="preserve">install and </w:delText>
        </w:r>
      </w:del>
      <w:del w:id="683" w:author="ERCOT" w:date="2020-06-24T18:48:00Z">
        <w:r w:rsidR="00EE66C8" w:rsidRPr="00EE66C8" w:rsidDel="007346C2">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684" w:author="ERCOT" w:date="2020-04-01T11:06:00Z">
        <w:r w:rsidR="00EE66C8" w:rsidRPr="00EE66C8" w:rsidDel="00B06459">
          <w:rPr>
            <w:iCs/>
          </w:rPr>
          <w:delText xml:space="preserve">PVGR </w:delText>
        </w:r>
      </w:del>
      <w:r w:rsidR="00EE66C8" w:rsidRPr="00EE66C8">
        <w:rPr>
          <w:iCs/>
        </w:rPr>
        <w:t>meteorological information telemetry</w:t>
      </w:r>
      <w:ins w:id="685" w:author="ERCOT" w:date="2020-04-01T11:06:00Z">
        <w:r w:rsidR="00EE66C8" w:rsidRPr="00EE66C8">
          <w:rPr>
            <w:iCs/>
          </w:rPr>
          <w:t xml:space="preserve"> for PVGRs and DC-Coupled Resources</w:t>
        </w:r>
      </w:ins>
      <w:ins w:id="686" w:author="ERCOT" w:date="2020-04-01T11:07:00Z">
        <w:r w:rsidR="00EE66C8" w:rsidRPr="00EE66C8">
          <w:rPr>
            <w:iCs/>
          </w:rPr>
          <w:t xml:space="preserve"> with a PV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7A38C925" w14:textId="77777777" w:rsidTr="00EE66C8">
        <w:trPr>
          <w:trHeight w:val="386"/>
        </w:trPr>
        <w:tc>
          <w:tcPr>
            <w:tcW w:w="9350" w:type="dxa"/>
            <w:shd w:val="pct12" w:color="auto" w:fill="auto"/>
          </w:tcPr>
          <w:p w14:paraId="11B7B451"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4F8D4910" w14:textId="77777777" w:rsidR="00EE66C8" w:rsidRPr="00EE66C8" w:rsidRDefault="002D47CC" w:rsidP="00FE424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687" w:author="ERCOT" w:date="2020-06-22T17:28:00Z">
              <w:r w:rsidR="004C3A17">
                <w:rPr>
                  <w:iCs/>
                </w:rPr>
                <w:t xml:space="preserve">(PV) </w:t>
              </w:r>
            </w:ins>
            <w:r w:rsidR="00EE66C8" w:rsidRPr="00EE66C8">
              <w:rPr>
                <w:iCs/>
              </w:rPr>
              <w:t>production potential for each PhotoVoltaic Generation Resource (PVGR)</w:t>
            </w:r>
            <w:ins w:id="688" w:author="ERCOT" w:date="2020-04-01T11:09:00Z">
              <w:r w:rsidR="00EE66C8" w:rsidRPr="00EE66C8">
                <w:rPr>
                  <w:iCs/>
                </w:rPr>
                <w:t xml:space="preserve"> and </w:t>
              </w:r>
            </w:ins>
            <w:ins w:id="689" w:author="ERCOT" w:date="2020-04-01T11:10:00Z">
              <w:r w:rsidR="00EE66C8" w:rsidRPr="00EE66C8">
                <w:rPr>
                  <w:iCs/>
                </w:rPr>
                <w:t xml:space="preserve">for </w:t>
              </w:r>
            </w:ins>
            <w:ins w:id="690" w:author="ERCOT" w:date="2020-04-01T11:09:00Z">
              <w:r w:rsidR="00EE66C8" w:rsidRPr="00EE66C8">
                <w:rPr>
                  <w:iCs/>
                </w:rPr>
                <w:t xml:space="preserve">the PV </w:t>
              </w:r>
            </w:ins>
            <w:ins w:id="691" w:author="ERCOT" w:date="2020-04-01T11:10:00Z">
              <w:r w:rsidR="00EE66C8" w:rsidRPr="00EE66C8">
                <w:rPr>
                  <w:iCs/>
                </w:rPr>
                <w:t>component of</w:t>
              </w:r>
            </w:ins>
            <w:ins w:id="692" w:author="ERCOT" w:date="2020-04-01T11:09:00Z">
              <w:r w:rsidR="00EE66C8" w:rsidRPr="00EE66C8">
                <w:rPr>
                  <w:iCs/>
                </w:rPr>
                <w:t xml:space="preserve"> each DC-Coupled Resource</w:t>
              </w:r>
            </w:ins>
            <w:r w:rsidR="00EE66C8" w:rsidRPr="00EE66C8">
              <w:rPr>
                <w:iCs/>
              </w:rPr>
              <w:t xml:space="preserve">.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PhotoVoltaic Generation Resources </w:t>
            </w:r>
            <w:ins w:id="693" w:author="ERCOT" w:date="2020-04-01T11:10:00Z">
              <w:r w:rsidR="00EE66C8" w:rsidRPr="00EE66C8">
                <w:rPr>
                  <w:iCs/>
                </w:rPr>
                <w:t xml:space="preserve">and </w:t>
              </w:r>
            </w:ins>
            <w:ins w:id="694" w:author="ERCOT" w:date="2020-05-13T16:39:00Z">
              <w:r w:rsidR="00C552E3">
                <w:rPr>
                  <w:iCs/>
                </w:rPr>
                <w:t xml:space="preserve">the </w:t>
              </w:r>
            </w:ins>
            <w:ins w:id="695" w:author="ERCOT" w:date="2020-04-01T11:10:00Z">
              <w:r w:rsidR="00EE66C8" w:rsidRPr="00EE66C8">
                <w:rPr>
                  <w:iCs/>
                </w:rPr>
                <w:t>PV component</w:t>
              </w:r>
            </w:ins>
            <w:ins w:id="696" w:author="ERCOT" w:date="2020-06-22T17:28:00Z">
              <w:r w:rsidR="004C3A17">
                <w:rPr>
                  <w:iCs/>
                </w:rPr>
                <w:t>s</w:t>
              </w:r>
            </w:ins>
            <w:ins w:id="697" w:author="ERCOT" w:date="2020-04-01T11:10:00Z">
              <w:r w:rsidR="00EE66C8" w:rsidRPr="00EE66C8">
                <w:rPr>
                  <w:iCs/>
                </w:rPr>
                <w:t xml:space="preserve"> of all DC-Coupled Resources </w:t>
              </w:r>
            </w:ins>
            <w:r w:rsidR="00EE66C8" w:rsidRPr="00EE66C8">
              <w:rPr>
                <w:iCs/>
              </w:rPr>
              <w:t xml:space="preserve">in ERCOT for each of the next 168 hours.  </w:t>
            </w:r>
            <w:ins w:id="698" w:author="ERCOT" w:date="2020-06-24T18:48:00Z">
              <w:r w:rsidR="00FE4248" w:rsidRPr="007346C2">
                <w:rPr>
                  <w:iCs/>
                </w:rPr>
                <w:t xml:space="preserve">A Resource Entity with a </w:t>
              </w:r>
              <w:r w:rsidR="00FE4248">
                <w:rPr>
                  <w:iCs/>
                </w:rPr>
                <w:t>PV</w:t>
              </w:r>
              <w:r w:rsidR="00FE4248" w:rsidRPr="007346C2">
                <w:rPr>
                  <w:iCs/>
                </w:rPr>
                <w:t xml:space="preserve">GR or DC-Coupled Resource </w:t>
              </w:r>
              <w:r w:rsidR="00FE4248">
                <w:rPr>
                  <w:iCs/>
                </w:rPr>
                <w:t xml:space="preserve">that has a PV component </w:t>
              </w:r>
              <w:r w:rsidR="00FE4248" w:rsidRPr="007346C2">
                <w:rPr>
                  <w:iCs/>
                </w:rPr>
                <w:t>shall install equipment to enable telemetry of site-specific meteorological information</w:t>
              </w:r>
              <w:r w:rsidR="00FE4248">
                <w:rPr>
                  <w:iCs/>
                </w:rPr>
                <w:t xml:space="preserve"> that ERCOT determines is necessary to produce the STPPF and TEPPF forecasts</w:t>
              </w:r>
              <w:r w:rsidR="00FE4248" w:rsidRPr="007346C2">
                <w:rPr>
                  <w:iCs/>
                </w:rPr>
                <w:t>, and the Resource Entity’s QSE shall telemeter such information and Resource status information to ERCOT</w:t>
              </w:r>
            </w:ins>
            <w:del w:id="699" w:author="ERCOT" w:date="2020-06-24T18:48:00Z">
              <w:r w:rsidR="00EE66C8" w:rsidRPr="00EE66C8" w:rsidDel="00FE4248">
                <w:rPr>
                  <w:iCs/>
                </w:rPr>
                <w:delText xml:space="preserve">Each </w:delText>
              </w:r>
            </w:del>
            <w:del w:id="700" w:author="ERCOT" w:date="2020-06-22T18:08:00Z">
              <w:r w:rsidR="00EE66C8" w:rsidRPr="00EE66C8" w:rsidDel="00836FF2">
                <w:rPr>
                  <w:iCs/>
                </w:rPr>
                <w:delText>Generation Entity that owns</w:delText>
              </w:r>
            </w:del>
            <w:del w:id="701" w:author="ERCOT" w:date="2020-06-24T18:48:00Z">
              <w:r w:rsidR="00EE66C8" w:rsidRPr="00EE66C8" w:rsidDel="00FE4248">
                <w:rPr>
                  <w:iCs/>
                </w:rPr>
                <w:delText xml:space="preserve"> a PVGR</w:delText>
              </w:r>
            </w:del>
            <w:ins w:id="702" w:author="ERCOT" w:date="2020-04-01T11:11:00Z">
              <w:del w:id="703" w:author="ERCOT" w:date="2020-06-24T18:48:00Z">
                <w:r w:rsidR="00EE66C8" w:rsidRPr="00EE66C8" w:rsidDel="00FE4248">
                  <w:rPr>
                    <w:iCs/>
                  </w:rPr>
                  <w:delText xml:space="preserve"> </w:delText>
                </w:r>
              </w:del>
            </w:ins>
            <w:del w:id="704" w:author="ERCOT" w:date="2020-06-24T18:48:00Z">
              <w:r w:rsidR="00EE66C8" w:rsidRPr="00EE66C8" w:rsidDel="00FE4248">
                <w:rPr>
                  <w:iCs/>
                </w:rPr>
                <w:delText xml:space="preserve"> shall </w:delText>
              </w:r>
            </w:del>
            <w:del w:id="705" w:author="ERCOT" w:date="2020-06-22T17:29:00Z">
              <w:r w:rsidR="00EE66C8" w:rsidRPr="00EE66C8" w:rsidDel="004C3A17">
                <w:rPr>
                  <w:iCs/>
                </w:rPr>
                <w:delText xml:space="preserve">install and </w:delText>
              </w:r>
            </w:del>
            <w:del w:id="706" w:author="ERCOT" w:date="2020-06-24T18:48:00Z">
              <w:r w:rsidR="00EE66C8" w:rsidRPr="00EE66C8" w:rsidDel="00FE4248">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707" w:author="ERCOT" w:date="2020-04-01T11:12:00Z">
              <w:r w:rsidR="00EE66C8" w:rsidRPr="00EE66C8" w:rsidDel="00153229">
                <w:rPr>
                  <w:iCs/>
                </w:rPr>
                <w:delText xml:space="preserve">PVGR </w:delText>
              </w:r>
            </w:del>
            <w:r w:rsidR="00EE66C8" w:rsidRPr="00EE66C8">
              <w:rPr>
                <w:iCs/>
              </w:rPr>
              <w:lastRenderedPageBreak/>
              <w:t>meteorological information telemetry</w:t>
            </w:r>
            <w:ins w:id="708" w:author="ERCOT" w:date="2020-04-01T11:12:00Z">
              <w:r w:rsidR="00EE66C8" w:rsidRPr="00EE66C8">
                <w:rPr>
                  <w:iCs/>
                </w:rPr>
                <w:t xml:space="preserve"> for PVGRs and DC-Coupled Resources with a PV component</w:t>
              </w:r>
            </w:ins>
            <w:r w:rsidR="00EE66C8" w:rsidRPr="00EE66C8">
              <w:rPr>
                <w:iCs/>
              </w:rPr>
              <w:t>.</w:t>
            </w:r>
            <w:r w:rsidR="00EE66C8" w:rsidRPr="00EE66C8">
              <w:rPr>
                <w:b/>
                <w:bCs/>
                <w:iCs/>
              </w:rPr>
              <w:t xml:space="preserve"> </w:t>
            </w:r>
          </w:p>
        </w:tc>
      </w:tr>
    </w:tbl>
    <w:p w14:paraId="6F898494" w14:textId="77777777" w:rsidR="00EE66C8" w:rsidRPr="00EE66C8" w:rsidRDefault="00EE66C8" w:rsidP="00EE66C8">
      <w:pPr>
        <w:spacing w:before="240" w:after="240"/>
        <w:ind w:left="720" w:hanging="720"/>
        <w:rPr>
          <w:iCs/>
        </w:rPr>
      </w:pPr>
      <w:r w:rsidRPr="00EE66C8">
        <w:rPr>
          <w:iCs/>
        </w:rPr>
        <w:lastRenderedPageBreak/>
        <w:t>(2)</w:t>
      </w:r>
      <w:r w:rsidRPr="00EE66C8">
        <w:rPr>
          <w:iCs/>
        </w:rPr>
        <w:tab/>
        <w:t xml:space="preserve">ERCOT shall use the probabilistic TEPPF and select the forecast that the actual total ERCOT </w:t>
      </w:r>
      <w:del w:id="709" w:author="ERCOT" w:date="2020-04-01T11:12:00Z">
        <w:r w:rsidRPr="00EE66C8" w:rsidDel="003A3C0B">
          <w:rPr>
            <w:iCs/>
          </w:rPr>
          <w:delText xml:space="preserve">PVGR </w:delText>
        </w:r>
      </w:del>
      <w:r w:rsidRPr="00EE66C8">
        <w:rPr>
          <w:iCs/>
        </w:rPr>
        <w:t xml:space="preserve">production </w:t>
      </w:r>
      <w:ins w:id="710" w:author="ERCOT" w:date="2020-04-01T11:12:00Z">
        <w:r w:rsidRPr="00EE66C8">
          <w:rPr>
            <w:iCs/>
          </w:rPr>
          <w:t xml:space="preserve">of PVGRs and </w:t>
        </w:r>
      </w:ins>
      <w:ins w:id="711" w:author="ERCOT" w:date="2020-05-13T16:39:00Z">
        <w:r w:rsidR="00C552E3">
          <w:rPr>
            <w:iCs/>
          </w:rPr>
          <w:t xml:space="preserve">the </w:t>
        </w:r>
      </w:ins>
      <w:ins w:id="712" w:author="ERCOT" w:date="2020-04-01T11:12:00Z">
        <w:r w:rsidRPr="00EE66C8">
          <w:rPr>
            <w:iCs/>
          </w:rPr>
          <w:t>PV component</w:t>
        </w:r>
      </w:ins>
      <w:ins w:id="713" w:author="ERCOT" w:date="2020-06-22T18:06:00Z">
        <w:r w:rsidR="00836FF2">
          <w:rPr>
            <w:iCs/>
          </w:rPr>
          <w:t>s</w:t>
        </w:r>
      </w:ins>
      <w:ins w:id="714" w:author="ERCOT" w:date="2020-04-01T11:12:00Z">
        <w:r w:rsidRPr="00EE66C8">
          <w:rPr>
            <w:iCs/>
          </w:rPr>
          <w:t xml:space="preserve"> of DC-Coupled Resources </w:t>
        </w:r>
      </w:ins>
      <w:r w:rsidRPr="00EE66C8">
        <w:rPr>
          <w:iCs/>
        </w:rPr>
        <w:t xml:space="preserve">is expected to exceed 50% of the time (50% probability of exceedance forecast).  To produce the STPPF, ERCOT will allocate the TEPPF 50% probability of exceedance forecast to each PVGR </w:t>
      </w:r>
      <w:ins w:id="715" w:author="ERCOT" w:date="2020-04-01T11:13:00Z">
        <w:r w:rsidRPr="00EE66C8">
          <w:rPr>
            <w:iCs/>
          </w:rPr>
          <w:t xml:space="preserve">and </w:t>
        </w:r>
      </w:ins>
      <w:ins w:id="716" w:author="ERCOT" w:date="2020-06-22T17:36:00Z">
        <w:r w:rsidR="00B935F7">
          <w:rPr>
            <w:iCs/>
          </w:rPr>
          <w:t xml:space="preserve">each </w:t>
        </w:r>
      </w:ins>
      <w:ins w:id="717" w:author="ERCOT" w:date="2020-04-01T11:13:00Z">
        <w:r w:rsidRPr="00EE66C8">
          <w:rPr>
            <w:iCs/>
          </w:rPr>
          <w:t xml:space="preserve">PV component of </w:t>
        </w:r>
      </w:ins>
      <w:ins w:id="718" w:author="ERCOT" w:date="2020-06-22T17:37:00Z">
        <w:r w:rsidR="00B935F7">
          <w:rPr>
            <w:iCs/>
          </w:rPr>
          <w:t>a</w:t>
        </w:r>
      </w:ins>
      <w:ins w:id="719" w:author="ERCOT" w:date="2020-04-01T11:13:00Z">
        <w:r w:rsidRPr="00EE66C8">
          <w:rPr>
            <w:iCs/>
          </w:rPr>
          <w:t xml:space="preserve"> DC-Coupled Resource </w:t>
        </w:r>
      </w:ins>
      <w:r w:rsidRPr="00EE66C8">
        <w:rPr>
          <w:iCs/>
        </w:rPr>
        <w:t xml:space="preserve">such that the sum of the individual STPPF forecasts equal the TEPPF forecast.  The updated STPPF forecasts for each hour for each PVGR </w:t>
      </w:r>
      <w:ins w:id="720" w:author="ERCOT" w:date="2020-04-01T11:14:00Z">
        <w:r w:rsidRPr="00EE66C8">
          <w:rPr>
            <w:iCs/>
          </w:rPr>
          <w:t xml:space="preserve">and </w:t>
        </w:r>
      </w:ins>
      <w:ins w:id="721" w:author="ERCOT" w:date="2020-06-22T17:37:00Z">
        <w:r w:rsidR="00B935F7">
          <w:rPr>
            <w:iCs/>
          </w:rPr>
          <w:t xml:space="preserve">each </w:t>
        </w:r>
      </w:ins>
      <w:ins w:id="722" w:author="ERCOT" w:date="2020-04-01T11:14:00Z">
        <w:r w:rsidRPr="00EE66C8">
          <w:rPr>
            <w:iCs/>
          </w:rPr>
          <w:t xml:space="preserve">PV component of </w:t>
        </w:r>
      </w:ins>
      <w:ins w:id="723" w:author="ERCOT" w:date="2020-06-22T17:37:00Z">
        <w:r w:rsidR="00B935F7">
          <w:rPr>
            <w:iCs/>
          </w:rPr>
          <w:t>a</w:t>
        </w:r>
      </w:ins>
      <w:ins w:id="724" w:author="ERCOT" w:date="2020-04-01T11:14:00Z">
        <w:r w:rsidRPr="00EE66C8">
          <w:rPr>
            <w:iCs/>
          </w:rPr>
          <w:t xml:space="preserve"> DC-Coupled Resource </w:t>
        </w:r>
      </w:ins>
      <w:r w:rsidRPr="00EE66C8">
        <w:rPr>
          <w:iCs/>
        </w:rPr>
        <w:t xml:space="preserve">are to be used as input into each RUC process as per Section 5, Transmission Security Analysis and Reliability Unit Commitment. </w:t>
      </w:r>
    </w:p>
    <w:p w14:paraId="09B01097"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PhotoVoltaic Generation Resource Production Potential (PVGRPP) forecasts using the information provided by </w:t>
      </w:r>
      <w:del w:id="725" w:author="ERCOT" w:date="2020-04-01T11:15:00Z">
        <w:r w:rsidRPr="00EE66C8" w:rsidDel="00435A2F">
          <w:rPr>
            <w:iCs/>
          </w:rPr>
          <w:delText xml:space="preserve">PVGR </w:delText>
        </w:r>
      </w:del>
      <w:r w:rsidRPr="00EE66C8">
        <w:rPr>
          <w:iCs/>
        </w:rPr>
        <w:t xml:space="preserve">owners </w:t>
      </w:r>
      <w:ins w:id="726" w:author="ERCOT" w:date="2020-04-01T11:15:00Z">
        <w:r w:rsidRPr="00EE66C8">
          <w:rPr>
            <w:iCs/>
          </w:rPr>
          <w:t xml:space="preserve">of PVGRs and DC-Coupled Resources with a PV component </w:t>
        </w:r>
      </w:ins>
      <w:r w:rsidRPr="00EE66C8">
        <w:rPr>
          <w:iCs/>
        </w:rPr>
        <w:t xml:space="preserve">including </w:t>
      </w:r>
      <w:del w:id="727" w:author="ERCOT" w:date="2020-04-01T11:15:00Z">
        <w:r w:rsidRPr="00EE66C8" w:rsidDel="00435A2F">
          <w:rPr>
            <w:iCs/>
          </w:rPr>
          <w:delText xml:space="preserve">PVGR </w:delText>
        </w:r>
      </w:del>
      <w:ins w:id="728" w:author="ERCOT" w:date="2020-04-01T11:15:00Z">
        <w:r w:rsidRPr="00EE66C8">
          <w:rPr>
            <w:iCs/>
          </w:rPr>
          <w:t xml:space="preserve">Resource </w:t>
        </w:r>
      </w:ins>
      <w:r w:rsidRPr="00EE66C8">
        <w:rPr>
          <w:iCs/>
        </w:rPr>
        <w:t xml:space="preserve">availability, meteorological information, and SCADA.  </w:t>
      </w:r>
    </w:p>
    <w:p w14:paraId="427916D8"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STPPF and PVGRPP forecasts for each PVGR</w:t>
      </w:r>
      <w:ins w:id="729" w:author="ERCOT" w:date="2020-04-01T11:16:00Z">
        <w:r w:rsidRPr="00EE66C8">
          <w:rPr>
            <w:iCs/>
          </w:rPr>
          <w:t xml:space="preserve"> and </w:t>
        </w:r>
      </w:ins>
      <w:ins w:id="730" w:author="ERCOT" w:date="2020-06-22T18:11:00Z">
        <w:r w:rsidR="00744DB3">
          <w:rPr>
            <w:iCs/>
          </w:rPr>
          <w:t xml:space="preserve">each </w:t>
        </w:r>
      </w:ins>
      <w:ins w:id="731" w:author="ERCOT" w:date="2020-04-01T11:16:00Z">
        <w:r w:rsidRPr="00EE66C8">
          <w:rPr>
            <w:iCs/>
          </w:rPr>
          <w:t>DC-Coupled Resource with a PV component</w:t>
        </w:r>
      </w:ins>
      <w:r w:rsidRPr="00EE66C8">
        <w:rPr>
          <w:iCs/>
        </w:rPr>
        <w:t xml:space="preserve"> to the QSE that represents that PVGR</w:t>
      </w:r>
      <w:ins w:id="732" w:author="ERCOT" w:date="2020-04-01T11:16:00Z">
        <w:r w:rsidRPr="00EE66C8">
          <w:rPr>
            <w:iCs/>
          </w:rPr>
          <w:t xml:space="preserve"> or DC-Coupled Resource</w:t>
        </w:r>
      </w:ins>
      <w:r w:rsidRPr="00EE66C8">
        <w:rPr>
          <w:iCs/>
        </w:rPr>
        <w:t xml:space="preserve"> and shall post each STPPF and PVGRPP forecast on the MIS Certified Area.</w:t>
      </w:r>
    </w:p>
    <w:p w14:paraId="3A6E39D4"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r>
      <w:del w:id="733" w:author="ERCOT" w:date="2020-06-23T12:24: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ins w:id="734" w:author="ERCOT" w:date="2020-06-23T12:24:00Z">
        <w:r w:rsidR="00C931F6">
          <w:rPr>
            <w:iCs/>
          </w:rPr>
          <w:t>E</w:t>
        </w:r>
      </w:ins>
      <w:del w:id="735" w:author="ERCOT" w:date="2020-06-23T12:24:00Z">
        <w:r w:rsidR="00EE66C8" w:rsidRPr="00EE66C8" w:rsidDel="00C931F6">
          <w:rPr>
            <w:iCs/>
          </w:rPr>
          <w:delText>e</w:delText>
        </w:r>
      </w:del>
      <w:r w:rsidR="00EE66C8" w:rsidRPr="00EE66C8">
        <w:rPr>
          <w:iCs/>
        </w:rPr>
        <w:t>ach hour ERCOT shall post to the MIS Public Area, on a system-wide basis the hourly actual PhotoVoltaic (PV) power production, STPPF, PVGRPP, and aggregate COP HSLs for On-Line PVGRs</w:t>
      </w:r>
      <w:ins w:id="736" w:author="ERCOT" w:date="2020-04-01T11:20:00Z">
        <w:r w:rsidR="00EE66C8" w:rsidRPr="00EE66C8">
          <w:rPr>
            <w:iCs/>
          </w:rPr>
          <w:t xml:space="preserve"> and </w:t>
        </w:r>
      </w:ins>
      <w:ins w:id="737" w:author="ERCOT" w:date="2020-06-23T12:18:00Z">
        <w:r w:rsidR="00C931F6">
          <w:rPr>
            <w:iCs/>
          </w:rPr>
          <w:t>PV component</w:t>
        </w:r>
      </w:ins>
      <w:ins w:id="738" w:author="ERCOT" w:date="2020-06-24T18:50:00Z">
        <w:r w:rsidR="00FE4248">
          <w:rPr>
            <w:iCs/>
          </w:rPr>
          <w:t>s</w:t>
        </w:r>
      </w:ins>
      <w:ins w:id="739" w:author="ERCOT" w:date="2020-06-23T12:18:00Z">
        <w:r w:rsidR="00C931F6">
          <w:rPr>
            <w:iCs/>
          </w:rPr>
          <w:t xml:space="preserve"> of </w:t>
        </w:r>
      </w:ins>
      <w:ins w:id="740" w:author="ERCOT" w:date="2020-04-01T11:20:00Z">
        <w:r w:rsidR="00EE66C8" w:rsidRPr="00EE66C8">
          <w:rPr>
            <w:iCs/>
          </w:rPr>
          <w:t>DC-Coupled Resources</w:t>
        </w:r>
      </w:ins>
      <w:r w:rsidR="00EE66C8" w:rsidRPr="00EE66C8">
        <w:rPr>
          <w:iCs/>
        </w:rPr>
        <w:t xml:space="preserve"> for a rolling historical 48-hour period.  The system-wide STPPF, PVGRPP, and aggregate COP HSLs for On-Line PVGRs</w:t>
      </w:r>
      <w:ins w:id="741" w:author="ERCOT" w:date="2020-04-01T11:20:00Z">
        <w:r w:rsidR="00EE66C8" w:rsidRPr="00EE66C8">
          <w:rPr>
            <w:iCs/>
          </w:rPr>
          <w:t xml:space="preserve"> and </w:t>
        </w:r>
      </w:ins>
      <w:ins w:id="742" w:author="ERCOT" w:date="2020-06-23T12:23:00Z">
        <w:r w:rsidR="00C931F6">
          <w:rPr>
            <w:iCs/>
          </w:rPr>
          <w:t>PV component</w:t>
        </w:r>
      </w:ins>
      <w:ins w:id="743" w:author="ERCOT" w:date="2020-06-24T18:50:00Z">
        <w:r w:rsidR="00FE4248">
          <w:rPr>
            <w:iCs/>
          </w:rPr>
          <w:t>s</w:t>
        </w:r>
      </w:ins>
      <w:ins w:id="744" w:author="ERCOT" w:date="2020-06-23T12:23:00Z">
        <w:r w:rsidR="00C931F6">
          <w:rPr>
            <w:iCs/>
          </w:rPr>
          <w:t xml:space="preserve"> of </w:t>
        </w:r>
        <w:r w:rsidR="00C931F6" w:rsidRPr="00EE66C8">
          <w:rPr>
            <w:iCs/>
          </w:rPr>
          <w:t>DC-Coupled Resources</w:t>
        </w:r>
      </w:ins>
      <w:del w:id="745" w:author="ERCOT" w:date="2020-06-24T18:51:00Z">
        <w:r w:rsidR="00EE66C8" w:rsidRPr="00EE66C8" w:rsidDel="00FE4248">
          <w:rPr>
            <w:iCs/>
          </w:rPr>
          <w:delText xml:space="preserve">will </w:delText>
        </w:r>
      </w:del>
      <w:ins w:id="746" w:author="ERCOT" w:date="2020-06-24T18:51:00Z">
        <w:r w:rsidR="00FE4248">
          <w:rPr>
            <w:iCs/>
          </w:rPr>
          <w:t>shall</w:t>
        </w:r>
        <w:r w:rsidR="00FE4248" w:rsidRPr="00EE66C8">
          <w:rPr>
            <w:iCs/>
          </w:rPr>
          <w:t xml:space="preserve"> </w:t>
        </w:r>
      </w:ins>
      <w:r w:rsidR="00EE66C8" w:rsidRPr="00EE66C8">
        <w:rPr>
          <w:iCs/>
        </w:rPr>
        <w:t xml:space="preserve">also be posted for the rolling future 168-hour period.  </w:t>
      </w:r>
      <w:del w:id="747" w:author="ERCOT" w:date="2020-06-23T12:20:00Z">
        <w:r w:rsidR="00EE66C8" w:rsidRPr="00EE66C8" w:rsidDel="00C931F6">
          <w:rPr>
            <w:iCs/>
          </w:rPr>
          <w:delText>ERCOT shall retain the STPPF and PVGRPP for each hour. However, ERCOT shall post this information no later than June 1, 2016.</w:delText>
        </w:r>
      </w:del>
      <w:r w:rsidR="00EE66C8" w:rsidRPr="00EE66C8">
        <w:rPr>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26E1BCAD" w14:textId="77777777" w:rsidTr="00EE66C8">
        <w:trPr>
          <w:trHeight w:val="386"/>
        </w:trPr>
        <w:tc>
          <w:tcPr>
            <w:tcW w:w="9350" w:type="dxa"/>
            <w:shd w:val="pct12" w:color="auto" w:fill="auto"/>
          </w:tcPr>
          <w:p w14:paraId="31AD604B"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6353F4C3" w14:textId="77777777" w:rsidR="00EE66C8" w:rsidRPr="00EE66C8" w:rsidRDefault="00EE66C8" w:rsidP="00EE66C8">
            <w:pPr>
              <w:spacing w:after="240"/>
              <w:ind w:left="720" w:hanging="720"/>
              <w:rPr>
                <w:iCs/>
              </w:rPr>
            </w:pPr>
            <w:r w:rsidRPr="00EE66C8">
              <w:rPr>
                <w:iCs/>
              </w:rPr>
              <w:t>(6)</w:t>
            </w:r>
            <w:r w:rsidRPr="00EE66C8">
              <w:rPr>
                <w:iCs/>
              </w:rPr>
              <w:tab/>
              <w:t xml:space="preserve">Each hour, ERCOT shall post to the MIS Public Area the hourly system-wide and regional STPPF and PVGRPP values produced by each forecast model for On-Line PVGRs </w:t>
            </w:r>
            <w:ins w:id="748" w:author="ERCOT" w:date="2020-04-01T11:21:00Z">
              <w:r w:rsidRPr="00EE66C8">
                <w:rPr>
                  <w:iCs/>
                </w:rPr>
                <w:t xml:space="preserve">and DC-Coupled Resources with a PV component </w:t>
              </w:r>
            </w:ins>
            <w:r w:rsidRPr="00EE66C8">
              <w:rPr>
                <w:iCs/>
              </w:rPr>
              <w:t>for the rolling historical 48-hour period and the rolling future 168-hour period.  ERCOT’s posting shall also indicate which forecast model it is using for each region to populate COPs.</w:t>
            </w:r>
          </w:p>
        </w:tc>
      </w:tr>
    </w:tbl>
    <w:p w14:paraId="3D0FF88A" w14:textId="77777777" w:rsidR="00EE66C8" w:rsidRPr="00EE66C8" w:rsidRDefault="002D47CC" w:rsidP="00EE66C8">
      <w:pPr>
        <w:spacing w:before="240" w:after="240"/>
        <w:ind w:left="720" w:hanging="720"/>
        <w:rPr>
          <w:iCs/>
        </w:rPr>
      </w:pPr>
      <w:r>
        <w:rPr>
          <w:iCs/>
        </w:rPr>
        <w:lastRenderedPageBreak/>
        <w:t>(</w:t>
      </w:r>
      <w:r w:rsidR="00EE66C8" w:rsidRPr="00EE66C8">
        <w:rPr>
          <w:iCs/>
        </w:rPr>
        <w:t>6)</w:t>
      </w:r>
      <w:r w:rsidR="00EE66C8" w:rsidRPr="00EE66C8">
        <w:rPr>
          <w:iCs/>
        </w:rPr>
        <w:tab/>
      </w:r>
      <w:del w:id="749" w:author="ERCOT" w:date="2020-06-23T12:25: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del w:id="750" w:author="ERCOT" w:date="2020-06-23T12:26:00Z">
        <w:r w:rsidR="00EE66C8" w:rsidRPr="00EE66C8" w:rsidDel="00C931F6">
          <w:rPr>
            <w:iCs/>
          </w:rPr>
          <w:delText>e</w:delText>
        </w:r>
      </w:del>
      <w:ins w:id="751" w:author="ERCOT" w:date="2020-06-23T12:26:00Z">
        <w:r w:rsidR="00C931F6">
          <w:rPr>
            <w:iCs/>
          </w:rPr>
          <w:t>E</w:t>
        </w:r>
      </w:ins>
      <w:r w:rsidR="00EE66C8" w:rsidRPr="00EE66C8">
        <w:rPr>
          <w:iCs/>
        </w:rPr>
        <w:t>very five minutes, ERCOT shall post to the MIS Public Area, on a system-wide basis, five-minute actual PV power production</w:t>
      </w:r>
      <w:ins w:id="752" w:author="ERCOT" w:date="2020-06-24T18:54:00Z">
        <w:r w:rsidR="00FE4248">
          <w:rPr>
            <w:iCs/>
          </w:rPr>
          <w:t xml:space="preserve"> </w:t>
        </w:r>
      </w:ins>
      <w:ins w:id="753" w:author="ERCOT" w:date="2020-06-23T12:27:00Z">
        <w:r w:rsidR="00C931F6">
          <w:rPr>
            <w:iCs/>
          </w:rPr>
          <w:t>from a</w:t>
        </w:r>
      </w:ins>
      <w:ins w:id="754" w:author="ERCOT" w:date="2020-06-24T18:53:00Z">
        <w:r w:rsidR="00FE4248">
          <w:rPr>
            <w:iCs/>
          </w:rPr>
          <w:t>ll</w:t>
        </w:r>
      </w:ins>
      <w:ins w:id="755" w:author="ERCOT" w:date="2020-06-23T12:27:00Z">
        <w:r w:rsidR="00C931F6">
          <w:rPr>
            <w:iCs/>
          </w:rPr>
          <w:t xml:space="preserve"> PVGR</w:t>
        </w:r>
      </w:ins>
      <w:ins w:id="756" w:author="ERCOT" w:date="2020-06-24T18:53:00Z">
        <w:r w:rsidR="00FE4248">
          <w:rPr>
            <w:iCs/>
          </w:rPr>
          <w:t>s</w:t>
        </w:r>
      </w:ins>
      <w:ins w:id="757" w:author="ERCOT" w:date="2020-06-23T12:27:00Z">
        <w:r w:rsidR="00C931F6">
          <w:rPr>
            <w:iCs/>
          </w:rPr>
          <w:t xml:space="preserve"> and </w:t>
        </w:r>
      </w:ins>
      <w:ins w:id="758" w:author="ERCOT" w:date="2020-06-24T18:53:00Z">
        <w:r w:rsidR="00FE4248">
          <w:rPr>
            <w:iCs/>
          </w:rPr>
          <w:t xml:space="preserve">PV components of </w:t>
        </w:r>
      </w:ins>
      <w:ins w:id="759" w:author="ERCOT" w:date="2020-06-23T12:27:00Z">
        <w:r w:rsidR="00C931F6">
          <w:rPr>
            <w:iCs/>
          </w:rPr>
          <w:t>DC</w:t>
        </w:r>
      </w:ins>
      <w:ins w:id="760" w:author="ERCOT" w:date="2020-06-24T18:52:00Z">
        <w:r w:rsidR="00FE4248">
          <w:rPr>
            <w:iCs/>
          </w:rPr>
          <w:t>-</w:t>
        </w:r>
      </w:ins>
      <w:ins w:id="761" w:author="ERCOT" w:date="2020-06-23T12:27:00Z">
        <w:r w:rsidR="00C931F6">
          <w:rPr>
            <w:iCs/>
          </w:rPr>
          <w:t>Coupled Reso</w:t>
        </w:r>
      </w:ins>
      <w:ins w:id="762" w:author="ERCOT" w:date="2020-06-24T18:52:00Z">
        <w:r w:rsidR="00FE4248">
          <w:rPr>
            <w:iCs/>
          </w:rPr>
          <w:t>u</w:t>
        </w:r>
      </w:ins>
      <w:ins w:id="763" w:author="ERCOT" w:date="2020-06-23T12:27:00Z">
        <w:r w:rsidR="00C931F6">
          <w:rPr>
            <w:iCs/>
          </w:rPr>
          <w:t>rce</w:t>
        </w:r>
      </w:ins>
      <w:ins w:id="764" w:author="ERCOT" w:date="2020-06-24T18:53:00Z">
        <w:r w:rsidR="00FE4248">
          <w:rPr>
            <w:iCs/>
          </w:rPr>
          <w:t>s</w:t>
        </w:r>
      </w:ins>
      <w:r w:rsidR="00EE66C8" w:rsidRPr="00EE66C8">
        <w:rPr>
          <w:iCs/>
        </w:rPr>
        <w:t xml:space="preserve"> for a rolling historical 60-minute period. </w:t>
      </w:r>
      <w:del w:id="765" w:author="ERCOT" w:date="2020-06-23T12:25:00Z">
        <w:r w:rsidR="00EE66C8" w:rsidRPr="00EE66C8" w:rsidDel="00C931F6">
          <w:rPr>
            <w:iCs/>
          </w:rPr>
          <w:delText xml:space="preserve">However, ERCOT shall post this information no later than June 1, 2016.  </w:delText>
        </w:r>
      </w:del>
    </w:p>
    <w:p w14:paraId="28BE88BF" w14:textId="77777777" w:rsidR="009B037D" w:rsidRDefault="009B037D" w:rsidP="009B037D">
      <w:pPr>
        <w:pStyle w:val="H5"/>
        <w:spacing w:before="480"/>
        <w:ind w:left="1627" w:hanging="1627"/>
      </w:pPr>
      <w:bookmarkStart w:id="766" w:name="_Toc400547195"/>
      <w:bookmarkStart w:id="767" w:name="_Toc405384300"/>
      <w:bookmarkStart w:id="768" w:name="_Toc405543567"/>
      <w:bookmarkStart w:id="769" w:name="_Toc428178076"/>
      <w:bookmarkStart w:id="770" w:name="_Toc440872707"/>
      <w:bookmarkStart w:id="771" w:name="_Toc458766252"/>
      <w:bookmarkStart w:id="772" w:name="_Toc459292657"/>
      <w:bookmarkStart w:id="773" w:name="_Toc9590468"/>
      <w:commentRangeStart w:id="774"/>
      <w:r>
        <w:t>5.7.4.1.1</w:t>
      </w:r>
      <w:commentRangeEnd w:id="774"/>
      <w:r w:rsidR="005C26AE">
        <w:rPr>
          <w:rStyle w:val="CommentReference"/>
          <w:b w:val="0"/>
          <w:bCs w:val="0"/>
          <w:i w:val="0"/>
          <w:iCs w:val="0"/>
        </w:rPr>
        <w:commentReference w:id="774"/>
      </w:r>
      <w:r>
        <w:tab/>
        <w:t>Capacity Shortfall Ratio Share</w:t>
      </w:r>
      <w:bookmarkEnd w:id="766"/>
      <w:bookmarkEnd w:id="767"/>
      <w:bookmarkEnd w:id="768"/>
      <w:bookmarkEnd w:id="769"/>
      <w:bookmarkEnd w:id="770"/>
      <w:bookmarkEnd w:id="771"/>
      <w:bookmarkEnd w:id="772"/>
      <w:bookmarkEnd w:id="773"/>
    </w:p>
    <w:p w14:paraId="3090CD39" w14:textId="77777777" w:rsidR="00F819CB" w:rsidRPr="00811C00" w:rsidRDefault="008726D7" w:rsidP="00F819CB">
      <w:pPr>
        <w:pStyle w:val="BodyTextNumbered"/>
        <w:rPr>
          <w:ins w:id="775" w:author="ERCOT 103020" w:date="2020-10-13T09:57:00Z"/>
          <w:szCs w:val="24"/>
        </w:rPr>
      </w:pPr>
      <w:ins w:id="776" w:author="ERCOT 103020" w:date="2020-10-28T16:10:00Z">
        <w:r>
          <w:t>(1)</w:t>
        </w:r>
        <w:r>
          <w:tab/>
        </w:r>
      </w:ins>
      <w:ins w:id="777" w:author="ERCOT 103020" w:date="2020-10-13T09:57:00Z">
        <w:r w:rsidR="00F819CB" w:rsidRPr="00BD66E8">
          <w:t>In calculating the</w:t>
        </w:r>
        <w:r w:rsidR="00F819CB">
          <w:t xml:space="preserve"> shortfall</w:t>
        </w:r>
        <w:r w:rsidR="00F819CB" w:rsidRPr="00BD66E8">
          <w:t xml:space="preserve"> amount for each QSE, the Resource capacity (RCAP) is </w:t>
        </w:r>
        <w:r w:rsidR="00F819CB" w:rsidRPr="00811C00">
          <w:rPr>
            <w:szCs w:val="24"/>
          </w:rPr>
          <w:t xml:space="preserve">calculated for a Generation Resource </w:t>
        </w:r>
      </w:ins>
      <w:ins w:id="778" w:author="ERCOT 103020" w:date="2020-10-27T18:59:00Z">
        <w:r w:rsidR="006F19C8">
          <w:t xml:space="preserve">or ESR, </w:t>
        </w:r>
        <w:r w:rsidR="006F19C8" w:rsidRPr="00D17694">
          <w:t>that</w:t>
        </w:r>
        <w:r w:rsidR="006F19C8" w:rsidRPr="00D9080E">
          <w:t xml:space="preserve"> is not a </w:t>
        </w:r>
        <w:r w:rsidR="006F19C8" w:rsidRPr="00F8769B">
          <w:t xml:space="preserve">DC-Coupled </w:t>
        </w:r>
        <w:r w:rsidR="006F19C8" w:rsidRPr="00D9080E">
          <w:t>Resource</w:t>
        </w:r>
        <w:r w:rsidR="006F19C8">
          <w:t>, and</w:t>
        </w:r>
        <w:r w:rsidR="006F19C8" w:rsidRPr="00811C00">
          <w:rPr>
            <w:szCs w:val="24"/>
          </w:rPr>
          <w:t xml:space="preserve"> </w:t>
        </w:r>
      </w:ins>
      <w:ins w:id="779" w:author="ERCOT 103020" w:date="2020-10-13T09:57:00Z">
        <w:r w:rsidR="00F819CB" w:rsidRPr="00811C00">
          <w:rPr>
            <w:szCs w:val="24"/>
          </w:rPr>
          <w:t xml:space="preserve">that meets any of the following conditions: </w:t>
        </w:r>
      </w:ins>
    </w:p>
    <w:p w14:paraId="3E1DC246" w14:textId="77777777" w:rsidR="00F819CB" w:rsidRPr="00811C00" w:rsidRDefault="00F819CB" w:rsidP="00F819CB">
      <w:pPr>
        <w:pStyle w:val="TableBody"/>
        <w:spacing w:after="240"/>
        <w:ind w:firstLine="720"/>
        <w:rPr>
          <w:ins w:id="780" w:author="ERCOT 103020" w:date="2020-10-13T09:57:00Z"/>
          <w:sz w:val="24"/>
          <w:szCs w:val="24"/>
        </w:rPr>
      </w:pPr>
      <w:ins w:id="781" w:author="ERCOT 103020" w:date="2020-10-13T09:57:00Z">
        <w:r w:rsidRPr="00811C00">
          <w:rPr>
            <w:sz w:val="24"/>
            <w:szCs w:val="24"/>
          </w:rPr>
          <w:t>(a)</w:t>
        </w:r>
        <w:r w:rsidRPr="00811C00">
          <w:rPr>
            <w:sz w:val="24"/>
            <w:szCs w:val="24"/>
          </w:rPr>
          <w:tab/>
          <w:t xml:space="preserve">QSE-committed;  </w:t>
        </w:r>
      </w:ins>
    </w:p>
    <w:p w14:paraId="16B2C49C" w14:textId="77777777" w:rsidR="00F819CB" w:rsidRPr="00811C00" w:rsidRDefault="00F819CB" w:rsidP="00F819CB">
      <w:pPr>
        <w:pStyle w:val="TableBody"/>
        <w:spacing w:after="240"/>
        <w:ind w:left="1440" w:hanging="720"/>
        <w:rPr>
          <w:ins w:id="782" w:author="ERCOT 103020" w:date="2020-10-13T09:57:00Z"/>
          <w:sz w:val="24"/>
          <w:szCs w:val="24"/>
        </w:rPr>
      </w:pPr>
      <w:ins w:id="783" w:author="ERCOT 103020" w:date="2020-10-13T09:57:00Z">
        <w:r w:rsidRPr="00811C00">
          <w:rPr>
            <w:sz w:val="24"/>
            <w:szCs w:val="24"/>
          </w:rPr>
          <w:t>(b)</w:t>
        </w:r>
        <w:r w:rsidRPr="00811C00">
          <w:rPr>
            <w:sz w:val="24"/>
            <w:szCs w:val="24"/>
          </w:rPr>
          <w:tab/>
          <w:t xml:space="preserve">Planning to operate as a Quick Start Generation Resource (QSGR) for the Settlement Interval as shown by the COP Status of OFFQS in the </w:t>
        </w:r>
        <w:r>
          <w:rPr>
            <w:sz w:val="24"/>
            <w:szCs w:val="24"/>
          </w:rPr>
          <w:t>RUC S</w:t>
        </w:r>
        <w:r w:rsidRPr="00811C00">
          <w:rPr>
            <w:sz w:val="24"/>
            <w:szCs w:val="24"/>
          </w:rPr>
          <w:t>napshot for the RUC Process and/or Adjustment Period; or</w:t>
        </w:r>
      </w:ins>
    </w:p>
    <w:p w14:paraId="632D4B98" w14:textId="77777777" w:rsidR="00F819CB" w:rsidRPr="00811C00" w:rsidRDefault="00F819CB" w:rsidP="00F819CB">
      <w:pPr>
        <w:pStyle w:val="TableBody"/>
        <w:spacing w:after="240"/>
        <w:ind w:left="1440" w:hanging="720"/>
        <w:rPr>
          <w:ins w:id="784" w:author="ERCOT 103020" w:date="2020-10-13T09:57:00Z"/>
          <w:sz w:val="24"/>
          <w:szCs w:val="24"/>
        </w:rPr>
      </w:pPr>
      <w:ins w:id="785" w:author="ERCOT 103020" w:date="2020-10-13T09:57:00Z">
        <w:r w:rsidRPr="00811C00">
          <w:rPr>
            <w:sz w:val="24"/>
            <w:szCs w:val="24"/>
          </w:rPr>
          <w:t>(c)</w:t>
        </w:r>
        <w:r w:rsidRPr="00811C00">
          <w:rPr>
            <w:sz w:val="24"/>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ins>
    </w:p>
    <w:p w14:paraId="5BB9E587" w14:textId="77777777" w:rsidR="00F819CB" w:rsidRPr="00811C00" w:rsidRDefault="00F819CB" w:rsidP="00F819CB">
      <w:pPr>
        <w:pStyle w:val="TableBody"/>
        <w:spacing w:after="240"/>
        <w:ind w:left="1440" w:hanging="720"/>
        <w:rPr>
          <w:ins w:id="786" w:author="ERCOT 103020" w:date="2020-10-13T09:57:00Z"/>
          <w:sz w:val="24"/>
          <w:szCs w:val="24"/>
        </w:rPr>
      </w:pPr>
      <w:ins w:id="787" w:author="ERCOT 103020" w:date="2020-10-13T09:57:00Z">
        <w:r w:rsidRPr="00811C00">
          <w:rPr>
            <w:sz w:val="24"/>
            <w:szCs w:val="24"/>
          </w:rPr>
          <w:t>(d)</w:t>
        </w:r>
        <w:r w:rsidRPr="00811C00">
          <w:rPr>
            <w:sz w:val="24"/>
            <w:szCs w:val="24"/>
          </w:rPr>
          <w:tab/>
          <w:t>If the Settlement Interval is a RUCAC-Interval, the Combined Cycle Generation Resource that was QSE-committed at the time the RUCAC was issued, excluding the condition for SWGRs as describe in paragraph (c) above.</w:t>
        </w:r>
      </w:ins>
    </w:p>
    <w:p w14:paraId="05A747AF" w14:textId="77777777" w:rsidR="008726D7" w:rsidRDefault="008726D7" w:rsidP="008726D7">
      <w:pPr>
        <w:autoSpaceDE w:val="0"/>
        <w:autoSpaceDN w:val="0"/>
        <w:spacing w:after="240"/>
        <w:ind w:left="720" w:hanging="720"/>
        <w:rPr>
          <w:ins w:id="788" w:author="ERCOT" w:date="2020-04-15T10:53:00Z"/>
          <w:sz w:val="22"/>
          <w:szCs w:val="22"/>
        </w:rPr>
      </w:pPr>
      <w:ins w:id="789" w:author="ERCOT" w:date="2020-04-03T06:09:00Z">
        <w:r>
          <w:t xml:space="preserve">(2) </w:t>
        </w:r>
        <w:r>
          <w:tab/>
        </w:r>
      </w:ins>
      <w:ins w:id="790" w:author="ERCOT" w:date="2020-04-15T10:53:00Z">
        <w:r w:rsidRPr="00756874">
          <w:rPr>
            <w:szCs w:val="20"/>
          </w:rPr>
          <w:t xml:space="preserve">In calculating the amount short for each QSE, the available capacity of a DC-Coupled Resource shall be calculated for each RUC </w:t>
        </w:r>
        <w:del w:id="791" w:author="ERCOT 103020" w:date="2020-10-13T16:04:00Z">
          <w:r w:rsidRPr="00756874" w:rsidDel="0084720B">
            <w:rPr>
              <w:szCs w:val="20"/>
            </w:rPr>
            <w:delText>s</w:delText>
          </w:r>
        </w:del>
      </w:ins>
      <w:ins w:id="792" w:author="ERCOT 103020" w:date="2020-10-13T16:04:00Z">
        <w:r>
          <w:rPr>
            <w:szCs w:val="20"/>
          </w:rPr>
          <w:t>S</w:t>
        </w:r>
      </w:ins>
      <w:ins w:id="793" w:author="ERCOT" w:date="2020-04-15T10:53:00Z">
        <w:r w:rsidRPr="00756874">
          <w:rPr>
            <w:szCs w:val="20"/>
          </w:rPr>
          <w:t>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r w:rsidRPr="00CC0951">
          <w:rPr>
            <w:szCs w:val="20"/>
          </w:rPr>
          <w:t>:</w:t>
        </w:r>
      </w:ins>
    </w:p>
    <w:p w14:paraId="7D75BDAB" w14:textId="77777777" w:rsidR="008726D7" w:rsidRPr="007820D0" w:rsidRDefault="008726D7">
      <w:pPr>
        <w:pStyle w:val="BodyTextNumbered"/>
        <w:ind w:firstLine="0"/>
        <w:rPr>
          <w:ins w:id="794" w:author="ERCOT" w:date="2020-04-06T13:07:00Z"/>
        </w:rPr>
        <w:pPrChange w:id="795" w:author="ERCOT 103020" w:date="2020-10-13T16:13:00Z">
          <w:pPr>
            <w:pStyle w:val="BodyTextNumbered"/>
            <w:ind w:firstLine="720"/>
          </w:pPr>
        </w:pPrChange>
      </w:pPr>
      <w:ins w:id="796" w:author="ERCOT" w:date="2020-04-06T13:08:00Z">
        <w:r w:rsidRPr="007820D0">
          <w:t xml:space="preserve">The </w:t>
        </w:r>
      </w:ins>
      <w:ins w:id="797" w:author="ERCOT" w:date="2020-04-07T12:54:00Z">
        <w:r>
          <w:t>DCRCAP</w:t>
        </w:r>
      </w:ins>
      <w:ins w:id="798" w:author="ERCOT" w:date="2020-04-07T07:22:00Z">
        <w:r>
          <w:t xml:space="preserve">SNAP variable </w:t>
        </w:r>
      </w:ins>
      <w:ins w:id="799" w:author="ERCOT" w:date="2020-04-06T13:08:00Z">
        <w:r w:rsidRPr="007820D0">
          <w:t xml:space="preserve">at the </w:t>
        </w:r>
      </w:ins>
      <w:ins w:id="800" w:author="ERCOT" w:date="2020-04-06T13:09:00Z">
        <w:r w:rsidRPr="007820D0">
          <w:t>RUC</w:t>
        </w:r>
      </w:ins>
      <w:ins w:id="801" w:author="ERCOT" w:date="2020-04-06T13:10:00Z">
        <w:r w:rsidRPr="007820D0">
          <w:t xml:space="preserve"> </w:t>
        </w:r>
        <w:del w:id="802" w:author="ERCOT 103020" w:date="2020-10-13T16:04:00Z">
          <w:r w:rsidRPr="007820D0" w:rsidDel="0084720B">
            <w:delText>s</w:delText>
          </w:r>
        </w:del>
      </w:ins>
      <w:ins w:id="803" w:author="ERCOT 103020" w:date="2020-10-13T16:04:00Z">
        <w:r>
          <w:t>S</w:t>
        </w:r>
      </w:ins>
      <w:ins w:id="804" w:author="ERCOT" w:date="2020-04-06T13:10:00Z">
        <w:r w:rsidRPr="007820D0">
          <w:t>napshot is calculated as:</w:t>
        </w:r>
      </w:ins>
    </w:p>
    <w:p w14:paraId="28FA32B2" w14:textId="77777777" w:rsidR="008726D7" w:rsidRPr="007820D0" w:rsidRDefault="008726D7" w:rsidP="008726D7">
      <w:pPr>
        <w:pStyle w:val="BodyTextNumbered"/>
        <w:ind w:left="1440" w:firstLine="0"/>
        <w:rPr>
          <w:ins w:id="805" w:author="ERCOT" w:date="2020-04-06T13:07:00Z"/>
        </w:rPr>
      </w:pPr>
      <w:ins w:id="806" w:author="ERCOT" w:date="2020-04-07T12:53:00Z">
        <w:r>
          <w:t>DCRCAP</w:t>
        </w:r>
      </w:ins>
      <w:ins w:id="807" w:author="ERCOT" w:date="2020-04-06T13:07:00Z">
        <w:r w:rsidRPr="007820D0">
          <w:t xml:space="preserve">SNAP </w:t>
        </w:r>
      </w:ins>
      <w:ins w:id="808" w:author="ERCOT" w:date="2020-04-07T10:12:00Z">
        <w:r w:rsidRPr="009F0761">
          <w:rPr>
            <w:i/>
            <w:vertAlign w:val="subscript"/>
          </w:rPr>
          <w:t xml:space="preserve">ruc, </w:t>
        </w:r>
      </w:ins>
      <w:ins w:id="809" w:author="ERCOT" w:date="2020-04-06T13:07:00Z">
        <w:r w:rsidRPr="007820D0">
          <w:rPr>
            <w:i/>
            <w:vertAlign w:val="subscript"/>
          </w:rPr>
          <w:t xml:space="preserve">q, r, h </w:t>
        </w:r>
        <w:r w:rsidRPr="007820D0">
          <w:rPr>
            <w:i/>
          </w:rPr>
          <w:t xml:space="preserve">= </w:t>
        </w:r>
      </w:ins>
      <w:ins w:id="810" w:author="ERCOT" w:date="2020-04-07T10:09:00Z">
        <w:r>
          <w:t>RUC</w:t>
        </w:r>
      </w:ins>
      <w:ins w:id="811" w:author="ERCOT" w:date="2020-04-06T13:07:00Z">
        <w:r w:rsidRPr="007820D0">
          <w:t>HSL</w:t>
        </w:r>
      </w:ins>
      <w:ins w:id="812" w:author="ERCOT" w:date="2020-04-10T05:46:00Z">
        <w:r>
          <w:t>ES</w:t>
        </w:r>
      </w:ins>
      <w:ins w:id="813" w:author="ERCOT" w:date="2020-04-10T08:38:00Z">
        <w:r>
          <w:t>S</w:t>
        </w:r>
      </w:ins>
      <w:ins w:id="814" w:author="ERCOT" w:date="2020-04-06T13:07:00Z">
        <w:r w:rsidRPr="007820D0">
          <w:rPr>
            <w:vertAlign w:val="subscript"/>
          </w:rPr>
          <w:t xml:space="preserve"> </w:t>
        </w:r>
      </w:ins>
      <w:ins w:id="815" w:author="ERCOT" w:date="2020-04-07T10:13:00Z">
        <w:r w:rsidRPr="009F0761">
          <w:rPr>
            <w:i/>
            <w:vertAlign w:val="subscript"/>
          </w:rPr>
          <w:t xml:space="preserve">ruc, </w:t>
        </w:r>
      </w:ins>
      <w:ins w:id="816" w:author="ERCOT" w:date="2020-04-06T13:07:00Z">
        <w:r w:rsidRPr="007820D0">
          <w:rPr>
            <w:i/>
            <w:vertAlign w:val="subscript"/>
          </w:rPr>
          <w:t>q, r, h</w:t>
        </w:r>
      </w:ins>
      <w:r w:rsidRPr="007820D0">
        <w:t xml:space="preserve"> </w:t>
      </w:r>
      <w:ins w:id="817" w:author="ERCOT" w:date="2020-04-06T13:07:00Z">
        <w:r w:rsidRPr="007820D0">
          <w:t>+ (</w:t>
        </w:r>
      </w:ins>
      <w:ins w:id="818" w:author="ERCOT" w:date="2020-04-06T14:13:00Z">
        <w:r w:rsidRPr="007820D0">
          <w:t>WGRPP</w:t>
        </w:r>
      </w:ins>
      <w:ins w:id="819" w:author="ERCOT" w:date="2020-04-06T13:15:00Z">
        <w:r w:rsidRPr="007820D0">
          <w:rPr>
            <w:vertAlign w:val="subscript"/>
          </w:rPr>
          <w:t xml:space="preserve"> </w:t>
        </w:r>
      </w:ins>
      <w:ins w:id="820" w:author="ERCOT" w:date="2020-04-07T10:13:00Z">
        <w:r w:rsidRPr="009F0761">
          <w:rPr>
            <w:i/>
            <w:vertAlign w:val="subscript"/>
          </w:rPr>
          <w:t xml:space="preserve">ruc, </w:t>
        </w:r>
      </w:ins>
      <w:ins w:id="821" w:author="ERCOT" w:date="2020-04-06T13:16:00Z">
        <w:r w:rsidRPr="007820D0">
          <w:rPr>
            <w:i/>
            <w:vertAlign w:val="subscript"/>
          </w:rPr>
          <w:t>q, r, h</w:t>
        </w:r>
        <w:r w:rsidRPr="007820D0">
          <w:t xml:space="preserve"> </w:t>
        </w:r>
      </w:ins>
      <w:ins w:id="822" w:author="ERCOT" w:date="2020-04-06T13:07:00Z">
        <w:r w:rsidRPr="007820D0">
          <w:t>+</w:t>
        </w:r>
      </w:ins>
      <w:ins w:id="823" w:author="ERCOT" w:date="2020-04-06T13:16:00Z">
        <w:r w:rsidRPr="007820D0">
          <w:t xml:space="preserve"> </w:t>
        </w:r>
      </w:ins>
      <w:ins w:id="824" w:author="ERCOT" w:date="2020-04-06T14:13:00Z">
        <w:r w:rsidRPr="007820D0">
          <w:t>PVGRPP</w:t>
        </w:r>
      </w:ins>
      <w:ins w:id="825" w:author="ERCOT" w:date="2020-04-06T13:16:00Z">
        <w:r w:rsidRPr="007820D0">
          <w:rPr>
            <w:vertAlign w:val="subscript"/>
          </w:rPr>
          <w:t xml:space="preserve"> </w:t>
        </w:r>
      </w:ins>
      <w:ins w:id="826" w:author="ERCOT" w:date="2020-04-07T10:13:00Z">
        <w:r w:rsidRPr="009F0761">
          <w:rPr>
            <w:i/>
            <w:vertAlign w:val="subscript"/>
          </w:rPr>
          <w:t xml:space="preserve">ruc, </w:t>
        </w:r>
      </w:ins>
      <w:ins w:id="827" w:author="ERCOT" w:date="2020-04-06T13:16:00Z">
        <w:r w:rsidRPr="007820D0">
          <w:rPr>
            <w:i/>
            <w:vertAlign w:val="subscript"/>
          </w:rPr>
          <w:t>q, r, h</w:t>
        </w:r>
      </w:ins>
      <w:ins w:id="828" w:author="ERCOT" w:date="2020-04-06T13:07:00Z">
        <w:r w:rsidRPr="007820D0">
          <w:t>)</w:t>
        </w:r>
      </w:ins>
    </w:p>
    <w:p w14:paraId="2177ADF5" w14:textId="77777777" w:rsidR="008726D7" w:rsidRPr="007820D0" w:rsidRDefault="008726D7">
      <w:pPr>
        <w:pStyle w:val="BodyTextNumbered"/>
        <w:ind w:firstLine="0"/>
        <w:rPr>
          <w:ins w:id="829" w:author="ERCOT" w:date="2020-04-06T13:10:00Z"/>
        </w:rPr>
        <w:pPrChange w:id="830" w:author="ERCOT 103020" w:date="2020-10-13T16:13:00Z">
          <w:pPr>
            <w:pStyle w:val="BodyTextNumbered"/>
            <w:ind w:firstLine="720"/>
          </w:pPr>
        </w:pPrChange>
      </w:pPr>
      <w:ins w:id="831" w:author="ERCOT" w:date="2020-04-07T07:24:00Z">
        <w:r w:rsidRPr="007820D0">
          <w:t xml:space="preserve">The </w:t>
        </w:r>
      </w:ins>
      <w:ins w:id="832" w:author="ERCOT" w:date="2020-04-07T12:54:00Z">
        <w:r>
          <w:t>DCRCAP</w:t>
        </w:r>
      </w:ins>
      <w:ins w:id="833" w:author="ERCOT" w:date="2020-04-07T07:24:00Z">
        <w:r>
          <w:t xml:space="preserve">ADJ variable </w:t>
        </w:r>
      </w:ins>
      <w:ins w:id="834" w:author="ERCOT" w:date="2020-04-06T13:10:00Z">
        <w:r w:rsidRPr="007820D0">
          <w:t xml:space="preserve">at the </w:t>
        </w:r>
      </w:ins>
      <w:ins w:id="835" w:author="ERCOT" w:date="2020-04-07T07:26:00Z">
        <w:r>
          <w:t xml:space="preserve">end of the </w:t>
        </w:r>
      </w:ins>
      <w:ins w:id="836" w:author="ERCOT" w:date="2020-04-07T07:25:00Z">
        <w:r>
          <w:t xml:space="preserve">Adjustment Period </w:t>
        </w:r>
      </w:ins>
      <w:ins w:id="837" w:author="ERCOT" w:date="2020-04-06T13:10:00Z">
        <w:r w:rsidRPr="007820D0">
          <w:t>is calculated as:</w:t>
        </w:r>
      </w:ins>
    </w:p>
    <w:p w14:paraId="07595AF0" w14:textId="77777777" w:rsidR="008726D7" w:rsidRDefault="008726D7" w:rsidP="008726D7">
      <w:pPr>
        <w:pStyle w:val="BodyTextNumbered"/>
        <w:ind w:left="1440" w:right="-360" w:firstLine="0"/>
        <w:rPr>
          <w:ins w:id="838" w:author="ERCOT" w:date="2020-04-07T07:40:00Z"/>
        </w:rPr>
      </w:pPr>
      <w:ins w:id="839" w:author="ERCOT" w:date="2020-04-07T12:53:00Z">
        <w:r>
          <w:t>DCRCAP</w:t>
        </w:r>
      </w:ins>
      <w:ins w:id="840" w:author="ERCOT" w:date="2020-04-06T13:18:00Z">
        <w:r w:rsidRPr="007820D0">
          <w:t xml:space="preserve">ADJ </w:t>
        </w:r>
      </w:ins>
      <w:ins w:id="841" w:author="ERCOT" w:date="2020-04-07T10:13:00Z">
        <w:r w:rsidRPr="009F0761">
          <w:rPr>
            <w:i/>
            <w:vertAlign w:val="subscript"/>
          </w:rPr>
          <w:t xml:space="preserve">ruc, </w:t>
        </w:r>
      </w:ins>
      <w:ins w:id="842" w:author="ERCOT" w:date="2020-04-06T13:18:00Z">
        <w:r w:rsidRPr="007820D0">
          <w:rPr>
            <w:i/>
            <w:vertAlign w:val="subscript"/>
          </w:rPr>
          <w:t xml:space="preserve">q, r, h </w:t>
        </w:r>
        <w:r w:rsidRPr="007820D0">
          <w:rPr>
            <w:i/>
          </w:rPr>
          <w:t xml:space="preserve">= </w:t>
        </w:r>
        <w:r w:rsidRPr="007820D0">
          <w:t>HSL</w:t>
        </w:r>
      </w:ins>
      <w:ins w:id="843" w:author="ERCOT" w:date="2020-04-10T05:46:00Z">
        <w:r>
          <w:t>ES</w:t>
        </w:r>
      </w:ins>
      <w:ins w:id="844" w:author="ERCOT" w:date="2020-04-10T08:38:00Z">
        <w:r>
          <w:t xml:space="preserve">S </w:t>
        </w:r>
      </w:ins>
      <w:ins w:id="845" w:author="ERCOT" w:date="2020-04-06T13:18:00Z">
        <w:r w:rsidRPr="007820D0">
          <w:rPr>
            <w:i/>
            <w:vertAlign w:val="subscript"/>
          </w:rPr>
          <w:t>q, r, h</w:t>
        </w:r>
        <w:r w:rsidRPr="007820D0">
          <w:t xml:space="preserve"> </w:t>
        </w:r>
      </w:ins>
      <w:ins w:id="846" w:author="ERCOT" w:date="2020-04-06T14:14:00Z">
        <w:r w:rsidRPr="007820D0">
          <w:t xml:space="preserve">+ </w:t>
        </w:r>
      </w:ins>
      <w:ins w:id="847" w:author="ERCOT" w:date="2020-04-06T14:52:00Z">
        <w:r w:rsidRPr="007820D0">
          <w:t>(WGRPP</w:t>
        </w:r>
        <w:r w:rsidRPr="007820D0">
          <w:rPr>
            <w:vertAlign w:val="subscript"/>
          </w:rPr>
          <w:t xml:space="preserve"> </w:t>
        </w:r>
      </w:ins>
      <w:ins w:id="848" w:author="ERCOT" w:date="2020-04-07T10:13:00Z">
        <w:r w:rsidRPr="009F0761">
          <w:rPr>
            <w:i/>
            <w:vertAlign w:val="subscript"/>
          </w:rPr>
          <w:t xml:space="preserve">ruc, </w:t>
        </w:r>
      </w:ins>
      <w:ins w:id="849" w:author="ERCOT" w:date="2020-04-06T14:52:00Z">
        <w:r w:rsidRPr="007820D0">
          <w:rPr>
            <w:i/>
            <w:vertAlign w:val="subscript"/>
          </w:rPr>
          <w:t>q, r, h</w:t>
        </w:r>
        <w:r w:rsidRPr="007820D0">
          <w:t xml:space="preserve"> + PVGRPP</w:t>
        </w:r>
        <w:r w:rsidRPr="007820D0">
          <w:rPr>
            <w:vertAlign w:val="subscript"/>
          </w:rPr>
          <w:t xml:space="preserve"> </w:t>
        </w:r>
      </w:ins>
      <w:ins w:id="850" w:author="ERCOT" w:date="2020-04-07T10:13:00Z">
        <w:r w:rsidRPr="009F0761">
          <w:rPr>
            <w:i/>
            <w:vertAlign w:val="subscript"/>
          </w:rPr>
          <w:t xml:space="preserve">ruc, </w:t>
        </w:r>
      </w:ins>
      <w:ins w:id="851" w:author="ERCOT" w:date="2020-04-06T14:52:00Z">
        <w:r w:rsidRPr="007820D0">
          <w:rPr>
            <w:i/>
            <w:vertAlign w:val="subscript"/>
          </w:rPr>
          <w:t>q, r, h</w:t>
        </w:r>
        <w:r w:rsidRPr="007820D0">
          <w:t>)</w:t>
        </w:r>
      </w:ins>
    </w:p>
    <w:p w14:paraId="0A024EE1" w14:textId="77777777" w:rsidR="008726D7" w:rsidRPr="002D47CC" w:rsidRDefault="008726D7" w:rsidP="008726D7">
      <w:pPr>
        <w:pStyle w:val="FormulaBold"/>
        <w:rPr>
          <w:ins w:id="852" w:author="ERCOT" w:date="2020-04-07T07:40:00Z"/>
        </w:rPr>
      </w:pPr>
      <w:ins w:id="853" w:author="ERCOT" w:date="2020-04-07T07:40:00Z">
        <w:r w:rsidRPr="002D47C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72"/>
        <w:gridCol w:w="669"/>
        <w:gridCol w:w="6584"/>
      </w:tblGrid>
      <w:tr w:rsidR="008726D7" w:rsidRPr="007820D0" w14:paraId="562F8F97" w14:textId="77777777" w:rsidTr="0071440F">
        <w:trPr>
          <w:cantSplit/>
          <w:tblHeader/>
          <w:ins w:id="854" w:author="ERCOT" w:date="2020-04-06T13:12:00Z"/>
        </w:trPr>
        <w:tc>
          <w:tcPr>
            <w:tcW w:w="1152" w:type="pct"/>
          </w:tcPr>
          <w:p w14:paraId="1598CF3B" w14:textId="77777777" w:rsidR="008726D7" w:rsidRPr="007820D0" w:rsidRDefault="008726D7" w:rsidP="0071440F">
            <w:pPr>
              <w:pStyle w:val="TableHead"/>
              <w:rPr>
                <w:ins w:id="855" w:author="ERCOT" w:date="2020-04-06T13:12:00Z"/>
              </w:rPr>
            </w:pPr>
            <w:ins w:id="856" w:author="ERCOT" w:date="2020-04-06T13:12:00Z">
              <w:r w:rsidRPr="007820D0">
                <w:lastRenderedPageBreak/>
                <w:t>Variable</w:t>
              </w:r>
            </w:ins>
          </w:p>
        </w:tc>
        <w:tc>
          <w:tcPr>
            <w:tcW w:w="355" w:type="pct"/>
          </w:tcPr>
          <w:p w14:paraId="2252B478" w14:textId="77777777" w:rsidR="008726D7" w:rsidRPr="007820D0" w:rsidRDefault="008726D7" w:rsidP="0071440F">
            <w:pPr>
              <w:pStyle w:val="TableHead"/>
              <w:jc w:val="center"/>
              <w:rPr>
                <w:ins w:id="857" w:author="ERCOT" w:date="2020-04-06T13:12:00Z"/>
              </w:rPr>
            </w:pPr>
            <w:ins w:id="858" w:author="ERCOT" w:date="2020-04-06T13:12:00Z">
              <w:r w:rsidRPr="007820D0">
                <w:t>Unit</w:t>
              </w:r>
            </w:ins>
          </w:p>
        </w:tc>
        <w:tc>
          <w:tcPr>
            <w:tcW w:w="3493" w:type="pct"/>
          </w:tcPr>
          <w:p w14:paraId="59E2359C" w14:textId="77777777" w:rsidR="008726D7" w:rsidRPr="007820D0" w:rsidRDefault="008726D7" w:rsidP="0071440F">
            <w:pPr>
              <w:pStyle w:val="TableHead"/>
              <w:rPr>
                <w:ins w:id="859" w:author="ERCOT" w:date="2020-04-06T13:12:00Z"/>
              </w:rPr>
            </w:pPr>
            <w:ins w:id="860" w:author="ERCOT" w:date="2020-04-06T13:12:00Z">
              <w:r w:rsidRPr="007820D0">
                <w:t>Definition</w:t>
              </w:r>
            </w:ins>
          </w:p>
        </w:tc>
      </w:tr>
      <w:tr w:rsidR="008726D7" w:rsidRPr="007820D0" w14:paraId="020E306A" w14:textId="77777777" w:rsidTr="0071440F">
        <w:trPr>
          <w:cantSplit/>
          <w:ins w:id="861" w:author="ERCOT" w:date="2020-04-06T13:36:00Z"/>
        </w:trPr>
        <w:tc>
          <w:tcPr>
            <w:tcW w:w="1152" w:type="pct"/>
          </w:tcPr>
          <w:p w14:paraId="79A47F99" w14:textId="77777777" w:rsidR="008726D7" w:rsidRPr="007820D0" w:rsidRDefault="008726D7" w:rsidP="0071440F">
            <w:pPr>
              <w:pStyle w:val="TableBody"/>
              <w:rPr>
                <w:ins w:id="862" w:author="ERCOT" w:date="2020-04-06T13:36:00Z"/>
                <w:i/>
              </w:rPr>
            </w:pPr>
            <w:ins w:id="863" w:author="ERCOT" w:date="2020-04-07T12:56:00Z">
              <w:r>
                <w:rPr>
                  <w:i/>
                </w:rPr>
                <w:t>DCRCAP</w:t>
              </w:r>
            </w:ins>
            <w:ins w:id="864" w:author="ERCOT" w:date="2020-04-06T13:38:00Z">
              <w:r w:rsidRPr="007820D0">
                <w:rPr>
                  <w:i/>
                </w:rPr>
                <w:t xml:space="preserve">SNAP </w:t>
              </w:r>
            </w:ins>
            <w:ins w:id="865" w:author="ERCOT" w:date="2020-04-07T11:00:00Z">
              <w:r>
                <w:rPr>
                  <w:i/>
                  <w:vertAlign w:val="subscript"/>
                </w:rPr>
                <w:t xml:space="preserve">ruc, </w:t>
              </w:r>
            </w:ins>
            <w:ins w:id="866" w:author="ERCOT" w:date="2020-04-06T13:38:00Z">
              <w:r w:rsidRPr="00DF15B8">
                <w:rPr>
                  <w:i/>
                  <w:vertAlign w:val="subscript"/>
                </w:rPr>
                <w:t>q, r, h</w:t>
              </w:r>
            </w:ins>
          </w:p>
        </w:tc>
        <w:tc>
          <w:tcPr>
            <w:tcW w:w="355" w:type="pct"/>
          </w:tcPr>
          <w:p w14:paraId="36C0186E" w14:textId="77777777" w:rsidR="008726D7" w:rsidRPr="007820D0" w:rsidRDefault="008726D7" w:rsidP="0071440F">
            <w:pPr>
              <w:pStyle w:val="TableBody"/>
              <w:jc w:val="center"/>
              <w:rPr>
                <w:ins w:id="867" w:author="ERCOT" w:date="2020-04-06T13:36:00Z"/>
              </w:rPr>
            </w:pPr>
            <w:ins w:id="868" w:author="ERCOT" w:date="2020-04-06T13:38:00Z">
              <w:r w:rsidRPr="007820D0">
                <w:t>MW</w:t>
              </w:r>
            </w:ins>
          </w:p>
        </w:tc>
        <w:tc>
          <w:tcPr>
            <w:tcW w:w="3493" w:type="pct"/>
          </w:tcPr>
          <w:p w14:paraId="0275F394" w14:textId="77777777" w:rsidR="008726D7" w:rsidRPr="007820D0" w:rsidRDefault="008726D7" w:rsidP="0071440F">
            <w:pPr>
              <w:pStyle w:val="TableBody"/>
              <w:rPr>
                <w:ins w:id="869" w:author="ERCOT" w:date="2020-04-06T13:36:00Z"/>
              </w:rPr>
            </w:pPr>
            <w:ins w:id="870" w:author="ERCOT" w:date="2020-04-07T13:39:00Z">
              <w:r w:rsidRPr="00FC4713">
                <w:rPr>
                  <w:i/>
                </w:rPr>
                <w:t>DC</w:t>
              </w:r>
            </w:ins>
            <w:ins w:id="871" w:author="ERCOT" w:date="2020-04-07T14:09:00Z">
              <w:r w:rsidRPr="00FC4713">
                <w:rPr>
                  <w:i/>
                </w:rPr>
                <w:t>-</w:t>
              </w:r>
            </w:ins>
            <w:ins w:id="872" w:author="ERCOT" w:date="2020-04-07T13:39:00Z">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del w:id="873" w:author="ERCOT 103020" w:date="2020-10-13T16:14:00Z">
                <w:r w:rsidRPr="007820D0" w:rsidDel="00B77FB5">
                  <w:delText>COP and Trades</w:delText>
                </w:r>
              </w:del>
            </w:ins>
            <w:ins w:id="874" w:author="ERCOT 103020" w:date="2020-10-13T16:14:00Z">
              <w:r>
                <w:t>RUC</w:t>
              </w:r>
            </w:ins>
            <w:ins w:id="875" w:author="ERCOT" w:date="2020-04-07T13:39:00Z">
              <w:r w:rsidRPr="007820D0">
                <w:t xml:space="preserve"> Snapshot for the RUC process.  </w:t>
              </w:r>
            </w:ins>
          </w:p>
        </w:tc>
      </w:tr>
      <w:tr w:rsidR="008726D7" w14:paraId="00DEBA40" w14:textId="77777777" w:rsidTr="0071440F">
        <w:trPr>
          <w:cantSplit/>
          <w:ins w:id="876" w:author="ERCOT" w:date="2020-04-06T13:41:00Z"/>
        </w:trPr>
        <w:tc>
          <w:tcPr>
            <w:tcW w:w="1152" w:type="pct"/>
          </w:tcPr>
          <w:p w14:paraId="7563F619" w14:textId="77777777" w:rsidR="008726D7" w:rsidRPr="007820D0" w:rsidRDefault="008726D7" w:rsidP="0071440F">
            <w:pPr>
              <w:pStyle w:val="TableBody"/>
              <w:rPr>
                <w:ins w:id="877" w:author="ERCOT" w:date="2020-04-06T13:41:00Z"/>
                <w:i/>
              </w:rPr>
            </w:pPr>
            <w:ins w:id="878" w:author="ERCOT" w:date="2020-04-07T10:52:00Z">
              <w:r>
                <w:rPr>
                  <w:i/>
                </w:rPr>
                <w:t>RUC</w:t>
              </w:r>
            </w:ins>
            <w:ins w:id="879" w:author="ERCOT" w:date="2020-04-06T13:41:00Z">
              <w:r w:rsidRPr="007820D0">
                <w:rPr>
                  <w:i/>
                </w:rPr>
                <w:t>HSL</w:t>
              </w:r>
            </w:ins>
            <w:ins w:id="880" w:author="ERCOT" w:date="2020-04-10T05:47:00Z">
              <w:r>
                <w:rPr>
                  <w:i/>
                </w:rPr>
                <w:t>ES</w:t>
              </w:r>
            </w:ins>
            <w:ins w:id="881" w:author="ERCOT" w:date="2020-04-10T08:39:00Z">
              <w:r>
                <w:rPr>
                  <w:i/>
                </w:rPr>
                <w:t>S</w:t>
              </w:r>
            </w:ins>
            <w:ins w:id="882" w:author="ERCOT" w:date="2020-04-06T13:41:00Z">
              <w:r w:rsidRPr="007820D0">
                <w:rPr>
                  <w:i/>
                </w:rPr>
                <w:t xml:space="preserve"> </w:t>
              </w:r>
            </w:ins>
            <w:ins w:id="883" w:author="ERCOT" w:date="2020-04-07T11:00:00Z">
              <w:r>
                <w:rPr>
                  <w:i/>
                  <w:vertAlign w:val="subscript"/>
                </w:rPr>
                <w:t xml:space="preserve">ruc, </w:t>
              </w:r>
            </w:ins>
            <w:ins w:id="884" w:author="ERCOT" w:date="2020-04-06T13:41:00Z">
              <w:r w:rsidRPr="00DF15B8">
                <w:rPr>
                  <w:i/>
                  <w:vertAlign w:val="subscript"/>
                </w:rPr>
                <w:t>q, r, h</w:t>
              </w:r>
            </w:ins>
          </w:p>
        </w:tc>
        <w:tc>
          <w:tcPr>
            <w:tcW w:w="355" w:type="pct"/>
          </w:tcPr>
          <w:p w14:paraId="16E518A3" w14:textId="77777777" w:rsidR="008726D7" w:rsidRPr="007820D0" w:rsidRDefault="008726D7" w:rsidP="0071440F">
            <w:pPr>
              <w:pStyle w:val="TableBody"/>
              <w:jc w:val="center"/>
              <w:rPr>
                <w:ins w:id="885" w:author="ERCOT" w:date="2020-04-06T13:41:00Z"/>
              </w:rPr>
            </w:pPr>
            <w:ins w:id="886" w:author="ERCOT" w:date="2020-04-06T13:41:00Z">
              <w:r w:rsidRPr="007820D0">
                <w:t>MW</w:t>
              </w:r>
            </w:ins>
          </w:p>
        </w:tc>
        <w:tc>
          <w:tcPr>
            <w:tcW w:w="3493" w:type="pct"/>
          </w:tcPr>
          <w:p w14:paraId="6DEEE547" w14:textId="77777777" w:rsidR="008726D7" w:rsidRPr="009F0761" w:rsidRDefault="008726D7" w:rsidP="0071440F">
            <w:pPr>
              <w:pStyle w:val="TableBody"/>
              <w:rPr>
                <w:ins w:id="887" w:author="ERCOT" w:date="2020-04-06T13:41:00Z"/>
              </w:rPr>
            </w:pPr>
            <w:ins w:id="888" w:author="ERCOT" w:date="2020-04-06T13:50:00Z">
              <w:r w:rsidRPr="00FC4713">
                <w:rPr>
                  <w:i/>
                </w:rPr>
                <w:t>High Sustained Limit</w:t>
              </w:r>
            </w:ins>
            <w:ins w:id="889" w:author="ERCOT" w:date="2020-04-06T15:12:00Z">
              <w:r w:rsidRPr="00FC4713">
                <w:rPr>
                  <w:i/>
                </w:rPr>
                <w:t xml:space="preserve"> </w:t>
              </w:r>
            </w:ins>
            <w:ins w:id="890" w:author="ERCOT" w:date="2020-04-10T05:47:00Z">
              <w:r w:rsidRPr="00FC4713">
                <w:rPr>
                  <w:i/>
                </w:rPr>
                <w:t>of ES</w:t>
              </w:r>
            </w:ins>
            <w:ins w:id="891" w:author="ERCOT" w:date="2020-04-10T08:39:00Z">
              <w:r>
                <w:rPr>
                  <w:i/>
                </w:rPr>
                <w:t>S</w:t>
              </w:r>
            </w:ins>
            <w:ins w:id="892" w:author="ERCOT" w:date="2020-04-10T05:47:00Z">
              <w:r w:rsidRPr="00FC4713">
                <w:rPr>
                  <w:i/>
                </w:rPr>
                <w:t xml:space="preserve"> </w:t>
              </w:r>
            </w:ins>
            <w:ins w:id="893" w:author="ERCOT" w:date="2020-04-06T15:12:00Z">
              <w:r w:rsidRPr="00FC4713">
                <w:rPr>
                  <w:i/>
                </w:rPr>
                <w:t>at Snapshot</w:t>
              </w:r>
              <w:r w:rsidRPr="007820D0">
                <w:t xml:space="preserve"> </w:t>
              </w:r>
            </w:ins>
            <w:ins w:id="894" w:author="ERCOT" w:date="2020-04-06T13:50:00Z">
              <w:r w:rsidRPr="007820D0">
                <w:t xml:space="preserve">—The </w:t>
              </w:r>
            </w:ins>
            <w:ins w:id="895" w:author="ERCOT" w:date="2020-04-10T08:39:00Z">
              <w:del w:id="896" w:author="ERCOT 103020" w:date="2020-10-27T19:00:00Z">
                <w:r w:rsidDel="006F19C8">
                  <w:delText>increase</w:delText>
                </w:r>
              </w:del>
            </w:ins>
            <w:ins w:id="897" w:author="ERCOT 103020" w:date="2020-10-27T19:00:00Z">
              <w:r>
                <w:t>portion</w:t>
              </w:r>
            </w:ins>
            <w:ins w:id="898" w:author="ERCOT" w:date="2020-04-10T08:39:00Z">
              <w:r>
                <w:t xml:space="preserve"> of the </w:t>
              </w:r>
            </w:ins>
            <w:ins w:id="899" w:author="ERCOT" w:date="2020-04-06T13:50:00Z">
              <w:r w:rsidRPr="007820D0">
                <w:t xml:space="preserve">HSL of </w:t>
              </w:r>
            </w:ins>
            <w:ins w:id="900" w:author="ERCOT" w:date="2020-04-09T15:55:00Z">
              <w:r>
                <w:t xml:space="preserve">the </w:t>
              </w:r>
            </w:ins>
            <w:ins w:id="901" w:author="ERCOT" w:date="2020-04-10T08:39:00Z">
              <w:r>
                <w:t>DC-Coupled Resource</w:t>
              </w:r>
            </w:ins>
            <w:ins w:id="902" w:author="ERCOT" w:date="2020-04-06T13:50:00Z">
              <w:r w:rsidRPr="007820D0">
                <w:t xml:space="preserve"> </w:t>
              </w:r>
            </w:ins>
            <w:ins w:id="903" w:author="ERCOT" w:date="2020-04-10T08:39:00Z">
              <w:r>
                <w:t xml:space="preserve">due to the ESS </w:t>
              </w:r>
            </w:ins>
            <w:ins w:id="904" w:author="ERCOT" w:date="2020-04-10T05:54:00Z">
              <w:r>
                <w:t xml:space="preserve">that is part of the DC-Coupled </w:t>
              </w:r>
            </w:ins>
            <w:ins w:id="905" w:author="ERCOT" w:date="2020-04-06T13:50:00Z">
              <w:r w:rsidRPr="007820D0">
                <w:t xml:space="preserve">Resource </w:t>
              </w:r>
              <w:r w:rsidRPr="00FC4713">
                <w:rPr>
                  <w:i/>
                </w:rPr>
                <w:t>r</w:t>
              </w:r>
              <w:r w:rsidRPr="007820D0">
                <w:t xml:space="preserve"> represented by QSE </w:t>
              </w:r>
              <w:r w:rsidRPr="00FC4713">
                <w:rPr>
                  <w:i/>
                </w:rPr>
                <w:t>q</w:t>
              </w:r>
              <w:r w:rsidRPr="007820D0">
                <w:t xml:space="preserve"> for the hour </w:t>
              </w:r>
            </w:ins>
            <w:ins w:id="906" w:author="ERCOT" w:date="2020-04-07T13:15:00Z">
              <w:r w:rsidRPr="00BC5843">
                <w:rPr>
                  <w:i/>
                </w:rPr>
                <w:t>h</w:t>
              </w:r>
            </w:ins>
            <w:ins w:id="907" w:author="ERCOT" w:date="2020-04-06T13:50:00Z">
              <w:r w:rsidRPr="007820D0">
                <w:t xml:space="preserve">, </w:t>
              </w:r>
            </w:ins>
            <w:ins w:id="908" w:author="ERCOT" w:date="2020-04-07T13:16:00Z">
              <w:r>
                <w:t>according to</w:t>
              </w:r>
            </w:ins>
            <w:ins w:id="909" w:author="ERCOT" w:date="2020-04-06T13:50:00Z">
              <w:r w:rsidRPr="007820D0">
                <w:t xml:space="preserve"> the </w:t>
              </w:r>
              <w:del w:id="910" w:author="ERCOT 103020" w:date="2020-10-13T16:14:00Z">
                <w:r w:rsidRPr="007820D0" w:rsidDel="00B77FB5">
                  <w:delText>COP</w:delText>
                </w:r>
              </w:del>
            </w:ins>
            <w:ins w:id="911" w:author="ERCOT" w:date="2020-04-06T14:02:00Z">
              <w:del w:id="912" w:author="ERCOT 103020" w:date="2020-10-13T16:14:00Z">
                <w:r w:rsidRPr="007820D0" w:rsidDel="00B77FB5">
                  <w:delText xml:space="preserve"> and Trades</w:delText>
                </w:r>
              </w:del>
            </w:ins>
            <w:ins w:id="913" w:author="ERCOT 103020" w:date="2020-10-13T16:14:00Z">
              <w:r>
                <w:t>RUC</w:t>
              </w:r>
            </w:ins>
            <w:ins w:id="914" w:author="ERCOT" w:date="2020-04-06T14:02:00Z">
              <w:r w:rsidRPr="007820D0">
                <w:t xml:space="preserve"> Snapshot</w:t>
              </w:r>
            </w:ins>
            <w:ins w:id="915" w:author="ERCOT" w:date="2020-04-07T13:16:00Z">
              <w:r>
                <w:t xml:space="preserve"> for the RUC process</w:t>
              </w:r>
            </w:ins>
            <w:ins w:id="916" w:author="ERCOT" w:date="2020-04-06T13:50:00Z">
              <w:r w:rsidRPr="007820D0">
                <w:t xml:space="preserve">.  </w:t>
              </w:r>
            </w:ins>
          </w:p>
        </w:tc>
      </w:tr>
      <w:tr w:rsidR="008726D7" w14:paraId="4F59C1A4" w14:textId="77777777" w:rsidTr="0071440F">
        <w:trPr>
          <w:cantSplit/>
          <w:ins w:id="917" w:author="ERCOT" w:date="2020-04-06T13:36:00Z"/>
        </w:trPr>
        <w:tc>
          <w:tcPr>
            <w:tcW w:w="1152" w:type="pct"/>
          </w:tcPr>
          <w:p w14:paraId="7B9BDAA0" w14:textId="77777777" w:rsidR="008726D7" w:rsidRPr="007820D0" w:rsidRDefault="008726D7" w:rsidP="0071440F">
            <w:pPr>
              <w:pStyle w:val="TableBody"/>
              <w:rPr>
                <w:ins w:id="918" w:author="ERCOT" w:date="2020-04-06T13:36:00Z"/>
                <w:i/>
              </w:rPr>
            </w:pPr>
            <w:ins w:id="919" w:author="ERCOT" w:date="2020-04-06T14:50:00Z">
              <w:r w:rsidRPr="007820D0">
                <w:rPr>
                  <w:i/>
                </w:rPr>
                <w:t xml:space="preserve">WGRPP </w:t>
              </w:r>
            </w:ins>
            <w:ins w:id="920" w:author="ERCOT" w:date="2020-04-07T11:00:00Z">
              <w:r>
                <w:rPr>
                  <w:i/>
                  <w:vertAlign w:val="subscript"/>
                </w:rPr>
                <w:t xml:space="preserve">ruc, </w:t>
              </w:r>
            </w:ins>
            <w:ins w:id="921" w:author="ERCOT" w:date="2020-04-06T14:50:00Z">
              <w:r w:rsidRPr="00DF15B8">
                <w:rPr>
                  <w:i/>
                  <w:vertAlign w:val="subscript"/>
                </w:rPr>
                <w:t>q, r, h</w:t>
              </w:r>
            </w:ins>
          </w:p>
        </w:tc>
        <w:tc>
          <w:tcPr>
            <w:tcW w:w="355" w:type="pct"/>
          </w:tcPr>
          <w:p w14:paraId="251F20DE" w14:textId="77777777" w:rsidR="008726D7" w:rsidRPr="007820D0" w:rsidRDefault="008726D7" w:rsidP="0071440F">
            <w:pPr>
              <w:pStyle w:val="TableBody"/>
              <w:jc w:val="center"/>
              <w:rPr>
                <w:ins w:id="922" w:author="ERCOT" w:date="2020-04-06T13:36:00Z"/>
              </w:rPr>
            </w:pPr>
            <w:ins w:id="923" w:author="ERCOT" w:date="2020-04-06T14:50:00Z">
              <w:r w:rsidRPr="007820D0">
                <w:t>MW</w:t>
              </w:r>
            </w:ins>
          </w:p>
        </w:tc>
        <w:tc>
          <w:tcPr>
            <w:tcW w:w="3493" w:type="pct"/>
          </w:tcPr>
          <w:p w14:paraId="363CA384" w14:textId="77777777" w:rsidR="008726D7" w:rsidRPr="007820D0" w:rsidRDefault="008726D7" w:rsidP="0071440F">
            <w:pPr>
              <w:pStyle w:val="TableBody"/>
              <w:rPr>
                <w:ins w:id="924" w:author="ERCOT" w:date="2020-04-06T13:36:00Z"/>
              </w:rPr>
            </w:pPr>
            <w:ins w:id="925" w:author="ERCOT" w:date="2020-04-06T14:53:00Z">
              <w:r w:rsidRPr="007820D0">
                <w:rPr>
                  <w:i/>
                </w:rPr>
                <w:t>Wind-powered Generation Resource Production Potential</w:t>
              </w:r>
            </w:ins>
            <w:ins w:id="926" w:author="ERCOT" w:date="2020-04-10T13:51:00Z">
              <w:r>
                <w:rPr>
                  <w:i/>
                </w:rPr>
                <w:t xml:space="preserve"> </w:t>
              </w:r>
              <w:r w:rsidRPr="00FC4713">
                <w:rPr>
                  <w:i/>
                </w:rPr>
                <w:t>at Snapshot</w:t>
              </w:r>
              <w:r w:rsidRPr="007820D0">
                <w:t xml:space="preserve"> </w:t>
              </w:r>
            </w:ins>
            <w:ins w:id="927" w:author="ERCOT" w:date="2020-04-06T14:51:00Z">
              <w:r w:rsidRPr="007820D0">
                <w:t xml:space="preserve">—The </w:t>
              </w:r>
            </w:ins>
            <w:ins w:id="928" w:author="ERCOT" w:date="2020-04-06T14:53:00Z">
              <w:r w:rsidRPr="007820D0">
                <w:t xml:space="preserve">Wind-powered Generation Resource Production Potential (WGRPP) </w:t>
              </w:r>
            </w:ins>
            <w:ins w:id="929" w:author="ERCOT" w:date="2020-04-06T14:51:00Z">
              <w:r w:rsidRPr="007820D0">
                <w:t xml:space="preserve">as described in Section 4.2.2, Wind-Powered Generation Resource Production Potential, for </w:t>
              </w:r>
            </w:ins>
            <w:ins w:id="930" w:author="ERCOT" w:date="2020-04-07T12:58:00Z">
              <w:r>
                <w:t>the</w:t>
              </w:r>
            </w:ins>
            <w:ins w:id="931" w:author="ERCOT" w:date="2020-04-06T14:51: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932" w:author="ERCOT" w:date="2020-04-07T13:19:00Z">
              <w:r>
                <w:t xml:space="preserve"> </w:t>
              </w:r>
              <w:r w:rsidRPr="00BC5843">
                <w:rPr>
                  <w:i/>
                </w:rPr>
                <w:t>h</w:t>
              </w:r>
            </w:ins>
            <w:ins w:id="933" w:author="ERCOT" w:date="2020-04-06T14:51:00Z">
              <w:r w:rsidRPr="007820D0">
                <w:t xml:space="preserve">, </w:t>
              </w:r>
            </w:ins>
            <w:ins w:id="934" w:author="ERCOT" w:date="2020-04-10T08:10:00Z">
              <w:r>
                <w:t xml:space="preserve"> as seen in the </w:t>
              </w:r>
            </w:ins>
            <w:ins w:id="935" w:author="ERCOT 103020" w:date="2020-10-13T16:14:00Z">
              <w:r>
                <w:t>RUC S</w:t>
              </w:r>
            </w:ins>
            <w:ins w:id="936" w:author="ERCOT" w:date="2020-04-10T08:10:00Z">
              <w:del w:id="937" w:author="ERCOT 103020" w:date="2020-10-13T16:14:00Z">
                <w:r w:rsidDel="00B77FB5">
                  <w:delText>s</w:delText>
                </w:r>
              </w:del>
              <w:r>
                <w:t>napshot for the RUC process</w:t>
              </w:r>
              <w:r w:rsidRPr="00A577B9">
                <w:rPr>
                  <w:i/>
                </w:rPr>
                <w:t xml:space="preserve"> ruc</w:t>
              </w:r>
            </w:ins>
            <w:ins w:id="938" w:author="ERCOT" w:date="2020-04-06T14:51:00Z">
              <w:r w:rsidRPr="007820D0">
                <w:t xml:space="preserve">. </w:t>
              </w:r>
            </w:ins>
          </w:p>
        </w:tc>
      </w:tr>
      <w:tr w:rsidR="008726D7" w14:paraId="15A40469" w14:textId="77777777" w:rsidTr="0071440F">
        <w:trPr>
          <w:cantSplit/>
          <w:ins w:id="939" w:author="ERCOT" w:date="2020-04-06T14:51:00Z"/>
        </w:trPr>
        <w:tc>
          <w:tcPr>
            <w:tcW w:w="1152" w:type="pct"/>
          </w:tcPr>
          <w:p w14:paraId="41667D61" w14:textId="77777777" w:rsidR="008726D7" w:rsidRPr="007820D0" w:rsidRDefault="008726D7" w:rsidP="0071440F">
            <w:pPr>
              <w:pStyle w:val="TableBody"/>
              <w:rPr>
                <w:ins w:id="940" w:author="ERCOT" w:date="2020-04-06T14:51:00Z"/>
                <w:i/>
              </w:rPr>
            </w:pPr>
            <w:ins w:id="941" w:author="ERCOT" w:date="2020-04-06T14:55:00Z">
              <w:r w:rsidRPr="007820D0">
                <w:rPr>
                  <w:i/>
                </w:rPr>
                <w:t xml:space="preserve">PVGRPP </w:t>
              </w:r>
            </w:ins>
            <w:ins w:id="942" w:author="ERCOT" w:date="2020-04-07T11:00:00Z">
              <w:r>
                <w:rPr>
                  <w:i/>
                  <w:vertAlign w:val="subscript"/>
                </w:rPr>
                <w:t xml:space="preserve">ruc, </w:t>
              </w:r>
            </w:ins>
            <w:ins w:id="943" w:author="ERCOT" w:date="2020-04-06T14:55:00Z">
              <w:r w:rsidRPr="00DF15B8">
                <w:rPr>
                  <w:i/>
                  <w:vertAlign w:val="subscript"/>
                </w:rPr>
                <w:t>q, r, h</w:t>
              </w:r>
            </w:ins>
          </w:p>
        </w:tc>
        <w:tc>
          <w:tcPr>
            <w:tcW w:w="355" w:type="pct"/>
          </w:tcPr>
          <w:p w14:paraId="13E4D30C" w14:textId="77777777" w:rsidR="008726D7" w:rsidRPr="007820D0" w:rsidRDefault="008726D7" w:rsidP="0071440F">
            <w:pPr>
              <w:pStyle w:val="TableBody"/>
              <w:jc w:val="center"/>
              <w:rPr>
                <w:ins w:id="944" w:author="ERCOT" w:date="2020-04-06T14:51:00Z"/>
              </w:rPr>
            </w:pPr>
            <w:ins w:id="945" w:author="ERCOT" w:date="2020-04-06T14:55:00Z">
              <w:r w:rsidRPr="007820D0">
                <w:t>MW</w:t>
              </w:r>
            </w:ins>
          </w:p>
        </w:tc>
        <w:tc>
          <w:tcPr>
            <w:tcW w:w="3493" w:type="pct"/>
          </w:tcPr>
          <w:p w14:paraId="4C8140E9" w14:textId="77777777" w:rsidR="008726D7" w:rsidRPr="007820D0" w:rsidRDefault="008726D7" w:rsidP="0071440F">
            <w:pPr>
              <w:pStyle w:val="TableBody"/>
              <w:rPr>
                <w:ins w:id="946" w:author="ERCOT" w:date="2020-04-06T14:51:00Z"/>
              </w:rPr>
            </w:pPr>
            <w:ins w:id="947" w:author="ERCOT" w:date="2020-04-06T14:58:00Z">
              <w:r w:rsidRPr="007820D0">
                <w:rPr>
                  <w:i/>
                </w:rPr>
                <w:t>PhotoVoltaic Generation Resource Production Potential</w:t>
              </w:r>
            </w:ins>
            <w:ins w:id="948" w:author="ERCOT" w:date="2020-04-10T13:51:00Z">
              <w:r>
                <w:rPr>
                  <w:i/>
                </w:rPr>
                <w:t xml:space="preserve"> </w:t>
              </w:r>
              <w:r w:rsidRPr="00FC4713">
                <w:rPr>
                  <w:i/>
                </w:rPr>
                <w:t>at Snapshot</w:t>
              </w:r>
            </w:ins>
            <w:ins w:id="949" w:author="ERCOT" w:date="2020-04-06T14:58:00Z">
              <w:r w:rsidRPr="007820D0">
                <w:rPr>
                  <w:i/>
                </w:rPr>
                <w:t xml:space="preserve"> </w:t>
              </w:r>
            </w:ins>
            <w:ins w:id="950" w:author="ERCOT" w:date="2020-04-06T14:57:00Z">
              <w:r w:rsidRPr="007820D0">
                <w:t>—</w:t>
              </w:r>
            </w:ins>
            <w:ins w:id="951" w:author="ERCOT" w:date="2020-04-06T14:58:00Z">
              <w:r w:rsidRPr="007820D0">
                <w:t xml:space="preserve"> The PhotoVoltaic Generation Resource Production Potential (PVGRPP) as described in Section 4.2.3, </w:t>
              </w:r>
            </w:ins>
            <w:ins w:id="952" w:author="ERCOT" w:date="2020-04-06T14:59:00Z">
              <w:r w:rsidRPr="007820D0">
                <w:t>PhotoVoltaic Generation Resource Production Potential</w:t>
              </w:r>
            </w:ins>
            <w:ins w:id="953" w:author="ERCOT" w:date="2020-04-06T14:58:00Z">
              <w:r w:rsidRPr="007820D0">
                <w:t xml:space="preserve">, for </w:t>
              </w:r>
            </w:ins>
            <w:ins w:id="954" w:author="ERCOT" w:date="2020-04-07T12:58:00Z">
              <w:r>
                <w:t>the</w:t>
              </w:r>
            </w:ins>
            <w:ins w:id="955" w:author="ERCOT" w:date="2020-04-06T14:58: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956" w:author="ERCOT" w:date="2020-04-07T13:20:00Z">
              <w:r>
                <w:t xml:space="preserve"> </w:t>
              </w:r>
              <w:r w:rsidRPr="00BC5843">
                <w:rPr>
                  <w:i/>
                </w:rPr>
                <w:t>h</w:t>
              </w:r>
            </w:ins>
            <w:ins w:id="957" w:author="ERCOT" w:date="2020-04-06T14:58:00Z">
              <w:r w:rsidRPr="007820D0">
                <w:t xml:space="preserve">, </w:t>
              </w:r>
            </w:ins>
            <w:ins w:id="958" w:author="ERCOT" w:date="2020-04-10T08:10:00Z">
              <w:r>
                <w:t xml:space="preserve"> as seen in the </w:t>
              </w:r>
            </w:ins>
            <w:ins w:id="959" w:author="ERCOT 103020" w:date="2020-10-13T16:15:00Z">
              <w:r>
                <w:t xml:space="preserve">RUC </w:t>
              </w:r>
            </w:ins>
            <w:ins w:id="960" w:author="ERCOT" w:date="2020-04-10T08:10:00Z">
              <w:del w:id="961" w:author="ERCOT 103020" w:date="2020-10-13T16:15:00Z">
                <w:r w:rsidDel="00B77FB5">
                  <w:delText>s</w:delText>
                </w:r>
              </w:del>
            </w:ins>
            <w:ins w:id="962" w:author="ERCOT 103020" w:date="2020-10-13T16:15:00Z">
              <w:r>
                <w:t>S</w:t>
              </w:r>
            </w:ins>
            <w:ins w:id="963" w:author="ERCOT" w:date="2020-04-10T08:10:00Z">
              <w:r>
                <w:t>napshot for the RUC process</w:t>
              </w:r>
              <w:r w:rsidRPr="00A577B9">
                <w:rPr>
                  <w:i/>
                </w:rPr>
                <w:t xml:space="preserve"> ruc</w:t>
              </w:r>
            </w:ins>
            <w:ins w:id="964" w:author="ERCOT" w:date="2020-04-06T14:58:00Z">
              <w:r w:rsidRPr="007820D0">
                <w:t xml:space="preserve">. </w:t>
              </w:r>
            </w:ins>
          </w:p>
        </w:tc>
      </w:tr>
      <w:tr w:rsidR="008726D7" w14:paraId="2FE90491" w14:textId="77777777" w:rsidTr="0071440F">
        <w:trPr>
          <w:cantSplit/>
          <w:ins w:id="965" w:author="ERCOT" w:date="2020-04-06T15:13:00Z"/>
        </w:trPr>
        <w:tc>
          <w:tcPr>
            <w:tcW w:w="1152" w:type="pct"/>
          </w:tcPr>
          <w:p w14:paraId="5049FAD9" w14:textId="77777777" w:rsidR="008726D7" w:rsidRPr="007820D0" w:rsidRDefault="008726D7" w:rsidP="0071440F">
            <w:pPr>
              <w:pStyle w:val="TableBody"/>
              <w:rPr>
                <w:ins w:id="966" w:author="ERCOT" w:date="2020-04-06T15:13:00Z"/>
                <w:i/>
              </w:rPr>
            </w:pPr>
            <w:ins w:id="967" w:author="ERCOT" w:date="2020-04-07T12:56:00Z">
              <w:r>
                <w:rPr>
                  <w:i/>
                </w:rPr>
                <w:t>DCRCAP</w:t>
              </w:r>
            </w:ins>
            <w:ins w:id="968" w:author="ERCOT" w:date="2020-04-06T15:14:00Z">
              <w:r w:rsidRPr="007820D0">
                <w:rPr>
                  <w:i/>
                </w:rPr>
                <w:t>ADJ</w:t>
              </w:r>
              <w:r w:rsidRPr="00DF15B8">
                <w:rPr>
                  <w:i/>
                </w:rPr>
                <w:t xml:space="preserve"> </w:t>
              </w:r>
            </w:ins>
            <w:ins w:id="969" w:author="ERCOT" w:date="2020-04-10T06:10:00Z">
              <w:r>
                <w:rPr>
                  <w:i/>
                  <w:vertAlign w:val="subscript"/>
                </w:rPr>
                <w:t xml:space="preserve">ruc, </w:t>
              </w:r>
            </w:ins>
            <w:ins w:id="970" w:author="ERCOT" w:date="2020-04-06T15:14:00Z">
              <w:r w:rsidRPr="00DF15B8">
                <w:rPr>
                  <w:i/>
                  <w:vertAlign w:val="subscript"/>
                </w:rPr>
                <w:t>q, r, h</w:t>
              </w:r>
            </w:ins>
          </w:p>
        </w:tc>
        <w:tc>
          <w:tcPr>
            <w:tcW w:w="355" w:type="pct"/>
          </w:tcPr>
          <w:p w14:paraId="41293458" w14:textId="77777777" w:rsidR="008726D7" w:rsidRPr="007820D0" w:rsidRDefault="008726D7" w:rsidP="0071440F">
            <w:pPr>
              <w:pStyle w:val="TableBody"/>
              <w:jc w:val="center"/>
              <w:rPr>
                <w:ins w:id="971" w:author="ERCOT" w:date="2020-04-06T15:13:00Z"/>
              </w:rPr>
            </w:pPr>
            <w:ins w:id="972" w:author="ERCOT" w:date="2020-04-06T15:14:00Z">
              <w:r w:rsidRPr="007820D0">
                <w:t>MW</w:t>
              </w:r>
            </w:ins>
          </w:p>
        </w:tc>
        <w:tc>
          <w:tcPr>
            <w:tcW w:w="3493" w:type="pct"/>
          </w:tcPr>
          <w:p w14:paraId="64C9E1D1" w14:textId="77777777" w:rsidR="008726D7" w:rsidRPr="007820D0" w:rsidRDefault="008726D7" w:rsidP="0071440F">
            <w:pPr>
              <w:pStyle w:val="TableBody"/>
              <w:rPr>
                <w:ins w:id="973" w:author="ERCOT" w:date="2020-04-06T15:13:00Z"/>
              </w:rPr>
            </w:pPr>
            <w:ins w:id="974" w:author="ERCOT" w:date="2020-04-07T13:40:00Z">
              <w:r w:rsidRPr="00FC4713">
                <w:rPr>
                  <w:i/>
                </w:rPr>
                <w:t>DC</w:t>
              </w:r>
            </w:ins>
            <w:ins w:id="975" w:author="ERCOT" w:date="2020-04-07T14:08:00Z">
              <w:r w:rsidRPr="00FC4713">
                <w:rPr>
                  <w:i/>
                </w:rPr>
                <w:t>-</w:t>
              </w:r>
            </w:ins>
            <w:ins w:id="976" w:author="ERCOT" w:date="2020-04-07T13:40:00Z">
              <w:r w:rsidRPr="00FC4713">
                <w:rPr>
                  <w:i/>
                </w:rPr>
                <w:t>Coupled Resource Capacity</w:t>
              </w:r>
            </w:ins>
            <w:ins w:id="977" w:author="ERCOT" w:date="2020-04-06T15:14:00Z">
              <w:r w:rsidRPr="00FC4713">
                <w:rPr>
                  <w:i/>
                </w:rPr>
                <w:t xml:space="preserve"> at Adjustment Period</w:t>
              </w:r>
              <w:r w:rsidRPr="007820D0">
                <w:t xml:space="preserve">—The </w:t>
              </w:r>
            </w:ins>
            <w:ins w:id="978" w:author="ERCOT" w:date="2020-04-07T13:02:00Z">
              <w:r>
                <w:t>Resource Capacity</w:t>
              </w:r>
            </w:ins>
            <w:ins w:id="979" w:author="ERCOT" w:date="2020-04-06T15:14:00Z">
              <w:r w:rsidRPr="007820D0">
                <w:t xml:space="preserve"> of DC-Coupled Resource </w:t>
              </w:r>
              <w:r w:rsidRPr="00FC4713">
                <w:rPr>
                  <w:i/>
                </w:rPr>
                <w:t>r</w:t>
              </w:r>
              <w:r w:rsidRPr="007820D0">
                <w:t xml:space="preserve"> represented by the QSE </w:t>
              </w:r>
              <w:r w:rsidRPr="00FC4713">
                <w:rPr>
                  <w:i/>
                </w:rPr>
                <w:t>q</w:t>
              </w:r>
              <w:r w:rsidRPr="007820D0">
                <w:t xml:space="preserve"> for the hour </w:t>
              </w:r>
              <w:r w:rsidRPr="00BC5843">
                <w:rPr>
                  <w:i/>
                </w:rPr>
                <w:t>h</w:t>
              </w:r>
            </w:ins>
            <w:ins w:id="980" w:author="ERCOT" w:date="2020-04-07T13:20:00Z">
              <w:r>
                <w:t xml:space="preserve">, </w:t>
              </w:r>
            </w:ins>
            <w:ins w:id="981" w:author="ERCOT 103020" w:date="2020-10-13T16:15:00Z">
              <w:r w:rsidRPr="00BC22F0">
                <w:t>at the end of the Adjustment Period</w:t>
              </w:r>
            </w:ins>
            <w:ins w:id="982" w:author="ERCOT" w:date="2020-04-07T13:20:00Z">
              <w:del w:id="983" w:author="ERCOT 103020" w:date="2020-10-13T16:15:00Z">
                <w:r w:rsidDel="00B77FB5">
                  <w:delText>according to the Adjustment Period snapshot</w:delText>
                </w:r>
              </w:del>
            </w:ins>
            <w:ins w:id="984" w:author="ERCOT" w:date="2020-04-07T14:09:00Z">
              <w:del w:id="985" w:author="ERCOT 103020" w:date="2020-10-13T16:15:00Z">
                <w:r w:rsidDel="00B77FB5">
                  <w:delText xml:space="preserve"> and the </w:delText>
                </w:r>
              </w:del>
            </w:ins>
            <w:ins w:id="986" w:author="ERCOT" w:date="2020-04-10T12:50:00Z">
              <w:del w:id="987" w:author="ERCOT 103020" w:date="2020-10-13T16:15:00Z">
                <w:r w:rsidRPr="007820D0" w:rsidDel="00B77FB5">
                  <w:delText>COP and Trades Snapshot</w:delText>
                </w:r>
                <w:r w:rsidDel="00B77FB5">
                  <w:delText xml:space="preserve"> for the RUC process</w:delText>
                </w:r>
              </w:del>
            </w:ins>
            <w:ins w:id="988" w:author="ERCOT" w:date="2020-04-06T15:14:00Z">
              <w:r w:rsidRPr="007820D0">
                <w:t xml:space="preserve">.  </w:t>
              </w:r>
            </w:ins>
          </w:p>
        </w:tc>
      </w:tr>
      <w:tr w:rsidR="008726D7" w14:paraId="68B9509C" w14:textId="77777777" w:rsidTr="0071440F">
        <w:trPr>
          <w:cantSplit/>
          <w:ins w:id="989" w:author="ERCOT" w:date="2020-04-06T14:56:00Z"/>
        </w:trPr>
        <w:tc>
          <w:tcPr>
            <w:tcW w:w="1152" w:type="pct"/>
          </w:tcPr>
          <w:p w14:paraId="1960E8E6" w14:textId="77777777" w:rsidR="008726D7" w:rsidRPr="007820D0" w:rsidRDefault="008726D7" w:rsidP="0071440F">
            <w:pPr>
              <w:pStyle w:val="TableBody"/>
              <w:rPr>
                <w:ins w:id="990" w:author="ERCOT" w:date="2020-04-06T14:56:00Z"/>
                <w:i/>
              </w:rPr>
            </w:pPr>
            <w:ins w:id="991" w:author="ERCOT" w:date="2020-04-06T15:25:00Z">
              <w:r w:rsidRPr="00DF15B8">
                <w:rPr>
                  <w:i/>
                </w:rPr>
                <w:t>HSL</w:t>
              </w:r>
            </w:ins>
            <w:ins w:id="992" w:author="ERCOT" w:date="2020-04-10T05:47:00Z">
              <w:r>
                <w:rPr>
                  <w:i/>
                </w:rPr>
                <w:t>ES</w:t>
              </w:r>
            </w:ins>
            <w:ins w:id="993" w:author="ERCOT" w:date="2020-04-10T08:40:00Z">
              <w:r>
                <w:rPr>
                  <w:i/>
                </w:rPr>
                <w:t>S</w:t>
              </w:r>
            </w:ins>
            <w:ins w:id="994" w:author="ERCOT" w:date="2020-04-06T15:25:00Z">
              <w:r w:rsidRPr="007820D0">
                <w:rPr>
                  <w:i/>
                </w:rPr>
                <w:t xml:space="preserve"> </w:t>
              </w:r>
              <w:r w:rsidRPr="007820D0">
                <w:rPr>
                  <w:i/>
                  <w:vertAlign w:val="subscript"/>
                </w:rPr>
                <w:t>q, r, h</w:t>
              </w:r>
            </w:ins>
          </w:p>
        </w:tc>
        <w:tc>
          <w:tcPr>
            <w:tcW w:w="355" w:type="pct"/>
          </w:tcPr>
          <w:p w14:paraId="35D37834" w14:textId="77777777" w:rsidR="008726D7" w:rsidRPr="007820D0" w:rsidRDefault="008726D7" w:rsidP="0071440F">
            <w:pPr>
              <w:pStyle w:val="TableBody"/>
              <w:jc w:val="center"/>
              <w:rPr>
                <w:ins w:id="995" w:author="ERCOT" w:date="2020-04-06T14:56:00Z"/>
              </w:rPr>
            </w:pPr>
            <w:ins w:id="996" w:author="ERCOT" w:date="2020-04-06T15:25:00Z">
              <w:r w:rsidRPr="007820D0">
                <w:t>MW</w:t>
              </w:r>
            </w:ins>
          </w:p>
        </w:tc>
        <w:tc>
          <w:tcPr>
            <w:tcW w:w="3493" w:type="pct"/>
          </w:tcPr>
          <w:p w14:paraId="0CB722A8" w14:textId="77777777" w:rsidR="008726D7" w:rsidRPr="007820D0" w:rsidRDefault="008726D7" w:rsidP="0071440F">
            <w:pPr>
              <w:pStyle w:val="TableBody"/>
              <w:rPr>
                <w:ins w:id="997" w:author="ERCOT" w:date="2020-04-06T14:56:00Z"/>
              </w:rPr>
            </w:pPr>
            <w:ins w:id="998" w:author="ERCOT" w:date="2020-04-06T15:26:00Z">
              <w:r w:rsidRPr="00FC4713">
                <w:rPr>
                  <w:i/>
                </w:rPr>
                <w:t xml:space="preserve">High Sustained Limit </w:t>
              </w:r>
            </w:ins>
            <w:ins w:id="999" w:author="ERCOT" w:date="2020-04-10T05:47:00Z">
              <w:r w:rsidRPr="00FC4713">
                <w:rPr>
                  <w:i/>
                </w:rPr>
                <w:t>for ES</w:t>
              </w:r>
            </w:ins>
            <w:ins w:id="1000" w:author="ERCOT" w:date="2020-04-10T08:41:00Z">
              <w:r>
                <w:rPr>
                  <w:i/>
                </w:rPr>
                <w:t>S</w:t>
              </w:r>
            </w:ins>
            <w:ins w:id="1001" w:author="ERCOT" w:date="2020-04-10T05:47:00Z">
              <w:r w:rsidRPr="00FC4713">
                <w:rPr>
                  <w:i/>
                </w:rPr>
                <w:t xml:space="preserve"> </w:t>
              </w:r>
            </w:ins>
            <w:ins w:id="1002" w:author="ERCOT" w:date="2020-04-06T15:26:00Z">
              <w:r w:rsidRPr="00FC4713">
                <w:rPr>
                  <w:i/>
                </w:rPr>
                <w:t xml:space="preserve">at </w:t>
              </w:r>
            </w:ins>
            <w:ins w:id="1003" w:author="ERCOT" w:date="2020-04-06T15:28:00Z">
              <w:r w:rsidRPr="00FC4713">
                <w:rPr>
                  <w:i/>
                </w:rPr>
                <w:t>Adjustment Period</w:t>
              </w:r>
              <w:r w:rsidRPr="007820D0">
                <w:t xml:space="preserve"> </w:t>
              </w:r>
            </w:ins>
            <w:ins w:id="1004" w:author="ERCOT" w:date="2020-04-06T15:26:00Z">
              <w:r w:rsidRPr="007820D0">
                <w:t xml:space="preserve">—The </w:t>
              </w:r>
            </w:ins>
            <w:ins w:id="1005" w:author="ERCOT" w:date="2020-04-10T08:41:00Z">
              <w:del w:id="1006" w:author="ERCOT 103020" w:date="2020-10-27T19:01:00Z">
                <w:r w:rsidDel="006F19C8">
                  <w:delText>increase</w:delText>
                </w:r>
              </w:del>
            </w:ins>
            <w:ins w:id="1007" w:author="ERCOT 103020" w:date="2020-10-27T19:01:00Z">
              <w:r>
                <w:t>portion</w:t>
              </w:r>
            </w:ins>
            <w:ins w:id="1008" w:author="ERCOT" w:date="2020-04-10T08:41:00Z">
              <w:r>
                <w:t xml:space="preserve"> of the </w:t>
              </w:r>
            </w:ins>
            <w:ins w:id="1009" w:author="ERCOT" w:date="2020-04-06T15:26:00Z">
              <w:r w:rsidRPr="007820D0">
                <w:t xml:space="preserve">HSL of </w:t>
              </w:r>
            </w:ins>
            <w:ins w:id="1010" w:author="ERCOT" w:date="2020-04-09T15:43:00Z">
              <w:r>
                <w:t xml:space="preserve">the </w:t>
              </w:r>
            </w:ins>
            <w:ins w:id="1011" w:author="ERCOT" w:date="2020-04-10T08:41:00Z">
              <w:r>
                <w:t>DC-Coupled Resource</w:t>
              </w:r>
              <w:r w:rsidRPr="007820D0">
                <w:t xml:space="preserve"> </w:t>
              </w:r>
            </w:ins>
            <w:ins w:id="1012" w:author="ERCOT" w:date="2020-04-10T09:11:00Z">
              <w:r>
                <w:t xml:space="preserve">due to the ESS </w:t>
              </w:r>
            </w:ins>
            <w:ins w:id="1013" w:author="ERCOT" w:date="2020-04-09T15:43:00Z">
              <w:r>
                <w:t xml:space="preserve">that is part of the </w:t>
              </w:r>
            </w:ins>
            <w:ins w:id="1014" w:author="ERCOT" w:date="2020-04-06T15:26:00Z">
              <w:r w:rsidRPr="007820D0">
                <w:t xml:space="preserve">DC-Coupled Resource </w:t>
              </w:r>
              <w:r w:rsidRPr="00FC4713">
                <w:rPr>
                  <w:i/>
                </w:rPr>
                <w:t>r</w:t>
              </w:r>
              <w:r w:rsidRPr="007820D0">
                <w:t xml:space="preserve"> represented by QSE </w:t>
              </w:r>
              <w:r w:rsidRPr="00FC4713">
                <w:rPr>
                  <w:i/>
                </w:rPr>
                <w:t>q</w:t>
              </w:r>
              <w:r w:rsidRPr="007820D0">
                <w:t xml:space="preserve"> for the hour </w:t>
              </w:r>
            </w:ins>
            <w:ins w:id="1015" w:author="ERCOT" w:date="2020-04-07T13:23:00Z">
              <w:r w:rsidRPr="00BC5843">
                <w:rPr>
                  <w:i/>
                </w:rPr>
                <w:t>h</w:t>
              </w:r>
            </w:ins>
            <w:ins w:id="1016" w:author="ERCOT" w:date="2020-04-07T13:00:00Z">
              <w:r>
                <w:t>,</w:t>
              </w:r>
            </w:ins>
            <w:ins w:id="1017" w:author="ERCOT" w:date="2020-04-07T13:01:00Z">
              <w:r>
                <w:t xml:space="preserve"> </w:t>
              </w:r>
            </w:ins>
            <w:ins w:id="1018" w:author="ERCOT 103020" w:date="2020-10-13T16:16:00Z">
              <w:r w:rsidRPr="00BC22F0">
                <w:t>at the end of the Adjustment Period</w:t>
              </w:r>
            </w:ins>
            <w:ins w:id="1019" w:author="ERCOT" w:date="2020-04-07T13:01:00Z">
              <w:del w:id="1020" w:author="ERCOT 103020" w:date="2020-10-13T16:16:00Z">
                <w:r w:rsidDel="00B77FB5">
                  <w:delText>according to the Adjustment Period snapshot</w:delText>
                </w:r>
              </w:del>
              <w:r>
                <w:t>.</w:t>
              </w:r>
            </w:ins>
            <w:ins w:id="1021" w:author="ERCOT" w:date="2020-04-06T15:26:00Z">
              <w:r w:rsidRPr="007820D0">
                <w:t xml:space="preserve">  </w:t>
              </w:r>
            </w:ins>
          </w:p>
        </w:tc>
      </w:tr>
      <w:tr w:rsidR="008726D7" w14:paraId="0AAF8EB0" w14:textId="77777777" w:rsidTr="0071440F">
        <w:trPr>
          <w:cantSplit/>
          <w:ins w:id="1022" w:author="ERCOT" w:date="2020-04-06T13:12:00Z"/>
        </w:trPr>
        <w:tc>
          <w:tcPr>
            <w:tcW w:w="1152" w:type="pct"/>
          </w:tcPr>
          <w:p w14:paraId="285658C0" w14:textId="77777777" w:rsidR="008726D7" w:rsidRPr="007820D0" w:rsidRDefault="008726D7" w:rsidP="0071440F">
            <w:pPr>
              <w:pStyle w:val="TableBody"/>
              <w:rPr>
                <w:ins w:id="1023" w:author="ERCOT" w:date="2020-04-06T13:12:00Z"/>
                <w:i/>
              </w:rPr>
            </w:pPr>
            <w:ins w:id="1024" w:author="ERCOT" w:date="2020-04-06T13:12:00Z">
              <w:r w:rsidRPr="007820D0">
                <w:rPr>
                  <w:i/>
                </w:rPr>
                <w:t>q</w:t>
              </w:r>
            </w:ins>
          </w:p>
        </w:tc>
        <w:tc>
          <w:tcPr>
            <w:tcW w:w="355" w:type="pct"/>
          </w:tcPr>
          <w:p w14:paraId="13977CB1" w14:textId="77777777" w:rsidR="008726D7" w:rsidRPr="007820D0" w:rsidRDefault="008726D7" w:rsidP="0071440F">
            <w:pPr>
              <w:pStyle w:val="TableBody"/>
              <w:jc w:val="center"/>
              <w:rPr>
                <w:ins w:id="1025" w:author="ERCOT" w:date="2020-04-06T13:12:00Z"/>
              </w:rPr>
            </w:pPr>
            <w:ins w:id="1026" w:author="ERCOT" w:date="2020-04-06T13:12:00Z">
              <w:r w:rsidRPr="007820D0">
                <w:t>none</w:t>
              </w:r>
            </w:ins>
          </w:p>
        </w:tc>
        <w:tc>
          <w:tcPr>
            <w:tcW w:w="3493" w:type="pct"/>
          </w:tcPr>
          <w:p w14:paraId="35975BF5" w14:textId="77777777" w:rsidR="008726D7" w:rsidRPr="007820D0" w:rsidRDefault="008726D7" w:rsidP="0071440F">
            <w:pPr>
              <w:pStyle w:val="TableBody"/>
              <w:rPr>
                <w:ins w:id="1027" w:author="ERCOT" w:date="2020-04-06T13:12:00Z"/>
              </w:rPr>
            </w:pPr>
            <w:ins w:id="1028" w:author="ERCOT" w:date="2020-04-06T13:12:00Z">
              <w:r w:rsidRPr="007820D0">
                <w:t>A QSE.</w:t>
              </w:r>
            </w:ins>
          </w:p>
        </w:tc>
      </w:tr>
      <w:tr w:rsidR="008726D7" w14:paraId="74ABB665" w14:textId="77777777" w:rsidTr="0071440F">
        <w:trPr>
          <w:cantSplit/>
          <w:ins w:id="1029" w:author="ERCOT" w:date="2020-04-06T13:12:00Z"/>
        </w:trPr>
        <w:tc>
          <w:tcPr>
            <w:tcW w:w="1152" w:type="pct"/>
          </w:tcPr>
          <w:p w14:paraId="0C01B0C2" w14:textId="77777777" w:rsidR="008726D7" w:rsidRPr="007820D0" w:rsidRDefault="008726D7" w:rsidP="0071440F">
            <w:pPr>
              <w:pStyle w:val="TableBody"/>
              <w:rPr>
                <w:ins w:id="1030" w:author="ERCOT" w:date="2020-04-06T13:12:00Z"/>
                <w:i/>
              </w:rPr>
            </w:pPr>
            <w:ins w:id="1031" w:author="ERCOT" w:date="2020-04-06T13:12:00Z">
              <w:r w:rsidRPr="007820D0">
                <w:rPr>
                  <w:i/>
                </w:rPr>
                <w:t>r</w:t>
              </w:r>
            </w:ins>
          </w:p>
        </w:tc>
        <w:tc>
          <w:tcPr>
            <w:tcW w:w="355" w:type="pct"/>
          </w:tcPr>
          <w:p w14:paraId="37E6CC82" w14:textId="77777777" w:rsidR="008726D7" w:rsidRPr="007820D0" w:rsidRDefault="008726D7" w:rsidP="0071440F">
            <w:pPr>
              <w:pStyle w:val="TableBody"/>
              <w:jc w:val="center"/>
              <w:rPr>
                <w:ins w:id="1032" w:author="ERCOT" w:date="2020-04-06T13:12:00Z"/>
              </w:rPr>
            </w:pPr>
            <w:ins w:id="1033" w:author="ERCOT" w:date="2020-04-06T13:12:00Z">
              <w:r w:rsidRPr="007820D0">
                <w:t>none</w:t>
              </w:r>
            </w:ins>
          </w:p>
        </w:tc>
        <w:tc>
          <w:tcPr>
            <w:tcW w:w="3493" w:type="pct"/>
          </w:tcPr>
          <w:p w14:paraId="2C405C63" w14:textId="77777777" w:rsidR="008726D7" w:rsidDel="00B77FB5" w:rsidRDefault="008726D7" w:rsidP="0071440F">
            <w:pPr>
              <w:pStyle w:val="TableBody"/>
              <w:rPr>
                <w:ins w:id="1034" w:author="ERCOT" w:date="2020-04-10T12:59:00Z"/>
                <w:del w:id="1035" w:author="ERCOT 103020" w:date="2020-10-13T16:16:00Z"/>
              </w:rPr>
            </w:pPr>
            <w:ins w:id="1036" w:author="ERCOT 103020" w:date="2020-10-13T16:16:00Z">
              <w:r w:rsidRPr="00BC22F0">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ins>
            <w:ins w:id="1037" w:author="ERCOT" w:date="2020-04-10T12:52:00Z">
              <w:del w:id="1038" w:author="ERCOT 103020" w:date="2020-10-13T16:16:00Z">
                <w:r w:rsidDel="00B77FB5">
                  <w:delText xml:space="preserve">The Generation Resource associated with </w:delText>
                </w:r>
              </w:del>
            </w:ins>
            <w:ins w:id="1039" w:author="ERCOT" w:date="2020-04-10T12:53:00Z">
              <w:del w:id="1040" w:author="ERCOT 103020" w:date="2020-10-13T16:16:00Z">
                <w:r w:rsidDel="00B77FB5">
                  <w:delText xml:space="preserve">a </w:delText>
                </w:r>
              </w:del>
            </w:ins>
            <w:ins w:id="1041" w:author="ERCOT" w:date="2020-04-09T15:47:00Z">
              <w:del w:id="1042" w:author="ERCOT 103020" w:date="2020-10-13T16:16:00Z">
                <w:r w:rsidDel="00B77FB5">
                  <w:delText>DC-Coupled Resource</w:delText>
                </w:r>
              </w:del>
            </w:ins>
          </w:p>
          <w:p w14:paraId="3C250E8B" w14:textId="77777777" w:rsidR="008726D7" w:rsidRPr="007820D0" w:rsidRDefault="008726D7" w:rsidP="0071440F">
            <w:pPr>
              <w:pStyle w:val="TableBody"/>
              <w:rPr>
                <w:ins w:id="1043" w:author="ERCOT" w:date="2020-04-06T13:12:00Z"/>
              </w:rPr>
            </w:pPr>
            <w:ins w:id="1044" w:author="ERCOT" w:date="2020-04-10T12:59:00Z">
              <w:del w:id="1045" w:author="ERCOT 103020" w:date="2020-10-13T16:16:00Z">
                <w:r w:rsidDel="00B77FB5">
                  <w:delText>that is QSE-committed</w:delText>
                </w:r>
                <w:r w:rsidRPr="004B32CF" w:rsidDel="00B77FB5">
                  <w:delText xml:space="preserve"> </w:delText>
                </w:r>
                <w:r w:rsidDel="00B77FB5">
                  <w:delText xml:space="preserve">or RUC-decommitted </w:delText>
                </w:r>
                <w:r w:rsidRPr="004B32CF" w:rsidDel="00B77FB5">
                  <w:delText>(subject to paragraph (</w:delText>
                </w:r>
                <w:r w:rsidDel="00B77FB5">
                  <w:delText>3</w:delText>
                </w:r>
                <w:r w:rsidRPr="004B32CF" w:rsidDel="00B77FB5">
                  <w:delText xml:space="preserve">) </w:delText>
                </w:r>
              </w:del>
            </w:ins>
            <w:ins w:id="1046" w:author="ERCOT" w:date="2020-04-10T13:00:00Z">
              <w:del w:id="1047" w:author="ERCOT 103020" w:date="2020-10-13T16:16:00Z">
                <w:r w:rsidDel="00B77FB5">
                  <w:delText>below</w:delText>
                </w:r>
              </w:del>
            </w:ins>
            <w:ins w:id="1048" w:author="ERCOT" w:date="2020-04-10T12:59:00Z">
              <w:del w:id="1049" w:author="ERCOT 103020" w:date="2020-10-13T16:16:00Z">
                <w:r w:rsidRPr="004B32CF" w:rsidDel="00B77FB5">
                  <w:delText>)</w:delText>
                </w:r>
              </w:del>
            </w:ins>
          </w:p>
        </w:tc>
      </w:tr>
      <w:tr w:rsidR="008726D7" w14:paraId="71749825" w14:textId="77777777" w:rsidTr="0071440F">
        <w:trPr>
          <w:cantSplit/>
          <w:ins w:id="1050" w:author="ERCOT" w:date="2020-04-06T13:12:00Z"/>
        </w:trPr>
        <w:tc>
          <w:tcPr>
            <w:tcW w:w="1152" w:type="pct"/>
          </w:tcPr>
          <w:p w14:paraId="7A8140F7" w14:textId="77777777" w:rsidR="008726D7" w:rsidRDefault="008726D7" w:rsidP="0071440F">
            <w:pPr>
              <w:pStyle w:val="TableBody"/>
              <w:rPr>
                <w:ins w:id="1051" w:author="ERCOT" w:date="2020-04-06T13:12:00Z"/>
                <w:i/>
              </w:rPr>
            </w:pPr>
            <w:ins w:id="1052" w:author="ERCOT" w:date="2020-04-06T13:12:00Z">
              <w:r>
                <w:rPr>
                  <w:i/>
                </w:rPr>
                <w:t>h</w:t>
              </w:r>
            </w:ins>
          </w:p>
        </w:tc>
        <w:tc>
          <w:tcPr>
            <w:tcW w:w="355" w:type="pct"/>
          </w:tcPr>
          <w:p w14:paraId="4BA642BC" w14:textId="77777777" w:rsidR="008726D7" w:rsidRDefault="008726D7" w:rsidP="0071440F">
            <w:pPr>
              <w:pStyle w:val="TableBody"/>
              <w:jc w:val="center"/>
              <w:rPr>
                <w:ins w:id="1053" w:author="ERCOT" w:date="2020-04-06T13:12:00Z"/>
              </w:rPr>
            </w:pPr>
            <w:ins w:id="1054" w:author="ERCOT" w:date="2020-04-06T13:12:00Z">
              <w:r>
                <w:t>none</w:t>
              </w:r>
            </w:ins>
          </w:p>
        </w:tc>
        <w:tc>
          <w:tcPr>
            <w:tcW w:w="3493" w:type="pct"/>
          </w:tcPr>
          <w:p w14:paraId="445AFBA4" w14:textId="77777777" w:rsidR="008726D7" w:rsidRDefault="008726D7" w:rsidP="0071440F">
            <w:pPr>
              <w:pStyle w:val="TableBody"/>
              <w:rPr>
                <w:ins w:id="1055" w:author="ERCOT" w:date="2020-04-06T13:12:00Z"/>
              </w:rPr>
            </w:pPr>
            <w:ins w:id="1056" w:author="ERCOT" w:date="2020-04-07T13:04:00Z">
              <w:r>
                <w:t xml:space="preserve">An </w:t>
              </w:r>
            </w:ins>
            <w:ins w:id="1057" w:author="ERCOT" w:date="2020-04-06T13:12:00Z">
              <w:r>
                <w:t>hour</w:t>
              </w:r>
            </w:ins>
            <w:ins w:id="1058" w:author="ERCOT" w:date="2020-04-07T13:04:00Z">
              <w:r>
                <w:t>ly</w:t>
              </w:r>
            </w:ins>
            <w:ins w:id="1059" w:author="ERCOT" w:date="2020-04-06T13:12:00Z">
              <w:r>
                <w:t xml:space="preserve"> Settlement Interval. </w:t>
              </w:r>
            </w:ins>
          </w:p>
        </w:tc>
      </w:tr>
      <w:tr w:rsidR="008726D7" w14:paraId="6ACD84E9" w14:textId="77777777" w:rsidTr="0071440F">
        <w:trPr>
          <w:cantSplit/>
          <w:ins w:id="1060" w:author="ERCOT" w:date="2020-04-07T11:01:00Z"/>
        </w:trPr>
        <w:tc>
          <w:tcPr>
            <w:tcW w:w="1152" w:type="pct"/>
          </w:tcPr>
          <w:p w14:paraId="20FDADEB" w14:textId="77777777" w:rsidR="008726D7" w:rsidRDefault="008726D7" w:rsidP="0071440F">
            <w:pPr>
              <w:pStyle w:val="TableBody"/>
              <w:rPr>
                <w:ins w:id="1061" w:author="ERCOT" w:date="2020-04-07T11:01:00Z"/>
                <w:i/>
              </w:rPr>
            </w:pPr>
            <w:ins w:id="1062" w:author="ERCOT" w:date="2020-04-07T11:01:00Z">
              <w:r>
                <w:rPr>
                  <w:i/>
                </w:rPr>
                <w:t>ruc</w:t>
              </w:r>
            </w:ins>
          </w:p>
        </w:tc>
        <w:tc>
          <w:tcPr>
            <w:tcW w:w="355" w:type="pct"/>
          </w:tcPr>
          <w:p w14:paraId="3F05C831" w14:textId="77777777" w:rsidR="008726D7" w:rsidRDefault="008726D7" w:rsidP="0071440F">
            <w:pPr>
              <w:pStyle w:val="TableBody"/>
              <w:jc w:val="center"/>
              <w:rPr>
                <w:ins w:id="1063" w:author="ERCOT" w:date="2020-04-07T11:01:00Z"/>
              </w:rPr>
            </w:pPr>
            <w:ins w:id="1064" w:author="ERCOT" w:date="2020-04-07T11:01:00Z">
              <w:r>
                <w:t>none</w:t>
              </w:r>
            </w:ins>
          </w:p>
        </w:tc>
        <w:tc>
          <w:tcPr>
            <w:tcW w:w="3493" w:type="pct"/>
          </w:tcPr>
          <w:p w14:paraId="5BDDE600" w14:textId="77777777" w:rsidR="008726D7" w:rsidRDefault="008726D7" w:rsidP="0071440F">
            <w:pPr>
              <w:pStyle w:val="TableBody"/>
              <w:rPr>
                <w:ins w:id="1065" w:author="ERCOT" w:date="2020-04-07T11:01:00Z"/>
              </w:rPr>
            </w:pPr>
            <w:ins w:id="1066" w:author="ERCOT" w:date="2020-04-07T11:02:00Z">
              <w:r>
                <w:t>A</w:t>
              </w:r>
            </w:ins>
            <w:ins w:id="1067" w:author="ERCOT" w:date="2020-04-07T11:01:00Z">
              <w:r>
                <w:t xml:space="preserve"> RUC process</w:t>
              </w:r>
            </w:ins>
            <w:ins w:id="1068" w:author="ERCOT" w:date="2020-04-07T13:25:00Z">
              <w:r>
                <w:t xml:space="preserve"> for which this </w:t>
              </w:r>
            </w:ins>
            <w:ins w:id="1069" w:author="ERCOT" w:date="2020-04-07T15:37:00Z">
              <w:r>
                <w:t>DC</w:t>
              </w:r>
            </w:ins>
            <w:ins w:id="1070" w:author="ERCOT" w:date="2020-04-08T07:34:00Z">
              <w:r>
                <w:t>-Coupled</w:t>
              </w:r>
            </w:ins>
            <w:ins w:id="1071" w:author="ERCOT" w:date="2020-04-07T15:37:00Z">
              <w:r>
                <w:t xml:space="preserve"> </w:t>
              </w:r>
            </w:ins>
            <w:ins w:id="1072" w:author="ERCOT" w:date="2020-04-07T13:25:00Z">
              <w:r>
                <w:t>Resource Capacity is calculated</w:t>
              </w:r>
            </w:ins>
            <w:ins w:id="1073" w:author="ERCOT" w:date="2020-04-07T11:01:00Z">
              <w:r>
                <w:t>.</w:t>
              </w:r>
            </w:ins>
          </w:p>
        </w:tc>
      </w:tr>
    </w:tbl>
    <w:p w14:paraId="6970C299" w14:textId="77777777" w:rsidR="009B037D" w:rsidRDefault="008726D7">
      <w:pPr>
        <w:pStyle w:val="BodyTextNumbered"/>
        <w:spacing w:before="240"/>
        <w:rPr>
          <w:ins w:id="1074" w:author="ERCOT" w:date="2020-04-03T06:09:00Z"/>
        </w:rPr>
        <w:pPrChange w:id="1075" w:author="ERCOT 103020" w:date="2020-10-28T16:09:00Z">
          <w:pPr>
            <w:pStyle w:val="BodyTextNumbered"/>
          </w:pPr>
        </w:pPrChange>
      </w:pPr>
      <w:r>
        <w:t>(</w:t>
      </w:r>
      <w:ins w:id="1076" w:author="ERCOT 103020" w:date="2020-10-28T16:09:00Z">
        <w:r>
          <w:t>3</w:t>
        </w:r>
      </w:ins>
      <w:del w:id="1077" w:author="ERCOT 103020" w:date="2020-10-28T16:09:00Z">
        <w:r w:rsidDel="008726D7">
          <w:delText>1</w:delText>
        </w:r>
      </w:del>
      <w:r>
        <w:t>)</w:t>
      </w:r>
      <w:r>
        <w:tab/>
      </w:r>
      <w:r w:rsidR="009B037D">
        <w:t xml:space="preserve">In calculating the amount short for each QSE, </w:t>
      </w:r>
      <w:r w:rsidR="009B037D" w:rsidRPr="00293185">
        <w:t xml:space="preserve">the </w:t>
      </w:r>
      <w:r w:rsidR="009B037D" w:rsidRPr="002C11F8">
        <w:t>Wind-powered Generation Resource Production Potential (WGRPP), as described in Section 4.2.2</w:t>
      </w:r>
      <w:r w:rsidR="009B037D" w:rsidRPr="005B58BC">
        <w:t>, Wind-Powered Generation Resource Production Potential</w:t>
      </w:r>
      <w:r w:rsidR="009B037D" w:rsidRPr="00101205">
        <w:t>, for a Wind-</w:t>
      </w:r>
      <w:r w:rsidR="009B037D" w:rsidRPr="002C11F8">
        <w:t>powered G</w:t>
      </w:r>
      <w:r w:rsidR="009B037D" w:rsidRPr="00293185">
        <w:t>eneration Resource (WGR)</w:t>
      </w:r>
      <w:r w:rsidR="009B037D">
        <w:t>,</w:t>
      </w:r>
      <w:r w:rsidR="009B037D" w:rsidRPr="00293185">
        <w:t xml:space="preserve"> </w:t>
      </w:r>
      <w:r w:rsidR="009B037D">
        <w:t>or</w:t>
      </w:r>
      <w:r w:rsidR="009B037D" w:rsidRPr="00293185">
        <w:t xml:space="preserve"> the PhotoVoltaic Generation Resource Production Potential (PVGRPP), as described in Section 4.2.3</w:t>
      </w:r>
      <w:r w:rsidR="009B037D">
        <w:t xml:space="preserve">, </w:t>
      </w:r>
      <w:r w:rsidR="009B037D" w:rsidRPr="00C67FC9">
        <w:t>PhotoVoltaic Generation Resource Production Potential</w:t>
      </w:r>
      <w:r w:rsidR="009B037D">
        <w:t>,</w:t>
      </w:r>
      <w:r w:rsidR="009B037D" w:rsidRPr="00293185">
        <w:t xml:space="preserve"> for a PhotoVoltaic Generation Resource (PVGR), at the time of RUC execution, </w:t>
      </w:r>
      <w:r w:rsidR="009B037D">
        <w:t>shall be</w:t>
      </w:r>
      <w:r w:rsidR="009B037D" w:rsidRPr="00293185">
        <w:t xml:space="preserve"> considered the available </w:t>
      </w:r>
      <w:r w:rsidR="009B037D">
        <w:t>capacity</w:t>
      </w:r>
      <w:r w:rsidR="009B037D" w:rsidRPr="00293185">
        <w:t xml:space="preserve"> of the WGR </w:t>
      </w:r>
      <w:r w:rsidR="009B037D">
        <w:t>or</w:t>
      </w:r>
      <w:r w:rsidR="009B037D" w:rsidRPr="00293185">
        <w:t xml:space="preserve"> PVGR when determining responsibility for the corresponding RUC charges, regardless of the Real-Time output of the WGR</w:t>
      </w:r>
      <w:r w:rsidR="009B037D" w:rsidRPr="00320719">
        <w:t xml:space="preserve"> or PVGR</w:t>
      </w:r>
      <w:r w:rsidR="009B037D" w:rsidRPr="00293185">
        <w:t>.</w:t>
      </w:r>
      <w:r w:rsidR="009B037D">
        <w:t xml:space="preserve">  Therefore, the </w:t>
      </w:r>
      <w:del w:id="1078" w:author="ERCOT 103020" w:date="2020-10-28T16:09:00Z">
        <w:r w:rsidR="009B037D" w:rsidDel="008726D7">
          <w:delText>HASL</w:delText>
        </w:r>
      </w:del>
      <w:ins w:id="1079" w:author="ERCOT 103020" w:date="2020-10-28T16:09:00Z">
        <w:r>
          <w:t>RCAP</w:t>
        </w:r>
      </w:ins>
      <w:r w:rsidR="009B037D">
        <w:t xml:space="preserve">SNAP variable used below shall be equal to the </w:t>
      </w:r>
      <w:r w:rsidR="009B037D" w:rsidRPr="00737369">
        <w:t>WGRPP and PVGRPP described above</w:t>
      </w:r>
      <w:r w:rsidR="009B037D">
        <w:t xml:space="preserve">. </w:t>
      </w:r>
    </w:p>
    <w:p w14:paraId="25E64D69" w14:textId="77777777" w:rsidR="009B037D" w:rsidRDefault="009B037D" w:rsidP="00B77FB5">
      <w:pPr>
        <w:pStyle w:val="BodyTextNumbered"/>
        <w:spacing w:before="240"/>
        <w:rPr>
          <w:ins w:id="1080" w:author="ERCOT" w:date="2020-04-08T14:36:00Z"/>
        </w:rPr>
      </w:pPr>
      <w:r>
        <w:lastRenderedPageBreak/>
        <w:t>(</w:t>
      </w:r>
      <w:del w:id="1081" w:author="ERCOT" w:date="2020-04-14T16:08:00Z">
        <w:r w:rsidR="002D47CC" w:rsidDel="002D47CC">
          <w:delText>2</w:delText>
        </w:r>
      </w:del>
      <w:ins w:id="1082" w:author="ERCOT 103020" w:date="2020-10-13T09:58:00Z">
        <w:r w:rsidR="00F819CB">
          <w:t>4</w:t>
        </w:r>
      </w:ins>
      <w:ins w:id="1083" w:author="ERCOT" w:date="2020-04-03T06:09:00Z">
        <w:del w:id="1084" w:author="ERCOT 103020" w:date="2020-10-13T09:58:00Z">
          <w:r w:rsidDel="00F819CB">
            <w:delText>3</w:delText>
          </w:r>
        </w:del>
      </w:ins>
      <w:r>
        <w:t>)</w:t>
      </w:r>
      <w:r>
        <w:tab/>
        <w:t xml:space="preserve">In calculating the amount short for each QSE, the QSE must be given a capacity credit </w:t>
      </w:r>
      <w:ins w:id="1085" w:author="ERCOT" w:date="2020-04-08T14:36:00Z">
        <w:r>
          <w:t xml:space="preserve">if a </w:t>
        </w:r>
      </w:ins>
      <w:ins w:id="1086" w:author="ERCOT" w:date="2020-04-08T14:40:00Z">
        <w:r>
          <w:t>Resource</w:t>
        </w:r>
      </w:ins>
      <w:ins w:id="1087" w:author="ERCOT" w:date="2020-04-08T14:36:00Z">
        <w:r>
          <w:t xml:space="preserve"> was given notice of decommitment within the two hours before the Operating Hour as a result of the RUC process</w:t>
        </w:r>
      </w:ins>
      <w:ins w:id="1088" w:author="ERCOT" w:date="2020-04-08T14:37:00Z">
        <w:r>
          <w:t xml:space="preserve"> as follows:</w:t>
        </w:r>
      </w:ins>
    </w:p>
    <w:p w14:paraId="0F348938" w14:textId="77777777" w:rsidR="009B037D" w:rsidRDefault="009B037D">
      <w:pPr>
        <w:pStyle w:val="BodyTextNumbered"/>
        <w:ind w:left="1440"/>
        <w:rPr>
          <w:ins w:id="1089" w:author="ERCOT" w:date="2020-04-08T14:38:00Z"/>
        </w:rPr>
        <w:pPrChange w:id="1090" w:author="ERCOT" w:date="2020-04-14T16:08:00Z">
          <w:pPr>
            <w:pStyle w:val="BodyTextNumbered"/>
          </w:pPr>
        </w:pPrChange>
      </w:pPr>
      <w:ins w:id="1091" w:author="ERCOT" w:date="2020-04-08T14:36:00Z">
        <w:r>
          <w:t>(a)</w:t>
        </w:r>
      </w:ins>
      <w:ins w:id="1092" w:author="ERCOT" w:date="2020-04-14T16:08:00Z">
        <w:r w:rsidR="002D47CC">
          <w:tab/>
        </w:r>
      </w:ins>
      <w:del w:id="1093" w:author="ERCOT" w:date="2020-04-08T14:37:00Z">
        <w:r w:rsidDel="001A6AC1">
          <w:delText>for n</w:delText>
        </w:r>
      </w:del>
      <w:ins w:id="1094" w:author="ERCOT" w:date="2020-04-08T14:37:00Z">
        <w:r>
          <w:t>N</w:t>
        </w:r>
      </w:ins>
      <w:r>
        <w:t xml:space="preserve">on-Intermittent Renewable Resources (IRRs) </w:t>
      </w:r>
      <w:del w:id="1095" w:author="ERCOT" w:date="2020-04-08T15:17:00Z">
        <w:r w:rsidDel="00036CE2">
          <w:delText>t</w:delText>
        </w:r>
      </w:del>
      <w:del w:id="1096" w:author="ERCOT" w:date="2020-04-08T14:38:00Z">
        <w:r w:rsidDel="005C0BDB">
          <w:delText xml:space="preserve">hat were given notice of decommitment within the two hours before the Operating Hour as a result of the RUC process by setting </w:delText>
        </w:r>
      </w:del>
      <w:ins w:id="1097" w:author="ERCOT" w:date="2020-04-08T14:38:00Z">
        <w:r>
          <w:t xml:space="preserve">will have </w:t>
        </w:r>
      </w:ins>
      <w:r>
        <w:t xml:space="preserve">the </w:t>
      </w:r>
      <w:del w:id="1098" w:author="ERCOT 103020" w:date="2020-10-13T09:58:00Z">
        <w:r w:rsidDel="00F819CB">
          <w:delText>HASL</w:delText>
        </w:r>
      </w:del>
      <w:ins w:id="1099" w:author="ERCOT 103020" w:date="2020-10-13T09:58:00Z">
        <w:r w:rsidR="00F819CB">
          <w:t>RCAP</w:t>
        </w:r>
      </w:ins>
      <w:r>
        <w:t xml:space="preserve">SNAP and </w:t>
      </w:r>
      <w:del w:id="1100" w:author="ERCOT 103020" w:date="2020-10-13T09:59:00Z">
        <w:r w:rsidDel="00F819CB">
          <w:delText>HASL</w:delText>
        </w:r>
      </w:del>
      <w:ins w:id="1101" w:author="ERCOT 103020" w:date="2020-10-13T09:59:00Z">
        <w:r w:rsidR="00F819CB">
          <w:t>RCAP</w:t>
        </w:r>
      </w:ins>
      <w:r>
        <w:t xml:space="preserve">ADJ variables used below </w:t>
      </w:r>
      <w:ins w:id="1102" w:author="ERCOT" w:date="2020-04-08T14:38:00Z">
        <w:r>
          <w:t xml:space="preserve">set </w:t>
        </w:r>
      </w:ins>
      <w:r>
        <w:t xml:space="preserve">equal to the </w:t>
      </w:r>
      <w:del w:id="1103" w:author="ERCOT 103020" w:date="2020-10-13T09:59:00Z">
        <w:r w:rsidDel="00F819CB">
          <w:delText>HASL</w:delText>
        </w:r>
      </w:del>
      <w:ins w:id="1104" w:author="ERCOT 103020" w:date="2020-10-13T09:59:00Z">
        <w:r w:rsidR="00F819CB">
          <w:t>RCAP</w:t>
        </w:r>
      </w:ins>
      <w:r>
        <w:t>SNAP value for the Resource immediately before the decommitment instruction was given</w:t>
      </w:r>
      <w:ins w:id="1105" w:author="ERCOT" w:date="2020-04-08T14:38:00Z">
        <w:r>
          <w:t>;</w:t>
        </w:r>
      </w:ins>
      <w:del w:id="1106" w:author="ERCOT" w:date="2020-04-08T14:38:00Z">
        <w:r w:rsidDel="005C0BDB">
          <w:delText xml:space="preserve">. </w:delText>
        </w:r>
      </w:del>
    </w:p>
    <w:p w14:paraId="6D80D52D" w14:textId="77777777" w:rsidR="009B037D" w:rsidRDefault="009B037D" w:rsidP="002D47CC">
      <w:pPr>
        <w:pStyle w:val="BodyTextNumbered"/>
        <w:ind w:left="1440"/>
      </w:pPr>
      <w:ins w:id="1107" w:author="ERCOT" w:date="2020-04-08T14:38:00Z">
        <w:r>
          <w:t xml:space="preserve">(b) </w:t>
        </w:r>
      </w:ins>
      <w:ins w:id="1108" w:author="ERCOT" w:date="2020-04-14T16:07:00Z">
        <w:r w:rsidR="002D47CC">
          <w:tab/>
        </w:r>
      </w:ins>
      <w:ins w:id="1109" w:author="ERCOT" w:date="2020-04-07T15:15:00Z">
        <w:r>
          <w:t>DC</w:t>
        </w:r>
      </w:ins>
      <w:ins w:id="1110" w:author="ERCOT" w:date="2020-04-08T07:34:00Z">
        <w:r>
          <w:t>-</w:t>
        </w:r>
      </w:ins>
      <w:ins w:id="1111" w:author="ERCOT" w:date="2020-04-07T15:15:00Z">
        <w:r>
          <w:t>Coupled</w:t>
        </w:r>
      </w:ins>
      <w:r>
        <w:t xml:space="preserve"> </w:t>
      </w:r>
      <w:ins w:id="1112" w:author="ERCOT" w:date="2020-04-07T15:15:00Z">
        <w:r>
          <w:t>Resource</w:t>
        </w:r>
      </w:ins>
      <w:ins w:id="1113" w:author="ERCOT" w:date="2020-04-08T14:38:00Z">
        <w:r>
          <w:t>s</w:t>
        </w:r>
      </w:ins>
      <w:r>
        <w:t xml:space="preserve"> </w:t>
      </w:r>
      <w:ins w:id="1114" w:author="ERCOT" w:date="2020-04-08T14:39:00Z">
        <w:r>
          <w:t>will have</w:t>
        </w:r>
      </w:ins>
      <w:ins w:id="1115" w:author="ERCOT" w:date="2020-04-07T15:16:00Z">
        <w:r>
          <w:t xml:space="preserve"> the DCRCAPSNAP and DCRCAPADJ variables used below </w:t>
        </w:r>
      </w:ins>
      <w:ins w:id="1116" w:author="ERCOT" w:date="2020-04-08T14:39:00Z">
        <w:r>
          <w:t xml:space="preserve">set </w:t>
        </w:r>
      </w:ins>
      <w:ins w:id="1117" w:author="ERCOT" w:date="2020-04-07T15:16:00Z">
        <w:r>
          <w:t xml:space="preserve">equal to the </w:t>
        </w:r>
      </w:ins>
      <w:ins w:id="1118" w:author="ERCOT" w:date="2020-04-07T15:38:00Z">
        <w:r>
          <w:t>DCRCAP</w:t>
        </w:r>
      </w:ins>
      <w:ins w:id="1119" w:author="ERCOT" w:date="2020-04-07T15:16:00Z">
        <w:r>
          <w:t>SNAP value for the Resource immediately before the decommitment instruction was given.</w:t>
        </w:r>
      </w:ins>
    </w:p>
    <w:p w14:paraId="027F0328" w14:textId="77777777" w:rsidR="009B037D" w:rsidRDefault="009B037D" w:rsidP="009B037D">
      <w:pPr>
        <w:pStyle w:val="BodyTextNumbered"/>
      </w:pPr>
      <w:r>
        <w:t>(</w:t>
      </w:r>
      <w:del w:id="1120" w:author="ERCOT" w:date="2020-04-14T16:09:00Z">
        <w:r w:rsidR="002D47CC" w:rsidDel="002D47CC">
          <w:delText>3</w:delText>
        </w:r>
      </w:del>
      <w:ins w:id="1121" w:author="ERCOT 103020" w:date="2020-10-13T09:59:00Z">
        <w:r w:rsidR="00F819CB">
          <w:t>5</w:t>
        </w:r>
      </w:ins>
      <w:ins w:id="1122" w:author="ERCOT" w:date="2020-04-03T06:09:00Z">
        <w:del w:id="1123" w:author="ERCOT 103020" w:date="2020-10-13T09:59:00Z">
          <w:r w:rsidDel="00F819CB">
            <w:delText>4</w:delText>
          </w:r>
        </w:del>
      </w:ins>
      <w:r>
        <w:t>)</w:t>
      </w:r>
      <w:r>
        <w:tab/>
        <w:t xml:space="preserve">In calculating the short amount for each QSE, if the </w:t>
      </w:r>
      <w:ins w:id="1124" w:author="ERCOT 103020" w:date="2020-10-13T10:00:00Z">
        <w:r w:rsidR="00F819CB">
          <w:t>RCAPSNAP</w:t>
        </w:r>
      </w:ins>
      <w:del w:id="1125" w:author="ERCOT 103020" w:date="2020-10-13T10:00:00Z">
        <w:r w:rsidDel="00F819CB">
          <w:delText>High Ancillary Service Limit (HASL)</w:delText>
        </w:r>
      </w:del>
      <w:r>
        <w:t xml:space="preserve"> for a </w:t>
      </w:r>
      <w:ins w:id="1126" w:author="ERCOT 103020" w:date="2020-10-13T10:00:00Z">
        <w:r w:rsidR="00F819CB">
          <w:t xml:space="preserve">non-Intermittent Renewable </w:t>
        </w:r>
      </w:ins>
      <w:r>
        <w:t>Resource</w:t>
      </w:r>
      <w:ins w:id="1127" w:author="ERCOT 103020" w:date="2020-10-13T10:00:00Z">
        <w:r w:rsidR="00F819CB">
          <w:t xml:space="preserve"> (IRR)</w:t>
        </w:r>
      </w:ins>
      <w:r>
        <w:t xml:space="preserve"> was credited to the QSE during the RUC </w:t>
      </w:r>
      <w:del w:id="1128" w:author="ERCOT 103020" w:date="2020-10-13T10:00:00Z">
        <w:r w:rsidDel="00F819CB">
          <w:delText>s</w:delText>
        </w:r>
      </w:del>
      <w:ins w:id="1129" w:author="ERCOT 103020" w:date="2020-10-13T10:00:00Z">
        <w:r w:rsidR="00F819CB">
          <w:t>S</w:t>
        </w:r>
      </w:ins>
      <w:r>
        <w:t xml:space="preserve">napshot but the Resource experiences a Forced Outage within two hours before the start of the Settlement Interval, then the </w:t>
      </w:r>
      <w:del w:id="1130" w:author="ERCOT 103020" w:date="2020-10-13T10:00:00Z">
        <w:r w:rsidDel="00F819CB">
          <w:delText>HASL</w:delText>
        </w:r>
      </w:del>
      <w:ins w:id="1131" w:author="ERCOT 103020" w:date="2020-10-13T10:00:00Z">
        <w:r w:rsidR="00F819CB">
          <w:t>RCAPSNAP</w:t>
        </w:r>
      </w:ins>
      <w:r>
        <w:t xml:space="preserve"> for that Resource is also credited to the QSE in the </w:t>
      </w:r>
      <w:del w:id="1132" w:author="ERCOT 103020" w:date="2020-10-13T10:00:00Z">
        <w:r w:rsidDel="00F819CB">
          <w:delText>HASL</w:delText>
        </w:r>
      </w:del>
      <w:ins w:id="1133" w:author="ERCOT 103020" w:date="2020-10-13T10:00:00Z">
        <w:r w:rsidR="00F819CB">
          <w:t>RCAP</w:t>
        </w:r>
      </w:ins>
      <w:r>
        <w:t>ADJ.</w:t>
      </w:r>
      <w:ins w:id="1134" w:author="ERCOT" w:date="2020-04-07T15:38:00Z">
        <w:r>
          <w:t xml:space="preserve"> </w:t>
        </w:r>
      </w:ins>
      <w:ins w:id="1135" w:author="ERCOT 103020" w:date="2020-10-13T10:00:00Z">
        <w:r w:rsidR="00F819CB">
          <w:t xml:space="preserve"> </w:t>
        </w:r>
      </w:ins>
      <w:ins w:id="1136" w:author="ERCOT" w:date="2020-04-08T14:42:00Z">
        <w:r>
          <w:t>If</w:t>
        </w:r>
      </w:ins>
      <w:ins w:id="1137" w:author="ERCOT" w:date="2020-04-07T15:39:00Z">
        <w:r>
          <w:t xml:space="preserve"> the Resource </w:t>
        </w:r>
      </w:ins>
      <w:ins w:id="1138" w:author="ERCOT" w:date="2020-04-08T14:43:00Z">
        <w:r>
          <w:t xml:space="preserve">is a </w:t>
        </w:r>
      </w:ins>
      <w:ins w:id="1139" w:author="ERCOT" w:date="2020-04-07T15:40:00Z">
        <w:r>
          <w:t>DC</w:t>
        </w:r>
      </w:ins>
      <w:ins w:id="1140" w:author="ERCOT" w:date="2020-04-08T07:38:00Z">
        <w:r>
          <w:t>-Coupled</w:t>
        </w:r>
      </w:ins>
      <w:ins w:id="1141" w:author="ERCOT" w:date="2020-04-07T15:40:00Z">
        <w:r>
          <w:t xml:space="preserve"> Resource</w:t>
        </w:r>
      </w:ins>
      <w:ins w:id="1142" w:author="ERCOT" w:date="2020-04-08T15:18:00Z">
        <w:r>
          <w:t>,</w:t>
        </w:r>
      </w:ins>
      <w:ins w:id="1143" w:author="ERCOT" w:date="2020-04-07T15:40:00Z">
        <w:r>
          <w:t xml:space="preserve"> </w:t>
        </w:r>
      </w:ins>
      <w:ins w:id="1144" w:author="ERCOT" w:date="2020-04-08T15:18:00Z">
        <w:r>
          <w:t>t</w:t>
        </w:r>
      </w:ins>
      <w:ins w:id="1145" w:author="ERCOT" w:date="2020-04-08T14:43:00Z">
        <w:r>
          <w:t xml:space="preserve">hen the </w:t>
        </w:r>
      </w:ins>
      <w:ins w:id="1146" w:author="ERCOT" w:date="2020-06-26T07:11:00Z">
        <w:r w:rsidR="00046168">
          <w:t xml:space="preserve">DCRCAPSNAP </w:t>
        </w:r>
      </w:ins>
      <w:ins w:id="1147" w:author="ERCOT" w:date="2020-04-07T15:39:00Z">
        <w:r>
          <w:t xml:space="preserve">for that Resource </w:t>
        </w:r>
      </w:ins>
      <w:ins w:id="1148" w:author="ERCOT" w:date="2020-04-10T06:04:00Z">
        <w:r>
          <w:t xml:space="preserve">from the RUC </w:t>
        </w:r>
        <w:del w:id="1149" w:author="ERCOT 103020" w:date="2020-10-13T16:17:00Z">
          <w:r w:rsidDel="00B77FB5">
            <w:delText>s</w:delText>
          </w:r>
        </w:del>
      </w:ins>
      <w:ins w:id="1150" w:author="ERCOT 103020" w:date="2020-10-13T16:17:00Z">
        <w:r w:rsidR="00B77FB5">
          <w:t>S</w:t>
        </w:r>
      </w:ins>
      <w:ins w:id="1151" w:author="ERCOT" w:date="2020-04-10T06:04:00Z">
        <w:r>
          <w:t xml:space="preserve">napshot </w:t>
        </w:r>
      </w:ins>
      <w:ins w:id="1152" w:author="ERCOT" w:date="2020-04-07T15:39:00Z">
        <w:r>
          <w:t xml:space="preserve">is credited to the QSE in the </w:t>
        </w:r>
      </w:ins>
      <w:ins w:id="1153" w:author="ERCOT" w:date="2020-04-07T15:40:00Z">
        <w:r>
          <w:t>DCRCAP</w:t>
        </w:r>
      </w:ins>
      <w:ins w:id="1154" w:author="ERCOT" w:date="2020-04-07T15:39:00Z">
        <w:r>
          <w:t>ADJ.</w:t>
        </w:r>
      </w:ins>
    </w:p>
    <w:p w14:paraId="5DA8C6E8" w14:textId="77777777" w:rsidR="009B037D" w:rsidRDefault="009B037D" w:rsidP="009B037D">
      <w:pPr>
        <w:pStyle w:val="BodyTextNumbered"/>
      </w:pPr>
      <w:r>
        <w:t>(</w:t>
      </w:r>
      <w:del w:id="1155" w:author="ERCOT" w:date="2020-04-14T16:09:00Z">
        <w:r w:rsidR="002D47CC" w:rsidDel="002D47CC">
          <w:delText>4</w:delText>
        </w:r>
      </w:del>
      <w:ins w:id="1156" w:author="ERCOT 103020" w:date="2020-10-13T09:59:00Z">
        <w:r w:rsidR="00F819CB">
          <w:t>6</w:t>
        </w:r>
      </w:ins>
      <w:ins w:id="1157" w:author="ERCOT" w:date="2020-04-03T06:09:00Z">
        <w:del w:id="1158" w:author="ERCOT 103020" w:date="2020-10-13T09:59:00Z">
          <w:r w:rsidDel="00F819CB">
            <w:delText>5</w:delText>
          </w:r>
        </w:del>
      </w:ins>
      <w:r>
        <w:t>)</w:t>
      </w:r>
      <w:r>
        <w:tab/>
        <w:t xml:space="preserve">In calculating the short amount for each QSE, if the DCIMPSNAP was credited to the QSE during the RUC </w:t>
      </w:r>
      <w:del w:id="1159" w:author="ERCOT 103020" w:date="2020-10-13T10:01:00Z">
        <w:r w:rsidDel="00F819CB">
          <w:delText>s</w:delText>
        </w:r>
      </w:del>
      <w:ins w:id="1160" w:author="ERCOT 103020" w:date="2020-10-13T10:01:00Z">
        <w:r w:rsidR="00F819CB">
          <w:t>S</w:t>
        </w:r>
      </w:ins>
      <w:r>
        <w:t>napshot but the entire Direct Current Tie (DC Tie) experiences a Forced Outage within two hours before the start of the Settlement Interval, then the DCIMPSNAP is also credited to the QSE in the DCIMPADJ.</w:t>
      </w:r>
    </w:p>
    <w:p w14:paraId="2EE3A706" w14:textId="77777777" w:rsidR="009B037D" w:rsidRDefault="009B037D" w:rsidP="009B037D">
      <w:pPr>
        <w:pStyle w:val="BodyTextNumbered"/>
      </w:pPr>
      <w:r>
        <w:t>(</w:t>
      </w:r>
      <w:ins w:id="1161" w:author="ERCOT 103020" w:date="2020-10-13T09:59:00Z">
        <w:r w:rsidR="00F819CB">
          <w:t>7</w:t>
        </w:r>
      </w:ins>
      <w:ins w:id="1162" w:author="ERCOT" w:date="2020-04-03T06:09:00Z">
        <w:del w:id="1163" w:author="ERCOT 103020" w:date="2020-10-13T09:59:00Z">
          <w:r w:rsidDel="00F819CB">
            <w:delText>6</w:delText>
          </w:r>
        </w:del>
      </w:ins>
      <w:del w:id="1164" w:author="ERCOT" w:date="2020-04-03T06:09:00Z">
        <w:r w:rsidDel="00AA3484">
          <w:delText>5</w:delText>
        </w:r>
      </w:del>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6E8B5B82" w14:textId="77777777" w:rsidR="009B037D" w:rsidRDefault="009B037D" w:rsidP="009B037D">
      <w:pPr>
        <w:pStyle w:val="BodyTextNumbered"/>
      </w:pPr>
      <w:r>
        <w:t>(</w:t>
      </w:r>
      <w:ins w:id="1165" w:author="ERCOT 103020" w:date="2020-10-13T09:59:00Z">
        <w:r w:rsidR="00F819CB">
          <w:t>8</w:t>
        </w:r>
      </w:ins>
      <w:ins w:id="1166" w:author="ERCOT" w:date="2020-04-03T06:09:00Z">
        <w:del w:id="1167" w:author="ERCOT 103020" w:date="2020-10-13T09:59:00Z">
          <w:r w:rsidDel="00F819CB">
            <w:delText>7</w:delText>
          </w:r>
        </w:del>
      </w:ins>
      <w:del w:id="1168" w:author="ERCOT" w:date="2020-04-03T06:09:00Z">
        <w:r w:rsidDel="00AA3484">
          <w:delText>6</w:delText>
        </w:r>
      </w:del>
      <w:r>
        <w:t>)</w:t>
      </w:r>
      <w:r>
        <w:tab/>
        <w:t>The capacity shortfall ratio share of a specific QSE for a particular RUC process is calculated, for a 15-minute Settlement Interval, as follows:</w:t>
      </w:r>
    </w:p>
    <w:p w14:paraId="73426B42" w14:textId="77777777" w:rsidR="009B037D" w:rsidRDefault="009B037D" w:rsidP="002D47CC">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5619A582" w14:textId="77777777" w:rsidR="009B037D" w:rsidRDefault="009B037D" w:rsidP="009B037D">
      <w:pPr>
        <w:spacing w:after="240"/>
        <w:ind w:firstLine="720"/>
      </w:pPr>
      <w:r>
        <w:t>Where:</w:t>
      </w:r>
    </w:p>
    <w:p w14:paraId="30EF40AC" w14:textId="77777777" w:rsidR="009B037D" w:rsidRDefault="009B037D" w:rsidP="002D47CC">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3FA4EF1B">
          <v:shape id="_x0000_i1037" type="#_x0000_t75" style="width:7.45pt;height:21.05pt" o:ole="">
            <v:imagedata r:id="rId22" o:title=""/>
          </v:shape>
          <o:OLEObject Type="Embed" ProgID="Equation.3" ShapeID="_x0000_i1037" DrawAspect="Content" ObjectID="_1666765864" r:id="rId23"/>
        </w:object>
      </w:r>
      <w:r>
        <w:t xml:space="preserve">RUCSF </w:t>
      </w:r>
      <w:r>
        <w:rPr>
          <w:i/>
          <w:vertAlign w:val="subscript"/>
        </w:rPr>
        <w:t>ruc, i, q</w:t>
      </w:r>
    </w:p>
    <w:p w14:paraId="6590D528" w14:textId="77777777" w:rsidR="009B037D" w:rsidRDefault="009B037D" w:rsidP="009B037D">
      <w:pPr>
        <w:pStyle w:val="BodyTextNumbered"/>
      </w:pPr>
      <w:r>
        <w:t>(</w:t>
      </w:r>
      <w:ins w:id="1169" w:author="ERCOT 103020" w:date="2020-10-13T16:18:00Z">
        <w:r w:rsidR="00B77FB5">
          <w:t>9</w:t>
        </w:r>
      </w:ins>
      <w:ins w:id="1170" w:author="ERCOT" w:date="2020-04-03T06:09:00Z">
        <w:del w:id="1171" w:author="ERCOT 103020" w:date="2020-10-13T16:18:00Z">
          <w:r w:rsidDel="00B77FB5">
            <w:delText>8</w:delText>
          </w:r>
        </w:del>
      </w:ins>
      <w:del w:id="1172" w:author="ERCOT" w:date="2020-04-03T06:09:00Z">
        <w:r w:rsidDel="00AA3484">
          <w:delText>7</w:delText>
        </w:r>
      </w:del>
      <w:r>
        <w:t>)</w:t>
      </w:r>
      <w:r>
        <w:tab/>
        <w:t>The RUC Shortfall in MW for one QSE for one 15-minute Settlement Interval is:</w:t>
      </w:r>
    </w:p>
    <w:p w14:paraId="004E5519" w14:textId="77777777" w:rsidR="009B037D" w:rsidRPr="009F0761" w:rsidRDefault="009B037D" w:rsidP="002D47CC">
      <w:pPr>
        <w:pStyle w:val="FormulaBold"/>
      </w:pPr>
      <w:r w:rsidRPr="009F0761">
        <w:t xml:space="preserve">RUCSF </w:t>
      </w:r>
      <w:r w:rsidRPr="009F0761">
        <w:rPr>
          <w:i/>
          <w:vertAlign w:val="subscript"/>
        </w:rPr>
        <w:t>ruc, i, q</w:t>
      </w:r>
      <w:r w:rsidRPr="009F0761">
        <w:tab/>
        <w:t>=</w:t>
      </w:r>
      <w:r w:rsidRPr="009F0761">
        <w:tab/>
        <w:t xml:space="preserve">Max (0, Max (RUCSFSNAP </w:t>
      </w:r>
      <w:r w:rsidRPr="009F0761">
        <w:rPr>
          <w:i/>
          <w:vertAlign w:val="subscript"/>
        </w:rPr>
        <w:t>ruc, q, i</w:t>
      </w:r>
      <w:r w:rsidRPr="009F0761">
        <w:t xml:space="preserve">, RUCSFADJ </w:t>
      </w:r>
      <w:r w:rsidRPr="009F0761">
        <w:rPr>
          <w:i/>
          <w:vertAlign w:val="subscript"/>
        </w:rPr>
        <w:t>ruc, q, i</w:t>
      </w:r>
      <w:r w:rsidRPr="009F0761">
        <w:t xml:space="preserve">) – </w:t>
      </w:r>
      <w:r w:rsidRPr="0053607C">
        <w:rPr>
          <w:position w:val="-22"/>
        </w:rPr>
        <w:object w:dxaOrig="980" w:dyaOrig="460" w14:anchorId="3575A372">
          <v:shape id="_x0000_i1038" type="#_x0000_t75" style="width:50.95pt;height:21.05pt" o:ole="">
            <v:imagedata r:id="rId24" o:title=""/>
          </v:shape>
          <o:OLEObject Type="Embed" ProgID="Equation.3" ShapeID="_x0000_i1038" DrawAspect="Content" ObjectID="_1666765865" r:id="rId25"/>
        </w:object>
      </w:r>
      <w:r w:rsidRPr="009F0761">
        <w:t xml:space="preserve">RUCCAPCREDIT </w:t>
      </w:r>
      <w:r w:rsidRPr="009F0761">
        <w:rPr>
          <w:i/>
          <w:vertAlign w:val="subscript"/>
        </w:rPr>
        <w:t>q, i, z</w:t>
      </w:r>
      <w:r w:rsidRPr="009F0761">
        <w:t>)</w:t>
      </w:r>
    </w:p>
    <w:p w14:paraId="58235355" w14:textId="77777777" w:rsidR="009B037D" w:rsidRPr="009F0761" w:rsidRDefault="009B037D" w:rsidP="009B037D">
      <w:pPr>
        <w:pStyle w:val="BodyTextNumbered"/>
      </w:pPr>
      <w:r w:rsidRPr="009F0761">
        <w:lastRenderedPageBreak/>
        <w:t>(</w:t>
      </w:r>
      <w:ins w:id="1173" w:author="ERCOT 103020" w:date="2020-10-13T16:18:00Z">
        <w:r w:rsidR="00B77FB5">
          <w:t>10</w:t>
        </w:r>
      </w:ins>
      <w:ins w:id="1174" w:author="ERCOT" w:date="2020-04-03T06:09:00Z">
        <w:del w:id="1175" w:author="ERCOT 103020" w:date="2020-10-13T16:18:00Z">
          <w:r w:rsidRPr="009F0761" w:rsidDel="00B77FB5">
            <w:delText>9</w:delText>
          </w:r>
        </w:del>
      </w:ins>
      <w:del w:id="1176" w:author="ERCOT" w:date="2020-04-03T06:09:00Z">
        <w:r w:rsidRPr="009F0761" w:rsidDel="00AA3484">
          <w:delText>8</w:delText>
        </w:r>
      </w:del>
      <w:r w:rsidRPr="009F0761">
        <w:t>)</w:t>
      </w:r>
      <w:r w:rsidRPr="009F0761">
        <w:tab/>
        <w:t xml:space="preserve">The RUC Shortfall in MW for one QSE for one 15-minute Settlement Interval, as measured at the </w:t>
      </w:r>
      <w:ins w:id="1177" w:author="ERCOT 103020" w:date="2020-10-13T10:01:00Z">
        <w:r w:rsidR="00F819CB">
          <w:t xml:space="preserve">RUC </w:t>
        </w:r>
      </w:ins>
      <w:del w:id="1178" w:author="ERCOT 103020" w:date="2020-10-13T10:01:00Z">
        <w:r w:rsidRPr="009F0761" w:rsidDel="00F819CB">
          <w:delText>s</w:delText>
        </w:r>
      </w:del>
      <w:ins w:id="1179" w:author="ERCOT 103020" w:date="2020-10-13T10:01:00Z">
        <w:r w:rsidR="00F819CB">
          <w:t>S</w:t>
        </w:r>
      </w:ins>
      <w:r w:rsidRPr="009F0761">
        <w:t>napshot, is:</w:t>
      </w:r>
    </w:p>
    <w:p w14:paraId="5E40C702" w14:textId="77777777" w:rsidR="009B037D" w:rsidRPr="009F0761" w:rsidRDefault="009B037D" w:rsidP="002D47CC">
      <w:pPr>
        <w:pStyle w:val="FormulaBold"/>
      </w:pPr>
      <w:r w:rsidRPr="009F0761">
        <w:t xml:space="preserve">RUCSFSNAP </w:t>
      </w:r>
      <w:r w:rsidRPr="009F0761">
        <w:rPr>
          <w:i/>
          <w:vertAlign w:val="subscript"/>
        </w:rPr>
        <w:t>ruc ,q ,i</w:t>
      </w:r>
      <w:r w:rsidRPr="009F0761">
        <w:tab/>
        <w:t>=</w:t>
      </w:r>
      <w:r w:rsidRPr="009F0761">
        <w:tab/>
      </w:r>
      <w:ins w:id="1180" w:author="ERCOT 103020" w:date="2020-10-13T10:01:00Z">
        <w:r w:rsidR="00F819CB" w:rsidRPr="009C30C1">
          <w:t xml:space="preserve">Max (RUCOSFSNAP </w:t>
        </w:r>
        <w:r w:rsidR="00F819CB" w:rsidRPr="009C30C1">
          <w:rPr>
            <w:i/>
            <w:vertAlign w:val="subscript"/>
          </w:rPr>
          <w:t xml:space="preserve">ruc, q, i </w:t>
        </w:r>
        <w:r w:rsidR="00F819CB" w:rsidRPr="009C30C1">
          <w:t xml:space="preserve">, RUCASFSNAP </w:t>
        </w:r>
        <w:r w:rsidR="00F819CB" w:rsidRPr="009C30C1">
          <w:rPr>
            <w:i/>
            <w:vertAlign w:val="subscript"/>
          </w:rPr>
          <w:t>ruc, q, i</w:t>
        </w:r>
        <w:r w:rsidR="00F819CB" w:rsidRPr="009C30C1">
          <w:t>)</w:t>
        </w:r>
      </w:ins>
      <w:del w:id="1181" w:author="ERCOT 103020" w:date="2020-10-13T10:01:00Z">
        <w:r w:rsidRPr="009F0761" w:rsidDel="00F819CB">
          <w:delText>Max (0, ((</w:delText>
        </w:r>
        <w:r w:rsidRPr="0053607C" w:rsidDel="00F819CB">
          <w:rPr>
            <w:position w:val="-22"/>
          </w:rPr>
          <w:object w:dxaOrig="220" w:dyaOrig="460" w14:anchorId="7D0C0E93">
            <v:shape id="_x0000_i1039" type="#_x0000_t75" style="width:7.45pt;height:21.05pt" o:ole="">
              <v:imagedata r:id="rId26" o:title=""/>
            </v:shape>
            <o:OLEObject Type="Embed" ProgID="Equation.3" ShapeID="_x0000_i1039" DrawAspect="Content" ObjectID="_1666765866" r:id="rId27"/>
          </w:object>
        </w:r>
        <w:r w:rsidRPr="009F0761" w:rsidDel="00F819CB">
          <w:delText xml:space="preserve">RTAML </w:delText>
        </w:r>
        <w:r w:rsidRPr="009F0761" w:rsidDel="00F819CB">
          <w:rPr>
            <w:i/>
            <w:vertAlign w:val="subscript"/>
          </w:rPr>
          <w:delText xml:space="preserve">q, p, i </w:delText>
        </w:r>
        <w:r w:rsidRPr="009F0761" w:rsidDel="00F819CB">
          <w:delText xml:space="preserve">* 4) + </w:delText>
        </w:r>
        <w:r w:rsidRPr="0053607C" w:rsidDel="00F819CB">
          <w:rPr>
            <w:position w:val="-22"/>
          </w:rPr>
          <w:object w:dxaOrig="220" w:dyaOrig="460" w14:anchorId="52980627">
            <v:shape id="_x0000_i1040" type="#_x0000_t75" style="width:7.45pt;height:21.05pt" o:ole="">
              <v:imagedata r:id="rId28" o:title=""/>
            </v:shape>
            <o:OLEObject Type="Embed" ProgID="Equation.3" ShapeID="_x0000_i1040" DrawAspect="Content" ObjectID="_1666765867" r:id="rId29"/>
          </w:object>
        </w:r>
        <w:r w:rsidRPr="009F0761" w:rsidDel="00F819CB">
          <w:rPr>
            <w:position w:val="-22"/>
          </w:rPr>
          <w:delText xml:space="preserve"> </w:delText>
        </w:r>
        <w:r w:rsidRPr="009F0761" w:rsidDel="00F819CB">
          <w:delText xml:space="preserve">RTDCEXP </w:delText>
        </w:r>
        <w:r w:rsidRPr="009F0761" w:rsidDel="00F819CB">
          <w:rPr>
            <w:i/>
            <w:vertAlign w:val="subscript"/>
          </w:rPr>
          <w:delText>q, p, i</w:delText>
        </w:r>
        <w:r w:rsidRPr="009F0761" w:rsidDel="00F819CB">
          <w:delText xml:space="preserve"> – RUCCAPSNAP </w:delText>
        </w:r>
        <w:r w:rsidRPr="009F0761" w:rsidDel="00F819CB">
          <w:rPr>
            <w:i/>
            <w:vertAlign w:val="subscript"/>
          </w:rPr>
          <w:delText>ruc, q, i</w:delText>
        </w:r>
        <w:r w:rsidRPr="009F0761" w:rsidDel="00F819CB">
          <w:delText>))</w:delText>
        </w:r>
      </w:del>
    </w:p>
    <w:p w14:paraId="761F8BDD" w14:textId="77777777" w:rsidR="00F819CB" w:rsidRDefault="00B77FB5" w:rsidP="00F819CB">
      <w:pPr>
        <w:pStyle w:val="BodyTextNumbered"/>
        <w:rPr>
          <w:ins w:id="1182" w:author="ERCOT 103020" w:date="2020-10-13T10:02:00Z"/>
        </w:rPr>
      </w:pPr>
      <w:ins w:id="1183" w:author="ERCOT 103020" w:date="2020-10-13T10:02:00Z">
        <w:r>
          <w:t>(11</w:t>
        </w:r>
        <w:r w:rsidR="00F819CB">
          <w:t>)</w:t>
        </w:r>
        <w:r w:rsidR="00F819CB">
          <w:tab/>
          <w:t>The overall shortfall in MW that a QSE had according to the RUC Snapshot for a 15-minute Settlement Interval is:</w:t>
        </w:r>
      </w:ins>
    </w:p>
    <w:p w14:paraId="33458BF5" w14:textId="77777777" w:rsidR="00F819CB" w:rsidRPr="00D0203E" w:rsidRDefault="00F819CB" w:rsidP="00F819CB">
      <w:pPr>
        <w:pStyle w:val="BodyTextNumbered"/>
        <w:spacing w:before="240"/>
        <w:ind w:left="3240" w:hanging="2520"/>
        <w:rPr>
          <w:ins w:id="1184" w:author="ERCOT 103020" w:date="2020-10-13T10:02:00Z"/>
          <w:b/>
        </w:rPr>
      </w:pPr>
      <w:ins w:id="1185" w:author="ERCOT 103020" w:date="2020-10-13T10:02:00Z">
        <w:r w:rsidRPr="00D0203E">
          <w:rPr>
            <w:b/>
          </w:rPr>
          <w:t xml:space="preserve">RUCOSFSNAP </w:t>
        </w:r>
        <w:r w:rsidRPr="00D0203E">
          <w:rPr>
            <w:b/>
            <w:i/>
            <w:vertAlign w:val="subscript"/>
          </w:rPr>
          <w:t xml:space="preserve">ruc, q, i   </w:t>
        </w:r>
        <w:r>
          <w:rPr>
            <w:b/>
          </w:rPr>
          <w:t>=  Max (0, (</w:t>
        </w:r>
        <w:r w:rsidRPr="00D0203E">
          <w:rPr>
            <w:b/>
          </w:rPr>
          <w:t>(</w:t>
        </w:r>
      </w:ins>
      <w:ins w:id="1186" w:author="ERCOT 103020" w:date="2020-10-13T10:02:00Z">
        <w:r w:rsidRPr="008224D5">
          <w:rPr>
            <w:b/>
            <w:position w:val="-22"/>
          </w:rPr>
          <w:object w:dxaOrig="220" w:dyaOrig="460" w14:anchorId="2D30DD9C">
            <v:shape id="_x0000_i1041" type="#_x0000_t75" style="width:9.5pt;height:22.4pt" o:ole="">
              <v:imagedata r:id="rId26" o:title=""/>
            </v:shape>
            <o:OLEObject Type="Embed" ProgID="Equation.3" ShapeID="_x0000_i1041" DrawAspect="Content" ObjectID="_1666765868" r:id="rId30"/>
          </w:object>
        </w:r>
      </w:ins>
      <w:ins w:id="1187" w:author="ERCOT 103020" w:date="2020-10-13T10:02:00Z">
        <w:r w:rsidRPr="00D0203E">
          <w:rPr>
            <w:b/>
          </w:rPr>
          <w:t xml:space="preserve">RTAML </w:t>
        </w:r>
        <w:r w:rsidRPr="00D0203E">
          <w:rPr>
            <w:b/>
            <w:i/>
            <w:vertAlign w:val="subscript"/>
          </w:rPr>
          <w:t xml:space="preserve">q, p, i </w:t>
        </w:r>
        <w:r w:rsidRPr="00D0203E">
          <w:rPr>
            <w:b/>
          </w:rPr>
          <w:t xml:space="preserve">* 4) + </w:t>
        </w:r>
      </w:ins>
      <w:ins w:id="1188" w:author="ERCOT 103020" w:date="2020-10-13T10:02:00Z">
        <w:r w:rsidRPr="008224D5">
          <w:rPr>
            <w:b/>
            <w:position w:val="-22"/>
          </w:rPr>
          <w:object w:dxaOrig="220" w:dyaOrig="460" w14:anchorId="46B28289">
            <v:shape id="_x0000_i1042" type="#_x0000_t75" style="width:9.5pt;height:22.4pt" o:ole="">
              <v:imagedata r:id="rId28" o:title=""/>
            </v:shape>
            <o:OLEObject Type="Embed" ProgID="Equation.3" ShapeID="_x0000_i1042" DrawAspect="Content" ObjectID="_1666765869" r:id="rId31"/>
          </w:object>
        </w:r>
      </w:ins>
      <w:ins w:id="1189" w:author="ERCOT 103020" w:date="2020-10-13T10:02:00Z">
        <w:r w:rsidRPr="00D0203E">
          <w:rPr>
            <w:b/>
            <w:position w:val="-22"/>
          </w:rPr>
          <w:t xml:space="preserve"> </w:t>
        </w:r>
        <w:r w:rsidRPr="00D0203E">
          <w:rPr>
            <w:b/>
          </w:rPr>
          <w:t xml:space="preserve">RTDCEXP </w:t>
        </w:r>
        <w:r w:rsidRPr="00D0203E">
          <w:rPr>
            <w:b/>
            <w:i/>
            <w:vertAlign w:val="subscript"/>
          </w:rPr>
          <w:t>q, p, i</w:t>
        </w:r>
        <w:r w:rsidRPr="00D0203E">
          <w:rPr>
            <w:b/>
          </w:rPr>
          <w:t xml:space="preserve"> + ASONPOSSNAP </w:t>
        </w:r>
        <w:r w:rsidRPr="00D0203E">
          <w:rPr>
            <w:b/>
            <w:i/>
            <w:vertAlign w:val="subscript"/>
          </w:rPr>
          <w:t>ruc, q, i</w:t>
        </w:r>
        <w:r w:rsidRPr="00D0203E" w:rsidDel="00375840">
          <w:rPr>
            <w:b/>
          </w:rPr>
          <w:t xml:space="preserve"> </w:t>
        </w:r>
        <w:r w:rsidRPr="00D0203E">
          <w:rPr>
            <w:b/>
          </w:rPr>
          <w:t xml:space="preserve"> – RUCCAPSNAP </w:t>
        </w:r>
        <w:r w:rsidRPr="00D0203E">
          <w:rPr>
            <w:b/>
            <w:i/>
            <w:vertAlign w:val="subscript"/>
          </w:rPr>
          <w:t>ruc, q, i</w:t>
        </w:r>
        <w:r>
          <w:rPr>
            <w:b/>
          </w:rPr>
          <w:t>))</w:t>
        </w:r>
      </w:ins>
    </w:p>
    <w:p w14:paraId="0E16F46C" w14:textId="77777777" w:rsidR="00F819CB" w:rsidRDefault="00F819CB" w:rsidP="00F819CB">
      <w:pPr>
        <w:pStyle w:val="BodyTextNumbered"/>
        <w:ind w:firstLine="0"/>
        <w:rPr>
          <w:ins w:id="1190" w:author="ERCOT 103020" w:date="2020-10-13T10:02:00Z"/>
        </w:rPr>
      </w:pPr>
      <w:ins w:id="1191" w:author="ERCOT 103020" w:date="2020-10-13T10:02:00Z">
        <w:r>
          <w:t>The QSE’s On-Line Ancillary Service Position according to the RUC Snapshot for a 15 minute Settlement Interval is:</w:t>
        </w:r>
      </w:ins>
    </w:p>
    <w:p w14:paraId="21AB927A" w14:textId="77777777" w:rsidR="00F819CB" w:rsidRPr="00670C31" w:rsidRDefault="00F819CB" w:rsidP="00F819CB">
      <w:pPr>
        <w:pStyle w:val="BodyTextNumbered"/>
        <w:ind w:left="3420" w:hanging="2700"/>
        <w:rPr>
          <w:ins w:id="1192" w:author="ERCOT 103020" w:date="2020-10-13T10:02:00Z"/>
        </w:rPr>
      </w:pPr>
      <w:ins w:id="1193" w:author="ERCOT 103020" w:date="2020-10-13T10:02:00Z">
        <w:r>
          <w:t xml:space="preserve">ASONPOSSNAP </w:t>
        </w:r>
        <w:r w:rsidRPr="007E58EA">
          <w:rPr>
            <w:b/>
            <w:i/>
            <w:vertAlign w:val="subscript"/>
          </w:rPr>
          <w:t>ruc, q, i</w:t>
        </w:r>
        <w:r w:rsidRPr="007E58EA">
          <w:rPr>
            <w:i/>
            <w:vertAlign w:val="subscript"/>
          </w:rPr>
          <w:t xml:space="preserve">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Max (0, (ECRPOSSNAP </w:t>
        </w:r>
        <w:r w:rsidRPr="007E58EA">
          <w:rPr>
            <w:i/>
            <w:vertAlign w:val="subscript"/>
          </w:rPr>
          <w:t>ruc, q, h</w:t>
        </w:r>
        <w:r w:rsidRPr="007E58EA">
          <w:t xml:space="preserve"> + NSPOSSNAP </w:t>
        </w:r>
        <w:r w:rsidRPr="007E58EA">
          <w:rPr>
            <w:i/>
            <w:vertAlign w:val="subscript"/>
          </w:rPr>
          <w:t>ruc, q, h</w:t>
        </w:r>
        <w:r w:rsidRPr="007E58EA">
          <w:t xml:space="preserve"> –                  </w:t>
        </w:r>
      </w:ins>
      <w:ins w:id="1194" w:author="ERCOT 103020" w:date="2020-10-13T10:02:00Z">
        <w:r w:rsidRPr="00F80C33">
          <w:rPr>
            <w:position w:val="-18"/>
          </w:rPr>
          <w:object w:dxaOrig="220" w:dyaOrig="420" w14:anchorId="4946ABF1">
            <v:shape id="_x0000_i1043" type="#_x0000_t75" style="width:9.5pt;height:21.05pt" o:ole="">
              <v:imagedata r:id="rId32" o:title=""/>
            </v:shape>
            <o:OLEObject Type="Embed" ProgID="Equation.3" ShapeID="_x0000_i1043" DrawAspect="Content" ObjectID="_1666765870" r:id="rId33"/>
          </w:object>
        </w:r>
      </w:ins>
      <w:ins w:id="1195" w:author="ERCOT 103020" w:date="2020-10-13T10:02:00Z">
        <w:r>
          <w:t>ASOFFOFRSNAP</w:t>
        </w:r>
        <w:r w:rsidRPr="00EE574A">
          <w:rPr>
            <w:i/>
            <w:vertAlign w:val="subscript"/>
          </w:rPr>
          <w:t xml:space="preserve"> </w:t>
        </w:r>
        <w:r w:rsidRPr="007E58EA">
          <w:rPr>
            <w:i/>
            <w:vertAlign w:val="subscript"/>
          </w:rPr>
          <w:t xml:space="preserve">ruc, </w:t>
        </w:r>
        <w:r>
          <w:rPr>
            <w:i/>
            <w:vertAlign w:val="subscript"/>
          </w:rPr>
          <w:t>q, r, h</w:t>
        </w:r>
        <w:r w:rsidRPr="007E58EA">
          <w:t>))</w:t>
        </w:r>
      </w:ins>
    </w:p>
    <w:p w14:paraId="4E1F117C" w14:textId="77777777" w:rsidR="009B037D" w:rsidRPr="009F0761" w:rsidRDefault="009B037D" w:rsidP="00F819CB">
      <w:pPr>
        <w:pStyle w:val="BodyTextNumbered"/>
      </w:pPr>
      <w:del w:id="1196" w:author="ERCOT 103020" w:date="2020-10-13T16:19:00Z">
        <w:r w:rsidRPr="009F0761" w:rsidDel="00B77FB5">
          <w:delText>(</w:delText>
        </w:r>
      </w:del>
      <w:ins w:id="1197" w:author="ERCOT" w:date="2020-04-03T06:10:00Z">
        <w:del w:id="1198" w:author="ERCOT 103020" w:date="2020-10-13T16:19:00Z">
          <w:r w:rsidRPr="009F0761" w:rsidDel="00B77FB5">
            <w:delText>1</w:delText>
          </w:r>
        </w:del>
        <w:del w:id="1199" w:author="ERCOT 103020" w:date="2020-10-13T10:02:00Z">
          <w:r w:rsidRPr="009F0761" w:rsidDel="00F819CB">
            <w:delText>0</w:delText>
          </w:r>
        </w:del>
      </w:ins>
      <w:del w:id="1200" w:author="ERCOT 103020" w:date="2020-10-13T16:19:00Z">
        <w:r w:rsidRPr="009F0761" w:rsidDel="00B77FB5">
          <w:delText>9)</w:delText>
        </w:r>
        <w:r w:rsidRPr="009F0761" w:rsidDel="00B77FB5">
          <w:tab/>
        </w:r>
      </w:del>
      <w:r w:rsidRPr="009F0761">
        <w:t xml:space="preserve">The amount of capacity that a QSE had according to the RUC </w:t>
      </w:r>
      <w:del w:id="1201" w:author="ERCOT 103020" w:date="2020-10-13T10:02:00Z">
        <w:r w:rsidRPr="009F0761" w:rsidDel="00F819CB">
          <w:delText>s</w:delText>
        </w:r>
      </w:del>
      <w:ins w:id="1202" w:author="ERCOT 103020" w:date="2020-10-13T10:02:00Z">
        <w:r w:rsidR="00F819CB">
          <w:t>S</w:t>
        </w:r>
      </w:ins>
      <w:r w:rsidRPr="009F0761">
        <w:t>napshot for a 15-minute Settlement Interval is:</w:t>
      </w:r>
    </w:p>
    <w:p w14:paraId="18EEA09C" w14:textId="77777777" w:rsidR="009B037D" w:rsidRPr="009F0761" w:rsidRDefault="009B037D" w:rsidP="002D47CC">
      <w:pPr>
        <w:pStyle w:val="FormulaBold"/>
      </w:pPr>
      <w:r w:rsidRPr="009F0761">
        <w:t xml:space="preserve">RUCCAPSNAP </w:t>
      </w:r>
      <w:r w:rsidRPr="009F0761">
        <w:rPr>
          <w:i/>
          <w:vertAlign w:val="subscript"/>
        </w:rPr>
        <w:t>ruc, q, i</w:t>
      </w:r>
      <w:r w:rsidRPr="009F0761">
        <w:t xml:space="preserve"> =</w:t>
      </w:r>
      <w:r w:rsidRPr="009F0761">
        <w:tab/>
      </w:r>
      <w:r w:rsidRPr="0053607C">
        <w:rPr>
          <w:position w:val="-18"/>
        </w:rPr>
        <w:object w:dxaOrig="220" w:dyaOrig="420" w14:anchorId="373F2527">
          <v:shape id="_x0000_i1044" type="#_x0000_t75" style="width:7.45pt;height:21.75pt" o:ole="">
            <v:imagedata r:id="rId34" o:title=""/>
          </v:shape>
          <o:OLEObject Type="Embed" ProgID="Equation.3" ShapeID="_x0000_i1044" DrawAspect="Content" ObjectID="_1666765871" r:id="rId35"/>
        </w:object>
      </w:r>
      <w:del w:id="1203" w:author="ERCOT 103020" w:date="2020-10-13T10:02:00Z">
        <w:r w:rsidRPr="009F0761" w:rsidDel="00F819CB">
          <w:delText>HASL</w:delText>
        </w:r>
      </w:del>
      <w:ins w:id="1204" w:author="ERCOT 103020" w:date="2020-10-13T10:02:00Z">
        <w:r w:rsidR="00F819CB">
          <w:t>RCAP</w:t>
        </w:r>
      </w:ins>
      <w:r w:rsidRPr="009F0761">
        <w:t xml:space="preserve">SNAP </w:t>
      </w:r>
      <w:ins w:id="1205" w:author="ERCOT" w:date="2020-04-07T13:33:00Z">
        <w:r w:rsidRPr="009F0761">
          <w:rPr>
            <w:i/>
            <w:vertAlign w:val="subscript"/>
          </w:rPr>
          <w:t>ruc,</w:t>
        </w:r>
        <w:r>
          <w:rPr>
            <w:i/>
            <w:vertAlign w:val="subscript"/>
          </w:rPr>
          <w:t xml:space="preserve"> </w:t>
        </w:r>
      </w:ins>
      <w:r w:rsidRPr="009F0761">
        <w:rPr>
          <w:i/>
          <w:vertAlign w:val="subscript"/>
        </w:rPr>
        <w:t>q, r, h</w:t>
      </w:r>
      <w:r w:rsidRPr="009F0761">
        <w:t xml:space="preserve"> + </w:t>
      </w:r>
      <w:ins w:id="1206" w:author="ERCOT" w:date="2020-04-07T13:32:00Z">
        <w:r w:rsidRPr="0053607C">
          <w:rPr>
            <w:position w:val="-18"/>
          </w:rPr>
          <w:object w:dxaOrig="220" w:dyaOrig="420" w14:anchorId="0C811287">
            <v:shape id="_x0000_i1045" type="#_x0000_t75" style="width:7.45pt;height:21.75pt" o:ole="">
              <v:imagedata r:id="rId34" o:title=""/>
            </v:shape>
            <o:OLEObject Type="Embed" ProgID="Equation.3" ShapeID="_x0000_i1045" DrawAspect="Content" ObjectID="_1666765872" r:id="rId36"/>
          </w:object>
        </w:r>
      </w:ins>
      <w:ins w:id="1207" w:author="ERCOT" w:date="2020-04-07T13:32:00Z">
        <w:r>
          <w:t>DCRCAP</w:t>
        </w:r>
        <w:r w:rsidRPr="009F0761">
          <w:t xml:space="preserve">SNAP </w:t>
        </w:r>
      </w:ins>
      <w:ins w:id="1208" w:author="ERCOT" w:date="2020-04-07T13:33:00Z">
        <w:r w:rsidRPr="009F0761">
          <w:rPr>
            <w:i/>
            <w:vertAlign w:val="subscript"/>
          </w:rPr>
          <w:t>ruc,</w:t>
        </w:r>
        <w:r>
          <w:rPr>
            <w:i/>
            <w:vertAlign w:val="subscript"/>
          </w:rPr>
          <w:t xml:space="preserve"> </w:t>
        </w:r>
      </w:ins>
      <w:ins w:id="1209" w:author="ERCOT" w:date="2020-04-07T13:32:00Z">
        <w:r w:rsidRPr="009F0761">
          <w:rPr>
            <w:i/>
            <w:vertAlign w:val="subscript"/>
          </w:rPr>
          <w:t>q, r, h</w:t>
        </w:r>
        <w:r w:rsidRPr="009F0761">
          <w:t xml:space="preserve"> + </w:t>
        </w:r>
      </w:ins>
      <w:r w:rsidRPr="009F0761">
        <w:t xml:space="preserve">(RUCCPSNAP </w:t>
      </w:r>
      <w:ins w:id="1210" w:author="ERCOT 103020" w:date="2020-10-13T10:02:00Z">
        <w:r w:rsidR="00F819CB" w:rsidRPr="007E58EA">
          <w:rPr>
            <w:i/>
            <w:vertAlign w:val="subscript"/>
          </w:rPr>
          <w:t xml:space="preserve">ruc, </w:t>
        </w:r>
      </w:ins>
      <w:r w:rsidRPr="009F0761">
        <w:rPr>
          <w:i/>
          <w:vertAlign w:val="subscript"/>
        </w:rPr>
        <w:t>q, h</w:t>
      </w:r>
      <w:r w:rsidRPr="009F0761">
        <w:t xml:space="preserve"> – RUCCSSNAP </w:t>
      </w:r>
      <w:ins w:id="1211" w:author="ERCOT 103020" w:date="2020-10-13T10:02:00Z">
        <w:r w:rsidR="00F819CB" w:rsidRPr="007E58EA">
          <w:rPr>
            <w:i/>
            <w:vertAlign w:val="subscript"/>
          </w:rPr>
          <w:t xml:space="preserve">ruc, </w:t>
        </w:r>
      </w:ins>
      <w:r w:rsidRPr="009F0761">
        <w:rPr>
          <w:i/>
          <w:vertAlign w:val="subscript"/>
        </w:rPr>
        <w:t>q, h</w:t>
      </w:r>
      <w:r w:rsidRPr="009F0761">
        <w:t>) + (</w:t>
      </w:r>
      <w:r w:rsidRPr="0053607C">
        <w:rPr>
          <w:position w:val="-22"/>
        </w:rPr>
        <w:object w:dxaOrig="220" w:dyaOrig="460" w14:anchorId="4EB071D9">
          <v:shape id="_x0000_i1046" type="#_x0000_t75" style="width:7.45pt;height:21.05pt" o:ole="">
            <v:imagedata r:id="rId37" o:title=""/>
          </v:shape>
          <o:OLEObject Type="Embed" ProgID="Equation.3" ShapeID="_x0000_i1046" DrawAspect="Content" ObjectID="_1666765873" r:id="rId38"/>
        </w:object>
      </w:r>
      <w:r w:rsidRPr="009F0761">
        <w:t xml:space="preserve">DAEP </w:t>
      </w:r>
      <w:r w:rsidRPr="009F0761">
        <w:rPr>
          <w:i/>
          <w:vertAlign w:val="subscript"/>
        </w:rPr>
        <w:t>q, p, h</w:t>
      </w:r>
      <w:r w:rsidRPr="009F0761">
        <w:t xml:space="preserve"> –</w:t>
      </w:r>
      <w:r w:rsidRPr="0053607C">
        <w:rPr>
          <w:position w:val="-22"/>
        </w:rPr>
        <w:object w:dxaOrig="220" w:dyaOrig="460" w14:anchorId="620C837F">
          <v:shape id="_x0000_i1047" type="#_x0000_t75" style="width:7.45pt;height:21.05pt" o:ole="">
            <v:imagedata r:id="rId39" o:title=""/>
          </v:shape>
          <o:OLEObject Type="Embed" ProgID="Equation.3" ShapeID="_x0000_i1047" DrawAspect="Content" ObjectID="_1666765874" r:id="rId40"/>
        </w:object>
      </w:r>
      <w:r w:rsidRPr="009F0761">
        <w:t xml:space="preserve">DAES </w:t>
      </w:r>
      <w:r w:rsidRPr="009F0761">
        <w:rPr>
          <w:i/>
          <w:vertAlign w:val="subscript"/>
        </w:rPr>
        <w:t>q, p, h</w:t>
      </w:r>
      <w:r w:rsidRPr="009F0761">
        <w:t>) + (</w:t>
      </w:r>
      <w:r w:rsidRPr="0053607C">
        <w:rPr>
          <w:position w:val="-22"/>
        </w:rPr>
        <w:object w:dxaOrig="220" w:dyaOrig="460" w14:anchorId="151D8E09">
          <v:shape id="_x0000_i1048" type="#_x0000_t75" style="width:7.45pt;height:21.05pt" o:ole="">
            <v:imagedata r:id="rId28" o:title=""/>
          </v:shape>
          <o:OLEObject Type="Embed" ProgID="Equation.3" ShapeID="_x0000_i1048" DrawAspect="Content" ObjectID="_1666765875" r:id="rId41"/>
        </w:object>
      </w:r>
      <w:r w:rsidRPr="009F0761">
        <w:t xml:space="preserve">RTQQEPSNAP </w:t>
      </w:r>
      <w:ins w:id="1212" w:author="ERCOT 103020" w:date="2020-10-13T10:03:00Z">
        <w:r w:rsidR="00F819CB" w:rsidRPr="007E58EA">
          <w:rPr>
            <w:i/>
            <w:vertAlign w:val="subscript"/>
          </w:rPr>
          <w:t xml:space="preserve">ruc, </w:t>
        </w:r>
      </w:ins>
      <w:r w:rsidRPr="009F0761">
        <w:rPr>
          <w:i/>
          <w:vertAlign w:val="subscript"/>
        </w:rPr>
        <w:t>q, p, i</w:t>
      </w:r>
      <w:r w:rsidRPr="009F0761">
        <w:t xml:space="preserve"> – </w:t>
      </w:r>
      <w:r w:rsidRPr="0053607C">
        <w:rPr>
          <w:position w:val="-22"/>
        </w:rPr>
        <w:object w:dxaOrig="220" w:dyaOrig="460" w14:anchorId="29DE9C27">
          <v:shape id="_x0000_i1049" type="#_x0000_t75" style="width:7.45pt;height:21.05pt" o:ole="">
            <v:imagedata r:id="rId42" o:title=""/>
          </v:shape>
          <o:OLEObject Type="Embed" ProgID="Equation.3" ShapeID="_x0000_i1049" DrawAspect="Content" ObjectID="_1666765876" r:id="rId43"/>
        </w:object>
      </w:r>
      <w:r w:rsidRPr="009F0761">
        <w:t xml:space="preserve">RTQQESSNAP </w:t>
      </w:r>
      <w:ins w:id="1213" w:author="ERCOT 103020" w:date="2020-10-13T10:03:00Z">
        <w:r w:rsidR="00F819CB" w:rsidRPr="007E58EA">
          <w:rPr>
            <w:i/>
            <w:vertAlign w:val="subscript"/>
          </w:rPr>
          <w:t xml:space="preserve">ruc, </w:t>
        </w:r>
      </w:ins>
      <w:r w:rsidRPr="009F0761">
        <w:rPr>
          <w:i/>
          <w:vertAlign w:val="subscript"/>
        </w:rPr>
        <w:t>q, p, i</w:t>
      </w:r>
      <w:r w:rsidRPr="009F0761">
        <w:t xml:space="preserve">) + </w:t>
      </w:r>
      <w:r w:rsidRPr="009F0761">
        <w:rPr>
          <w:position w:val="-22"/>
        </w:rPr>
        <w:t xml:space="preserve"> </w:t>
      </w:r>
      <w:r w:rsidRPr="0053607C">
        <w:rPr>
          <w:position w:val="-22"/>
        </w:rPr>
        <w:object w:dxaOrig="220" w:dyaOrig="460" w14:anchorId="5C195670">
          <v:shape id="_x0000_i1050" type="#_x0000_t75" style="width:7.45pt;height:21.05pt" o:ole="">
            <v:imagedata r:id="rId37" o:title=""/>
          </v:shape>
          <o:OLEObject Type="Embed" ProgID="Equation.3" ShapeID="_x0000_i1050" DrawAspect="Content" ObjectID="_1666765877" r:id="rId44"/>
        </w:object>
      </w:r>
      <w:r w:rsidRPr="009F0761">
        <w:rPr>
          <w:position w:val="-22"/>
        </w:rPr>
        <w:t xml:space="preserve"> </w:t>
      </w:r>
      <w:r w:rsidRPr="009F0761">
        <w:t xml:space="preserve">DCIMPSNAP </w:t>
      </w:r>
      <w:ins w:id="1214" w:author="ERCOT 103020" w:date="2020-10-13T10:03:00Z">
        <w:r w:rsidR="00F819CB" w:rsidRPr="007E58EA">
          <w:rPr>
            <w:i/>
            <w:vertAlign w:val="subscript"/>
          </w:rPr>
          <w:t xml:space="preserve">ruc, </w:t>
        </w:r>
      </w:ins>
      <w:r w:rsidRPr="009F0761">
        <w:rPr>
          <w:i/>
          <w:vertAlign w:val="subscript"/>
        </w:rPr>
        <w:t>q, p, i</w:t>
      </w:r>
      <w:ins w:id="1215" w:author="ERCOT 103020" w:date="2020-10-13T10:03:00Z">
        <w:r w:rsidR="00F819CB">
          <w:t xml:space="preserve"> + </w:t>
        </w:r>
      </w:ins>
      <w:ins w:id="1216" w:author="ERCOT 103020" w:date="2020-10-13T10:03:00Z">
        <w:r w:rsidR="00F819CB" w:rsidRPr="00F80C33">
          <w:rPr>
            <w:position w:val="-18"/>
          </w:rPr>
          <w:object w:dxaOrig="220" w:dyaOrig="420" w14:anchorId="5315F176">
            <v:shape id="_x0000_i1051" type="#_x0000_t75" style="width:9.5pt;height:21.05pt" o:ole="">
              <v:imagedata r:id="rId32" o:title=""/>
            </v:shape>
            <o:OLEObject Type="Embed" ProgID="Equation.3" ShapeID="_x0000_i1051" DrawAspect="Content" ObjectID="_1666765878" r:id="rId45"/>
          </w:object>
        </w:r>
      </w:ins>
      <w:ins w:id="1217" w:author="ERCOT 103020" w:date="2020-10-13T10:03:00Z">
        <w:r w:rsidR="00F819CB">
          <w:t>ASOFRLRSNAP</w:t>
        </w:r>
        <w:r w:rsidR="00F819CB" w:rsidRPr="00EE574A">
          <w:rPr>
            <w:i/>
            <w:vertAlign w:val="subscript"/>
          </w:rPr>
          <w:t xml:space="preserve"> </w:t>
        </w:r>
        <w:r w:rsidR="00F819CB" w:rsidRPr="007E58EA">
          <w:rPr>
            <w:i/>
            <w:vertAlign w:val="subscript"/>
          </w:rPr>
          <w:t xml:space="preserve">ruc, </w:t>
        </w:r>
        <w:r w:rsidR="00F819CB">
          <w:rPr>
            <w:i/>
            <w:vertAlign w:val="subscript"/>
          </w:rPr>
          <w:t>q, r, h</w:t>
        </w:r>
      </w:ins>
    </w:p>
    <w:p w14:paraId="15943CFE" w14:textId="77777777" w:rsidR="00F819CB" w:rsidRDefault="00F819CB" w:rsidP="00F819CB">
      <w:pPr>
        <w:pStyle w:val="BodyTextNumbered"/>
        <w:rPr>
          <w:ins w:id="1218" w:author="ERCOT 103020" w:date="2020-10-13T10:03:00Z"/>
        </w:rPr>
      </w:pPr>
      <w:ins w:id="1219" w:author="ERCOT 103020" w:date="2020-10-13T10:03:00Z">
        <w:r>
          <w:t>(12)</w:t>
        </w:r>
        <w:r>
          <w:tab/>
          <w:t xml:space="preserve">The Ancillary Service shortfall calculation compares the Ancillary Service capability of the QSE, measured by the submitted Ancillary Service Offers, to the Ancillary Service Position. </w:t>
        </w:r>
      </w:ins>
      <w:ins w:id="1220" w:author="ERCOT 103020" w:date="2020-10-13T16:19:00Z">
        <w:r w:rsidR="00B77FB5">
          <w:t xml:space="preserve"> </w:t>
        </w:r>
      </w:ins>
      <w:ins w:id="1221" w:author="ERCOT 103020" w:date="2020-10-13T10:03:00Z">
        <w:r>
          <w:t>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ins>
    </w:p>
    <w:p w14:paraId="72F49837" w14:textId="77777777" w:rsidR="00F819CB" w:rsidRPr="007E58EA" w:rsidRDefault="00F819CB" w:rsidP="00F819CB">
      <w:pPr>
        <w:pStyle w:val="BodyTextNumbered"/>
        <w:ind w:left="4050" w:right="-270" w:hanging="3330"/>
        <w:rPr>
          <w:ins w:id="1222" w:author="ERCOT 103020" w:date="2020-10-13T10:03:00Z"/>
          <w:b/>
          <w:vertAlign w:val="subscript"/>
        </w:rPr>
      </w:pPr>
      <w:ins w:id="1223" w:author="ERCOT 103020" w:date="2020-10-13T10:03:00Z">
        <w:r w:rsidRPr="007E58EA">
          <w:rPr>
            <w:b/>
          </w:rPr>
          <w:t xml:space="preserve">RUCASFSNAP </w:t>
        </w:r>
        <w:r w:rsidRPr="007E58EA">
          <w:rPr>
            <w:b/>
            <w:i/>
            <w:vertAlign w:val="subscript"/>
          </w:rPr>
          <w:t xml:space="preserve">ruc, q, i   </w:t>
        </w:r>
        <w:r w:rsidRPr="007E58EA">
          <w:rPr>
            <w:b/>
          </w:rPr>
          <w:t>=  Max (0, ASCAP1SNAP</w:t>
        </w:r>
        <w:r w:rsidRPr="007E58EA">
          <w:rPr>
            <w:b/>
            <w:i/>
            <w:vertAlign w:val="subscript"/>
          </w:rPr>
          <w:t xml:space="preserve"> ruc, q, i </w:t>
        </w:r>
        <w:r w:rsidRPr="007E58EA">
          <w:rPr>
            <w:b/>
          </w:rPr>
          <w:t>, ASCAP2SNAP</w:t>
        </w:r>
        <w:r w:rsidRPr="007E58EA">
          <w:rPr>
            <w:b/>
            <w:i/>
            <w:vertAlign w:val="subscript"/>
          </w:rPr>
          <w:t xml:space="preserve"> ruc, q, i</w:t>
        </w:r>
        <w:r w:rsidRPr="007E58EA">
          <w:rPr>
            <w:b/>
          </w:rPr>
          <w:t>, ASCAP3SNAP</w:t>
        </w:r>
        <w:r w:rsidRPr="007E58EA">
          <w:rPr>
            <w:b/>
            <w:i/>
            <w:vertAlign w:val="subscript"/>
          </w:rPr>
          <w:t xml:space="preserve"> ruc, q, i </w:t>
        </w:r>
        <w:r w:rsidRPr="007E58EA">
          <w:rPr>
            <w:b/>
          </w:rPr>
          <w:t>, ASCAP4SNAP</w:t>
        </w:r>
        <w:r w:rsidRPr="007E58EA">
          <w:rPr>
            <w:b/>
            <w:i/>
            <w:vertAlign w:val="subscript"/>
          </w:rPr>
          <w:t xml:space="preserve"> ruc, q, i</w:t>
        </w:r>
        <w:r w:rsidRPr="007E58EA">
          <w:rPr>
            <w:b/>
          </w:rPr>
          <w:t>, ASCAP5SNAP</w:t>
        </w:r>
        <w:r w:rsidRPr="007E58EA">
          <w:rPr>
            <w:b/>
            <w:i/>
            <w:vertAlign w:val="subscript"/>
          </w:rPr>
          <w:t xml:space="preserve"> ruc, q, i</w:t>
        </w:r>
        <w:r w:rsidRPr="007E58EA">
          <w:rPr>
            <w:b/>
          </w:rPr>
          <w:t>) + Max (0, ASCAP6SNAP</w:t>
        </w:r>
        <w:r w:rsidRPr="007E58EA">
          <w:rPr>
            <w:b/>
            <w:i/>
            <w:vertAlign w:val="subscript"/>
          </w:rPr>
          <w:t xml:space="preserve"> ruc, q, i</w:t>
        </w:r>
        <w:r w:rsidRPr="007E58EA">
          <w:rPr>
            <w:b/>
          </w:rPr>
          <w:t>)</w:t>
        </w:r>
      </w:ins>
    </w:p>
    <w:p w14:paraId="2C805BCF" w14:textId="77777777" w:rsidR="00F819CB" w:rsidRDefault="00F819CB" w:rsidP="00F819CB">
      <w:pPr>
        <w:pStyle w:val="FormulaBold"/>
        <w:rPr>
          <w:ins w:id="1224" w:author="ERCOT 103020" w:date="2020-10-13T10:03:00Z"/>
        </w:rPr>
      </w:pPr>
      <w:ins w:id="1225" w:author="ERCOT 103020" w:date="2020-10-13T10:03:00Z">
        <w:r>
          <w:t>Where,</w:t>
        </w:r>
      </w:ins>
    </w:p>
    <w:p w14:paraId="534EE858" w14:textId="77777777" w:rsidR="00F819CB" w:rsidRPr="007E58EA" w:rsidRDefault="00F819CB" w:rsidP="00F819CB">
      <w:pPr>
        <w:pStyle w:val="BodyTextNumbered"/>
        <w:ind w:left="3060" w:hanging="2340"/>
        <w:rPr>
          <w:ins w:id="1226" w:author="ERCOT 103020" w:date="2020-10-13T10:03:00Z"/>
        </w:rPr>
      </w:pPr>
      <w:ins w:id="1227" w:author="ERCOT 103020" w:date="2020-10-13T10:03:00Z">
        <w:r w:rsidRPr="007E58EA">
          <w:lastRenderedPageBreak/>
          <w:t>ASCAP1SNAP</w:t>
        </w:r>
        <w:r w:rsidRPr="007E58EA">
          <w:rPr>
            <w:i/>
            <w:vertAlign w:val="subscript"/>
          </w:rPr>
          <w:t xml:space="preserve"> ruc, q, i   </w:t>
        </w:r>
        <w:r w:rsidRPr="007E58EA">
          <w:t xml:space="preserve">=  RUPOSSNAP </w:t>
        </w:r>
        <w:r w:rsidRPr="007E58EA">
          <w:rPr>
            <w:i/>
            <w:vertAlign w:val="subscript"/>
          </w:rPr>
          <w:t>ruc, q, h</w:t>
        </w:r>
        <w:r w:rsidRPr="007E58EA">
          <w:t xml:space="preserve"> – </w:t>
        </w:r>
      </w:ins>
      <w:ins w:id="1228" w:author="ERCOT 103020" w:date="2020-10-13T10:03:00Z">
        <w:r w:rsidRPr="00F80C33">
          <w:rPr>
            <w:position w:val="-18"/>
          </w:rPr>
          <w:object w:dxaOrig="220" w:dyaOrig="420" w14:anchorId="0BDD0F7E">
            <v:shape id="_x0000_i1052" type="#_x0000_t75" style="width:9.5pt;height:21.05pt" o:ole="">
              <v:imagedata r:id="rId32" o:title=""/>
            </v:shape>
            <o:OLEObject Type="Embed" ProgID="Equation.3" ShapeID="_x0000_i1052" DrawAspect="Content" ObjectID="_1666765879" r:id="rId46"/>
          </w:object>
        </w:r>
      </w:ins>
      <w:ins w:id="1229" w:author="ERCOT 103020" w:date="2020-10-13T10:03:00Z">
        <w:r>
          <w:t>ASOFR1SNAP</w:t>
        </w:r>
        <w:r w:rsidRPr="007E58EA">
          <w:rPr>
            <w:i/>
            <w:vertAlign w:val="subscript"/>
          </w:rPr>
          <w:t xml:space="preserve"> ruc, q, r, h</w:t>
        </w:r>
      </w:ins>
    </w:p>
    <w:p w14:paraId="15345123" w14:textId="77777777" w:rsidR="00F819CB" w:rsidRPr="007E58EA" w:rsidRDefault="00F819CB" w:rsidP="00F819CB">
      <w:pPr>
        <w:pStyle w:val="BodyTextNumbered"/>
        <w:ind w:left="3060" w:hanging="2340"/>
        <w:rPr>
          <w:ins w:id="1230" w:author="ERCOT 103020" w:date="2020-10-13T10:03:00Z"/>
          <w:vertAlign w:val="subscript"/>
        </w:rPr>
      </w:pPr>
      <w:ins w:id="1231" w:author="ERCOT 103020" w:date="2020-10-13T10:03:00Z">
        <w:r w:rsidRPr="007E58EA">
          <w:t>ASCAP2SNAP</w:t>
        </w:r>
        <w:r w:rsidRPr="007E58EA">
          <w:rPr>
            <w:i/>
            <w:vertAlign w:val="subscript"/>
          </w:rPr>
          <w:t xml:space="preserve"> ruc, q, i   </w:t>
        </w:r>
        <w:r w:rsidRPr="007E58EA">
          <w:t>=  RRPOSSNAP</w:t>
        </w:r>
        <w:r w:rsidRPr="007E58EA">
          <w:rPr>
            <w:i/>
            <w:vertAlign w:val="subscript"/>
          </w:rPr>
          <w:t>ruc, q, h</w:t>
        </w:r>
        <w:r w:rsidRPr="007E58EA">
          <w:t xml:space="preserve"> – </w:t>
        </w:r>
      </w:ins>
      <w:ins w:id="1232" w:author="ERCOT 103020" w:date="2020-10-13T10:03:00Z">
        <w:r w:rsidRPr="00F80C33">
          <w:rPr>
            <w:position w:val="-18"/>
          </w:rPr>
          <w:object w:dxaOrig="220" w:dyaOrig="420" w14:anchorId="3AA7FD29">
            <v:shape id="_x0000_i1053" type="#_x0000_t75" style="width:9.5pt;height:21.05pt" o:ole="">
              <v:imagedata r:id="rId32" o:title=""/>
            </v:shape>
            <o:OLEObject Type="Embed" ProgID="Equation.3" ShapeID="_x0000_i1053" DrawAspect="Content" ObjectID="_1666765880" r:id="rId47"/>
          </w:object>
        </w:r>
      </w:ins>
      <w:ins w:id="1233" w:author="ERCOT 103020" w:date="2020-10-13T10:03:00Z">
        <w:r w:rsidRPr="002C1834">
          <w:t xml:space="preserve"> </w:t>
        </w:r>
        <w:r>
          <w:t>ASOFR2SNAP</w:t>
        </w:r>
        <w:r w:rsidRPr="007E58EA">
          <w:rPr>
            <w:i/>
            <w:vertAlign w:val="subscript"/>
          </w:rPr>
          <w:t xml:space="preserve"> ruc, q, r, h</w:t>
        </w:r>
        <w:r w:rsidRPr="007E58EA" w:rsidDel="00FD3D15">
          <w:rPr>
            <w:i/>
            <w:vertAlign w:val="subscript"/>
          </w:rPr>
          <w:t xml:space="preserve"> </w:t>
        </w:r>
      </w:ins>
    </w:p>
    <w:p w14:paraId="1319650A" w14:textId="77777777" w:rsidR="00F819CB" w:rsidRPr="007E58EA" w:rsidRDefault="00F819CB" w:rsidP="00F819CB">
      <w:pPr>
        <w:pStyle w:val="BodyTextNumbered"/>
        <w:ind w:left="3150" w:right="-900" w:hanging="2430"/>
        <w:rPr>
          <w:ins w:id="1234" w:author="ERCOT 103020" w:date="2020-10-13T10:03:00Z"/>
          <w:vertAlign w:val="subscript"/>
        </w:rPr>
      </w:pPr>
      <w:ins w:id="1235" w:author="ERCOT 103020" w:date="2020-10-13T10:03:00Z">
        <w:r w:rsidRPr="007E58EA">
          <w:t>ASCAP3SNAP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w:t>
        </w:r>
      </w:ins>
      <w:ins w:id="1236" w:author="ERCOT 103020" w:date="2020-10-13T10:03:00Z">
        <w:r w:rsidRPr="00F80C33">
          <w:rPr>
            <w:position w:val="-18"/>
          </w:rPr>
          <w:object w:dxaOrig="220" w:dyaOrig="420" w14:anchorId="59A7E410">
            <v:shape id="_x0000_i1054" type="#_x0000_t75" style="width:9.5pt;height:21.05pt" o:ole="">
              <v:imagedata r:id="rId32" o:title=""/>
            </v:shape>
            <o:OLEObject Type="Embed" ProgID="Equation.3" ShapeID="_x0000_i1054" DrawAspect="Content" ObjectID="_1666765881" r:id="rId48"/>
          </w:object>
        </w:r>
      </w:ins>
      <w:ins w:id="1237" w:author="ERCOT 103020" w:date="2020-10-13T10:03:00Z">
        <w:r>
          <w:t>ASOFR3SNAP</w:t>
        </w:r>
        <w:r w:rsidRPr="007E58EA">
          <w:rPr>
            <w:i/>
            <w:vertAlign w:val="subscript"/>
          </w:rPr>
          <w:t xml:space="preserve"> ruc, q, r, h</w:t>
        </w:r>
        <w:r w:rsidRPr="007E58EA" w:rsidDel="00FD3D15">
          <w:rPr>
            <w:i/>
            <w:vertAlign w:val="subscript"/>
          </w:rPr>
          <w:t xml:space="preserve"> </w:t>
        </w:r>
      </w:ins>
    </w:p>
    <w:p w14:paraId="5045E262" w14:textId="77777777" w:rsidR="00F819CB" w:rsidRPr="007E58EA" w:rsidRDefault="00F819CB" w:rsidP="00F819CB">
      <w:pPr>
        <w:pStyle w:val="BodyTextNumbered"/>
        <w:ind w:left="3150" w:right="270" w:hanging="2430"/>
        <w:rPr>
          <w:ins w:id="1238" w:author="ERCOT 103020" w:date="2020-10-13T10:03:00Z"/>
        </w:rPr>
      </w:pPr>
      <w:ins w:id="1239" w:author="ERCOT 103020" w:date="2020-10-13T10:03:00Z">
        <w:r w:rsidRPr="007E58EA">
          <w:t>ASCAP4SNAP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rsidDel="00FD3D15">
          <w:rPr>
            <w:i/>
            <w:vertAlign w:val="subscript"/>
          </w:rPr>
          <w:t xml:space="preserve"> </w:t>
        </w:r>
        <w:r w:rsidRPr="007E58EA">
          <w:t xml:space="preserve"> + ECRPOSSNAP </w:t>
        </w:r>
        <w:r w:rsidRPr="007E58EA">
          <w:rPr>
            <w:i/>
            <w:vertAlign w:val="subscript"/>
          </w:rPr>
          <w:t>ruc, q, h</w:t>
        </w:r>
        <w:r w:rsidRPr="007E58EA">
          <w:t xml:space="preserve">) – </w:t>
        </w:r>
      </w:ins>
      <w:ins w:id="1240" w:author="ERCOT 103020" w:date="2020-10-13T10:03:00Z">
        <w:r w:rsidRPr="00F80C33">
          <w:rPr>
            <w:position w:val="-18"/>
          </w:rPr>
          <w:object w:dxaOrig="220" w:dyaOrig="420" w14:anchorId="18E50F4F">
            <v:shape id="_x0000_i1055" type="#_x0000_t75" style="width:9.5pt;height:21.05pt" o:ole="">
              <v:imagedata r:id="rId32" o:title=""/>
            </v:shape>
            <o:OLEObject Type="Embed" ProgID="Equation.3" ShapeID="_x0000_i1055" DrawAspect="Content" ObjectID="_1666765882" r:id="rId49"/>
          </w:object>
        </w:r>
      </w:ins>
      <w:ins w:id="1241" w:author="ERCOT 103020" w:date="2020-10-13T10:03:00Z">
        <w:r>
          <w:t>ASOFR4SNAP</w:t>
        </w:r>
        <w:r w:rsidRPr="007E58EA">
          <w:rPr>
            <w:i/>
            <w:vertAlign w:val="subscript"/>
          </w:rPr>
          <w:t xml:space="preserve"> ruc, q, r, h</w:t>
        </w:r>
        <w:r w:rsidRPr="007E58EA" w:rsidDel="00FD3D15">
          <w:rPr>
            <w:i/>
            <w:vertAlign w:val="subscript"/>
          </w:rPr>
          <w:t xml:space="preserve"> </w:t>
        </w:r>
      </w:ins>
    </w:p>
    <w:p w14:paraId="240ABAD2" w14:textId="77777777" w:rsidR="00F819CB" w:rsidRPr="007E58EA" w:rsidRDefault="00F819CB" w:rsidP="00F819CB">
      <w:pPr>
        <w:pStyle w:val="BodyTextNumbered"/>
        <w:ind w:left="3150" w:right="360" w:hanging="2430"/>
        <w:rPr>
          <w:ins w:id="1242" w:author="ERCOT 103020" w:date="2020-10-13T10:03:00Z"/>
        </w:rPr>
      </w:pPr>
      <w:ins w:id="1243" w:author="ERCOT 103020" w:date="2020-10-13T10:03:00Z">
        <w:r w:rsidRPr="007E58EA">
          <w:t>ASCAP5SNAP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ECRPOSSNAP </w:t>
        </w:r>
        <w:r w:rsidRPr="007E58EA">
          <w:rPr>
            <w:i/>
            <w:vertAlign w:val="subscript"/>
          </w:rPr>
          <w:t>ruc, q, h</w:t>
        </w:r>
        <w:r w:rsidRPr="007E58EA">
          <w:t xml:space="preserve"> + NSPOSSNAP</w:t>
        </w:r>
        <w:r w:rsidRPr="007E58EA">
          <w:rPr>
            <w:i/>
            <w:vertAlign w:val="subscript"/>
          </w:rPr>
          <w:t xml:space="preserve"> ruc, q, h</w:t>
        </w:r>
        <w:r w:rsidRPr="007E58EA">
          <w:t xml:space="preserve">) – </w:t>
        </w:r>
      </w:ins>
      <w:ins w:id="1244" w:author="ERCOT 103020" w:date="2020-10-13T10:03:00Z">
        <w:r w:rsidRPr="00F80C33">
          <w:rPr>
            <w:position w:val="-18"/>
          </w:rPr>
          <w:object w:dxaOrig="220" w:dyaOrig="420" w14:anchorId="268906D8">
            <v:shape id="_x0000_i1056" type="#_x0000_t75" style="width:9.5pt;height:21.05pt" o:ole="">
              <v:imagedata r:id="rId32" o:title=""/>
            </v:shape>
            <o:OLEObject Type="Embed" ProgID="Equation.3" ShapeID="_x0000_i1056" DrawAspect="Content" ObjectID="_1666765883" r:id="rId50"/>
          </w:object>
        </w:r>
      </w:ins>
      <w:ins w:id="1245" w:author="ERCOT 103020" w:date="2020-10-13T10:03:00Z">
        <w:r>
          <w:t>ASOFR5SNAP</w:t>
        </w:r>
        <w:r w:rsidRPr="007E58EA">
          <w:rPr>
            <w:i/>
            <w:vertAlign w:val="subscript"/>
          </w:rPr>
          <w:t xml:space="preserve"> ruc, q, r, h</w:t>
        </w:r>
        <w:r w:rsidRPr="007E58EA" w:rsidDel="00FD3D15">
          <w:rPr>
            <w:i/>
            <w:vertAlign w:val="subscript"/>
          </w:rPr>
          <w:t xml:space="preserve"> </w:t>
        </w:r>
      </w:ins>
    </w:p>
    <w:p w14:paraId="4AADCF5F" w14:textId="77777777" w:rsidR="00F819CB" w:rsidRPr="007E58EA" w:rsidRDefault="00F819CB" w:rsidP="00F819CB">
      <w:pPr>
        <w:pStyle w:val="BodyTextNumbered"/>
        <w:ind w:left="3060" w:hanging="2340"/>
        <w:rPr>
          <w:ins w:id="1246" w:author="ERCOT 103020" w:date="2020-10-13T10:03:00Z"/>
        </w:rPr>
      </w:pPr>
      <w:ins w:id="1247" w:author="ERCOT 103020" w:date="2020-10-13T10:03:00Z">
        <w:r w:rsidRPr="007E58EA">
          <w:t>ASCAP6SNAP</w:t>
        </w:r>
        <w:r w:rsidRPr="007E58EA">
          <w:rPr>
            <w:i/>
            <w:vertAlign w:val="subscript"/>
          </w:rPr>
          <w:t xml:space="preserve"> ruc, q, i  </w:t>
        </w:r>
        <w:r w:rsidRPr="007E58EA">
          <w:rPr>
            <w:i/>
          </w:rPr>
          <w:t>=</w:t>
        </w:r>
        <w:r w:rsidRPr="007E58EA">
          <w:rPr>
            <w:i/>
            <w:vertAlign w:val="subscript"/>
          </w:rPr>
          <w:t xml:space="preserve"> </w:t>
        </w:r>
        <w:r w:rsidRPr="007E58EA">
          <w:t xml:space="preserve"> RDPOSSNAP </w:t>
        </w:r>
        <w:r w:rsidRPr="007E58EA">
          <w:rPr>
            <w:i/>
            <w:vertAlign w:val="subscript"/>
          </w:rPr>
          <w:t>ruc, q, h</w:t>
        </w:r>
        <w:r w:rsidRPr="007E58EA">
          <w:t xml:space="preserve"> – </w:t>
        </w:r>
      </w:ins>
      <w:ins w:id="1248" w:author="ERCOT 103020" w:date="2020-10-13T10:03:00Z">
        <w:r w:rsidRPr="00F80C33">
          <w:rPr>
            <w:position w:val="-18"/>
          </w:rPr>
          <w:object w:dxaOrig="220" w:dyaOrig="420" w14:anchorId="71D84855">
            <v:shape id="_x0000_i1057" type="#_x0000_t75" style="width:9.5pt;height:21.05pt" o:ole="">
              <v:imagedata r:id="rId32" o:title=""/>
            </v:shape>
            <o:OLEObject Type="Embed" ProgID="Equation.3" ShapeID="_x0000_i1057" DrawAspect="Content" ObjectID="_1666765884" r:id="rId51"/>
          </w:object>
        </w:r>
      </w:ins>
      <w:ins w:id="1249" w:author="ERCOT 103020" w:date="2020-10-13T10:03:00Z">
        <w:r>
          <w:t>ASOFR6SNAP</w:t>
        </w:r>
        <w:r w:rsidRPr="007E58EA">
          <w:rPr>
            <w:i/>
            <w:vertAlign w:val="subscript"/>
          </w:rPr>
          <w:t xml:space="preserve"> ruc, q, r, h</w:t>
        </w:r>
      </w:ins>
    </w:p>
    <w:p w14:paraId="08F95B7D" w14:textId="77777777" w:rsidR="009B037D" w:rsidRPr="009F0761" w:rsidRDefault="009B037D" w:rsidP="00F819CB">
      <w:pPr>
        <w:pStyle w:val="BodyTextNumbered"/>
      </w:pPr>
      <w:r w:rsidRPr="009F0761">
        <w:t>(1</w:t>
      </w:r>
      <w:ins w:id="1250" w:author="ERCOT 103020" w:date="2020-10-13T10:03:00Z">
        <w:r w:rsidR="00F819CB">
          <w:t>3</w:t>
        </w:r>
      </w:ins>
      <w:ins w:id="1251" w:author="ERCOT" w:date="2020-04-03T06:10:00Z">
        <w:del w:id="1252" w:author="ERCOT 103020" w:date="2020-10-13T10:03:00Z">
          <w:r w:rsidRPr="009F0761" w:rsidDel="00F819CB">
            <w:delText>1</w:delText>
          </w:r>
        </w:del>
      </w:ins>
      <w:del w:id="1253" w:author="ERCOT" w:date="2020-04-03T06:10:00Z">
        <w:r w:rsidRPr="009F0761" w:rsidDel="00AA3484">
          <w:delText>0</w:delText>
        </w:r>
      </w:del>
      <w:r w:rsidRPr="009F0761">
        <w:t>)</w:t>
      </w:r>
      <w:r w:rsidRPr="009F0761">
        <w:tab/>
        <w:t xml:space="preserve">The RUC Shortfall in MW for one QSE for one 15-minute Settlement Interval, as measured at </w:t>
      </w:r>
      <w:ins w:id="1254" w:author="ERCOT 103020" w:date="2020-10-13T10:04:00Z">
        <w:r w:rsidR="00F819CB">
          <w:t>the end of the Adjustment Period</w:t>
        </w:r>
      </w:ins>
      <w:del w:id="1255" w:author="ERCOT 103020" w:date="2020-10-13T10:04:00Z">
        <w:r w:rsidRPr="009F0761" w:rsidDel="00F819CB">
          <w:delText>Real-Time</w:delText>
        </w:r>
      </w:del>
      <w:r w:rsidRPr="009F0761">
        <w:t xml:space="preserve">, </w:t>
      </w:r>
      <w:del w:id="1256" w:author="ERCOT 103020" w:date="2020-10-13T10:04:00Z">
        <w:r w:rsidRPr="009F0761" w:rsidDel="00F819CB">
          <w:delText>but including capacity from IRRs as seen in the RUC snapshot</w:delText>
        </w:r>
      </w:del>
      <w:ins w:id="1257" w:author="ERCOT" w:date="2020-04-07T15:44:00Z">
        <w:del w:id="1258" w:author="ERCOT 103020" w:date="2020-10-13T10:04:00Z">
          <w:r w:rsidDel="00F819CB">
            <w:delText xml:space="preserve"> and DC Coupled Resources</w:delText>
          </w:r>
        </w:del>
      </w:ins>
      <w:r w:rsidRPr="009F0761">
        <w:t>, is:</w:t>
      </w:r>
    </w:p>
    <w:p w14:paraId="61377412" w14:textId="77777777" w:rsidR="009B037D" w:rsidRPr="009F0761" w:rsidRDefault="009B037D" w:rsidP="002D47CC">
      <w:pPr>
        <w:pStyle w:val="FormulaBold"/>
        <w:rPr>
          <w:lang w:val="it-IT"/>
        </w:rPr>
      </w:pPr>
      <w:r w:rsidRPr="009F0761">
        <w:rPr>
          <w:lang w:val="it-IT"/>
        </w:rPr>
        <w:t xml:space="preserve">RUCSFADJ </w:t>
      </w:r>
      <w:r w:rsidRPr="009F0761">
        <w:rPr>
          <w:i/>
          <w:vertAlign w:val="subscript"/>
          <w:lang w:val="it-IT"/>
        </w:rPr>
        <w:t>ruc, q, i</w:t>
      </w:r>
      <w:r w:rsidRPr="009F0761">
        <w:rPr>
          <w:lang w:val="it-IT"/>
        </w:rPr>
        <w:tab/>
        <w:t>=</w:t>
      </w:r>
      <w:r w:rsidRPr="009F0761">
        <w:rPr>
          <w:lang w:val="it-IT"/>
        </w:rPr>
        <w:tab/>
      </w:r>
      <w:ins w:id="1259" w:author="ERCOT 103020" w:date="2020-10-13T10:04:00Z">
        <w:r w:rsidR="005E7EC2" w:rsidRPr="00EA04E0">
          <w:rPr>
            <w:lang w:val="it-IT"/>
          </w:rPr>
          <w:t>Max (RUCOSF</w:t>
        </w:r>
        <w:r w:rsidR="005E7EC2">
          <w:rPr>
            <w:lang w:val="it-IT"/>
          </w:rPr>
          <w:t>ADJ</w:t>
        </w:r>
        <w:r w:rsidR="005E7EC2" w:rsidRPr="00EA04E0">
          <w:rPr>
            <w:lang w:val="it-IT"/>
          </w:rPr>
          <w:t xml:space="preserve"> </w:t>
        </w:r>
        <w:r w:rsidR="005E7EC2" w:rsidRPr="00EA04E0">
          <w:rPr>
            <w:i/>
            <w:vertAlign w:val="subscript"/>
            <w:lang w:val="it-IT"/>
          </w:rPr>
          <w:t>ruc,</w:t>
        </w:r>
        <w:r w:rsidR="005E7EC2">
          <w:rPr>
            <w:i/>
            <w:vertAlign w:val="subscript"/>
            <w:lang w:val="it-IT"/>
          </w:rPr>
          <w:t xml:space="preserve"> </w:t>
        </w:r>
        <w:r w:rsidR="005E7EC2" w:rsidRPr="00EA04E0">
          <w:rPr>
            <w:i/>
            <w:vertAlign w:val="subscript"/>
            <w:lang w:val="it-IT"/>
          </w:rPr>
          <w:t>q,</w:t>
        </w:r>
        <w:r w:rsidR="005E7EC2">
          <w:rPr>
            <w:i/>
            <w:vertAlign w:val="subscript"/>
            <w:lang w:val="it-IT"/>
          </w:rPr>
          <w:t xml:space="preserve"> </w:t>
        </w:r>
        <w:r w:rsidR="005E7EC2" w:rsidRPr="00EA04E0">
          <w:rPr>
            <w:i/>
            <w:vertAlign w:val="subscript"/>
            <w:lang w:val="it-IT"/>
          </w:rPr>
          <w:t>i</w:t>
        </w:r>
        <w:r w:rsidR="005E7EC2">
          <w:rPr>
            <w:lang w:val="it-IT"/>
          </w:rPr>
          <w:t>, RUCASFADJ</w:t>
        </w:r>
        <w:r w:rsidR="005E7EC2" w:rsidRPr="00E8472F">
          <w:rPr>
            <w:lang w:val="it-IT"/>
          </w:rPr>
          <w:t xml:space="preserve"> </w:t>
        </w:r>
        <w:r w:rsidR="005E7EC2" w:rsidRPr="00E8472F">
          <w:rPr>
            <w:i/>
            <w:vertAlign w:val="subscript"/>
            <w:lang w:val="it-IT"/>
          </w:rPr>
          <w:t>q,</w:t>
        </w:r>
        <w:r w:rsidR="005E7EC2">
          <w:rPr>
            <w:i/>
            <w:vertAlign w:val="subscript"/>
            <w:lang w:val="it-IT"/>
          </w:rPr>
          <w:t xml:space="preserve"> </w:t>
        </w:r>
        <w:r w:rsidR="005E7EC2" w:rsidRPr="00E8472F">
          <w:rPr>
            <w:i/>
            <w:vertAlign w:val="subscript"/>
            <w:lang w:val="it-IT"/>
          </w:rPr>
          <w:t xml:space="preserve">i </w:t>
        </w:r>
        <w:r w:rsidR="005E7EC2" w:rsidRPr="009B14B9">
          <w:rPr>
            <w:lang w:val="it-IT"/>
          </w:rPr>
          <w:t>)</w:t>
        </w:r>
      </w:ins>
      <w:del w:id="1260" w:author="ERCOT 103020" w:date="2020-10-13T10:05:00Z">
        <w:r w:rsidRPr="009F0761" w:rsidDel="005E7EC2">
          <w:rPr>
            <w:lang w:val="it-IT"/>
          </w:rPr>
          <w:delText>Max (0, ((</w:delText>
        </w:r>
        <w:r w:rsidRPr="0053607C" w:rsidDel="005E7EC2">
          <w:rPr>
            <w:position w:val="-22"/>
          </w:rPr>
          <w:object w:dxaOrig="220" w:dyaOrig="460" w14:anchorId="115BEA1B">
            <v:shape id="_x0000_i1058" type="#_x0000_t75" style="width:7.45pt;height:21.05pt" o:ole="">
              <v:imagedata r:id="rId26" o:title=""/>
            </v:shape>
            <o:OLEObject Type="Embed" ProgID="Equation.3" ShapeID="_x0000_i1058" DrawAspect="Content" ObjectID="_1666765885" r:id="rId52"/>
          </w:object>
        </w:r>
        <w:r w:rsidRPr="009F0761" w:rsidDel="005E7EC2">
          <w:rPr>
            <w:lang w:val="it-IT"/>
          </w:rPr>
          <w:delText xml:space="preserve">RTAML </w:delText>
        </w:r>
        <w:r w:rsidRPr="009F0761" w:rsidDel="005E7EC2">
          <w:rPr>
            <w:i/>
            <w:vertAlign w:val="subscript"/>
            <w:lang w:val="it-IT"/>
          </w:rPr>
          <w:delText>q, p, i</w:delText>
        </w:r>
        <w:r w:rsidRPr="009F0761" w:rsidDel="005E7EC2">
          <w:rPr>
            <w:lang w:val="it-IT"/>
          </w:rPr>
          <w:delText xml:space="preserve">) *4) + </w:delText>
        </w:r>
        <w:r w:rsidRPr="0053607C" w:rsidDel="005E7EC2">
          <w:rPr>
            <w:position w:val="-22"/>
          </w:rPr>
          <w:object w:dxaOrig="220" w:dyaOrig="460" w14:anchorId="0E30BFCA">
            <v:shape id="_x0000_i1059" type="#_x0000_t75" style="width:7.45pt;height:21.05pt" o:ole="">
              <v:imagedata r:id="rId28" o:title=""/>
            </v:shape>
            <o:OLEObject Type="Embed" ProgID="Equation.3" ShapeID="_x0000_i1059" DrawAspect="Content" ObjectID="_1666765886" r:id="rId53"/>
          </w:object>
        </w:r>
        <w:r w:rsidRPr="009F0761" w:rsidDel="005E7EC2">
          <w:rPr>
            <w:position w:val="-22"/>
            <w:lang w:val="it-IT"/>
          </w:rPr>
          <w:delText xml:space="preserve"> </w:delText>
        </w:r>
        <w:r w:rsidRPr="009F0761" w:rsidDel="005E7EC2">
          <w:rPr>
            <w:lang w:val="it-IT"/>
          </w:rPr>
          <w:delText xml:space="preserve">RTDCEXP </w:delText>
        </w:r>
        <w:r w:rsidRPr="009F0761" w:rsidDel="005E7EC2">
          <w:rPr>
            <w:i/>
            <w:vertAlign w:val="subscript"/>
            <w:lang w:val="it-IT"/>
          </w:rPr>
          <w:delText>q, p, i</w:delText>
        </w:r>
        <w:r w:rsidRPr="009F0761" w:rsidDel="005E7EC2">
          <w:rPr>
            <w:lang w:val="it-IT"/>
          </w:rPr>
          <w:delText xml:space="preserve"> – (</w:delText>
        </w:r>
        <w:r w:rsidRPr="0053607C" w:rsidDel="005E7EC2">
          <w:rPr>
            <w:position w:val="-22"/>
          </w:rPr>
          <w:object w:dxaOrig="780" w:dyaOrig="460" w14:anchorId="7F3A61C6">
            <v:shape id="_x0000_i1060" type="#_x0000_t75" style="width:36pt;height:21.05pt" o:ole="">
              <v:imagedata r:id="rId54" o:title=""/>
            </v:shape>
            <o:OLEObject Type="Embed" ProgID="Equation.3" ShapeID="_x0000_i1060" DrawAspect="Content" ObjectID="_1666765887" r:id="rId55"/>
          </w:object>
        </w:r>
        <w:r w:rsidRPr="009F0761" w:rsidDel="005E7EC2">
          <w:delText>HASLSNAP</w:delText>
        </w:r>
        <w:r w:rsidRPr="009F0761" w:rsidDel="005E7EC2">
          <w:rPr>
            <w:i/>
            <w:vertAlign w:val="subscript"/>
          </w:rPr>
          <w:delText xml:space="preserve"> ruc, q, r, h</w:delText>
        </w:r>
        <w:r w:rsidRPr="009F0761" w:rsidDel="005E7EC2">
          <w:delText xml:space="preserve"> +</w:delText>
        </w:r>
      </w:del>
      <w:ins w:id="1261" w:author="ERCOT" w:date="2020-04-07T13:30:00Z">
        <w:del w:id="1262" w:author="ERCOT 103020" w:date="2020-10-13T10:05:00Z">
          <w:r w:rsidDel="005E7EC2">
            <w:delText xml:space="preserve"> </w:delText>
          </w:r>
        </w:del>
      </w:ins>
      <w:ins w:id="1263" w:author="ERCOT" w:date="2020-04-07T13:30:00Z">
        <w:del w:id="1264" w:author="ERCOT 103020" w:date="2020-10-13T10:05:00Z">
          <w:r w:rsidRPr="0053607C" w:rsidDel="005E7EC2">
            <w:rPr>
              <w:position w:val="-18"/>
            </w:rPr>
            <w:object w:dxaOrig="220" w:dyaOrig="420" w14:anchorId="7DC5EE60">
              <v:shape id="_x0000_i1061" type="#_x0000_t75" style="width:7.45pt;height:21.75pt" o:ole="">
                <v:imagedata r:id="rId34" o:title=""/>
              </v:shape>
              <o:OLEObject Type="Embed" ProgID="Equation.3" ShapeID="_x0000_i1061" DrawAspect="Content" ObjectID="_1666765888" r:id="rId56"/>
            </w:object>
          </w:r>
        </w:del>
      </w:ins>
      <w:del w:id="1265" w:author="ERCOT 103020" w:date="2020-10-13T10:05:00Z">
        <w:r w:rsidRPr="009F0761" w:rsidDel="005E7EC2">
          <w:delText xml:space="preserve"> </w:delText>
        </w:r>
      </w:del>
      <w:ins w:id="1266" w:author="ERCOT" w:date="2020-04-07T13:27:00Z">
        <w:del w:id="1267" w:author="ERCOT 103020" w:date="2020-10-13T10:05:00Z">
          <w:r w:rsidDel="005E7EC2">
            <w:delText>DCRCAPADJ</w:delText>
          </w:r>
          <w:r w:rsidRPr="009F0761" w:rsidDel="005E7EC2">
            <w:rPr>
              <w:i/>
              <w:vertAlign w:val="subscript"/>
            </w:rPr>
            <w:delText xml:space="preserve"> ruc, q, r, h</w:delText>
          </w:r>
          <w:r w:rsidRPr="009F0761" w:rsidDel="005E7EC2">
            <w:delText xml:space="preserve"> +</w:delText>
          </w:r>
          <w:r w:rsidDel="005E7EC2">
            <w:delText xml:space="preserve"> </w:delText>
          </w:r>
        </w:del>
      </w:ins>
      <w:del w:id="1268" w:author="ERCOT 103020" w:date="2020-10-13T10:05:00Z">
        <w:r w:rsidRPr="009F0761" w:rsidDel="005E7EC2">
          <w:rPr>
            <w:lang w:val="it-IT"/>
          </w:rPr>
          <w:delText xml:space="preserve">RUCCAPADJ </w:delText>
        </w:r>
        <w:r w:rsidRPr="009F0761" w:rsidDel="005E7EC2">
          <w:rPr>
            <w:i/>
            <w:vertAlign w:val="subscript"/>
            <w:lang w:val="it-IT"/>
          </w:rPr>
          <w:delText>q, i</w:delText>
        </w:r>
        <w:r w:rsidRPr="009F0761" w:rsidDel="005E7EC2">
          <w:rPr>
            <w:lang w:val="it-IT"/>
          </w:rPr>
          <w:delText>))</w:delText>
        </w:r>
      </w:del>
    </w:p>
    <w:p w14:paraId="276CB015" w14:textId="77777777" w:rsidR="005E7EC2" w:rsidRDefault="005E7EC2" w:rsidP="005E7EC2">
      <w:pPr>
        <w:pStyle w:val="BodyTextNumbered"/>
        <w:rPr>
          <w:ins w:id="1269" w:author="ERCOT 103020" w:date="2020-10-13T10:05:00Z"/>
        </w:rPr>
      </w:pPr>
      <w:ins w:id="1270" w:author="ERCOT 103020" w:date="2020-10-13T10:05:00Z">
        <w:r>
          <w:t>(14)</w:t>
        </w:r>
        <w:r>
          <w:tab/>
          <w:t xml:space="preserve">The overall shortfall in MW that a QSE had at the end of the Adjustment Period for a 15-minute Settlement Interval, </w:t>
        </w:r>
        <w:r w:rsidRPr="002944A8">
          <w:t xml:space="preserve">but including capacity from </w:t>
        </w:r>
        <w:r>
          <w:t>IRRs</w:t>
        </w:r>
        <w:r w:rsidRPr="002944A8">
          <w:t xml:space="preserve"> as seen in the RUC </w:t>
        </w:r>
        <w:r>
          <w:t>S</w:t>
        </w:r>
        <w:r w:rsidRPr="002944A8">
          <w:t>napshot</w:t>
        </w:r>
      </w:ins>
      <w:ins w:id="1271" w:author="ERCOT 103020" w:date="2020-10-28T16:10:00Z">
        <w:r w:rsidR="008726D7">
          <w:t xml:space="preserve"> and capacity from DC-Coupled Resources</w:t>
        </w:r>
      </w:ins>
      <w:ins w:id="1272" w:author="ERCOT 103020" w:date="2020-10-13T10:05:00Z">
        <w:r w:rsidRPr="002944A8">
          <w:t>,</w:t>
        </w:r>
        <w:r>
          <w:t xml:space="preserve"> is:</w:t>
        </w:r>
      </w:ins>
    </w:p>
    <w:p w14:paraId="0FABCB6E" w14:textId="77777777" w:rsidR="005E7EC2" w:rsidRPr="007E58EA" w:rsidRDefault="005E7EC2" w:rsidP="005E7EC2">
      <w:pPr>
        <w:pStyle w:val="FormulaBold"/>
        <w:rPr>
          <w:ins w:id="1273" w:author="ERCOT 103020" w:date="2020-10-13T10:05:00Z"/>
        </w:rPr>
      </w:pPr>
      <w:ins w:id="1274" w:author="ERCOT 103020" w:date="2020-10-13T10:05:00Z">
        <w:r w:rsidRPr="007E58EA">
          <w:t xml:space="preserve">RUCOSFADJ </w:t>
        </w:r>
        <w:r w:rsidRPr="007E58EA">
          <w:rPr>
            <w:i/>
            <w:vertAlign w:val="subscript"/>
          </w:rPr>
          <w:t xml:space="preserve">ruc, q, i </w:t>
        </w:r>
        <w:r w:rsidRPr="007E58EA">
          <w:t xml:space="preserve"> = Max (0, (</w:t>
        </w:r>
        <w:r>
          <w:t>(</w:t>
        </w:r>
      </w:ins>
      <w:ins w:id="1275" w:author="ERCOT 103020" w:date="2020-10-13T10:05:00Z">
        <w:r w:rsidRPr="00F80C33">
          <w:rPr>
            <w:position w:val="-22"/>
          </w:rPr>
          <w:object w:dxaOrig="220" w:dyaOrig="460" w14:anchorId="2D56C60C">
            <v:shape id="_x0000_i1062" type="#_x0000_t75" style="width:9.5pt;height:22.4pt" o:ole="">
              <v:imagedata r:id="rId26" o:title=""/>
            </v:shape>
            <o:OLEObject Type="Embed" ProgID="Equation.3" ShapeID="_x0000_i1062" DrawAspect="Content" ObjectID="_1666765889" r:id="rId57"/>
          </w:object>
        </w:r>
      </w:ins>
      <w:ins w:id="1276" w:author="ERCOT 103020" w:date="2020-10-13T10:05:00Z">
        <w:r w:rsidRPr="007E58EA">
          <w:t xml:space="preserve">RTAML </w:t>
        </w:r>
        <w:r w:rsidRPr="007E58EA">
          <w:rPr>
            <w:i/>
            <w:vertAlign w:val="subscript"/>
          </w:rPr>
          <w:t>q, p, i</w:t>
        </w:r>
        <w:r w:rsidRPr="007E58EA">
          <w:t xml:space="preserve"> *4) + </w:t>
        </w:r>
      </w:ins>
      <w:ins w:id="1277" w:author="ERCOT 103020" w:date="2020-10-13T10:05:00Z">
        <w:r w:rsidRPr="00F80C33">
          <w:rPr>
            <w:position w:val="-22"/>
          </w:rPr>
          <w:object w:dxaOrig="220" w:dyaOrig="460" w14:anchorId="74F886DC">
            <v:shape id="_x0000_i1063" type="#_x0000_t75" style="width:9.5pt;height:22.4pt" o:ole="">
              <v:imagedata r:id="rId28" o:title=""/>
            </v:shape>
            <o:OLEObject Type="Embed" ProgID="Equation.3" ShapeID="_x0000_i1063" DrawAspect="Content" ObjectID="_1666765890" r:id="rId58"/>
          </w:object>
        </w:r>
      </w:ins>
      <w:ins w:id="1278" w:author="ERCOT 103020" w:date="2020-10-13T10:05:00Z">
        <w:r w:rsidRPr="007E58EA">
          <w:rPr>
            <w:position w:val="-22"/>
          </w:rPr>
          <w:t xml:space="preserve"> </w:t>
        </w:r>
        <w:r w:rsidRPr="007E58EA">
          <w:t xml:space="preserve">RTDCEXP </w:t>
        </w:r>
        <w:r w:rsidRPr="007E58EA">
          <w:rPr>
            <w:i/>
            <w:vertAlign w:val="subscript"/>
          </w:rPr>
          <w:t>q, p, i</w:t>
        </w:r>
        <w:r w:rsidRPr="007E58EA">
          <w:t xml:space="preserve"> + </w:t>
        </w:r>
        <w:r>
          <w:t>ASONPOSADJ</w:t>
        </w:r>
        <w:r w:rsidDel="00411364">
          <w:t xml:space="preserve"> </w:t>
        </w:r>
        <w:r w:rsidRPr="007E58EA">
          <w:rPr>
            <w:i/>
            <w:vertAlign w:val="subscript"/>
          </w:rPr>
          <w:t>q, i</w:t>
        </w:r>
        <w:r w:rsidRPr="007E58EA">
          <w:t xml:space="preserve"> – (</w:t>
        </w:r>
      </w:ins>
      <w:ins w:id="1279" w:author="ERCOT 103020" w:date="2020-10-13T10:05:00Z">
        <w:r w:rsidRPr="003D2259">
          <w:rPr>
            <w:position w:val="-22"/>
          </w:rPr>
          <w:object w:dxaOrig="780" w:dyaOrig="460" w14:anchorId="7D5A9137">
            <v:shape id="_x0000_i1064" type="#_x0000_t75" style="width:37.35pt;height:24.45pt" o:ole="">
              <v:imagedata r:id="rId54" o:title=""/>
            </v:shape>
            <o:OLEObject Type="Embed" ProgID="Equation.3" ShapeID="_x0000_i1064" DrawAspect="Content" ObjectID="_1666765891" r:id="rId59"/>
          </w:object>
        </w:r>
      </w:ins>
      <w:ins w:id="1280" w:author="ERCOT 103020" w:date="2020-10-13T10:05:00Z">
        <w:r>
          <w:t>RCAP</w:t>
        </w:r>
        <w:r w:rsidRPr="000A45A1">
          <w:t>SNAP</w:t>
        </w:r>
      </w:ins>
      <w:ins w:id="1281" w:author="ERCOT 103020" w:date="2020-10-28T16:11:00Z">
        <w:r w:rsidR="008726D7" w:rsidRPr="007B55D6">
          <w:rPr>
            <w:i/>
            <w:vertAlign w:val="subscript"/>
          </w:rPr>
          <w:t xml:space="preserve"> ruc</w:t>
        </w:r>
        <w:r w:rsidR="008726D7">
          <w:rPr>
            <w:i/>
            <w:vertAlign w:val="subscript"/>
          </w:rPr>
          <w:t>, q, r, h</w:t>
        </w:r>
        <w:r w:rsidR="008726D7">
          <w:t xml:space="preserve"> + </w:t>
        </w:r>
      </w:ins>
      <w:ins w:id="1282" w:author="ERCOT 103020" w:date="2020-10-28T16:11:00Z">
        <w:r w:rsidR="008726D7" w:rsidRPr="0053607C">
          <w:rPr>
            <w:position w:val="-18"/>
          </w:rPr>
          <w:object w:dxaOrig="220" w:dyaOrig="420" w14:anchorId="1681EF62">
            <v:shape id="_x0000_i1065" type="#_x0000_t75" style="width:8.15pt;height:21.75pt" o:ole="">
              <v:imagedata r:id="rId34" o:title=""/>
            </v:shape>
            <o:OLEObject Type="Embed" ProgID="Equation.3" ShapeID="_x0000_i1065" DrawAspect="Content" ObjectID="_1666765892" r:id="rId60"/>
          </w:object>
        </w:r>
      </w:ins>
      <w:ins w:id="1283" w:author="ERCOT 103020" w:date="2020-10-28T16:11:00Z">
        <w:r w:rsidR="008726D7" w:rsidRPr="009F0761">
          <w:t xml:space="preserve"> </w:t>
        </w:r>
        <w:r w:rsidR="008726D7">
          <w:t>DCRCAPADJ</w:t>
        </w:r>
        <w:r w:rsidR="008726D7" w:rsidRPr="009F0761">
          <w:rPr>
            <w:i/>
            <w:vertAlign w:val="subscript"/>
          </w:rPr>
          <w:t xml:space="preserve"> ruc, q, r, h</w:t>
        </w:r>
        <w:r w:rsidR="008726D7">
          <w:t xml:space="preserve"> </w:t>
        </w:r>
        <w:r w:rsidR="008726D7" w:rsidRPr="00156BB7">
          <w:t>+</w:t>
        </w:r>
        <w:r w:rsidR="008726D7">
          <w:t xml:space="preserve"> </w:t>
        </w:r>
        <w:r w:rsidR="008726D7" w:rsidRPr="007E58EA">
          <w:t xml:space="preserve">RUCCAPADJ </w:t>
        </w:r>
        <w:r w:rsidR="008726D7" w:rsidRPr="007E58EA">
          <w:rPr>
            <w:i/>
            <w:vertAlign w:val="subscript"/>
          </w:rPr>
          <w:t>q, i</w:t>
        </w:r>
        <w:r w:rsidR="008726D7" w:rsidRPr="007E58EA">
          <w:t>))</w:t>
        </w:r>
        <w:r w:rsidR="008726D7">
          <w:t>)</w:t>
        </w:r>
      </w:ins>
    </w:p>
    <w:p w14:paraId="4CA7FE79" w14:textId="77777777" w:rsidR="005E7EC2" w:rsidRPr="007E58EA" w:rsidRDefault="005E7EC2" w:rsidP="005E7EC2">
      <w:pPr>
        <w:pStyle w:val="FormulaBold"/>
        <w:rPr>
          <w:ins w:id="1284" w:author="ERCOT 103020" w:date="2020-10-13T10:05:00Z"/>
        </w:rPr>
      </w:pPr>
      <w:ins w:id="1285" w:author="ERCOT 103020" w:date="2020-10-13T10:05:00Z">
        <w:r w:rsidRPr="007E58EA">
          <w:t>Where,</w:t>
        </w:r>
      </w:ins>
    </w:p>
    <w:p w14:paraId="63DA34AF" w14:textId="77777777" w:rsidR="005E7EC2" w:rsidRDefault="005E7EC2" w:rsidP="005E7EC2">
      <w:pPr>
        <w:pStyle w:val="BodyTextNumbered"/>
        <w:ind w:firstLine="0"/>
        <w:rPr>
          <w:ins w:id="1286" w:author="ERCOT 103020" w:date="2020-10-13T10:05:00Z"/>
        </w:rPr>
      </w:pPr>
      <w:ins w:id="1287" w:author="ERCOT 103020" w:date="2020-10-13T10:05:00Z">
        <w:r>
          <w:t>The On-Line Ancillary Service Position the QSE had at the end of the Adjustment Period for a 15-minute Settlement Interval is:</w:t>
        </w:r>
      </w:ins>
    </w:p>
    <w:p w14:paraId="4523F76A" w14:textId="77777777" w:rsidR="005E7EC2" w:rsidRDefault="005E7EC2" w:rsidP="005E7EC2">
      <w:pPr>
        <w:pStyle w:val="BodyTextNumbered"/>
        <w:ind w:left="2880" w:right="-540" w:hanging="2160"/>
        <w:rPr>
          <w:ins w:id="1288" w:author="ERCOT 103020" w:date="2020-10-13T10:05:00Z"/>
        </w:rPr>
      </w:pPr>
      <w:ins w:id="1289" w:author="ERCOT 103020" w:date="2020-10-13T10:05:00Z">
        <w:r>
          <w:t xml:space="preserve">ASONPOSADJ </w:t>
        </w:r>
        <w:r w:rsidRPr="007E58EA">
          <w:rPr>
            <w:i/>
            <w:vertAlign w:val="subscript"/>
          </w:rPr>
          <w:t xml:space="preserve">q ,i   </w:t>
        </w:r>
        <w:r w:rsidRPr="007E58EA">
          <w:t xml:space="preserve">=  RUPOSADJ </w:t>
        </w:r>
        <w:r w:rsidRPr="007E58EA">
          <w:rPr>
            <w:i/>
            <w:vertAlign w:val="subscript"/>
          </w:rPr>
          <w:t>q, h</w:t>
        </w:r>
        <w:r w:rsidRPr="007E58EA">
          <w:t xml:space="preserve">  + RRPOSADJ </w:t>
        </w:r>
        <w:r w:rsidRPr="007E58EA">
          <w:rPr>
            <w:i/>
            <w:vertAlign w:val="subscript"/>
          </w:rPr>
          <w:t>q, h</w:t>
        </w:r>
        <w:r w:rsidRPr="007E58EA">
          <w:t xml:space="preserve"> +  Max (0, (ECRPOSADJ </w:t>
        </w:r>
        <w:r w:rsidRPr="007E58EA">
          <w:rPr>
            <w:i/>
            <w:vertAlign w:val="subscript"/>
          </w:rPr>
          <w:t>q, h</w:t>
        </w:r>
        <w:r w:rsidRPr="007E58EA">
          <w:t xml:space="preserve"> + NSPOSADJ </w:t>
        </w:r>
        <w:r w:rsidRPr="007E58EA">
          <w:rPr>
            <w:i/>
            <w:vertAlign w:val="subscript"/>
          </w:rPr>
          <w:t xml:space="preserve">q,h </w:t>
        </w:r>
        <w:r w:rsidRPr="007E58EA">
          <w:t xml:space="preserve">– </w:t>
        </w:r>
      </w:ins>
      <w:ins w:id="1290" w:author="ERCOT 103020" w:date="2020-10-13T10:05:00Z">
        <w:r w:rsidRPr="00F80C33">
          <w:rPr>
            <w:position w:val="-18"/>
          </w:rPr>
          <w:object w:dxaOrig="220" w:dyaOrig="420" w14:anchorId="11C93495">
            <v:shape id="_x0000_i1066" type="#_x0000_t75" style="width:9.5pt;height:21.05pt" o:ole="">
              <v:imagedata r:id="rId32" o:title=""/>
            </v:shape>
            <o:OLEObject Type="Embed" ProgID="Equation.3" ShapeID="_x0000_i1066" DrawAspect="Content" ObjectID="_1666765893" r:id="rId61"/>
          </w:object>
        </w:r>
      </w:ins>
      <w:ins w:id="1291" w:author="ERCOT 103020" w:date="2020-10-13T10:05:00Z">
        <w:r>
          <w:t>ASOFFOFRADJ</w:t>
        </w:r>
        <w:r w:rsidRPr="00EE574A">
          <w:rPr>
            <w:i/>
            <w:vertAlign w:val="subscript"/>
          </w:rPr>
          <w:t xml:space="preserve"> </w:t>
        </w:r>
        <w:r w:rsidRPr="007E58EA">
          <w:rPr>
            <w:i/>
            <w:vertAlign w:val="subscript"/>
          </w:rPr>
          <w:t xml:space="preserve"> </w:t>
        </w:r>
        <w:r>
          <w:rPr>
            <w:i/>
            <w:vertAlign w:val="subscript"/>
          </w:rPr>
          <w:t>q, r, h</w:t>
        </w:r>
        <w:r>
          <w:t xml:space="preserve"> </w:t>
        </w:r>
        <w:r w:rsidRPr="007E58EA">
          <w:t>))</w:t>
        </w:r>
      </w:ins>
    </w:p>
    <w:p w14:paraId="0FD76F2F" w14:textId="77777777" w:rsidR="009B037D" w:rsidRPr="009F0761" w:rsidRDefault="009B037D" w:rsidP="005E7EC2">
      <w:pPr>
        <w:pStyle w:val="BodyTextNumbered"/>
      </w:pPr>
      <w:del w:id="1292" w:author="ERCOT 103020" w:date="2020-10-13T10:05:00Z">
        <w:r w:rsidRPr="009F0761" w:rsidDel="005E7EC2">
          <w:lastRenderedPageBreak/>
          <w:delText>(1</w:delText>
        </w:r>
      </w:del>
      <w:ins w:id="1293" w:author="ERCOT" w:date="2020-04-03T06:10:00Z">
        <w:del w:id="1294" w:author="ERCOT 103020" w:date="2020-10-13T10:05:00Z">
          <w:r w:rsidRPr="009F0761" w:rsidDel="005E7EC2">
            <w:delText>2</w:delText>
          </w:r>
        </w:del>
      </w:ins>
      <w:del w:id="1295" w:author="ERCOT 103020" w:date="2020-10-13T10:05:00Z">
        <w:r w:rsidRPr="009F0761" w:rsidDel="005E7EC2">
          <w:delText>1)</w:delText>
        </w:r>
      </w:del>
      <w:r w:rsidRPr="009F0761">
        <w:tab/>
        <w:t xml:space="preserve">The amount of capacity that a QSE had </w:t>
      </w:r>
      <w:del w:id="1296" w:author="ERCOT 103020" w:date="2020-10-13T10:05:00Z">
        <w:r w:rsidRPr="009F0761" w:rsidDel="005E7EC2">
          <w:delText>in Real-Time</w:delText>
        </w:r>
      </w:del>
      <w:ins w:id="1297" w:author="ERCOT 103020" w:date="2020-10-13T10:05:00Z">
        <w:r w:rsidR="005E7EC2">
          <w:t>at the end of the Adjustment Period</w:t>
        </w:r>
      </w:ins>
      <w:r w:rsidRPr="009F0761">
        <w:t xml:space="preserve"> for a 15-minute Settlement Interval, excluding capacity from IRRs</w:t>
      </w:r>
      <w:ins w:id="1298" w:author="ERCOT" w:date="2020-04-07T13:27:00Z">
        <w:r>
          <w:t xml:space="preserve"> and DC</w:t>
        </w:r>
      </w:ins>
      <w:ins w:id="1299" w:author="ERCOT" w:date="2020-04-08T07:36:00Z">
        <w:r>
          <w:t>-</w:t>
        </w:r>
      </w:ins>
      <w:ins w:id="1300" w:author="ERCOT" w:date="2020-04-07T15:44:00Z">
        <w:r>
          <w:t>Coupled R</w:t>
        </w:r>
      </w:ins>
      <w:ins w:id="1301" w:author="ERCOT" w:date="2020-04-07T15:45:00Z">
        <w:r>
          <w:t>esources</w:t>
        </w:r>
      </w:ins>
      <w:r w:rsidRPr="009F0761">
        <w:t>, is:</w:t>
      </w:r>
    </w:p>
    <w:p w14:paraId="56D11119" w14:textId="77777777" w:rsidR="00D5463E" w:rsidRDefault="009B037D" w:rsidP="00D5463E">
      <w:pPr>
        <w:pStyle w:val="BodyTextNumbered"/>
        <w:ind w:left="2880" w:right="-540" w:hanging="2160"/>
        <w:rPr>
          <w:i/>
          <w:vertAlign w:val="subscript"/>
        </w:rPr>
      </w:pPr>
      <w:r w:rsidRPr="009F0761">
        <w:t xml:space="preserve">RUCCAPADJ </w:t>
      </w:r>
      <w:r w:rsidRPr="009F0761">
        <w:rPr>
          <w:i/>
          <w:vertAlign w:val="subscript"/>
        </w:rPr>
        <w:t>q, i</w:t>
      </w:r>
      <w:r w:rsidRPr="009F0761">
        <w:t xml:space="preserve"> =</w:t>
      </w:r>
      <w:r w:rsidRPr="009F0761">
        <w:tab/>
      </w:r>
      <w:r w:rsidRPr="0053607C">
        <w:rPr>
          <w:position w:val="-18"/>
        </w:rPr>
        <w:object w:dxaOrig="220" w:dyaOrig="420" w14:anchorId="6EF2F185">
          <v:shape id="_x0000_i1067" type="#_x0000_t75" style="width:7.45pt;height:21.75pt" o:ole="">
            <v:imagedata r:id="rId62" o:title=""/>
          </v:shape>
          <o:OLEObject Type="Embed" ProgID="Equation.3" ShapeID="_x0000_i1067" DrawAspect="Content" ObjectID="_1666765894" r:id="rId63"/>
        </w:object>
      </w:r>
      <w:del w:id="1302" w:author="ERCOT 103020" w:date="2020-10-13T10:06:00Z">
        <w:r w:rsidRPr="009F0761" w:rsidDel="005E7EC2">
          <w:delText>HASL</w:delText>
        </w:r>
      </w:del>
      <w:ins w:id="1303" w:author="ERCOT 103020" w:date="2020-10-13T10:06:00Z">
        <w:r w:rsidR="005E7EC2">
          <w:t>RCAP</w:t>
        </w:r>
      </w:ins>
      <w:r w:rsidRPr="009F0761">
        <w:t xml:space="preserve">ADJ </w:t>
      </w:r>
      <w:r w:rsidRPr="009F0761">
        <w:rPr>
          <w:i/>
          <w:vertAlign w:val="subscript"/>
        </w:rPr>
        <w:t>q, r, h</w:t>
      </w:r>
      <w:r w:rsidRPr="009F0761">
        <w:t xml:space="preserve"> + (RUCCPADJ </w:t>
      </w:r>
      <w:r w:rsidRPr="009F0761">
        <w:rPr>
          <w:i/>
          <w:vertAlign w:val="subscript"/>
        </w:rPr>
        <w:t>q, h</w:t>
      </w:r>
      <w:r w:rsidRPr="009F0761">
        <w:t xml:space="preserve"> – RUCCSADJ </w:t>
      </w:r>
      <w:r w:rsidRPr="009F0761">
        <w:rPr>
          <w:i/>
          <w:vertAlign w:val="subscript"/>
        </w:rPr>
        <w:t>q, h</w:t>
      </w:r>
      <w:r w:rsidRPr="009F0761">
        <w:t>) + (</w:t>
      </w:r>
      <w:r w:rsidRPr="0053607C">
        <w:rPr>
          <w:position w:val="-22"/>
        </w:rPr>
        <w:object w:dxaOrig="220" w:dyaOrig="460" w14:anchorId="792880C3">
          <v:shape id="_x0000_i1068" type="#_x0000_t75" style="width:7.45pt;height:21.05pt" o:ole="">
            <v:imagedata r:id="rId37" o:title=""/>
          </v:shape>
          <o:OLEObject Type="Embed" ProgID="Equation.3" ShapeID="_x0000_i1068" DrawAspect="Content" ObjectID="_1666765895" r:id="rId64"/>
        </w:object>
      </w:r>
      <w:r w:rsidRPr="009F0761">
        <w:t xml:space="preserve">DAEP </w:t>
      </w:r>
      <w:r w:rsidRPr="009F0761">
        <w:rPr>
          <w:i/>
          <w:vertAlign w:val="subscript"/>
        </w:rPr>
        <w:t>q, p, h</w:t>
      </w:r>
      <w:r w:rsidRPr="009F0761">
        <w:t xml:space="preserve"> – </w:t>
      </w:r>
      <w:r w:rsidRPr="0053607C">
        <w:rPr>
          <w:position w:val="-22"/>
        </w:rPr>
        <w:object w:dxaOrig="220" w:dyaOrig="460" w14:anchorId="21E0A603">
          <v:shape id="_x0000_i1069" type="#_x0000_t75" style="width:7.45pt;height:21.05pt" o:ole="">
            <v:imagedata r:id="rId39" o:title=""/>
          </v:shape>
          <o:OLEObject Type="Embed" ProgID="Equation.3" ShapeID="_x0000_i1069" DrawAspect="Content" ObjectID="_1666765896" r:id="rId65"/>
        </w:object>
      </w:r>
      <w:r w:rsidRPr="009F0761">
        <w:t xml:space="preserve">DAES </w:t>
      </w:r>
      <w:r w:rsidRPr="009F0761">
        <w:rPr>
          <w:i/>
          <w:vertAlign w:val="subscript"/>
        </w:rPr>
        <w:t>q, p, h</w:t>
      </w:r>
      <w:r w:rsidRPr="009F0761">
        <w:t>) + (</w:t>
      </w:r>
      <w:r w:rsidRPr="0053607C">
        <w:rPr>
          <w:position w:val="-22"/>
        </w:rPr>
        <w:object w:dxaOrig="220" w:dyaOrig="460" w14:anchorId="424D8D98">
          <v:shape id="_x0000_i1070" type="#_x0000_t75" style="width:7.45pt;height:21.05pt" o:ole="">
            <v:imagedata r:id="rId37" o:title=""/>
          </v:shape>
          <o:OLEObject Type="Embed" ProgID="Equation.3" ShapeID="_x0000_i1070" DrawAspect="Content" ObjectID="_1666765897" r:id="rId66"/>
        </w:object>
      </w:r>
      <w:r w:rsidRPr="009F0761">
        <w:t xml:space="preserve">RTQQEPADJ </w:t>
      </w:r>
      <w:r w:rsidRPr="009F0761">
        <w:rPr>
          <w:i/>
          <w:vertAlign w:val="subscript"/>
        </w:rPr>
        <w:t>q, p, i</w:t>
      </w:r>
      <w:r w:rsidRPr="009F0761">
        <w:t xml:space="preserve"> – </w:t>
      </w:r>
      <w:r w:rsidRPr="0053607C">
        <w:rPr>
          <w:position w:val="-22"/>
        </w:rPr>
        <w:object w:dxaOrig="220" w:dyaOrig="460" w14:anchorId="343DC527">
          <v:shape id="_x0000_i1071" type="#_x0000_t75" style="width:7.45pt;height:21.05pt" o:ole="">
            <v:imagedata r:id="rId37" o:title=""/>
          </v:shape>
          <o:OLEObject Type="Embed" ProgID="Equation.3" ShapeID="_x0000_i1071" DrawAspect="Content" ObjectID="_1666765898" r:id="rId67"/>
        </w:object>
      </w:r>
      <w:r w:rsidRPr="009F0761">
        <w:t xml:space="preserve">RTQQESADJ </w:t>
      </w:r>
      <w:r w:rsidRPr="009F0761">
        <w:rPr>
          <w:i/>
          <w:vertAlign w:val="subscript"/>
        </w:rPr>
        <w:t>q, p, i</w:t>
      </w:r>
      <w:r w:rsidRPr="009F0761">
        <w:t xml:space="preserve">) + </w:t>
      </w:r>
      <w:r w:rsidRPr="0053607C">
        <w:rPr>
          <w:position w:val="-22"/>
        </w:rPr>
        <w:object w:dxaOrig="220" w:dyaOrig="460" w14:anchorId="40C14734">
          <v:shape id="_x0000_i1072" type="#_x0000_t75" style="width:7.45pt;height:21.05pt" o:ole="">
            <v:imagedata r:id="rId37" o:title=""/>
          </v:shape>
          <o:OLEObject Type="Embed" ProgID="Equation.3" ShapeID="_x0000_i1072" DrawAspect="Content" ObjectID="_1666765899" r:id="rId68"/>
        </w:object>
      </w:r>
      <w:r w:rsidRPr="009F0761">
        <w:rPr>
          <w:position w:val="-22"/>
        </w:rPr>
        <w:t xml:space="preserve"> </w:t>
      </w:r>
      <w:r w:rsidRPr="009F0761">
        <w:t xml:space="preserve">DCIMPADJ </w:t>
      </w:r>
      <w:r w:rsidRPr="009F0761">
        <w:rPr>
          <w:i/>
          <w:vertAlign w:val="subscript"/>
        </w:rPr>
        <w:t>q, p, i</w:t>
      </w:r>
      <w:ins w:id="1304" w:author="ERCOT 103020" w:date="2020-10-13T10:06:00Z">
        <w:r w:rsidR="005E7EC2">
          <w:rPr>
            <w:i/>
            <w:vertAlign w:val="subscript"/>
          </w:rPr>
          <w:t xml:space="preserve"> </w:t>
        </w:r>
      </w:ins>
      <w:ins w:id="1305" w:author="ERCOT 103020" w:date="2020-10-28T16:12:00Z">
        <w:r w:rsidR="008726D7">
          <w:t xml:space="preserve"> + </w:t>
        </w:r>
      </w:ins>
      <w:ins w:id="1306" w:author="ERCOT 103020" w:date="2020-10-28T16:12:00Z">
        <w:r w:rsidR="008726D7" w:rsidRPr="00F80C33">
          <w:rPr>
            <w:position w:val="-18"/>
          </w:rPr>
          <w:object w:dxaOrig="220" w:dyaOrig="420" w14:anchorId="51D56E28">
            <v:shape id="_x0000_i1073" type="#_x0000_t75" style="width:8.15pt;height:21.75pt" o:ole="">
              <v:imagedata r:id="rId32" o:title=""/>
            </v:shape>
            <o:OLEObject Type="Embed" ProgID="Equation.3" ShapeID="_x0000_i1073" DrawAspect="Content" ObjectID="_1666765900" r:id="rId69"/>
          </w:object>
        </w:r>
      </w:ins>
      <w:ins w:id="1307" w:author="ERCOT 103020" w:date="2020-10-28T16:12:00Z">
        <w:r w:rsidR="008726D7">
          <w:t>ASOFRLRADJ</w:t>
        </w:r>
        <w:r w:rsidR="008726D7" w:rsidRPr="00EE574A">
          <w:rPr>
            <w:i/>
            <w:vertAlign w:val="subscript"/>
          </w:rPr>
          <w:t xml:space="preserve"> </w:t>
        </w:r>
        <w:r w:rsidR="008726D7" w:rsidRPr="007E58EA">
          <w:rPr>
            <w:i/>
            <w:vertAlign w:val="subscript"/>
          </w:rPr>
          <w:t xml:space="preserve"> </w:t>
        </w:r>
        <w:r w:rsidR="008726D7">
          <w:rPr>
            <w:i/>
            <w:vertAlign w:val="subscript"/>
          </w:rPr>
          <w:t>q, r, h</w:t>
        </w:r>
      </w:ins>
    </w:p>
    <w:p w14:paraId="2D89E0AC" w14:textId="77777777" w:rsidR="005E7EC2" w:rsidRDefault="005E7EC2" w:rsidP="005E7EC2">
      <w:pPr>
        <w:pStyle w:val="BodyTextNumbered"/>
        <w:rPr>
          <w:ins w:id="1308" w:author="ERCOT 103020" w:date="2020-10-13T10:07:00Z"/>
        </w:rPr>
      </w:pPr>
      <w:ins w:id="1309" w:author="ERCOT 103020" w:date="2020-10-13T10:07:00Z">
        <w:r>
          <w:t>(15)</w:t>
        </w:r>
        <w:r>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ins>
    </w:p>
    <w:p w14:paraId="1D7CF23D" w14:textId="77777777" w:rsidR="005E7EC2" w:rsidRPr="007E58EA" w:rsidRDefault="005E7EC2" w:rsidP="005E7EC2">
      <w:pPr>
        <w:pStyle w:val="BodyTextNumbered"/>
        <w:ind w:left="3060" w:right="-180" w:hanging="2340"/>
        <w:rPr>
          <w:ins w:id="1310" w:author="ERCOT 103020" w:date="2020-10-13T10:07:00Z"/>
          <w:b/>
          <w:vertAlign w:val="subscript"/>
          <w:lang w:val="it-IT"/>
        </w:rPr>
      </w:pPr>
      <w:ins w:id="1311" w:author="ERCOT 103020" w:date="2020-10-13T10:07:00Z">
        <w:r w:rsidRPr="007E58EA">
          <w:rPr>
            <w:b/>
            <w:lang w:val="it-IT"/>
          </w:rPr>
          <w:t>RUCASFADJ</w:t>
        </w:r>
        <w:r w:rsidRPr="007E58EA">
          <w:rPr>
            <w:b/>
            <w:i/>
            <w:vertAlign w:val="subscript"/>
            <w:lang w:val="it-IT"/>
          </w:rPr>
          <w:t xml:space="preserve"> q,</w:t>
        </w:r>
        <w:r>
          <w:rPr>
            <w:b/>
            <w:i/>
            <w:vertAlign w:val="subscript"/>
            <w:lang w:val="it-IT"/>
          </w:rPr>
          <w:t xml:space="preserve"> </w:t>
        </w:r>
        <w:r w:rsidRPr="007E58EA">
          <w:rPr>
            <w:b/>
            <w:i/>
            <w:vertAlign w:val="subscript"/>
            <w:lang w:val="it-IT"/>
          </w:rPr>
          <w:t xml:space="preserve">i   </w:t>
        </w:r>
        <w:r w:rsidRPr="007E58EA">
          <w:rPr>
            <w:b/>
            <w:lang w:val="it-IT"/>
          </w:rPr>
          <w:t>=  Max (0, ASCAP1ADJ</w:t>
        </w:r>
        <w:r w:rsidRPr="007E58EA">
          <w:rPr>
            <w:b/>
            <w:i/>
            <w:vertAlign w:val="subscript"/>
            <w:lang w:val="it-IT"/>
          </w:rPr>
          <w:t xml:space="preserve"> q, i</w:t>
        </w:r>
        <w:r>
          <w:rPr>
            <w:b/>
            <w:i/>
            <w:vertAlign w:val="subscript"/>
            <w:lang w:val="it-IT"/>
          </w:rPr>
          <w:t xml:space="preserve"> </w:t>
        </w:r>
        <w:r w:rsidRPr="007E58EA">
          <w:rPr>
            <w:b/>
            <w:lang w:val="it-IT"/>
          </w:rPr>
          <w:t>, ASCAP2ADJ</w:t>
        </w:r>
        <w:r w:rsidRPr="007E58EA">
          <w:rPr>
            <w:b/>
            <w:i/>
            <w:vertAlign w:val="subscript"/>
            <w:lang w:val="it-IT"/>
          </w:rPr>
          <w:t xml:space="preserve"> q, i</w:t>
        </w:r>
        <w:r>
          <w:rPr>
            <w:b/>
            <w:i/>
            <w:vertAlign w:val="subscript"/>
            <w:lang w:val="it-IT"/>
          </w:rPr>
          <w:t xml:space="preserve"> </w:t>
        </w:r>
        <w:r w:rsidRPr="007E58EA">
          <w:rPr>
            <w:b/>
            <w:lang w:val="it-IT"/>
          </w:rPr>
          <w:t>, ASCAP3ADJ</w:t>
        </w:r>
        <w:r w:rsidRPr="007E58EA">
          <w:rPr>
            <w:b/>
            <w:i/>
            <w:vertAlign w:val="subscript"/>
            <w:lang w:val="it-IT"/>
          </w:rPr>
          <w:t xml:space="preserve"> q, i</w:t>
        </w:r>
        <w:r>
          <w:rPr>
            <w:b/>
            <w:i/>
            <w:vertAlign w:val="subscript"/>
            <w:lang w:val="it-IT"/>
          </w:rPr>
          <w:t xml:space="preserve"> </w:t>
        </w:r>
        <w:r w:rsidRPr="007E58EA">
          <w:rPr>
            <w:b/>
            <w:lang w:val="it-IT"/>
          </w:rPr>
          <w:t>, ASCAP4ADJ</w:t>
        </w:r>
        <w:r w:rsidRPr="007E58EA">
          <w:rPr>
            <w:b/>
            <w:i/>
            <w:vertAlign w:val="subscript"/>
            <w:lang w:val="it-IT"/>
          </w:rPr>
          <w:t xml:space="preserve"> q, i</w:t>
        </w:r>
        <w:r>
          <w:rPr>
            <w:b/>
            <w:i/>
            <w:vertAlign w:val="subscript"/>
            <w:lang w:val="it-IT"/>
          </w:rPr>
          <w:t xml:space="preserve"> </w:t>
        </w:r>
        <w:r w:rsidRPr="007E58EA">
          <w:rPr>
            <w:b/>
            <w:lang w:val="it-IT"/>
          </w:rPr>
          <w:t>, ASCAP5ADJ</w:t>
        </w:r>
        <w:r w:rsidRPr="007E58EA">
          <w:rPr>
            <w:b/>
            <w:i/>
            <w:vertAlign w:val="subscript"/>
            <w:lang w:val="it-IT"/>
          </w:rPr>
          <w:t xml:space="preserve"> q, i</w:t>
        </w:r>
        <w:r w:rsidRPr="007E58EA">
          <w:rPr>
            <w:b/>
            <w:lang w:val="it-IT"/>
          </w:rPr>
          <w:t xml:space="preserve">) + </w:t>
        </w:r>
        <w:r>
          <w:rPr>
            <w:b/>
            <w:lang w:val="it-IT"/>
          </w:rPr>
          <w:t xml:space="preserve">Max (0, </w:t>
        </w:r>
        <w:r w:rsidRPr="007E58EA">
          <w:rPr>
            <w:b/>
            <w:lang w:val="it-IT"/>
          </w:rPr>
          <w:t>ASCAP6ADJ</w:t>
        </w:r>
        <w:r w:rsidRPr="007E58EA">
          <w:rPr>
            <w:b/>
            <w:i/>
            <w:vertAlign w:val="subscript"/>
            <w:lang w:val="it-IT"/>
          </w:rPr>
          <w:t xml:space="preserve"> q, i</w:t>
        </w:r>
        <w:r w:rsidRPr="007E58EA">
          <w:rPr>
            <w:b/>
            <w:lang w:val="it-IT"/>
          </w:rPr>
          <w:t xml:space="preserve"> </w:t>
        </w:r>
        <w:r>
          <w:rPr>
            <w:b/>
            <w:lang w:val="it-IT"/>
          </w:rPr>
          <w:t>)</w:t>
        </w:r>
      </w:ins>
    </w:p>
    <w:p w14:paraId="5D65DA23" w14:textId="77777777" w:rsidR="005E7EC2" w:rsidRDefault="005E7EC2" w:rsidP="005E7EC2">
      <w:pPr>
        <w:pStyle w:val="FormulaBold"/>
        <w:rPr>
          <w:ins w:id="1312" w:author="ERCOT 103020" w:date="2020-10-13T10:07:00Z"/>
        </w:rPr>
      </w:pPr>
      <w:ins w:id="1313" w:author="ERCOT 103020" w:date="2020-10-13T10:07:00Z">
        <w:r>
          <w:t>Where,</w:t>
        </w:r>
      </w:ins>
    </w:p>
    <w:p w14:paraId="276E5199" w14:textId="77777777" w:rsidR="005E7EC2" w:rsidRPr="008D0FE2" w:rsidRDefault="005E7EC2" w:rsidP="005E7EC2">
      <w:pPr>
        <w:pStyle w:val="BodyTextNumbered"/>
        <w:ind w:left="2250" w:hanging="1620"/>
        <w:rPr>
          <w:ins w:id="1314" w:author="ERCOT 103020" w:date="2020-10-13T10:07:00Z"/>
        </w:rPr>
      </w:pPr>
      <w:ins w:id="1315" w:author="ERCOT 103020" w:date="2020-10-13T10:07:00Z">
        <w:r w:rsidRPr="008D0FE2">
          <w:t>ASCAP1ADJ</w:t>
        </w:r>
        <w:r w:rsidRPr="008D0FE2">
          <w:rPr>
            <w:i/>
            <w:vertAlign w:val="subscript"/>
          </w:rPr>
          <w:t xml:space="preserve"> q, i   </w:t>
        </w:r>
        <w:r w:rsidRPr="008D0FE2">
          <w:t xml:space="preserve">=  RUPOSADJ </w:t>
        </w:r>
        <w:r w:rsidRPr="008D0FE2">
          <w:rPr>
            <w:i/>
            <w:vertAlign w:val="subscript"/>
          </w:rPr>
          <w:t>q, h</w:t>
        </w:r>
        <w:r w:rsidRPr="008D0FE2">
          <w:t xml:space="preserve"> – </w:t>
        </w:r>
      </w:ins>
      <w:ins w:id="1316" w:author="ERCOT 103020" w:date="2020-10-13T10:07:00Z">
        <w:r w:rsidRPr="00F80C33">
          <w:rPr>
            <w:position w:val="-18"/>
          </w:rPr>
          <w:object w:dxaOrig="220" w:dyaOrig="420" w14:anchorId="03EFCD53">
            <v:shape id="_x0000_i1074" type="#_x0000_t75" style="width:9.5pt;height:21.05pt" o:ole="">
              <v:imagedata r:id="rId32" o:title=""/>
            </v:shape>
            <o:OLEObject Type="Embed" ProgID="Equation.3" ShapeID="_x0000_i1074" DrawAspect="Content" ObjectID="_1666765901" r:id="rId70"/>
          </w:object>
        </w:r>
      </w:ins>
      <w:ins w:id="1317" w:author="ERCOT 103020" w:date="2020-10-13T10:07:00Z">
        <w:r w:rsidRPr="00747AA0">
          <w:t xml:space="preserve"> </w:t>
        </w:r>
        <w:r>
          <w:t>ASOFR1ADJ</w:t>
        </w:r>
        <w:r w:rsidRPr="008D0FE2">
          <w:rPr>
            <w:i/>
            <w:vertAlign w:val="subscript"/>
          </w:rPr>
          <w:t xml:space="preserve"> q, r, h</w:t>
        </w:r>
        <w:r w:rsidRPr="008D0FE2" w:rsidDel="009007C1">
          <w:t xml:space="preserve"> </w:t>
        </w:r>
      </w:ins>
    </w:p>
    <w:p w14:paraId="4E3D2F1A" w14:textId="77777777" w:rsidR="005E7EC2" w:rsidRPr="008D0FE2" w:rsidRDefault="005E7EC2" w:rsidP="005E7EC2">
      <w:pPr>
        <w:pStyle w:val="BodyTextNumbered"/>
        <w:ind w:left="2250" w:hanging="1620"/>
        <w:rPr>
          <w:ins w:id="1318" w:author="ERCOT 103020" w:date="2020-10-13T10:07:00Z"/>
          <w:vertAlign w:val="subscript"/>
        </w:rPr>
      </w:pPr>
      <w:ins w:id="1319" w:author="ERCOT 103020" w:date="2020-10-13T10:07:00Z">
        <w:r w:rsidRPr="008D0FE2">
          <w:t>ASCAP2ADJ</w:t>
        </w:r>
        <w:r w:rsidRPr="008D0FE2">
          <w:rPr>
            <w:i/>
            <w:vertAlign w:val="subscript"/>
          </w:rPr>
          <w:t xml:space="preserve"> q, i   </w:t>
        </w:r>
        <w:r w:rsidRPr="008D0FE2">
          <w:t xml:space="preserve">=  RRPOSADJ </w:t>
        </w:r>
        <w:r w:rsidRPr="008D0FE2">
          <w:rPr>
            <w:i/>
            <w:vertAlign w:val="subscript"/>
          </w:rPr>
          <w:t>q, h</w:t>
        </w:r>
        <w:r w:rsidRPr="008D0FE2">
          <w:t xml:space="preserve"> – </w:t>
        </w:r>
      </w:ins>
      <w:ins w:id="1320" w:author="ERCOT 103020" w:date="2020-10-13T10:07:00Z">
        <w:r w:rsidRPr="00F80C33">
          <w:rPr>
            <w:position w:val="-18"/>
          </w:rPr>
          <w:object w:dxaOrig="220" w:dyaOrig="420" w14:anchorId="21A4A5FF">
            <v:shape id="_x0000_i1075" type="#_x0000_t75" style="width:9.5pt;height:21.05pt" o:ole="">
              <v:imagedata r:id="rId32" o:title=""/>
            </v:shape>
            <o:OLEObject Type="Embed" ProgID="Equation.3" ShapeID="_x0000_i1075" DrawAspect="Content" ObjectID="_1666765902" r:id="rId71"/>
          </w:object>
        </w:r>
      </w:ins>
      <w:ins w:id="1321" w:author="ERCOT 103020" w:date="2020-10-13T10:07:00Z">
        <w:r w:rsidRPr="00747AA0">
          <w:t xml:space="preserve"> </w:t>
        </w:r>
        <w:r>
          <w:t>ASOFR2ADJ</w:t>
        </w:r>
        <w:r w:rsidRPr="008D0FE2">
          <w:rPr>
            <w:i/>
            <w:vertAlign w:val="subscript"/>
          </w:rPr>
          <w:t xml:space="preserve"> q, r, h</w:t>
        </w:r>
        <w:r w:rsidRPr="008D0FE2" w:rsidDel="009007C1">
          <w:t xml:space="preserve"> </w:t>
        </w:r>
      </w:ins>
    </w:p>
    <w:p w14:paraId="1C44CE17" w14:textId="77777777" w:rsidR="005E7EC2" w:rsidRPr="008D0FE2" w:rsidRDefault="005E7EC2" w:rsidP="005E7EC2">
      <w:pPr>
        <w:pStyle w:val="BodyTextNumbered"/>
        <w:ind w:left="2610" w:right="-180" w:hanging="1980"/>
        <w:rPr>
          <w:ins w:id="1322" w:author="ERCOT 103020" w:date="2020-10-13T10:07:00Z"/>
          <w:vertAlign w:val="subscript"/>
        </w:rPr>
      </w:pPr>
      <w:ins w:id="1323" w:author="ERCOT 103020" w:date="2020-10-13T10:07:00Z">
        <w:r w:rsidRPr="008D0FE2">
          <w:t>ASCAP3ADJ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 </w:t>
        </w:r>
      </w:ins>
      <w:ins w:id="1324" w:author="ERCOT 103020" w:date="2020-10-13T10:07:00Z">
        <w:r w:rsidRPr="00F80C33">
          <w:rPr>
            <w:position w:val="-18"/>
          </w:rPr>
          <w:object w:dxaOrig="220" w:dyaOrig="420" w14:anchorId="4480EDFF">
            <v:shape id="_x0000_i1076" type="#_x0000_t75" style="width:9.5pt;height:21.05pt" o:ole="">
              <v:imagedata r:id="rId32" o:title=""/>
            </v:shape>
            <o:OLEObject Type="Embed" ProgID="Equation.3" ShapeID="_x0000_i1076" DrawAspect="Content" ObjectID="_1666765903" r:id="rId72"/>
          </w:object>
        </w:r>
      </w:ins>
      <w:ins w:id="1325" w:author="ERCOT 103020" w:date="2020-10-13T10:07:00Z">
        <w:r w:rsidRPr="00747AA0">
          <w:t xml:space="preserve"> </w:t>
        </w:r>
        <w:r>
          <w:t>ASOFR3ADJ</w:t>
        </w:r>
        <w:r w:rsidRPr="008D0FE2">
          <w:rPr>
            <w:i/>
            <w:vertAlign w:val="subscript"/>
          </w:rPr>
          <w:t xml:space="preserve"> q, r,h</w:t>
        </w:r>
        <w:r w:rsidRPr="008D0FE2" w:rsidDel="009007C1">
          <w:t xml:space="preserve"> </w:t>
        </w:r>
      </w:ins>
    </w:p>
    <w:p w14:paraId="16A31370" w14:textId="77777777" w:rsidR="005E7EC2" w:rsidRPr="008D0FE2" w:rsidRDefault="005E7EC2" w:rsidP="005E7EC2">
      <w:pPr>
        <w:pStyle w:val="BodyTextNumbered"/>
        <w:ind w:left="2610" w:right="1170" w:hanging="1980"/>
        <w:rPr>
          <w:ins w:id="1326" w:author="ERCOT 103020" w:date="2020-10-13T10:07:00Z"/>
        </w:rPr>
      </w:pPr>
      <w:ins w:id="1327" w:author="ERCOT 103020" w:date="2020-10-13T10:07:00Z">
        <w:r w:rsidRPr="008D0FE2">
          <w:t>ASCAP4ADJ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ECRPOSADJ </w:t>
        </w:r>
        <w:r w:rsidRPr="008D0FE2">
          <w:rPr>
            <w:i/>
            <w:vertAlign w:val="subscript"/>
          </w:rPr>
          <w:t>q, h</w:t>
        </w:r>
        <w:r w:rsidRPr="008D0FE2">
          <w:t xml:space="preserve">) – </w:t>
        </w:r>
      </w:ins>
      <w:ins w:id="1328" w:author="ERCOT 103020" w:date="2020-10-13T10:07:00Z">
        <w:r w:rsidRPr="00F80C33">
          <w:rPr>
            <w:position w:val="-18"/>
          </w:rPr>
          <w:object w:dxaOrig="220" w:dyaOrig="420" w14:anchorId="2137189E">
            <v:shape id="_x0000_i1077" type="#_x0000_t75" style="width:9.5pt;height:21.05pt" o:ole="">
              <v:imagedata r:id="rId32" o:title=""/>
            </v:shape>
            <o:OLEObject Type="Embed" ProgID="Equation.3" ShapeID="_x0000_i1077" DrawAspect="Content" ObjectID="_1666765904" r:id="rId73"/>
          </w:object>
        </w:r>
      </w:ins>
      <w:ins w:id="1329" w:author="ERCOT 103020" w:date="2020-10-13T10:07:00Z">
        <w:r w:rsidRPr="00747AA0">
          <w:t xml:space="preserve"> </w:t>
        </w:r>
        <w:r>
          <w:t>ASOFR4ADJ</w:t>
        </w:r>
        <w:r w:rsidRPr="008D0FE2">
          <w:rPr>
            <w:i/>
            <w:vertAlign w:val="subscript"/>
          </w:rPr>
          <w:t xml:space="preserve"> q, r, h</w:t>
        </w:r>
        <w:r w:rsidRPr="008D0FE2" w:rsidDel="009007C1">
          <w:t xml:space="preserve"> </w:t>
        </w:r>
      </w:ins>
    </w:p>
    <w:p w14:paraId="092D6351" w14:textId="77777777" w:rsidR="005E7EC2" w:rsidRPr="008D0FE2" w:rsidRDefault="005E7EC2" w:rsidP="005E7EC2">
      <w:pPr>
        <w:pStyle w:val="BodyTextNumbered"/>
        <w:ind w:left="2610" w:right="900" w:hanging="1980"/>
        <w:rPr>
          <w:ins w:id="1330" w:author="ERCOT 103020" w:date="2020-10-13T10:07:00Z"/>
        </w:rPr>
      </w:pPr>
      <w:ins w:id="1331" w:author="ERCOT 103020" w:date="2020-10-13T10:07:00Z">
        <w:r w:rsidRPr="008D0FE2">
          <w:t>ASCAP5ADJ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ECRPOSADJ </w:t>
        </w:r>
        <w:r w:rsidRPr="008D0FE2">
          <w:rPr>
            <w:i/>
            <w:vertAlign w:val="subscript"/>
          </w:rPr>
          <w:t>q, h</w:t>
        </w:r>
        <w:r w:rsidRPr="008D0FE2">
          <w:t xml:space="preserve"> + NSPOSADJ </w:t>
        </w:r>
        <w:r w:rsidRPr="008D0FE2">
          <w:rPr>
            <w:i/>
            <w:vertAlign w:val="subscript"/>
          </w:rPr>
          <w:t>q, h</w:t>
        </w:r>
        <w:r w:rsidRPr="008D0FE2">
          <w:t xml:space="preserve"> ) – </w:t>
        </w:r>
      </w:ins>
      <w:ins w:id="1332" w:author="ERCOT 103020" w:date="2020-10-13T10:07:00Z">
        <w:r w:rsidRPr="00F80C33">
          <w:rPr>
            <w:position w:val="-18"/>
          </w:rPr>
          <w:object w:dxaOrig="220" w:dyaOrig="420" w14:anchorId="59B83C17">
            <v:shape id="_x0000_i1078" type="#_x0000_t75" style="width:9.5pt;height:21.05pt" o:ole="">
              <v:imagedata r:id="rId32" o:title=""/>
            </v:shape>
            <o:OLEObject Type="Embed" ProgID="Equation.3" ShapeID="_x0000_i1078" DrawAspect="Content" ObjectID="_1666765905" r:id="rId74"/>
          </w:object>
        </w:r>
      </w:ins>
      <w:ins w:id="1333" w:author="ERCOT 103020" w:date="2020-10-13T10:07:00Z">
        <w:r w:rsidRPr="008D0FE2">
          <w:t xml:space="preserve"> </w:t>
        </w:r>
        <w:r>
          <w:t>ASOFR5ADJ</w:t>
        </w:r>
        <w:r w:rsidRPr="008D0FE2">
          <w:rPr>
            <w:i/>
            <w:vertAlign w:val="subscript"/>
          </w:rPr>
          <w:t xml:space="preserve"> q, r, h</w:t>
        </w:r>
        <w:r w:rsidRPr="008D0FE2" w:rsidDel="009007C1">
          <w:t xml:space="preserve"> </w:t>
        </w:r>
      </w:ins>
    </w:p>
    <w:p w14:paraId="2D47D3AC" w14:textId="77777777" w:rsidR="005E7EC2" w:rsidRPr="008D0FE2" w:rsidRDefault="005E7EC2" w:rsidP="005E7EC2">
      <w:pPr>
        <w:pStyle w:val="BodyTextNumbered"/>
        <w:ind w:left="2250" w:hanging="1620"/>
        <w:rPr>
          <w:ins w:id="1334" w:author="ERCOT 103020" w:date="2020-10-13T10:07:00Z"/>
        </w:rPr>
      </w:pPr>
      <w:ins w:id="1335" w:author="ERCOT 103020" w:date="2020-10-13T10:07:00Z">
        <w:r w:rsidRPr="008D0FE2">
          <w:t>ASCAP6ADJ</w:t>
        </w:r>
        <w:r w:rsidRPr="008D0FE2">
          <w:rPr>
            <w:i/>
            <w:vertAlign w:val="subscript"/>
          </w:rPr>
          <w:t xml:space="preserve"> q, i   </w:t>
        </w:r>
        <w:r w:rsidRPr="008D0FE2">
          <w:t xml:space="preserve">=  RDPOSADJ </w:t>
        </w:r>
        <w:r w:rsidRPr="008D0FE2">
          <w:rPr>
            <w:i/>
            <w:vertAlign w:val="subscript"/>
          </w:rPr>
          <w:t>q, h</w:t>
        </w:r>
        <w:r w:rsidRPr="008D0FE2">
          <w:t xml:space="preserve"> – </w:t>
        </w:r>
        <w:r>
          <w:t xml:space="preserve">  </w:t>
        </w:r>
      </w:ins>
      <w:ins w:id="1336" w:author="ERCOT 103020" w:date="2020-10-13T10:07:00Z">
        <w:r w:rsidRPr="00F80C33">
          <w:rPr>
            <w:position w:val="-18"/>
          </w:rPr>
          <w:object w:dxaOrig="220" w:dyaOrig="420" w14:anchorId="0BE61E44">
            <v:shape id="_x0000_i1079" type="#_x0000_t75" style="width:9.5pt;height:21.05pt" o:ole="">
              <v:imagedata r:id="rId32" o:title=""/>
            </v:shape>
            <o:OLEObject Type="Embed" ProgID="Equation.3" ShapeID="_x0000_i1079" DrawAspect="Content" ObjectID="_1666765906" r:id="rId75"/>
          </w:object>
        </w:r>
      </w:ins>
      <w:ins w:id="1337" w:author="ERCOT 103020" w:date="2020-10-13T10:07:00Z">
        <w:r>
          <w:t>ASOFR6ADJ</w:t>
        </w:r>
        <w:r w:rsidRPr="008D0FE2">
          <w:rPr>
            <w:i/>
            <w:vertAlign w:val="subscript"/>
          </w:rPr>
          <w:t xml:space="preserve"> q, r, h</w:t>
        </w:r>
        <w:r w:rsidRPr="008D0FE2" w:rsidDel="009007C1">
          <w:t xml:space="preserve"> </w:t>
        </w:r>
      </w:ins>
    </w:p>
    <w:p w14:paraId="37903EA2" w14:textId="77777777" w:rsidR="009B037D" w:rsidRDefault="009B037D" w:rsidP="002D47CC">
      <w:pPr>
        <w:pStyle w:val="FormulaBold"/>
        <w:spacing w:after="0"/>
        <w:ind w:left="0" w:firstLine="0"/>
      </w:pPr>
      <w:r w:rsidRPr="009F0761">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9B037D" w14:paraId="64CF57A7" w14:textId="77777777" w:rsidTr="00466584">
        <w:trPr>
          <w:cantSplit/>
          <w:tblHeader/>
        </w:trPr>
        <w:tc>
          <w:tcPr>
            <w:tcW w:w="1096" w:type="pct"/>
          </w:tcPr>
          <w:p w14:paraId="33BF9BD4" w14:textId="77777777" w:rsidR="009B037D" w:rsidRDefault="009B037D" w:rsidP="00466584">
            <w:pPr>
              <w:pStyle w:val="TableHead"/>
            </w:pPr>
            <w:r>
              <w:t>Variable</w:t>
            </w:r>
          </w:p>
        </w:tc>
        <w:tc>
          <w:tcPr>
            <w:tcW w:w="383" w:type="pct"/>
          </w:tcPr>
          <w:p w14:paraId="58C9D8B9" w14:textId="77777777" w:rsidR="009B037D" w:rsidRDefault="009B037D" w:rsidP="00466584">
            <w:pPr>
              <w:pStyle w:val="TableHead"/>
              <w:jc w:val="center"/>
            </w:pPr>
            <w:r>
              <w:t>Unit</w:t>
            </w:r>
          </w:p>
        </w:tc>
        <w:tc>
          <w:tcPr>
            <w:tcW w:w="3521" w:type="pct"/>
          </w:tcPr>
          <w:p w14:paraId="528C20B3" w14:textId="77777777" w:rsidR="009B037D" w:rsidRDefault="009B037D" w:rsidP="00466584">
            <w:pPr>
              <w:pStyle w:val="TableHead"/>
            </w:pPr>
            <w:r>
              <w:t>Definition</w:t>
            </w:r>
          </w:p>
        </w:tc>
      </w:tr>
      <w:tr w:rsidR="009B037D" w14:paraId="6AB8928A" w14:textId="77777777" w:rsidTr="00466584">
        <w:trPr>
          <w:cantSplit/>
        </w:trPr>
        <w:tc>
          <w:tcPr>
            <w:tcW w:w="1096" w:type="pct"/>
          </w:tcPr>
          <w:p w14:paraId="01629FB4" w14:textId="77777777" w:rsidR="009B037D" w:rsidRDefault="009B037D" w:rsidP="00466584">
            <w:pPr>
              <w:pStyle w:val="TableBody"/>
            </w:pPr>
            <w:r>
              <w:t xml:space="preserve">RUCSFRS </w:t>
            </w:r>
            <w:r>
              <w:rPr>
                <w:i/>
                <w:vertAlign w:val="subscript"/>
              </w:rPr>
              <w:t>ruc, i, q</w:t>
            </w:r>
          </w:p>
        </w:tc>
        <w:tc>
          <w:tcPr>
            <w:tcW w:w="383" w:type="pct"/>
          </w:tcPr>
          <w:p w14:paraId="3F955D6F" w14:textId="77777777" w:rsidR="009B037D" w:rsidRDefault="009B037D" w:rsidP="00466584">
            <w:pPr>
              <w:pStyle w:val="TableBody"/>
              <w:jc w:val="center"/>
            </w:pPr>
            <w:r>
              <w:t>none</w:t>
            </w:r>
          </w:p>
        </w:tc>
        <w:tc>
          <w:tcPr>
            <w:tcW w:w="3521" w:type="pct"/>
          </w:tcPr>
          <w:p w14:paraId="602E4922" w14:textId="77777777" w:rsidR="009B037D" w:rsidRDefault="009B037D" w:rsidP="0046658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9B037D" w14:paraId="02D56677" w14:textId="77777777" w:rsidTr="00466584">
        <w:trPr>
          <w:cantSplit/>
        </w:trPr>
        <w:tc>
          <w:tcPr>
            <w:tcW w:w="1096" w:type="pct"/>
          </w:tcPr>
          <w:p w14:paraId="45DA9545" w14:textId="77777777" w:rsidR="009B037D" w:rsidRDefault="009B037D" w:rsidP="00466584">
            <w:pPr>
              <w:pStyle w:val="TableBody"/>
            </w:pPr>
            <w:r>
              <w:t xml:space="preserve">RUCSF </w:t>
            </w:r>
            <w:r>
              <w:rPr>
                <w:i/>
                <w:vertAlign w:val="subscript"/>
              </w:rPr>
              <w:t>ruc, i, q</w:t>
            </w:r>
          </w:p>
        </w:tc>
        <w:tc>
          <w:tcPr>
            <w:tcW w:w="383" w:type="pct"/>
          </w:tcPr>
          <w:p w14:paraId="6D9D4970" w14:textId="77777777" w:rsidR="009B037D" w:rsidRDefault="009B037D" w:rsidP="00466584">
            <w:pPr>
              <w:pStyle w:val="TableBody"/>
              <w:jc w:val="center"/>
            </w:pPr>
            <w:r>
              <w:t>MW</w:t>
            </w:r>
          </w:p>
        </w:tc>
        <w:tc>
          <w:tcPr>
            <w:tcW w:w="3521" w:type="pct"/>
          </w:tcPr>
          <w:p w14:paraId="46173191" w14:textId="77777777" w:rsidR="009B037D" w:rsidRDefault="009B037D" w:rsidP="0046658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9B037D" w14:paraId="562F061D" w14:textId="77777777" w:rsidTr="00466584">
        <w:trPr>
          <w:cantSplit/>
        </w:trPr>
        <w:tc>
          <w:tcPr>
            <w:tcW w:w="1096" w:type="pct"/>
          </w:tcPr>
          <w:p w14:paraId="4FC88E17" w14:textId="77777777" w:rsidR="009B037D" w:rsidRDefault="009B037D" w:rsidP="00466584">
            <w:pPr>
              <w:pStyle w:val="TableBody"/>
            </w:pPr>
            <w:r>
              <w:lastRenderedPageBreak/>
              <w:t xml:space="preserve">RUCSFTOT </w:t>
            </w:r>
            <w:r>
              <w:rPr>
                <w:i/>
                <w:vertAlign w:val="subscript"/>
              </w:rPr>
              <w:t>ruc, i</w:t>
            </w:r>
          </w:p>
        </w:tc>
        <w:tc>
          <w:tcPr>
            <w:tcW w:w="383" w:type="pct"/>
          </w:tcPr>
          <w:p w14:paraId="5BFFDE4D" w14:textId="77777777" w:rsidR="009B037D" w:rsidRDefault="009B037D" w:rsidP="00466584">
            <w:pPr>
              <w:pStyle w:val="TableBody"/>
              <w:jc w:val="center"/>
            </w:pPr>
            <w:r>
              <w:t>MW</w:t>
            </w:r>
          </w:p>
        </w:tc>
        <w:tc>
          <w:tcPr>
            <w:tcW w:w="3521" w:type="pct"/>
          </w:tcPr>
          <w:p w14:paraId="02000791" w14:textId="77777777" w:rsidR="009B037D" w:rsidRDefault="009B037D" w:rsidP="0046658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9B037D" w14:paraId="7C6EEFCE" w14:textId="77777777" w:rsidTr="00466584">
        <w:trPr>
          <w:cantSplit/>
        </w:trPr>
        <w:tc>
          <w:tcPr>
            <w:tcW w:w="1096" w:type="pct"/>
          </w:tcPr>
          <w:p w14:paraId="650A6878" w14:textId="77777777" w:rsidR="009B037D" w:rsidRDefault="009B037D" w:rsidP="0046658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B569D95" w14:textId="77777777" w:rsidR="009B037D" w:rsidRDefault="009B037D" w:rsidP="00466584">
            <w:pPr>
              <w:pStyle w:val="TableBody"/>
              <w:jc w:val="center"/>
            </w:pPr>
            <w:r>
              <w:t>MW</w:t>
            </w:r>
          </w:p>
        </w:tc>
        <w:tc>
          <w:tcPr>
            <w:tcW w:w="3521" w:type="pct"/>
          </w:tcPr>
          <w:p w14:paraId="24E83CBD" w14:textId="77777777" w:rsidR="009B037D" w:rsidRDefault="009B037D" w:rsidP="005E7EC2">
            <w:pPr>
              <w:pStyle w:val="TableBody"/>
            </w:pPr>
            <w:r>
              <w:rPr>
                <w:i/>
              </w:rPr>
              <w:t>RUC Shortfall at Snapshot</w:t>
            </w:r>
            <w:r>
              <w:t xml:space="preserve">—The QSE </w:t>
            </w:r>
            <w:r>
              <w:rPr>
                <w:i/>
              </w:rPr>
              <w:t>q</w:t>
            </w:r>
            <w:r>
              <w:t xml:space="preserve">’s capacity shortfall </w:t>
            </w:r>
            <w:ins w:id="1338" w:author="ERCOT 103020" w:date="2020-10-13T10:07:00Z">
              <w:r w:rsidR="005E7EC2">
                <w:t>will be the maximum of the QSE’s overall shortfall or Ancillary Service shortfall,</w:t>
              </w:r>
            </w:ins>
            <w:del w:id="1339" w:author="ERCOT 103020" w:date="2020-10-13T10:08:00Z">
              <w:r w:rsidDel="005E7EC2">
                <w:delText>according to the snapshot</w:delText>
              </w:r>
            </w:del>
            <w:r>
              <w:t xml:space="preserve"> </w:t>
            </w:r>
            <w:ins w:id="1340" w:author="ERCOT 103020" w:date="2020-10-13T10:08:00Z">
              <w:r w:rsidR="005E7EC2">
                <w:t xml:space="preserve">as calculated </w:t>
              </w:r>
            </w:ins>
            <w:r>
              <w:t xml:space="preserve">for the RUC process </w:t>
            </w:r>
            <w:r w:rsidRPr="00A577B9">
              <w:rPr>
                <w:i/>
              </w:rPr>
              <w:t>ruc</w:t>
            </w:r>
            <w:r>
              <w:t xml:space="preserve"> for the 15-minute Settlement Interval</w:t>
            </w:r>
            <w:r w:rsidRPr="00921E96">
              <w:rPr>
                <w:i/>
              </w:rPr>
              <w:t xml:space="preserve"> i</w:t>
            </w:r>
            <w:r>
              <w:t>.</w:t>
            </w:r>
          </w:p>
        </w:tc>
      </w:tr>
      <w:tr w:rsidR="009B037D" w14:paraId="0893EC2E" w14:textId="77777777" w:rsidTr="00466584">
        <w:trPr>
          <w:cantSplit/>
        </w:trPr>
        <w:tc>
          <w:tcPr>
            <w:tcW w:w="1096" w:type="pct"/>
          </w:tcPr>
          <w:p w14:paraId="46F2A72C" w14:textId="77777777" w:rsidR="009B037D" w:rsidRDefault="009B037D" w:rsidP="00466584">
            <w:pPr>
              <w:pStyle w:val="TableBody"/>
            </w:pPr>
            <w:r>
              <w:t xml:space="preserve">RUCSFADJ </w:t>
            </w:r>
            <w:r>
              <w:rPr>
                <w:i/>
                <w:vertAlign w:val="subscript"/>
              </w:rPr>
              <w:t>ruc, q, i</w:t>
            </w:r>
          </w:p>
        </w:tc>
        <w:tc>
          <w:tcPr>
            <w:tcW w:w="383" w:type="pct"/>
          </w:tcPr>
          <w:p w14:paraId="66042E34" w14:textId="77777777" w:rsidR="009B037D" w:rsidRDefault="009B037D" w:rsidP="00466584">
            <w:pPr>
              <w:pStyle w:val="TableBody"/>
              <w:jc w:val="center"/>
            </w:pPr>
            <w:r>
              <w:t>MW</w:t>
            </w:r>
          </w:p>
        </w:tc>
        <w:tc>
          <w:tcPr>
            <w:tcW w:w="3521" w:type="pct"/>
          </w:tcPr>
          <w:p w14:paraId="496D7E52" w14:textId="77777777" w:rsidR="009B037D" w:rsidRDefault="009B037D" w:rsidP="005E7EC2">
            <w:pPr>
              <w:pStyle w:val="TableBody"/>
            </w:pPr>
            <w:r>
              <w:rPr>
                <w:i/>
              </w:rPr>
              <w:t xml:space="preserve">RUC Shortfall at </w:t>
            </w:r>
            <w:ins w:id="1341" w:author="ERCOT 103020" w:date="2020-10-13T10:08:00Z">
              <w:r w:rsidR="005E7EC2">
                <w:rPr>
                  <w:i/>
                </w:rPr>
                <w:t xml:space="preserve">End of </w:t>
              </w:r>
            </w:ins>
            <w:r>
              <w:rPr>
                <w:i/>
              </w:rPr>
              <w:t>Adjustment Period</w:t>
            </w:r>
            <w:r>
              <w:t xml:space="preserve">—The QSE </w:t>
            </w:r>
            <w:r>
              <w:rPr>
                <w:i/>
              </w:rPr>
              <w:t>q</w:t>
            </w:r>
            <w:r>
              <w:t xml:space="preserve">’s </w:t>
            </w:r>
            <w:ins w:id="1342" w:author="ERCOT 103020" w:date="2020-10-13T10:08:00Z">
              <w:r w:rsidR="005E7EC2">
                <w:t xml:space="preserve">end of </w:t>
              </w:r>
            </w:ins>
            <w:r>
              <w:t>Adjustment Period capacity shortfall</w:t>
            </w:r>
            <w:ins w:id="1343" w:author="ERCOT 103020" w:date="2020-10-13T10:08:00Z">
              <w:r w:rsidR="005E7EC2">
                <w:t xml:space="preserve"> will be the maximum of the QSE’s overall shortfall or Ancillary Service shortfall</w:t>
              </w:r>
            </w:ins>
            <w:r>
              <w:t xml:space="preserve">, </w:t>
            </w:r>
            <w:del w:id="1344" w:author="ERCOT 103020" w:date="2020-10-13T10:08:00Z">
              <w:r w:rsidDel="005E7EC2">
                <w:delText>including capacity from IRRs</w:delText>
              </w:r>
            </w:del>
            <w:r>
              <w:t xml:space="preserve"> as </w:t>
            </w:r>
            <w:ins w:id="1345" w:author="ERCOT 103020" w:date="2020-10-13T10:08:00Z">
              <w:r w:rsidR="005E7EC2">
                <w:t>calculated</w:t>
              </w:r>
            </w:ins>
            <w:del w:id="1346" w:author="ERCOT 103020" w:date="2020-10-13T10:08:00Z">
              <w:r w:rsidDel="005E7EC2">
                <w:delText>seen in the snapshot</w:delText>
              </w:r>
            </w:del>
            <w:r>
              <w:t xml:space="preserve"> for the RUC process</w:t>
            </w:r>
            <w:r w:rsidRPr="00A577B9">
              <w:rPr>
                <w:i/>
              </w:rPr>
              <w:t xml:space="preserve"> ruc</w:t>
            </w:r>
            <w:r>
              <w:t>, for the 15-minute Settlement Interval</w:t>
            </w:r>
            <w:r w:rsidRPr="00921E96">
              <w:rPr>
                <w:i/>
              </w:rPr>
              <w:t xml:space="preserve"> i</w:t>
            </w:r>
            <w:r>
              <w:t>.</w:t>
            </w:r>
          </w:p>
        </w:tc>
      </w:tr>
      <w:tr w:rsidR="009B037D" w14:paraId="22126CB0" w14:textId="77777777" w:rsidTr="00466584">
        <w:trPr>
          <w:cantSplit/>
        </w:trPr>
        <w:tc>
          <w:tcPr>
            <w:tcW w:w="1096" w:type="pct"/>
          </w:tcPr>
          <w:p w14:paraId="2DD852C4" w14:textId="77777777" w:rsidR="009B037D" w:rsidRDefault="009B037D" w:rsidP="00466584">
            <w:pPr>
              <w:pStyle w:val="TableBody"/>
            </w:pPr>
            <w:r>
              <w:t xml:space="preserve">RUCCAPCREDIT </w:t>
            </w:r>
            <w:r>
              <w:rPr>
                <w:i/>
                <w:vertAlign w:val="subscript"/>
              </w:rPr>
              <w:t>q, i, z</w:t>
            </w:r>
          </w:p>
        </w:tc>
        <w:tc>
          <w:tcPr>
            <w:tcW w:w="383" w:type="pct"/>
          </w:tcPr>
          <w:p w14:paraId="5EEBE991" w14:textId="77777777" w:rsidR="009B037D" w:rsidRDefault="009B037D" w:rsidP="00466584">
            <w:pPr>
              <w:pStyle w:val="TableBody"/>
              <w:jc w:val="center"/>
            </w:pPr>
            <w:r>
              <w:t>MW</w:t>
            </w:r>
          </w:p>
        </w:tc>
        <w:tc>
          <w:tcPr>
            <w:tcW w:w="3521" w:type="pct"/>
          </w:tcPr>
          <w:p w14:paraId="1B6C3AA4" w14:textId="77777777" w:rsidR="009B037D" w:rsidRDefault="009B037D" w:rsidP="005E7EC2">
            <w:pPr>
              <w:pStyle w:val="TableBody"/>
              <w:rPr>
                <w:i/>
              </w:rPr>
            </w:pPr>
            <w:r>
              <w:rPr>
                <w:i/>
              </w:rPr>
              <w:t>RUC Capacity Credit</w:t>
            </w:r>
            <w:del w:id="1347" w:author="ERCOT 103020" w:date="2020-10-13T10:09:00Z">
              <w:r w:rsidDel="005E7EC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5E7EC2" w14:paraId="14800FCF" w14:textId="77777777" w:rsidTr="00466584">
        <w:trPr>
          <w:cantSplit/>
          <w:ins w:id="1348" w:author="ERCOT 103020" w:date="2020-10-13T10:10:00Z"/>
        </w:trPr>
        <w:tc>
          <w:tcPr>
            <w:tcW w:w="1096" w:type="pct"/>
          </w:tcPr>
          <w:p w14:paraId="37E05DE0" w14:textId="77777777" w:rsidR="005E7EC2" w:rsidRDefault="005E7EC2" w:rsidP="005E7EC2">
            <w:pPr>
              <w:pStyle w:val="TableBody"/>
              <w:rPr>
                <w:ins w:id="1349" w:author="ERCOT 103020" w:date="2020-10-13T10:10:00Z"/>
              </w:rPr>
            </w:pPr>
            <w:ins w:id="1350" w:author="ERCOT 103020" w:date="2020-10-13T10:11:00Z">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ins>
          </w:p>
        </w:tc>
        <w:tc>
          <w:tcPr>
            <w:tcW w:w="383" w:type="pct"/>
          </w:tcPr>
          <w:p w14:paraId="357E2E39" w14:textId="77777777" w:rsidR="005E7EC2" w:rsidRDefault="005E7EC2" w:rsidP="005E7EC2">
            <w:pPr>
              <w:pStyle w:val="TableBody"/>
              <w:jc w:val="center"/>
              <w:rPr>
                <w:ins w:id="1351" w:author="ERCOT 103020" w:date="2020-10-13T10:10:00Z"/>
              </w:rPr>
            </w:pPr>
            <w:ins w:id="1352" w:author="ERCOT 103020" w:date="2020-10-13T10:11:00Z">
              <w:r>
                <w:t>MW</w:t>
              </w:r>
            </w:ins>
          </w:p>
        </w:tc>
        <w:tc>
          <w:tcPr>
            <w:tcW w:w="3521" w:type="pct"/>
          </w:tcPr>
          <w:p w14:paraId="44BFFE00" w14:textId="77777777" w:rsidR="005E7EC2" w:rsidRDefault="005E7EC2" w:rsidP="005E7EC2">
            <w:pPr>
              <w:pStyle w:val="TableBody"/>
              <w:rPr>
                <w:ins w:id="1353" w:author="ERCOT 103020" w:date="2020-10-13T10:10:00Z"/>
                <w:i/>
              </w:rPr>
            </w:pPr>
            <w:ins w:id="1354" w:author="ERCOT 103020" w:date="2020-10-13T10:11:00Z">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ins>
          </w:p>
        </w:tc>
      </w:tr>
      <w:tr w:rsidR="005E7EC2" w14:paraId="6DA9C542" w14:textId="77777777" w:rsidTr="00466584">
        <w:trPr>
          <w:cantSplit/>
          <w:ins w:id="1355" w:author="ERCOT 103020" w:date="2020-10-13T10:10:00Z"/>
        </w:trPr>
        <w:tc>
          <w:tcPr>
            <w:tcW w:w="1096" w:type="pct"/>
          </w:tcPr>
          <w:p w14:paraId="0FEB2875" w14:textId="77777777" w:rsidR="005E7EC2" w:rsidRDefault="005E7EC2" w:rsidP="005E7EC2">
            <w:pPr>
              <w:pStyle w:val="TableBody"/>
              <w:rPr>
                <w:ins w:id="1356" w:author="ERCOT 103020" w:date="2020-10-13T10:10:00Z"/>
              </w:rPr>
            </w:pPr>
            <w:ins w:id="1357" w:author="ERCOT 103020" w:date="2020-10-13T10:11:00Z">
              <w:r w:rsidRPr="002F4D26">
                <w:t xml:space="preserve">RUCASFSNAP </w:t>
              </w:r>
              <w:r w:rsidRPr="002F4D26">
                <w:rPr>
                  <w:i/>
                  <w:vertAlign w:val="subscript"/>
                </w:rPr>
                <w:t>ruc, q, i</w:t>
              </w:r>
            </w:ins>
          </w:p>
        </w:tc>
        <w:tc>
          <w:tcPr>
            <w:tcW w:w="383" w:type="pct"/>
          </w:tcPr>
          <w:p w14:paraId="4B7BC315" w14:textId="77777777" w:rsidR="005E7EC2" w:rsidRDefault="005E7EC2" w:rsidP="005E7EC2">
            <w:pPr>
              <w:pStyle w:val="TableBody"/>
              <w:jc w:val="center"/>
              <w:rPr>
                <w:ins w:id="1358" w:author="ERCOT 103020" w:date="2020-10-13T10:10:00Z"/>
              </w:rPr>
            </w:pPr>
            <w:ins w:id="1359" w:author="ERCOT 103020" w:date="2020-10-13T10:11:00Z">
              <w:r>
                <w:t>MW</w:t>
              </w:r>
            </w:ins>
          </w:p>
        </w:tc>
        <w:tc>
          <w:tcPr>
            <w:tcW w:w="3521" w:type="pct"/>
          </w:tcPr>
          <w:p w14:paraId="65F7C768" w14:textId="77777777" w:rsidR="005E7EC2" w:rsidRDefault="005E7EC2" w:rsidP="005E7EC2">
            <w:pPr>
              <w:pStyle w:val="TableBody"/>
              <w:rPr>
                <w:ins w:id="1360" w:author="ERCOT 103020" w:date="2020-10-13T10:10:00Z"/>
                <w:i/>
              </w:rPr>
            </w:pPr>
            <w:ins w:id="1361" w:author="ERCOT 103020" w:date="2020-10-13T10:11:00Z">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ins>
          </w:p>
        </w:tc>
      </w:tr>
      <w:tr w:rsidR="005E7EC2" w14:paraId="2A9319E8" w14:textId="77777777" w:rsidTr="00466584">
        <w:trPr>
          <w:cantSplit/>
          <w:ins w:id="1362" w:author="ERCOT 103020" w:date="2020-10-13T10:10:00Z"/>
        </w:trPr>
        <w:tc>
          <w:tcPr>
            <w:tcW w:w="1096" w:type="pct"/>
          </w:tcPr>
          <w:p w14:paraId="25016512" w14:textId="77777777" w:rsidR="005E7EC2" w:rsidRDefault="005E7EC2" w:rsidP="005E7EC2">
            <w:pPr>
              <w:pStyle w:val="TableBody"/>
              <w:rPr>
                <w:ins w:id="1363" w:author="ERCOT 103020" w:date="2020-10-13T10:10:00Z"/>
              </w:rPr>
            </w:pPr>
            <w:ins w:id="1364" w:author="ERCOT 103020" w:date="2020-10-13T10:11:00Z">
              <w:r>
                <w:t xml:space="preserve">ASONPOSSNAP </w:t>
              </w:r>
              <w:r w:rsidRPr="00DE1AC6">
                <w:rPr>
                  <w:i/>
                  <w:vertAlign w:val="subscript"/>
                  <w:lang w:val="it-IT"/>
                </w:rPr>
                <w:t>ruc ,q ,i</w:t>
              </w:r>
            </w:ins>
          </w:p>
        </w:tc>
        <w:tc>
          <w:tcPr>
            <w:tcW w:w="383" w:type="pct"/>
          </w:tcPr>
          <w:p w14:paraId="418F3330" w14:textId="77777777" w:rsidR="005E7EC2" w:rsidRDefault="005E7EC2" w:rsidP="005E7EC2">
            <w:pPr>
              <w:pStyle w:val="TableBody"/>
              <w:jc w:val="center"/>
              <w:rPr>
                <w:ins w:id="1365" w:author="ERCOT 103020" w:date="2020-10-13T10:10:00Z"/>
              </w:rPr>
            </w:pPr>
            <w:ins w:id="1366" w:author="ERCOT 103020" w:date="2020-10-13T10:11:00Z">
              <w:r>
                <w:t>MW</w:t>
              </w:r>
            </w:ins>
          </w:p>
        </w:tc>
        <w:tc>
          <w:tcPr>
            <w:tcW w:w="3521" w:type="pct"/>
          </w:tcPr>
          <w:p w14:paraId="2DAB9580" w14:textId="77777777" w:rsidR="005E7EC2" w:rsidRDefault="005E7EC2" w:rsidP="005E7EC2">
            <w:pPr>
              <w:pStyle w:val="TableBody"/>
              <w:rPr>
                <w:ins w:id="1367" w:author="ERCOT 103020" w:date="2020-10-13T10:10:00Z"/>
                <w:i/>
              </w:rPr>
            </w:pPr>
            <w:ins w:id="1368" w:author="ERCOT 103020" w:date="2020-10-13T10:11:00Z">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ins>
          </w:p>
        </w:tc>
      </w:tr>
      <w:tr w:rsidR="005E7EC2" w14:paraId="410DC1B6" w14:textId="77777777" w:rsidTr="00466584">
        <w:trPr>
          <w:cantSplit/>
          <w:ins w:id="1369" w:author="ERCOT 103020" w:date="2020-10-13T10:10:00Z"/>
        </w:trPr>
        <w:tc>
          <w:tcPr>
            <w:tcW w:w="1096" w:type="pct"/>
          </w:tcPr>
          <w:p w14:paraId="68559AEB" w14:textId="77777777" w:rsidR="005E7EC2" w:rsidRDefault="005E7EC2" w:rsidP="005E7EC2">
            <w:pPr>
              <w:pStyle w:val="TableBody"/>
              <w:rPr>
                <w:ins w:id="1370" w:author="ERCOT 103020" w:date="2020-10-13T10:10:00Z"/>
              </w:rPr>
            </w:pPr>
            <w:ins w:id="1371" w:author="ERCOT 103020" w:date="2020-10-13T10:11:00Z">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372507B5" w14:textId="77777777" w:rsidR="005E7EC2" w:rsidRDefault="005E7EC2" w:rsidP="005E7EC2">
            <w:pPr>
              <w:pStyle w:val="TableBody"/>
              <w:jc w:val="center"/>
              <w:rPr>
                <w:ins w:id="1372" w:author="ERCOT 103020" w:date="2020-10-13T10:10:00Z"/>
              </w:rPr>
            </w:pPr>
            <w:ins w:id="1373" w:author="ERCOT 103020" w:date="2020-10-13T10:11:00Z">
              <w:r>
                <w:t>MW</w:t>
              </w:r>
            </w:ins>
          </w:p>
        </w:tc>
        <w:tc>
          <w:tcPr>
            <w:tcW w:w="3521" w:type="pct"/>
          </w:tcPr>
          <w:p w14:paraId="22A57888" w14:textId="77777777" w:rsidR="005E7EC2" w:rsidRDefault="005E7EC2" w:rsidP="005E7EC2">
            <w:pPr>
              <w:pStyle w:val="TableBody"/>
              <w:rPr>
                <w:ins w:id="1374" w:author="ERCOT 103020" w:date="2020-10-13T10:10:00Z"/>
                <w:i/>
              </w:rPr>
            </w:pPr>
            <w:ins w:id="1375" w:author="ERCOT 103020" w:date="2020-10-13T10:11:00Z">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2CF741CA" w14:textId="77777777" w:rsidTr="00466584">
        <w:trPr>
          <w:cantSplit/>
          <w:ins w:id="1376" w:author="ERCOT 103020" w:date="2020-10-13T10:10:00Z"/>
        </w:trPr>
        <w:tc>
          <w:tcPr>
            <w:tcW w:w="1096" w:type="pct"/>
          </w:tcPr>
          <w:p w14:paraId="47CD47D2" w14:textId="77777777" w:rsidR="005E7EC2" w:rsidRDefault="005E7EC2" w:rsidP="005E7EC2">
            <w:pPr>
              <w:pStyle w:val="TableBody"/>
              <w:rPr>
                <w:ins w:id="1377" w:author="ERCOT 103020" w:date="2020-10-13T10:10:00Z"/>
              </w:rPr>
            </w:pPr>
            <w:ins w:id="1378" w:author="ERCOT 103020" w:date="2020-10-13T10:11:00Z">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294921ED" w14:textId="77777777" w:rsidR="005E7EC2" w:rsidRDefault="005E7EC2" w:rsidP="005E7EC2">
            <w:pPr>
              <w:pStyle w:val="TableBody"/>
              <w:jc w:val="center"/>
              <w:rPr>
                <w:ins w:id="1379" w:author="ERCOT 103020" w:date="2020-10-13T10:10:00Z"/>
              </w:rPr>
            </w:pPr>
            <w:ins w:id="1380" w:author="ERCOT 103020" w:date="2020-10-13T10:11:00Z">
              <w:r>
                <w:t>MW</w:t>
              </w:r>
            </w:ins>
          </w:p>
        </w:tc>
        <w:tc>
          <w:tcPr>
            <w:tcW w:w="3521" w:type="pct"/>
          </w:tcPr>
          <w:p w14:paraId="75A74461" w14:textId="77777777" w:rsidR="005E7EC2" w:rsidRDefault="005E7EC2" w:rsidP="005E7EC2">
            <w:pPr>
              <w:pStyle w:val="TableBody"/>
              <w:rPr>
                <w:ins w:id="1381" w:author="ERCOT 103020" w:date="2020-10-13T10:10:00Z"/>
                <w:i/>
              </w:rPr>
            </w:pPr>
            <w:ins w:id="1382" w:author="ERCOT 103020" w:date="2020-10-13T10:11:00Z">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52430A8E" w14:textId="77777777" w:rsidTr="00466584">
        <w:trPr>
          <w:cantSplit/>
          <w:ins w:id="1383" w:author="ERCOT 103020" w:date="2020-10-13T10:10:00Z"/>
        </w:trPr>
        <w:tc>
          <w:tcPr>
            <w:tcW w:w="1096" w:type="pct"/>
          </w:tcPr>
          <w:p w14:paraId="24A3A24C" w14:textId="77777777" w:rsidR="005E7EC2" w:rsidRDefault="005E7EC2" w:rsidP="005E7EC2">
            <w:pPr>
              <w:pStyle w:val="TableBody"/>
              <w:rPr>
                <w:ins w:id="1384" w:author="ERCOT 103020" w:date="2020-10-13T10:10:00Z"/>
              </w:rPr>
            </w:pPr>
            <w:ins w:id="1385" w:author="ERCOT 103020" w:date="2020-10-13T10:11:00Z">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34961520" w14:textId="77777777" w:rsidR="005E7EC2" w:rsidRDefault="005E7EC2" w:rsidP="005E7EC2">
            <w:pPr>
              <w:pStyle w:val="TableBody"/>
              <w:jc w:val="center"/>
              <w:rPr>
                <w:ins w:id="1386" w:author="ERCOT 103020" w:date="2020-10-13T10:10:00Z"/>
              </w:rPr>
            </w:pPr>
            <w:ins w:id="1387" w:author="ERCOT 103020" w:date="2020-10-13T10:11:00Z">
              <w:r>
                <w:t>MW</w:t>
              </w:r>
            </w:ins>
          </w:p>
        </w:tc>
        <w:tc>
          <w:tcPr>
            <w:tcW w:w="3521" w:type="pct"/>
          </w:tcPr>
          <w:p w14:paraId="7CB54C74" w14:textId="77777777" w:rsidR="005E7EC2" w:rsidRDefault="005E7EC2" w:rsidP="005E7EC2">
            <w:pPr>
              <w:pStyle w:val="TableBody"/>
              <w:rPr>
                <w:ins w:id="1388" w:author="ERCOT 103020" w:date="2020-10-13T10:10:00Z"/>
                <w:i/>
              </w:rPr>
            </w:pPr>
            <w:ins w:id="1389" w:author="ERCOT 103020" w:date="2020-10-13T10:11:00Z">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3362DDD6" w14:textId="77777777" w:rsidTr="00466584">
        <w:trPr>
          <w:cantSplit/>
          <w:ins w:id="1390" w:author="ERCOT 103020" w:date="2020-10-13T10:10:00Z"/>
        </w:trPr>
        <w:tc>
          <w:tcPr>
            <w:tcW w:w="1096" w:type="pct"/>
          </w:tcPr>
          <w:p w14:paraId="70F8D2B5" w14:textId="77777777" w:rsidR="005E7EC2" w:rsidRDefault="005E7EC2" w:rsidP="005E7EC2">
            <w:pPr>
              <w:pStyle w:val="TableBody"/>
              <w:rPr>
                <w:ins w:id="1391" w:author="ERCOT 103020" w:date="2020-10-13T10:10:00Z"/>
              </w:rPr>
            </w:pPr>
            <w:ins w:id="1392" w:author="ERCOT 103020" w:date="2020-10-13T10:11:00Z">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14B863E4" w14:textId="77777777" w:rsidR="005E7EC2" w:rsidRDefault="005E7EC2" w:rsidP="005E7EC2">
            <w:pPr>
              <w:pStyle w:val="TableBody"/>
              <w:jc w:val="center"/>
              <w:rPr>
                <w:ins w:id="1393" w:author="ERCOT 103020" w:date="2020-10-13T10:10:00Z"/>
              </w:rPr>
            </w:pPr>
            <w:ins w:id="1394" w:author="ERCOT 103020" w:date="2020-10-13T10:11:00Z">
              <w:r>
                <w:t>MW</w:t>
              </w:r>
            </w:ins>
          </w:p>
        </w:tc>
        <w:tc>
          <w:tcPr>
            <w:tcW w:w="3521" w:type="pct"/>
          </w:tcPr>
          <w:p w14:paraId="00DCD84E" w14:textId="77777777" w:rsidR="005E7EC2" w:rsidRDefault="005E7EC2" w:rsidP="005E7EC2">
            <w:pPr>
              <w:pStyle w:val="TableBody"/>
              <w:rPr>
                <w:ins w:id="1395" w:author="ERCOT 103020" w:date="2020-10-13T10:10:00Z"/>
                <w:i/>
              </w:rPr>
            </w:pPr>
            <w:ins w:id="1396" w:author="ERCOT 103020" w:date="2020-10-13T10:11:00Z">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0EAB18A1" w14:textId="77777777" w:rsidTr="00466584">
        <w:trPr>
          <w:cantSplit/>
          <w:ins w:id="1397" w:author="ERCOT 103020" w:date="2020-10-13T10:10:00Z"/>
        </w:trPr>
        <w:tc>
          <w:tcPr>
            <w:tcW w:w="1096" w:type="pct"/>
          </w:tcPr>
          <w:p w14:paraId="72E528BE" w14:textId="77777777" w:rsidR="005E7EC2" w:rsidRDefault="005E7EC2" w:rsidP="005E7EC2">
            <w:pPr>
              <w:pStyle w:val="TableBody"/>
              <w:rPr>
                <w:ins w:id="1398" w:author="ERCOT 103020" w:date="2020-10-13T10:10:00Z"/>
              </w:rPr>
            </w:pPr>
            <w:ins w:id="1399" w:author="ERCOT 103020" w:date="2020-10-13T10:11:00Z">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5C58E9BC" w14:textId="77777777" w:rsidR="005E7EC2" w:rsidRDefault="005E7EC2" w:rsidP="005E7EC2">
            <w:pPr>
              <w:pStyle w:val="TableBody"/>
              <w:jc w:val="center"/>
              <w:rPr>
                <w:ins w:id="1400" w:author="ERCOT 103020" w:date="2020-10-13T10:10:00Z"/>
              </w:rPr>
            </w:pPr>
            <w:ins w:id="1401" w:author="ERCOT 103020" w:date="2020-10-13T10:11:00Z">
              <w:r>
                <w:t>MW</w:t>
              </w:r>
            </w:ins>
          </w:p>
        </w:tc>
        <w:tc>
          <w:tcPr>
            <w:tcW w:w="3521" w:type="pct"/>
          </w:tcPr>
          <w:p w14:paraId="5A0BB852" w14:textId="77777777" w:rsidR="005E7EC2" w:rsidRDefault="005E7EC2" w:rsidP="005E7EC2">
            <w:pPr>
              <w:pStyle w:val="TableBody"/>
              <w:rPr>
                <w:ins w:id="1402" w:author="ERCOT 103020" w:date="2020-10-13T10:10:00Z"/>
                <w:i/>
              </w:rPr>
            </w:pPr>
            <w:ins w:id="1403" w:author="ERCOT 103020" w:date="2020-10-13T10:11:00Z">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Real-Time Reg-Down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ins>
          </w:p>
        </w:tc>
      </w:tr>
      <w:tr w:rsidR="005E7EC2" w14:paraId="46EF17F1" w14:textId="77777777" w:rsidTr="00466584">
        <w:trPr>
          <w:cantSplit/>
          <w:ins w:id="1404" w:author="ERCOT 103020" w:date="2020-10-13T10:10:00Z"/>
        </w:trPr>
        <w:tc>
          <w:tcPr>
            <w:tcW w:w="1096" w:type="pct"/>
          </w:tcPr>
          <w:p w14:paraId="54DC8F1C" w14:textId="77777777" w:rsidR="005E7EC2" w:rsidRDefault="005E7EC2" w:rsidP="005E7EC2">
            <w:pPr>
              <w:pStyle w:val="TableBody"/>
              <w:rPr>
                <w:ins w:id="1405" w:author="ERCOT 103020" w:date="2020-10-13T10:10:00Z"/>
              </w:rPr>
            </w:pPr>
            <w:ins w:id="1406" w:author="ERCOT 103020" w:date="2020-10-13T10:11:00Z">
              <w:r>
                <w:t>ASOFFOFRSNAP</w:t>
              </w:r>
              <w:r w:rsidRPr="00EE574A">
                <w:rPr>
                  <w:i/>
                  <w:vertAlign w:val="subscript"/>
                </w:rPr>
                <w:t xml:space="preserve"> </w:t>
              </w:r>
              <w:r w:rsidRPr="002F4D26">
                <w:rPr>
                  <w:i/>
                  <w:vertAlign w:val="subscript"/>
                </w:rPr>
                <w:t xml:space="preserve">ruc, </w:t>
              </w:r>
              <w:r>
                <w:rPr>
                  <w:i/>
                  <w:vertAlign w:val="subscript"/>
                </w:rPr>
                <w:t>q, r, h</w:t>
              </w:r>
            </w:ins>
          </w:p>
        </w:tc>
        <w:tc>
          <w:tcPr>
            <w:tcW w:w="383" w:type="pct"/>
          </w:tcPr>
          <w:p w14:paraId="2C6B0EF9" w14:textId="77777777" w:rsidR="005E7EC2" w:rsidRDefault="005E7EC2" w:rsidP="005E7EC2">
            <w:pPr>
              <w:pStyle w:val="TableBody"/>
              <w:jc w:val="center"/>
              <w:rPr>
                <w:ins w:id="1407" w:author="ERCOT 103020" w:date="2020-10-13T10:10:00Z"/>
              </w:rPr>
            </w:pPr>
            <w:ins w:id="1408" w:author="ERCOT 103020" w:date="2020-10-13T10:11:00Z">
              <w:r>
                <w:t>MW</w:t>
              </w:r>
            </w:ins>
          </w:p>
        </w:tc>
        <w:tc>
          <w:tcPr>
            <w:tcW w:w="3521" w:type="pct"/>
          </w:tcPr>
          <w:p w14:paraId="222A2C38" w14:textId="77777777" w:rsidR="005E7EC2" w:rsidRDefault="005E7EC2" w:rsidP="005E7EC2">
            <w:pPr>
              <w:pStyle w:val="TableBody"/>
              <w:rPr>
                <w:ins w:id="1409" w:author="ERCOT 103020" w:date="2020-10-13T10:10:00Z"/>
                <w:i/>
              </w:rPr>
            </w:pPr>
            <w:ins w:id="1410" w:author="ERCOT 103020" w:date="2020-10-13T10:11:00Z">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A4B4070" w14:textId="77777777" w:rsidTr="00466584">
        <w:trPr>
          <w:cantSplit/>
          <w:ins w:id="1411" w:author="ERCOT 103020" w:date="2020-10-13T10:10:00Z"/>
        </w:trPr>
        <w:tc>
          <w:tcPr>
            <w:tcW w:w="1096" w:type="pct"/>
          </w:tcPr>
          <w:p w14:paraId="5D7649D9" w14:textId="77777777" w:rsidR="005E7EC2" w:rsidRDefault="005E7EC2" w:rsidP="005E7EC2">
            <w:pPr>
              <w:pStyle w:val="TableBody"/>
              <w:rPr>
                <w:ins w:id="1412" w:author="ERCOT 103020" w:date="2020-10-13T10:10:00Z"/>
              </w:rPr>
            </w:pPr>
            <w:ins w:id="1413" w:author="ERCOT 103020" w:date="2020-10-13T10:11:00Z">
              <w:r w:rsidRPr="002F4D26">
                <w:lastRenderedPageBreak/>
                <w:t>ASOFRLRSNAP</w:t>
              </w:r>
              <w:r w:rsidRPr="002F4D26">
                <w:rPr>
                  <w:i/>
                  <w:vertAlign w:val="subscript"/>
                </w:rPr>
                <w:t xml:space="preserve"> </w:t>
              </w:r>
              <w:r w:rsidRPr="002F4D26">
                <w:rPr>
                  <w:i/>
                  <w:vertAlign w:val="subscript"/>
                  <w:lang w:val="it-IT"/>
                </w:rPr>
                <w:t xml:space="preserve">ruc, </w:t>
              </w:r>
              <w:r w:rsidRPr="002F4D26">
                <w:rPr>
                  <w:i/>
                  <w:vertAlign w:val="subscript"/>
                </w:rPr>
                <w:t>q, r, h</w:t>
              </w:r>
            </w:ins>
          </w:p>
        </w:tc>
        <w:tc>
          <w:tcPr>
            <w:tcW w:w="383" w:type="pct"/>
          </w:tcPr>
          <w:p w14:paraId="1DFBE6BF" w14:textId="77777777" w:rsidR="005E7EC2" w:rsidRDefault="005E7EC2" w:rsidP="005E7EC2">
            <w:pPr>
              <w:pStyle w:val="TableBody"/>
              <w:jc w:val="center"/>
              <w:rPr>
                <w:ins w:id="1414" w:author="ERCOT 103020" w:date="2020-10-13T10:10:00Z"/>
              </w:rPr>
            </w:pPr>
            <w:ins w:id="1415" w:author="ERCOT 103020" w:date="2020-10-13T10:11:00Z">
              <w:r>
                <w:t>MW</w:t>
              </w:r>
            </w:ins>
          </w:p>
        </w:tc>
        <w:tc>
          <w:tcPr>
            <w:tcW w:w="3521" w:type="pct"/>
          </w:tcPr>
          <w:p w14:paraId="63CFE9DA" w14:textId="77777777" w:rsidR="005E7EC2" w:rsidRDefault="005E7EC2" w:rsidP="005E7EC2">
            <w:pPr>
              <w:pStyle w:val="TableBody"/>
              <w:rPr>
                <w:ins w:id="1416" w:author="ERCOT 103020" w:date="2020-10-13T10:10:00Z"/>
                <w:i/>
              </w:rPr>
            </w:pPr>
            <w:ins w:id="1417" w:author="ERCOT 103020" w:date="2020-10-13T10:11:00Z">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 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5116CA73" w14:textId="77777777" w:rsidTr="00466584">
        <w:trPr>
          <w:cantSplit/>
          <w:ins w:id="1418" w:author="ERCOT 103020" w:date="2020-10-13T10:10:00Z"/>
        </w:trPr>
        <w:tc>
          <w:tcPr>
            <w:tcW w:w="1096" w:type="pct"/>
          </w:tcPr>
          <w:p w14:paraId="73F3E645" w14:textId="77777777" w:rsidR="005E7EC2" w:rsidRDefault="005E7EC2" w:rsidP="005E7EC2">
            <w:pPr>
              <w:pStyle w:val="TableBody"/>
              <w:rPr>
                <w:ins w:id="1419" w:author="ERCOT 103020" w:date="2020-10-13T10:10:00Z"/>
              </w:rPr>
            </w:pPr>
            <w:ins w:id="1420" w:author="ERCOT 103020" w:date="2020-10-13T10:11:00Z">
              <w:r w:rsidRPr="002F4D26">
                <w:t>ASCAP</w:t>
              </w:r>
              <w:r>
                <w:t>1</w:t>
              </w:r>
              <w:r w:rsidRPr="00EA04E0">
                <w:rPr>
                  <w:lang w:val="it-IT"/>
                </w:rPr>
                <w:t>SNAP</w:t>
              </w:r>
              <w:r w:rsidRPr="002F4D26">
                <w:t xml:space="preserve"> </w:t>
              </w:r>
              <w:r w:rsidRPr="002F4D26">
                <w:rPr>
                  <w:i/>
                  <w:vertAlign w:val="subscript"/>
                </w:rPr>
                <w:t>ruc, q, i</w:t>
              </w:r>
            </w:ins>
          </w:p>
        </w:tc>
        <w:tc>
          <w:tcPr>
            <w:tcW w:w="383" w:type="pct"/>
          </w:tcPr>
          <w:p w14:paraId="6ED5E03F" w14:textId="77777777" w:rsidR="005E7EC2" w:rsidRDefault="005E7EC2" w:rsidP="005E7EC2">
            <w:pPr>
              <w:pStyle w:val="TableBody"/>
              <w:jc w:val="center"/>
              <w:rPr>
                <w:ins w:id="1421" w:author="ERCOT 103020" w:date="2020-10-13T10:10:00Z"/>
              </w:rPr>
            </w:pPr>
            <w:ins w:id="1422" w:author="ERCOT 103020" w:date="2020-10-13T10:11:00Z">
              <w:r>
                <w:t>MW</w:t>
              </w:r>
            </w:ins>
          </w:p>
        </w:tc>
        <w:tc>
          <w:tcPr>
            <w:tcW w:w="3521" w:type="pct"/>
          </w:tcPr>
          <w:p w14:paraId="1E08C268" w14:textId="77777777" w:rsidR="005E7EC2" w:rsidRDefault="005E7EC2" w:rsidP="005E7EC2">
            <w:pPr>
              <w:pStyle w:val="TableBody"/>
              <w:rPr>
                <w:ins w:id="1423" w:author="ERCOT 103020" w:date="2020-10-13T10:10:00Z"/>
                <w:i/>
              </w:rPr>
            </w:pPr>
            <w:ins w:id="1424" w:author="ERCOT 103020" w:date="2020-10-13T10:11:00Z">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ins>
          </w:p>
        </w:tc>
      </w:tr>
      <w:tr w:rsidR="005E7EC2" w14:paraId="320CE8E0" w14:textId="77777777" w:rsidTr="00466584">
        <w:trPr>
          <w:cantSplit/>
          <w:ins w:id="1425" w:author="ERCOT 103020" w:date="2020-10-13T10:10:00Z"/>
        </w:trPr>
        <w:tc>
          <w:tcPr>
            <w:tcW w:w="1096" w:type="pct"/>
          </w:tcPr>
          <w:p w14:paraId="7261803B" w14:textId="77777777" w:rsidR="005E7EC2" w:rsidRDefault="005E7EC2" w:rsidP="005E7EC2">
            <w:pPr>
              <w:pStyle w:val="TableBody"/>
              <w:rPr>
                <w:ins w:id="1426" w:author="ERCOT 103020" w:date="2020-10-13T10:10:00Z"/>
              </w:rPr>
            </w:pPr>
            <w:ins w:id="1427" w:author="ERCOT 103020" w:date="2020-10-13T10:11:00Z">
              <w:r w:rsidRPr="002F4D26">
                <w:t>ASCAP</w:t>
              </w:r>
              <w:r>
                <w:t>2</w:t>
              </w:r>
              <w:r w:rsidRPr="00EA04E0">
                <w:rPr>
                  <w:lang w:val="it-IT"/>
                </w:rPr>
                <w:t>SNAP</w:t>
              </w:r>
              <w:r w:rsidRPr="002F4D26">
                <w:t xml:space="preserve"> </w:t>
              </w:r>
              <w:r w:rsidRPr="00632735">
                <w:rPr>
                  <w:i/>
                  <w:vertAlign w:val="subscript"/>
                </w:rPr>
                <w:t>ruc, q, i</w:t>
              </w:r>
            </w:ins>
          </w:p>
        </w:tc>
        <w:tc>
          <w:tcPr>
            <w:tcW w:w="383" w:type="pct"/>
          </w:tcPr>
          <w:p w14:paraId="21814B33" w14:textId="77777777" w:rsidR="005E7EC2" w:rsidRDefault="005E7EC2" w:rsidP="005E7EC2">
            <w:pPr>
              <w:pStyle w:val="TableBody"/>
              <w:jc w:val="center"/>
              <w:rPr>
                <w:ins w:id="1428" w:author="ERCOT 103020" w:date="2020-10-13T10:10:00Z"/>
              </w:rPr>
            </w:pPr>
            <w:ins w:id="1429" w:author="ERCOT 103020" w:date="2020-10-13T10:11:00Z">
              <w:r>
                <w:t>MW</w:t>
              </w:r>
            </w:ins>
          </w:p>
        </w:tc>
        <w:tc>
          <w:tcPr>
            <w:tcW w:w="3521" w:type="pct"/>
          </w:tcPr>
          <w:p w14:paraId="782EAF6D" w14:textId="77777777" w:rsidR="005E7EC2" w:rsidRDefault="005E7EC2" w:rsidP="005E7EC2">
            <w:pPr>
              <w:pStyle w:val="TableBody"/>
              <w:rPr>
                <w:ins w:id="1430" w:author="ERCOT 103020" w:date="2020-10-13T10:10:00Z"/>
                <w:i/>
              </w:rPr>
            </w:pPr>
            <w:ins w:id="1431" w:author="ERCOT 103020" w:date="2020-10-13T10:11:00Z">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ins>
          </w:p>
        </w:tc>
      </w:tr>
      <w:tr w:rsidR="005E7EC2" w14:paraId="6D49B06D" w14:textId="77777777" w:rsidTr="00466584">
        <w:trPr>
          <w:cantSplit/>
          <w:ins w:id="1432" w:author="ERCOT 103020" w:date="2020-10-13T10:10:00Z"/>
        </w:trPr>
        <w:tc>
          <w:tcPr>
            <w:tcW w:w="1096" w:type="pct"/>
          </w:tcPr>
          <w:p w14:paraId="344EB204" w14:textId="77777777" w:rsidR="005E7EC2" w:rsidRDefault="005E7EC2" w:rsidP="005E7EC2">
            <w:pPr>
              <w:pStyle w:val="TableBody"/>
              <w:rPr>
                <w:ins w:id="1433" w:author="ERCOT 103020" w:date="2020-10-13T10:10:00Z"/>
              </w:rPr>
            </w:pPr>
            <w:ins w:id="1434" w:author="ERCOT 103020" w:date="2020-10-13T10:11:00Z">
              <w:r w:rsidRPr="002F4D26">
                <w:t>ASCAP</w:t>
              </w:r>
              <w:r>
                <w:t>3</w:t>
              </w:r>
              <w:r w:rsidRPr="00EA04E0">
                <w:rPr>
                  <w:lang w:val="it-IT"/>
                </w:rPr>
                <w:t>SNAP</w:t>
              </w:r>
              <w:r w:rsidRPr="002A63B2">
                <w:t xml:space="preserve"> </w:t>
              </w:r>
              <w:r w:rsidRPr="00632735">
                <w:rPr>
                  <w:i/>
                  <w:vertAlign w:val="subscript"/>
                </w:rPr>
                <w:t>ruc, q, i</w:t>
              </w:r>
            </w:ins>
          </w:p>
        </w:tc>
        <w:tc>
          <w:tcPr>
            <w:tcW w:w="383" w:type="pct"/>
          </w:tcPr>
          <w:p w14:paraId="4A1018B9" w14:textId="77777777" w:rsidR="005E7EC2" w:rsidRDefault="005E7EC2" w:rsidP="005E7EC2">
            <w:pPr>
              <w:pStyle w:val="TableBody"/>
              <w:jc w:val="center"/>
              <w:rPr>
                <w:ins w:id="1435" w:author="ERCOT 103020" w:date="2020-10-13T10:10:00Z"/>
              </w:rPr>
            </w:pPr>
            <w:ins w:id="1436" w:author="ERCOT 103020" w:date="2020-10-13T10:11:00Z">
              <w:r>
                <w:t>MW</w:t>
              </w:r>
            </w:ins>
          </w:p>
        </w:tc>
        <w:tc>
          <w:tcPr>
            <w:tcW w:w="3521" w:type="pct"/>
          </w:tcPr>
          <w:p w14:paraId="66913FCE" w14:textId="77777777" w:rsidR="005E7EC2" w:rsidRDefault="005E7EC2" w:rsidP="005E7EC2">
            <w:pPr>
              <w:pStyle w:val="TableBody"/>
              <w:rPr>
                <w:ins w:id="1437" w:author="ERCOT 103020" w:date="2020-10-13T10:10:00Z"/>
                <w:i/>
              </w:rPr>
            </w:pPr>
            <w:ins w:id="1438" w:author="ERCOT 103020" w:date="2020-10-13T10:11:00Z">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157E750B" w14:textId="77777777" w:rsidTr="00466584">
        <w:trPr>
          <w:cantSplit/>
          <w:ins w:id="1439" w:author="ERCOT 103020" w:date="2020-10-13T10:10:00Z"/>
        </w:trPr>
        <w:tc>
          <w:tcPr>
            <w:tcW w:w="1096" w:type="pct"/>
          </w:tcPr>
          <w:p w14:paraId="3F0249B2" w14:textId="77777777" w:rsidR="005E7EC2" w:rsidRDefault="005E7EC2" w:rsidP="005E7EC2">
            <w:pPr>
              <w:pStyle w:val="TableBody"/>
              <w:rPr>
                <w:ins w:id="1440" w:author="ERCOT 103020" w:date="2020-10-13T10:10:00Z"/>
              </w:rPr>
            </w:pPr>
            <w:ins w:id="1441" w:author="ERCOT 103020" w:date="2020-10-13T10:11:00Z">
              <w:r w:rsidRPr="002A63B2">
                <w:t>ASCAP</w:t>
              </w:r>
              <w:r>
                <w:t>4</w:t>
              </w:r>
              <w:r w:rsidRPr="00EA04E0">
                <w:rPr>
                  <w:lang w:val="it-IT"/>
                </w:rPr>
                <w:t>SNAP</w:t>
              </w:r>
              <w:r w:rsidRPr="002F4D26">
                <w:t xml:space="preserve"> </w:t>
              </w:r>
              <w:r w:rsidRPr="00632735">
                <w:rPr>
                  <w:i/>
                  <w:vertAlign w:val="subscript"/>
                </w:rPr>
                <w:t>ruc, q, i</w:t>
              </w:r>
            </w:ins>
          </w:p>
        </w:tc>
        <w:tc>
          <w:tcPr>
            <w:tcW w:w="383" w:type="pct"/>
          </w:tcPr>
          <w:p w14:paraId="55D2147E" w14:textId="77777777" w:rsidR="005E7EC2" w:rsidRDefault="005E7EC2" w:rsidP="005E7EC2">
            <w:pPr>
              <w:pStyle w:val="TableBody"/>
              <w:jc w:val="center"/>
              <w:rPr>
                <w:ins w:id="1442" w:author="ERCOT 103020" w:date="2020-10-13T10:10:00Z"/>
              </w:rPr>
            </w:pPr>
            <w:ins w:id="1443" w:author="ERCOT 103020" w:date="2020-10-13T10:11:00Z">
              <w:r>
                <w:t>MW</w:t>
              </w:r>
            </w:ins>
          </w:p>
        </w:tc>
        <w:tc>
          <w:tcPr>
            <w:tcW w:w="3521" w:type="pct"/>
          </w:tcPr>
          <w:p w14:paraId="77691603" w14:textId="77777777" w:rsidR="005E7EC2" w:rsidRDefault="005E7EC2" w:rsidP="005E7EC2">
            <w:pPr>
              <w:pStyle w:val="TableBody"/>
              <w:rPr>
                <w:ins w:id="1444" w:author="ERCOT 103020" w:date="2020-10-13T10:10:00Z"/>
                <w:i/>
              </w:rPr>
            </w:pPr>
            <w:ins w:id="1445" w:author="ERCOT 103020" w:date="2020-10-13T10:11:00Z">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31BA5A95" w14:textId="77777777" w:rsidTr="00466584">
        <w:trPr>
          <w:cantSplit/>
          <w:ins w:id="1446" w:author="ERCOT 103020" w:date="2020-10-13T10:10:00Z"/>
        </w:trPr>
        <w:tc>
          <w:tcPr>
            <w:tcW w:w="1096" w:type="pct"/>
          </w:tcPr>
          <w:p w14:paraId="2F5CD587" w14:textId="77777777" w:rsidR="005E7EC2" w:rsidRDefault="005E7EC2" w:rsidP="005E7EC2">
            <w:pPr>
              <w:pStyle w:val="TableBody"/>
              <w:rPr>
                <w:ins w:id="1447" w:author="ERCOT 103020" w:date="2020-10-13T10:10:00Z"/>
              </w:rPr>
            </w:pPr>
            <w:ins w:id="1448" w:author="ERCOT 103020" w:date="2020-10-13T10:11:00Z">
              <w:r w:rsidRPr="002A63B2">
                <w:t>ASCAP</w:t>
              </w:r>
              <w:r>
                <w:t>5</w:t>
              </w:r>
              <w:r w:rsidRPr="00EA04E0">
                <w:rPr>
                  <w:lang w:val="it-IT"/>
                </w:rPr>
                <w:t>SNAP</w:t>
              </w:r>
              <w:r w:rsidRPr="002F4D26">
                <w:t xml:space="preserve"> </w:t>
              </w:r>
              <w:r w:rsidRPr="00632735">
                <w:rPr>
                  <w:i/>
                  <w:vertAlign w:val="subscript"/>
                </w:rPr>
                <w:t>ruc, q, i</w:t>
              </w:r>
            </w:ins>
          </w:p>
        </w:tc>
        <w:tc>
          <w:tcPr>
            <w:tcW w:w="383" w:type="pct"/>
          </w:tcPr>
          <w:p w14:paraId="17786E2B" w14:textId="77777777" w:rsidR="005E7EC2" w:rsidRDefault="005E7EC2" w:rsidP="005E7EC2">
            <w:pPr>
              <w:pStyle w:val="TableBody"/>
              <w:jc w:val="center"/>
              <w:rPr>
                <w:ins w:id="1449" w:author="ERCOT 103020" w:date="2020-10-13T10:10:00Z"/>
              </w:rPr>
            </w:pPr>
            <w:ins w:id="1450" w:author="ERCOT 103020" w:date="2020-10-13T10:11:00Z">
              <w:r>
                <w:t>MW</w:t>
              </w:r>
            </w:ins>
          </w:p>
        </w:tc>
        <w:tc>
          <w:tcPr>
            <w:tcW w:w="3521" w:type="pct"/>
          </w:tcPr>
          <w:p w14:paraId="02271E19" w14:textId="77777777" w:rsidR="005E7EC2" w:rsidRDefault="005E7EC2" w:rsidP="005E7EC2">
            <w:pPr>
              <w:pStyle w:val="TableBody"/>
              <w:rPr>
                <w:ins w:id="1451" w:author="ERCOT 103020" w:date="2020-10-13T10:10:00Z"/>
                <w:i/>
              </w:rPr>
            </w:pPr>
            <w:ins w:id="1452" w:author="ERCOT 103020" w:date="2020-10-13T10:11:00Z">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65DFD7FD" w14:textId="77777777" w:rsidTr="00466584">
        <w:trPr>
          <w:cantSplit/>
          <w:ins w:id="1453" w:author="ERCOT 103020" w:date="2020-10-13T10:10:00Z"/>
        </w:trPr>
        <w:tc>
          <w:tcPr>
            <w:tcW w:w="1096" w:type="pct"/>
          </w:tcPr>
          <w:p w14:paraId="5531D421" w14:textId="77777777" w:rsidR="005E7EC2" w:rsidRDefault="005E7EC2" w:rsidP="005E7EC2">
            <w:pPr>
              <w:pStyle w:val="TableBody"/>
              <w:rPr>
                <w:ins w:id="1454" w:author="ERCOT 103020" w:date="2020-10-13T10:10:00Z"/>
              </w:rPr>
            </w:pPr>
            <w:ins w:id="1455" w:author="ERCOT 103020" w:date="2020-10-13T10:11:00Z">
              <w:r w:rsidRPr="00632735">
                <w:t>ASCAP</w:t>
              </w:r>
              <w:r>
                <w:t>6</w:t>
              </w:r>
              <w:r w:rsidRPr="00EA04E0">
                <w:rPr>
                  <w:lang w:val="it-IT"/>
                </w:rPr>
                <w:t>SNAP</w:t>
              </w:r>
              <w:r w:rsidRPr="00632735">
                <w:t xml:space="preserve"> </w:t>
              </w:r>
              <w:r w:rsidRPr="00632735">
                <w:rPr>
                  <w:i/>
                  <w:vertAlign w:val="subscript"/>
                </w:rPr>
                <w:t>ruc, q, i</w:t>
              </w:r>
            </w:ins>
          </w:p>
        </w:tc>
        <w:tc>
          <w:tcPr>
            <w:tcW w:w="383" w:type="pct"/>
          </w:tcPr>
          <w:p w14:paraId="73A3EA33" w14:textId="77777777" w:rsidR="005E7EC2" w:rsidRDefault="005E7EC2" w:rsidP="005E7EC2">
            <w:pPr>
              <w:pStyle w:val="TableBody"/>
              <w:jc w:val="center"/>
              <w:rPr>
                <w:ins w:id="1456" w:author="ERCOT 103020" w:date="2020-10-13T10:10:00Z"/>
              </w:rPr>
            </w:pPr>
            <w:ins w:id="1457" w:author="ERCOT 103020" w:date="2020-10-13T10:11:00Z">
              <w:r>
                <w:t>MW</w:t>
              </w:r>
            </w:ins>
          </w:p>
        </w:tc>
        <w:tc>
          <w:tcPr>
            <w:tcW w:w="3521" w:type="pct"/>
          </w:tcPr>
          <w:p w14:paraId="725C9C29" w14:textId="77777777" w:rsidR="005E7EC2" w:rsidRDefault="005E7EC2" w:rsidP="005E7EC2">
            <w:pPr>
              <w:pStyle w:val="TableBody"/>
              <w:rPr>
                <w:ins w:id="1458" w:author="ERCOT 103020" w:date="2020-10-13T10:10:00Z"/>
                <w:i/>
              </w:rPr>
            </w:pPr>
            <w:ins w:id="1459" w:author="ERCOT 103020" w:date="2020-10-13T10:11: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Down Service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ins>
          </w:p>
        </w:tc>
      </w:tr>
      <w:tr w:rsidR="005E7EC2" w14:paraId="45E8C942" w14:textId="77777777" w:rsidTr="00466584">
        <w:trPr>
          <w:cantSplit/>
          <w:ins w:id="1460" w:author="ERCOT 103020" w:date="2020-10-13T10:10:00Z"/>
        </w:trPr>
        <w:tc>
          <w:tcPr>
            <w:tcW w:w="1096" w:type="pct"/>
          </w:tcPr>
          <w:p w14:paraId="576DF1EE" w14:textId="77777777" w:rsidR="005E7EC2" w:rsidRDefault="005E7EC2" w:rsidP="005E7EC2">
            <w:pPr>
              <w:pStyle w:val="TableBody"/>
              <w:rPr>
                <w:ins w:id="1461" w:author="ERCOT 103020" w:date="2020-10-13T10:10:00Z"/>
              </w:rPr>
            </w:pPr>
            <w:ins w:id="1462" w:author="ERCOT 103020" w:date="2020-10-13T10:11:00Z">
              <w:r>
                <w:t>ASOFR1SNAP</w:t>
              </w:r>
              <w:r w:rsidRPr="002A63B2">
                <w:rPr>
                  <w:i/>
                  <w:vertAlign w:val="subscript"/>
                </w:rPr>
                <w:t xml:space="preserve"> ruc, q, r, h</w:t>
              </w:r>
            </w:ins>
          </w:p>
        </w:tc>
        <w:tc>
          <w:tcPr>
            <w:tcW w:w="383" w:type="pct"/>
          </w:tcPr>
          <w:p w14:paraId="2FE71C51" w14:textId="77777777" w:rsidR="005E7EC2" w:rsidRDefault="005E7EC2" w:rsidP="005E7EC2">
            <w:pPr>
              <w:pStyle w:val="TableBody"/>
              <w:jc w:val="center"/>
              <w:rPr>
                <w:ins w:id="1463" w:author="ERCOT 103020" w:date="2020-10-13T10:10:00Z"/>
              </w:rPr>
            </w:pPr>
            <w:ins w:id="1464" w:author="ERCOT 103020" w:date="2020-10-13T10:11:00Z">
              <w:r>
                <w:t>MW</w:t>
              </w:r>
            </w:ins>
          </w:p>
        </w:tc>
        <w:tc>
          <w:tcPr>
            <w:tcW w:w="3521" w:type="pct"/>
          </w:tcPr>
          <w:p w14:paraId="503615A2" w14:textId="77777777" w:rsidR="005E7EC2" w:rsidRDefault="005E7EC2" w:rsidP="005E7EC2">
            <w:pPr>
              <w:pStyle w:val="TableBody"/>
              <w:rPr>
                <w:ins w:id="1465" w:author="ERCOT 103020" w:date="2020-10-13T10:10:00Z"/>
                <w:i/>
              </w:rPr>
            </w:pPr>
            <w:ins w:id="1466" w:author="ERCOT 103020" w:date="2020-10-13T10:11:00Z">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1D5D9F79" w14:textId="77777777" w:rsidTr="00466584">
        <w:trPr>
          <w:cantSplit/>
          <w:ins w:id="1467" w:author="ERCOT 103020" w:date="2020-10-13T10:10:00Z"/>
        </w:trPr>
        <w:tc>
          <w:tcPr>
            <w:tcW w:w="1096" w:type="pct"/>
          </w:tcPr>
          <w:p w14:paraId="0E7DC7EA" w14:textId="77777777" w:rsidR="005E7EC2" w:rsidRDefault="005E7EC2" w:rsidP="005E7EC2">
            <w:pPr>
              <w:pStyle w:val="TableBody"/>
              <w:rPr>
                <w:ins w:id="1468" w:author="ERCOT 103020" w:date="2020-10-13T10:10:00Z"/>
              </w:rPr>
            </w:pPr>
            <w:ins w:id="1469" w:author="ERCOT 103020" w:date="2020-10-13T10:11:00Z">
              <w:r>
                <w:t>ASOFR2SNAP</w:t>
              </w:r>
              <w:r w:rsidRPr="002A63B2">
                <w:rPr>
                  <w:i/>
                  <w:vertAlign w:val="subscript"/>
                </w:rPr>
                <w:t xml:space="preserve"> ruc, q, r, h</w:t>
              </w:r>
            </w:ins>
          </w:p>
        </w:tc>
        <w:tc>
          <w:tcPr>
            <w:tcW w:w="383" w:type="pct"/>
          </w:tcPr>
          <w:p w14:paraId="0A6B14CF" w14:textId="77777777" w:rsidR="005E7EC2" w:rsidRDefault="005E7EC2" w:rsidP="005E7EC2">
            <w:pPr>
              <w:pStyle w:val="TableBody"/>
              <w:jc w:val="center"/>
              <w:rPr>
                <w:ins w:id="1470" w:author="ERCOT 103020" w:date="2020-10-13T10:10:00Z"/>
              </w:rPr>
            </w:pPr>
            <w:ins w:id="1471" w:author="ERCOT 103020" w:date="2020-10-13T10:11:00Z">
              <w:r>
                <w:t>MW</w:t>
              </w:r>
            </w:ins>
          </w:p>
        </w:tc>
        <w:tc>
          <w:tcPr>
            <w:tcW w:w="3521" w:type="pct"/>
          </w:tcPr>
          <w:p w14:paraId="4909F089" w14:textId="77777777" w:rsidR="005E7EC2" w:rsidRDefault="005E7EC2" w:rsidP="005E7EC2">
            <w:pPr>
              <w:pStyle w:val="TableBody"/>
              <w:rPr>
                <w:ins w:id="1472" w:author="ERCOT 103020" w:date="2020-10-13T10:10:00Z"/>
                <w:i/>
              </w:rPr>
            </w:pPr>
            <w:ins w:id="1473" w:author="ERCOT 103020" w:date="2020-10-13T10:11:00Z">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ins>
          </w:p>
        </w:tc>
      </w:tr>
      <w:tr w:rsidR="005E7EC2" w14:paraId="2B099653" w14:textId="77777777" w:rsidTr="00466584">
        <w:trPr>
          <w:cantSplit/>
          <w:ins w:id="1474" w:author="ERCOT 103020" w:date="2020-10-13T10:10:00Z"/>
        </w:trPr>
        <w:tc>
          <w:tcPr>
            <w:tcW w:w="1096" w:type="pct"/>
          </w:tcPr>
          <w:p w14:paraId="2BBBA76C" w14:textId="77777777" w:rsidR="005E7EC2" w:rsidRDefault="005E7EC2" w:rsidP="005E7EC2">
            <w:pPr>
              <w:pStyle w:val="TableBody"/>
              <w:rPr>
                <w:ins w:id="1475" w:author="ERCOT 103020" w:date="2020-10-13T10:10:00Z"/>
              </w:rPr>
            </w:pPr>
            <w:ins w:id="1476" w:author="ERCOT 103020" w:date="2020-10-13T10:11:00Z">
              <w:r>
                <w:lastRenderedPageBreak/>
                <w:t>ASOFR3SNAP</w:t>
              </w:r>
              <w:r w:rsidRPr="002A63B2">
                <w:rPr>
                  <w:i/>
                  <w:vertAlign w:val="subscript"/>
                </w:rPr>
                <w:t xml:space="preserve"> ruc, q, r, h</w:t>
              </w:r>
            </w:ins>
          </w:p>
        </w:tc>
        <w:tc>
          <w:tcPr>
            <w:tcW w:w="383" w:type="pct"/>
          </w:tcPr>
          <w:p w14:paraId="59129221" w14:textId="77777777" w:rsidR="005E7EC2" w:rsidRDefault="005E7EC2" w:rsidP="005E7EC2">
            <w:pPr>
              <w:pStyle w:val="TableBody"/>
              <w:jc w:val="center"/>
              <w:rPr>
                <w:ins w:id="1477" w:author="ERCOT 103020" w:date="2020-10-13T10:10:00Z"/>
              </w:rPr>
            </w:pPr>
            <w:ins w:id="1478" w:author="ERCOT 103020" w:date="2020-10-13T10:11:00Z">
              <w:r>
                <w:t>MW</w:t>
              </w:r>
            </w:ins>
          </w:p>
        </w:tc>
        <w:tc>
          <w:tcPr>
            <w:tcW w:w="3521" w:type="pct"/>
          </w:tcPr>
          <w:p w14:paraId="387CE929" w14:textId="77777777" w:rsidR="005E7EC2" w:rsidRDefault="005E7EC2" w:rsidP="005E7EC2">
            <w:pPr>
              <w:pStyle w:val="TableBody"/>
              <w:rPr>
                <w:ins w:id="1479" w:author="ERCOT 103020" w:date="2020-10-13T10:10:00Z"/>
                <w:i/>
              </w:rPr>
            </w:pPr>
            <w:ins w:id="1480" w:author="ERCOT 103020" w:date="2020-10-13T10:11:00Z">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771D0834" w14:textId="77777777" w:rsidTr="00466584">
        <w:trPr>
          <w:cantSplit/>
          <w:ins w:id="1481" w:author="ERCOT 103020" w:date="2020-10-13T10:10:00Z"/>
        </w:trPr>
        <w:tc>
          <w:tcPr>
            <w:tcW w:w="1096" w:type="pct"/>
          </w:tcPr>
          <w:p w14:paraId="29D8AC1F" w14:textId="77777777" w:rsidR="005E7EC2" w:rsidRDefault="005E7EC2" w:rsidP="005E7EC2">
            <w:pPr>
              <w:pStyle w:val="TableBody"/>
              <w:rPr>
                <w:ins w:id="1482" w:author="ERCOT 103020" w:date="2020-10-13T10:10:00Z"/>
              </w:rPr>
            </w:pPr>
            <w:ins w:id="1483" w:author="ERCOT 103020" w:date="2020-10-13T10:11:00Z">
              <w:r>
                <w:t>ASOFR4SNAP</w:t>
              </w:r>
              <w:r w:rsidRPr="002A63B2">
                <w:rPr>
                  <w:i/>
                  <w:vertAlign w:val="subscript"/>
                </w:rPr>
                <w:t xml:space="preserve"> ruc, q, r, h</w:t>
              </w:r>
            </w:ins>
          </w:p>
        </w:tc>
        <w:tc>
          <w:tcPr>
            <w:tcW w:w="383" w:type="pct"/>
          </w:tcPr>
          <w:p w14:paraId="784FDD0D" w14:textId="77777777" w:rsidR="005E7EC2" w:rsidRDefault="005E7EC2" w:rsidP="005E7EC2">
            <w:pPr>
              <w:pStyle w:val="TableBody"/>
              <w:jc w:val="center"/>
              <w:rPr>
                <w:ins w:id="1484" w:author="ERCOT 103020" w:date="2020-10-13T10:10:00Z"/>
              </w:rPr>
            </w:pPr>
            <w:ins w:id="1485" w:author="ERCOT 103020" w:date="2020-10-13T10:11:00Z">
              <w:r>
                <w:t>MW</w:t>
              </w:r>
            </w:ins>
          </w:p>
        </w:tc>
        <w:tc>
          <w:tcPr>
            <w:tcW w:w="3521" w:type="pct"/>
          </w:tcPr>
          <w:p w14:paraId="2AE039FA" w14:textId="77777777" w:rsidR="005E7EC2" w:rsidRDefault="005E7EC2" w:rsidP="005E7EC2">
            <w:pPr>
              <w:pStyle w:val="TableBody"/>
              <w:rPr>
                <w:ins w:id="1486" w:author="ERCOT 103020" w:date="2020-10-13T10:10:00Z"/>
                <w:i/>
              </w:rPr>
            </w:pPr>
            <w:ins w:id="1487" w:author="ERCOT 103020" w:date="2020-10-13T10:11:00Z">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4F49875E" w14:textId="77777777" w:rsidTr="00466584">
        <w:trPr>
          <w:cantSplit/>
          <w:ins w:id="1488" w:author="ERCOT 103020" w:date="2020-10-13T10:10:00Z"/>
        </w:trPr>
        <w:tc>
          <w:tcPr>
            <w:tcW w:w="1096" w:type="pct"/>
          </w:tcPr>
          <w:p w14:paraId="2FD0B1AC" w14:textId="77777777" w:rsidR="005E7EC2" w:rsidRDefault="005E7EC2" w:rsidP="005E7EC2">
            <w:pPr>
              <w:pStyle w:val="TableBody"/>
              <w:rPr>
                <w:ins w:id="1489" w:author="ERCOT 103020" w:date="2020-10-13T10:10:00Z"/>
              </w:rPr>
            </w:pPr>
            <w:ins w:id="1490" w:author="ERCOT 103020" w:date="2020-10-13T10:11:00Z">
              <w:r>
                <w:t>ASOFR5SNAP</w:t>
              </w:r>
              <w:r w:rsidRPr="002A63B2">
                <w:rPr>
                  <w:i/>
                  <w:vertAlign w:val="subscript"/>
                </w:rPr>
                <w:t xml:space="preserve"> ruc, q, r, h</w:t>
              </w:r>
            </w:ins>
          </w:p>
        </w:tc>
        <w:tc>
          <w:tcPr>
            <w:tcW w:w="383" w:type="pct"/>
          </w:tcPr>
          <w:p w14:paraId="743CD3D8" w14:textId="77777777" w:rsidR="005E7EC2" w:rsidRDefault="005E7EC2" w:rsidP="005E7EC2">
            <w:pPr>
              <w:pStyle w:val="TableBody"/>
              <w:jc w:val="center"/>
              <w:rPr>
                <w:ins w:id="1491" w:author="ERCOT 103020" w:date="2020-10-13T10:10:00Z"/>
              </w:rPr>
            </w:pPr>
            <w:ins w:id="1492" w:author="ERCOT 103020" w:date="2020-10-13T10:11:00Z">
              <w:r>
                <w:t>MW</w:t>
              </w:r>
            </w:ins>
          </w:p>
        </w:tc>
        <w:tc>
          <w:tcPr>
            <w:tcW w:w="3521" w:type="pct"/>
          </w:tcPr>
          <w:p w14:paraId="5C9806CB" w14:textId="77777777" w:rsidR="005E7EC2" w:rsidRDefault="005E7EC2" w:rsidP="005E7EC2">
            <w:pPr>
              <w:pStyle w:val="TableBody"/>
              <w:rPr>
                <w:ins w:id="1493" w:author="ERCOT 103020" w:date="2020-10-13T10:10:00Z"/>
                <w:i/>
              </w:rPr>
            </w:pPr>
            <w:ins w:id="1494" w:author="ERCOT 103020" w:date="2020-10-13T10:11:00Z">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0C6B1F94" w14:textId="77777777" w:rsidTr="00466584">
        <w:trPr>
          <w:cantSplit/>
          <w:ins w:id="1495" w:author="ERCOT 103020" w:date="2020-10-13T10:10:00Z"/>
        </w:trPr>
        <w:tc>
          <w:tcPr>
            <w:tcW w:w="1096" w:type="pct"/>
          </w:tcPr>
          <w:p w14:paraId="52DAF105" w14:textId="77777777" w:rsidR="005E7EC2" w:rsidRDefault="005E7EC2" w:rsidP="005E7EC2">
            <w:pPr>
              <w:pStyle w:val="TableBody"/>
              <w:rPr>
                <w:ins w:id="1496" w:author="ERCOT 103020" w:date="2020-10-13T10:10:00Z"/>
              </w:rPr>
            </w:pPr>
            <w:ins w:id="1497" w:author="ERCOT 103020" w:date="2020-10-13T10:11:00Z">
              <w:r>
                <w:t>ASOFR6SNAP</w:t>
              </w:r>
              <w:r w:rsidRPr="002A63B2">
                <w:rPr>
                  <w:i/>
                  <w:vertAlign w:val="subscript"/>
                </w:rPr>
                <w:t xml:space="preserve"> ruc, q, r, h</w:t>
              </w:r>
            </w:ins>
          </w:p>
        </w:tc>
        <w:tc>
          <w:tcPr>
            <w:tcW w:w="383" w:type="pct"/>
          </w:tcPr>
          <w:p w14:paraId="345D3EC9" w14:textId="77777777" w:rsidR="005E7EC2" w:rsidRDefault="005E7EC2" w:rsidP="005E7EC2">
            <w:pPr>
              <w:pStyle w:val="TableBody"/>
              <w:jc w:val="center"/>
              <w:rPr>
                <w:ins w:id="1498" w:author="ERCOT 103020" w:date="2020-10-13T10:10:00Z"/>
              </w:rPr>
            </w:pPr>
            <w:ins w:id="1499" w:author="ERCOT 103020" w:date="2020-10-13T10:11:00Z">
              <w:r>
                <w:t>MW</w:t>
              </w:r>
            </w:ins>
          </w:p>
        </w:tc>
        <w:tc>
          <w:tcPr>
            <w:tcW w:w="3521" w:type="pct"/>
          </w:tcPr>
          <w:p w14:paraId="783E630F" w14:textId="77777777" w:rsidR="005E7EC2" w:rsidRDefault="005E7EC2" w:rsidP="005E7EC2">
            <w:pPr>
              <w:pStyle w:val="TableBody"/>
              <w:rPr>
                <w:ins w:id="1500" w:author="ERCOT 103020" w:date="2020-10-13T10:10:00Z"/>
                <w:i/>
              </w:rPr>
            </w:pPr>
            <w:ins w:id="1501" w:author="ERCOT 103020" w:date="2020-10-13T10:11:00Z">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41025097" w14:textId="77777777" w:rsidTr="00466584">
        <w:trPr>
          <w:cantSplit/>
          <w:ins w:id="1502" w:author="ERCOT 103020" w:date="2020-10-13T10:10:00Z"/>
        </w:trPr>
        <w:tc>
          <w:tcPr>
            <w:tcW w:w="1096" w:type="pct"/>
          </w:tcPr>
          <w:p w14:paraId="04A71E40" w14:textId="77777777" w:rsidR="005E7EC2" w:rsidRDefault="005E7EC2" w:rsidP="005E7EC2">
            <w:pPr>
              <w:pStyle w:val="TableBody"/>
              <w:rPr>
                <w:ins w:id="1503" w:author="ERCOT 103020" w:date="2020-10-13T10:10:00Z"/>
              </w:rPr>
            </w:pPr>
            <w:ins w:id="1504" w:author="ERCOT 103020" w:date="2020-10-13T10:11:00Z">
              <w:r w:rsidRPr="009A0FB8">
                <w:t>RUCOSFADJ</w:t>
              </w:r>
              <w:r w:rsidRPr="00C93BDD">
                <w:t xml:space="preserve"> </w:t>
              </w:r>
              <w:r w:rsidRPr="002A63B2">
                <w:rPr>
                  <w:i/>
                  <w:vertAlign w:val="subscript"/>
                </w:rPr>
                <w:t>ruc, q, i</w:t>
              </w:r>
            </w:ins>
          </w:p>
        </w:tc>
        <w:tc>
          <w:tcPr>
            <w:tcW w:w="383" w:type="pct"/>
          </w:tcPr>
          <w:p w14:paraId="1A403A8B" w14:textId="77777777" w:rsidR="005E7EC2" w:rsidRDefault="005E7EC2" w:rsidP="005E7EC2">
            <w:pPr>
              <w:pStyle w:val="TableBody"/>
              <w:jc w:val="center"/>
              <w:rPr>
                <w:ins w:id="1505" w:author="ERCOT 103020" w:date="2020-10-13T10:10:00Z"/>
              </w:rPr>
            </w:pPr>
            <w:ins w:id="1506" w:author="ERCOT 103020" w:date="2020-10-13T10:11:00Z">
              <w:r w:rsidRPr="00C93BDD">
                <w:t>MW</w:t>
              </w:r>
            </w:ins>
          </w:p>
        </w:tc>
        <w:tc>
          <w:tcPr>
            <w:tcW w:w="3521" w:type="pct"/>
          </w:tcPr>
          <w:p w14:paraId="2D12B04D" w14:textId="77777777" w:rsidR="005E7EC2" w:rsidRDefault="005E7EC2" w:rsidP="005E7EC2">
            <w:pPr>
              <w:pStyle w:val="TableBody"/>
              <w:rPr>
                <w:ins w:id="1507" w:author="ERCOT 103020" w:date="2020-10-13T10:10:00Z"/>
                <w:i/>
              </w:rPr>
            </w:pPr>
            <w:ins w:id="1508" w:author="ERCOT 103020" w:date="2020-10-13T10:11:00Z">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t>,</w:t>
              </w:r>
              <w:r w:rsidRPr="00C93BDD">
                <w:t xml:space="preserve"> for the 15-minute Settlement Interval </w:t>
              </w:r>
              <w:r w:rsidRPr="002A63B2">
                <w:rPr>
                  <w:i/>
                </w:rPr>
                <w:t>i</w:t>
              </w:r>
              <w:r w:rsidRPr="00C93BDD">
                <w:t>.</w:t>
              </w:r>
            </w:ins>
          </w:p>
        </w:tc>
      </w:tr>
      <w:tr w:rsidR="005E7EC2" w14:paraId="67EF3EA4" w14:textId="77777777" w:rsidTr="00466584">
        <w:trPr>
          <w:cantSplit/>
          <w:ins w:id="1509" w:author="ERCOT 103020" w:date="2020-10-13T10:10:00Z"/>
        </w:trPr>
        <w:tc>
          <w:tcPr>
            <w:tcW w:w="1096" w:type="pct"/>
          </w:tcPr>
          <w:p w14:paraId="10DA89CC" w14:textId="77777777" w:rsidR="005E7EC2" w:rsidRDefault="005E7EC2" w:rsidP="005E7EC2">
            <w:pPr>
              <w:pStyle w:val="TableBody"/>
              <w:rPr>
                <w:ins w:id="1510" w:author="ERCOT 103020" w:date="2020-10-13T10:10:00Z"/>
              </w:rPr>
            </w:pPr>
            <w:ins w:id="1511" w:author="ERCOT 103020" w:date="2020-10-13T10:11:00Z">
              <w:r w:rsidRPr="0043255B">
                <w:t>RUCASFADJ</w:t>
              </w:r>
              <w:r>
                <w:t xml:space="preserve"> </w:t>
              </w:r>
              <w:r w:rsidRPr="002A63B2">
                <w:rPr>
                  <w:i/>
                  <w:vertAlign w:val="subscript"/>
                </w:rPr>
                <w:t>q, i</w:t>
              </w:r>
            </w:ins>
          </w:p>
        </w:tc>
        <w:tc>
          <w:tcPr>
            <w:tcW w:w="383" w:type="pct"/>
          </w:tcPr>
          <w:p w14:paraId="2AE521E4" w14:textId="77777777" w:rsidR="005E7EC2" w:rsidRDefault="005E7EC2" w:rsidP="005E7EC2">
            <w:pPr>
              <w:pStyle w:val="TableBody"/>
              <w:jc w:val="center"/>
              <w:rPr>
                <w:ins w:id="1512" w:author="ERCOT 103020" w:date="2020-10-13T10:10:00Z"/>
              </w:rPr>
            </w:pPr>
            <w:ins w:id="1513" w:author="ERCOT 103020" w:date="2020-10-13T10:11:00Z">
              <w:r w:rsidRPr="0043255B">
                <w:t>MW</w:t>
              </w:r>
            </w:ins>
          </w:p>
        </w:tc>
        <w:tc>
          <w:tcPr>
            <w:tcW w:w="3521" w:type="pct"/>
          </w:tcPr>
          <w:p w14:paraId="3351E5F2" w14:textId="77777777" w:rsidR="005E7EC2" w:rsidRDefault="005E7EC2" w:rsidP="005E7EC2">
            <w:pPr>
              <w:pStyle w:val="TableBody"/>
              <w:rPr>
                <w:ins w:id="1514" w:author="ERCOT 103020" w:date="2020-10-13T10:10:00Z"/>
                <w:i/>
              </w:rPr>
            </w:pPr>
            <w:ins w:id="1515" w:author="ERCOT 103020" w:date="2020-10-13T10:11:00Z">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ins>
          </w:p>
        </w:tc>
      </w:tr>
      <w:tr w:rsidR="005E7EC2" w14:paraId="02EE60EF" w14:textId="77777777" w:rsidTr="00466584">
        <w:trPr>
          <w:cantSplit/>
          <w:ins w:id="1516" w:author="ERCOT 103020" w:date="2020-10-13T10:10:00Z"/>
        </w:trPr>
        <w:tc>
          <w:tcPr>
            <w:tcW w:w="1096" w:type="pct"/>
          </w:tcPr>
          <w:p w14:paraId="60430F97" w14:textId="77777777" w:rsidR="005E7EC2" w:rsidRDefault="005E7EC2" w:rsidP="005E7EC2">
            <w:pPr>
              <w:pStyle w:val="TableBody"/>
              <w:rPr>
                <w:ins w:id="1517" w:author="ERCOT 103020" w:date="2020-10-13T10:10:00Z"/>
              </w:rPr>
            </w:pPr>
            <w:ins w:id="1518" w:author="ERCOT 103020" w:date="2020-10-13T10:11:00Z">
              <w:r>
                <w:t xml:space="preserve">ASONPOSADJ </w:t>
              </w:r>
              <w:r w:rsidRPr="00DE1AC6">
                <w:rPr>
                  <w:i/>
                  <w:vertAlign w:val="subscript"/>
                  <w:lang w:val="it-IT"/>
                </w:rPr>
                <w:t>q ,i</w:t>
              </w:r>
            </w:ins>
          </w:p>
        </w:tc>
        <w:tc>
          <w:tcPr>
            <w:tcW w:w="383" w:type="pct"/>
          </w:tcPr>
          <w:p w14:paraId="07B9F0EC" w14:textId="77777777" w:rsidR="005E7EC2" w:rsidRDefault="005E7EC2" w:rsidP="005E7EC2">
            <w:pPr>
              <w:pStyle w:val="TableBody"/>
              <w:jc w:val="center"/>
              <w:rPr>
                <w:ins w:id="1519" w:author="ERCOT 103020" w:date="2020-10-13T10:10:00Z"/>
              </w:rPr>
            </w:pPr>
            <w:ins w:id="1520" w:author="ERCOT 103020" w:date="2020-10-13T10:11:00Z">
              <w:r>
                <w:t>MW</w:t>
              </w:r>
            </w:ins>
          </w:p>
        </w:tc>
        <w:tc>
          <w:tcPr>
            <w:tcW w:w="3521" w:type="pct"/>
          </w:tcPr>
          <w:p w14:paraId="035C31C7" w14:textId="77777777" w:rsidR="005E7EC2" w:rsidRDefault="005E7EC2" w:rsidP="005E7EC2">
            <w:pPr>
              <w:pStyle w:val="TableBody"/>
              <w:rPr>
                <w:ins w:id="1521" w:author="ERCOT 103020" w:date="2020-10-13T10:10:00Z"/>
                <w:i/>
              </w:rPr>
            </w:pPr>
            <w:ins w:id="1522" w:author="ERCOT 103020" w:date="2020-10-13T10:11:00Z">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ins>
          </w:p>
        </w:tc>
      </w:tr>
      <w:tr w:rsidR="005E7EC2" w14:paraId="03849D92" w14:textId="77777777" w:rsidTr="00466584">
        <w:trPr>
          <w:cantSplit/>
          <w:ins w:id="1523" w:author="ERCOT 103020" w:date="2020-10-13T10:10:00Z"/>
        </w:trPr>
        <w:tc>
          <w:tcPr>
            <w:tcW w:w="1096" w:type="pct"/>
          </w:tcPr>
          <w:p w14:paraId="0E0968CD" w14:textId="77777777" w:rsidR="005E7EC2" w:rsidRDefault="005E7EC2" w:rsidP="005E7EC2">
            <w:pPr>
              <w:pStyle w:val="TableBody"/>
              <w:rPr>
                <w:ins w:id="1524" w:author="ERCOT 103020" w:date="2020-10-13T10:10:00Z"/>
              </w:rPr>
            </w:pPr>
            <w:ins w:id="1525" w:author="ERCOT 103020" w:date="2020-10-13T10:11:00Z">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ins>
          </w:p>
        </w:tc>
        <w:tc>
          <w:tcPr>
            <w:tcW w:w="383" w:type="pct"/>
          </w:tcPr>
          <w:p w14:paraId="1A0627E4" w14:textId="77777777" w:rsidR="005E7EC2" w:rsidRDefault="005E7EC2" w:rsidP="005E7EC2">
            <w:pPr>
              <w:pStyle w:val="TableBody"/>
              <w:jc w:val="center"/>
              <w:rPr>
                <w:ins w:id="1526" w:author="ERCOT 103020" w:date="2020-10-13T10:10:00Z"/>
              </w:rPr>
            </w:pPr>
            <w:ins w:id="1527" w:author="ERCOT 103020" w:date="2020-10-13T10:11:00Z">
              <w:r w:rsidRPr="00C93BDD">
                <w:t>MW</w:t>
              </w:r>
            </w:ins>
          </w:p>
        </w:tc>
        <w:tc>
          <w:tcPr>
            <w:tcW w:w="3521" w:type="pct"/>
          </w:tcPr>
          <w:p w14:paraId="79350EC5" w14:textId="77777777" w:rsidR="005E7EC2" w:rsidRDefault="005E7EC2" w:rsidP="005E7EC2">
            <w:pPr>
              <w:pStyle w:val="TableBody"/>
              <w:rPr>
                <w:ins w:id="1528" w:author="ERCOT 103020" w:date="2020-10-13T10:10:00Z"/>
                <w:i/>
              </w:rPr>
            </w:pPr>
            <w:ins w:id="1529" w:author="ERCOT 103020" w:date="2020-10-13T10:11:00Z">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5E7EC2" w14:paraId="4FC43E96" w14:textId="77777777" w:rsidTr="00466584">
        <w:trPr>
          <w:cantSplit/>
          <w:ins w:id="1530" w:author="ERCOT 103020" w:date="2020-10-13T10:10:00Z"/>
        </w:trPr>
        <w:tc>
          <w:tcPr>
            <w:tcW w:w="1096" w:type="pct"/>
          </w:tcPr>
          <w:p w14:paraId="119DA336" w14:textId="77777777" w:rsidR="005E7EC2" w:rsidRDefault="005E7EC2" w:rsidP="005E7EC2">
            <w:pPr>
              <w:pStyle w:val="TableBody"/>
              <w:rPr>
                <w:ins w:id="1531" w:author="ERCOT 103020" w:date="2020-10-13T10:10:00Z"/>
              </w:rPr>
            </w:pPr>
            <w:ins w:id="1532" w:author="ERCOT 103020" w:date="2020-10-13T10:11:00Z">
              <w:r w:rsidRPr="0043255B">
                <w:lastRenderedPageBreak/>
                <w:t>RR</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678B18CB" w14:textId="77777777" w:rsidR="005E7EC2" w:rsidRDefault="005E7EC2" w:rsidP="005E7EC2">
            <w:pPr>
              <w:pStyle w:val="TableBody"/>
              <w:jc w:val="center"/>
              <w:rPr>
                <w:ins w:id="1533" w:author="ERCOT 103020" w:date="2020-10-13T10:10:00Z"/>
              </w:rPr>
            </w:pPr>
            <w:ins w:id="1534" w:author="ERCOT 103020" w:date="2020-10-13T10:11:00Z">
              <w:r w:rsidRPr="0043255B">
                <w:t>MW</w:t>
              </w:r>
            </w:ins>
          </w:p>
        </w:tc>
        <w:tc>
          <w:tcPr>
            <w:tcW w:w="3521" w:type="pct"/>
          </w:tcPr>
          <w:p w14:paraId="5E431D34" w14:textId="77777777" w:rsidR="005E7EC2" w:rsidRDefault="005E7EC2" w:rsidP="005E7EC2">
            <w:pPr>
              <w:pStyle w:val="TableBody"/>
              <w:rPr>
                <w:ins w:id="1535" w:author="ERCOT 103020" w:date="2020-10-13T10:10:00Z"/>
                <w:i/>
              </w:rPr>
            </w:pPr>
            <w:ins w:id="1536" w:author="ERCOT 103020" w:date="2020-10-13T10:11:00Z">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5E7EC2" w14:paraId="1E212B78" w14:textId="77777777" w:rsidTr="00466584">
        <w:trPr>
          <w:cantSplit/>
          <w:ins w:id="1537" w:author="ERCOT 103020" w:date="2020-10-13T10:10:00Z"/>
        </w:trPr>
        <w:tc>
          <w:tcPr>
            <w:tcW w:w="1096" w:type="pct"/>
          </w:tcPr>
          <w:p w14:paraId="36A1F382" w14:textId="77777777" w:rsidR="005E7EC2" w:rsidRDefault="005E7EC2" w:rsidP="005E7EC2">
            <w:pPr>
              <w:pStyle w:val="TableBody"/>
              <w:rPr>
                <w:ins w:id="1538" w:author="ERCOT 103020" w:date="2020-10-13T10:10:00Z"/>
              </w:rPr>
            </w:pPr>
            <w:ins w:id="1539" w:author="ERCOT 103020" w:date="2020-10-13T10:11:00Z">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7E079518" w14:textId="77777777" w:rsidR="005E7EC2" w:rsidRDefault="005E7EC2" w:rsidP="005E7EC2">
            <w:pPr>
              <w:pStyle w:val="TableBody"/>
              <w:jc w:val="center"/>
              <w:rPr>
                <w:ins w:id="1540" w:author="ERCOT 103020" w:date="2020-10-13T10:10:00Z"/>
              </w:rPr>
            </w:pPr>
            <w:ins w:id="1541" w:author="ERCOT 103020" w:date="2020-10-13T10:11:00Z">
              <w:r w:rsidRPr="0043255B">
                <w:t>MW</w:t>
              </w:r>
            </w:ins>
          </w:p>
        </w:tc>
        <w:tc>
          <w:tcPr>
            <w:tcW w:w="3521" w:type="pct"/>
          </w:tcPr>
          <w:p w14:paraId="03EFB5E1" w14:textId="77777777" w:rsidR="005E7EC2" w:rsidRDefault="005E7EC2" w:rsidP="005E7EC2">
            <w:pPr>
              <w:pStyle w:val="TableBody"/>
              <w:rPr>
                <w:ins w:id="1542" w:author="ERCOT 103020" w:date="2020-10-13T10:10:00Z"/>
                <w:i/>
              </w:rPr>
            </w:pPr>
            <w:ins w:id="1543" w:author="ERCOT 103020" w:date="2020-10-13T10:11:00Z">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ins>
          </w:p>
        </w:tc>
      </w:tr>
      <w:tr w:rsidR="005E7EC2" w14:paraId="1A4DFEC9" w14:textId="77777777" w:rsidTr="00466584">
        <w:trPr>
          <w:cantSplit/>
          <w:ins w:id="1544" w:author="ERCOT 103020" w:date="2020-10-13T10:10:00Z"/>
        </w:trPr>
        <w:tc>
          <w:tcPr>
            <w:tcW w:w="1096" w:type="pct"/>
          </w:tcPr>
          <w:p w14:paraId="798D4CF1" w14:textId="77777777" w:rsidR="005E7EC2" w:rsidRDefault="005E7EC2" w:rsidP="005E7EC2">
            <w:pPr>
              <w:pStyle w:val="TableBody"/>
              <w:rPr>
                <w:ins w:id="1545" w:author="ERCOT 103020" w:date="2020-10-13T10:10:00Z"/>
              </w:rPr>
            </w:pPr>
            <w:ins w:id="1546" w:author="ERCOT 103020" w:date="2020-10-13T10:11:00Z">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3CCDBC27" w14:textId="77777777" w:rsidR="005E7EC2" w:rsidRDefault="005E7EC2" w:rsidP="005E7EC2">
            <w:pPr>
              <w:pStyle w:val="TableBody"/>
              <w:jc w:val="center"/>
              <w:rPr>
                <w:ins w:id="1547" w:author="ERCOT 103020" w:date="2020-10-13T10:10:00Z"/>
              </w:rPr>
            </w:pPr>
            <w:ins w:id="1548" w:author="ERCOT 103020" w:date="2020-10-13T10:11:00Z">
              <w:r w:rsidRPr="0043255B">
                <w:t>MW</w:t>
              </w:r>
            </w:ins>
          </w:p>
        </w:tc>
        <w:tc>
          <w:tcPr>
            <w:tcW w:w="3521" w:type="pct"/>
          </w:tcPr>
          <w:p w14:paraId="3BB7EEB9" w14:textId="77777777" w:rsidR="005E7EC2" w:rsidRDefault="005E7EC2" w:rsidP="005E7EC2">
            <w:pPr>
              <w:pStyle w:val="TableBody"/>
              <w:rPr>
                <w:ins w:id="1549" w:author="ERCOT 103020" w:date="2020-10-13T10:10:00Z"/>
                <w:i/>
              </w:rPr>
            </w:pPr>
            <w:ins w:id="1550" w:author="ERCOT 103020" w:date="2020-10-13T10:11:00Z">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5E7EC2" w14:paraId="3B1A43F1" w14:textId="77777777" w:rsidTr="00466584">
        <w:trPr>
          <w:cantSplit/>
          <w:ins w:id="1551" w:author="ERCOT 103020" w:date="2020-10-13T10:10:00Z"/>
        </w:trPr>
        <w:tc>
          <w:tcPr>
            <w:tcW w:w="1096" w:type="pct"/>
          </w:tcPr>
          <w:p w14:paraId="3D3414C0" w14:textId="77777777" w:rsidR="005E7EC2" w:rsidRDefault="005E7EC2" w:rsidP="005E7EC2">
            <w:pPr>
              <w:pStyle w:val="TableBody"/>
              <w:rPr>
                <w:ins w:id="1552" w:author="ERCOT 103020" w:date="2020-10-13T10:10:00Z"/>
              </w:rPr>
            </w:pPr>
            <w:ins w:id="1553" w:author="ERCOT 103020" w:date="2020-10-13T10:11:00Z">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120CD847" w14:textId="77777777" w:rsidR="005E7EC2" w:rsidRDefault="005E7EC2" w:rsidP="005E7EC2">
            <w:pPr>
              <w:pStyle w:val="TableBody"/>
              <w:jc w:val="center"/>
              <w:rPr>
                <w:ins w:id="1554" w:author="ERCOT 103020" w:date="2020-10-13T10:10:00Z"/>
              </w:rPr>
            </w:pPr>
            <w:ins w:id="1555" w:author="ERCOT 103020" w:date="2020-10-13T10:11:00Z">
              <w:r w:rsidRPr="0043255B">
                <w:t>MW</w:t>
              </w:r>
            </w:ins>
          </w:p>
        </w:tc>
        <w:tc>
          <w:tcPr>
            <w:tcW w:w="3521" w:type="pct"/>
          </w:tcPr>
          <w:p w14:paraId="11D1DD0F" w14:textId="77777777" w:rsidR="005E7EC2" w:rsidRDefault="005E7EC2" w:rsidP="005E7EC2">
            <w:pPr>
              <w:pStyle w:val="TableBody"/>
              <w:rPr>
                <w:ins w:id="1556" w:author="ERCOT 103020" w:date="2020-10-13T10:10:00Z"/>
                <w:i/>
              </w:rPr>
            </w:pPr>
            <w:ins w:id="1557" w:author="ERCOT 103020" w:date="2020-10-13T10:11:00Z">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 xml:space="preserve"> 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ins>
          </w:p>
        </w:tc>
      </w:tr>
      <w:tr w:rsidR="005E7EC2" w14:paraId="60359AAB" w14:textId="77777777" w:rsidTr="00466584">
        <w:trPr>
          <w:cantSplit/>
          <w:ins w:id="1558" w:author="ERCOT 103020" w:date="2020-10-13T10:10:00Z"/>
        </w:trPr>
        <w:tc>
          <w:tcPr>
            <w:tcW w:w="1096" w:type="pct"/>
          </w:tcPr>
          <w:p w14:paraId="79AD56EE" w14:textId="77777777" w:rsidR="005E7EC2" w:rsidRDefault="005E7EC2" w:rsidP="005E7EC2">
            <w:pPr>
              <w:pStyle w:val="TableBody"/>
              <w:rPr>
                <w:ins w:id="1559" w:author="ERCOT 103020" w:date="2020-10-13T10:10:00Z"/>
              </w:rPr>
            </w:pPr>
            <w:ins w:id="1560" w:author="ERCOT 103020" w:date="2020-10-13T10:11:00Z">
              <w:r>
                <w:t>ASOFFOFRADJ</w:t>
              </w:r>
              <w:r w:rsidRPr="00EE574A">
                <w:rPr>
                  <w:i/>
                  <w:vertAlign w:val="subscript"/>
                </w:rPr>
                <w:t xml:space="preserve"> </w:t>
              </w:r>
              <w:r w:rsidRPr="00D0203E">
                <w:rPr>
                  <w:i/>
                  <w:vertAlign w:val="subscript"/>
                </w:rPr>
                <w:t xml:space="preserve"> </w:t>
              </w:r>
              <w:r>
                <w:rPr>
                  <w:i/>
                  <w:vertAlign w:val="subscript"/>
                </w:rPr>
                <w:t>q, r, h</w:t>
              </w:r>
            </w:ins>
          </w:p>
        </w:tc>
        <w:tc>
          <w:tcPr>
            <w:tcW w:w="383" w:type="pct"/>
          </w:tcPr>
          <w:p w14:paraId="09ECD543" w14:textId="77777777" w:rsidR="005E7EC2" w:rsidRDefault="005E7EC2" w:rsidP="005E7EC2">
            <w:pPr>
              <w:pStyle w:val="TableBody"/>
              <w:jc w:val="center"/>
              <w:rPr>
                <w:ins w:id="1561" w:author="ERCOT 103020" w:date="2020-10-13T10:10:00Z"/>
              </w:rPr>
            </w:pPr>
            <w:ins w:id="1562" w:author="ERCOT 103020" w:date="2020-10-13T10:11:00Z">
              <w:r>
                <w:t>MW</w:t>
              </w:r>
            </w:ins>
          </w:p>
        </w:tc>
        <w:tc>
          <w:tcPr>
            <w:tcW w:w="3521" w:type="pct"/>
          </w:tcPr>
          <w:p w14:paraId="5DBE14EC" w14:textId="77777777" w:rsidR="005E7EC2" w:rsidRDefault="005E7EC2" w:rsidP="005E7EC2">
            <w:pPr>
              <w:pStyle w:val="TableBody"/>
              <w:rPr>
                <w:ins w:id="1563" w:author="ERCOT 103020" w:date="2020-10-13T10:10:00Z"/>
                <w:i/>
              </w:rPr>
            </w:pPr>
            <w:ins w:id="1564" w:author="ERCOT 103020" w:date="2020-10-13T10:11:00Z">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735378D7" w14:textId="77777777" w:rsidTr="00466584">
        <w:trPr>
          <w:cantSplit/>
          <w:ins w:id="1565" w:author="ERCOT 103020" w:date="2020-10-13T10:10:00Z"/>
        </w:trPr>
        <w:tc>
          <w:tcPr>
            <w:tcW w:w="1096" w:type="pct"/>
          </w:tcPr>
          <w:p w14:paraId="037B7268" w14:textId="77777777" w:rsidR="005E7EC2" w:rsidRDefault="005E7EC2" w:rsidP="005E7EC2">
            <w:pPr>
              <w:pStyle w:val="TableBody"/>
              <w:rPr>
                <w:ins w:id="1566" w:author="ERCOT 103020" w:date="2020-10-13T10:10:00Z"/>
              </w:rPr>
            </w:pPr>
            <w:ins w:id="1567" w:author="ERCOT 103020" w:date="2020-10-13T10:11:00Z">
              <w:r>
                <w:t>ASOFRLRADJ</w:t>
              </w:r>
              <w:r w:rsidRPr="00EE574A">
                <w:rPr>
                  <w:i/>
                  <w:vertAlign w:val="subscript"/>
                </w:rPr>
                <w:t xml:space="preserve"> </w:t>
              </w:r>
              <w:r>
                <w:rPr>
                  <w:i/>
                  <w:vertAlign w:val="subscript"/>
                  <w:lang w:val="it-IT"/>
                </w:rPr>
                <w:t xml:space="preserve"> </w:t>
              </w:r>
              <w:r>
                <w:rPr>
                  <w:i/>
                  <w:vertAlign w:val="subscript"/>
                </w:rPr>
                <w:t>q, r, h</w:t>
              </w:r>
            </w:ins>
          </w:p>
        </w:tc>
        <w:tc>
          <w:tcPr>
            <w:tcW w:w="383" w:type="pct"/>
          </w:tcPr>
          <w:p w14:paraId="31E0C2EB" w14:textId="77777777" w:rsidR="005E7EC2" w:rsidRDefault="005E7EC2" w:rsidP="005E7EC2">
            <w:pPr>
              <w:pStyle w:val="TableBody"/>
              <w:jc w:val="center"/>
              <w:rPr>
                <w:ins w:id="1568" w:author="ERCOT 103020" w:date="2020-10-13T10:10:00Z"/>
              </w:rPr>
            </w:pPr>
            <w:ins w:id="1569" w:author="ERCOT 103020" w:date="2020-10-13T10:11:00Z">
              <w:r>
                <w:t>MW</w:t>
              </w:r>
            </w:ins>
          </w:p>
        </w:tc>
        <w:tc>
          <w:tcPr>
            <w:tcW w:w="3521" w:type="pct"/>
          </w:tcPr>
          <w:p w14:paraId="16A2819F" w14:textId="77777777" w:rsidR="005E7EC2" w:rsidRDefault="005E7EC2" w:rsidP="005E7EC2">
            <w:pPr>
              <w:pStyle w:val="TableBody"/>
              <w:rPr>
                <w:ins w:id="1570" w:author="ERCOT 103020" w:date="2020-10-13T10:10:00Z"/>
                <w:i/>
              </w:rPr>
            </w:pPr>
            <w:ins w:id="1571" w:author="ERCOT 103020" w:date="2020-10-13T10:11:00Z">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 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ins>
          </w:p>
        </w:tc>
      </w:tr>
      <w:tr w:rsidR="005E7EC2" w14:paraId="3FEB73DD" w14:textId="77777777" w:rsidTr="00466584">
        <w:trPr>
          <w:cantSplit/>
          <w:ins w:id="1572" w:author="ERCOT 103020" w:date="2020-10-13T10:10:00Z"/>
        </w:trPr>
        <w:tc>
          <w:tcPr>
            <w:tcW w:w="1096" w:type="pct"/>
          </w:tcPr>
          <w:p w14:paraId="644FC644" w14:textId="77777777" w:rsidR="005E7EC2" w:rsidRDefault="005E7EC2" w:rsidP="005E7EC2">
            <w:pPr>
              <w:pStyle w:val="TableBody"/>
              <w:rPr>
                <w:ins w:id="1573" w:author="ERCOT 103020" w:date="2020-10-13T10:10:00Z"/>
              </w:rPr>
            </w:pPr>
            <w:ins w:id="1574" w:author="ERCOT 103020" w:date="2020-10-13T10:11:00Z">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637609C6" w14:textId="77777777" w:rsidR="005E7EC2" w:rsidRDefault="005E7EC2" w:rsidP="005E7EC2">
            <w:pPr>
              <w:pStyle w:val="TableBody"/>
              <w:jc w:val="center"/>
              <w:rPr>
                <w:ins w:id="1575" w:author="ERCOT 103020" w:date="2020-10-13T10:10:00Z"/>
              </w:rPr>
            </w:pPr>
            <w:ins w:id="1576" w:author="ERCOT 103020" w:date="2020-10-13T10:11:00Z">
              <w:r w:rsidRPr="0043255B">
                <w:t>MW</w:t>
              </w:r>
            </w:ins>
          </w:p>
        </w:tc>
        <w:tc>
          <w:tcPr>
            <w:tcW w:w="3521" w:type="pct"/>
          </w:tcPr>
          <w:p w14:paraId="4261E06C" w14:textId="77777777" w:rsidR="005E7EC2" w:rsidRDefault="005E7EC2" w:rsidP="005E7EC2">
            <w:pPr>
              <w:pStyle w:val="TableBody"/>
              <w:rPr>
                <w:ins w:id="1577" w:author="ERCOT 103020" w:date="2020-10-13T10:10:00Z"/>
                <w:i/>
              </w:rPr>
            </w:pPr>
            <w:ins w:id="1578" w:author="ERCOT 103020" w:date="2020-10-13T10:11:00Z">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ins>
          </w:p>
        </w:tc>
      </w:tr>
      <w:tr w:rsidR="005E7EC2" w14:paraId="3524E159" w14:textId="77777777" w:rsidTr="00466584">
        <w:trPr>
          <w:cantSplit/>
          <w:ins w:id="1579" w:author="ERCOT 103020" w:date="2020-10-13T10:10:00Z"/>
        </w:trPr>
        <w:tc>
          <w:tcPr>
            <w:tcW w:w="1096" w:type="pct"/>
          </w:tcPr>
          <w:p w14:paraId="46C8BCF3" w14:textId="77777777" w:rsidR="005E7EC2" w:rsidRDefault="005E7EC2" w:rsidP="005E7EC2">
            <w:pPr>
              <w:pStyle w:val="TableBody"/>
              <w:rPr>
                <w:ins w:id="1580" w:author="ERCOT 103020" w:date="2020-10-13T10:10:00Z"/>
              </w:rPr>
            </w:pPr>
            <w:ins w:id="1581" w:author="ERCOT 103020" w:date="2020-10-13T10:11:00Z">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1E05A40D" w14:textId="77777777" w:rsidR="005E7EC2" w:rsidRDefault="005E7EC2" w:rsidP="005E7EC2">
            <w:pPr>
              <w:pStyle w:val="TableBody"/>
              <w:jc w:val="center"/>
              <w:rPr>
                <w:ins w:id="1582" w:author="ERCOT 103020" w:date="2020-10-13T10:10:00Z"/>
              </w:rPr>
            </w:pPr>
            <w:ins w:id="1583" w:author="ERCOT 103020" w:date="2020-10-13T10:11:00Z">
              <w:r w:rsidRPr="0043255B">
                <w:t>MW</w:t>
              </w:r>
            </w:ins>
          </w:p>
        </w:tc>
        <w:tc>
          <w:tcPr>
            <w:tcW w:w="3521" w:type="pct"/>
          </w:tcPr>
          <w:p w14:paraId="59733E2B" w14:textId="77777777" w:rsidR="005E7EC2" w:rsidRDefault="005E7EC2" w:rsidP="005E7EC2">
            <w:pPr>
              <w:pStyle w:val="TableBody"/>
              <w:rPr>
                <w:ins w:id="1584" w:author="ERCOT 103020" w:date="2020-10-13T10:10:00Z"/>
                <w:i/>
              </w:rPr>
            </w:pPr>
            <w:ins w:id="1585" w:author="ERCOT 103020" w:date="2020-10-13T10:11:00Z">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ins>
          </w:p>
        </w:tc>
      </w:tr>
      <w:tr w:rsidR="005E7EC2" w14:paraId="4A9C2443" w14:textId="77777777" w:rsidTr="00466584">
        <w:trPr>
          <w:cantSplit/>
          <w:ins w:id="1586" w:author="ERCOT 103020" w:date="2020-10-13T10:10:00Z"/>
        </w:trPr>
        <w:tc>
          <w:tcPr>
            <w:tcW w:w="1096" w:type="pct"/>
          </w:tcPr>
          <w:p w14:paraId="62E5D21F" w14:textId="77777777" w:rsidR="005E7EC2" w:rsidRDefault="005E7EC2" w:rsidP="005E7EC2">
            <w:pPr>
              <w:pStyle w:val="TableBody"/>
              <w:rPr>
                <w:ins w:id="1587" w:author="ERCOT 103020" w:date="2020-10-13T10:10:00Z"/>
              </w:rPr>
            </w:pPr>
            <w:ins w:id="1588" w:author="ERCOT 103020" w:date="2020-10-13T10:11:00Z">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25BAD158" w14:textId="77777777" w:rsidR="005E7EC2" w:rsidRDefault="005E7EC2" w:rsidP="005E7EC2">
            <w:pPr>
              <w:pStyle w:val="TableBody"/>
              <w:jc w:val="center"/>
              <w:rPr>
                <w:ins w:id="1589" w:author="ERCOT 103020" w:date="2020-10-13T10:10:00Z"/>
              </w:rPr>
            </w:pPr>
            <w:ins w:id="1590" w:author="ERCOT 103020" w:date="2020-10-13T10:11:00Z">
              <w:r w:rsidRPr="0043255B">
                <w:t>MW</w:t>
              </w:r>
            </w:ins>
          </w:p>
        </w:tc>
        <w:tc>
          <w:tcPr>
            <w:tcW w:w="3521" w:type="pct"/>
          </w:tcPr>
          <w:p w14:paraId="0AFDEDE5" w14:textId="77777777" w:rsidR="005E7EC2" w:rsidRDefault="005E7EC2" w:rsidP="005E7EC2">
            <w:pPr>
              <w:pStyle w:val="TableBody"/>
              <w:rPr>
                <w:ins w:id="1591" w:author="ERCOT 103020" w:date="2020-10-13T10:10:00Z"/>
                <w:i/>
              </w:rPr>
            </w:pPr>
            <w:ins w:id="1592" w:author="ERCOT 103020" w:date="2020-10-13T10:11:00Z">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ins>
          </w:p>
        </w:tc>
      </w:tr>
      <w:tr w:rsidR="005E7EC2" w14:paraId="33E25CC7" w14:textId="77777777" w:rsidTr="00466584">
        <w:trPr>
          <w:cantSplit/>
          <w:ins w:id="1593" w:author="ERCOT 103020" w:date="2020-10-13T10:10:00Z"/>
        </w:trPr>
        <w:tc>
          <w:tcPr>
            <w:tcW w:w="1096" w:type="pct"/>
          </w:tcPr>
          <w:p w14:paraId="6327EF69" w14:textId="77777777" w:rsidR="005E7EC2" w:rsidRDefault="005E7EC2" w:rsidP="005E7EC2">
            <w:pPr>
              <w:pStyle w:val="TableBody"/>
              <w:rPr>
                <w:ins w:id="1594" w:author="ERCOT 103020" w:date="2020-10-13T10:10:00Z"/>
              </w:rPr>
            </w:pPr>
            <w:ins w:id="1595" w:author="ERCOT 103020" w:date="2020-10-13T10:11:00Z">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0E187D84" w14:textId="77777777" w:rsidR="005E7EC2" w:rsidRDefault="005E7EC2" w:rsidP="005E7EC2">
            <w:pPr>
              <w:pStyle w:val="TableBody"/>
              <w:jc w:val="center"/>
              <w:rPr>
                <w:ins w:id="1596" w:author="ERCOT 103020" w:date="2020-10-13T10:10:00Z"/>
              </w:rPr>
            </w:pPr>
            <w:ins w:id="1597" w:author="ERCOT 103020" w:date="2020-10-13T10:11:00Z">
              <w:r w:rsidRPr="0043255B">
                <w:t>MW</w:t>
              </w:r>
            </w:ins>
          </w:p>
        </w:tc>
        <w:tc>
          <w:tcPr>
            <w:tcW w:w="3521" w:type="pct"/>
          </w:tcPr>
          <w:p w14:paraId="5C93F9C8" w14:textId="77777777" w:rsidR="005E7EC2" w:rsidRDefault="005E7EC2" w:rsidP="005E7EC2">
            <w:pPr>
              <w:pStyle w:val="TableBody"/>
              <w:rPr>
                <w:ins w:id="1598" w:author="ERCOT 103020" w:date="2020-10-13T10:10:00Z"/>
                <w:i/>
              </w:rPr>
            </w:pPr>
            <w:ins w:id="1599" w:author="ERCOT 103020" w:date="2020-10-13T10:11:00Z">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ins>
          </w:p>
        </w:tc>
      </w:tr>
      <w:tr w:rsidR="005E7EC2" w14:paraId="78A3B32C" w14:textId="77777777" w:rsidTr="00466584">
        <w:trPr>
          <w:cantSplit/>
          <w:ins w:id="1600" w:author="ERCOT 103020" w:date="2020-10-13T10:10:00Z"/>
        </w:trPr>
        <w:tc>
          <w:tcPr>
            <w:tcW w:w="1096" w:type="pct"/>
          </w:tcPr>
          <w:p w14:paraId="0E0E0015" w14:textId="77777777" w:rsidR="005E7EC2" w:rsidRDefault="005E7EC2" w:rsidP="005E7EC2">
            <w:pPr>
              <w:pStyle w:val="TableBody"/>
              <w:rPr>
                <w:ins w:id="1601" w:author="ERCOT 103020" w:date="2020-10-13T10:10:00Z"/>
              </w:rPr>
            </w:pPr>
            <w:ins w:id="1602" w:author="ERCOT 103020" w:date="2020-10-13T10:11:00Z">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ins>
          </w:p>
        </w:tc>
        <w:tc>
          <w:tcPr>
            <w:tcW w:w="383" w:type="pct"/>
          </w:tcPr>
          <w:p w14:paraId="4A25EB89" w14:textId="77777777" w:rsidR="005E7EC2" w:rsidRDefault="005E7EC2" w:rsidP="005E7EC2">
            <w:pPr>
              <w:pStyle w:val="TableBody"/>
              <w:jc w:val="center"/>
              <w:rPr>
                <w:ins w:id="1603" w:author="ERCOT 103020" w:date="2020-10-13T10:10:00Z"/>
              </w:rPr>
            </w:pPr>
            <w:ins w:id="1604" w:author="ERCOT 103020" w:date="2020-10-13T10:11:00Z">
              <w:r w:rsidRPr="0043255B">
                <w:t>MW</w:t>
              </w:r>
            </w:ins>
          </w:p>
        </w:tc>
        <w:tc>
          <w:tcPr>
            <w:tcW w:w="3521" w:type="pct"/>
          </w:tcPr>
          <w:p w14:paraId="2BC9D2AB" w14:textId="77777777" w:rsidR="005E7EC2" w:rsidRDefault="005E7EC2" w:rsidP="005E7EC2">
            <w:pPr>
              <w:pStyle w:val="TableBody"/>
              <w:rPr>
                <w:ins w:id="1605" w:author="ERCOT 103020" w:date="2020-10-13T10:10:00Z"/>
                <w:i/>
              </w:rPr>
            </w:pPr>
            <w:ins w:id="1606" w:author="ERCOT 103020" w:date="2020-10-13T10:11:00Z">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ins>
          </w:p>
        </w:tc>
      </w:tr>
      <w:tr w:rsidR="005E7EC2" w14:paraId="1B6FA5D0" w14:textId="77777777" w:rsidTr="00466584">
        <w:trPr>
          <w:cantSplit/>
          <w:ins w:id="1607" w:author="ERCOT 103020" w:date="2020-10-13T10:10:00Z"/>
        </w:trPr>
        <w:tc>
          <w:tcPr>
            <w:tcW w:w="1096" w:type="pct"/>
          </w:tcPr>
          <w:p w14:paraId="3B1DA302" w14:textId="77777777" w:rsidR="005E7EC2" w:rsidRDefault="005E7EC2" w:rsidP="005E7EC2">
            <w:pPr>
              <w:pStyle w:val="TableBody"/>
              <w:rPr>
                <w:ins w:id="1608" w:author="ERCOT 103020" w:date="2020-10-13T10:10:00Z"/>
              </w:rPr>
            </w:pPr>
            <w:ins w:id="1609" w:author="ERCOT 103020" w:date="2020-10-13T10:11:00Z">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ins>
          </w:p>
        </w:tc>
        <w:tc>
          <w:tcPr>
            <w:tcW w:w="383" w:type="pct"/>
          </w:tcPr>
          <w:p w14:paraId="7B035FA9" w14:textId="77777777" w:rsidR="005E7EC2" w:rsidRDefault="005E7EC2" w:rsidP="005E7EC2">
            <w:pPr>
              <w:pStyle w:val="TableBody"/>
              <w:jc w:val="center"/>
              <w:rPr>
                <w:ins w:id="1610" w:author="ERCOT 103020" w:date="2020-10-13T10:10:00Z"/>
              </w:rPr>
            </w:pPr>
            <w:ins w:id="1611" w:author="ERCOT 103020" w:date="2020-10-13T10:11:00Z">
              <w:r w:rsidRPr="0043255B">
                <w:t>MW</w:t>
              </w:r>
            </w:ins>
          </w:p>
        </w:tc>
        <w:tc>
          <w:tcPr>
            <w:tcW w:w="3521" w:type="pct"/>
          </w:tcPr>
          <w:p w14:paraId="4B79D1BA" w14:textId="77777777" w:rsidR="005E7EC2" w:rsidRDefault="005E7EC2" w:rsidP="005E7EC2">
            <w:pPr>
              <w:pStyle w:val="TableBody"/>
              <w:rPr>
                <w:ins w:id="1612" w:author="ERCOT 103020" w:date="2020-10-13T10:10:00Z"/>
                <w:i/>
              </w:rPr>
            </w:pPr>
            <w:ins w:id="1613" w:author="ERCOT 103020" w:date="2020-10-13T10:11:00Z">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ins>
          </w:p>
        </w:tc>
      </w:tr>
      <w:tr w:rsidR="005E7EC2" w14:paraId="1708AE79" w14:textId="77777777" w:rsidTr="00466584">
        <w:trPr>
          <w:cantSplit/>
          <w:ins w:id="1614" w:author="ERCOT 103020" w:date="2020-10-13T10:10:00Z"/>
        </w:trPr>
        <w:tc>
          <w:tcPr>
            <w:tcW w:w="1096" w:type="pct"/>
          </w:tcPr>
          <w:p w14:paraId="2538DCDA" w14:textId="77777777" w:rsidR="005E7EC2" w:rsidRDefault="005E7EC2" w:rsidP="005E7EC2">
            <w:pPr>
              <w:pStyle w:val="TableBody"/>
              <w:rPr>
                <w:ins w:id="1615" w:author="ERCOT 103020" w:date="2020-10-13T10:10:00Z"/>
              </w:rPr>
            </w:pPr>
            <w:ins w:id="1616" w:author="ERCOT 103020" w:date="2020-10-13T10:11:00Z">
              <w:r>
                <w:lastRenderedPageBreak/>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ins>
          </w:p>
        </w:tc>
        <w:tc>
          <w:tcPr>
            <w:tcW w:w="383" w:type="pct"/>
          </w:tcPr>
          <w:p w14:paraId="117D6B31" w14:textId="77777777" w:rsidR="005E7EC2" w:rsidRDefault="005E7EC2" w:rsidP="005E7EC2">
            <w:pPr>
              <w:pStyle w:val="TableBody"/>
              <w:jc w:val="center"/>
              <w:rPr>
                <w:ins w:id="1617" w:author="ERCOT 103020" w:date="2020-10-13T10:10:00Z"/>
              </w:rPr>
            </w:pPr>
            <w:ins w:id="1618" w:author="ERCOT 103020" w:date="2020-10-13T10:11:00Z">
              <w:r>
                <w:t>MW</w:t>
              </w:r>
            </w:ins>
          </w:p>
        </w:tc>
        <w:tc>
          <w:tcPr>
            <w:tcW w:w="3521" w:type="pct"/>
          </w:tcPr>
          <w:p w14:paraId="13860208" w14:textId="77777777" w:rsidR="005E7EC2" w:rsidRDefault="005E7EC2" w:rsidP="005E7EC2">
            <w:pPr>
              <w:pStyle w:val="TableBody"/>
              <w:rPr>
                <w:ins w:id="1619" w:author="ERCOT 103020" w:date="2020-10-13T10:10:00Z"/>
                <w:i/>
              </w:rPr>
            </w:pPr>
            <w:ins w:id="1620" w:author="ERCOT 103020" w:date="2020-10-13T10:11:00Z">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244D614" w14:textId="77777777" w:rsidTr="00466584">
        <w:trPr>
          <w:cantSplit/>
          <w:ins w:id="1621" w:author="ERCOT 103020" w:date="2020-10-13T10:10:00Z"/>
        </w:trPr>
        <w:tc>
          <w:tcPr>
            <w:tcW w:w="1096" w:type="pct"/>
          </w:tcPr>
          <w:p w14:paraId="431A08F6" w14:textId="77777777" w:rsidR="005E7EC2" w:rsidRDefault="005E7EC2" w:rsidP="005E7EC2">
            <w:pPr>
              <w:pStyle w:val="TableBody"/>
              <w:rPr>
                <w:ins w:id="1622" w:author="ERCOT 103020" w:date="2020-10-13T10:10:00Z"/>
              </w:rPr>
            </w:pPr>
            <w:ins w:id="1623" w:author="ERCOT 103020" w:date="2020-10-13T10:11:00Z">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ins>
          </w:p>
        </w:tc>
        <w:tc>
          <w:tcPr>
            <w:tcW w:w="383" w:type="pct"/>
          </w:tcPr>
          <w:p w14:paraId="58D69743" w14:textId="77777777" w:rsidR="005E7EC2" w:rsidRDefault="005E7EC2" w:rsidP="005E7EC2">
            <w:pPr>
              <w:pStyle w:val="TableBody"/>
              <w:jc w:val="center"/>
              <w:rPr>
                <w:ins w:id="1624" w:author="ERCOT 103020" w:date="2020-10-13T10:10:00Z"/>
              </w:rPr>
            </w:pPr>
            <w:ins w:id="1625" w:author="ERCOT 103020" w:date="2020-10-13T10:11:00Z">
              <w:r>
                <w:t>MW</w:t>
              </w:r>
            </w:ins>
          </w:p>
        </w:tc>
        <w:tc>
          <w:tcPr>
            <w:tcW w:w="3521" w:type="pct"/>
          </w:tcPr>
          <w:p w14:paraId="3B75D3A3" w14:textId="77777777" w:rsidR="005E7EC2" w:rsidRDefault="005E7EC2" w:rsidP="005E7EC2">
            <w:pPr>
              <w:pStyle w:val="TableBody"/>
              <w:rPr>
                <w:ins w:id="1626" w:author="ERCOT 103020" w:date="2020-10-13T10:10:00Z"/>
                <w:i/>
              </w:rPr>
            </w:pPr>
            <w:ins w:id="1627" w:author="ERCOT 103020" w:date="2020-10-13T10:11:00Z">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615140D" w14:textId="77777777" w:rsidTr="00466584">
        <w:trPr>
          <w:cantSplit/>
          <w:ins w:id="1628" w:author="ERCOT 103020" w:date="2020-10-13T10:10:00Z"/>
        </w:trPr>
        <w:tc>
          <w:tcPr>
            <w:tcW w:w="1096" w:type="pct"/>
          </w:tcPr>
          <w:p w14:paraId="15D58A25" w14:textId="77777777" w:rsidR="005E7EC2" w:rsidRDefault="005E7EC2" w:rsidP="005E7EC2">
            <w:pPr>
              <w:pStyle w:val="TableBody"/>
              <w:rPr>
                <w:ins w:id="1629" w:author="ERCOT 103020" w:date="2020-10-13T10:10:00Z"/>
              </w:rPr>
            </w:pPr>
            <w:ins w:id="1630" w:author="ERCOT 103020" w:date="2020-10-13T10:11:00Z">
              <w:r>
                <w:t xml:space="preserve">ASOFR3ADJ </w:t>
              </w:r>
              <w:r w:rsidRPr="00FD2BB1">
                <w:rPr>
                  <w:i/>
                  <w:vertAlign w:val="subscript"/>
                  <w:lang w:val="it-IT"/>
                </w:rPr>
                <w:t>q, r,</w:t>
              </w:r>
              <w:r>
                <w:rPr>
                  <w:i/>
                  <w:vertAlign w:val="subscript"/>
                  <w:lang w:val="it-IT"/>
                </w:rPr>
                <w:t xml:space="preserve"> h</w:t>
              </w:r>
            </w:ins>
          </w:p>
        </w:tc>
        <w:tc>
          <w:tcPr>
            <w:tcW w:w="383" w:type="pct"/>
          </w:tcPr>
          <w:p w14:paraId="3C216EDB" w14:textId="77777777" w:rsidR="005E7EC2" w:rsidRDefault="005E7EC2" w:rsidP="005E7EC2">
            <w:pPr>
              <w:pStyle w:val="TableBody"/>
              <w:jc w:val="center"/>
              <w:rPr>
                <w:ins w:id="1631" w:author="ERCOT 103020" w:date="2020-10-13T10:10:00Z"/>
              </w:rPr>
            </w:pPr>
            <w:ins w:id="1632" w:author="ERCOT 103020" w:date="2020-10-13T10:11:00Z">
              <w:r>
                <w:t>MW</w:t>
              </w:r>
            </w:ins>
          </w:p>
        </w:tc>
        <w:tc>
          <w:tcPr>
            <w:tcW w:w="3521" w:type="pct"/>
          </w:tcPr>
          <w:p w14:paraId="69A690FC" w14:textId="77777777" w:rsidR="005E7EC2" w:rsidRDefault="005E7EC2" w:rsidP="005E7EC2">
            <w:pPr>
              <w:pStyle w:val="TableBody"/>
              <w:rPr>
                <w:ins w:id="1633" w:author="ERCOT 103020" w:date="2020-10-13T10:10:00Z"/>
                <w:i/>
              </w:rPr>
            </w:pPr>
            <w:ins w:id="1634" w:author="ERCOT 103020" w:date="2020-10-13T10:11:00Z">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4FF0BED" w14:textId="77777777" w:rsidTr="00466584">
        <w:trPr>
          <w:cantSplit/>
          <w:ins w:id="1635" w:author="ERCOT 103020" w:date="2020-10-13T10:10:00Z"/>
        </w:trPr>
        <w:tc>
          <w:tcPr>
            <w:tcW w:w="1096" w:type="pct"/>
          </w:tcPr>
          <w:p w14:paraId="61AEFDE7" w14:textId="77777777" w:rsidR="005E7EC2" w:rsidRDefault="005E7EC2" w:rsidP="005E7EC2">
            <w:pPr>
              <w:pStyle w:val="TableBody"/>
              <w:rPr>
                <w:ins w:id="1636" w:author="ERCOT 103020" w:date="2020-10-13T10:10:00Z"/>
              </w:rPr>
            </w:pPr>
            <w:ins w:id="1637" w:author="ERCOT 103020" w:date="2020-10-13T10:11:00Z">
              <w:r>
                <w:t>ASOFR4ADJ</w:t>
              </w:r>
              <w:r w:rsidRPr="00597278">
                <w:rPr>
                  <w:i/>
                  <w:vertAlign w:val="subscript"/>
                </w:rPr>
                <w:t xml:space="preserve"> q, r, h</w:t>
              </w:r>
            </w:ins>
          </w:p>
        </w:tc>
        <w:tc>
          <w:tcPr>
            <w:tcW w:w="383" w:type="pct"/>
          </w:tcPr>
          <w:p w14:paraId="114F7631" w14:textId="77777777" w:rsidR="005E7EC2" w:rsidRDefault="005E7EC2" w:rsidP="005E7EC2">
            <w:pPr>
              <w:pStyle w:val="TableBody"/>
              <w:jc w:val="center"/>
              <w:rPr>
                <w:ins w:id="1638" w:author="ERCOT 103020" w:date="2020-10-13T10:10:00Z"/>
              </w:rPr>
            </w:pPr>
            <w:ins w:id="1639" w:author="ERCOT 103020" w:date="2020-10-13T10:11:00Z">
              <w:r>
                <w:t>MW</w:t>
              </w:r>
            </w:ins>
          </w:p>
        </w:tc>
        <w:tc>
          <w:tcPr>
            <w:tcW w:w="3521" w:type="pct"/>
          </w:tcPr>
          <w:p w14:paraId="3075DF2A" w14:textId="77777777" w:rsidR="005E7EC2" w:rsidRDefault="005E7EC2" w:rsidP="005E7EC2">
            <w:pPr>
              <w:pStyle w:val="TableBody"/>
              <w:rPr>
                <w:ins w:id="1640" w:author="ERCOT 103020" w:date="2020-10-13T10:10:00Z"/>
                <w:i/>
              </w:rPr>
            </w:pPr>
            <w:ins w:id="1641" w:author="ERCOT 103020" w:date="2020-10-13T10:11:00Z">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929C75E" w14:textId="77777777" w:rsidTr="00466584">
        <w:trPr>
          <w:cantSplit/>
          <w:ins w:id="1642" w:author="ERCOT 103020" w:date="2020-10-13T10:10:00Z"/>
        </w:trPr>
        <w:tc>
          <w:tcPr>
            <w:tcW w:w="1096" w:type="pct"/>
          </w:tcPr>
          <w:p w14:paraId="37794962" w14:textId="77777777" w:rsidR="005E7EC2" w:rsidRDefault="005E7EC2" w:rsidP="005E7EC2">
            <w:pPr>
              <w:pStyle w:val="TableBody"/>
              <w:rPr>
                <w:ins w:id="1643" w:author="ERCOT 103020" w:date="2020-10-13T10:10:00Z"/>
              </w:rPr>
            </w:pPr>
            <w:ins w:id="1644" w:author="ERCOT 103020" w:date="2020-10-13T10:11:00Z">
              <w:r>
                <w:t>ASOFR5ADJ</w:t>
              </w:r>
              <w:r w:rsidRPr="00597278">
                <w:rPr>
                  <w:i/>
                  <w:vertAlign w:val="subscript"/>
                </w:rPr>
                <w:t xml:space="preserve"> q, r, h</w:t>
              </w:r>
            </w:ins>
          </w:p>
        </w:tc>
        <w:tc>
          <w:tcPr>
            <w:tcW w:w="383" w:type="pct"/>
          </w:tcPr>
          <w:p w14:paraId="4300F69D" w14:textId="77777777" w:rsidR="005E7EC2" w:rsidRDefault="005E7EC2" w:rsidP="005E7EC2">
            <w:pPr>
              <w:pStyle w:val="TableBody"/>
              <w:jc w:val="center"/>
              <w:rPr>
                <w:ins w:id="1645" w:author="ERCOT 103020" w:date="2020-10-13T10:10:00Z"/>
              </w:rPr>
            </w:pPr>
            <w:ins w:id="1646" w:author="ERCOT 103020" w:date="2020-10-13T10:11:00Z">
              <w:r>
                <w:t>MW</w:t>
              </w:r>
            </w:ins>
          </w:p>
        </w:tc>
        <w:tc>
          <w:tcPr>
            <w:tcW w:w="3521" w:type="pct"/>
          </w:tcPr>
          <w:p w14:paraId="1701BFDA" w14:textId="77777777" w:rsidR="005E7EC2" w:rsidRDefault="005E7EC2" w:rsidP="005E7EC2">
            <w:pPr>
              <w:pStyle w:val="TableBody"/>
              <w:rPr>
                <w:ins w:id="1647" w:author="ERCOT 103020" w:date="2020-10-13T10:10:00Z"/>
                <w:i/>
              </w:rPr>
            </w:pPr>
            <w:ins w:id="1648" w:author="ERCOT 103020" w:date="2020-10-13T10:11:00Z">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B97902A" w14:textId="77777777" w:rsidTr="00466584">
        <w:trPr>
          <w:cantSplit/>
          <w:ins w:id="1649" w:author="ERCOT 103020" w:date="2020-10-13T10:10:00Z"/>
        </w:trPr>
        <w:tc>
          <w:tcPr>
            <w:tcW w:w="1096" w:type="pct"/>
          </w:tcPr>
          <w:p w14:paraId="12D22B55" w14:textId="77777777" w:rsidR="005E7EC2" w:rsidRDefault="005E7EC2" w:rsidP="005E7EC2">
            <w:pPr>
              <w:pStyle w:val="TableBody"/>
              <w:rPr>
                <w:ins w:id="1650" w:author="ERCOT 103020" w:date="2020-10-13T10:10:00Z"/>
              </w:rPr>
            </w:pPr>
            <w:ins w:id="1651" w:author="ERCOT 103020" w:date="2020-10-13T10:11:00Z">
              <w:r>
                <w:t>ASOFR6ADJ</w:t>
              </w:r>
              <w:r w:rsidRPr="00597278">
                <w:rPr>
                  <w:i/>
                  <w:vertAlign w:val="subscript"/>
                </w:rPr>
                <w:t xml:space="preserve"> q, r, h</w:t>
              </w:r>
            </w:ins>
          </w:p>
        </w:tc>
        <w:tc>
          <w:tcPr>
            <w:tcW w:w="383" w:type="pct"/>
          </w:tcPr>
          <w:p w14:paraId="23D5089D" w14:textId="77777777" w:rsidR="005E7EC2" w:rsidRDefault="005E7EC2" w:rsidP="005E7EC2">
            <w:pPr>
              <w:pStyle w:val="TableBody"/>
              <w:jc w:val="center"/>
              <w:rPr>
                <w:ins w:id="1652" w:author="ERCOT 103020" w:date="2020-10-13T10:10:00Z"/>
              </w:rPr>
            </w:pPr>
            <w:ins w:id="1653" w:author="ERCOT 103020" w:date="2020-10-13T10:11:00Z">
              <w:r>
                <w:t>MW</w:t>
              </w:r>
            </w:ins>
          </w:p>
        </w:tc>
        <w:tc>
          <w:tcPr>
            <w:tcW w:w="3521" w:type="pct"/>
          </w:tcPr>
          <w:p w14:paraId="3EB8335F" w14:textId="77777777" w:rsidR="005E7EC2" w:rsidRDefault="005E7EC2" w:rsidP="005E7EC2">
            <w:pPr>
              <w:pStyle w:val="TableBody"/>
              <w:rPr>
                <w:ins w:id="1654" w:author="ERCOT 103020" w:date="2020-10-13T10:10:00Z"/>
                <w:i/>
              </w:rPr>
            </w:pPr>
            <w:ins w:id="1655" w:author="ERCOT 103020" w:date="2020-10-13T10:11:00Z">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9B037D" w14:paraId="0116EA3C" w14:textId="77777777" w:rsidTr="00466584">
        <w:trPr>
          <w:cantSplit/>
        </w:trPr>
        <w:tc>
          <w:tcPr>
            <w:tcW w:w="1096" w:type="pct"/>
          </w:tcPr>
          <w:p w14:paraId="40826E21" w14:textId="77777777" w:rsidR="009B037D" w:rsidRDefault="009B037D" w:rsidP="00466584">
            <w:pPr>
              <w:pStyle w:val="TableBody"/>
            </w:pPr>
            <w:r>
              <w:lastRenderedPageBreak/>
              <w:t xml:space="preserve">RTAML </w:t>
            </w:r>
            <w:r>
              <w:rPr>
                <w:i/>
                <w:vertAlign w:val="subscript"/>
              </w:rPr>
              <w:t>q, p, i</w:t>
            </w:r>
          </w:p>
        </w:tc>
        <w:tc>
          <w:tcPr>
            <w:tcW w:w="383" w:type="pct"/>
          </w:tcPr>
          <w:p w14:paraId="66C7BDC7" w14:textId="77777777" w:rsidR="009B037D" w:rsidRDefault="009B037D" w:rsidP="00466584">
            <w:pPr>
              <w:pStyle w:val="TableBody"/>
              <w:jc w:val="center"/>
            </w:pPr>
            <w:r>
              <w:t>MWh</w:t>
            </w:r>
          </w:p>
        </w:tc>
        <w:tc>
          <w:tcPr>
            <w:tcW w:w="3521" w:type="pct"/>
          </w:tcPr>
          <w:p w14:paraId="17C87AAD" w14:textId="77777777" w:rsidR="009B037D" w:rsidRDefault="009B037D" w:rsidP="0046658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9B037D" w14:paraId="314C79D3" w14:textId="77777777" w:rsidTr="00466584">
        <w:trPr>
          <w:cantSplit/>
        </w:trPr>
        <w:tc>
          <w:tcPr>
            <w:tcW w:w="1096" w:type="pct"/>
          </w:tcPr>
          <w:p w14:paraId="6724B9CA" w14:textId="77777777" w:rsidR="009B037D" w:rsidRDefault="009B037D" w:rsidP="00466584">
            <w:pPr>
              <w:pStyle w:val="TableBody"/>
            </w:pPr>
            <w:r>
              <w:t xml:space="preserve">RUCCAPSNAP </w:t>
            </w:r>
            <w:r>
              <w:rPr>
                <w:i/>
                <w:vertAlign w:val="subscript"/>
              </w:rPr>
              <w:t>ruc, q, i</w:t>
            </w:r>
          </w:p>
        </w:tc>
        <w:tc>
          <w:tcPr>
            <w:tcW w:w="383" w:type="pct"/>
          </w:tcPr>
          <w:p w14:paraId="06F86ADB" w14:textId="77777777" w:rsidR="009B037D" w:rsidRDefault="009B037D" w:rsidP="00466584">
            <w:pPr>
              <w:pStyle w:val="TableBody"/>
              <w:jc w:val="center"/>
            </w:pPr>
            <w:r>
              <w:t>MW</w:t>
            </w:r>
          </w:p>
        </w:tc>
        <w:tc>
          <w:tcPr>
            <w:tcW w:w="3521" w:type="pct"/>
          </w:tcPr>
          <w:p w14:paraId="032804CA" w14:textId="77777777" w:rsidR="009B037D" w:rsidRDefault="009B037D" w:rsidP="005E7EC2">
            <w:pPr>
              <w:pStyle w:val="TableBody"/>
              <w:rPr>
                <w:i/>
              </w:rPr>
            </w:pPr>
            <w:r>
              <w:rPr>
                <w:i/>
              </w:rPr>
              <w:t>RUC Capacity Snapshot at time of RUC</w:t>
            </w:r>
            <w:r>
              <w:t>—The amount of the QSE</w:t>
            </w:r>
            <w:r>
              <w:rPr>
                <w:i/>
              </w:rPr>
              <w:t xml:space="preserve"> q</w:t>
            </w:r>
            <w:r>
              <w:t xml:space="preserve">’s calculated capacity in the </w:t>
            </w:r>
            <w:del w:id="1656" w:author="ERCOT 103020" w:date="2020-10-13T10:11:00Z">
              <w:r w:rsidDel="005E7EC2">
                <w:delText>COP and Trades</w:delText>
              </w:r>
            </w:del>
            <w:ins w:id="1657" w:author="ERCOT 103020" w:date="2020-10-13T10:11:00Z">
              <w:r w:rsidR="005E7EC2">
                <w:t>RUC</w:t>
              </w:r>
            </w:ins>
            <w:r>
              <w:t xml:space="preserve"> Snapshot for the RUC process </w:t>
            </w:r>
            <w:r w:rsidRPr="00A577B9">
              <w:rPr>
                <w:i/>
              </w:rPr>
              <w:t>ruc</w:t>
            </w:r>
            <w:r>
              <w:t xml:space="preserve"> for a 15-minute Settlement Interval</w:t>
            </w:r>
            <w:r w:rsidRPr="00921E96">
              <w:rPr>
                <w:i/>
              </w:rPr>
              <w:t xml:space="preserve"> i</w:t>
            </w:r>
            <w:r>
              <w:t xml:space="preserve">.  </w:t>
            </w:r>
          </w:p>
        </w:tc>
      </w:tr>
      <w:tr w:rsidR="005E7EC2" w14:paraId="02283995" w14:textId="77777777" w:rsidTr="00466584">
        <w:trPr>
          <w:cantSplit/>
          <w:ins w:id="1658" w:author="ERCOT 103020" w:date="2020-10-13T10:11:00Z"/>
        </w:trPr>
        <w:tc>
          <w:tcPr>
            <w:tcW w:w="1096" w:type="pct"/>
          </w:tcPr>
          <w:p w14:paraId="5DEA4F39" w14:textId="77777777" w:rsidR="005E7EC2" w:rsidRDefault="005E7EC2" w:rsidP="005E7EC2">
            <w:pPr>
              <w:pStyle w:val="TableBody"/>
              <w:rPr>
                <w:ins w:id="1659" w:author="ERCOT 103020" w:date="2020-10-13T10:11:00Z"/>
              </w:rPr>
            </w:pPr>
            <w:ins w:id="1660" w:author="ERCOT 103020" w:date="2020-10-13T10:11:00Z">
              <w:r>
                <w:t>RCAP</w:t>
              </w:r>
              <w:r w:rsidRPr="0043255B">
                <w:t xml:space="preserve">SNAP </w:t>
              </w:r>
              <w:r w:rsidRPr="0014712A">
                <w:rPr>
                  <w:i/>
                  <w:vertAlign w:val="subscript"/>
                </w:rPr>
                <w:t xml:space="preserve">ruc, </w:t>
              </w:r>
              <w:r w:rsidRPr="0043255B">
                <w:rPr>
                  <w:i/>
                  <w:vertAlign w:val="subscript"/>
                </w:rPr>
                <w:t>q, r, h</w:t>
              </w:r>
            </w:ins>
          </w:p>
        </w:tc>
        <w:tc>
          <w:tcPr>
            <w:tcW w:w="383" w:type="pct"/>
          </w:tcPr>
          <w:p w14:paraId="00EE17B3" w14:textId="77777777" w:rsidR="005E7EC2" w:rsidRDefault="005E7EC2" w:rsidP="005E7EC2">
            <w:pPr>
              <w:pStyle w:val="TableBody"/>
              <w:jc w:val="center"/>
              <w:rPr>
                <w:ins w:id="1661" w:author="ERCOT 103020" w:date="2020-10-13T10:11:00Z"/>
              </w:rPr>
            </w:pPr>
            <w:ins w:id="1662" w:author="ERCOT 103020" w:date="2020-10-13T10:11:00Z">
              <w:r w:rsidRPr="0043255B">
                <w:t>MW</w:t>
              </w:r>
            </w:ins>
          </w:p>
        </w:tc>
        <w:tc>
          <w:tcPr>
            <w:tcW w:w="3521" w:type="pct"/>
          </w:tcPr>
          <w:p w14:paraId="490FE746" w14:textId="77777777" w:rsidR="005E7EC2" w:rsidRDefault="005E7EC2" w:rsidP="00D5463E">
            <w:pPr>
              <w:pStyle w:val="TableBody"/>
              <w:rPr>
                <w:ins w:id="1663" w:author="ERCOT 103020" w:date="2020-10-13T10:11:00Z"/>
                <w:i/>
              </w:rPr>
            </w:pPr>
            <w:ins w:id="1664" w:author="ERCOT 103020" w:date="2020-10-13T10:11:00Z">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ins>
            <w:ins w:id="1665" w:author="ERCOT 103020" w:date="2020-10-28T16:14:00Z">
              <w:r w:rsidR="00D5463E">
                <w:rPr>
                  <w:i/>
                </w:rPr>
                <w:t>,</w:t>
              </w:r>
              <w:r w:rsidR="00D5463E" w:rsidRPr="003D213A">
                <w:t xml:space="preserve"> that is not a DC-Coupled Resource,</w:t>
              </w:r>
              <w:r w:rsidR="00D5463E" w:rsidRPr="0043255B">
                <w:t xml:space="preserve"> </w:t>
              </w:r>
            </w:ins>
            <w:ins w:id="1666" w:author="ERCOT 103020" w:date="2020-10-13T10:11:00Z">
              <w:r w:rsidRPr="0043255B">
                <w:t xml:space="preserve">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p>
        </w:tc>
      </w:tr>
      <w:tr w:rsidR="009B037D" w:rsidDel="005E7EC2" w14:paraId="7428FC8B" w14:textId="77777777" w:rsidTr="00466584">
        <w:trPr>
          <w:cantSplit/>
          <w:del w:id="1667" w:author="ERCOT 103020" w:date="2020-10-13T10:12:00Z"/>
        </w:trPr>
        <w:tc>
          <w:tcPr>
            <w:tcW w:w="1096" w:type="pct"/>
          </w:tcPr>
          <w:p w14:paraId="5C35BD34" w14:textId="77777777" w:rsidR="009B037D" w:rsidDel="005E7EC2" w:rsidRDefault="009B037D" w:rsidP="00466584">
            <w:pPr>
              <w:pStyle w:val="TableBody"/>
              <w:rPr>
                <w:del w:id="1668" w:author="ERCOT 103020" w:date="2020-10-13T10:12:00Z"/>
              </w:rPr>
            </w:pPr>
            <w:del w:id="1669" w:author="ERCOT 103020" w:date="2020-10-13T10:12:00Z">
              <w:r w:rsidDel="005E7EC2">
                <w:delText xml:space="preserve">HASLSNAP </w:delText>
              </w:r>
            </w:del>
            <w:ins w:id="1670" w:author="ERCOT" w:date="2020-04-07T13:41:00Z">
              <w:del w:id="1671" w:author="ERCOT 103020" w:date="2020-10-13T10:12:00Z">
                <w:r w:rsidDel="005E7EC2">
                  <w:rPr>
                    <w:i/>
                    <w:vertAlign w:val="subscript"/>
                  </w:rPr>
                  <w:delText xml:space="preserve">ruc, </w:delText>
                </w:r>
              </w:del>
            </w:ins>
            <w:del w:id="1672" w:author="ERCOT 103020" w:date="2020-10-13T10:12:00Z">
              <w:r w:rsidDel="005E7EC2">
                <w:rPr>
                  <w:i/>
                  <w:vertAlign w:val="subscript"/>
                </w:rPr>
                <w:delText>q, r, h</w:delText>
              </w:r>
            </w:del>
          </w:p>
        </w:tc>
        <w:tc>
          <w:tcPr>
            <w:tcW w:w="383" w:type="pct"/>
          </w:tcPr>
          <w:p w14:paraId="14A856F3" w14:textId="77777777" w:rsidR="009B037D" w:rsidDel="005E7EC2" w:rsidRDefault="009B037D" w:rsidP="00466584">
            <w:pPr>
              <w:pStyle w:val="TableBody"/>
              <w:jc w:val="center"/>
              <w:rPr>
                <w:del w:id="1673" w:author="ERCOT 103020" w:date="2020-10-13T10:12:00Z"/>
              </w:rPr>
            </w:pPr>
            <w:del w:id="1674" w:author="ERCOT 103020" w:date="2020-10-13T10:12:00Z">
              <w:r w:rsidDel="005E7EC2">
                <w:delText>MW</w:delText>
              </w:r>
            </w:del>
          </w:p>
        </w:tc>
        <w:tc>
          <w:tcPr>
            <w:tcW w:w="3521" w:type="pct"/>
          </w:tcPr>
          <w:p w14:paraId="191C77B4" w14:textId="77777777" w:rsidR="009B037D" w:rsidDel="005E7EC2" w:rsidRDefault="009B037D" w:rsidP="00466584">
            <w:pPr>
              <w:pStyle w:val="TableBody"/>
              <w:rPr>
                <w:del w:id="1675" w:author="ERCOT 103020" w:date="2020-10-13T10:12:00Z"/>
                <w:i/>
              </w:rPr>
            </w:pPr>
            <w:del w:id="1676" w:author="ERCOT 103020" w:date="2020-10-13T10:12:00Z">
              <w:r w:rsidDel="005E7EC2">
                <w:rPr>
                  <w:i/>
                </w:rPr>
                <w:delText>High Ancillary Services Limit at Snapshot</w:delText>
              </w:r>
              <w:r w:rsidDel="005E7EC2">
                <w:delText xml:space="preserve">—The HASL of the </w:delText>
              </w:r>
            </w:del>
            <w:ins w:id="1677" w:author="ERCOT" w:date="2020-04-07T13:37:00Z">
              <w:del w:id="1678" w:author="ERCOT 103020" w:date="2020-10-13T10:12:00Z">
                <w:r w:rsidDel="005E7EC2">
                  <w:delText>a non-DC</w:delText>
                </w:r>
              </w:del>
            </w:ins>
            <w:ins w:id="1679" w:author="ERCOT" w:date="2020-04-07T15:51:00Z">
              <w:del w:id="1680" w:author="ERCOT 103020" w:date="2020-10-13T10:12:00Z">
                <w:r w:rsidDel="005E7EC2">
                  <w:delText xml:space="preserve"> Coupled </w:delText>
                </w:r>
              </w:del>
            </w:ins>
            <w:del w:id="1681" w:author="ERCOT 103020" w:date="2020-10-13T10:12:00Z">
              <w:r w:rsidDel="005E7EC2">
                <w:delText xml:space="preserve">Resource </w:delText>
              </w:r>
              <w:r w:rsidDel="005E7EC2">
                <w:rPr>
                  <w:i/>
                </w:rPr>
                <w:delText>r</w:delText>
              </w:r>
              <w:r w:rsidDel="005E7EC2">
                <w:delText xml:space="preserve"> represented by the QSE </w:delText>
              </w:r>
              <w:r w:rsidDel="005E7EC2">
                <w:rPr>
                  <w:i/>
                </w:rPr>
                <w:delText>q</w:delText>
              </w:r>
              <w:r w:rsidDel="005E7EC2">
                <w:delText xml:space="preserve">, according to the COP and Trades Snapshot for the RUC process for the hour </w:delText>
              </w:r>
              <w:r w:rsidRPr="0074109A" w:rsidDel="005E7EC2">
                <w:rPr>
                  <w:i/>
                </w:rPr>
                <w:delText>h</w:delText>
              </w:r>
              <w:r w:rsidDel="005E7EC2">
                <w:delText xml:space="preserve"> that includes the 15-minute Settlement Interval.  </w:delText>
              </w:r>
              <w:r w:rsidRPr="00E766A8" w:rsidDel="005E7EC2">
                <w:delText xml:space="preserve">Where for a Combined Cycle Train, the Resource </w:delText>
              </w:r>
              <w:r w:rsidRPr="00E766A8" w:rsidDel="005E7EC2">
                <w:rPr>
                  <w:i/>
                </w:rPr>
                <w:delText xml:space="preserve">r </w:delText>
              </w:r>
              <w:r w:rsidRPr="00E766A8" w:rsidDel="005E7EC2">
                <w:delText>is a Combined Cycle Generation Resource within the Combined Cycle Train.</w:delText>
              </w:r>
            </w:del>
          </w:p>
        </w:tc>
      </w:tr>
      <w:tr w:rsidR="009B037D" w14:paraId="27B8F2B7" w14:textId="77777777" w:rsidTr="00466584">
        <w:trPr>
          <w:cantSplit/>
        </w:trPr>
        <w:tc>
          <w:tcPr>
            <w:tcW w:w="1096" w:type="pct"/>
          </w:tcPr>
          <w:p w14:paraId="636D5DA0" w14:textId="77777777" w:rsidR="009B037D" w:rsidRDefault="009B037D" w:rsidP="00466584">
            <w:pPr>
              <w:pStyle w:val="TableBody"/>
            </w:pPr>
            <w:r>
              <w:t xml:space="preserve">RTDCEXP </w:t>
            </w:r>
            <w:r w:rsidRPr="008342E2">
              <w:rPr>
                <w:i/>
                <w:vertAlign w:val="subscript"/>
              </w:rPr>
              <w:t>q, p</w:t>
            </w:r>
            <w:r>
              <w:rPr>
                <w:i/>
                <w:vertAlign w:val="subscript"/>
              </w:rPr>
              <w:t>, i</w:t>
            </w:r>
          </w:p>
        </w:tc>
        <w:tc>
          <w:tcPr>
            <w:tcW w:w="383" w:type="pct"/>
          </w:tcPr>
          <w:p w14:paraId="75ADAA26" w14:textId="77777777" w:rsidR="009B037D" w:rsidRDefault="009B037D" w:rsidP="00466584">
            <w:pPr>
              <w:pStyle w:val="TableBody"/>
              <w:jc w:val="center"/>
            </w:pPr>
            <w:r>
              <w:t>MW</w:t>
            </w:r>
          </w:p>
        </w:tc>
        <w:tc>
          <w:tcPr>
            <w:tcW w:w="3521" w:type="pct"/>
          </w:tcPr>
          <w:p w14:paraId="22656AA5" w14:textId="77777777" w:rsidR="009B037D" w:rsidRDefault="009B037D" w:rsidP="005E7EC2">
            <w:pPr>
              <w:pStyle w:val="TableBody"/>
              <w:rPr>
                <w:i/>
              </w:rPr>
            </w:pPr>
            <w:r>
              <w:rPr>
                <w:i/>
              </w:rPr>
              <w:t>Real-Time DC Export</w:t>
            </w:r>
            <w:del w:id="1682" w:author="ERCOT 103020" w:date="2020-10-13T10:12:00Z">
              <w:r w:rsidDel="005E7EC2">
                <w:rPr>
                  <w:i/>
                </w:rPr>
                <w:delText xml:space="preserve"> per QSE per Settlement Point</w:delText>
              </w:r>
            </w:del>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383A88" w:rsidRPr="007820D0" w14:paraId="452BB629" w14:textId="77777777" w:rsidTr="006F19C8">
        <w:trPr>
          <w:cantSplit/>
          <w:ins w:id="1683" w:author="ERCOT" w:date="2020-04-07T13:38:00Z"/>
        </w:trPr>
        <w:tc>
          <w:tcPr>
            <w:tcW w:w="1096" w:type="pct"/>
          </w:tcPr>
          <w:p w14:paraId="7D4427D9" w14:textId="77777777" w:rsidR="00383A88" w:rsidRPr="007820D0" w:rsidRDefault="00383A88" w:rsidP="006F19C8">
            <w:pPr>
              <w:pStyle w:val="TableBody"/>
              <w:rPr>
                <w:ins w:id="1684" w:author="ERCOT" w:date="2020-04-07T13:38:00Z"/>
                <w:i/>
              </w:rPr>
            </w:pPr>
            <w:ins w:id="1685" w:author="ERCOT" w:date="2020-04-07T13:38:00Z">
              <w:r>
                <w:rPr>
                  <w:i/>
                </w:rPr>
                <w:t>DCRCAP</w:t>
              </w:r>
              <w:r w:rsidRPr="007820D0">
                <w:rPr>
                  <w:i/>
                </w:rPr>
                <w:t xml:space="preserve">SNAP </w:t>
              </w:r>
              <w:r>
                <w:rPr>
                  <w:i/>
                  <w:vertAlign w:val="subscript"/>
                </w:rPr>
                <w:t xml:space="preserve">ruc, </w:t>
              </w:r>
              <w:r w:rsidRPr="00DF15B8">
                <w:rPr>
                  <w:i/>
                  <w:vertAlign w:val="subscript"/>
                </w:rPr>
                <w:t>q, r, h</w:t>
              </w:r>
            </w:ins>
          </w:p>
        </w:tc>
        <w:tc>
          <w:tcPr>
            <w:tcW w:w="383" w:type="pct"/>
          </w:tcPr>
          <w:p w14:paraId="3AB9BA13" w14:textId="77777777" w:rsidR="00383A88" w:rsidRPr="007820D0" w:rsidRDefault="00383A88" w:rsidP="006F19C8">
            <w:pPr>
              <w:pStyle w:val="TableBody"/>
              <w:jc w:val="center"/>
              <w:rPr>
                <w:ins w:id="1686" w:author="ERCOT" w:date="2020-04-07T13:38:00Z"/>
              </w:rPr>
            </w:pPr>
            <w:ins w:id="1687" w:author="ERCOT" w:date="2020-04-07T13:38:00Z">
              <w:r w:rsidRPr="007820D0">
                <w:t>MW</w:t>
              </w:r>
            </w:ins>
          </w:p>
        </w:tc>
        <w:tc>
          <w:tcPr>
            <w:tcW w:w="3521" w:type="pct"/>
          </w:tcPr>
          <w:p w14:paraId="022449B1" w14:textId="77777777" w:rsidR="00383A88" w:rsidRPr="007820D0" w:rsidRDefault="00383A88" w:rsidP="00062F7D">
            <w:pPr>
              <w:pStyle w:val="TableBody"/>
              <w:rPr>
                <w:ins w:id="1688" w:author="ERCOT" w:date="2020-04-07T13:38:00Z"/>
              </w:rPr>
            </w:pPr>
            <w:ins w:id="1689" w:author="ERCOT" w:date="2020-04-07T13:39:00Z">
              <w:r w:rsidRPr="00FC4713">
                <w:rPr>
                  <w:i/>
                </w:rPr>
                <w:t>DC Coupled Resource Capacity</w:t>
              </w:r>
            </w:ins>
            <w:ins w:id="1690" w:author="ERCOT" w:date="2020-04-07T13:38:00Z">
              <w:r w:rsidRPr="00FC4713">
                <w:rPr>
                  <w:i/>
                </w:rPr>
                <w:t xml:space="preserve">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ins>
            <w:ins w:id="1691" w:author="ERCOT" w:date="2020-04-07T13:40:00Z">
              <w:del w:id="1692" w:author="ERCOT 103020" w:date="2020-10-27T19:05:00Z">
                <w:r w:rsidRPr="00BC5843" w:rsidDel="00062F7D">
                  <w:delText xml:space="preserve"> that</w:delText>
                </w:r>
              </w:del>
            </w:ins>
            <w:ins w:id="1693" w:author="ERCOT" w:date="2020-04-07T13:41:00Z">
              <w:del w:id="1694" w:author="ERCOT 103020" w:date="2020-10-27T19:05:00Z">
                <w:r w:rsidDel="00062F7D">
                  <w:delText xml:space="preserve"> included the 15-minute Settlement Interval</w:delText>
                </w:r>
              </w:del>
            </w:ins>
            <w:ins w:id="1695" w:author="ERCOT" w:date="2020-04-07T15:45:00Z">
              <w:del w:id="1696" w:author="ERCOT 103020" w:date="2020-10-27T19:05:00Z">
                <w:r w:rsidDel="00062F7D">
                  <w:delText xml:space="preserve"> </w:delText>
                </w:r>
                <w:r w:rsidRPr="00BC5843" w:rsidDel="00062F7D">
                  <w:rPr>
                    <w:i/>
                  </w:rPr>
                  <w:delText>i</w:delText>
                </w:r>
              </w:del>
            </w:ins>
            <w:ins w:id="1697" w:author="ERCOT" w:date="2020-04-07T13:38:00Z">
              <w:r w:rsidRPr="007820D0">
                <w:t xml:space="preserve">, according to the </w:t>
              </w:r>
              <w:del w:id="1698" w:author="ERCOT 103020" w:date="2020-10-27T19:05:00Z">
                <w:r w:rsidRPr="007820D0" w:rsidDel="00062F7D">
                  <w:delText>COP and Trades</w:delText>
                </w:r>
              </w:del>
            </w:ins>
            <w:ins w:id="1699" w:author="ERCOT 103020" w:date="2020-10-27T19:05:00Z">
              <w:r w:rsidR="00062F7D">
                <w:t>RUC</w:t>
              </w:r>
            </w:ins>
            <w:ins w:id="1700" w:author="ERCOT" w:date="2020-04-07T13:38:00Z">
              <w:r w:rsidRPr="007820D0">
                <w:t xml:space="preserve"> Snapshot for the RUC process.  </w:t>
              </w:r>
            </w:ins>
          </w:p>
        </w:tc>
      </w:tr>
      <w:tr w:rsidR="00383A88" w14:paraId="5B5D5D29" w14:textId="77777777" w:rsidTr="006F19C8">
        <w:trPr>
          <w:cantSplit/>
          <w:ins w:id="1701" w:author="ERCOT 103020" w:date="2020-10-27T18:23:00Z"/>
        </w:trPr>
        <w:tc>
          <w:tcPr>
            <w:tcW w:w="1096" w:type="pct"/>
          </w:tcPr>
          <w:p w14:paraId="38F818D7" w14:textId="77777777" w:rsidR="00383A88" w:rsidRDefault="00383A88" w:rsidP="006F19C8">
            <w:pPr>
              <w:pStyle w:val="TableBody"/>
              <w:rPr>
                <w:ins w:id="1702" w:author="ERCOT 103020" w:date="2020-10-27T18:23:00Z"/>
              </w:rPr>
            </w:pPr>
            <w:ins w:id="1703" w:author="ERCOT 103020" w:date="2020-10-27T18:23:00Z">
              <w:r w:rsidRPr="003D213A">
                <w:t xml:space="preserve">DCRCAPADJ </w:t>
              </w:r>
              <w:r w:rsidRPr="003D213A">
                <w:rPr>
                  <w:i/>
                  <w:vertAlign w:val="subscript"/>
                </w:rPr>
                <w:t>ruc, q, r, h</w:t>
              </w:r>
            </w:ins>
          </w:p>
        </w:tc>
        <w:tc>
          <w:tcPr>
            <w:tcW w:w="383" w:type="pct"/>
          </w:tcPr>
          <w:p w14:paraId="20DDC7B3" w14:textId="77777777" w:rsidR="00383A88" w:rsidRDefault="00383A88" w:rsidP="006F19C8">
            <w:pPr>
              <w:pStyle w:val="TableBody"/>
              <w:jc w:val="center"/>
              <w:rPr>
                <w:ins w:id="1704" w:author="ERCOT 103020" w:date="2020-10-27T18:23:00Z"/>
              </w:rPr>
            </w:pPr>
            <w:ins w:id="1705" w:author="ERCOT 103020" w:date="2020-10-27T18:23:00Z">
              <w:r w:rsidRPr="003D213A">
                <w:t>MW</w:t>
              </w:r>
            </w:ins>
          </w:p>
        </w:tc>
        <w:tc>
          <w:tcPr>
            <w:tcW w:w="3521" w:type="pct"/>
          </w:tcPr>
          <w:p w14:paraId="7742DE76" w14:textId="77777777" w:rsidR="00383A88" w:rsidRDefault="00383A88" w:rsidP="006F19C8">
            <w:pPr>
              <w:pStyle w:val="TableBody"/>
              <w:rPr>
                <w:ins w:id="1706" w:author="ERCOT 103020" w:date="2020-10-27T18:23:00Z"/>
                <w:i/>
              </w:rPr>
            </w:pPr>
            <w:ins w:id="1707" w:author="ERCOT 103020" w:date="2020-10-27T18:23:00Z">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ins>
          </w:p>
        </w:tc>
      </w:tr>
      <w:tr w:rsidR="009B037D" w14:paraId="6F282C72" w14:textId="77777777" w:rsidTr="00466584">
        <w:trPr>
          <w:cantSplit/>
        </w:trPr>
        <w:tc>
          <w:tcPr>
            <w:tcW w:w="1096" w:type="pct"/>
          </w:tcPr>
          <w:p w14:paraId="27CBD752" w14:textId="77777777" w:rsidR="009B037D" w:rsidRDefault="009B037D" w:rsidP="00466584">
            <w:pPr>
              <w:pStyle w:val="TableBody"/>
            </w:pPr>
            <w:r>
              <w:t>DCIMPADJ</w:t>
            </w:r>
            <w:r w:rsidRPr="008342E2">
              <w:rPr>
                <w:i/>
              </w:rPr>
              <w:t xml:space="preserve"> </w:t>
            </w:r>
            <w:r w:rsidRPr="008342E2">
              <w:rPr>
                <w:i/>
                <w:vertAlign w:val="subscript"/>
              </w:rPr>
              <w:t>q, p</w:t>
            </w:r>
            <w:r>
              <w:rPr>
                <w:i/>
                <w:vertAlign w:val="subscript"/>
              </w:rPr>
              <w:t>, i</w:t>
            </w:r>
          </w:p>
        </w:tc>
        <w:tc>
          <w:tcPr>
            <w:tcW w:w="383" w:type="pct"/>
          </w:tcPr>
          <w:p w14:paraId="52102E11" w14:textId="77777777" w:rsidR="009B037D" w:rsidRDefault="009B037D" w:rsidP="00466584">
            <w:pPr>
              <w:pStyle w:val="TableBody"/>
              <w:jc w:val="center"/>
            </w:pPr>
            <w:r>
              <w:t>MW</w:t>
            </w:r>
          </w:p>
        </w:tc>
        <w:tc>
          <w:tcPr>
            <w:tcW w:w="3521" w:type="pct"/>
          </w:tcPr>
          <w:p w14:paraId="51C434BE" w14:textId="77777777" w:rsidR="009B037D" w:rsidRDefault="009B037D" w:rsidP="005E7EC2">
            <w:pPr>
              <w:pStyle w:val="TableBody"/>
              <w:rPr>
                <w:i/>
              </w:rPr>
            </w:pPr>
            <w:r>
              <w:rPr>
                <w:i/>
              </w:rPr>
              <w:t xml:space="preserve">DC Import </w:t>
            </w:r>
            <w:ins w:id="1708" w:author="ERCOT 103020" w:date="2020-10-13T10:12:00Z">
              <w:r w:rsidR="005E7EC2">
                <w:rPr>
                  <w:i/>
                </w:rPr>
                <w:t>at End of Adjustment Period</w:t>
              </w:r>
            </w:ins>
            <w:del w:id="1709" w:author="ERCOT 103020" w:date="2020-10-13T10:12:00Z">
              <w:r w:rsidDel="005E7EC2">
                <w:rPr>
                  <w:i/>
                </w:rPr>
                <w:delText>per QSE per Settlement Point</w:delText>
              </w:r>
            </w:del>
            <w:r>
              <w:t xml:space="preserve">—The approved aggregated DC Tie Schedule submitted by QSE </w:t>
            </w:r>
            <w:r>
              <w:rPr>
                <w:i/>
              </w:rPr>
              <w:t>q</w:t>
            </w:r>
            <w:r>
              <w:t xml:space="preserve"> as an importer into the ERCOT System through DC Tie </w:t>
            </w:r>
            <w:r>
              <w:rPr>
                <w:i/>
              </w:rPr>
              <w:t>p</w:t>
            </w:r>
            <w:r>
              <w:t xml:space="preserve"> </w:t>
            </w:r>
            <w:ins w:id="1710" w:author="ERCOT 103020" w:date="2020-10-13T10:12:00Z">
              <w:r w:rsidR="005E7EC2">
                <w:t>at the end of the</w:t>
              </w:r>
            </w:ins>
            <w:del w:id="1711" w:author="ERCOT 103020" w:date="2020-10-13T10:12:00Z">
              <w:r w:rsidDel="005E7EC2">
                <w:delText>according to the</w:delText>
              </w:r>
            </w:del>
            <w:r>
              <w:t xml:space="preserve"> Adjustment Period</w:t>
            </w:r>
            <w:del w:id="1712" w:author="ERCOT 103020" w:date="2020-10-13T10:12:00Z">
              <w:r w:rsidDel="005E7EC2">
                <w:delText xml:space="preserve"> snapshot</w:delText>
              </w:r>
            </w:del>
            <w:r>
              <w:t>, for the 15-minute Settlement Interval</w:t>
            </w:r>
            <w:r w:rsidRPr="00921E96">
              <w:rPr>
                <w:i/>
              </w:rPr>
              <w:t xml:space="preserve"> i</w:t>
            </w:r>
            <w:r>
              <w:t>.</w:t>
            </w:r>
          </w:p>
        </w:tc>
      </w:tr>
      <w:tr w:rsidR="009B037D" w14:paraId="65505D98" w14:textId="77777777" w:rsidTr="00466584">
        <w:trPr>
          <w:cantSplit/>
        </w:trPr>
        <w:tc>
          <w:tcPr>
            <w:tcW w:w="1096" w:type="pct"/>
          </w:tcPr>
          <w:p w14:paraId="733DFFEE" w14:textId="77777777" w:rsidR="009B037D" w:rsidRDefault="009B037D" w:rsidP="00466584">
            <w:pPr>
              <w:pStyle w:val="TableBody"/>
            </w:pPr>
            <w:r>
              <w:t xml:space="preserve">DCIMPSNAP </w:t>
            </w:r>
            <w:ins w:id="1713" w:author="ERCOT 103020" w:date="2020-10-13T10:13:00Z">
              <w:r w:rsidR="005E7EC2" w:rsidRPr="00DE1AC6">
                <w:rPr>
                  <w:i/>
                  <w:vertAlign w:val="subscript"/>
                  <w:lang w:val="it-IT"/>
                </w:rPr>
                <w:t>ruc</w:t>
              </w:r>
              <w:r w:rsidR="005E7EC2">
                <w:rPr>
                  <w:i/>
                  <w:vertAlign w:val="subscript"/>
                  <w:lang w:val="it-IT"/>
                </w:rPr>
                <w:t xml:space="preserve">, </w:t>
              </w:r>
            </w:ins>
            <w:r w:rsidRPr="008342E2">
              <w:rPr>
                <w:i/>
                <w:vertAlign w:val="subscript"/>
              </w:rPr>
              <w:t>q, p</w:t>
            </w:r>
            <w:r>
              <w:rPr>
                <w:i/>
                <w:vertAlign w:val="subscript"/>
              </w:rPr>
              <w:t>, i</w:t>
            </w:r>
          </w:p>
        </w:tc>
        <w:tc>
          <w:tcPr>
            <w:tcW w:w="383" w:type="pct"/>
          </w:tcPr>
          <w:p w14:paraId="2C904AAB" w14:textId="77777777" w:rsidR="009B037D" w:rsidRDefault="009B037D" w:rsidP="00466584">
            <w:pPr>
              <w:pStyle w:val="TableBody"/>
              <w:jc w:val="center"/>
            </w:pPr>
            <w:r>
              <w:t>MW</w:t>
            </w:r>
          </w:p>
        </w:tc>
        <w:tc>
          <w:tcPr>
            <w:tcW w:w="3521" w:type="pct"/>
          </w:tcPr>
          <w:p w14:paraId="368D49AE" w14:textId="77777777" w:rsidR="009B037D" w:rsidRDefault="009B037D" w:rsidP="005E7EC2">
            <w:pPr>
              <w:pStyle w:val="TableBody"/>
              <w:rPr>
                <w:i/>
              </w:rPr>
            </w:pPr>
            <w:r>
              <w:rPr>
                <w:i/>
              </w:rPr>
              <w:t xml:space="preserve">DC Import </w:t>
            </w:r>
            <w:ins w:id="1714" w:author="ERCOT 103020" w:date="2020-10-13T10:13:00Z">
              <w:r w:rsidR="005E7EC2">
                <w:rPr>
                  <w:i/>
                </w:rPr>
                <w:t>at Snapshot</w:t>
              </w:r>
            </w:ins>
            <w:del w:id="1715" w:author="ERCOT 103020" w:date="2020-10-13T10:13:00Z">
              <w:r w:rsidDel="005E7EC2">
                <w:rPr>
                  <w:i/>
                </w:rPr>
                <w:delText>per QSE per Settlement Point</w:delText>
              </w:r>
            </w:del>
            <w:r>
              <w:t xml:space="preserve">—The approved aggregated DC Tie Schedule submitted by QSE </w:t>
            </w:r>
            <w:r>
              <w:rPr>
                <w:i/>
              </w:rPr>
              <w:t>q</w:t>
            </w:r>
            <w:r>
              <w:t xml:space="preserve"> as an importer into the ERCOT System through DC Tie </w:t>
            </w:r>
            <w:r>
              <w:rPr>
                <w:i/>
              </w:rPr>
              <w:t>p</w:t>
            </w:r>
            <w:r>
              <w:t xml:space="preserve">, according to the </w:t>
            </w:r>
            <w:ins w:id="1716" w:author="ERCOT 103020" w:date="2020-10-13T10:13:00Z">
              <w:r w:rsidR="005E7EC2">
                <w:t xml:space="preserve">RUC </w:t>
              </w:r>
            </w:ins>
            <w:del w:id="1717" w:author="ERCOT 103020" w:date="2020-10-13T10:13:00Z">
              <w:r w:rsidDel="005E7EC2">
                <w:delText>s</w:delText>
              </w:r>
            </w:del>
            <w:ins w:id="1718" w:author="ERCOT 103020" w:date="2020-10-13T10:13:00Z">
              <w:r w:rsidR="005E7EC2">
                <w:t>S</w:t>
              </w:r>
            </w:ins>
            <w:r>
              <w:t>napshot for the RUC process</w:t>
            </w:r>
            <w:ins w:id="1719" w:author="ERCOT 103020" w:date="2020-10-13T10:13:00Z">
              <w:r w:rsidR="005E7EC2">
                <w:t xml:space="preserve"> </w:t>
              </w:r>
              <w:r w:rsidR="005E7EC2">
                <w:rPr>
                  <w:i/>
                </w:rPr>
                <w:t>ruc</w:t>
              </w:r>
            </w:ins>
            <w:r>
              <w:t xml:space="preserve"> for </w:t>
            </w:r>
            <w:del w:id="1720" w:author="ERCOT 103020" w:date="2020-10-13T10:14:00Z">
              <w:r w:rsidDel="005E7EC2">
                <w:delText xml:space="preserve">the hour that includes </w:delText>
              </w:r>
            </w:del>
            <w:r>
              <w:t>the 15-minute Settlement Interval</w:t>
            </w:r>
            <w:r w:rsidRPr="00921E96">
              <w:rPr>
                <w:i/>
              </w:rPr>
              <w:t xml:space="preserve"> i</w:t>
            </w:r>
            <w:r>
              <w:t>.</w:t>
            </w:r>
          </w:p>
        </w:tc>
      </w:tr>
      <w:tr w:rsidR="009B037D" w14:paraId="237EFA94" w14:textId="77777777" w:rsidTr="00466584">
        <w:trPr>
          <w:cantSplit/>
        </w:trPr>
        <w:tc>
          <w:tcPr>
            <w:tcW w:w="1096" w:type="pct"/>
          </w:tcPr>
          <w:p w14:paraId="572371B3" w14:textId="77777777" w:rsidR="009B037D" w:rsidRDefault="009B037D" w:rsidP="00466584">
            <w:pPr>
              <w:pStyle w:val="TableBody"/>
            </w:pPr>
            <w:r>
              <w:t xml:space="preserve">RUCCPSNAP </w:t>
            </w:r>
            <w:ins w:id="1721" w:author="ERCOT 103020" w:date="2020-10-13T10:13:00Z">
              <w:r w:rsidR="005E7EC2" w:rsidRPr="00DE1AC6">
                <w:rPr>
                  <w:i/>
                  <w:vertAlign w:val="subscript"/>
                  <w:lang w:val="it-IT"/>
                </w:rPr>
                <w:t>ruc</w:t>
              </w:r>
              <w:r w:rsidR="005E7EC2">
                <w:rPr>
                  <w:i/>
                  <w:vertAlign w:val="subscript"/>
                  <w:lang w:val="it-IT"/>
                </w:rPr>
                <w:t xml:space="preserve">, </w:t>
              </w:r>
            </w:ins>
            <w:r>
              <w:rPr>
                <w:i/>
                <w:vertAlign w:val="subscript"/>
              </w:rPr>
              <w:t>q, h</w:t>
            </w:r>
          </w:p>
        </w:tc>
        <w:tc>
          <w:tcPr>
            <w:tcW w:w="383" w:type="pct"/>
          </w:tcPr>
          <w:p w14:paraId="05CDC5EF" w14:textId="77777777" w:rsidR="009B037D" w:rsidRDefault="009B037D" w:rsidP="00466584">
            <w:pPr>
              <w:pStyle w:val="TableBody"/>
              <w:jc w:val="center"/>
            </w:pPr>
            <w:r>
              <w:t>MW</w:t>
            </w:r>
          </w:p>
        </w:tc>
        <w:tc>
          <w:tcPr>
            <w:tcW w:w="3521" w:type="pct"/>
          </w:tcPr>
          <w:p w14:paraId="422F1680" w14:textId="77777777" w:rsidR="009B037D" w:rsidRDefault="009B037D" w:rsidP="005E7EC2">
            <w:pPr>
              <w:pStyle w:val="TableBody"/>
              <w:rPr>
                <w:i/>
              </w:rPr>
            </w:pPr>
            <w:r>
              <w:rPr>
                <w:i/>
              </w:rPr>
              <w:t>RUC Capacity Purchase at Snapshot</w:t>
            </w:r>
            <w:r>
              <w:t xml:space="preserve">—The QSE </w:t>
            </w:r>
            <w:r>
              <w:rPr>
                <w:i/>
              </w:rPr>
              <w:t>q</w:t>
            </w:r>
            <w:r>
              <w:t xml:space="preserve">’s capacity purchase, according to the </w:t>
            </w:r>
            <w:del w:id="1722" w:author="ERCOT 103020" w:date="2020-10-13T10:14:00Z">
              <w:r w:rsidDel="005E7EC2">
                <w:delText>COP and Trades</w:delText>
              </w:r>
            </w:del>
            <w:ins w:id="1723" w:author="ERCOT 103020" w:date="2020-10-13T10:14:00Z">
              <w:r w:rsidR="005E7EC2">
                <w:t>RUC</w:t>
              </w:r>
            </w:ins>
            <w:r>
              <w:t xml:space="preserve"> Snapshot for the RUC process </w:t>
            </w:r>
            <w:ins w:id="1724" w:author="ERCOT 103020" w:date="2020-10-13T10:14:00Z">
              <w:r w:rsidR="005E7EC2">
                <w:rPr>
                  <w:i/>
                </w:rPr>
                <w:t>ruc</w:t>
              </w:r>
              <w:r w:rsidR="005E7EC2">
                <w:t xml:space="preserve"> </w:t>
              </w:r>
            </w:ins>
            <w:r>
              <w:t>for the hour</w:t>
            </w:r>
            <w:r w:rsidRPr="0074109A">
              <w:rPr>
                <w:i/>
              </w:rPr>
              <w:t xml:space="preserve"> h</w:t>
            </w:r>
            <w:r>
              <w:t xml:space="preserve"> that includes the 15-minute Settlement Interval.</w:t>
            </w:r>
          </w:p>
        </w:tc>
      </w:tr>
      <w:tr w:rsidR="009B037D" w14:paraId="445167CB" w14:textId="77777777" w:rsidTr="00466584">
        <w:trPr>
          <w:cantSplit/>
        </w:trPr>
        <w:tc>
          <w:tcPr>
            <w:tcW w:w="1096" w:type="pct"/>
          </w:tcPr>
          <w:p w14:paraId="595FBD95" w14:textId="77777777" w:rsidR="009B037D" w:rsidRDefault="009B037D" w:rsidP="00466584">
            <w:pPr>
              <w:pStyle w:val="TableBody"/>
            </w:pPr>
            <w:r>
              <w:t xml:space="preserve">RUCCSSNAP </w:t>
            </w:r>
            <w:ins w:id="1725" w:author="ERCOT 103020" w:date="2020-10-13T10:15:00Z">
              <w:r w:rsidR="0073387E" w:rsidRPr="00DE1AC6">
                <w:rPr>
                  <w:i/>
                  <w:vertAlign w:val="subscript"/>
                  <w:lang w:val="it-IT"/>
                </w:rPr>
                <w:t>ruc</w:t>
              </w:r>
              <w:r w:rsidR="0073387E">
                <w:rPr>
                  <w:i/>
                  <w:vertAlign w:val="subscript"/>
                  <w:lang w:val="it-IT"/>
                </w:rPr>
                <w:t xml:space="preserve">, </w:t>
              </w:r>
            </w:ins>
            <w:r>
              <w:rPr>
                <w:i/>
                <w:vertAlign w:val="subscript"/>
              </w:rPr>
              <w:t>q, h</w:t>
            </w:r>
          </w:p>
        </w:tc>
        <w:tc>
          <w:tcPr>
            <w:tcW w:w="383" w:type="pct"/>
          </w:tcPr>
          <w:p w14:paraId="48F8D159" w14:textId="77777777" w:rsidR="009B037D" w:rsidRDefault="009B037D" w:rsidP="00466584">
            <w:pPr>
              <w:pStyle w:val="TableBody"/>
              <w:jc w:val="center"/>
            </w:pPr>
            <w:r>
              <w:t>MW</w:t>
            </w:r>
          </w:p>
        </w:tc>
        <w:tc>
          <w:tcPr>
            <w:tcW w:w="3521" w:type="pct"/>
          </w:tcPr>
          <w:p w14:paraId="0C842378" w14:textId="77777777" w:rsidR="009B037D" w:rsidRDefault="009B037D" w:rsidP="005E7EC2">
            <w:pPr>
              <w:pStyle w:val="TableBody"/>
              <w:rPr>
                <w:i/>
              </w:rPr>
            </w:pPr>
            <w:r>
              <w:rPr>
                <w:i/>
              </w:rPr>
              <w:t>RUC Capacity Sale at Snapshot</w:t>
            </w:r>
            <w:r>
              <w:t xml:space="preserve">—The QSE </w:t>
            </w:r>
            <w:r>
              <w:rPr>
                <w:i/>
              </w:rPr>
              <w:t>q</w:t>
            </w:r>
            <w:r>
              <w:t xml:space="preserve">’s capacity sale, according to the </w:t>
            </w:r>
            <w:del w:id="1726" w:author="ERCOT 103020" w:date="2020-10-13T10:14:00Z">
              <w:r w:rsidDel="005E7EC2">
                <w:delText>COP and Trades</w:delText>
              </w:r>
            </w:del>
            <w:ins w:id="1727" w:author="ERCOT 103020" w:date="2020-10-13T10:14:00Z">
              <w:r w:rsidR="005E7EC2">
                <w:t>RUC</w:t>
              </w:r>
            </w:ins>
            <w:r>
              <w:t xml:space="preserve"> Snapshot for the RUC process </w:t>
            </w:r>
            <w:ins w:id="1728" w:author="ERCOT 103020" w:date="2020-10-13T10:14:00Z">
              <w:r w:rsidR="005E7EC2">
                <w:rPr>
                  <w:i/>
                </w:rPr>
                <w:t>ruc</w:t>
              </w:r>
              <w:r w:rsidR="005E7EC2">
                <w:t xml:space="preserve"> </w:t>
              </w:r>
            </w:ins>
            <w:r>
              <w:t>for the hour</w:t>
            </w:r>
            <w:r w:rsidRPr="0074109A">
              <w:rPr>
                <w:i/>
              </w:rPr>
              <w:t xml:space="preserve"> h</w:t>
            </w:r>
            <w:r>
              <w:t xml:space="preserve"> that includes the 15-minute Settlement Interval.</w:t>
            </w:r>
          </w:p>
        </w:tc>
      </w:tr>
      <w:tr w:rsidR="009B037D" w14:paraId="3A8D51E2" w14:textId="77777777" w:rsidTr="00466584">
        <w:trPr>
          <w:cantSplit/>
        </w:trPr>
        <w:tc>
          <w:tcPr>
            <w:tcW w:w="1096" w:type="pct"/>
          </w:tcPr>
          <w:p w14:paraId="0207AF3E" w14:textId="77777777" w:rsidR="009B037D" w:rsidRDefault="009B037D" w:rsidP="00466584">
            <w:pPr>
              <w:pStyle w:val="TableBody"/>
            </w:pPr>
            <w:r>
              <w:t xml:space="preserve">RUCCAPADJ </w:t>
            </w:r>
            <w:r>
              <w:rPr>
                <w:i/>
                <w:vertAlign w:val="subscript"/>
              </w:rPr>
              <w:t>q, i</w:t>
            </w:r>
          </w:p>
        </w:tc>
        <w:tc>
          <w:tcPr>
            <w:tcW w:w="383" w:type="pct"/>
          </w:tcPr>
          <w:p w14:paraId="7BDA7E7D" w14:textId="77777777" w:rsidR="009B037D" w:rsidRDefault="009B037D" w:rsidP="00466584">
            <w:pPr>
              <w:pStyle w:val="TableBody"/>
              <w:jc w:val="center"/>
            </w:pPr>
            <w:r>
              <w:t>MW</w:t>
            </w:r>
          </w:p>
        </w:tc>
        <w:tc>
          <w:tcPr>
            <w:tcW w:w="3521" w:type="pct"/>
          </w:tcPr>
          <w:p w14:paraId="08337E9F" w14:textId="77777777" w:rsidR="009B037D" w:rsidRDefault="009B037D" w:rsidP="0073387E">
            <w:pPr>
              <w:pStyle w:val="TableBody"/>
              <w:rPr>
                <w:i/>
              </w:rPr>
            </w:pPr>
            <w:r>
              <w:rPr>
                <w:i/>
              </w:rPr>
              <w:t xml:space="preserve">RUC Capacity </w:t>
            </w:r>
            <w:del w:id="1729" w:author="ERCOT 103020" w:date="2020-10-13T10:15:00Z">
              <w:r w:rsidDel="0073387E">
                <w:rPr>
                  <w:i/>
                </w:rPr>
                <w:delText>Snapshot during</w:delText>
              </w:r>
            </w:del>
            <w:ins w:id="1730" w:author="ERCOT 103020" w:date="2020-10-13T10:15:00Z">
              <w:r w:rsidR="0073387E">
                <w:rPr>
                  <w:i/>
                </w:rPr>
                <w:t>at End of</w:t>
              </w:r>
            </w:ins>
            <w:r>
              <w:rPr>
                <w:i/>
              </w:rPr>
              <w:t xml:space="preserve"> Adjustment Period</w:t>
            </w:r>
            <w:r>
              <w:t>—The amount of the QSE</w:t>
            </w:r>
            <w:r>
              <w:rPr>
                <w:i/>
              </w:rPr>
              <w:t xml:space="preserve"> q</w:t>
            </w:r>
            <w:r>
              <w:t>’s calculated capacity</w:t>
            </w:r>
            <w:del w:id="1731" w:author="ERCOT 103020" w:date="2020-10-13T10:15:00Z">
              <w:r w:rsidDel="0073387E">
                <w:delText xml:space="preserve"> in the RUC according to the COP and Trades Snapshot</w:delText>
              </w:r>
            </w:del>
            <w:r>
              <w:t>, excluding capacity for IRRs, at the end of the Adjustment Period for a 15-minute Settlement Interval</w:t>
            </w:r>
            <w:r w:rsidRPr="0074109A">
              <w:rPr>
                <w:i/>
              </w:rPr>
              <w:t xml:space="preserve"> i</w:t>
            </w:r>
            <w:r>
              <w:rPr>
                <w:i/>
              </w:rPr>
              <w:t>.</w:t>
            </w:r>
          </w:p>
        </w:tc>
      </w:tr>
      <w:tr w:rsidR="009B037D" w:rsidDel="0073387E" w14:paraId="60D81160" w14:textId="77777777" w:rsidTr="00466584">
        <w:trPr>
          <w:cantSplit/>
          <w:del w:id="1732" w:author="ERCOT 103020" w:date="2020-10-13T10:15:00Z"/>
        </w:trPr>
        <w:tc>
          <w:tcPr>
            <w:tcW w:w="1096" w:type="pct"/>
          </w:tcPr>
          <w:p w14:paraId="5A8B26D0" w14:textId="77777777" w:rsidR="009B037D" w:rsidDel="0073387E" w:rsidRDefault="009B037D" w:rsidP="00466584">
            <w:pPr>
              <w:pStyle w:val="TableBody"/>
              <w:rPr>
                <w:del w:id="1733" w:author="ERCOT 103020" w:date="2020-10-13T10:15:00Z"/>
              </w:rPr>
            </w:pPr>
            <w:del w:id="1734" w:author="ERCOT 103020" w:date="2020-10-13T10:15:00Z">
              <w:r w:rsidDel="0073387E">
                <w:lastRenderedPageBreak/>
                <w:delText xml:space="preserve">HASLADJ </w:delText>
              </w:r>
              <w:r w:rsidDel="0073387E">
                <w:rPr>
                  <w:i/>
                  <w:vertAlign w:val="subscript"/>
                </w:rPr>
                <w:delText>q, r, h</w:delText>
              </w:r>
            </w:del>
          </w:p>
        </w:tc>
        <w:tc>
          <w:tcPr>
            <w:tcW w:w="383" w:type="pct"/>
          </w:tcPr>
          <w:p w14:paraId="275CDFFE" w14:textId="77777777" w:rsidR="009B037D" w:rsidDel="0073387E" w:rsidRDefault="009B037D" w:rsidP="00466584">
            <w:pPr>
              <w:pStyle w:val="TableBody"/>
              <w:jc w:val="center"/>
              <w:rPr>
                <w:del w:id="1735" w:author="ERCOT 103020" w:date="2020-10-13T10:15:00Z"/>
              </w:rPr>
            </w:pPr>
            <w:del w:id="1736" w:author="ERCOT 103020" w:date="2020-10-13T10:15:00Z">
              <w:r w:rsidDel="0073387E">
                <w:delText>MW</w:delText>
              </w:r>
            </w:del>
          </w:p>
        </w:tc>
        <w:tc>
          <w:tcPr>
            <w:tcW w:w="3521" w:type="pct"/>
          </w:tcPr>
          <w:p w14:paraId="3109D25D" w14:textId="77777777" w:rsidR="009B037D" w:rsidDel="0073387E" w:rsidRDefault="009B037D" w:rsidP="00466584">
            <w:pPr>
              <w:pStyle w:val="TableBody"/>
              <w:rPr>
                <w:del w:id="1737" w:author="ERCOT 103020" w:date="2020-10-13T10:15:00Z"/>
                <w:i/>
              </w:rPr>
            </w:pPr>
            <w:del w:id="1738" w:author="ERCOT 103020" w:date="2020-10-13T10:15:00Z">
              <w:r w:rsidDel="0073387E">
                <w:rPr>
                  <w:i/>
                </w:rPr>
                <w:delText>High Ancillary Services Limit at Adjustment Period</w:delText>
              </w:r>
              <w:r w:rsidDel="0073387E">
                <w:delText>—The HASL of a non-IRR</w:delText>
              </w:r>
            </w:del>
            <w:ins w:id="1739" w:author="ERCOT" w:date="2020-04-07T13:36:00Z">
              <w:del w:id="1740" w:author="ERCOT 103020" w:date="2020-10-13T10:15:00Z">
                <w:r w:rsidDel="0073387E">
                  <w:delText>/non-DC</w:delText>
                </w:r>
              </w:del>
            </w:ins>
            <w:ins w:id="1741" w:author="ERCOT" w:date="2020-04-07T15:49:00Z">
              <w:del w:id="1742" w:author="ERCOT 103020" w:date="2020-10-13T10:15:00Z">
                <w:r w:rsidDel="0073387E">
                  <w:delText xml:space="preserve"> Coupled Resource</w:delText>
                </w:r>
              </w:del>
            </w:ins>
            <w:del w:id="1743" w:author="ERCOT 103020" w:date="2020-10-13T10:15:00Z">
              <w:r w:rsidDel="0073387E">
                <w:delText xml:space="preserve"> </w:delText>
              </w:r>
              <w:r w:rsidDel="0073387E">
                <w:rPr>
                  <w:i/>
                </w:rPr>
                <w:delText>r</w:delText>
              </w:r>
              <w:r w:rsidDel="0073387E">
                <w:delText xml:space="preserve"> represented by the QSE </w:delText>
              </w:r>
              <w:r w:rsidDel="0073387E">
                <w:rPr>
                  <w:i/>
                </w:rPr>
                <w:delText>q</w:delText>
              </w:r>
              <w:r w:rsidDel="0073387E">
                <w:delText xml:space="preserve">, according to the Adjustment Period snapshot, for the hour </w:delText>
              </w:r>
              <w:r w:rsidRPr="0074109A" w:rsidDel="0073387E">
                <w:rPr>
                  <w:i/>
                </w:rPr>
                <w:delText>h</w:delText>
              </w:r>
              <w:r w:rsidDel="0073387E">
                <w:delText xml:space="preserve"> that includes the 15-minute Settlement Interval.  Where for a Combined Cycle Train, the Resource </w:delText>
              </w:r>
              <w:r w:rsidRPr="00B34C5D" w:rsidDel="0073387E">
                <w:rPr>
                  <w:i/>
                </w:rPr>
                <w:delText>r</w:delText>
              </w:r>
              <w:r w:rsidDel="0073387E">
                <w:rPr>
                  <w:i/>
                </w:rPr>
                <w:delText xml:space="preserve"> </w:delText>
              </w:r>
              <w:r w:rsidRPr="001C65E0" w:rsidDel="0073387E">
                <w:delText xml:space="preserve">is a </w:delText>
              </w:r>
              <w:r w:rsidDel="0073387E">
                <w:delText xml:space="preserve">Combined Cycle Generation Resource within the Combined Cycle Train.  </w:delText>
              </w:r>
            </w:del>
          </w:p>
        </w:tc>
      </w:tr>
      <w:tr w:rsidR="0073387E" w14:paraId="1DC87741" w14:textId="77777777" w:rsidTr="00466584">
        <w:trPr>
          <w:cantSplit/>
          <w:ins w:id="1744" w:author="ERCOT 103020" w:date="2020-10-13T10:16:00Z"/>
        </w:trPr>
        <w:tc>
          <w:tcPr>
            <w:tcW w:w="1096" w:type="pct"/>
          </w:tcPr>
          <w:p w14:paraId="5C1F76AD" w14:textId="77777777" w:rsidR="0073387E" w:rsidRDefault="0073387E" w:rsidP="0073387E">
            <w:pPr>
              <w:pStyle w:val="TableBody"/>
              <w:rPr>
                <w:ins w:id="1745" w:author="ERCOT 103020" w:date="2020-10-13T10:16:00Z"/>
                <w:i/>
              </w:rPr>
            </w:pPr>
            <w:ins w:id="1746" w:author="ERCOT 103020" w:date="2020-10-13T10:16:00Z">
              <w:r>
                <w:t>RCAPADJ</w:t>
              </w:r>
              <w:r w:rsidRPr="0043255B">
                <w:t xml:space="preserve"> </w:t>
              </w:r>
              <w:r w:rsidRPr="0043255B">
                <w:rPr>
                  <w:i/>
                  <w:vertAlign w:val="subscript"/>
                </w:rPr>
                <w:t>q, r, h</w:t>
              </w:r>
            </w:ins>
          </w:p>
        </w:tc>
        <w:tc>
          <w:tcPr>
            <w:tcW w:w="383" w:type="pct"/>
          </w:tcPr>
          <w:p w14:paraId="3E18ACC8" w14:textId="77777777" w:rsidR="0073387E" w:rsidRPr="007820D0" w:rsidRDefault="0073387E" w:rsidP="0073387E">
            <w:pPr>
              <w:pStyle w:val="TableBody"/>
              <w:jc w:val="center"/>
              <w:rPr>
                <w:ins w:id="1747" w:author="ERCOT 103020" w:date="2020-10-13T10:16:00Z"/>
              </w:rPr>
            </w:pPr>
            <w:ins w:id="1748" w:author="ERCOT 103020" w:date="2020-10-13T10:16:00Z">
              <w:r w:rsidRPr="0043255B">
                <w:t>MW</w:t>
              </w:r>
            </w:ins>
          </w:p>
        </w:tc>
        <w:tc>
          <w:tcPr>
            <w:tcW w:w="3521" w:type="pct"/>
          </w:tcPr>
          <w:p w14:paraId="53A937A4" w14:textId="77777777" w:rsidR="0073387E" w:rsidRPr="00827876" w:rsidRDefault="0073387E" w:rsidP="00D5463E">
            <w:pPr>
              <w:pStyle w:val="TableBody"/>
              <w:rPr>
                <w:ins w:id="1749" w:author="ERCOT 103020" w:date="2020-10-13T10:16:00Z"/>
                <w:i/>
              </w:rPr>
            </w:pPr>
            <w:ins w:id="1750" w:author="ERCOT 103020" w:date="2020-10-13T10:16:00Z">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ins>
            <w:ins w:id="1751" w:author="ERCOT 103020" w:date="2020-10-28T16:15:00Z">
              <w:r w:rsidR="00D5463E" w:rsidRPr="0043255B">
                <w:t xml:space="preserve"> </w:t>
              </w:r>
              <w:r w:rsidR="00D5463E">
                <w:t xml:space="preserve">or ESR </w:t>
              </w:r>
              <w:r w:rsidR="00D5463E" w:rsidRPr="0043255B">
                <w:rPr>
                  <w:i/>
                </w:rPr>
                <w:t>r</w:t>
              </w:r>
              <w:r w:rsidR="00D5463E">
                <w:rPr>
                  <w:i/>
                </w:rPr>
                <w:t>,</w:t>
              </w:r>
              <w:r w:rsidR="00D5463E" w:rsidRPr="00307AD2">
                <w:t xml:space="preserve"> that is not a DC-Coupled Resource,</w:t>
              </w:r>
              <w:r w:rsidR="00D5463E" w:rsidRPr="00156BB7">
                <w:t xml:space="preserve"> </w:t>
              </w:r>
            </w:ins>
            <w:ins w:id="1752" w:author="ERCOT 103020" w:date="2020-10-13T10:16:00Z">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r>
                <w:t xml:space="preserve"> </w:t>
              </w:r>
            </w:ins>
          </w:p>
        </w:tc>
      </w:tr>
      <w:tr w:rsidR="009B037D" w:rsidDel="0073387E" w14:paraId="7E3B2E43" w14:textId="77777777" w:rsidTr="00466584">
        <w:trPr>
          <w:cantSplit/>
          <w:ins w:id="1753" w:author="ERCOT" w:date="2020-04-07T13:40:00Z"/>
          <w:del w:id="1754" w:author="ERCOT 103020" w:date="2020-10-13T10:16:00Z"/>
        </w:trPr>
        <w:tc>
          <w:tcPr>
            <w:tcW w:w="1096" w:type="pct"/>
          </w:tcPr>
          <w:p w14:paraId="2E93C8F0" w14:textId="77777777" w:rsidR="009B037D" w:rsidRPr="007820D0" w:rsidDel="0073387E" w:rsidRDefault="009B037D" w:rsidP="00046168">
            <w:pPr>
              <w:pStyle w:val="TableBody"/>
              <w:rPr>
                <w:ins w:id="1755" w:author="ERCOT" w:date="2020-04-07T13:40:00Z"/>
                <w:del w:id="1756" w:author="ERCOT 103020" w:date="2020-10-13T10:16:00Z"/>
                <w:i/>
              </w:rPr>
            </w:pPr>
            <w:ins w:id="1757" w:author="ERCOT" w:date="2020-04-07T13:40:00Z">
              <w:del w:id="1758" w:author="ERCOT 103020" w:date="2020-10-13T10:16:00Z">
                <w:r w:rsidDel="0073387E">
                  <w:rPr>
                    <w:i/>
                  </w:rPr>
                  <w:delText>DCRCAP</w:delText>
                </w:r>
                <w:r w:rsidRPr="007820D0" w:rsidDel="0073387E">
                  <w:rPr>
                    <w:i/>
                  </w:rPr>
                  <w:delText>ADJ</w:delText>
                </w:r>
              </w:del>
            </w:ins>
            <w:ins w:id="1759" w:author="ERCOT" w:date="2020-06-26T07:11:00Z">
              <w:del w:id="1760" w:author="ERCOT 103020" w:date="2020-10-13T10:16:00Z">
                <w:r w:rsidR="00046168" w:rsidRPr="00DF15B8" w:rsidDel="0073387E">
                  <w:rPr>
                    <w:i/>
                  </w:rPr>
                  <w:delText xml:space="preserve"> </w:delText>
                </w:r>
                <w:r w:rsidR="00046168" w:rsidRPr="00046168" w:rsidDel="0073387E">
                  <w:rPr>
                    <w:i/>
                    <w:vertAlign w:val="subscript"/>
                  </w:rPr>
                  <w:delText>ruc,</w:delText>
                </w:r>
                <w:r w:rsidR="00046168" w:rsidRPr="00DF15B8" w:rsidDel="0073387E">
                  <w:rPr>
                    <w:i/>
                    <w:vertAlign w:val="subscript"/>
                  </w:rPr>
                  <w:delText>q</w:delText>
                </w:r>
              </w:del>
            </w:ins>
            <w:ins w:id="1761" w:author="ERCOT" w:date="2020-04-07T13:40:00Z">
              <w:del w:id="1762" w:author="ERCOT 103020" w:date="2020-10-13T10:16:00Z">
                <w:r w:rsidRPr="00DF15B8" w:rsidDel="0073387E">
                  <w:rPr>
                    <w:i/>
                    <w:vertAlign w:val="subscript"/>
                  </w:rPr>
                  <w:delText>, r, h</w:delText>
                </w:r>
              </w:del>
            </w:ins>
          </w:p>
        </w:tc>
        <w:tc>
          <w:tcPr>
            <w:tcW w:w="383" w:type="pct"/>
          </w:tcPr>
          <w:p w14:paraId="76906E3C" w14:textId="77777777" w:rsidR="009B037D" w:rsidRPr="007820D0" w:rsidDel="0073387E" w:rsidRDefault="009B037D" w:rsidP="00466584">
            <w:pPr>
              <w:pStyle w:val="TableBody"/>
              <w:jc w:val="center"/>
              <w:rPr>
                <w:ins w:id="1763" w:author="ERCOT" w:date="2020-04-07T13:40:00Z"/>
                <w:del w:id="1764" w:author="ERCOT 103020" w:date="2020-10-13T10:16:00Z"/>
              </w:rPr>
            </w:pPr>
            <w:ins w:id="1765" w:author="ERCOT" w:date="2020-04-07T13:40:00Z">
              <w:del w:id="1766" w:author="ERCOT 103020" w:date="2020-10-13T10:16:00Z">
                <w:r w:rsidRPr="007820D0" w:rsidDel="0073387E">
                  <w:delText>MW</w:delText>
                </w:r>
              </w:del>
            </w:ins>
          </w:p>
        </w:tc>
        <w:tc>
          <w:tcPr>
            <w:tcW w:w="3521" w:type="pct"/>
          </w:tcPr>
          <w:p w14:paraId="1DE1E5D7" w14:textId="77777777" w:rsidR="009B037D" w:rsidRPr="007820D0" w:rsidDel="0073387E" w:rsidRDefault="009B037D" w:rsidP="00466584">
            <w:pPr>
              <w:pStyle w:val="TableBody"/>
              <w:rPr>
                <w:ins w:id="1767" w:author="ERCOT" w:date="2020-04-07T13:40:00Z"/>
                <w:del w:id="1768" w:author="ERCOT 103020" w:date="2020-10-13T10:16:00Z"/>
              </w:rPr>
            </w:pPr>
            <w:ins w:id="1769" w:author="ERCOT" w:date="2020-04-07T13:40:00Z">
              <w:del w:id="1770" w:author="ERCOT 103020" w:date="2020-10-13T10:16:00Z">
                <w:r w:rsidRPr="00827876" w:rsidDel="0073387E">
                  <w:rPr>
                    <w:i/>
                  </w:rPr>
                  <w:delText>DC</w:delText>
                </w:r>
              </w:del>
            </w:ins>
            <w:ins w:id="1771" w:author="ERCOT" w:date="2020-04-07T16:45:00Z">
              <w:del w:id="1772" w:author="ERCOT 103020" w:date="2020-10-13T10:16:00Z">
                <w:r w:rsidRPr="00827876" w:rsidDel="0073387E">
                  <w:rPr>
                    <w:i/>
                  </w:rPr>
                  <w:delText>-</w:delText>
                </w:r>
              </w:del>
            </w:ins>
            <w:ins w:id="1773" w:author="ERCOT" w:date="2020-04-07T13:40:00Z">
              <w:del w:id="1774" w:author="ERCOT 103020" w:date="2020-10-13T10:16:00Z">
                <w:r w:rsidRPr="00827876" w:rsidDel="0073387E">
                  <w:rPr>
                    <w:i/>
                  </w:rPr>
                  <w:delText xml:space="preserve"> Coupled Resource Capacity at Adjustment Period</w:delText>
                </w:r>
                <w:r w:rsidRPr="007820D0" w:rsidDel="0073387E">
                  <w:delText xml:space="preserve">—The </w:delText>
                </w:r>
                <w:r w:rsidDel="0073387E">
                  <w:delText>Resource Capacity</w:delText>
                </w:r>
                <w:r w:rsidRPr="007820D0" w:rsidDel="0073387E">
                  <w:delText xml:space="preserve"> of DC-Coupled Resource </w:delText>
                </w:r>
                <w:r w:rsidRPr="00827876" w:rsidDel="0073387E">
                  <w:rPr>
                    <w:i/>
                  </w:rPr>
                  <w:delText>r</w:delText>
                </w:r>
                <w:r w:rsidRPr="007820D0" w:rsidDel="0073387E">
                  <w:delText xml:space="preserve"> represented by the QSE </w:delText>
                </w:r>
                <w:r w:rsidRPr="00827876" w:rsidDel="0073387E">
                  <w:rPr>
                    <w:i/>
                  </w:rPr>
                  <w:delText>q</w:delText>
                </w:r>
                <w:r w:rsidRPr="007820D0" w:rsidDel="0073387E">
                  <w:delText xml:space="preserve"> for the </w:delText>
                </w:r>
              </w:del>
            </w:ins>
            <w:ins w:id="1775" w:author="ERCOT" w:date="2020-04-07T13:41:00Z">
              <w:del w:id="1776" w:author="ERCOT 103020" w:date="2020-10-13T10:16:00Z">
                <w:r w:rsidDel="0073387E">
                  <w:delText xml:space="preserve">hour </w:delText>
                </w:r>
                <w:r w:rsidRPr="00937087" w:rsidDel="0073387E">
                  <w:rPr>
                    <w:i/>
                  </w:rPr>
                  <w:delText>h</w:delText>
                </w:r>
                <w:r w:rsidRPr="00937087" w:rsidDel="0073387E">
                  <w:delText xml:space="preserve"> that</w:delText>
                </w:r>
                <w:r w:rsidDel="0073387E">
                  <w:delText xml:space="preserve"> included the 15-minute Settlement Interval</w:delText>
                </w:r>
              </w:del>
            </w:ins>
            <w:ins w:id="1777" w:author="ERCOT" w:date="2020-04-07T15:45:00Z">
              <w:del w:id="1778" w:author="ERCOT 103020" w:date="2020-10-13T10:16:00Z">
                <w:r w:rsidDel="0073387E">
                  <w:delText xml:space="preserve"> </w:delText>
                </w:r>
                <w:r w:rsidRPr="00BC5843" w:rsidDel="0073387E">
                  <w:rPr>
                    <w:i/>
                  </w:rPr>
                  <w:delText>i</w:delText>
                </w:r>
              </w:del>
            </w:ins>
            <w:ins w:id="1779" w:author="ERCOT" w:date="2020-04-07T13:40:00Z">
              <w:del w:id="1780" w:author="ERCOT 103020" w:date="2020-10-13T10:16:00Z">
                <w:r w:rsidDel="0073387E">
                  <w:delText>, according to the Adjustment Period snapshot</w:delText>
                </w:r>
              </w:del>
            </w:ins>
            <w:ins w:id="1781" w:author="ERCOT" w:date="2020-04-07T15:46:00Z">
              <w:del w:id="1782" w:author="ERCOT 103020" w:date="2020-10-13T10:16:00Z">
                <w:r w:rsidDel="0073387E">
                  <w:delText xml:space="preserve"> and the </w:delText>
                </w:r>
              </w:del>
            </w:ins>
            <w:ins w:id="1783" w:author="ERCOT" w:date="2020-04-10T13:04:00Z">
              <w:del w:id="1784" w:author="ERCOT 103020" w:date="2020-10-13T10:16:00Z">
                <w:r w:rsidDel="0073387E">
                  <w:delText>COP and Trades Snapshot for the RUC process</w:delText>
                </w:r>
              </w:del>
            </w:ins>
            <w:ins w:id="1785" w:author="ERCOT" w:date="2020-04-07T13:40:00Z">
              <w:del w:id="1786" w:author="ERCOT 103020" w:date="2020-10-13T10:16:00Z">
                <w:r w:rsidRPr="007820D0" w:rsidDel="0073387E">
                  <w:delText xml:space="preserve">.  </w:delText>
                </w:r>
              </w:del>
            </w:ins>
          </w:p>
        </w:tc>
      </w:tr>
      <w:tr w:rsidR="009B037D" w14:paraId="4509F65B" w14:textId="77777777" w:rsidTr="00466584">
        <w:trPr>
          <w:cantSplit/>
        </w:trPr>
        <w:tc>
          <w:tcPr>
            <w:tcW w:w="1096" w:type="pct"/>
          </w:tcPr>
          <w:p w14:paraId="3F6AB348" w14:textId="77777777" w:rsidR="009B037D" w:rsidRDefault="009B037D" w:rsidP="00466584">
            <w:pPr>
              <w:pStyle w:val="TableBody"/>
            </w:pPr>
            <w:r>
              <w:t xml:space="preserve">RUCCPADJ </w:t>
            </w:r>
            <w:r>
              <w:rPr>
                <w:i/>
                <w:vertAlign w:val="subscript"/>
              </w:rPr>
              <w:t>q, h</w:t>
            </w:r>
          </w:p>
        </w:tc>
        <w:tc>
          <w:tcPr>
            <w:tcW w:w="383" w:type="pct"/>
          </w:tcPr>
          <w:p w14:paraId="7B6C9D35" w14:textId="77777777" w:rsidR="009B037D" w:rsidRDefault="009B037D" w:rsidP="00466584">
            <w:pPr>
              <w:pStyle w:val="TableBody"/>
              <w:jc w:val="center"/>
            </w:pPr>
            <w:r>
              <w:t>MW</w:t>
            </w:r>
          </w:p>
        </w:tc>
        <w:tc>
          <w:tcPr>
            <w:tcW w:w="3521" w:type="pct"/>
          </w:tcPr>
          <w:p w14:paraId="10D7E21C" w14:textId="77777777" w:rsidR="009B037D" w:rsidRDefault="009B037D" w:rsidP="0073387E">
            <w:pPr>
              <w:pStyle w:val="TableBody"/>
              <w:rPr>
                <w:i/>
              </w:rPr>
            </w:pPr>
            <w:r>
              <w:rPr>
                <w:i/>
              </w:rPr>
              <w:t xml:space="preserve">RUC Capacity Purchase at </w:t>
            </w:r>
            <w:ins w:id="1787" w:author="ERCOT 103020" w:date="2020-10-13T10:17:00Z">
              <w:r w:rsidR="0073387E">
                <w:rPr>
                  <w:i/>
                </w:rPr>
                <w:t xml:space="preserve">End of </w:t>
              </w:r>
            </w:ins>
            <w:r>
              <w:rPr>
                <w:i/>
              </w:rPr>
              <w:t>Adjustment Period</w:t>
            </w:r>
            <w:r>
              <w:t xml:space="preserve">—The QSE </w:t>
            </w:r>
            <w:r>
              <w:rPr>
                <w:i/>
              </w:rPr>
              <w:t>q</w:t>
            </w:r>
            <w:r>
              <w:t xml:space="preserve">’s capacity purchase, </w:t>
            </w:r>
            <w:del w:id="1788" w:author="ERCOT 103020" w:date="2020-10-13T10:17:00Z">
              <w:r w:rsidDel="0073387E">
                <w:delText>according t</w:delText>
              </w:r>
            </w:del>
            <w:del w:id="1789" w:author="ERCOT 103020" w:date="2020-10-13T10:18:00Z">
              <w:r w:rsidDel="0073387E">
                <w:delText>o</w:delText>
              </w:r>
            </w:del>
            <w:ins w:id="1790" w:author="ERCOT 103020" w:date="2020-10-13T10:18:00Z">
              <w:r w:rsidR="0073387E">
                <w:t>at</w:t>
              </w:r>
            </w:ins>
            <w:r>
              <w:t xml:space="preserve"> the </w:t>
            </w:r>
            <w:ins w:id="1791" w:author="ERCOT 103020" w:date="2020-10-13T10:18:00Z">
              <w:r w:rsidR="0073387E">
                <w:t xml:space="preserve">end of </w:t>
              </w:r>
            </w:ins>
            <w:r>
              <w:t xml:space="preserve">Adjustment Period </w:t>
            </w:r>
            <w:del w:id="1792" w:author="ERCOT 103020" w:date="2020-10-13T10:18:00Z">
              <w:r w:rsidDel="0073387E">
                <w:delText xml:space="preserve">COP and Trades Snapshot </w:delText>
              </w:r>
            </w:del>
            <w:r>
              <w:t xml:space="preserve">for the hour </w:t>
            </w:r>
            <w:r w:rsidRPr="0074109A">
              <w:rPr>
                <w:i/>
              </w:rPr>
              <w:t>h</w:t>
            </w:r>
            <w:r>
              <w:t xml:space="preserve"> that includes the 15-minute Settlement Interval.</w:t>
            </w:r>
          </w:p>
        </w:tc>
      </w:tr>
      <w:tr w:rsidR="009B037D" w14:paraId="25317D78" w14:textId="77777777" w:rsidTr="00466584">
        <w:trPr>
          <w:cantSplit/>
        </w:trPr>
        <w:tc>
          <w:tcPr>
            <w:tcW w:w="1096" w:type="pct"/>
          </w:tcPr>
          <w:p w14:paraId="2A3CE504" w14:textId="77777777" w:rsidR="009B037D" w:rsidRDefault="009B037D" w:rsidP="00466584">
            <w:pPr>
              <w:pStyle w:val="TableBody"/>
            </w:pPr>
            <w:r>
              <w:t xml:space="preserve">RUCCSADJ </w:t>
            </w:r>
            <w:r>
              <w:rPr>
                <w:i/>
                <w:vertAlign w:val="subscript"/>
              </w:rPr>
              <w:t>q, h</w:t>
            </w:r>
          </w:p>
        </w:tc>
        <w:tc>
          <w:tcPr>
            <w:tcW w:w="383" w:type="pct"/>
          </w:tcPr>
          <w:p w14:paraId="7D2A89C4" w14:textId="77777777" w:rsidR="009B037D" w:rsidRDefault="009B037D" w:rsidP="00466584">
            <w:pPr>
              <w:pStyle w:val="TableBody"/>
              <w:jc w:val="center"/>
            </w:pPr>
            <w:r>
              <w:t>MW</w:t>
            </w:r>
          </w:p>
        </w:tc>
        <w:tc>
          <w:tcPr>
            <w:tcW w:w="3521" w:type="pct"/>
          </w:tcPr>
          <w:p w14:paraId="63F410B3" w14:textId="77777777" w:rsidR="009B037D" w:rsidRDefault="009B037D" w:rsidP="0073387E">
            <w:pPr>
              <w:pStyle w:val="TableBody"/>
              <w:rPr>
                <w:i/>
              </w:rPr>
            </w:pPr>
            <w:r>
              <w:rPr>
                <w:i/>
              </w:rPr>
              <w:t xml:space="preserve">RUC Capacity Sale at </w:t>
            </w:r>
            <w:ins w:id="1793" w:author="ERCOT 103020" w:date="2020-10-13T10:18:00Z">
              <w:r w:rsidR="0073387E">
                <w:rPr>
                  <w:i/>
                </w:rPr>
                <w:t xml:space="preserve">End of </w:t>
              </w:r>
            </w:ins>
            <w:r>
              <w:rPr>
                <w:i/>
              </w:rPr>
              <w:t>Adjustment Period</w:t>
            </w:r>
            <w:r>
              <w:t xml:space="preserve">—The QSE </w:t>
            </w:r>
            <w:r>
              <w:rPr>
                <w:i/>
              </w:rPr>
              <w:t>q</w:t>
            </w:r>
            <w:r>
              <w:t xml:space="preserve">’s capacity sale, </w:t>
            </w:r>
            <w:del w:id="1794" w:author="ERCOT 103020" w:date="2020-10-13T10:18:00Z">
              <w:r w:rsidDel="0073387E">
                <w:delText>according to</w:delText>
              </w:r>
            </w:del>
            <w:ins w:id="1795" w:author="ERCOT 103020" w:date="2020-10-13T10:18:00Z">
              <w:r w:rsidR="0073387E">
                <w:t>at</w:t>
              </w:r>
            </w:ins>
            <w:r>
              <w:t xml:space="preserve"> the </w:t>
            </w:r>
            <w:ins w:id="1796" w:author="ERCOT 103020" w:date="2020-10-13T10:18:00Z">
              <w:r w:rsidR="0073387E">
                <w:t xml:space="preserve">end of </w:t>
              </w:r>
            </w:ins>
            <w:r>
              <w:t xml:space="preserve">Adjustment Period </w:t>
            </w:r>
            <w:del w:id="1797" w:author="ERCOT 103020" w:date="2020-10-13T10:18:00Z">
              <w:r w:rsidDel="0073387E">
                <w:delText xml:space="preserve">COP and Trades Snapshot </w:delText>
              </w:r>
            </w:del>
            <w:r>
              <w:t xml:space="preserve">for the hour </w:t>
            </w:r>
            <w:r w:rsidRPr="0074109A">
              <w:rPr>
                <w:i/>
              </w:rPr>
              <w:t>h</w:t>
            </w:r>
            <w:r>
              <w:t xml:space="preserve"> that includes the 15-minute Settlement Interval.</w:t>
            </w:r>
          </w:p>
        </w:tc>
      </w:tr>
      <w:tr w:rsidR="009B037D" w14:paraId="76C22CC2" w14:textId="77777777" w:rsidTr="00466584">
        <w:trPr>
          <w:cantSplit/>
        </w:trPr>
        <w:tc>
          <w:tcPr>
            <w:tcW w:w="1096" w:type="pct"/>
          </w:tcPr>
          <w:p w14:paraId="76A72148" w14:textId="77777777" w:rsidR="009B037D" w:rsidRDefault="009B037D" w:rsidP="00466584">
            <w:pPr>
              <w:pStyle w:val="TableBody"/>
            </w:pPr>
            <w:r>
              <w:t xml:space="preserve">DAEP </w:t>
            </w:r>
            <w:r>
              <w:rPr>
                <w:i/>
                <w:vertAlign w:val="subscript"/>
              </w:rPr>
              <w:t>q, p, h</w:t>
            </w:r>
          </w:p>
        </w:tc>
        <w:tc>
          <w:tcPr>
            <w:tcW w:w="383" w:type="pct"/>
          </w:tcPr>
          <w:p w14:paraId="04B4CC4F" w14:textId="77777777" w:rsidR="009B037D" w:rsidRDefault="009B037D" w:rsidP="00466584">
            <w:pPr>
              <w:pStyle w:val="TableBody"/>
              <w:jc w:val="center"/>
            </w:pPr>
            <w:r>
              <w:t>MW</w:t>
            </w:r>
          </w:p>
        </w:tc>
        <w:tc>
          <w:tcPr>
            <w:tcW w:w="3521" w:type="pct"/>
          </w:tcPr>
          <w:p w14:paraId="270E9DA3" w14:textId="77777777" w:rsidR="009B037D" w:rsidRDefault="009B037D" w:rsidP="00466584">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58477738" w14:textId="77777777" w:rsidTr="00466584">
        <w:trPr>
          <w:cantSplit/>
        </w:trPr>
        <w:tc>
          <w:tcPr>
            <w:tcW w:w="1096" w:type="pct"/>
          </w:tcPr>
          <w:p w14:paraId="123C17AC" w14:textId="77777777" w:rsidR="009B037D" w:rsidRDefault="009B037D" w:rsidP="00466584">
            <w:pPr>
              <w:pStyle w:val="TableBody"/>
            </w:pPr>
            <w:r>
              <w:t xml:space="preserve">DAES </w:t>
            </w:r>
            <w:r>
              <w:rPr>
                <w:i/>
                <w:vertAlign w:val="subscript"/>
              </w:rPr>
              <w:t>q, p, h</w:t>
            </w:r>
          </w:p>
        </w:tc>
        <w:tc>
          <w:tcPr>
            <w:tcW w:w="383" w:type="pct"/>
          </w:tcPr>
          <w:p w14:paraId="2664EB71" w14:textId="77777777" w:rsidR="009B037D" w:rsidRDefault="009B037D" w:rsidP="00466584">
            <w:pPr>
              <w:pStyle w:val="TableBody"/>
              <w:jc w:val="center"/>
            </w:pPr>
            <w:r>
              <w:t>MW</w:t>
            </w:r>
          </w:p>
        </w:tc>
        <w:tc>
          <w:tcPr>
            <w:tcW w:w="3521" w:type="pct"/>
          </w:tcPr>
          <w:p w14:paraId="08A90C3F" w14:textId="77777777" w:rsidR="009B037D" w:rsidRDefault="009B037D" w:rsidP="00466584">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40D2E2C2" w14:textId="77777777" w:rsidTr="00466584">
        <w:trPr>
          <w:cantSplit/>
        </w:trPr>
        <w:tc>
          <w:tcPr>
            <w:tcW w:w="1096" w:type="pct"/>
          </w:tcPr>
          <w:p w14:paraId="48B5913C" w14:textId="77777777" w:rsidR="009B037D" w:rsidRDefault="009B037D" w:rsidP="00466584">
            <w:pPr>
              <w:pStyle w:val="TableBody"/>
            </w:pPr>
            <w:r>
              <w:t xml:space="preserve">RTQQEPSNAP </w:t>
            </w:r>
            <w:ins w:id="1798" w:author="ERCOT 103020" w:date="2020-10-13T10:19:00Z">
              <w:r w:rsidR="0073387E" w:rsidRPr="00597278">
                <w:rPr>
                  <w:i/>
                  <w:vertAlign w:val="subscript"/>
                </w:rPr>
                <w:t>ruc</w:t>
              </w:r>
              <w:r w:rsidR="0073387E">
                <w:rPr>
                  <w:i/>
                  <w:vertAlign w:val="subscript"/>
                </w:rPr>
                <w:t xml:space="preserve">, </w:t>
              </w:r>
            </w:ins>
            <w:r>
              <w:rPr>
                <w:i/>
                <w:vertAlign w:val="subscript"/>
              </w:rPr>
              <w:t>q, p, i</w:t>
            </w:r>
          </w:p>
        </w:tc>
        <w:tc>
          <w:tcPr>
            <w:tcW w:w="383" w:type="pct"/>
          </w:tcPr>
          <w:p w14:paraId="7891883B" w14:textId="77777777" w:rsidR="009B037D" w:rsidRDefault="009B037D" w:rsidP="00466584">
            <w:pPr>
              <w:pStyle w:val="TableBody"/>
              <w:jc w:val="center"/>
            </w:pPr>
            <w:r>
              <w:t>MW</w:t>
            </w:r>
          </w:p>
        </w:tc>
        <w:tc>
          <w:tcPr>
            <w:tcW w:w="3521" w:type="pct"/>
          </w:tcPr>
          <w:p w14:paraId="02242CAF" w14:textId="77777777" w:rsidR="009B037D" w:rsidRDefault="0073387E" w:rsidP="0073387E">
            <w:pPr>
              <w:pStyle w:val="TableBody"/>
              <w:rPr>
                <w:i/>
              </w:rPr>
            </w:pPr>
            <w:ins w:id="1799" w:author="ERCOT 103020" w:date="2020-10-13T10:19:00Z">
              <w:r>
                <w:rPr>
                  <w:i/>
                </w:rPr>
                <w:t xml:space="preserve">Real-Time </w:t>
              </w:r>
            </w:ins>
            <w:r w:rsidR="009B037D">
              <w:rPr>
                <w:i/>
              </w:rPr>
              <w:t>QSE-to-QSE Energy Purchase</w:t>
            </w:r>
            <w:ins w:id="1800" w:author="ERCOT 103020" w:date="2020-10-13T10:19:00Z">
              <w:r>
                <w:rPr>
                  <w:i/>
                </w:rPr>
                <w:t xml:space="preserve"> at Snapshot</w:t>
              </w:r>
            </w:ins>
            <w:del w:id="1801" w:author="ERCOT 103020" w:date="2020-10-13T10:19:00Z">
              <w:r w:rsidR="009B037D" w:rsidDel="0073387E">
                <w:rPr>
                  <w:i/>
                </w:rPr>
                <w:delText xml:space="preserve"> by QSE by point</w:delText>
              </w:r>
            </w:del>
            <w:r w:rsidR="009B037D">
              <w:t xml:space="preserve">—The QSE </w:t>
            </w:r>
            <w:r w:rsidR="009B037D">
              <w:rPr>
                <w:i/>
              </w:rPr>
              <w:t>q</w:t>
            </w:r>
            <w:r w:rsidR="009B037D">
              <w:t xml:space="preserve">’s Energy Trades in which the QSE is the buyer at the delivery Settlement Point </w:t>
            </w:r>
            <w:r w:rsidR="009B037D">
              <w:rPr>
                <w:i/>
              </w:rPr>
              <w:t>p</w:t>
            </w:r>
            <w:r w:rsidR="009B037D">
              <w:t xml:space="preserve"> for the 15-minute Settlement Interval</w:t>
            </w:r>
            <w:r w:rsidR="009B037D" w:rsidRPr="0074109A">
              <w:rPr>
                <w:i/>
              </w:rPr>
              <w:t xml:space="preserve"> i</w:t>
            </w:r>
            <w:r w:rsidR="009B037D">
              <w:t xml:space="preserve">, in the </w:t>
            </w:r>
            <w:del w:id="1802" w:author="ERCOT 103020" w:date="2020-10-13T10:19:00Z">
              <w:r w:rsidR="009B037D" w:rsidDel="0073387E">
                <w:delText>COP and Trades</w:delText>
              </w:r>
            </w:del>
            <w:ins w:id="1803" w:author="ERCOT 103020" w:date="2020-10-13T10:19:00Z">
              <w:r>
                <w:t>RUC</w:t>
              </w:r>
            </w:ins>
            <w:r w:rsidR="009B037D">
              <w:t xml:space="preserve"> Snapshot</w:t>
            </w:r>
            <w:ins w:id="1804" w:author="ERCOT 103020" w:date="2020-10-13T10:19:00Z">
              <w:r>
                <w:t xml:space="preserve"> for the RUC process </w:t>
              </w:r>
              <w:r>
                <w:rPr>
                  <w:i/>
                </w:rPr>
                <w:t>ruc</w:t>
              </w:r>
            </w:ins>
            <w:r w:rsidR="009B037D">
              <w:t>.</w:t>
            </w:r>
          </w:p>
        </w:tc>
      </w:tr>
      <w:tr w:rsidR="009B037D" w14:paraId="5A131EBF" w14:textId="77777777" w:rsidTr="00466584">
        <w:trPr>
          <w:cantSplit/>
        </w:trPr>
        <w:tc>
          <w:tcPr>
            <w:tcW w:w="1096" w:type="pct"/>
          </w:tcPr>
          <w:p w14:paraId="7551F442" w14:textId="77777777" w:rsidR="009B037D" w:rsidRDefault="009B037D" w:rsidP="00466584">
            <w:pPr>
              <w:pStyle w:val="TableBody"/>
            </w:pPr>
            <w:r>
              <w:t xml:space="preserve">RTQQESSNAP </w:t>
            </w:r>
            <w:ins w:id="1805" w:author="ERCOT 103020" w:date="2020-10-13T10:19:00Z">
              <w:r w:rsidR="0073387E" w:rsidRPr="00597278">
                <w:rPr>
                  <w:i/>
                  <w:vertAlign w:val="subscript"/>
                </w:rPr>
                <w:t>ruc</w:t>
              </w:r>
              <w:r w:rsidR="0073387E">
                <w:rPr>
                  <w:i/>
                  <w:vertAlign w:val="subscript"/>
                </w:rPr>
                <w:t xml:space="preserve">, </w:t>
              </w:r>
            </w:ins>
            <w:r>
              <w:rPr>
                <w:i/>
                <w:vertAlign w:val="subscript"/>
              </w:rPr>
              <w:t>q, p, i</w:t>
            </w:r>
          </w:p>
        </w:tc>
        <w:tc>
          <w:tcPr>
            <w:tcW w:w="383" w:type="pct"/>
          </w:tcPr>
          <w:p w14:paraId="64147944" w14:textId="77777777" w:rsidR="009B037D" w:rsidRDefault="009B037D" w:rsidP="00466584">
            <w:pPr>
              <w:pStyle w:val="TableBody"/>
              <w:jc w:val="center"/>
            </w:pPr>
            <w:r>
              <w:t>MW</w:t>
            </w:r>
          </w:p>
        </w:tc>
        <w:tc>
          <w:tcPr>
            <w:tcW w:w="3521" w:type="pct"/>
          </w:tcPr>
          <w:p w14:paraId="007D181F" w14:textId="77777777" w:rsidR="009B037D" w:rsidRDefault="0073387E" w:rsidP="0073387E">
            <w:pPr>
              <w:pStyle w:val="TableBody"/>
              <w:rPr>
                <w:i/>
              </w:rPr>
            </w:pPr>
            <w:ins w:id="1806" w:author="ERCOT 103020" w:date="2020-10-13T10:19:00Z">
              <w:r>
                <w:rPr>
                  <w:i/>
                </w:rPr>
                <w:t xml:space="preserve">Real-Time </w:t>
              </w:r>
            </w:ins>
            <w:r w:rsidR="009B037D">
              <w:rPr>
                <w:i/>
              </w:rPr>
              <w:t>QSE-to-QSE Energy Sale</w:t>
            </w:r>
            <w:ins w:id="1807" w:author="ERCOT 103020" w:date="2020-10-13T10:19:00Z">
              <w:r>
                <w:rPr>
                  <w:i/>
                </w:rPr>
                <w:t xml:space="preserve"> at Snapshot</w:t>
              </w:r>
            </w:ins>
            <w:del w:id="1808" w:author="ERCOT 103020" w:date="2020-10-13T10:19:00Z">
              <w:r w:rsidR="009B037D" w:rsidDel="0073387E">
                <w:rPr>
                  <w:i/>
                </w:rPr>
                <w:delText xml:space="preserve"> by QSE by point</w:delText>
              </w:r>
            </w:del>
            <w:r w:rsidR="009B037D">
              <w:t xml:space="preserve">—The QSE </w:t>
            </w:r>
            <w:r w:rsidR="009B037D">
              <w:rPr>
                <w:i/>
              </w:rPr>
              <w:t>q</w:t>
            </w:r>
            <w:r w:rsidR="009B037D">
              <w:t xml:space="preserve">’s Energy Trades in which the QSE is the seller at the delivery Settlement Point </w:t>
            </w:r>
            <w:r w:rsidR="009B037D">
              <w:rPr>
                <w:i/>
              </w:rPr>
              <w:t>p</w:t>
            </w:r>
            <w:r w:rsidR="009B037D">
              <w:t xml:space="preserve"> for the 15-minute Settlement Interval</w:t>
            </w:r>
            <w:r w:rsidR="009B037D" w:rsidRPr="0074109A">
              <w:rPr>
                <w:i/>
              </w:rPr>
              <w:t xml:space="preserve"> i</w:t>
            </w:r>
            <w:r w:rsidR="009B037D">
              <w:t xml:space="preserve">, in the </w:t>
            </w:r>
            <w:del w:id="1809" w:author="ERCOT 103020" w:date="2020-10-13T10:20:00Z">
              <w:r w:rsidR="009B037D" w:rsidDel="0073387E">
                <w:delText>COP and Trades</w:delText>
              </w:r>
            </w:del>
            <w:ins w:id="1810" w:author="ERCOT 103020" w:date="2020-10-13T10:20:00Z">
              <w:r>
                <w:t>RUC</w:t>
              </w:r>
            </w:ins>
            <w:r w:rsidR="009B037D">
              <w:t xml:space="preserve"> Snapshot</w:t>
            </w:r>
            <w:ins w:id="1811" w:author="ERCOT 103020" w:date="2020-10-13T10:19:00Z">
              <w:r>
                <w:t xml:space="preserve"> for the RUC process </w:t>
              </w:r>
              <w:r>
                <w:rPr>
                  <w:i/>
                </w:rPr>
                <w:t>ruc</w:t>
              </w:r>
            </w:ins>
            <w:r w:rsidR="009B037D">
              <w:t>.</w:t>
            </w:r>
          </w:p>
        </w:tc>
      </w:tr>
      <w:tr w:rsidR="009B037D" w14:paraId="43539F46" w14:textId="77777777" w:rsidTr="00466584">
        <w:trPr>
          <w:cantSplit/>
        </w:trPr>
        <w:tc>
          <w:tcPr>
            <w:tcW w:w="1096" w:type="pct"/>
          </w:tcPr>
          <w:p w14:paraId="2A8F7C27" w14:textId="77777777" w:rsidR="009B037D" w:rsidRDefault="009B037D" w:rsidP="00466584">
            <w:pPr>
              <w:pStyle w:val="TableBody"/>
            </w:pPr>
            <w:r>
              <w:t xml:space="preserve">RTQQEPADJ </w:t>
            </w:r>
            <w:r>
              <w:rPr>
                <w:i/>
                <w:vertAlign w:val="subscript"/>
              </w:rPr>
              <w:t>q, p, i</w:t>
            </w:r>
          </w:p>
        </w:tc>
        <w:tc>
          <w:tcPr>
            <w:tcW w:w="383" w:type="pct"/>
          </w:tcPr>
          <w:p w14:paraId="5D9A9F49" w14:textId="77777777" w:rsidR="009B037D" w:rsidRDefault="009B037D" w:rsidP="00466584">
            <w:pPr>
              <w:pStyle w:val="TableBody"/>
              <w:jc w:val="center"/>
            </w:pPr>
            <w:r>
              <w:t>MW</w:t>
            </w:r>
          </w:p>
        </w:tc>
        <w:tc>
          <w:tcPr>
            <w:tcW w:w="3521" w:type="pct"/>
          </w:tcPr>
          <w:p w14:paraId="0FDD996D" w14:textId="77777777" w:rsidR="009B037D" w:rsidRDefault="0073387E" w:rsidP="0073387E">
            <w:pPr>
              <w:pStyle w:val="TableBody"/>
              <w:rPr>
                <w:i/>
              </w:rPr>
            </w:pPr>
            <w:ins w:id="1812" w:author="ERCOT 103020" w:date="2020-10-13T10:20:00Z">
              <w:r>
                <w:rPr>
                  <w:i/>
                </w:rPr>
                <w:t xml:space="preserve">Real-Time </w:t>
              </w:r>
            </w:ins>
            <w:r w:rsidR="009B037D">
              <w:rPr>
                <w:i/>
              </w:rPr>
              <w:t xml:space="preserve">QSE-to-QSE Energy Purchase </w:t>
            </w:r>
            <w:ins w:id="1813" w:author="ERCOT 103020" w:date="2020-10-13T10:20:00Z">
              <w:r>
                <w:rPr>
                  <w:i/>
                </w:rPr>
                <w:t>at End of Adjustment Period</w:t>
              </w:r>
            </w:ins>
            <w:del w:id="1814" w:author="ERCOT 103020" w:date="2020-10-13T10:20:00Z">
              <w:r w:rsidR="009B037D" w:rsidDel="0073387E">
                <w:rPr>
                  <w:i/>
                </w:rPr>
                <w:delText>by QSE by point</w:delText>
              </w:r>
            </w:del>
            <w:r w:rsidR="009B037D">
              <w:t xml:space="preserve">—The QSE </w:t>
            </w:r>
            <w:r w:rsidR="009B037D">
              <w:rPr>
                <w:i/>
              </w:rPr>
              <w:t>q</w:t>
            </w:r>
            <w:r w:rsidR="009B037D">
              <w:t xml:space="preserve">’s Energy Trades in which the QSE is the buyer at the delivery Settlement Point </w:t>
            </w:r>
            <w:r w:rsidR="009B037D">
              <w:rPr>
                <w:i/>
              </w:rPr>
              <w:t>p</w:t>
            </w:r>
            <w:r w:rsidR="009B037D">
              <w:t xml:space="preserve"> for the 15-minute Settlement Interval</w:t>
            </w:r>
            <w:r w:rsidR="009B037D" w:rsidRPr="0074109A">
              <w:rPr>
                <w:i/>
              </w:rPr>
              <w:t xml:space="preserve"> i</w:t>
            </w:r>
            <w:r w:rsidR="009B037D">
              <w:t xml:space="preserve">, </w:t>
            </w:r>
            <w:del w:id="1815" w:author="ERCOT 103020" w:date="2020-10-13T10:20:00Z">
              <w:r w:rsidR="009B037D" w:rsidDel="0073387E">
                <w:delText xml:space="preserve">in the last COP and Trades Snapshot </w:delText>
              </w:r>
            </w:del>
            <w:r w:rsidR="009B037D">
              <w:t>at the end of the Adjustment Period for that Settlement Interval.</w:t>
            </w:r>
          </w:p>
        </w:tc>
      </w:tr>
      <w:tr w:rsidR="009B037D" w14:paraId="3A2256FC" w14:textId="77777777" w:rsidTr="00466584">
        <w:trPr>
          <w:cantSplit/>
        </w:trPr>
        <w:tc>
          <w:tcPr>
            <w:tcW w:w="1096" w:type="pct"/>
          </w:tcPr>
          <w:p w14:paraId="7A120E80" w14:textId="77777777" w:rsidR="009B037D" w:rsidRDefault="009B037D" w:rsidP="00466584">
            <w:pPr>
              <w:pStyle w:val="TableBody"/>
            </w:pPr>
            <w:r>
              <w:t xml:space="preserve">RTQQESADJ </w:t>
            </w:r>
            <w:r>
              <w:rPr>
                <w:i/>
                <w:vertAlign w:val="subscript"/>
              </w:rPr>
              <w:t>q, p, i</w:t>
            </w:r>
          </w:p>
        </w:tc>
        <w:tc>
          <w:tcPr>
            <w:tcW w:w="383" w:type="pct"/>
          </w:tcPr>
          <w:p w14:paraId="21C34F0B" w14:textId="77777777" w:rsidR="009B037D" w:rsidRDefault="009B037D" w:rsidP="00466584">
            <w:pPr>
              <w:pStyle w:val="TableBody"/>
              <w:jc w:val="center"/>
            </w:pPr>
            <w:r>
              <w:t>MW</w:t>
            </w:r>
          </w:p>
        </w:tc>
        <w:tc>
          <w:tcPr>
            <w:tcW w:w="3521" w:type="pct"/>
          </w:tcPr>
          <w:p w14:paraId="5CBC2D4A" w14:textId="77777777" w:rsidR="009B037D" w:rsidRDefault="0073387E" w:rsidP="0073387E">
            <w:pPr>
              <w:pStyle w:val="TableBody"/>
              <w:rPr>
                <w:i/>
              </w:rPr>
            </w:pPr>
            <w:ins w:id="1816" w:author="ERCOT 103020" w:date="2020-10-13T10:20:00Z">
              <w:r>
                <w:rPr>
                  <w:i/>
                </w:rPr>
                <w:t xml:space="preserve">Real-Time </w:t>
              </w:r>
            </w:ins>
            <w:r w:rsidR="009B037D">
              <w:rPr>
                <w:i/>
              </w:rPr>
              <w:t xml:space="preserve">QSE-to-QSE Energy Sale </w:t>
            </w:r>
            <w:ins w:id="1817" w:author="ERCOT 103020" w:date="2020-10-13T10:20:00Z">
              <w:r>
                <w:rPr>
                  <w:i/>
                </w:rPr>
                <w:t>at End of Adjustment Period</w:t>
              </w:r>
            </w:ins>
            <w:del w:id="1818" w:author="ERCOT 103020" w:date="2020-10-13T10:20:00Z">
              <w:r w:rsidR="009B037D" w:rsidDel="0073387E">
                <w:rPr>
                  <w:i/>
                </w:rPr>
                <w:delText>by QSE by poin</w:delText>
              </w:r>
            </w:del>
            <w:del w:id="1819" w:author="ERCOT 103020" w:date="2020-10-13T10:21:00Z">
              <w:r w:rsidR="009B037D" w:rsidDel="0073387E">
                <w:rPr>
                  <w:i/>
                </w:rPr>
                <w:delText>t</w:delText>
              </w:r>
            </w:del>
            <w:r w:rsidR="009B037D">
              <w:t xml:space="preserve">—The QSE </w:t>
            </w:r>
            <w:r w:rsidR="009B037D">
              <w:rPr>
                <w:i/>
              </w:rPr>
              <w:t>q</w:t>
            </w:r>
            <w:r w:rsidR="009B037D">
              <w:t xml:space="preserve">’s Energy Trades in which the QSE is the seller at the delivery Settlement Point </w:t>
            </w:r>
            <w:r w:rsidR="009B037D">
              <w:rPr>
                <w:i/>
              </w:rPr>
              <w:t>p</w:t>
            </w:r>
            <w:r w:rsidR="009B037D">
              <w:t xml:space="preserve"> for the 15-minute Settlement Interval</w:t>
            </w:r>
            <w:r w:rsidR="009B037D" w:rsidRPr="0074109A">
              <w:rPr>
                <w:i/>
              </w:rPr>
              <w:t xml:space="preserve"> i</w:t>
            </w:r>
            <w:r w:rsidR="009B037D">
              <w:t xml:space="preserve">, </w:t>
            </w:r>
            <w:del w:id="1820" w:author="ERCOT 103020" w:date="2020-10-13T10:21:00Z">
              <w:r w:rsidR="009B037D" w:rsidDel="0073387E">
                <w:delText xml:space="preserve">in the last COP and Trades Snapshot </w:delText>
              </w:r>
            </w:del>
            <w:r w:rsidR="009B037D">
              <w:t>at the end of the Adjustment Period for that Settlement Interval.</w:t>
            </w:r>
          </w:p>
        </w:tc>
      </w:tr>
      <w:tr w:rsidR="009B037D" w14:paraId="62D0D60B" w14:textId="77777777" w:rsidTr="00466584">
        <w:trPr>
          <w:cantSplit/>
        </w:trPr>
        <w:tc>
          <w:tcPr>
            <w:tcW w:w="1096" w:type="pct"/>
          </w:tcPr>
          <w:p w14:paraId="526FD8FD" w14:textId="77777777" w:rsidR="009B037D" w:rsidRDefault="009B037D" w:rsidP="00466584">
            <w:pPr>
              <w:pStyle w:val="TableBody"/>
              <w:rPr>
                <w:i/>
              </w:rPr>
            </w:pPr>
            <w:r>
              <w:rPr>
                <w:i/>
              </w:rPr>
              <w:t>q</w:t>
            </w:r>
          </w:p>
        </w:tc>
        <w:tc>
          <w:tcPr>
            <w:tcW w:w="383" w:type="pct"/>
          </w:tcPr>
          <w:p w14:paraId="27E43AC7" w14:textId="77777777" w:rsidR="009B037D" w:rsidRDefault="009B037D" w:rsidP="00466584">
            <w:pPr>
              <w:pStyle w:val="TableBody"/>
              <w:jc w:val="center"/>
            </w:pPr>
            <w:r>
              <w:t>none</w:t>
            </w:r>
          </w:p>
        </w:tc>
        <w:tc>
          <w:tcPr>
            <w:tcW w:w="3521" w:type="pct"/>
          </w:tcPr>
          <w:p w14:paraId="79AFA81A" w14:textId="77777777" w:rsidR="009B037D" w:rsidRDefault="009B037D" w:rsidP="00466584">
            <w:pPr>
              <w:pStyle w:val="TableBody"/>
            </w:pPr>
            <w:r>
              <w:t>A QSE.</w:t>
            </w:r>
          </w:p>
        </w:tc>
      </w:tr>
      <w:tr w:rsidR="009B037D" w14:paraId="4C5B277D" w14:textId="77777777" w:rsidTr="00466584">
        <w:trPr>
          <w:cantSplit/>
        </w:trPr>
        <w:tc>
          <w:tcPr>
            <w:tcW w:w="1096" w:type="pct"/>
          </w:tcPr>
          <w:p w14:paraId="00B053B8" w14:textId="77777777" w:rsidR="009B037D" w:rsidRDefault="009B037D" w:rsidP="00466584">
            <w:pPr>
              <w:pStyle w:val="TableBody"/>
              <w:rPr>
                <w:i/>
              </w:rPr>
            </w:pPr>
            <w:r>
              <w:rPr>
                <w:i/>
              </w:rPr>
              <w:t>p</w:t>
            </w:r>
          </w:p>
        </w:tc>
        <w:tc>
          <w:tcPr>
            <w:tcW w:w="383" w:type="pct"/>
          </w:tcPr>
          <w:p w14:paraId="078866A8" w14:textId="77777777" w:rsidR="009B037D" w:rsidRDefault="009B037D" w:rsidP="00466584">
            <w:pPr>
              <w:pStyle w:val="TableBody"/>
              <w:jc w:val="center"/>
            </w:pPr>
            <w:r>
              <w:t>none</w:t>
            </w:r>
          </w:p>
        </w:tc>
        <w:tc>
          <w:tcPr>
            <w:tcW w:w="3521" w:type="pct"/>
          </w:tcPr>
          <w:p w14:paraId="16D6DFFA" w14:textId="77777777" w:rsidR="009B037D" w:rsidRDefault="009B037D" w:rsidP="00466584">
            <w:pPr>
              <w:pStyle w:val="TableBody"/>
            </w:pPr>
            <w:r>
              <w:t>A Settlement Point.</w:t>
            </w:r>
          </w:p>
        </w:tc>
      </w:tr>
      <w:tr w:rsidR="009B037D" w14:paraId="4AEFDFAB" w14:textId="77777777" w:rsidTr="00466584">
        <w:trPr>
          <w:cantSplit/>
        </w:trPr>
        <w:tc>
          <w:tcPr>
            <w:tcW w:w="1096" w:type="pct"/>
          </w:tcPr>
          <w:p w14:paraId="6006C84D" w14:textId="77777777" w:rsidR="009B037D" w:rsidRDefault="009B037D" w:rsidP="00466584">
            <w:pPr>
              <w:pStyle w:val="TableBody"/>
              <w:rPr>
                <w:i/>
              </w:rPr>
            </w:pPr>
            <w:r>
              <w:rPr>
                <w:i/>
              </w:rPr>
              <w:lastRenderedPageBreak/>
              <w:t>r</w:t>
            </w:r>
          </w:p>
        </w:tc>
        <w:tc>
          <w:tcPr>
            <w:tcW w:w="383" w:type="pct"/>
          </w:tcPr>
          <w:p w14:paraId="7F3F2B0E" w14:textId="77777777" w:rsidR="009B037D" w:rsidRDefault="009B037D" w:rsidP="00466584">
            <w:pPr>
              <w:pStyle w:val="TableBody"/>
              <w:jc w:val="center"/>
            </w:pPr>
            <w:r>
              <w:t>none</w:t>
            </w:r>
          </w:p>
        </w:tc>
        <w:tc>
          <w:tcPr>
            <w:tcW w:w="3521" w:type="pct"/>
          </w:tcPr>
          <w:p w14:paraId="3563A64E" w14:textId="77777777" w:rsidR="009B037D" w:rsidRDefault="004E7CB7" w:rsidP="0073387E">
            <w:pPr>
              <w:pStyle w:val="TableBody"/>
            </w:pPr>
            <w:r w:rsidRPr="007C1298">
              <w:t>A Generation Resource</w:t>
            </w:r>
            <w:ins w:id="1821" w:author="ERCOT 103020" w:date="2020-10-13T10:21:00Z">
              <w:r w:rsidR="0073387E">
                <w:t>, an ESR,</w:t>
              </w:r>
              <w:r w:rsidR="0073387E" w:rsidRPr="00597278">
                <w:t xml:space="preserve"> </w:t>
              </w:r>
              <w:r w:rsidR="0073387E">
                <w:t>or a Load Resource</w:t>
              </w:r>
            </w:ins>
            <w:del w:id="1822" w:author="ERCOT 103020" w:date="2020-10-13T10:21:00Z">
              <w:r w:rsidRPr="007C1298" w:rsidDel="0073387E">
                <w:delText xml:space="preserv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w:delText>
              </w:r>
            </w:del>
            <w:ins w:id="1823" w:author="ERCOT" w:date="2020-04-07T15:28:00Z">
              <w:del w:id="1824" w:author="ERCOT 103020" w:date="2020-10-13T10:21:00Z">
                <w:r w:rsidDel="0073387E">
                  <w:delText>3</w:delText>
                </w:r>
              </w:del>
            </w:ins>
            <w:del w:id="1825" w:author="ERCOT 103020" w:date="2020-10-13T10:21:00Z">
              <w:r w:rsidRPr="007C1298" w:rsidDel="0073387E">
                <w:delText>) and (2) above)</w:delText>
              </w:r>
              <w:r w:rsidDel="0073387E">
                <w:delText>; or a Switchable Generation Resource (SWGR) released by a non-ERCOT Control Area Operator (CAO) to operate in the ERCOT Control Area due to an ERCOT RUC instruction for an actual or anticipated EEA condition</w:delText>
              </w:r>
              <w:r w:rsidRPr="007C1298" w:rsidDel="0073387E">
                <w:delText>.</w:delText>
              </w:r>
              <w:r w:rsidDel="0073387E">
                <w:delText xml:space="preserve">  If the Settlement Interval is a RUCAC-Interval, </w:delText>
              </w:r>
              <w:r w:rsidRPr="009F395F" w:rsidDel="0073387E">
                <w:rPr>
                  <w:i/>
                </w:rPr>
                <w:delText>r</w:delText>
              </w:r>
              <w:r w:rsidDel="0073387E">
                <w:delText xml:space="preserve"> represents the Combined Cycle Generation Resource that was QSE-committed at the time the RUCAC was issued</w:delText>
              </w:r>
            </w:del>
            <w:r>
              <w:t>.</w:t>
            </w:r>
          </w:p>
        </w:tc>
      </w:tr>
      <w:tr w:rsidR="009B037D" w14:paraId="3914E748" w14:textId="77777777" w:rsidTr="00466584">
        <w:trPr>
          <w:cantSplit/>
        </w:trPr>
        <w:tc>
          <w:tcPr>
            <w:tcW w:w="1096" w:type="pct"/>
          </w:tcPr>
          <w:p w14:paraId="6F647B16" w14:textId="77777777" w:rsidR="009B037D" w:rsidRDefault="009B037D" w:rsidP="00466584">
            <w:pPr>
              <w:pStyle w:val="TableBody"/>
              <w:rPr>
                <w:i/>
              </w:rPr>
            </w:pPr>
            <w:r>
              <w:rPr>
                <w:i/>
              </w:rPr>
              <w:t>z</w:t>
            </w:r>
          </w:p>
        </w:tc>
        <w:tc>
          <w:tcPr>
            <w:tcW w:w="383" w:type="pct"/>
          </w:tcPr>
          <w:p w14:paraId="7CD2DE45" w14:textId="77777777" w:rsidR="009B037D" w:rsidRDefault="009B037D" w:rsidP="00466584">
            <w:pPr>
              <w:pStyle w:val="TableBody"/>
              <w:jc w:val="center"/>
            </w:pPr>
            <w:r>
              <w:t>none</w:t>
            </w:r>
          </w:p>
        </w:tc>
        <w:tc>
          <w:tcPr>
            <w:tcW w:w="3521" w:type="pct"/>
          </w:tcPr>
          <w:p w14:paraId="40A5F0D5" w14:textId="77777777" w:rsidR="009B037D" w:rsidRDefault="009B037D" w:rsidP="00466584">
            <w:pPr>
              <w:pStyle w:val="TableBody"/>
            </w:pPr>
            <w:r>
              <w:t>A previous RUC process for the Operating Day.</w:t>
            </w:r>
          </w:p>
        </w:tc>
      </w:tr>
      <w:tr w:rsidR="009B037D" w14:paraId="5B406EA7" w14:textId="77777777" w:rsidTr="00466584">
        <w:trPr>
          <w:cantSplit/>
        </w:trPr>
        <w:tc>
          <w:tcPr>
            <w:tcW w:w="1096" w:type="pct"/>
          </w:tcPr>
          <w:p w14:paraId="71F98F11" w14:textId="77777777" w:rsidR="009B037D" w:rsidRDefault="009B037D" w:rsidP="00466584">
            <w:pPr>
              <w:pStyle w:val="TableBody"/>
              <w:rPr>
                <w:i/>
              </w:rPr>
            </w:pPr>
            <w:r>
              <w:rPr>
                <w:i/>
              </w:rPr>
              <w:t>i</w:t>
            </w:r>
          </w:p>
        </w:tc>
        <w:tc>
          <w:tcPr>
            <w:tcW w:w="383" w:type="pct"/>
          </w:tcPr>
          <w:p w14:paraId="0DF27E2F" w14:textId="77777777" w:rsidR="009B037D" w:rsidRDefault="009B037D" w:rsidP="00466584">
            <w:pPr>
              <w:pStyle w:val="TableBody"/>
              <w:jc w:val="center"/>
            </w:pPr>
            <w:r>
              <w:t>none</w:t>
            </w:r>
          </w:p>
        </w:tc>
        <w:tc>
          <w:tcPr>
            <w:tcW w:w="3521" w:type="pct"/>
          </w:tcPr>
          <w:p w14:paraId="2ADF800E" w14:textId="77777777" w:rsidR="009B037D" w:rsidRDefault="009B037D" w:rsidP="00466584">
            <w:pPr>
              <w:pStyle w:val="TableBody"/>
            </w:pPr>
            <w:r>
              <w:t>A 15-minute Settlement Interval.</w:t>
            </w:r>
          </w:p>
        </w:tc>
      </w:tr>
      <w:tr w:rsidR="009B037D" w14:paraId="207F8928" w14:textId="77777777" w:rsidTr="00466584">
        <w:trPr>
          <w:cantSplit/>
        </w:trPr>
        <w:tc>
          <w:tcPr>
            <w:tcW w:w="1096" w:type="pct"/>
          </w:tcPr>
          <w:p w14:paraId="51E1E724" w14:textId="77777777" w:rsidR="009B037D" w:rsidRDefault="009B037D" w:rsidP="00466584">
            <w:pPr>
              <w:pStyle w:val="TableBody"/>
              <w:rPr>
                <w:i/>
              </w:rPr>
            </w:pPr>
            <w:r>
              <w:rPr>
                <w:i/>
              </w:rPr>
              <w:t>h</w:t>
            </w:r>
          </w:p>
        </w:tc>
        <w:tc>
          <w:tcPr>
            <w:tcW w:w="383" w:type="pct"/>
          </w:tcPr>
          <w:p w14:paraId="626D2E30" w14:textId="77777777" w:rsidR="009B037D" w:rsidRDefault="009B037D" w:rsidP="00466584">
            <w:pPr>
              <w:pStyle w:val="TableBody"/>
              <w:jc w:val="center"/>
            </w:pPr>
            <w:r>
              <w:t>none</w:t>
            </w:r>
          </w:p>
        </w:tc>
        <w:tc>
          <w:tcPr>
            <w:tcW w:w="3521" w:type="pct"/>
          </w:tcPr>
          <w:p w14:paraId="1191C6AD" w14:textId="77777777" w:rsidR="009B037D" w:rsidRDefault="009B037D" w:rsidP="00466584">
            <w:pPr>
              <w:pStyle w:val="TableBody"/>
            </w:pPr>
            <w:r>
              <w:t xml:space="preserve">The hour that includes the Settlement Interval </w:t>
            </w:r>
            <w:r>
              <w:rPr>
                <w:i/>
              </w:rPr>
              <w:t>i</w:t>
            </w:r>
            <w:r>
              <w:t xml:space="preserve">. </w:t>
            </w:r>
          </w:p>
        </w:tc>
      </w:tr>
      <w:tr w:rsidR="009B037D" w14:paraId="6D40D8FF" w14:textId="77777777" w:rsidTr="00466584">
        <w:trPr>
          <w:cantSplit/>
        </w:trPr>
        <w:tc>
          <w:tcPr>
            <w:tcW w:w="1096" w:type="pct"/>
          </w:tcPr>
          <w:p w14:paraId="57BD80BF" w14:textId="77777777" w:rsidR="009B037D" w:rsidRDefault="009B037D" w:rsidP="00466584">
            <w:pPr>
              <w:pStyle w:val="TableBody"/>
              <w:rPr>
                <w:i/>
              </w:rPr>
            </w:pPr>
            <w:r>
              <w:rPr>
                <w:i/>
              </w:rPr>
              <w:t>ruc</w:t>
            </w:r>
          </w:p>
        </w:tc>
        <w:tc>
          <w:tcPr>
            <w:tcW w:w="383" w:type="pct"/>
          </w:tcPr>
          <w:p w14:paraId="1C010897" w14:textId="77777777" w:rsidR="009B037D" w:rsidRDefault="009B037D" w:rsidP="00466584">
            <w:pPr>
              <w:pStyle w:val="TableBody"/>
              <w:jc w:val="center"/>
            </w:pPr>
            <w:r>
              <w:t>none</w:t>
            </w:r>
          </w:p>
        </w:tc>
        <w:tc>
          <w:tcPr>
            <w:tcW w:w="3521" w:type="pct"/>
          </w:tcPr>
          <w:p w14:paraId="6EB33D3A" w14:textId="77777777" w:rsidR="009B037D" w:rsidRDefault="009B037D" w:rsidP="00466584">
            <w:pPr>
              <w:pStyle w:val="TableBody"/>
            </w:pPr>
            <w:r>
              <w:t>The RUC process for which this RUC Shortfall Ratio Share is calculated.</w:t>
            </w:r>
          </w:p>
        </w:tc>
      </w:tr>
    </w:tbl>
    <w:p w14:paraId="6BD1A373" w14:textId="77777777" w:rsidR="00EE66C8" w:rsidRDefault="00EE66C8" w:rsidP="00BC2D06"/>
    <w:p w14:paraId="64785382" w14:textId="77777777" w:rsidR="00ED2C14" w:rsidRDefault="00ED2C14" w:rsidP="002D47CC">
      <w:pPr>
        <w:pStyle w:val="H4"/>
        <w:ind w:left="1267" w:hanging="1267"/>
      </w:pPr>
      <w:bookmarkStart w:id="1826" w:name="_Toc397504952"/>
      <w:bookmarkStart w:id="1827" w:name="_Toc402357080"/>
      <w:bookmarkStart w:id="1828" w:name="_Toc422486460"/>
      <w:bookmarkStart w:id="1829" w:name="_Toc433093312"/>
      <w:bookmarkStart w:id="1830" w:name="_Toc433093470"/>
      <w:bookmarkStart w:id="1831" w:name="_Toc440874699"/>
      <w:bookmarkStart w:id="1832" w:name="_Toc448142254"/>
      <w:bookmarkStart w:id="1833" w:name="_Toc448142411"/>
      <w:bookmarkStart w:id="1834" w:name="_Toc458770247"/>
      <w:bookmarkStart w:id="1835" w:name="_Toc459294215"/>
      <w:bookmarkStart w:id="1836" w:name="_Toc463262708"/>
      <w:bookmarkStart w:id="1837" w:name="_Toc468286782"/>
      <w:bookmarkStart w:id="1838" w:name="_Toc481502828"/>
      <w:bookmarkStart w:id="1839" w:name="_Toc496079996"/>
      <w:bookmarkStart w:id="1840" w:name="_Toc17798667"/>
      <w:commentRangeStart w:id="1841"/>
      <w:r>
        <w:t>6.5.5.2</w:t>
      </w:r>
      <w:commentRangeEnd w:id="1841"/>
      <w:r w:rsidR="005C26AE">
        <w:rPr>
          <w:rStyle w:val="CommentReference"/>
          <w:b w:val="0"/>
          <w:bCs w:val="0"/>
          <w:snapToGrid/>
        </w:rPr>
        <w:commentReference w:id="1841"/>
      </w:r>
      <w:r>
        <w:tab/>
        <w:t>Operational Data Requirements</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14:paraId="77288F3F" w14:textId="77777777" w:rsidR="00ED2C14" w:rsidRDefault="00ED2C14" w:rsidP="00ED2C1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A0C48BD" w14:textId="77777777" w:rsidR="00ED2C14" w:rsidRDefault="00ED2C14" w:rsidP="00ED2C14">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44F6761" w14:textId="77777777" w:rsidR="00ED2C14" w:rsidRDefault="00ED2C14" w:rsidP="00102D07">
      <w:pPr>
        <w:pStyle w:val="List"/>
        <w:ind w:left="1440"/>
      </w:pPr>
      <w:r>
        <w:t>(a)</w:t>
      </w:r>
      <w: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w:t>
      </w:r>
      <w:del w:id="1842" w:author="ERCOT 103020" w:date="2020-10-13T10:26:00Z">
        <w:r w:rsidDel="004A0992">
          <w:delText>determination of the High Ancillary Service Limit (HASL),</w:delText>
        </w:r>
      </w:del>
      <w:del w:id="1843" w:author="ERCOT 103020" w:date="2020-10-13T10:27:00Z">
        <w:r w:rsidDel="004A0992">
          <w:delText xml:space="preserve"> </w:delText>
        </w:r>
      </w:del>
      <w:r>
        <w:t xml:space="preserve">High Dispatch Limit (HDL), </w:t>
      </w:r>
      <w:ins w:id="1844" w:author="ERCOT 103020" w:date="2020-10-13T10:27:00Z">
        <w:r w:rsidR="004A0992">
          <w:t xml:space="preserve">and </w:t>
        </w:r>
      </w:ins>
      <w:r>
        <w:t>Low Dispatch Limit (LDL)</w:t>
      </w:r>
      <w:del w:id="1845" w:author="ERCOT 103020" w:date="2020-10-13T10:27:00Z">
        <w:r w:rsidDel="004A0992">
          <w:delText xml:space="preserve"> and Low Ancillary Service Limit (LASL)</w:delText>
        </w:r>
      </w:del>
      <w:r>
        <w:t xml:space="preserve">, and is consistent with telemetered HSL, LSL and </w:t>
      </w:r>
      <w:del w:id="1846" w:author="ERCOT 103020" w:date="2020-10-13T10:27:00Z">
        <w:r w:rsidDel="004A0992">
          <w:delText>Non-</w:delText>
        </w:r>
      </w:del>
      <w:r>
        <w:t>Frequency Responsive Capacity (</w:t>
      </w:r>
      <w:del w:id="1847" w:author="ERCOT 103020" w:date="2020-10-13T10:27:00Z">
        <w:r w:rsidDel="004A0992">
          <w:delText>N</w:delText>
        </w:r>
      </w:del>
      <w:r>
        <w:t>FRC);</w:t>
      </w:r>
    </w:p>
    <w:p w14:paraId="253DE395" w14:textId="77777777" w:rsidR="00ED2C14" w:rsidRDefault="00ED2C14" w:rsidP="00102D07">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250A1F8" w14:textId="77777777" w:rsidR="00ED2C14" w:rsidRDefault="00ED2C14" w:rsidP="00102D07">
      <w:pPr>
        <w:pStyle w:val="List"/>
        <w:ind w:left="1440"/>
      </w:pPr>
      <w:r>
        <w:lastRenderedPageBreak/>
        <w:t>(c)</w:t>
      </w:r>
      <w:r>
        <w:tab/>
        <w:t>Gross Reactive Power (in Megavolt-Amperes reactive (MVAr));</w:t>
      </w:r>
    </w:p>
    <w:p w14:paraId="7A6294EF" w14:textId="77777777" w:rsidR="00ED2C14" w:rsidRDefault="00ED2C14" w:rsidP="00102D07">
      <w:pPr>
        <w:pStyle w:val="List"/>
        <w:ind w:left="1440"/>
      </w:pPr>
      <w:r>
        <w:t>(d)</w:t>
      </w:r>
      <w:r>
        <w:tab/>
        <w:t>Net Reactive Power (in MVAr);</w:t>
      </w:r>
    </w:p>
    <w:p w14:paraId="32F89FF8" w14:textId="77777777" w:rsidR="00ED2C14" w:rsidRDefault="00ED2C14" w:rsidP="00102D07">
      <w:pPr>
        <w:pStyle w:val="List"/>
        <w:ind w:left="1440"/>
      </w:pPr>
      <w:r>
        <w:t>(e)</w:t>
      </w:r>
      <w:r>
        <w:tab/>
        <w:t>Power to standby transformers serving plant auxiliary Load;</w:t>
      </w:r>
    </w:p>
    <w:p w14:paraId="071DAC69" w14:textId="77777777" w:rsidR="00ED2C14" w:rsidRDefault="00ED2C14" w:rsidP="00102D07">
      <w:pPr>
        <w:pStyle w:val="List"/>
        <w:ind w:left="1440"/>
      </w:pPr>
      <w:r>
        <w:t>(f)</w:t>
      </w:r>
      <w:r>
        <w:tab/>
        <w:t>Status of switching devices in the plant switchyard not monitored by the TSP or DSP affecting flows on the ERCOT Transmission Grid;</w:t>
      </w:r>
    </w:p>
    <w:p w14:paraId="186BFE48" w14:textId="77777777" w:rsidR="00ED2C14" w:rsidRDefault="00ED2C14" w:rsidP="00102D07">
      <w:pPr>
        <w:pStyle w:val="List"/>
        <w:ind w:left="1440"/>
      </w:pPr>
      <w:r>
        <w:t>(g)</w:t>
      </w:r>
      <w:r>
        <w:tab/>
        <w:t>Any data mutually agreed to by ERCOT and the QSE to adequately manage system reliability;</w:t>
      </w:r>
    </w:p>
    <w:p w14:paraId="0206C43C" w14:textId="77777777" w:rsidR="00ED2C14" w:rsidRDefault="00ED2C14" w:rsidP="00102D07">
      <w:pPr>
        <w:pStyle w:val="List"/>
        <w:ind w:left="1440"/>
      </w:pPr>
      <w:r>
        <w:t>(h)</w:t>
      </w:r>
      <w:r>
        <w:tab/>
        <w:t>Generation Resource breaker and switch status;</w:t>
      </w:r>
    </w:p>
    <w:p w14:paraId="58A2EE7D" w14:textId="77777777" w:rsidR="00ED2C14" w:rsidRDefault="00ED2C14" w:rsidP="00102D07">
      <w:pPr>
        <w:pStyle w:val="List"/>
        <w:ind w:left="1440"/>
      </w:pPr>
      <w:r>
        <w:t>(i)</w:t>
      </w:r>
      <w:r>
        <w:tab/>
        <w:t xml:space="preserve">HSL (Combined Cycle Generation Resources) shall:  </w:t>
      </w:r>
    </w:p>
    <w:p w14:paraId="7DA41031" w14:textId="77777777" w:rsidR="00ED2C14" w:rsidRDefault="00ED2C14" w:rsidP="00ED2C14">
      <w:pPr>
        <w:pStyle w:val="List"/>
        <w:ind w:left="2160"/>
      </w:pPr>
      <w:r>
        <w:t>(i)</w:t>
      </w:r>
      <w:r>
        <w:tab/>
        <w:t xml:space="preserve">Submit the HSL of the current operating configuration; and </w:t>
      </w:r>
    </w:p>
    <w:p w14:paraId="1A0E3664" w14:textId="77777777" w:rsidR="00ED2C14" w:rsidRDefault="00ED2C14" w:rsidP="00ED2C14">
      <w:pPr>
        <w:pStyle w:val="List"/>
        <w:ind w:left="2160"/>
      </w:pPr>
      <w:r>
        <w:t>(ii)</w:t>
      </w:r>
      <w: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540A5C71" w14:textId="77777777" w:rsidTr="00EE66C8">
        <w:trPr>
          <w:trHeight w:val="206"/>
        </w:trPr>
        <w:tc>
          <w:tcPr>
            <w:tcW w:w="9576" w:type="dxa"/>
            <w:shd w:val="pct12" w:color="auto" w:fill="auto"/>
          </w:tcPr>
          <w:p w14:paraId="2E496748" w14:textId="77777777" w:rsidR="00ED2C14" w:rsidRDefault="00ED2C14" w:rsidP="00EE66C8">
            <w:pPr>
              <w:pStyle w:val="Instructions"/>
              <w:spacing w:before="120"/>
            </w:pPr>
            <w:r>
              <w:t>[NPRR863:  Replace item (ii) above with the following upon system implementation:]</w:t>
            </w:r>
          </w:p>
          <w:p w14:paraId="510BFD89" w14:textId="77777777" w:rsidR="00ED2C14" w:rsidRPr="00B37C4B" w:rsidRDefault="00ED2C14" w:rsidP="00EE66C8">
            <w:pPr>
              <w:pStyle w:val="List"/>
              <w:ind w:left="2160"/>
            </w:pPr>
            <w:r>
              <w:t>(ii)</w:t>
            </w:r>
            <w:r>
              <w:tab/>
              <w:t>When providing ECRS, update the HSL as needed, to be consistent with Resource performance limitations of ECRS provision;</w:t>
            </w:r>
          </w:p>
        </w:tc>
      </w:tr>
    </w:tbl>
    <w:p w14:paraId="2C893591" w14:textId="77777777" w:rsidR="00ED2C14" w:rsidRDefault="00ED2C14" w:rsidP="00ED2C14">
      <w:pPr>
        <w:spacing w:before="240" w:after="240"/>
        <w:ind w:left="1440" w:hanging="720"/>
      </w:pPr>
      <w:r w:rsidRPr="00D3700F">
        <w:t>(j)</w:t>
      </w:r>
      <w:r>
        <w:tab/>
      </w:r>
      <w:ins w:id="1848" w:author="ERCOT 103020" w:date="2020-10-13T10:27:00Z">
        <w:r w:rsidR="004A0992">
          <w:rPr>
            <w:szCs w:val="20"/>
          </w:rPr>
          <w:t>For Resources with capacity that is not capable of providing Primary Frequency Response (PFR), the current Frequency Responsive Capacity (FRC) of the Resource</w:t>
        </w:r>
      </w:ins>
      <w:del w:id="1849" w:author="ERCOT 103020" w:date="2020-10-13T10:27:00Z">
        <w:r w:rsidRPr="00D3700F" w:rsidDel="004A0992">
          <w:delText>NFRC currently available (unloaded) and included in the HSL of the Combined Cycle Generation Resource’s current configuration</w:delText>
        </w:r>
      </w:del>
      <w:r w:rsidRPr="00D3700F">
        <w:t>;</w:t>
      </w:r>
      <w:r>
        <w:t xml:space="preserve"> </w:t>
      </w:r>
    </w:p>
    <w:p w14:paraId="26D8BF57" w14:textId="77777777" w:rsidR="00ED2C14" w:rsidRDefault="00ED2C14" w:rsidP="00102D07">
      <w:pPr>
        <w:pStyle w:val="List"/>
        <w:ind w:left="1440"/>
      </w:pPr>
      <w:r>
        <w:t>(k)</w:t>
      </w:r>
      <w:r>
        <w:tab/>
        <w:t>High Emergency Limit (HEL), under Section 6.5.9.2, Failure of the SCED Process;</w:t>
      </w:r>
    </w:p>
    <w:p w14:paraId="643120E7" w14:textId="77777777" w:rsidR="00ED2C14" w:rsidRDefault="00ED2C14" w:rsidP="00102D07">
      <w:pPr>
        <w:pStyle w:val="List"/>
        <w:ind w:left="1440"/>
      </w:pPr>
      <w:r>
        <w:t>(l)</w:t>
      </w:r>
      <w:r>
        <w:tab/>
        <w:t xml:space="preserve">Low Emergency Limit (LEL), under Section 6.5.9.2; </w:t>
      </w:r>
    </w:p>
    <w:p w14:paraId="4BC835E1" w14:textId="77777777" w:rsidR="00ED2C14" w:rsidRDefault="00ED2C14" w:rsidP="00102D07">
      <w:pPr>
        <w:pStyle w:val="List"/>
        <w:ind w:left="1440"/>
      </w:pPr>
      <w:r>
        <w:t>(m)</w:t>
      </w:r>
      <w:r>
        <w:tab/>
        <w:t>LSL;</w:t>
      </w:r>
    </w:p>
    <w:p w14:paraId="5AC7CB28" w14:textId="77777777" w:rsidR="00ED2C14" w:rsidRDefault="00ED2C14" w:rsidP="00102D07">
      <w:pPr>
        <w:pStyle w:val="List"/>
        <w:ind w:left="1440"/>
      </w:pPr>
      <w:r>
        <w:t>(n)</w:t>
      </w:r>
      <w:r>
        <w:tab/>
        <w:t>Configuration identification for Combined Cycle Generation Resources;</w:t>
      </w:r>
    </w:p>
    <w:p w14:paraId="3DC9B63E" w14:textId="77777777" w:rsidR="004A0992" w:rsidRDefault="004A0992" w:rsidP="004A0992">
      <w:pPr>
        <w:spacing w:after="240"/>
        <w:ind w:left="1440" w:hanging="720"/>
        <w:rPr>
          <w:ins w:id="1850" w:author="ERCOT 103020" w:date="2020-10-13T10:28:00Z"/>
          <w:szCs w:val="20"/>
        </w:rPr>
      </w:pPr>
      <w:ins w:id="1851" w:author="ERCOT 103020" w:date="2020-10-13T10:28:00Z">
        <w:r>
          <w:rPr>
            <w:szCs w:val="20"/>
          </w:rPr>
          <w:t>(o)</w:t>
        </w:r>
        <w:r>
          <w:rPr>
            <w:szCs w:val="20"/>
          </w:rPr>
          <w:tab/>
          <w:t>For Resources with capacity that is not capable of providing PFR, the high and low limits in MW of the Resource’s capacity that is frequency responsive;</w:t>
        </w:r>
      </w:ins>
    </w:p>
    <w:p w14:paraId="7E6133E6" w14:textId="77777777" w:rsidR="004A0992" w:rsidRDefault="004A0992" w:rsidP="004A0992">
      <w:pPr>
        <w:spacing w:after="240"/>
        <w:ind w:left="1440" w:hanging="720"/>
        <w:rPr>
          <w:ins w:id="1852" w:author="ERCOT 103020" w:date="2020-10-13T10:28:00Z"/>
          <w:szCs w:val="20"/>
        </w:rPr>
      </w:pPr>
      <w:ins w:id="1853" w:author="ERCOT 103020" w:date="2020-10-13T10:28:00Z">
        <w:r>
          <w:rPr>
            <w:szCs w:val="20"/>
          </w:rPr>
          <w:t>(p)</w:t>
        </w:r>
        <w:r>
          <w:rPr>
            <w:szCs w:val="20"/>
          </w:rPr>
          <w:tab/>
          <w:t>For RRS, including any sub-categories of RRS, the physical capability (in MW) of the Resource to provide RRS;</w:t>
        </w:r>
      </w:ins>
    </w:p>
    <w:p w14:paraId="7210F46A" w14:textId="77777777" w:rsidR="004A0992" w:rsidRDefault="004A0992" w:rsidP="004A0992">
      <w:pPr>
        <w:spacing w:after="240"/>
        <w:ind w:left="1440" w:hanging="720"/>
        <w:rPr>
          <w:ins w:id="1854" w:author="ERCOT 103020" w:date="2020-10-13T10:28:00Z"/>
          <w:szCs w:val="20"/>
        </w:rPr>
      </w:pPr>
      <w:ins w:id="1855" w:author="ERCOT 103020" w:date="2020-10-13T10:28:00Z">
        <w:r>
          <w:rPr>
            <w:szCs w:val="20"/>
          </w:rPr>
          <w:lastRenderedPageBreak/>
          <w:t>(q)</w:t>
        </w:r>
        <w:r>
          <w:rPr>
            <w:szCs w:val="20"/>
          </w:rPr>
          <w:tab/>
          <w:t>For Ancillary Services other than RRS, a blended Normal Ramp Rate (in MW/min) that reflects the physical capability of the Resource to provide that specific type of Ancillary Service;</w:t>
        </w:r>
      </w:ins>
    </w:p>
    <w:p w14:paraId="0F7D7C13" w14:textId="77777777" w:rsidR="004A0992" w:rsidRDefault="004A0992" w:rsidP="004A0992">
      <w:pPr>
        <w:spacing w:after="240"/>
        <w:ind w:left="1440" w:hanging="720"/>
        <w:rPr>
          <w:ins w:id="1856" w:author="ERCOT 103020" w:date="2020-10-13T10:28:00Z"/>
          <w:szCs w:val="20"/>
        </w:rPr>
      </w:pPr>
      <w:ins w:id="1857" w:author="ERCOT 103020" w:date="2020-10-13T10:28:00Z">
        <w:r>
          <w:rPr>
            <w:szCs w:val="20"/>
          </w:rPr>
          <w:t>(r)</w:t>
        </w:r>
        <w:r>
          <w:rPr>
            <w:szCs w:val="20"/>
          </w:rPr>
          <w:tab/>
          <w:t>Five-minute blended Normal Ramp Rates (up and down);</w:t>
        </w:r>
      </w:ins>
    </w:p>
    <w:p w14:paraId="5C0D983A" w14:textId="77777777" w:rsidR="00ED2C14" w:rsidDel="004A0992" w:rsidRDefault="00ED2C14" w:rsidP="004A0992">
      <w:pPr>
        <w:pStyle w:val="List"/>
        <w:ind w:left="1440"/>
        <w:rPr>
          <w:del w:id="1858" w:author="ERCOT 103020" w:date="2020-10-13T10:28:00Z"/>
        </w:rPr>
      </w:pPr>
      <w:del w:id="1859" w:author="ERCOT 103020" w:date="2020-10-13T10:28:00Z">
        <w:r w:rsidDel="004A0992">
          <w:delText>(o)</w:delText>
        </w:r>
        <w:r w:rsidDel="004A0992">
          <w:tab/>
          <w:delText>Ancillary Service Schedule for each quantity of RRS and Non-Spin which is equal to the Ancillary Service Resource Responsibility minus the amount of Ancillary Service deployment;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5ED75D16" w14:textId="77777777" w:rsidTr="00EE66C8">
        <w:trPr>
          <w:trHeight w:val="206"/>
          <w:del w:id="1860" w:author="ERCOT 103020" w:date="2020-10-13T10:28:00Z"/>
        </w:trPr>
        <w:tc>
          <w:tcPr>
            <w:tcW w:w="9576" w:type="dxa"/>
            <w:shd w:val="pct12" w:color="auto" w:fill="auto"/>
          </w:tcPr>
          <w:p w14:paraId="1095D32C" w14:textId="77777777" w:rsidR="00ED2C14" w:rsidDel="004A0992" w:rsidRDefault="00ED2C14" w:rsidP="00EE66C8">
            <w:pPr>
              <w:pStyle w:val="Instructions"/>
              <w:spacing w:before="120"/>
              <w:rPr>
                <w:del w:id="1861" w:author="ERCOT 103020" w:date="2020-10-13T10:28:00Z"/>
              </w:rPr>
            </w:pPr>
            <w:del w:id="1862" w:author="ERCOT 103020" w:date="2020-10-13T10:28:00Z">
              <w:r w:rsidDel="004A0992">
                <w:delText>[NPRR863:  Replace item (o) above with the following upon system implementation:]</w:delText>
              </w:r>
            </w:del>
          </w:p>
          <w:p w14:paraId="5ED2FA40" w14:textId="77777777" w:rsidR="00ED2C14" w:rsidRPr="00B37C4B" w:rsidDel="004A0992" w:rsidRDefault="00ED2C14" w:rsidP="00102D07">
            <w:pPr>
              <w:pStyle w:val="List"/>
              <w:ind w:left="1410"/>
              <w:rPr>
                <w:del w:id="1863" w:author="ERCOT 103020" w:date="2020-10-13T10:28:00Z"/>
              </w:rPr>
            </w:pPr>
            <w:del w:id="1864" w:author="ERCOT 103020" w:date="2020-10-13T10:28:00Z">
              <w:r w:rsidDel="004A0992">
                <w:delText>(o)</w:delText>
              </w:r>
              <w:r w:rsidDel="004A0992">
                <w:tab/>
                <w:delText>Ancillary Service Schedule for each quantity of ECRS and Non-Spin which is equal to the Ancillary Service Resource Responsibility minus the amount of Ancillary Service deployment;</w:delText>
              </w:r>
            </w:del>
          </w:p>
        </w:tc>
      </w:tr>
    </w:tbl>
    <w:p w14:paraId="071B0E28" w14:textId="77777777" w:rsidR="00ED2C14" w:rsidDel="004A0992" w:rsidRDefault="00ED2C14" w:rsidP="00ED2C14">
      <w:pPr>
        <w:pStyle w:val="List"/>
        <w:spacing w:before="240"/>
        <w:ind w:left="2160"/>
        <w:rPr>
          <w:del w:id="1865" w:author="ERCOT 103020" w:date="2020-10-13T10:28:00Z"/>
        </w:rPr>
      </w:pPr>
      <w:del w:id="1866" w:author="ERCOT 103020" w:date="2020-10-13T10:28:00Z">
        <w:r w:rsidDel="004A0992">
          <w:delText>(i)</w:delText>
        </w:r>
        <w:r w:rsidDel="004A0992">
          <w:tab/>
          <w:delText xml:space="preserve">For </w:delText>
        </w:r>
        <w:r w:rsidRPr="00B6199F" w:rsidDel="004A0992">
          <w:delText>On-line Non-Spin</w:delText>
        </w:r>
        <w:r w:rsidDel="004A0992">
          <w:delText xml:space="preserve">, Ancillary Service Schedule shall be set to zero;  </w:delText>
        </w:r>
      </w:del>
    </w:p>
    <w:p w14:paraId="33FABCFE" w14:textId="77777777" w:rsidR="00ED2C14" w:rsidDel="004A0992" w:rsidRDefault="00ED2C14" w:rsidP="00ED2C14">
      <w:pPr>
        <w:pStyle w:val="List"/>
        <w:ind w:left="2160"/>
        <w:rPr>
          <w:del w:id="1867" w:author="ERCOT 103020" w:date="2020-10-13T10:28:00Z"/>
        </w:rPr>
      </w:pPr>
      <w:del w:id="1868" w:author="ERCOT 103020" w:date="2020-10-13T10:28:00Z">
        <w:r w:rsidDel="004A0992">
          <w:delText>(ii)</w:delText>
        </w:r>
        <w:r w:rsidDel="004A0992">
          <w:tab/>
          <w:delText xml:space="preserve">For </w:delText>
        </w:r>
        <w:r w:rsidRPr="00B6199F" w:rsidDel="004A0992">
          <w:delText xml:space="preserve">Off-Line </w:delText>
        </w:r>
        <w:r w:rsidDel="004A0992">
          <w:delText xml:space="preserve">Non-Spin and for </w:delText>
        </w:r>
        <w:r w:rsidRPr="00B6199F" w:rsidDel="004A0992">
          <w:delText>On-Line Non-Spin using Off-Line power augmentation</w:delText>
        </w:r>
        <w:r w:rsidDel="004A0992">
          <w:delText xml:space="preserve"> technology the Ancillary Service Schedule shall equal the Non-Spin obligation and then </w:delText>
        </w:r>
        <w:r w:rsidRPr="00900B8A" w:rsidDel="004A0992">
          <w:rPr>
            <w:color w:val="000000"/>
          </w:rPr>
          <w:delText>shall</w:delText>
        </w:r>
        <w:r w:rsidRPr="00900B8A" w:rsidDel="004A0992">
          <w:rPr>
            <w:color w:val="595959"/>
          </w:rPr>
          <w:delText xml:space="preserve"> </w:delText>
        </w:r>
        <w:r w:rsidDel="004A0992">
          <w:delText>be set to zero within 20 minutes following Non-Spin deployment;</w:delText>
        </w:r>
      </w:del>
    </w:p>
    <w:p w14:paraId="35313969" w14:textId="77777777" w:rsidR="00ED2C14" w:rsidDel="004A0992" w:rsidRDefault="00ED2C14" w:rsidP="00102D07">
      <w:pPr>
        <w:pStyle w:val="List"/>
        <w:ind w:left="1440"/>
        <w:rPr>
          <w:del w:id="1869" w:author="ERCOT 103020" w:date="2020-10-13T10:28:00Z"/>
        </w:rPr>
      </w:pPr>
      <w:del w:id="1870" w:author="ERCOT 103020" w:date="2020-10-13T10:28:00Z">
        <w:r w:rsidDel="004A0992">
          <w:delText>(p)</w:delText>
        </w:r>
        <w:r w:rsidDel="004A0992">
          <w:tab/>
          <w:delTex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596EBB16" w14:textId="77777777" w:rsidTr="00EE66C8">
        <w:trPr>
          <w:trHeight w:val="206"/>
          <w:del w:id="1871" w:author="ERCOT 103020" w:date="2020-10-13T10:28:00Z"/>
        </w:trPr>
        <w:tc>
          <w:tcPr>
            <w:tcW w:w="9576" w:type="dxa"/>
            <w:shd w:val="pct12" w:color="auto" w:fill="auto"/>
          </w:tcPr>
          <w:p w14:paraId="3C744284" w14:textId="77777777" w:rsidR="00ED2C14" w:rsidDel="004A0992" w:rsidRDefault="00ED2C14" w:rsidP="00EE66C8">
            <w:pPr>
              <w:pStyle w:val="Instructions"/>
              <w:spacing w:before="120"/>
              <w:rPr>
                <w:del w:id="1872" w:author="ERCOT 103020" w:date="2020-10-13T10:28:00Z"/>
              </w:rPr>
            </w:pPr>
            <w:del w:id="1873" w:author="ERCOT 103020" w:date="2020-10-13T10:28:00Z">
              <w:r w:rsidDel="004A0992">
                <w:delText>[NPRR863:  Replace paragraph (p) above with the following upon system implementation:]</w:delText>
              </w:r>
            </w:del>
          </w:p>
          <w:p w14:paraId="5328A5D5" w14:textId="77777777" w:rsidR="00ED2C14" w:rsidRPr="00B37C4B" w:rsidDel="004A0992" w:rsidRDefault="00ED2C14" w:rsidP="00102D07">
            <w:pPr>
              <w:pStyle w:val="List"/>
              <w:ind w:left="1410"/>
              <w:rPr>
                <w:del w:id="1874" w:author="ERCOT 103020" w:date="2020-10-13T10:28:00Z"/>
              </w:rPr>
            </w:pPr>
            <w:del w:id="1875" w:author="ERCOT 103020" w:date="2020-10-13T10:28:00Z">
              <w:r w:rsidDel="004A0992">
                <w:delText>(p)</w:delText>
              </w:r>
              <w:r w:rsidDel="004A0992">
                <w:tab/>
                <w:delTex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delText>
              </w:r>
            </w:del>
          </w:p>
        </w:tc>
      </w:tr>
    </w:tbl>
    <w:p w14:paraId="080C2B9D" w14:textId="77777777" w:rsidR="00ED2C14" w:rsidDel="004A0992" w:rsidRDefault="00ED2C14" w:rsidP="00ED2C14">
      <w:pPr>
        <w:spacing w:before="240" w:after="240"/>
        <w:ind w:left="1440" w:hanging="720"/>
        <w:rPr>
          <w:del w:id="1876" w:author="ERCOT 103020" w:date="2020-10-13T10:28:00Z"/>
        </w:rPr>
      </w:pPr>
      <w:del w:id="1877" w:author="ERCOT 103020" w:date="2020-10-13T10:28:00Z">
        <w:r w:rsidDel="004A0992">
          <w:delText>(q)</w:delText>
        </w:r>
        <w:r w:rsidDel="004A0992">
          <w:tab/>
          <w:delTex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delText>
        </w:r>
      </w:del>
    </w:p>
    <w:p w14:paraId="55F1D9BC" w14:textId="77777777" w:rsidR="00ED2C14" w:rsidRDefault="00ED2C14" w:rsidP="00ED2C14">
      <w:pPr>
        <w:spacing w:after="240"/>
        <w:ind w:left="1440" w:hanging="720"/>
      </w:pPr>
      <w:r w:rsidRPr="00957698">
        <w:t>(</w:t>
      </w:r>
      <w:del w:id="1878" w:author="ERCOT 103020" w:date="2020-10-13T10:28:00Z">
        <w:r w:rsidDel="004A0992">
          <w:delText>r</w:delText>
        </w:r>
      </w:del>
      <w:ins w:id="1879" w:author="ERCOT 103020" w:date="2020-10-13T10:28:00Z">
        <w:r w:rsidR="004A0992">
          <w:t>s</w:t>
        </w:r>
      </w:ins>
      <w:r w:rsidRPr="00957698">
        <w:t>)</w:t>
      </w:r>
      <w:r w:rsidRPr="00957698">
        <w:tab/>
        <w:t xml:space="preserve">The designated Master QSE of a Generation Resource that has been split to function as two or more Split Generation Resources shall provide Real-Time </w:t>
      </w:r>
      <w:r w:rsidRPr="00957698">
        <w:lastRenderedPageBreak/>
        <w:t>telemetry for items (a), (b), (c), (d), (e), (g), and (h) above, PSS and AVR status for the total Generation Resource in addition to the Split Generation Resource the Master QSE represents</w:t>
      </w:r>
      <w:ins w:id="1880" w:author="ERCOT 103020" w:date="2020-10-13T10:28:00Z">
        <w:r w:rsidR="004A0992">
          <w:t>; and</w:t>
        </w:r>
      </w:ins>
      <w:del w:id="1881" w:author="ERCOT 103020" w:date="2020-10-13T10:28:00Z">
        <w:r w:rsidRPr="00957698" w:rsidDel="004A0992">
          <w:delText>.</w:delText>
        </w:r>
      </w:del>
    </w:p>
    <w:p w14:paraId="3A3AE7E0" w14:textId="77777777" w:rsidR="004A0992" w:rsidRPr="003161DC" w:rsidRDefault="004A0992" w:rsidP="004A0992">
      <w:pPr>
        <w:spacing w:after="240"/>
        <w:ind w:left="1440" w:hanging="720"/>
        <w:rPr>
          <w:ins w:id="1882" w:author="ERCOT 103020" w:date="2020-10-13T10:28:00Z"/>
          <w:szCs w:val="20"/>
        </w:rPr>
      </w:pPr>
      <w:ins w:id="1883" w:author="ERCOT 103020" w:date="2020-10-13T10:28:00Z">
        <w:r>
          <w:rPr>
            <w:szCs w:val="20"/>
          </w:rPr>
          <w:t>(t)</w:t>
        </w:r>
        <w:r>
          <w:rPr>
            <w:szCs w:val="20"/>
          </w:rPr>
          <w:tab/>
          <w:t>T</w:t>
        </w:r>
        <w:r w:rsidRPr="00006D35">
          <w:rPr>
            <w:szCs w:val="20"/>
          </w:rPr>
          <w:t xml:space="preserve">he telemetered MW of power augmentation capacity that is not </w:t>
        </w:r>
        <w:r>
          <w:rPr>
            <w:szCs w:val="20"/>
          </w:rPr>
          <w:t>On-Line</w:t>
        </w:r>
        <w:r w:rsidRPr="00006D35">
          <w:rPr>
            <w:szCs w:val="20"/>
          </w:rPr>
          <w:t xml:space="preserve"> </w:t>
        </w:r>
        <w:r>
          <w:rPr>
            <w:szCs w:val="20"/>
          </w:rPr>
          <w:t>f</w:t>
        </w:r>
        <w:r w:rsidRPr="00006D35">
          <w:rPr>
            <w:szCs w:val="20"/>
          </w:rPr>
          <w:t>or Resources that have power augmentation capacity included in HSL.</w:t>
        </w:r>
      </w:ins>
    </w:p>
    <w:p w14:paraId="00DE4968" w14:textId="77777777" w:rsidR="00ED2C14" w:rsidRDefault="00ED2C14" w:rsidP="004A0992">
      <w:pPr>
        <w:pStyle w:val="List"/>
      </w:pPr>
      <w:r>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6AB2C3C4" w14:textId="77777777" w:rsidR="00ED2C14" w:rsidRDefault="00ED2C14" w:rsidP="00ED2C14">
      <w:pPr>
        <w:pStyle w:val="List"/>
      </w:pPr>
      <w:r w:rsidRPr="009E5389">
        <w:rPr>
          <w:iCs/>
        </w:rPr>
        <w:t>(4)</w:t>
      </w:r>
      <w:r w:rsidRPr="009E5389">
        <w:rPr>
          <w:iCs/>
        </w:rPr>
        <w:tab/>
        <w:t>For each Aggregate Generation Resource (AGR), the QSE shall telemeter the number of its generators online.</w:t>
      </w:r>
    </w:p>
    <w:p w14:paraId="670D1DC1" w14:textId="77777777" w:rsidR="00ED2C14" w:rsidRDefault="00ED2C14" w:rsidP="00ED2C14">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D3B5B76" w14:textId="77777777" w:rsidR="00ED2C14" w:rsidRDefault="00ED2C14" w:rsidP="009B037D">
      <w:pPr>
        <w:pStyle w:val="List"/>
        <w:ind w:left="1440"/>
      </w:pPr>
      <w:r>
        <w:t>(a)</w:t>
      </w:r>
      <w:r>
        <w:tab/>
        <w:t>Load Resource net real power consumption (in MW);</w:t>
      </w:r>
    </w:p>
    <w:p w14:paraId="6930C2B6" w14:textId="77777777" w:rsidR="00ED2C14" w:rsidRDefault="00ED2C14" w:rsidP="009B037D">
      <w:pPr>
        <w:pStyle w:val="List"/>
        <w:ind w:left="1440"/>
      </w:pPr>
      <w:r>
        <w:t>(b)</w:t>
      </w:r>
      <w:r>
        <w:tab/>
        <w:t>Any data mutually agreed to by ERCOT and the QSE to adequately manage system reliability;</w:t>
      </w:r>
    </w:p>
    <w:p w14:paraId="0EAAC245" w14:textId="77777777" w:rsidR="00ED2C14" w:rsidRDefault="00ED2C14" w:rsidP="009B037D">
      <w:pPr>
        <w:pStyle w:val="List"/>
        <w:ind w:left="1440"/>
      </w:pPr>
      <w:r>
        <w:t>(c)</w:t>
      </w:r>
      <w:r>
        <w:tab/>
        <w:t>Load Resource breaker status;</w:t>
      </w:r>
    </w:p>
    <w:p w14:paraId="47EB9819" w14:textId="77777777" w:rsidR="00ED2C14" w:rsidRPr="003E076A" w:rsidRDefault="00ED2C14" w:rsidP="009B037D">
      <w:pPr>
        <w:pStyle w:val="List"/>
        <w:ind w:left="1440"/>
        <w:rPr>
          <w:lang w:val="it-IT"/>
        </w:rPr>
      </w:pPr>
      <w:r w:rsidRPr="00EA2736">
        <w:rPr>
          <w:lang w:val="it-IT"/>
        </w:rPr>
        <w:t>(d)</w:t>
      </w:r>
      <w:r w:rsidRPr="00EA2736">
        <w:rPr>
          <w:lang w:val="it-IT"/>
        </w:rPr>
        <w:tab/>
        <w:t>LPC (in MW);</w:t>
      </w:r>
    </w:p>
    <w:p w14:paraId="3436D86A" w14:textId="77777777" w:rsidR="00ED2C14" w:rsidRPr="003E076A" w:rsidRDefault="00ED2C14" w:rsidP="009B037D">
      <w:pPr>
        <w:pStyle w:val="List"/>
        <w:ind w:left="1440"/>
        <w:rPr>
          <w:lang w:val="it-IT"/>
        </w:rPr>
      </w:pPr>
      <w:r w:rsidRPr="00EA2736">
        <w:rPr>
          <w:lang w:val="it-IT"/>
        </w:rPr>
        <w:t>(e)</w:t>
      </w:r>
      <w:r w:rsidRPr="00EA2736">
        <w:rPr>
          <w:lang w:val="it-IT"/>
        </w:rPr>
        <w:tab/>
        <w:t>MPC (in MW);</w:t>
      </w:r>
    </w:p>
    <w:p w14:paraId="37193279" w14:textId="77777777" w:rsidR="00ED2C14" w:rsidRDefault="00ED2C14" w:rsidP="009B037D">
      <w:pPr>
        <w:pStyle w:val="List"/>
        <w:ind w:left="1440"/>
      </w:pPr>
      <w:r>
        <w:t>(f)</w:t>
      </w:r>
      <w:r>
        <w:tab/>
      </w:r>
      <w:ins w:id="1884" w:author="ERCOT 103020" w:date="2020-10-13T10:29:00Z">
        <w:r w:rsidR="004A0992" w:rsidRPr="00591CB8">
          <w:t xml:space="preserve">The Load Resource’s Ancillary Service </w:t>
        </w:r>
        <w:r w:rsidR="004A0992">
          <w:t>s</w:t>
        </w:r>
        <w:r w:rsidR="004A0992" w:rsidRPr="00591CB8">
          <w:t>elf</w:t>
        </w:r>
        <w:r w:rsidR="004A0992">
          <w:t>-p</w:t>
        </w:r>
        <w:r w:rsidR="004A0992" w:rsidRPr="00591CB8">
          <w:t>rovision (in MW) for RRS and</w:t>
        </w:r>
        <w:r w:rsidR="004A0992">
          <w:t>/or</w:t>
        </w:r>
        <w:r w:rsidR="004A0992" w:rsidRPr="00591CB8">
          <w:t xml:space="preserve"> ECRS provide</w:t>
        </w:r>
        <w:r w:rsidR="004A0992">
          <w:t>d</w:t>
        </w:r>
        <w:r w:rsidR="004A0992" w:rsidRPr="00591CB8">
          <w:t xml:space="preserve"> via under-frequency relay</w:t>
        </w:r>
      </w:ins>
      <w:del w:id="1885" w:author="ERCOT 103020" w:date="2020-10-13T10:29:00Z">
        <w:r w:rsidDel="004A0992">
          <w:delText xml:space="preserve">Ancillary Service Schedule (in MW) for each quantity of RRS and Non-Spin, </w:delText>
        </w:r>
        <w:r w:rsidRPr="006A6281" w:rsidDel="004A0992">
          <w:delText>which is equal to the Ancillary Service Resource Responsibility minus the amount of Ancillary Service deployment</w:delText>
        </w:r>
      </w:del>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1977F446" w14:textId="77777777" w:rsidTr="00EE66C8">
        <w:trPr>
          <w:trHeight w:val="206"/>
          <w:del w:id="1886" w:author="ERCOT 103020" w:date="2020-10-13T10:29:00Z"/>
        </w:trPr>
        <w:tc>
          <w:tcPr>
            <w:tcW w:w="9576" w:type="dxa"/>
            <w:shd w:val="pct12" w:color="auto" w:fill="auto"/>
          </w:tcPr>
          <w:p w14:paraId="5CB22F3C" w14:textId="77777777" w:rsidR="00ED2C14" w:rsidDel="004A0992" w:rsidRDefault="00ED2C14" w:rsidP="00EE66C8">
            <w:pPr>
              <w:pStyle w:val="Instructions"/>
              <w:spacing w:before="120"/>
              <w:rPr>
                <w:del w:id="1887" w:author="ERCOT 103020" w:date="2020-10-13T10:29:00Z"/>
              </w:rPr>
            </w:pPr>
            <w:del w:id="1888" w:author="ERCOT 103020" w:date="2020-10-13T10:29:00Z">
              <w:r w:rsidDel="004A0992">
                <w:delText>[NPRR863:  Replace item (f) above with the following upon system implementation:]</w:delText>
              </w:r>
            </w:del>
          </w:p>
          <w:p w14:paraId="3ACB047D" w14:textId="77777777" w:rsidR="00ED2C14" w:rsidRPr="00B37C4B" w:rsidDel="004A0992" w:rsidRDefault="00ED2C14" w:rsidP="00102D07">
            <w:pPr>
              <w:pStyle w:val="List"/>
              <w:ind w:left="1410"/>
              <w:rPr>
                <w:del w:id="1889" w:author="ERCOT 103020" w:date="2020-10-13T10:29:00Z"/>
              </w:rPr>
            </w:pPr>
            <w:del w:id="1890" w:author="ERCOT 103020" w:date="2020-10-13T10:29:00Z">
              <w:r w:rsidDel="004A0992">
                <w:delText>(f)</w:delText>
              </w:r>
              <w:r w:rsidDel="004A0992">
                <w:tab/>
                <w:delText xml:space="preserve">Ancillary Service Schedule (in MW) for each quantity of RRS, ECRS, and Non-Spin, </w:delText>
              </w:r>
              <w:r w:rsidRPr="006A6281" w:rsidDel="004A0992">
                <w:delText>which is equal to the Ancillary Service Resource Responsibility minus the amount of Ancillary Service deployment</w:delText>
              </w:r>
              <w:r w:rsidDel="004A0992">
                <w:delText xml:space="preserve">; </w:delText>
              </w:r>
            </w:del>
          </w:p>
        </w:tc>
      </w:tr>
    </w:tbl>
    <w:p w14:paraId="29E2D222" w14:textId="77777777" w:rsidR="00ED2C14" w:rsidDel="004A0992" w:rsidRDefault="00ED2C14" w:rsidP="009B037D">
      <w:pPr>
        <w:pStyle w:val="List"/>
        <w:spacing w:before="240"/>
        <w:ind w:left="1440"/>
        <w:rPr>
          <w:del w:id="1891" w:author="ERCOT 103020" w:date="2020-10-13T10:29:00Z"/>
        </w:rPr>
      </w:pPr>
      <w:del w:id="1892" w:author="ERCOT 103020" w:date="2020-10-13T10:29:00Z">
        <w:r w:rsidDel="004A0992">
          <w:lastRenderedPageBreak/>
          <w:delText>(g)</w:delText>
        </w:r>
        <w:r w:rsidDel="004A0992">
          <w:tab/>
          <w:delText>Ancillary Service Resource Responsibility (in MW) for each quantity of Reg-Up and Reg-Down for Controllable Load Resources, and RRS and Non-Spin for all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3F210CA1" w14:textId="77777777" w:rsidTr="00EE66C8">
        <w:trPr>
          <w:trHeight w:val="206"/>
          <w:del w:id="1893" w:author="ERCOT 103020" w:date="2020-10-13T10:29:00Z"/>
        </w:trPr>
        <w:tc>
          <w:tcPr>
            <w:tcW w:w="9576" w:type="dxa"/>
            <w:shd w:val="pct12" w:color="auto" w:fill="auto"/>
          </w:tcPr>
          <w:p w14:paraId="7DA43EBC" w14:textId="77777777" w:rsidR="00ED2C14" w:rsidDel="004A0992" w:rsidRDefault="00ED2C14" w:rsidP="00EE66C8">
            <w:pPr>
              <w:pStyle w:val="Instructions"/>
              <w:spacing w:before="120"/>
              <w:rPr>
                <w:del w:id="1894" w:author="ERCOT 103020" w:date="2020-10-13T10:29:00Z"/>
              </w:rPr>
            </w:pPr>
            <w:del w:id="1895" w:author="ERCOT 103020" w:date="2020-10-13T10:29:00Z">
              <w:r w:rsidDel="004A0992">
                <w:delText>[NPRR863:  Replace item (g) above with the following upon system implementation:]</w:delText>
              </w:r>
            </w:del>
          </w:p>
          <w:p w14:paraId="2107B114" w14:textId="77777777" w:rsidR="00ED2C14" w:rsidRPr="00B37C4B" w:rsidDel="004A0992" w:rsidRDefault="00ED2C14" w:rsidP="00102D07">
            <w:pPr>
              <w:pStyle w:val="List"/>
              <w:spacing w:before="240"/>
              <w:ind w:left="1410"/>
              <w:rPr>
                <w:del w:id="1896" w:author="ERCOT 103020" w:date="2020-10-13T10:29:00Z"/>
              </w:rPr>
            </w:pPr>
            <w:del w:id="1897" w:author="ERCOT 103020" w:date="2020-10-13T10:29:00Z">
              <w:r w:rsidDel="004A0992">
                <w:delText>(g)</w:delText>
              </w:r>
              <w:r w:rsidDel="004A0992">
                <w:tab/>
                <w:delText>Ancillary Service Resource Responsibility (in MW) for each quantity of Reg-Up and Reg-Down for Controllable Load Resources, and RRS, ECRS, and Non-Spin for all Load Resources;</w:delText>
              </w:r>
            </w:del>
          </w:p>
        </w:tc>
      </w:tr>
    </w:tbl>
    <w:p w14:paraId="71EE5773" w14:textId="77777777" w:rsidR="00ED2C14" w:rsidRDefault="00ED2C14">
      <w:pPr>
        <w:pStyle w:val="List"/>
        <w:ind w:left="1440"/>
        <w:pPrChange w:id="1898" w:author="ERCOT 103020" w:date="2020-10-13T10:29:00Z">
          <w:pPr>
            <w:pStyle w:val="List"/>
            <w:spacing w:before="240"/>
            <w:ind w:left="1440"/>
          </w:pPr>
        </w:pPrChange>
      </w:pPr>
      <w:r>
        <w:t>(</w:t>
      </w:r>
      <w:ins w:id="1899" w:author="ERCOT 103020" w:date="2020-10-13T10:30:00Z">
        <w:r w:rsidR="004A0992">
          <w:t>g</w:t>
        </w:r>
      </w:ins>
      <w:del w:id="1900" w:author="ERCOT 103020" w:date="2020-10-13T10:30:00Z">
        <w:r w:rsidDel="004A0992">
          <w:delText>h</w:delText>
        </w:r>
      </w:del>
      <w:r>
        <w:t>)</w:t>
      </w:r>
      <w:r>
        <w:tab/>
        <w:t xml:space="preserve">The status of the high-set under-frequency relay, if required for qualification; </w:t>
      </w:r>
    </w:p>
    <w:p w14:paraId="5F9DC43F" w14:textId="77777777" w:rsidR="00ED2C14" w:rsidRDefault="00ED2C14" w:rsidP="009B037D">
      <w:pPr>
        <w:pStyle w:val="List"/>
        <w:ind w:left="1440"/>
      </w:pPr>
      <w:r>
        <w:t>(</w:t>
      </w:r>
      <w:ins w:id="1901" w:author="ERCOT 103020" w:date="2020-10-13T10:30:00Z">
        <w:r w:rsidR="004A0992">
          <w:t>h</w:t>
        </w:r>
      </w:ins>
      <w:del w:id="1902" w:author="ERCOT 103020" w:date="2020-10-13T10:30:00Z">
        <w:r w:rsidDel="004A0992">
          <w:delText>i</w:delText>
        </w:r>
      </w:del>
      <w:r>
        <w:t>)</w:t>
      </w:r>
      <w:r>
        <w:tab/>
        <w:t xml:space="preserve">For a Controllable Load Resource providing Non-Spin, the Scheduled Power Consumption that represents zero Ancillary Service deployments; </w:t>
      </w:r>
    </w:p>
    <w:p w14:paraId="427E8D43" w14:textId="77777777" w:rsidR="00ED2C14" w:rsidRDefault="00ED2C14" w:rsidP="009B037D">
      <w:pPr>
        <w:pStyle w:val="List"/>
        <w:ind w:left="1440"/>
      </w:pPr>
      <w:r>
        <w:t>(</w:t>
      </w:r>
      <w:ins w:id="1903" w:author="ERCOT 103020" w:date="2020-10-13T10:30:00Z">
        <w:r w:rsidR="004A0992">
          <w:t>i</w:t>
        </w:r>
      </w:ins>
      <w:del w:id="1904" w:author="ERCOT 103020" w:date="2020-10-13T10:30:00Z">
        <w:r w:rsidDel="004A0992">
          <w:delText>j</w:delText>
        </w:r>
      </w:del>
      <w:r>
        <w:t>)</w:t>
      </w:r>
      <w:r>
        <w:tab/>
        <w:t>For a single-site Controllable Load Resource with registered maximum Demand response capacity of ten MW or greater, net Reactive Power (in MVAr);</w:t>
      </w:r>
    </w:p>
    <w:p w14:paraId="0BFE1E28" w14:textId="77777777" w:rsidR="00ED2C14" w:rsidRDefault="00ED2C14" w:rsidP="009B037D">
      <w:pPr>
        <w:pStyle w:val="List"/>
        <w:ind w:left="1440"/>
      </w:pPr>
      <w:r>
        <w:t>(</w:t>
      </w:r>
      <w:ins w:id="1905" w:author="ERCOT 103020" w:date="2020-10-13T10:31:00Z">
        <w:r w:rsidR="004A0992">
          <w:t>j</w:t>
        </w:r>
      </w:ins>
      <w:del w:id="1906" w:author="ERCOT 103020" w:date="2020-10-13T10:31:00Z">
        <w:r w:rsidDel="004A0992">
          <w:delText>k</w:delText>
        </w:r>
      </w:del>
      <w:r>
        <w:t>)</w:t>
      </w:r>
      <w:r>
        <w:tab/>
        <w:t>Resource Status</w:t>
      </w:r>
      <w:del w:id="1907" w:author="ERCOT 103020" w:date="2020-10-13T10:31:00Z">
        <w:r w:rsidDel="004A0992">
          <w:delText xml:space="preserve"> (Resource Status shall be ONRL if high-set under-frequency relay is active)</w:delText>
        </w:r>
      </w:del>
      <w:r>
        <w:t xml:space="preserve">; </w:t>
      </w:r>
    </w:p>
    <w:p w14:paraId="2ED79DB4" w14:textId="77777777" w:rsidR="00ED2C14" w:rsidDel="004A0992" w:rsidRDefault="00ED2C14" w:rsidP="004A0992">
      <w:pPr>
        <w:pStyle w:val="List"/>
        <w:ind w:left="1440"/>
        <w:rPr>
          <w:del w:id="1908" w:author="ERCOT 103020" w:date="2020-10-13T10:31:00Z"/>
        </w:rPr>
      </w:pPr>
      <w:del w:id="1909" w:author="ERCOT 103020" w:date="2020-10-13T10:31:00Z">
        <w:r w:rsidDel="004A0992">
          <w:delText>(l)</w:delText>
        </w:r>
        <w:r w:rsidDel="004A0992">
          <w:tab/>
          <w:delText>Reg-Up and Reg-Down participation factor, which represents how a QSE is planning to deploy the Ancillary Service energy on a percentage basis to specific qualified Resource(s).  The Reg-Up and Reg-Down participation factors for a Resource providing FRRS-Up or FRRS-Down shall be zero; and</w:delText>
        </w:r>
      </w:del>
    </w:p>
    <w:p w14:paraId="20C9CC92" w14:textId="77777777" w:rsidR="00ED2C14" w:rsidRDefault="00ED2C14" w:rsidP="009B037D">
      <w:pPr>
        <w:pStyle w:val="List"/>
        <w:ind w:left="1440"/>
      </w:pPr>
      <w:r w:rsidRPr="006A6281">
        <w:t>(</w:t>
      </w:r>
      <w:ins w:id="1910" w:author="ERCOT 103020" w:date="2020-10-13T10:32:00Z">
        <w:r w:rsidR="004A0992">
          <w:t>k</w:t>
        </w:r>
      </w:ins>
      <w:del w:id="1911" w:author="ERCOT 103020" w:date="2020-10-13T10:32:00Z">
        <w:r w:rsidRPr="006A6281" w:rsidDel="004A0992">
          <w:delText>m</w:delText>
        </w:r>
      </w:del>
      <w:r w:rsidRPr="006A6281">
        <w:t>)</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ins w:id="1912" w:author="ERCOT 103020" w:date="2020-10-13T10:32:00Z">
        <w:r w:rsidR="004A0992">
          <w:t>;</w:t>
        </w:r>
      </w:ins>
      <w:del w:id="1913" w:author="ERCOT 103020" w:date="2020-10-13T10:32:00Z">
        <w:r w:rsidRPr="006A6281" w:rsidDel="004A0992">
          <w:delText>.</w:delText>
        </w:r>
      </w:del>
      <w:r>
        <w:t xml:space="preserve"> </w:t>
      </w:r>
    </w:p>
    <w:p w14:paraId="78B9D022" w14:textId="77777777" w:rsidR="004A0992" w:rsidRDefault="004A0992" w:rsidP="004A0992">
      <w:pPr>
        <w:spacing w:after="240"/>
        <w:ind w:left="1440" w:hanging="720"/>
        <w:rPr>
          <w:ins w:id="1914" w:author="ERCOT 103020" w:date="2020-10-13T10:32:00Z"/>
          <w:szCs w:val="20"/>
        </w:rPr>
      </w:pPr>
      <w:ins w:id="1915" w:author="ERCOT 103020" w:date="2020-10-13T10:32:00Z">
        <w:r>
          <w:rPr>
            <w:szCs w:val="20"/>
          </w:rPr>
          <w:t>(l)</w:t>
        </w:r>
        <w:r>
          <w:rPr>
            <w:szCs w:val="20"/>
          </w:rPr>
          <w:tab/>
          <w:t>For RRS, including any sub-categories of RRS, the current physical capability (in MW) of the Resource to provide RRS;</w:t>
        </w:r>
      </w:ins>
    </w:p>
    <w:p w14:paraId="0B72930E" w14:textId="77777777" w:rsidR="004A0992" w:rsidRDefault="004A0992" w:rsidP="004A0992">
      <w:pPr>
        <w:spacing w:after="240"/>
        <w:ind w:left="1440" w:hanging="720"/>
        <w:rPr>
          <w:ins w:id="1916" w:author="ERCOT 103020" w:date="2020-10-13T10:32:00Z"/>
          <w:szCs w:val="20"/>
        </w:rPr>
      </w:pPr>
      <w:ins w:id="1917" w:author="ERCOT 103020" w:date="2020-10-13T10:32:00Z">
        <w:r>
          <w:rPr>
            <w:szCs w:val="20"/>
          </w:rPr>
          <w:t>(m)</w:t>
        </w:r>
        <w:r>
          <w:rPr>
            <w:szCs w:val="20"/>
          </w:rPr>
          <w:tab/>
          <w:t>For Ancillary Service products other than RRS, a blended Normal Ramp Rate (in MW/min) that reflects the current physical capability of the Resource’s ability to provide a particular Ancillary Service product; and</w:t>
        </w:r>
      </w:ins>
    </w:p>
    <w:p w14:paraId="45802660" w14:textId="77777777" w:rsidR="004A0992" w:rsidRDefault="004A0992" w:rsidP="004A0992">
      <w:pPr>
        <w:spacing w:after="240"/>
        <w:ind w:left="1440" w:hanging="720"/>
        <w:rPr>
          <w:ins w:id="1918" w:author="ERCOT 103020" w:date="2020-10-13T10:32:00Z"/>
          <w:szCs w:val="20"/>
        </w:rPr>
      </w:pPr>
      <w:ins w:id="1919" w:author="ERCOT 103020" w:date="2020-10-13T10:32:00Z">
        <w:r>
          <w:rPr>
            <w:szCs w:val="20"/>
          </w:rPr>
          <w:t>(n)</w:t>
        </w:r>
        <w:r>
          <w:rPr>
            <w:szCs w:val="20"/>
          </w:rPr>
          <w:tab/>
          <w:t>For a Controllable Load Resource, 5-minute blended Normal Ramp Rates (up and down).</w:t>
        </w:r>
      </w:ins>
    </w:p>
    <w:p w14:paraId="604D03BE" w14:textId="77777777" w:rsidR="00B77FB5" w:rsidRDefault="00B77FB5" w:rsidP="00B77FB5">
      <w:pPr>
        <w:spacing w:after="240"/>
        <w:ind w:left="720" w:hanging="720"/>
        <w:rPr>
          <w:ins w:id="1920" w:author="ERCOT 103020" w:date="2020-10-13T16:21:00Z"/>
          <w:szCs w:val="20"/>
        </w:rPr>
      </w:pPr>
      <w:ins w:id="1921" w:author="ERCOT 103020" w:date="2020-10-13T16:21:00Z">
        <w:r>
          <w:rPr>
            <w:szCs w:val="20"/>
          </w:rPr>
          <w:t>(6)</w:t>
        </w:r>
        <w:r>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ins>
    </w:p>
    <w:p w14:paraId="05958C2F" w14:textId="77777777" w:rsidR="00B77FB5" w:rsidRDefault="00B77FB5" w:rsidP="00B77FB5">
      <w:pPr>
        <w:spacing w:after="240"/>
        <w:ind w:left="1440" w:hanging="720"/>
        <w:rPr>
          <w:ins w:id="1922" w:author="ERCOT 103020" w:date="2020-10-13T16:21:00Z"/>
          <w:szCs w:val="20"/>
        </w:rPr>
      </w:pPr>
      <w:ins w:id="1923" w:author="ERCOT 103020" w:date="2020-10-13T16:21:00Z">
        <w:r>
          <w:rPr>
            <w:szCs w:val="20"/>
          </w:rPr>
          <w:lastRenderedPageBreak/>
          <w:t>(a)</w:t>
        </w:r>
        <w:r>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ins>
    </w:p>
    <w:p w14:paraId="552F99BA" w14:textId="77777777" w:rsidR="00B77FB5" w:rsidRDefault="00B77FB5" w:rsidP="00B77FB5">
      <w:pPr>
        <w:spacing w:after="240"/>
        <w:ind w:left="1440" w:hanging="720"/>
        <w:rPr>
          <w:ins w:id="1924" w:author="ERCOT 103020" w:date="2020-10-13T16:21:00Z"/>
          <w:szCs w:val="20"/>
        </w:rPr>
      </w:pPr>
      <w:ins w:id="1925" w:author="ERCOT 103020" w:date="2020-10-13T16:21:00Z">
        <w:r>
          <w:rPr>
            <w:szCs w:val="20"/>
          </w:rPr>
          <w:t>(b)</w:t>
        </w:r>
        <w:r>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ins>
    </w:p>
    <w:p w14:paraId="1E294652" w14:textId="77777777" w:rsidR="00B77FB5" w:rsidRDefault="00B77FB5" w:rsidP="00B77FB5">
      <w:pPr>
        <w:spacing w:after="240"/>
        <w:ind w:left="1440" w:hanging="720"/>
        <w:rPr>
          <w:ins w:id="1926" w:author="ERCOT 103020" w:date="2020-10-13T16:21:00Z"/>
          <w:szCs w:val="20"/>
        </w:rPr>
      </w:pPr>
      <w:ins w:id="1927" w:author="ERCOT 103020" w:date="2020-10-13T16:21:00Z">
        <w:r>
          <w:rPr>
            <w:szCs w:val="20"/>
          </w:rPr>
          <w:t>(c)</w:t>
        </w:r>
        <w:r>
          <w:rPr>
            <w:szCs w:val="20"/>
          </w:rPr>
          <w:tab/>
          <w:t>Gross Reactive Power (in Megavolt-Amperes reactive (MVAr));</w:t>
        </w:r>
      </w:ins>
    </w:p>
    <w:p w14:paraId="307B71C9" w14:textId="77777777" w:rsidR="00B77FB5" w:rsidRDefault="00B77FB5" w:rsidP="00B77FB5">
      <w:pPr>
        <w:spacing w:after="240"/>
        <w:ind w:left="1440" w:hanging="720"/>
        <w:rPr>
          <w:ins w:id="1928" w:author="ERCOT 103020" w:date="2020-10-13T16:21:00Z"/>
          <w:szCs w:val="20"/>
        </w:rPr>
      </w:pPr>
      <w:ins w:id="1929" w:author="ERCOT 103020" w:date="2020-10-13T16:21:00Z">
        <w:r>
          <w:rPr>
            <w:szCs w:val="20"/>
          </w:rPr>
          <w:t>(d)</w:t>
        </w:r>
        <w:r>
          <w:rPr>
            <w:szCs w:val="20"/>
          </w:rPr>
          <w:tab/>
          <w:t>Net Reactive Power (in MVAr);</w:t>
        </w:r>
      </w:ins>
    </w:p>
    <w:p w14:paraId="0AC8F621" w14:textId="77777777" w:rsidR="00B77FB5" w:rsidRDefault="00B77FB5" w:rsidP="00B77FB5">
      <w:pPr>
        <w:spacing w:after="240"/>
        <w:ind w:left="1440" w:hanging="720"/>
        <w:rPr>
          <w:ins w:id="1930" w:author="ERCOT 103020" w:date="2020-10-13T16:21:00Z"/>
          <w:szCs w:val="20"/>
        </w:rPr>
      </w:pPr>
      <w:ins w:id="1931" w:author="ERCOT 103020" w:date="2020-10-13T16:21:00Z">
        <w:r>
          <w:rPr>
            <w:szCs w:val="20"/>
          </w:rPr>
          <w:t>(e)</w:t>
        </w:r>
        <w:r>
          <w:rPr>
            <w:szCs w:val="20"/>
          </w:rPr>
          <w:tab/>
          <w:t>Power to standby transformers serving plant auxiliary Load;</w:t>
        </w:r>
      </w:ins>
    </w:p>
    <w:p w14:paraId="5A96F5C0" w14:textId="77777777" w:rsidR="00B77FB5" w:rsidRDefault="00B77FB5" w:rsidP="00B77FB5">
      <w:pPr>
        <w:spacing w:after="240"/>
        <w:ind w:left="1440" w:hanging="720"/>
        <w:rPr>
          <w:ins w:id="1932" w:author="ERCOT 103020" w:date="2020-10-13T16:21:00Z"/>
          <w:szCs w:val="20"/>
        </w:rPr>
      </w:pPr>
      <w:ins w:id="1933" w:author="ERCOT 103020" w:date="2020-10-13T16:21:00Z">
        <w:r>
          <w:rPr>
            <w:szCs w:val="20"/>
          </w:rPr>
          <w:t>(f)</w:t>
        </w:r>
        <w:r>
          <w:rPr>
            <w:szCs w:val="20"/>
          </w:rPr>
          <w:tab/>
          <w:t>Status of switching devices in the plant switchyard not monitored by the TSP or DSP affecting flows on the ERCOT Transmission Grid;</w:t>
        </w:r>
      </w:ins>
    </w:p>
    <w:p w14:paraId="6C5EB591" w14:textId="77777777" w:rsidR="00B77FB5" w:rsidRDefault="00B77FB5" w:rsidP="00B77FB5">
      <w:pPr>
        <w:spacing w:after="240"/>
        <w:ind w:left="1440" w:hanging="720"/>
        <w:rPr>
          <w:ins w:id="1934" w:author="ERCOT 103020" w:date="2020-10-13T16:21:00Z"/>
          <w:szCs w:val="20"/>
        </w:rPr>
      </w:pPr>
      <w:ins w:id="1935" w:author="ERCOT 103020" w:date="2020-10-13T16:21:00Z">
        <w:r>
          <w:rPr>
            <w:szCs w:val="20"/>
          </w:rPr>
          <w:t>(g)</w:t>
        </w:r>
        <w:r>
          <w:rPr>
            <w:szCs w:val="20"/>
          </w:rPr>
          <w:tab/>
          <w:t>Any data mutually agreed to by ERCOT and the QSE to adequately manage system reliability;</w:t>
        </w:r>
      </w:ins>
    </w:p>
    <w:p w14:paraId="08686E52" w14:textId="77777777" w:rsidR="00B77FB5" w:rsidRDefault="00B77FB5" w:rsidP="00B77FB5">
      <w:pPr>
        <w:spacing w:after="240"/>
        <w:ind w:left="1440" w:hanging="720"/>
        <w:rPr>
          <w:ins w:id="1936" w:author="ERCOT 103020" w:date="2020-10-13T16:21:00Z"/>
          <w:szCs w:val="20"/>
        </w:rPr>
      </w:pPr>
      <w:ins w:id="1937" w:author="ERCOT 103020" w:date="2020-10-13T16:21:00Z">
        <w:r>
          <w:rPr>
            <w:szCs w:val="20"/>
          </w:rPr>
          <w:t>(h)</w:t>
        </w:r>
        <w:r>
          <w:rPr>
            <w:szCs w:val="20"/>
          </w:rPr>
          <w:tab/>
          <w:t>ESR breaker and switch status;</w:t>
        </w:r>
      </w:ins>
    </w:p>
    <w:p w14:paraId="295CEFF8" w14:textId="77777777" w:rsidR="00B77FB5" w:rsidRDefault="00B77FB5" w:rsidP="00B77FB5">
      <w:pPr>
        <w:spacing w:after="240"/>
        <w:ind w:left="1440" w:hanging="720"/>
        <w:rPr>
          <w:ins w:id="1938" w:author="ERCOT 103020" w:date="2020-10-13T16:21:00Z"/>
          <w:szCs w:val="20"/>
        </w:rPr>
      </w:pPr>
      <w:ins w:id="1939" w:author="ERCOT 103020" w:date="2020-10-13T16:21:00Z">
        <w:r>
          <w:rPr>
            <w:szCs w:val="20"/>
          </w:rPr>
          <w:t>(i)</w:t>
        </w:r>
        <w:r>
          <w:rPr>
            <w:szCs w:val="20"/>
          </w:rPr>
          <w:tab/>
          <w:t xml:space="preserve">HSL;  </w:t>
        </w:r>
      </w:ins>
    </w:p>
    <w:p w14:paraId="6D6ECF10" w14:textId="77777777" w:rsidR="00B77FB5" w:rsidRDefault="00B77FB5" w:rsidP="00B77FB5">
      <w:pPr>
        <w:spacing w:after="240"/>
        <w:ind w:left="1440" w:hanging="720"/>
        <w:rPr>
          <w:ins w:id="1940" w:author="ERCOT 103020" w:date="2020-10-13T16:21:00Z"/>
          <w:szCs w:val="20"/>
        </w:rPr>
      </w:pPr>
      <w:ins w:id="1941" w:author="ERCOT 103020" w:date="2020-10-13T16:21:00Z">
        <w:r>
          <w:rPr>
            <w:szCs w:val="20"/>
          </w:rPr>
          <w:t>(j)</w:t>
        </w:r>
        <w:r>
          <w:rPr>
            <w:szCs w:val="20"/>
          </w:rPr>
          <w:tab/>
          <w:t>High Emergency Limit (HEL), under Section 6.5.9.2, Failure of the SCED Process;</w:t>
        </w:r>
      </w:ins>
    </w:p>
    <w:p w14:paraId="4F0A8E13" w14:textId="77777777" w:rsidR="00B77FB5" w:rsidRDefault="00B77FB5" w:rsidP="00B77FB5">
      <w:pPr>
        <w:spacing w:after="240"/>
        <w:ind w:left="1440" w:hanging="720"/>
        <w:rPr>
          <w:ins w:id="1942" w:author="ERCOT 103020" w:date="2020-10-13T16:21:00Z"/>
          <w:szCs w:val="20"/>
        </w:rPr>
      </w:pPr>
      <w:ins w:id="1943" w:author="ERCOT 103020" w:date="2020-10-13T16:21:00Z">
        <w:r>
          <w:rPr>
            <w:szCs w:val="20"/>
          </w:rPr>
          <w:t>(k)</w:t>
        </w:r>
        <w:r>
          <w:rPr>
            <w:szCs w:val="20"/>
          </w:rPr>
          <w:tab/>
          <w:t xml:space="preserve">Low Emergency Limit (LEL), under Section 6.5.9.2; </w:t>
        </w:r>
      </w:ins>
    </w:p>
    <w:p w14:paraId="62F95314" w14:textId="77777777" w:rsidR="00B77FB5" w:rsidRDefault="00B77FB5" w:rsidP="00B77FB5">
      <w:pPr>
        <w:spacing w:after="240"/>
        <w:ind w:left="1440" w:hanging="720"/>
        <w:rPr>
          <w:ins w:id="1944" w:author="ERCOT 103020" w:date="2020-10-13T16:21:00Z"/>
          <w:szCs w:val="20"/>
        </w:rPr>
      </w:pPr>
      <w:ins w:id="1945" w:author="ERCOT 103020" w:date="2020-10-13T16:21:00Z">
        <w:r>
          <w:rPr>
            <w:szCs w:val="20"/>
          </w:rPr>
          <w:t>(l)</w:t>
        </w:r>
        <w:r>
          <w:rPr>
            <w:szCs w:val="20"/>
          </w:rPr>
          <w:tab/>
          <w:t>LSL;</w:t>
        </w:r>
      </w:ins>
    </w:p>
    <w:p w14:paraId="11F520DA" w14:textId="77777777" w:rsidR="00B77FB5" w:rsidRDefault="00B77FB5" w:rsidP="00B77FB5">
      <w:pPr>
        <w:spacing w:after="240"/>
        <w:ind w:left="1440" w:hanging="720"/>
        <w:rPr>
          <w:ins w:id="1946" w:author="ERCOT 103020" w:date="2020-10-13T16:21:00Z"/>
          <w:szCs w:val="20"/>
        </w:rPr>
      </w:pPr>
      <w:ins w:id="1947" w:author="ERCOT 103020" w:date="2020-10-13T16:21:00Z">
        <w:r>
          <w:rPr>
            <w:szCs w:val="20"/>
          </w:rPr>
          <w:t>(m)</w:t>
        </w:r>
        <w:r>
          <w:rPr>
            <w:szCs w:val="20"/>
          </w:rPr>
          <w:tab/>
          <w:t>For RRS, including any sub-category of RRS, the current physical capability (in MW) of the Resource to provide RRS;</w:t>
        </w:r>
      </w:ins>
    </w:p>
    <w:p w14:paraId="03FA04F8" w14:textId="77777777" w:rsidR="00B77FB5" w:rsidRDefault="00B77FB5" w:rsidP="00B77FB5">
      <w:pPr>
        <w:spacing w:after="240"/>
        <w:ind w:left="1440" w:hanging="720"/>
        <w:rPr>
          <w:ins w:id="1948" w:author="ERCOT 103020" w:date="2020-10-13T16:21:00Z"/>
          <w:szCs w:val="20"/>
        </w:rPr>
      </w:pPr>
      <w:ins w:id="1949" w:author="ERCOT 103020" w:date="2020-10-13T16:21:00Z">
        <w:r>
          <w:rPr>
            <w:szCs w:val="20"/>
          </w:rPr>
          <w:t>(n)</w:t>
        </w:r>
        <w:r>
          <w:rPr>
            <w:szCs w:val="20"/>
          </w:rPr>
          <w:tab/>
          <w:t>For Ancillary Services other than RRS, a blended ramp rate (in MW/min) that reflects the current physical capability of the Resource to provide that specific type of Ancillary Service; and</w:t>
        </w:r>
      </w:ins>
    </w:p>
    <w:p w14:paraId="299D534B" w14:textId="77777777" w:rsidR="00B77FB5" w:rsidRDefault="00B77FB5" w:rsidP="00B77FB5">
      <w:pPr>
        <w:spacing w:after="240"/>
        <w:ind w:left="1440" w:hanging="720"/>
        <w:rPr>
          <w:ins w:id="1950" w:author="ERCOT 103020" w:date="2020-10-13T16:21:00Z"/>
          <w:szCs w:val="20"/>
        </w:rPr>
      </w:pPr>
      <w:ins w:id="1951" w:author="ERCOT 103020" w:date="2020-10-13T16:21:00Z">
        <w:r>
          <w:rPr>
            <w:szCs w:val="20"/>
          </w:rPr>
          <w:t>(o)</w:t>
        </w:r>
        <w:r>
          <w:rPr>
            <w:szCs w:val="20"/>
          </w:rPr>
          <w:tab/>
          <w:t>Five-minute blended normal up and down ramp rates</w:t>
        </w:r>
      </w:ins>
      <w:ins w:id="1952" w:author="ERCOT 103020" w:date="2020-10-30T16:28:00Z">
        <w:r w:rsidR="00382816">
          <w:rPr>
            <w:szCs w:val="20"/>
          </w:rPr>
          <w:t>.</w:t>
        </w:r>
      </w:ins>
      <w:ins w:id="1953" w:author="ERCOT 103020" w:date="2020-10-13T16:21:00Z">
        <w:r>
          <w:rPr>
            <w:szCs w:val="20"/>
          </w:rPr>
          <w:t xml:space="preserve"> </w:t>
        </w:r>
      </w:ins>
    </w:p>
    <w:p w14:paraId="13913CBD" w14:textId="77777777" w:rsidR="00ED2C14" w:rsidRDefault="00ED2C14" w:rsidP="00B77FB5">
      <w:pPr>
        <w:pStyle w:val="BodyTextNumbered"/>
      </w:pPr>
      <w:r>
        <w:lastRenderedPageBreak/>
        <w:t>(</w:t>
      </w:r>
      <w:ins w:id="1954" w:author="ERCOT 103020" w:date="2020-10-13T16:21:00Z">
        <w:r w:rsidR="00B77FB5">
          <w:t>7</w:t>
        </w:r>
      </w:ins>
      <w:del w:id="1955" w:author="ERCOT 103020" w:date="2020-10-13T16:21:00Z">
        <w:r w:rsidDel="00B77FB5">
          <w:delText>6</w:delText>
        </w:r>
      </w:del>
      <w:r>
        <w:t>)</w:t>
      </w:r>
      <w:r>
        <w:tab/>
        <w:t>A QSE with Resources used in SCED shall provide communications equipment to receive ERCOT-telemetered control deployments.</w:t>
      </w:r>
    </w:p>
    <w:p w14:paraId="45D3E5FE" w14:textId="77777777" w:rsidR="00ED2C14" w:rsidRDefault="00ED2C14" w:rsidP="00ED2C14">
      <w:pPr>
        <w:pStyle w:val="BodyTextNumbered"/>
      </w:pPr>
      <w:r>
        <w:t>(</w:t>
      </w:r>
      <w:ins w:id="1956" w:author="ERCOT 103020" w:date="2020-10-13T16:21:00Z">
        <w:r w:rsidR="00B77FB5">
          <w:t>8</w:t>
        </w:r>
      </w:ins>
      <w:del w:id="1957" w:author="ERCOT 103020" w:date="2020-10-13T16:21:00Z">
        <w:r w:rsidDel="00B77FB5">
          <w:delText>7</w:delText>
        </w:r>
      </w:del>
      <w:r>
        <w:t>)</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D2B181D" w14:textId="77777777" w:rsidR="00ED2C14" w:rsidRDefault="00ED2C14" w:rsidP="00ED2C14">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2948FE62" w14:textId="77777777" w:rsidR="00ED2C14" w:rsidRDefault="00ED2C14" w:rsidP="00ED2C14">
      <w:pPr>
        <w:pStyle w:val="BodyTextNumbered"/>
        <w:ind w:left="1440"/>
      </w:pPr>
      <w:r>
        <w:t>(b)</w:t>
      </w:r>
      <w:r>
        <w:tab/>
        <w:t>When one or both of the telemetry points are enabled for a Resource, ERCOT will cease using the regulation capacity assigned to that Resource for Ancillary Service deployment.</w:t>
      </w:r>
    </w:p>
    <w:p w14:paraId="7053B42A" w14:textId="77777777" w:rsidR="00ED2C14" w:rsidRDefault="00ED2C14" w:rsidP="00ED2C14">
      <w:pPr>
        <w:pStyle w:val="BodyTextNumbered"/>
        <w:ind w:left="1440"/>
      </w:pPr>
      <w:r>
        <w:t>(c)</w:t>
      </w:r>
      <w:r>
        <w:tab/>
        <w:t xml:space="preserve">This hiatus of deployment will not excuse the Resource’s obligation to provide the Ancillary Services for which it has been </w:t>
      </w:r>
      <w:del w:id="1958" w:author="ERCOT 103020" w:date="2020-10-13T10:32:00Z">
        <w:r w:rsidDel="004A0992">
          <w:delText>committed</w:delText>
        </w:r>
      </w:del>
      <w:ins w:id="1959" w:author="ERCOT 103020" w:date="2020-10-13T10:32:00Z">
        <w:r w:rsidR="004A0992">
          <w:t>awarded</w:t>
        </w:r>
      </w:ins>
      <w:r>
        <w:t>.</w:t>
      </w:r>
    </w:p>
    <w:p w14:paraId="5633A2CC" w14:textId="77777777" w:rsidR="00ED2C14" w:rsidRDefault="00ED2C14" w:rsidP="00ED2C14">
      <w:pPr>
        <w:pStyle w:val="BodyTextNumbered"/>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F9498C" w14:textId="77777777" w:rsidR="00ED2C14" w:rsidRDefault="00ED2C14" w:rsidP="00ED2C1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178746BF" w14:textId="77777777" w:rsidR="00ED2C14" w:rsidRDefault="00ED2C14" w:rsidP="00ED2C14">
      <w:pPr>
        <w:pStyle w:val="BodyTextNumbered"/>
      </w:pPr>
      <w:r>
        <w:t>(</w:t>
      </w:r>
      <w:ins w:id="1960" w:author="ERCOT 103020" w:date="2020-10-13T16:21:00Z">
        <w:r w:rsidR="00B77FB5">
          <w:t>9</w:t>
        </w:r>
      </w:ins>
      <w:del w:id="1961" w:author="ERCOT 103020" w:date="2020-10-13T16:21:00Z">
        <w:r w:rsidDel="00B77FB5">
          <w:delText>8</w:delText>
        </w:r>
      </w:del>
      <w:r>
        <w:t>)</w:t>
      </w:r>
      <w:r>
        <w:tab/>
        <w:t>Real-Time data for reliability purposes must be accurate to within three percent.  This telemetry may be provided from relaying accuracy instrumentation transformers.</w:t>
      </w:r>
    </w:p>
    <w:p w14:paraId="3BB1BA6B" w14:textId="77777777" w:rsidR="00ED2C14" w:rsidRDefault="00ED2C14" w:rsidP="00ED2C14">
      <w:pPr>
        <w:pStyle w:val="BodyTextNumbered"/>
      </w:pPr>
      <w:r>
        <w:t>(</w:t>
      </w:r>
      <w:ins w:id="1962" w:author="ERCOT 103020" w:date="2020-10-13T16:22:00Z">
        <w:r w:rsidR="00B77FB5">
          <w:t>10</w:t>
        </w:r>
      </w:ins>
      <w:del w:id="1963" w:author="ERCOT 103020" w:date="2020-10-13T16:21:00Z">
        <w:r w:rsidDel="00B77FB5">
          <w:delText>9</w:delText>
        </w:r>
      </w:del>
      <w:r>
        <w:t>)</w:t>
      </w:r>
      <w:r>
        <w:tab/>
        <w:t xml:space="preserve">Each QSE shall report the current configuration of combined-cycle Resources that it represents to ERCOT.  </w:t>
      </w:r>
      <w:r w:rsidRPr="00B840E3">
        <w:rPr>
          <w:iCs/>
        </w:rPr>
        <w:t>The telemetered Resource Status for a Combined Cycle Generation Resource may only be assigned a Resource Status of OFF</w:t>
      </w:r>
      <w:del w:id="1964" w:author="ERCOT 103020" w:date="2020-10-13T10:32:00Z">
        <w:r w:rsidRPr="00B840E3" w:rsidDel="004A0992">
          <w:rPr>
            <w:iCs/>
          </w:rPr>
          <w:delText>NS</w:delText>
        </w:r>
      </w:del>
      <w:r w:rsidRPr="00B840E3">
        <w:rPr>
          <w:iCs/>
        </w:rPr>
        <w:t xml:space="preserve"> if no generation units within that Combined Cycle Generation Resource </w:t>
      </w:r>
      <w:r>
        <w:rPr>
          <w:iCs/>
        </w:rPr>
        <w:t>are</w:t>
      </w:r>
      <w:r w:rsidRPr="00B840E3">
        <w:rPr>
          <w:iCs/>
        </w:rPr>
        <w:t xml:space="preserve"> On-Line</w:t>
      </w:r>
      <w:r>
        <w:rPr>
          <w:iCs/>
        </w:rPr>
        <w:t>.</w:t>
      </w:r>
    </w:p>
    <w:p w14:paraId="2C497B15" w14:textId="77777777" w:rsidR="00ED2C14" w:rsidRDefault="00ED2C14" w:rsidP="00ED2C14">
      <w:pPr>
        <w:pStyle w:val="BodyTextNumbered"/>
      </w:pPr>
      <w:r>
        <w:t>(1</w:t>
      </w:r>
      <w:ins w:id="1965" w:author="ERCOT 103020" w:date="2020-10-13T16:22:00Z">
        <w:r w:rsidR="00B77FB5">
          <w:t>1</w:t>
        </w:r>
      </w:ins>
      <w:del w:id="1966" w:author="ERCOT 103020" w:date="2020-10-13T16:22:00Z">
        <w:r w:rsidDel="00B77FB5">
          <w:delText>0</w:delText>
        </w:r>
      </w:del>
      <w:r>
        <w:t>)</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0390CD" w14:textId="77777777" w:rsidR="00ED2C14" w:rsidRDefault="00ED2C14" w:rsidP="009B037D">
      <w:pPr>
        <w:pStyle w:val="List"/>
        <w:ind w:left="1440"/>
      </w:pPr>
      <w:r>
        <w:t>(a)</w:t>
      </w:r>
      <w:r>
        <w:tab/>
        <w:t>Combustion turbine inlet air cooling methods;</w:t>
      </w:r>
    </w:p>
    <w:p w14:paraId="15D6B67B" w14:textId="77777777" w:rsidR="00ED2C14" w:rsidRDefault="00ED2C14" w:rsidP="009B037D">
      <w:pPr>
        <w:pStyle w:val="List"/>
        <w:ind w:left="1440"/>
      </w:pPr>
      <w:r>
        <w:t>(b)</w:t>
      </w:r>
      <w:r>
        <w:tab/>
        <w:t xml:space="preserve">Duct firing; </w:t>
      </w:r>
    </w:p>
    <w:p w14:paraId="69235463" w14:textId="77777777" w:rsidR="00ED2C14" w:rsidRDefault="00ED2C14" w:rsidP="009B037D">
      <w:pPr>
        <w:pStyle w:val="List"/>
        <w:ind w:left="1440"/>
      </w:pPr>
      <w:r>
        <w:t>(c)</w:t>
      </w:r>
      <w:r>
        <w:tab/>
        <w:t>Other ways of temporarily increasing the output of Combined Cycle Generation Resources; and</w:t>
      </w:r>
    </w:p>
    <w:p w14:paraId="0B6953A7" w14:textId="77777777" w:rsidR="00ED2C14" w:rsidRDefault="00ED2C14" w:rsidP="00ED2C14">
      <w:pPr>
        <w:spacing w:after="240"/>
        <w:ind w:left="1440" w:hanging="720"/>
      </w:pPr>
      <w:r>
        <w:lastRenderedPageBreak/>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2BAE08B" w14:textId="77777777" w:rsidR="00ED2C14" w:rsidRDefault="00ED2C14" w:rsidP="00ED2C14">
      <w:pPr>
        <w:spacing w:after="240"/>
        <w:ind w:left="720" w:hanging="720"/>
      </w:pPr>
      <w:r>
        <w:t>(1</w:t>
      </w:r>
      <w:ins w:id="1967" w:author="ERCOT 103020" w:date="2020-10-13T16:22:00Z">
        <w:r w:rsidR="00B77FB5">
          <w:t>2</w:t>
        </w:r>
      </w:ins>
      <w:del w:id="1968" w:author="ERCOT 103020" w:date="2020-10-13T16:22:00Z">
        <w:r w:rsidDel="00B77FB5">
          <w:delText>1</w:delText>
        </w:r>
      </w:del>
      <w:r>
        <w:t>)</w:t>
      </w:r>
      <w:r>
        <w:tab/>
      </w:r>
      <w:r w:rsidRPr="002F52BF">
        <w:t xml:space="preserve">A QSE representing </w:t>
      </w:r>
      <w:ins w:id="1969" w:author="ERCOT 103020" w:date="2020-10-13T10:33:00Z">
        <w:r w:rsidR="004A0992">
          <w:t xml:space="preserve">a </w:t>
        </w:r>
      </w:ins>
      <w:r>
        <w:t>Generation Resource</w:t>
      </w:r>
      <w:del w:id="1970" w:author="ERCOT 103020" w:date="2020-10-13T10:33:00Z">
        <w:r w:rsidDel="004A0992">
          <w:delText>s</w:delText>
        </w:r>
      </w:del>
      <w:r>
        <w:t xml:space="preserve"> other than </w:t>
      </w:r>
      <w:ins w:id="1971" w:author="ERCOT 103020" w:date="2020-10-13T10:33:00Z">
        <w:r w:rsidR="004A0992">
          <w:t xml:space="preserve">a </w:t>
        </w:r>
      </w:ins>
      <w:r w:rsidRPr="002F52BF">
        <w:t>Combined Cycle Generation Resource</w:t>
      </w:r>
      <w:del w:id="1972" w:author="ERCOT 103020" w:date="2020-10-13T10:33:00Z">
        <w:r w:rsidRPr="002F52BF" w:rsidDel="004A0992">
          <w:delText>s</w:delText>
        </w:r>
      </w:del>
      <w:r w:rsidRPr="002F52BF">
        <w:t xml:space="preserve"> </w:t>
      </w:r>
      <w:r>
        <w:t xml:space="preserve">may </w:t>
      </w:r>
      <w:ins w:id="1973" w:author="ERCOT 103020" w:date="2020-10-13T10:33:00Z">
        <w:r w:rsidR="004A0992">
          <w:rPr>
            <w:szCs w:val="20"/>
          </w:rPr>
          <w:t xml:space="preserve">provide FRC </w:t>
        </w:r>
      </w:ins>
      <w:r>
        <w:t>telemet</w:t>
      </w:r>
      <w:del w:id="1974" w:author="ERCOT 103020" w:date="2020-10-13T10:33:00Z">
        <w:r w:rsidDel="004A0992">
          <w:delText>e</w:delText>
        </w:r>
      </w:del>
      <w:r>
        <w:t>r</w:t>
      </w:r>
      <w:ins w:id="1975" w:author="ERCOT 103020" w:date="2020-10-13T10:33:00Z">
        <w:r w:rsidR="004A0992">
          <w:t>y</w:t>
        </w:r>
      </w:ins>
      <w:r>
        <w:t xml:space="preserve"> </w:t>
      </w:r>
      <w:del w:id="1976" w:author="ERCOT 103020" w:date="2020-10-13T10:33:00Z">
        <w:r w:rsidDel="004A0992">
          <w:delText>an NFRC valu</w:delText>
        </w:r>
      </w:del>
      <w:del w:id="1977" w:author="ERCOT 103020" w:date="2020-10-13T10:34:00Z">
        <w:r w:rsidDel="004A0992">
          <w:delText xml:space="preserve">e </w:delText>
        </w:r>
      </w:del>
      <w:r>
        <w:t>for the</w:t>
      </w:r>
      <w:del w:id="1978" w:author="ERCOT 103020" w:date="2020-10-13T10:34:00Z">
        <w:r w:rsidDel="004A0992">
          <w:delText>ir</w:delText>
        </w:r>
      </w:del>
      <w:r>
        <w:t xml:space="preserve"> Generation Resource only if the QSE or Resource Entity associated with that Generation Resource has first requested and obtained ERCOT’s approval</w:t>
      </w:r>
      <w:del w:id="1979" w:author="ERCOT 103020" w:date="2020-10-13T10:34:00Z">
        <w:r w:rsidDel="004A0992">
          <w:delText xml:space="preserve"> of the Generation Resource’s NFRC quantity</w:delText>
        </w:r>
      </w:del>
      <w:r>
        <w:t>.</w:t>
      </w:r>
    </w:p>
    <w:p w14:paraId="36451B26" w14:textId="77777777" w:rsidR="00ED2C14" w:rsidRPr="000F6D2E" w:rsidRDefault="00ED2C14" w:rsidP="00ED2C14">
      <w:pPr>
        <w:spacing w:before="240" w:after="240"/>
        <w:ind w:left="720" w:hanging="720"/>
      </w:pPr>
      <w:r w:rsidRPr="000F6D2E">
        <w:t>(1</w:t>
      </w:r>
      <w:ins w:id="1980" w:author="ERCOT 103020" w:date="2020-10-13T16:22:00Z">
        <w:r w:rsidR="00B77FB5">
          <w:t>3</w:t>
        </w:r>
      </w:ins>
      <w:del w:id="1981" w:author="ERCOT 103020" w:date="2020-10-13T16:22:00Z">
        <w:r w:rsidRPr="000F6D2E" w:rsidDel="00B77FB5">
          <w:delText>2</w:delText>
        </w:r>
      </w:del>
      <w:r w:rsidRPr="000F6D2E">
        <w:t>)</w:t>
      </w:r>
      <w:r w:rsidRPr="000F6D2E">
        <w:tab/>
        <w:t>A QSE representing an Energy Storage Resource (ESR) shall provide the following Real-Time telemetry data to ERCOT for each ESR:</w:t>
      </w:r>
    </w:p>
    <w:p w14:paraId="142F54CD" w14:textId="77777777" w:rsidR="00ED2C14" w:rsidRPr="000F6D2E" w:rsidRDefault="00ED2C14" w:rsidP="00ED2C14">
      <w:pPr>
        <w:spacing w:after="240"/>
        <w:ind w:left="1440" w:hanging="720"/>
      </w:pPr>
      <w:r w:rsidRPr="000F6D2E">
        <w:t>(</w:t>
      </w:r>
      <w:r>
        <w:t>a</w:t>
      </w:r>
      <w:r w:rsidRPr="000F6D2E">
        <w:t>)</w:t>
      </w:r>
      <w:r w:rsidRPr="000F6D2E">
        <w:tab/>
        <w:t>Maximum Operating State of Charge, in MWh;</w:t>
      </w:r>
    </w:p>
    <w:p w14:paraId="76D507B3" w14:textId="77777777" w:rsidR="00ED2C14" w:rsidRPr="000F6D2E" w:rsidRDefault="00ED2C14" w:rsidP="00ED2C14">
      <w:pPr>
        <w:spacing w:after="240"/>
        <w:ind w:left="1440" w:hanging="720"/>
      </w:pPr>
      <w:r w:rsidRPr="000F6D2E">
        <w:t>(</w:t>
      </w:r>
      <w:r>
        <w:t>b</w:t>
      </w:r>
      <w:r w:rsidRPr="000F6D2E">
        <w:t>)</w:t>
      </w:r>
      <w:r w:rsidRPr="000F6D2E">
        <w:tab/>
        <w:t>Minimum Operating State of Charge, in MWh;</w:t>
      </w:r>
    </w:p>
    <w:p w14:paraId="659545F3" w14:textId="77777777" w:rsidR="00ED2C14" w:rsidRPr="000F6D2E" w:rsidRDefault="00ED2C14" w:rsidP="00ED2C14">
      <w:pPr>
        <w:spacing w:after="240"/>
        <w:ind w:left="1440" w:hanging="720"/>
      </w:pPr>
      <w:r>
        <w:t>(c</w:t>
      </w:r>
      <w:r w:rsidRPr="000F6D2E">
        <w:t>)</w:t>
      </w:r>
      <w:r w:rsidRPr="000F6D2E">
        <w:tab/>
        <w:t>State of Charge, in MWh;</w:t>
      </w:r>
    </w:p>
    <w:p w14:paraId="2AA97915" w14:textId="77777777" w:rsidR="00ED2C14" w:rsidRPr="000F6D2E" w:rsidRDefault="00ED2C14" w:rsidP="00ED2C14">
      <w:pPr>
        <w:spacing w:after="240"/>
        <w:ind w:left="1440" w:hanging="720"/>
      </w:pPr>
      <w:r>
        <w:t>(d</w:t>
      </w:r>
      <w:r w:rsidRPr="000F6D2E">
        <w:t>)</w:t>
      </w:r>
      <w:r w:rsidRPr="000F6D2E">
        <w:tab/>
        <w:t>Maximum Operating Discharge Power Limit, in MW;</w:t>
      </w:r>
      <w:r>
        <w:t xml:space="preserve"> and</w:t>
      </w:r>
    </w:p>
    <w:p w14:paraId="4296F37E" w14:textId="77777777" w:rsidR="00ED2C14" w:rsidRDefault="00ED2C14" w:rsidP="00ED2C14">
      <w:pPr>
        <w:spacing w:after="240"/>
        <w:ind w:left="1440" w:hanging="720"/>
      </w:pPr>
      <w:r w:rsidRPr="000F6D2E">
        <w:t>(</w:t>
      </w:r>
      <w:r>
        <w:t>e</w:t>
      </w:r>
      <w:r w:rsidRPr="000F6D2E">
        <w:t>)</w:t>
      </w:r>
      <w:r w:rsidRPr="000F6D2E">
        <w:tab/>
        <w:t>Maximum Operating Charge Power Limit, in MW.</w:t>
      </w:r>
    </w:p>
    <w:p w14:paraId="340812F3" w14:textId="77777777" w:rsidR="00ED2C14" w:rsidRDefault="00ED2C14" w:rsidP="00ED2C14">
      <w:pPr>
        <w:spacing w:after="240"/>
        <w:ind w:left="720" w:hanging="720"/>
      </w:pPr>
      <w:r>
        <w:t>(1</w:t>
      </w:r>
      <w:ins w:id="1982" w:author="ERCOT 103020" w:date="2020-10-13T16:22:00Z">
        <w:r w:rsidR="00B77FB5">
          <w:t>4</w:t>
        </w:r>
      </w:ins>
      <w:del w:id="1983" w:author="ERCOT 103020" w:date="2020-10-13T16:22:00Z">
        <w:r w:rsidDel="00B77FB5">
          <w:delText>3</w:delText>
        </w:r>
      </w:del>
      <w:r>
        <w:t>)</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6EC33CDE" w14:textId="77777777" w:rsidTr="00EE66C8">
        <w:trPr>
          <w:trHeight w:val="566"/>
        </w:trPr>
        <w:tc>
          <w:tcPr>
            <w:tcW w:w="9576" w:type="dxa"/>
            <w:shd w:val="pct12" w:color="auto" w:fill="auto"/>
          </w:tcPr>
          <w:p w14:paraId="34CBB684" w14:textId="77777777" w:rsidR="00ED2C14" w:rsidRDefault="00ED2C14" w:rsidP="00EE66C8">
            <w:pPr>
              <w:pStyle w:val="Instructions"/>
              <w:spacing w:before="60"/>
            </w:pPr>
            <w:r>
              <w:t>[NPRR829:  Insert paragraph (1</w:t>
            </w:r>
            <w:ins w:id="1984" w:author="ERCOT 103020" w:date="2020-10-13T16:22:00Z">
              <w:r w:rsidR="00B77FB5">
                <w:t>5</w:t>
              </w:r>
            </w:ins>
            <w:del w:id="1985" w:author="ERCOT 103020" w:date="2020-10-13T16:22:00Z">
              <w:r w:rsidDel="00B77FB5">
                <w:delText>4</w:delText>
              </w:r>
            </w:del>
            <w:r>
              <w:t>) below upon system implementation:]</w:t>
            </w:r>
          </w:p>
          <w:p w14:paraId="0625AF50" w14:textId="77777777" w:rsidR="00ED2C14" w:rsidRPr="008E2BE2" w:rsidRDefault="00ED2C14" w:rsidP="00EE66C8">
            <w:pPr>
              <w:spacing w:after="240"/>
              <w:ind w:left="720" w:hanging="720"/>
            </w:pPr>
            <w:r>
              <w:t>(1</w:t>
            </w:r>
            <w:ins w:id="1986" w:author="ERCOT 103020" w:date="2020-10-13T16:22:00Z">
              <w:r w:rsidR="00B77FB5">
                <w:t>5</w:t>
              </w:r>
            </w:ins>
            <w:del w:id="1987" w:author="ERCOT 103020" w:date="2020-10-13T16:22:00Z">
              <w:r w:rsidDel="00B77FB5">
                <w:delText>4</w:delText>
              </w:r>
            </w:del>
            <w:r>
              <w:t>)</w:t>
            </w:r>
            <w:r>
              <w:tab/>
            </w:r>
            <w:r w:rsidRPr="003D61C8">
              <w:t>A QSE representing</w:t>
            </w:r>
            <w:r>
              <w:t xml:space="preserve"> a</w:t>
            </w:r>
            <w:r w:rsidRPr="003D61C8">
              <w:t xml:space="preserve"> </w:t>
            </w:r>
            <w:r>
              <w:t>Settlement Only</w:t>
            </w:r>
            <w:r w:rsidRPr="003D61C8">
              <w:t xml:space="preserve"> </w:t>
            </w:r>
            <w:r>
              <w:t>G</w:t>
            </w:r>
            <w:r w:rsidRPr="003D61C8">
              <w:t>enerat</w:t>
            </w:r>
            <w:r>
              <w:t>or</w:t>
            </w:r>
            <w:r w:rsidRPr="003D61C8">
              <w:t xml:space="preserve"> </w:t>
            </w:r>
            <w:r>
              <w:t xml:space="preserve">(SOG) that elects to include the </w:t>
            </w:r>
            <w:r w:rsidRPr="003D61C8">
              <w:t xml:space="preserve">net generation </w:t>
            </w:r>
            <w:r>
              <w:t xml:space="preserve">of the SOG </w:t>
            </w:r>
            <w:r w:rsidRPr="003D61C8">
              <w:t>in the</w:t>
            </w:r>
            <w:r>
              <w:t xml:space="preserve"> estimate of Real-Time Liability (RTL)</w:t>
            </w:r>
            <w:r w:rsidRPr="003D61C8">
              <w:t xml:space="preserve"> </w:t>
            </w:r>
            <w:r>
              <w:t>shall</w:t>
            </w:r>
            <w:r w:rsidRPr="003D61C8">
              <w:t xml:space="preserve"> provide </w:t>
            </w:r>
            <w:r>
              <w:t xml:space="preserve">ERCOT </w:t>
            </w:r>
            <w:r w:rsidRPr="003D61C8">
              <w:t>Real-Time telemetry of the net generation of th</w:t>
            </w:r>
            <w:r>
              <w:t>e SOG</w:t>
            </w:r>
            <w:r w:rsidRPr="003D61C8">
              <w:t>.</w:t>
            </w:r>
          </w:p>
        </w:tc>
      </w:tr>
    </w:tbl>
    <w:p w14:paraId="53030250" w14:textId="77777777" w:rsidR="00ED2C14" w:rsidRDefault="00ED2C14" w:rsidP="00ED2C14">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64868269" w14:textId="77777777" w:rsidTr="00EE66C8">
        <w:trPr>
          <w:trHeight w:val="206"/>
        </w:trPr>
        <w:tc>
          <w:tcPr>
            <w:tcW w:w="9350" w:type="dxa"/>
            <w:shd w:val="pct12" w:color="auto" w:fill="auto"/>
          </w:tcPr>
          <w:p w14:paraId="357CA608" w14:textId="77777777" w:rsidR="00ED2C14" w:rsidRDefault="00ED2C14" w:rsidP="00EE66C8">
            <w:pPr>
              <w:pStyle w:val="Instructions"/>
              <w:spacing w:before="120"/>
            </w:pPr>
            <w:r>
              <w:t>[NPRR885:  Insert paragraph (1</w:t>
            </w:r>
            <w:ins w:id="1988" w:author="ERCOT 103020" w:date="2020-10-13T16:22:00Z">
              <w:r w:rsidR="00B77FB5">
                <w:t>6</w:t>
              </w:r>
            </w:ins>
            <w:del w:id="1989" w:author="ERCOT 103020" w:date="2020-10-13T16:22:00Z">
              <w:r w:rsidDel="00B77FB5">
                <w:delText>5</w:delText>
              </w:r>
            </w:del>
            <w:r>
              <w:t>) below upon system implementation:]</w:t>
            </w:r>
          </w:p>
          <w:p w14:paraId="09FA5B20" w14:textId="77777777" w:rsidR="00ED2C14" w:rsidRPr="00B37C4B" w:rsidRDefault="00ED2C14" w:rsidP="00EE66C8">
            <w:pPr>
              <w:spacing w:before="240" w:after="240"/>
              <w:ind w:left="720" w:hanging="720"/>
            </w:pPr>
            <w:r>
              <w:t>(1</w:t>
            </w:r>
            <w:ins w:id="1990" w:author="ERCOT 103020" w:date="2020-10-13T16:22:00Z">
              <w:r w:rsidR="00B77FB5">
                <w:t>6</w:t>
              </w:r>
            </w:ins>
            <w:del w:id="1991" w:author="ERCOT 103020" w:date="2020-10-13T16:22:00Z">
              <w:r w:rsidDel="00B77FB5">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1745E14B" w14:textId="77777777" w:rsidR="00E96BFC" w:rsidRDefault="00E96BFC" w:rsidP="00E96BFC">
      <w:pPr>
        <w:spacing w:before="240" w:after="240"/>
        <w:ind w:left="720" w:hanging="720"/>
        <w:rPr>
          <w:ins w:id="1992" w:author="ERCOT" w:date="2020-04-14T16:12:00Z"/>
        </w:rPr>
      </w:pPr>
      <w:bookmarkStart w:id="1993" w:name="_Toc397504973"/>
      <w:bookmarkStart w:id="1994" w:name="_Toc402357101"/>
      <w:bookmarkStart w:id="1995" w:name="_Toc422486481"/>
      <w:bookmarkStart w:id="1996" w:name="_Toc433093333"/>
      <w:bookmarkStart w:id="1997" w:name="_Toc433093491"/>
      <w:bookmarkStart w:id="1998" w:name="_Toc440874720"/>
      <w:bookmarkStart w:id="1999" w:name="_Toc448142275"/>
      <w:bookmarkStart w:id="2000" w:name="_Toc448142432"/>
      <w:bookmarkStart w:id="2001" w:name="_Toc458770268"/>
      <w:bookmarkStart w:id="2002" w:name="_Toc459294236"/>
      <w:bookmarkStart w:id="2003" w:name="_Toc463262729"/>
      <w:bookmarkStart w:id="2004" w:name="_Toc468286803"/>
      <w:bookmarkStart w:id="2005" w:name="_Toc481502849"/>
      <w:bookmarkStart w:id="2006" w:name="_Toc496080017"/>
      <w:bookmarkStart w:id="2007" w:name="_Toc17798688"/>
      <w:ins w:id="2008" w:author="ERCOT" w:date="2020-04-14T16:12:00Z">
        <w:r>
          <w:t>(1</w:t>
        </w:r>
      </w:ins>
      <w:ins w:id="2009" w:author="ERCOT 103020" w:date="2020-10-13T16:22:00Z">
        <w:r w:rsidR="00B77FB5">
          <w:t>7</w:t>
        </w:r>
      </w:ins>
      <w:ins w:id="2010" w:author="ERCOT" w:date="2020-04-14T16:12:00Z">
        <w:del w:id="2011" w:author="ERCOT 103020" w:date="2020-10-13T16:22:00Z">
          <w:r w:rsidDel="00B77FB5">
            <w:delText>6</w:delText>
          </w:r>
        </w:del>
        <w:r>
          <w:t>)</w:t>
        </w:r>
        <w:r>
          <w:tab/>
        </w:r>
        <w:r w:rsidRPr="002F52BF">
          <w:t xml:space="preserve">A QSE representing </w:t>
        </w:r>
        <w:r>
          <w:t>a DC-Coupled Resource shall provide the following Real-Time telemetry data in addition to that required for other Energy Storage Resources (ESRs):</w:t>
        </w:r>
      </w:ins>
    </w:p>
    <w:p w14:paraId="6EE0CA58" w14:textId="77777777" w:rsidR="00E96BFC" w:rsidRDefault="00E96BFC" w:rsidP="00E96BFC">
      <w:pPr>
        <w:spacing w:after="240"/>
        <w:ind w:left="1440" w:hanging="720"/>
        <w:rPr>
          <w:ins w:id="2012" w:author="ERCOT" w:date="2020-04-14T16:12:00Z"/>
        </w:rPr>
      </w:pPr>
      <w:ins w:id="2013" w:author="ERCOT" w:date="2020-04-14T16:12:00Z">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w:t>
        </w:r>
      </w:ins>
      <w:ins w:id="2014" w:author="ERCOT" w:date="2020-05-13T16:45:00Z">
        <w:r w:rsidR="00C552E3">
          <w:t xml:space="preserve"> and</w:t>
        </w:r>
      </w:ins>
    </w:p>
    <w:p w14:paraId="40BF727A" w14:textId="77777777" w:rsidR="00E96BFC" w:rsidRDefault="00E96BFC" w:rsidP="00E96BFC">
      <w:pPr>
        <w:spacing w:after="240"/>
        <w:ind w:left="1440" w:hanging="720"/>
        <w:rPr>
          <w:ins w:id="2015" w:author="ERCOT" w:date="2020-04-14T16:12:00Z"/>
        </w:rPr>
      </w:pPr>
      <w:ins w:id="2016" w:author="ERCOT" w:date="2020-04-14T16:12:00Z">
        <w:r>
          <w:lastRenderedPageBreak/>
          <w:t>(b)</w:t>
        </w:r>
        <w:r>
          <w:tab/>
          <w:t>Gross AC MW capability of the intermittent renewable generation component of the DC-Coupled Resource, based on Real-Time conditions</w:t>
        </w:r>
      </w:ins>
      <w:ins w:id="2017" w:author="ERCOT" w:date="2020-05-13T16:45:00Z">
        <w:r w:rsidR="00C552E3">
          <w:t>.</w:t>
        </w:r>
      </w:ins>
    </w:p>
    <w:p w14:paraId="0B978A5D" w14:textId="77777777" w:rsidR="0096765B" w:rsidRDefault="0096765B" w:rsidP="0096765B">
      <w:pPr>
        <w:pStyle w:val="H4"/>
        <w:spacing w:before="480"/>
        <w:ind w:left="1267" w:hanging="1267"/>
      </w:pPr>
      <w:commentRangeStart w:id="2018"/>
      <w:r w:rsidRPr="00E20DCD">
        <w:t>6.5.7.5</w:t>
      </w:r>
      <w:commentRangeEnd w:id="2018"/>
      <w:r w:rsidR="00D30B85">
        <w:rPr>
          <w:rStyle w:val="CommentReference"/>
          <w:b w:val="0"/>
          <w:bCs w:val="0"/>
          <w:snapToGrid/>
        </w:rPr>
        <w:commentReference w:id="2018"/>
      </w:r>
      <w:r>
        <w:tab/>
        <w:t>Ancillary Services Capacity Monitor</w:t>
      </w:r>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p>
    <w:p w14:paraId="4FA3D5AB" w14:textId="77777777" w:rsidR="005A4461" w:rsidRPr="005A4461" w:rsidRDefault="005A4461" w:rsidP="005A4461">
      <w:pPr>
        <w:spacing w:after="240"/>
        <w:ind w:left="720" w:hanging="720"/>
        <w:rPr>
          <w:szCs w:val="20"/>
        </w:rPr>
      </w:pPr>
      <w:r w:rsidRPr="005A4461">
        <w:rPr>
          <w:szCs w:val="20"/>
        </w:rPr>
        <w:t>(1)</w:t>
      </w:r>
      <w:r w:rsidRPr="005A4461">
        <w:rPr>
          <w:szCs w:val="20"/>
        </w:rPr>
        <w:tab/>
      </w:r>
      <w:ins w:id="2019" w:author="ERCOT 103020" w:date="2020-10-13T10:35:00Z">
        <w:r w:rsidR="00EF726B">
          <w:rPr>
            <w:szCs w:val="20"/>
          </w:rPr>
          <w:t xml:space="preserve">Every ten seconds, </w:t>
        </w:r>
      </w:ins>
      <w:r w:rsidRPr="005A4461">
        <w:rPr>
          <w:szCs w:val="20"/>
        </w:rPr>
        <w:t xml:space="preserve">ERCOT shall calculate the following </w:t>
      </w:r>
      <w:del w:id="2020" w:author="ERCOT 103020" w:date="2020-10-13T10:35:00Z">
        <w:r w:rsidRPr="005A4461" w:rsidDel="00EF726B">
          <w:rPr>
            <w:szCs w:val="20"/>
          </w:rPr>
          <w:delText xml:space="preserve">every ten seconds </w:delText>
        </w:r>
      </w:del>
      <w:r w:rsidRPr="005A4461">
        <w:rPr>
          <w:szCs w:val="20"/>
        </w:rPr>
        <w:t>and provide Real-Time summaries to ERCOT Operators and all Market Participants using ICCP</w:t>
      </w:r>
      <w:ins w:id="2021" w:author="ERCOT 103020" w:date="2020-10-13T10:35:00Z">
        <w:r w:rsidR="00EF726B" w:rsidRPr="00EF726B">
          <w:rPr>
            <w:szCs w:val="20"/>
          </w:rPr>
          <w:t xml:space="preserve"> </w:t>
        </w:r>
        <w:r w:rsidR="00EF726B">
          <w:rPr>
            <w:szCs w:val="20"/>
          </w:rPr>
          <w:t>and postings on the ERCOT website</w:t>
        </w:r>
      </w:ins>
      <w:del w:id="2022" w:author="ERCOT 103020" w:date="2020-10-13T10:35:00Z">
        <w:r w:rsidRPr="005A4461" w:rsidDel="00EF726B">
          <w:rPr>
            <w:szCs w:val="20"/>
          </w:rPr>
          <w:delText>, giving updates of calculations every ten seconds, and posting on the MIS Public Area, giving updates of calculations every five minutes,</w:delText>
        </w:r>
      </w:del>
      <w:del w:id="2023" w:author="ERCOT 103020" w:date="2020-10-27T18:30:00Z">
        <w:r w:rsidRPr="005A4461" w:rsidDel="0048060C">
          <w:rPr>
            <w:szCs w:val="20"/>
          </w:rPr>
          <w:delText xml:space="preserve"> which</w:delText>
        </w:r>
      </w:del>
      <w:r w:rsidRPr="005A4461">
        <w:rPr>
          <w:szCs w:val="20"/>
        </w:rPr>
        <w:t xml:space="preserve"> show</w:t>
      </w:r>
      <w:ins w:id="2024" w:author="ERCOT 103020" w:date="2020-10-27T18:30:00Z">
        <w:r w:rsidR="0048060C">
          <w:rPr>
            <w:szCs w:val="20"/>
          </w:rPr>
          <w:t>ing</w:t>
        </w:r>
      </w:ins>
      <w:r w:rsidRPr="005A4461">
        <w:rPr>
          <w:szCs w:val="20"/>
        </w:rPr>
        <w:t xml:space="preserve"> the Real-Time total system amount of:</w:t>
      </w:r>
    </w:p>
    <w:p w14:paraId="5B48F0B0" w14:textId="77777777" w:rsidR="005A4461" w:rsidRPr="005A4461" w:rsidRDefault="005A4461" w:rsidP="005A4461">
      <w:pPr>
        <w:spacing w:after="240"/>
        <w:ind w:left="1440" w:hanging="720"/>
        <w:rPr>
          <w:szCs w:val="20"/>
        </w:rPr>
      </w:pPr>
      <w:r w:rsidRPr="005A4461">
        <w:rPr>
          <w:szCs w:val="20"/>
        </w:rPr>
        <w:t>(a)</w:t>
      </w:r>
      <w:r w:rsidRPr="005A4461">
        <w:rPr>
          <w:szCs w:val="20"/>
        </w:rPr>
        <w:tab/>
        <w:t xml:space="preserve">RRS </w:t>
      </w:r>
      <w:del w:id="2025" w:author="ERCOT 103020" w:date="2020-10-13T10:35:00Z">
        <w:r w:rsidRPr="005A4461" w:rsidDel="00EF726B">
          <w:rPr>
            <w:szCs w:val="20"/>
          </w:rPr>
          <w:delText>capacity</w:delText>
        </w:r>
      </w:del>
      <w:ins w:id="2026" w:author="ERCOT 103020" w:date="2020-10-13T10:35:00Z">
        <w:r w:rsidR="00EF726B">
          <w:rPr>
            <w:szCs w:val="20"/>
          </w:rPr>
          <w:t>capability</w:t>
        </w:r>
      </w:ins>
      <w:r w:rsidRPr="005A4461">
        <w:rPr>
          <w:szCs w:val="20"/>
        </w:rPr>
        <w:t xml:space="preserve"> from: </w:t>
      </w:r>
    </w:p>
    <w:p w14:paraId="18467B8A"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ins w:id="2027" w:author="ERCOT 103020" w:date="2020-10-13T16:26:00Z">
        <w:r w:rsidR="006833F6">
          <w:rPr>
            <w:szCs w:val="20"/>
          </w:rPr>
          <w:t xml:space="preserve"> and ESRs</w:t>
        </w:r>
      </w:ins>
      <w:ins w:id="2028" w:author="ERCOT 103020" w:date="2020-10-13T10:35:00Z">
        <w:r w:rsidR="00EF726B">
          <w:rPr>
            <w:szCs w:val="20"/>
          </w:rPr>
          <w:t xml:space="preserve"> in the form of PFR</w:t>
        </w:r>
      </w:ins>
      <w:r w:rsidRPr="005A4461">
        <w:rPr>
          <w:szCs w:val="20"/>
        </w:rPr>
        <w:t>;</w:t>
      </w:r>
    </w:p>
    <w:p w14:paraId="62FE0A50"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ins w:id="2029" w:author="ERCOT 103020" w:date="2020-10-13T10:35:00Z">
        <w:r w:rsidR="00EF726B">
          <w:rPr>
            <w:szCs w:val="20"/>
          </w:rPr>
          <w:t>, capable of responding via under-frequency relay</w:t>
        </w:r>
      </w:ins>
      <w:r w:rsidRPr="005A4461">
        <w:rPr>
          <w:szCs w:val="20"/>
        </w:rPr>
        <w:t>;</w:t>
      </w:r>
    </w:p>
    <w:p w14:paraId="46DE8D35"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ins w:id="2030" w:author="ERCOT 103020" w:date="2020-10-13T16:26:00Z">
        <w:r w:rsidR="006833F6">
          <w:rPr>
            <w:szCs w:val="20"/>
          </w:rPr>
          <w:t xml:space="preserve"> </w:t>
        </w:r>
      </w:ins>
      <w:ins w:id="2031" w:author="ERCOT 103020" w:date="2020-10-13T10:35:00Z">
        <w:r w:rsidR="00EF726B">
          <w:rPr>
            <w:szCs w:val="20"/>
          </w:rPr>
          <w:t>in the form of PFR</w:t>
        </w:r>
      </w:ins>
      <w:r w:rsidRPr="005A4461">
        <w:rPr>
          <w:szCs w:val="20"/>
        </w:rPr>
        <w:t>; and</w:t>
      </w:r>
    </w:p>
    <w:p w14:paraId="62DC048A" w14:textId="77777777" w:rsidR="005A4461" w:rsidRPr="005A4461" w:rsidRDefault="005A4461" w:rsidP="005A4461">
      <w:pPr>
        <w:spacing w:after="240"/>
        <w:ind w:left="2160" w:hanging="720"/>
        <w:rPr>
          <w:szCs w:val="20"/>
        </w:rPr>
      </w:pPr>
      <w:r w:rsidRPr="005A4461">
        <w:rPr>
          <w:szCs w:val="20"/>
        </w:rPr>
        <w:t>(iv)</w:t>
      </w:r>
      <w:r w:rsidRPr="005A4461">
        <w:rPr>
          <w:szCs w:val="20"/>
        </w:rPr>
        <w:tab/>
        <w:t>Resources capable of Fast Frequency Response (FFR);</w:t>
      </w:r>
    </w:p>
    <w:p w14:paraId="2DA71D9E" w14:textId="77777777" w:rsidR="005A4461" w:rsidRPr="005A4461" w:rsidRDefault="005A4461" w:rsidP="005A4461">
      <w:pPr>
        <w:spacing w:after="240"/>
        <w:ind w:left="1440" w:hanging="720"/>
        <w:rPr>
          <w:szCs w:val="20"/>
        </w:rPr>
      </w:pPr>
      <w:r w:rsidRPr="005A4461">
        <w:rPr>
          <w:szCs w:val="20"/>
        </w:rPr>
        <w:t>(b)</w:t>
      </w:r>
      <w:r w:rsidRPr="005A4461">
        <w:rPr>
          <w:szCs w:val="20"/>
        </w:rPr>
        <w:tab/>
        <w:t xml:space="preserve">Ancillary Service Resource </w:t>
      </w:r>
      <w:del w:id="2032" w:author="ERCOT 103020" w:date="2020-10-13T10:36:00Z">
        <w:r w:rsidRPr="005A4461" w:rsidDel="00EF726B">
          <w:rPr>
            <w:szCs w:val="20"/>
          </w:rPr>
          <w:delText xml:space="preserve">Responsibility </w:delText>
        </w:r>
      </w:del>
      <w:ins w:id="2033" w:author="ERCOT 103020" w:date="2020-10-13T10:36:00Z">
        <w:r w:rsidR="00EF726B">
          <w:rPr>
            <w:szCs w:val="20"/>
          </w:rPr>
          <w:t>awards</w:t>
        </w:r>
        <w:r w:rsidR="00EF726B" w:rsidRPr="005A4461">
          <w:rPr>
            <w:szCs w:val="20"/>
          </w:rPr>
          <w:t xml:space="preserve"> </w:t>
        </w:r>
      </w:ins>
      <w:r w:rsidRPr="005A4461">
        <w:rPr>
          <w:szCs w:val="20"/>
        </w:rPr>
        <w:t xml:space="preserve">for RRS </w:t>
      </w:r>
      <w:ins w:id="2034" w:author="ERCOT 103020" w:date="2020-10-13T10:36:00Z">
        <w:r w:rsidR="00EF726B">
          <w:rPr>
            <w:szCs w:val="20"/>
          </w:rPr>
          <w:t>to</w:t>
        </w:r>
      </w:ins>
      <w:del w:id="2035" w:author="ERCOT 103020" w:date="2020-10-13T10:36:00Z">
        <w:r w:rsidRPr="005A4461" w:rsidDel="00EF726B">
          <w:rPr>
            <w:szCs w:val="20"/>
          </w:rPr>
          <w:delText>from</w:delText>
        </w:r>
      </w:del>
      <w:r w:rsidRPr="005A4461">
        <w:rPr>
          <w:szCs w:val="20"/>
        </w:rPr>
        <w:t xml:space="preserve">: </w:t>
      </w:r>
    </w:p>
    <w:p w14:paraId="7F27F70F"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ins w:id="2036" w:author="ERCOT 103020" w:date="2020-10-13T10:36:00Z">
        <w:r w:rsidR="00EF726B" w:rsidRPr="00EF726B">
          <w:rPr>
            <w:szCs w:val="20"/>
          </w:rPr>
          <w:t xml:space="preserve"> </w:t>
        </w:r>
      </w:ins>
      <w:ins w:id="2037" w:author="ERCOT 103020" w:date="2020-10-27T19:08:00Z">
        <w:r w:rsidR="00062F7D">
          <w:rPr>
            <w:szCs w:val="20"/>
          </w:rPr>
          <w:t xml:space="preserve">and ESRs </w:t>
        </w:r>
      </w:ins>
      <w:ins w:id="2038" w:author="ERCOT 103020" w:date="2020-10-13T10:36:00Z">
        <w:r w:rsidR="00EF726B">
          <w:rPr>
            <w:szCs w:val="20"/>
          </w:rPr>
          <w:t>in the form of PFR</w:t>
        </w:r>
      </w:ins>
      <w:r w:rsidRPr="005A4461">
        <w:rPr>
          <w:szCs w:val="20"/>
        </w:rPr>
        <w:t>;</w:t>
      </w:r>
    </w:p>
    <w:p w14:paraId="3B3DF149"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ins w:id="2039" w:author="ERCOT 103020" w:date="2020-10-13T10:36:00Z">
        <w:r w:rsidR="00EF726B">
          <w:rPr>
            <w:szCs w:val="20"/>
          </w:rPr>
          <w:t>, capable of responding by under-frequency relay</w:t>
        </w:r>
      </w:ins>
      <w:r w:rsidRPr="005A4461">
        <w:rPr>
          <w:szCs w:val="20"/>
        </w:rPr>
        <w:t>;</w:t>
      </w:r>
    </w:p>
    <w:p w14:paraId="525E5AA8"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ins w:id="2040" w:author="ERCOT 103020" w:date="2020-10-13T10:36:00Z">
        <w:r w:rsidR="00EF726B" w:rsidRPr="00EF726B">
          <w:rPr>
            <w:szCs w:val="20"/>
          </w:rPr>
          <w:t xml:space="preserve"> </w:t>
        </w:r>
        <w:r w:rsidR="00EF726B">
          <w:rPr>
            <w:szCs w:val="20"/>
          </w:rPr>
          <w:t>in the form of PFR</w:t>
        </w:r>
      </w:ins>
      <w:r w:rsidRPr="005A4461">
        <w:rPr>
          <w:szCs w:val="20"/>
        </w:rPr>
        <w:t>; and</w:t>
      </w:r>
    </w:p>
    <w:p w14:paraId="08C8B068" w14:textId="77777777" w:rsidR="005A4461" w:rsidRPr="005A4461" w:rsidRDefault="005A4461" w:rsidP="005A4461">
      <w:pPr>
        <w:spacing w:after="240"/>
        <w:ind w:left="2160" w:hanging="720"/>
        <w:rPr>
          <w:szCs w:val="20"/>
        </w:rPr>
      </w:pPr>
      <w:r w:rsidRPr="005A4461">
        <w:rPr>
          <w:szCs w:val="20"/>
        </w:rPr>
        <w:t>(iv)</w:t>
      </w:r>
      <w:r w:rsidRPr="005A4461">
        <w:rPr>
          <w:szCs w:val="20"/>
        </w:rPr>
        <w:tab/>
        <w:t xml:space="preserve">Resources </w:t>
      </w:r>
      <w:del w:id="2041" w:author="ERCOT 103020" w:date="2020-10-13T10:37:00Z">
        <w:r w:rsidRPr="005A4461" w:rsidDel="00EF726B">
          <w:rPr>
            <w:szCs w:val="20"/>
          </w:rPr>
          <w:delText>capable of</w:delText>
        </w:r>
      </w:del>
      <w:ins w:id="2042" w:author="ERCOT 103020" w:date="2020-10-13T10:37:00Z">
        <w:r w:rsidR="00EF726B">
          <w:rPr>
            <w:szCs w:val="20"/>
          </w:rPr>
          <w:t>providing</w:t>
        </w:r>
      </w:ins>
      <w:r w:rsidRPr="005A4461">
        <w:rPr>
          <w:szCs w:val="20"/>
        </w:rPr>
        <w:t xml:space="preserve"> FFR;</w:t>
      </w:r>
    </w:p>
    <w:p w14:paraId="1624434D"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RRS </w:t>
      </w:r>
      <w:ins w:id="2043" w:author="ERCOT 103020" w:date="2020-10-13T10:37:00Z">
        <w:r w:rsidR="00EF726B">
          <w:rPr>
            <w:szCs w:val="20"/>
          </w:rPr>
          <w:t xml:space="preserve">manually </w:t>
        </w:r>
      </w:ins>
      <w:r w:rsidRPr="005A4461">
        <w:rPr>
          <w:szCs w:val="20"/>
        </w:rPr>
        <w:t xml:space="preserve">deployed </w:t>
      </w:r>
      <w:ins w:id="2044" w:author="ERCOT 103020" w:date="2020-10-13T10:37:00Z">
        <w:r w:rsidR="00EF726B">
          <w:rPr>
            <w:szCs w:val="20"/>
          </w:rPr>
          <w:t>by</w:t>
        </w:r>
        <w:r w:rsidR="00EF726B" w:rsidRPr="003161DC">
          <w:rPr>
            <w:szCs w:val="20"/>
          </w:rPr>
          <w:t xml:space="preserve"> </w:t>
        </w:r>
        <w:r w:rsidR="00EF726B">
          <w:rPr>
            <w:szCs w:val="20"/>
          </w:rPr>
          <w:t>Resources with a Resource Status of ONSC and Resources providing FFR</w:t>
        </w:r>
      </w:ins>
      <w:del w:id="2045" w:author="ERCOT 103020" w:date="2020-10-13T10:37:00Z">
        <w:r w:rsidRPr="005A4461" w:rsidDel="00EF726B">
          <w:rPr>
            <w:szCs w:val="20"/>
          </w:rPr>
          <w:delText>to Generation and Controllable Load Resources</w:delText>
        </w:r>
      </w:del>
      <w:r w:rsidRPr="005A4461">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17FFEDFC" w14:textId="77777777" w:rsidTr="001D22CE">
        <w:trPr>
          <w:trHeight w:val="206"/>
        </w:trPr>
        <w:tc>
          <w:tcPr>
            <w:tcW w:w="5000" w:type="pct"/>
            <w:shd w:val="pct12" w:color="auto" w:fill="auto"/>
          </w:tcPr>
          <w:p w14:paraId="08369953" w14:textId="77777777" w:rsidR="005A4461" w:rsidRPr="005A4461" w:rsidRDefault="005A4461" w:rsidP="005A4461">
            <w:pPr>
              <w:spacing w:before="120" w:after="240"/>
              <w:rPr>
                <w:b/>
                <w:i/>
                <w:iCs/>
              </w:rPr>
            </w:pPr>
            <w:r w:rsidRPr="005A4461">
              <w:rPr>
                <w:b/>
                <w:i/>
                <w:iCs/>
              </w:rPr>
              <w:t>[NPRR863:  Replace item (c) above with the following upon system implementation and renumber accordingly:]</w:t>
            </w:r>
          </w:p>
          <w:p w14:paraId="31A4A90B"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ECRS </w:t>
            </w:r>
            <w:del w:id="2046" w:author="ERCOT 103020" w:date="2020-10-13T10:38:00Z">
              <w:r w:rsidRPr="005A4461" w:rsidDel="00EF726B">
                <w:rPr>
                  <w:szCs w:val="20"/>
                </w:rPr>
                <w:delText>capacity</w:delText>
              </w:r>
            </w:del>
            <w:ins w:id="2047" w:author="ERCOT 103020" w:date="2020-10-13T10:38:00Z">
              <w:r w:rsidR="00EF726B">
                <w:rPr>
                  <w:szCs w:val="20"/>
                </w:rPr>
                <w:t>capability</w:t>
              </w:r>
            </w:ins>
            <w:r w:rsidRPr="005A4461">
              <w:rPr>
                <w:szCs w:val="20"/>
              </w:rPr>
              <w:t xml:space="preserve"> from: </w:t>
            </w:r>
          </w:p>
          <w:p w14:paraId="14F5E510"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38615707"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Load Resources excluding Controllable Load Resources; </w:t>
            </w:r>
          </w:p>
          <w:p w14:paraId="09547493"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del w:id="2048" w:author="ERCOT 103020" w:date="2020-10-13T16:27:00Z">
              <w:r w:rsidRPr="005A4461" w:rsidDel="006833F6">
                <w:rPr>
                  <w:szCs w:val="20"/>
                </w:rPr>
                <w:delText xml:space="preserve"> and</w:delText>
              </w:r>
            </w:del>
          </w:p>
          <w:p w14:paraId="0808D464" w14:textId="77777777" w:rsidR="005A4461" w:rsidRDefault="005A4461" w:rsidP="005A4461">
            <w:pPr>
              <w:spacing w:after="240"/>
              <w:ind w:left="2160" w:hanging="720"/>
              <w:rPr>
                <w:ins w:id="2049" w:author="ERCOT 103020" w:date="2020-10-13T16:27:00Z"/>
                <w:szCs w:val="20"/>
              </w:rPr>
            </w:pPr>
            <w:r w:rsidRPr="005A4461">
              <w:rPr>
                <w:szCs w:val="20"/>
              </w:rPr>
              <w:lastRenderedPageBreak/>
              <w:t>(iv)</w:t>
            </w:r>
            <w:r w:rsidRPr="005A4461">
              <w:rPr>
                <w:szCs w:val="20"/>
              </w:rPr>
              <w:tab/>
              <w:t>Quick Start Generation Resources (QSGRs);</w:t>
            </w:r>
            <w:ins w:id="2050" w:author="ERCOT 103020" w:date="2020-10-13T16:27:00Z">
              <w:r w:rsidR="006833F6">
                <w:rPr>
                  <w:szCs w:val="20"/>
                </w:rPr>
                <w:t xml:space="preserve"> and</w:t>
              </w:r>
            </w:ins>
          </w:p>
          <w:p w14:paraId="55C8C184" w14:textId="77777777" w:rsidR="006833F6" w:rsidRPr="005A4461" w:rsidRDefault="006833F6" w:rsidP="005A4461">
            <w:pPr>
              <w:spacing w:after="240"/>
              <w:ind w:left="2160" w:hanging="720"/>
              <w:rPr>
                <w:szCs w:val="20"/>
              </w:rPr>
            </w:pPr>
            <w:ins w:id="2051" w:author="ERCOT 103020" w:date="2020-10-13T16:27:00Z">
              <w:r>
                <w:rPr>
                  <w:szCs w:val="20"/>
                </w:rPr>
                <w:t>(v)</w:t>
              </w:r>
              <w:r w:rsidRPr="005A4461">
                <w:rPr>
                  <w:szCs w:val="20"/>
                </w:rPr>
                <w:t xml:space="preserve"> </w:t>
              </w:r>
              <w:r w:rsidRPr="005A4461">
                <w:rPr>
                  <w:szCs w:val="20"/>
                </w:rPr>
                <w:tab/>
              </w:r>
              <w:r>
                <w:rPr>
                  <w:szCs w:val="20"/>
                </w:rPr>
                <w:t>ESRs.</w:t>
              </w:r>
            </w:ins>
          </w:p>
          <w:p w14:paraId="11B4BFD8" w14:textId="77777777" w:rsidR="005A4461" w:rsidRPr="005A4461" w:rsidRDefault="005A4461" w:rsidP="005A4461">
            <w:pPr>
              <w:spacing w:after="240"/>
              <w:ind w:left="1440" w:hanging="720"/>
              <w:rPr>
                <w:szCs w:val="20"/>
              </w:rPr>
            </w:pPr>
            <w:r w:rsidRPr="005A4461">
              <w:rPr>
                <w:szCs w:val="20"/>
              </w:rPr>
              <w:t>(d)</w:t>
            </w:r>
            <w:r w:rsidRPr="005A4461">
              <w:rPr>
                <w:szCs w:val="20"/>
              </w:rPr>
              <w:tab/>
              <w:t xml:space="preserve">Ancillary Service Resource </w:t>
            </w:r>
            <w:del w:id="2052" w:author="ERCOT 103020" w:date="2020-10-13T10:38:00Z">
              <w:r w:rsidRPr="005A4461" w:rsidDel="00EF726B">
                <w:rPr>
                  <w:szCs w:val="20"/>
                </w:rPr>
                <w:delText>Responsibility</w:delText>
              </w:r>
            </w:del>
            <w:ins w:id="2053" w:author="ERCOT 103020" w:date="2020-10-13T10:38:00Z">
              <w:r w:rsidR="00EF726B">
                <w:rPr>
                  <w:szCs w:val="20"/>
                </w:rPr>
                <w:t>awards</w:t>
              </w:r>
            </w:ins>
            <w:r w:rsidRPr="005A4461">
              <w:rPr>
                <w:szCs w:val="20"/>
              </w:rPr>
              <w:t xml:space="preserve"> for ECRS </w:t>
            </w:r>
            <w:ins w:id="2054" w:author="ERCOT 103020" w:date="2020-10-13T10:38:00Z">
              <w:r w:rsidR="00EF726B">
                <w:rPr>
                  <w:szCs w:val="20"/>
                </w:rPr>
                <w:t>to</w:t>
              </w:r>
            </w:ins>
            <w:del w:id="2055" w:author="ERCOT 103020" w:date="2020-10-13T10:38:00Z">
              <w:r w:rsidRPr="005A4461" w:rsidDel="00EF726B">
                <w:rPr>
                  <w:szCs w:val="20"/>
                </w:rPr>
                <w:delText>from</w:delText>
              </w:r>
            </w:del>
            <w:r w:rsidRPr="005A4461">
              <w:rPr>
                <w:szCs w:val="20"/>
              </w:rPr>
              <w:t xml:space="preserve">: </w:t>
            </w:r>
          </w:p>
          <w:p w14:paraId="5E30819B"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05E903BC"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 and</w:t>
            </w:r>
          </w:p>
          <w:p w14:paraId="5740F067"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del w:id="2056" w:author="ERCOT 103020" w:date="2020-10-13T16:28:00Z">
              <w:r w:rsidRPr="005A4461" w:rsidDel="006833F6">
                <w:rPr>
                  <w:szCs w:val="20"/>
                </w:rPr>
                <w:delText xml:space="preserve"> and</w:delText>
              </w:r>
            </w:del>
          </w:p>
          <w:p w14:paraId="71538697" w14:textId="77777777" w:rsidR="005A4461" w:rsidRDefault="005A4461" w:rsidP="005A4461">
            <w:pPr>
              <w:spacing w:after="240"/>
              <w:ind w:left="2160" w:hanging="720"/>
              <w:rPr>
                <w:ins w:id="2057" w:author="ERCOT 103020" w:date="2020-10-13T16:27:00Z"/>
                <w:szCs w:val="20"/>
              </w:rPr>
            </w:pPr>
            <w:r w:rsidRPr="005A4461">
              <w:rPr>
                <w:szCs w:val="20"/>
              </w:rPr>
              <w:t>(iv)</w:t>
            </w:r>
            <w:r w:rsidRPr="005A4461">
              <w:rPr>
                <w:szCs w:val="20"/>
              </w:rPr>
              <w:tab/>
              <w:t>QSGRs;</w:t>
            </w:r>
            <w:ins w:id="2058" w:author="ERCOT 103020" w:date="2020-10-13T16:27:00Z">
              <w:r w:rsidR="006833F6">
                <w:rPr>
                  <w:szCs w:val="20"/>
                </w:rPr>
                <w:t xml:space="preserve"> and</w:t>
              </w:r>
            </w:ins>
          </w:p>
          <w:p w14:paraId="2C5F53A1" w14:textId="77777777" w:rsidR="006833F6" w:rsidRPr="005A4461" w:rsidRDefault="006833F6" w:rsidP="006833F6">
            <w:pPr>
              <w:spacing w:after="240"/>
              <w:ind w:left="2160" w:hanging="720"/>
              <w:rPr>
                <w:szCs w:val="20"/>
              </w:rPr>
            </w:pPr>
            <w:ins w:id="2059" w:author="ERCOT 103020" w:date="2020-10-13T16:28:00Z">
              <w:r>
                <w:rPr>
                  <w:szCs w:val="20"/>
                </w:rPr>
                <w:t>(v)</w:t>
              </w:r>
              <w:r w:rsidRPr="005A4461">
                <w:rPr>
                  <w:szCs w:val="20"/>
                </w:rPr>
                <w:t xml:space="preserve"> </w:t>
              </w:r>
              <w:r w:rsidRPr="005A4461">
                <w:rPr>
                  <w:szCs w:val="20"/>
                </w:rPr>
                <w:tab/>
              </w:r>
              <w:r>
                <w:rPr>
                  <w:szCs w:val="20"/>
                </w:rPr>
                <w:t>ESRs.</w:t>
              </w:r>
            </w:ins>
          </w:p>
          <w:p w14:paraId="60181C3B" w14:textId="77777777" w:rsidR="005A4461" w:rsidRPr="005A4461" w:rsidRDefault="005A4461" w:rsidP="00062F7D">
            <w:pPr>
              <w:spacing w:after="240"/>
              <w:ind w:left="1440" w:hanging="720"/>
              <w:rPr>
                <w:szCs w:val="20"/>
              </w:rPr>
            </w:pPr>
            <w:r w:rsidRPr="005A4461">
              <w:rPr>
                <w:szCs w:val="20"/>
              </w:rPr>
              <w:t>(e)</w:t>
            </w:r>
            <w:r w:rsidRPr="005A4461">
              <w:rPr>
                <w:szCs w:val="20"/>
              </w:rPr>
              <w:tab/>
              <w:t xml:space="preserve">ECRS </w:t>
            </w:r>
            <w:ins w:id="2060" w:author="ERCOT 103020" w:date="2020-10-13T10:38:00Z">
              <w:r w:rsidR="00EF726B">
                <w:rPr>
                  <w:szCs w:val="20"/>
                </w:rPr>
                <w:t xml:space="preserve">manually </w:t>
              </w:r>
            </w:ins>
            <w:r w:rsidRPr="005A4461">
              <w:rPr>
                <w:szCs w:val="20"/>
              </w:rPr>
              <w:t xml:space="preserve">deployed </w:t>
            </w:r>
            <w:ins w:id="2061" w:author="ERCOT 103020" w:date="2020-10-13T10:39:00Z">
              <w:r w:rsidR="00EF726B">
                <w:rPr>
                  <w:szCs w:val="20"/>
                </w:rPr>
                <w:t>by</w:t>
              </w:r>
              <w:r w:rsidR="00EF726B" w:rsidRPr="003161DC">
                <w:rPr>
                  <w:szCs w:val="20"/>
                </w:rPr>
                <w:t xml:space="preserve"> </w:t>
              </w:r>
              <w:r w:rsidR="00EF726B">
                <w:rPr>
                  <w:szCs w:val="20"/>
                </w:rPr>
                <w:t>Resources with a Resource Status of ONSC</w:t>
              </w:r>
            </w:ins>
            <w:del w:id="2062" w:author="ERCOT 103020" w:date="2020-10-13T10:39:00Z">
              <w:r w:rsidRPr="005A4461" w:rsidDel="00EF726B">
                <w:rPr>
                  <w:szCs w:val="20"/>
                </w:rPr>
                <w:delText>to Generation</w:delText>
              </w:r>
            </w:del>
            <w:del w:id="2063" w:author="ERCOT 103020" w:date="2020-10-27T19:08:00Z">
              <w:r w:rsidRPr="005A4461" w:rsidDel="00062F7D">
                <w:rPr>
                  <w:szCs w:val="20"/>
                </w:rPr>
                <w:delText xml:space="preserve"> and Load Resource</w:delText>
              </w:r>
            </w:del>
            <w:del w:id="2064" w:author="ERCOT 103020" w:date="2020-10-27T19:09:00Z">
              <w:r w:rsidRPr="005A4461" w:rsidDel="00062F7D">
                <w:rPr>
                  <w:szCs w:val="20"/>
                </w:rPr>
                <w:delText>s</w:delText>
              </w:r>
            </w:del>
            <w:r w:rsidRPr="005A4461">
              <w:rPr>
                <w:szCs w:val="20"/>
              </w:rPr>
              <w:t xml:space="preserve">; </w:t>
            </w:r>
          </w:p>
        </w:tc>
      </w:tr>
    </w:tbl>
    <w:p w14:paraId="50599B43" w14:textId="77777777" w:rsidR="005A4461" w:rsidRPr="005A4461" w:rsidRDefault="005A4461" w:rsidP="005A4461">
      <w:pPr>
        <w:spacing w:before="240" w:after="240"/>
        <w:ind w:left="1440" w:hanging="720"/>
        <w:rPr>
          <w:szCs w:val="20"/>
        </w:rPr>
      </w:pPr>
      <w:r w:rsidRPr="005A4461">
        <w:rPr>
          <w:szCs w:val="20"/>
        </w:rPr>
        <w:lastRenderedPageBreak/>
        <w:t>(d)</w:t>
      </w:r>
      <w:r w:rsidRPr="005A4461">
        <w:rPr>
          <w:szCs w:val="20"/>
        </w:rPr>
        <w:tab/>
        <w:t xml:space="preserve">Non-Spin available from: </w:t>
      </w:r>
    </w:p>
    <w:p w14:paraId="18A63475"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3B371B2F"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Undeployed Load Resources; </w:t>
      </w:r>
    </w:p>
    <w:p w14:paraId="4C1ABA22" w14:textId="77777777" w:rsidR="005A4461" w:rsidRPr="005A4461" w:rsidRDefault="005A4461" w:rsidP="005A4461">
      <w:pPr>
        <w:spacing w:after="240"/>
        <w:ind w:left="2160" w:hanging="720"/>
        <w:rPr>
          <w:szCs w:val="20"/>
        </w:rPr>
      </w:pPr>
      <w:r w:rsidRPr="005A4461">
        <w:rPr>
          <w:szCs w:val="20"/>
        </w:rPr>
        <w:t>(iii)</w:t>
      </w:r>
      <w:r w:rsidRPr="005A4461">
        <w:rPr>
          <w:szCs w:val="20"/>
        </w:rPr>
        <w:tab/>
        <w:t>Off-Line Generation Resources</w:t>
      </w:r>
      <w:ins w:id="2065" w:author="ERCOT 103020" w:date="2020-10-13T10:39:00Z">
        <w:r w:rsidR="00EF726B">
          <w:rPr>
            <w:szCs w:val="20"/>
          </w:rPr>
          <w:t xml:space="preserve"> and On-Line Generation Resources with power augmentation</w:t>
        </w:r>
      </w:ins>
      <w:r w:rsidRPr="005A4461">
        <w:rPr>
          <w:szCs w:val="20"/>
        </w:rPr>
        <w:t>;</w:t>
      </w:r>
      <w:del w:id="2066" w:author="ERCOT 103020" w:date="2020-10-13T16:29:00Z">
        <w:r w:rsidRPr="005A4461" w:rsidDel="006833F6">
          <w:rPr>
            <w:szCs w:val="20"/>
          </w:rPr>
          <w:delText xml:space="preserve"> and</w:delText>
        </w:r>
      </w:del>
    </w:p>
    <w:p w14:paraId="38637EF2" w14:textId="77777777" w:rsidR="006833F6" w:rsidRDefault="005A4461" w:rsidP="006833F6">
      <w:pPr>
        <w:spacing w:after="240"/>
        <w:ind w:left="2160" w:hanging="720"/>
        <w:rPr>
          <w:ins w:id="2067" w:author="ERCOT 103020" w:date="2020-10-13T16:29:00Z"/>
          <w:szCs w:val="20"/>
        </w:rPr>
      </w:pPr>
      <w:r w:rsidRPr="005A4461">
        <w:rPr>
          <w:szCs w:val="20"/>
        </w:rPr>
        <w:t>(iv)</w:t>
      </w:r>
      <w:r w:rsidRPr="005A4461">
        <w:rPr>
          <w:szCs w:val="20"/>
        </w:rPr>
        <w:tab/>
        <w:t>Resources with Output Schedules;</w:t>
      </w:r>
      <w:ins w:id="2068" w:author="ERCOT 103020" w:date="2020-10-13T16:29:00Z">
        <w:r w:rsidR="006833F6">
          <w:rPr>
            <w:szCs w:val="20"/>
          </w:rPr>
          <w:t xml:space="preserve"> and</w:t>
        </w:r>
      </w:ins>
    </w:p>
    <w:p w14:paraId="5C09E686" w14:textId="77777777" w:rsidR="005A4461" w:rsidRPr="005A4461" w:rsidRDefault="006833F6" w:rsidP="006833F6">
      <w:pPr>
        <w:spacing w:after="240"/>
        <w:ind w:left="2160" w:hanging="720"/>
        <w:rPr>
          <w:szCs w:val="20"/>
        </w:rPr>
      </w:pPr>
      <w:ins w:id="2069" w:author="ERCOT 103020" w:date="2020-10-13T16:29:00Z">
        <w:r>
          <w:rPr>
            <w:szCs w:val="20"/>
          </w:rPr>
          <w:t>(v)</w:t>
        </w:r>
        <w:r>
          <w:rPr>
            <w:szCs w:val="20"/>
          </w:rPr>
          <w:tab/>
          <w:t>ESRs.</w:t>
        </w:r>
      </w:ins>
    </w:p>
    <w:p w14:paraId="02DD9001" w14:textId="77777777" w:rsidR="005A4461" w:rsidRPr="005A4461" w:rsidRDefault="005A4461" w:rsidP="005A4461">
      <w:pPr>
        <w:spacing w:after="240"/>
        <w:ind w:left="1440" w:hanging="720"/>
        <w:rPr>
          <w:szCs w:val="20"/>
        </w:rPr>
      </w:pPr>
      <w:r w:rsidRPr="005A4461">
        <w:rPr>
          <w:szCs w:val="20"/>
        </w:rPr>
        <w:t>(e)</w:t>
      </w:r>
      <w:r w:rsidRPr="005A4461">
        <w:rPr>
          <w:szCs w:val="20"/>
        </w:rPr>
        <w:tab/>
        <w:t xml:space="preserve">Ancillary Service Resource </w:t>
      </w:r>
      <w:del w:id="2070" w:author="ERCOT 103020" w:date="2020-10-13T10:39:00Z">
        <w:r w:rsidRPr="005A4461" w:rsidDel="00EF726B">
          <w:rPr>
            <w:szCs w:val="20"/>
          </w:rPr>
          <w:delText>Responsibility</w:delText>
        </w:r>
      </w:del>
      <w:ins w:id="2071" w:author="ERCOT 103020" w:date="2020-10-13T10:39:00Z">
        <w:r w:rsidR="00EF726B">
          <w:rPr>
            <w:szCs w:val="20"/>
          </w:rPr>
          <w:t>awards</w:t>
        </w:r>
      </w:ins>
      <w:r w:rsidRPr="005A4461">
        <w:rPr>
          <w:szCs w:val="20"/>
        </w:rPr>
        <w:t xml:space="preserve"> for Non-Spin </w:t>
      </w:r>
      <w:ins w:id="2072" w:author="ERCOT 103020" w:date="2020-10-13T10:39:00Z">
        <w:r w:rsidR="00EF726B">
          <w:rPr>
            <w:szCs w:val="20"/>
          </w:rPr>
          <w:t>to</w:t>
        </w:r>
      </w:ins>
      <w:del w:id="2073" w:author="ERCOT 103020" w:date="2020-10-13T10:39:00Z">
        <w:r w:rsidRPr="005A4461" w:rsidDel="00EF726B">
          <w:rPr>
            <w:szCs w:val="20"/>
          </w:rPr>
          <w:delText>from</w:delText>
        </w:r>
      </w:del>
      <w:r w:rsidRPr="005A4461">
        <w:rPr>
          <w:szCs w:val="20"/>
        </w:rPr>
        <w:t>:</w:t>
      </w:r>
    </w:p>
    <w:p w14:paraId="08EA2A5E"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1A680DE1" w14:textId="77777777" w:rsidR="005A4461" w:rsidRPr="005A4461" w:rsidRDefault="005A4461" w:rsidP="005A4461">
      <w:pPr>
        <w:spacing w:after="240"/>
        <w:ind w:left="2160" w:hanging="720"/>
        <w:rPr>
          <w:szCs w:val="20"/>
        </w:rPr>
      </w:pPr>
      <w:r w:rsidRPr="005A4461">
        <w:rPr>
          <w:szCs w:val="20"/>
        </w:rPr>
        <w:t>(ii)</w:t>
      </w:r>
      <w:r w:rsidRPr="005A4461">
        <w:rPr>
          <w:szCs w:val="20"/>
        </w:rPr>
        <w:tab/>
        <w:t>On-Line Generation Resources with Output Schedules;</w:t>
      </w:r>
    </w:p>
    <w:p w14:paraId="24E91DEA"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Load Resources; </w:t>
      </w:r>
    </w:p>
    <w:p w14:paraId="1E2D528B" w14:textId="77777777" w:rsidR="005A4461" w:rsidRPr="005A4461" w:rsidRDefault="005A4461" w:rsidP="005A4461">
      <w:pPr>
        <w:spacing w:after="240"/>
        <w:ind w:left="2160" w:hanging="720"/>
        <w:rPr>
          <w:szCs w:val="20"/>
        </w:rPr>
      </w:pPr>
      <w:r w:rsidRPr="005A4461">
        <w:rPr>
          <w:szCs w:val="20"/>
        </w:rPr>
        <w:t>(iv)</w:t>
      </w:r>
      <w:r w:rsidRPr="005A4461">
        <w:rPr>
          <w:szCs w:val="20"/>
        </w:rPr>
        <w:tab/>
        <w:t>Off-Line Generation Resources excluding Quick Start Generation Resources (QSGRs)</w:t>
      </w:r>
      <w:ins w:id="2074" w:author="ERCOT 103020" w:date="2020-10-13T10:39:00Z">
        <w:r w:rsidR="00EF726B">
          <w:rPr>
            <w:szCs w:val="20"/>
          </w:rPr>
          <w:t>, including Non-Spin awards on power augmentation capacity that is not active on On-Line Generation Resources</w:t>
        </w:r>
      </w:ins>
      <w:r w:rsidRPr="005A4461">
        <w:rPr>
          <w:szCs w:val="20"/>
        </w:rPr>
        <w:t>;</w:t>
      </w:r>
      <w:del w:id="2075" w:author="ERCOT 103020" w:date="2020-10-13T16:29:00Z">
        <w:r w:rsidRPr="005A4461" w:rsidDel="006833F6">
          <w:rPr>
            <w:szCs w:val="20"/>
          </w:rPr>
          <w:delText xml:space="preserve"> and</w:delText>
        </w:r>
      </w:del>
    </w:p>
    <w:p w14:paraId="4BC466FD" w14:textId="77777777" w:rsidR="005A4461" w:rsidRDefault="005A4461" w:rsidP="005A4461">
      <w:pPr>
        <w:spacing w:after="240"/>
        <w:ind w:left="2160" w:hanging="720"/>
        <w:rPr>
          <w:ins w:id="2076" w:author="ERCOT 103020" w:date="2020-10-13T16:29:00Z"/>
          <w:szCs w:val="20"/>
        </w:rPr>
      </w:pPr>
      <w:r w:rsidRPr="005A4461">
        <w:rPr>
          <w:szCs w:val="20"/>
        </w:rPr>
        <w:t>(v)</w:t>
      </w:r>
      <w:r w:rsidRPr="005A4461">
        <w:rPr>
          <w:szCs w:val="20"/>
        </w:rPr>
        <w:tab/>
        <w:t>QSGRs;</w:t>
      </w:r>
      <w:ins w:id="2077" w:author="ERCOT 103020" w:date="2020-10-13T16:29:00Z">
        <w:r w:rsidR="006833F6">
          <w:rPr>
            <w:szCs w:val="20"/>
          </w:rPr>
          <w:t xml:space="preserve"> and</w:t>
        </w:r>
      </w:ins>
    </w:p>
    <w:p w14:paraId="48AFDADA" w14:textId="77777777" w:rsidR="006833F6" w:rsidRPr="005A4461" w:rsidRDefault="006833F6" w:rsidP="005A4461">
      <w:pPr>
        <w:spacing w:after="240"/>
        <w:ind w:left="2160" w:hanging="720"/>
        <w:rPr>
          <w:szCs w:val="20"/>
        </w:rPr>
      </w:pPr>
      <w:ins w:id="2078" w:author="ERCOT 103020" w:date="2020-10-13T16:29:00Z">
        <w:r>
          <w:rPr>
            <w:szCs w:val="20"/>
          </w:rPr>
          <w:t>(vi)</w:t>
        </w:r>
        <w:r>
          <w:rPr>
            <w:szCs w:val="20"/>
          </w:rPr>
          <w:tab/>
          <w:t>ESRs.</w:t>
        </w:r>
      </w:ins>
    </w:p>
    <w:p w14:paraId="1D6BC4C0" w14:textId="77777777" w:rsidR="00EF726B" w:rsidRDefault="00EF726B" w:rsidP="00EF726B">
      <w:pPr>
        <w:spacing w:after="240"/>
        <w:ind w:left="1440" w:hanging="720"/>
        <w:rPr>
          <w:ins w:id="2079" w:author="ERCOT 103020" w:date="2020-10-13T10:40:00Z"/>
          <w:szCs w:val="20"/>
        </w:rPr>
      </w:pPr>
      <w:ins w:id="2080" w:author="ERCOT 103020" w:date="2020-10-13T10:40:00Z">
        <w:r w:rsidRPr="003161DC">
          <w:rPr>
            <w:szCs w:val="20"/>
          </w:rPr>
          <w:lastRenderedPageBreak/>
          <w:t>(</w:t>
        </w:r>
        <w:r>
          <w:rPr>
            <w:szCs w:val="20"/>
          </w:rPr>
          <w:t>f</w:t>
        </w:r>
        <w:r w:rsidRPr="003161DC">
          <w:rPr>
            <w:szCs w:val="20"/>
          </w:rPr>
          <w:t>)</w:t>
        </w:r>
        <w:r w:rsidRPr="003161DC">
          <w:rPr>
            <w:szCs w:val="20"/>
          </w:rPr>
          <w:tab/>
        </w:r>
        <w:r>
          <w:rPr>
            <w:szCs w:val="20"/>
          </w:rPr>
          <w:t>Reg-Up and Reg-Down</w:t>
        </w:r>
        <w:r w:rsidRPr="003161DC">
          <w:rPr>
            <w:szCs w:val="20"/>
          </w:rPr>
          <w:t xml:space="preserve"> </w:t>
        </w:r>
        <w:r>
          <w:rPr>
            <w:szCs w:val="20"/>
          </w:rPr>
          <w:t>capability;</w:t>
        </w:r>
      </w:ins>
    </w:p>
    <w:p w14:paraId="4A67AE46" w14:textId="77777777" w:rsidR="005A4461" w:rsidRPr="005A4461" w:rsidRDefault="005A4461" w:rsidP="00EF726B">
      <w:pPr>
        <w:spacing w:after="240"/>
        <w:ind w:left="1440" w:hanging="720"/>
        <w:rPr>
          <w:szCs w:val="20"/>
        </w:rPr>
      </w:pPr>
      <w:r w:rsidRPr="005A4461">
        <w:rPr>
          <w:szCs w:val="20"/>
        </w:rPr>
        <w:t>(</w:t>
      </w:r>
      <w:ins w:id="2081" w:author="ERCOT 103020" w:date="2020-10-13T10:40:00Z">
        <w:r w:rsidR="00EF726B">
          <w:rPr>
            <w:szCs w:val="20"/>
          </w:rPr>
          <w:t>g</w:t>
        </w:r>
      </w:ins>
      <w:del w:id="2082" w:author="ERCOT 103020" w:date="2020-10-13T10:40:00Z">
        <w:r w:rsidRPr="005A4461" w:rsidDel="00EF726B">
          <w:rPr>
            <w:szCs w:val="20"/>
          </w:rPr>
          <w:delText>f</w:delText>
        </w:r>
      </w:del>
      <w:r w:rsidRPr="005A4461">
        <w:rPr>
          <w:szCs w:val="20"/>
        </w:rPr>
        <w:t>)</w:t>
      </w:r>
      <w:r w:rsidRPr="005A4461">
        <w:rPr>
          <w:szCs w:val="20"/>
        </w:rPr>
        <w:tab/>
        <w:t>Undeployed Reg-Up and Reg-Down;</w:t>
      </w:r>
    </w:p>
    <w:p w14:paraId="069599EF" w14:textId="77777777" w:rsidR="005A4461" w:rsidRPr="005A4461" w:rsidRDefault="005A4461" w:rsidP="005A4461">
      <w:pPr>
        <w:spacing w:after="240"/>
        <w:ind w:left="1440" w:hanging="720"/>
        <w:rPr>
          <w:szCs w:val="20"/>
        </w:rPr>
      </w:pPr>
      <w:r w:rsidRPr="005A4461">
        <w:rPr>
          <w:szCs w:val="20"/>
        </w:rPr>
        <w:t>(</w:t>
      </w:r>
      <w:ins w:id="2083" w:author="ERCOT 103020" w:date="2020-10-13T10:40:00Z">
        <w:r w:rsidR="00EF726B">
          <w:rPr>
            <w:szCs w:val="20"/>
          </w:rPr>
          <w:t>h</w:t>
        </w:r>
      </w:ins>
      <w:del w:id="2084" w:author="ERCOT 103020" w:date="2020-10-13T10:40:00Z">
        <w:r w:rsidRPr="005A4461" w:rsidDel="00EF726B">
          <w:rPr>
            <w:szCs w:val="20"/>
          </w:rPr>
          <w:delText>g</w:delText>
        </w:r>
      </w:del>
      <w:r w:rsidRPr="005A4461">
        <w:rPr>
          <w:szCs w:val="20"/>
        </w:rPr>
        <w:t>)</w:t>
      </w:r>
      <w:r w:rsidRPr="005A4461">
        <w:rPr>
          <w:szCs w:val="20"/>
        </w:rPr>
        <w:tab/>
        <w:t xml:space="preserve">Ancillary Service Resource </w:t>
      </w:r>
      <w:del w:id="2085" w:author="ERCOT 103020" w:date="2020-10-13T10:40:00Z">
        <w:r w:rsidRPr="005A4461" w:rsidDel="00EF726B">
          <w:rPr>
            <w:szCs w:val="20"/>
          </w:rPr>
          <w:delText>Responsibility</w:delText>
        </w:r>
      </w:del>
      <w:ins w:id="2086" w:author="ERCOT 103020" w:date="2020-10-13T10:40:00Z">
        <w:r w:rsidR="00EF726B">
          <w:rPr>
            <w:szCs w:val="20"/>
          </w:rPr>
          <w:t>awards</w:t>
        </w:r>
      </w:ins>
      <w:r w:rsidRPr="005A4461">
        <w:rPr>
          <w:szCs w:val="20"/>
        </w:rPr>
        <w:t xml:space="preserve"> for Reg-Up and Reg-Down;</w:t>
      </w:r>
    </w:p>
    <w:p w14:paraId="343F2BE2" w14:textId="77777777" w:rsidR="005A4461" w:rsidRPr="005A4461" w:rsidRDefault="005A4461" w:rsidP="005A4461">
      <w:pPr>
        <w:spacing w:after="240"/>
        <w:ind w:left="1440" w:hanging="720"/>
        <w:rPr>
          <w:szCs w:val="20"/>
        </w:rPr>
      </w:pPr>
      <w:r w:rsidRPr="005A4461">
        <w:rPr>
          <w:szCs w:val="20"/>
        </w:rPr>
        <w:t>(</w:t>
      </w:r>
      <w:ins w:id="2087" w:author="ERCOT 103020" w:date="2020-10-13T10:40:00Z">
        <w:r w:rsidR="00EF726B">
          <w:rPr>
            <w:szCs w:val="20"/>
          </w:rPr>
          <w:t>i</w:t>
        </w:r>
      </w:ins>
      <w:del w:id="2088" w:author="ERCOT 103020" w:date="2020-10-13T10:40:00Z">
        <w:r w:rsidRPr="005A4461" w:rsidDel="00EF726B">
          <w:rPr>
            <w:szCs w:val="20"/>
          </w:rPr>
          <w:delText>h</w:delText>
        </w:r>
      </w:del>
      <w:r w:rsidRPr="005A4461">
        <w:rPr>
          <w:szCs w:val="20"/>
        </w:rPr>
        <w:t>)</w:t>
      </w:r>
      <w:r w:rsidRPr="005A4461">
        <w:rPr>
          <w:szCs w:val="20"/>
        </w:rPr>
        <w:tab/>
        <w:t>Deployed Reg-Up and Reg-Down;</w:t>
      </w:r>
    </w:p>
    <w:p w14:paraId="76835092" w14:textId="77777777" w:rsidR="005A4461" w:rsidRPr="005A4461" w:rsidRDefault="005A4461" w:rsidP="005A4461">
      <w:pPr>
        <w:spacing w:after="240"/>
        <w:ind w:left="1440" w:hanging="720"/>
        <w:rPr>
          <w:szCs w:val="20"/>
        </w:rPr>
      </w:pPr>
      <w:r w:rsidRPr="005A4461">
        <w:rPr>
          <w:szCs w:val="20"/>
        </w:rPr>
        <w:t>(</w:t>
      </w:r>
      <w:ins w:id="2089" w:author="ERCOT 103020" w:date="2020-10-13T10:40:00Z">
        <w:r w:rsidR="00EF726B">
          <w:rPr>
            <w:szCs w:val="20"/>
          </w:rPr>
          <w:t>j</w:t>
        </w:r>
      </w:ins>
      <w:del w:id="2090" w:author="ERCOT 103020" w:date="2020-10-13T10:40:00Z">
        <w:r w:rsidRPr="005A4461" w:rsidDel="00EF726B">
          <w:rPr>
            <w:szCs w:val="20"/>
          </w:rPr>
          <w:delText>i</w:delText>
        </w:r>
      </w:del>
      <w:r w:rsidRPr="005A4461">
        <w:rPr>
          <w:szCs w:val="20"/>
        </w:rPr>
        <w:t>)</w:t>
      </w:r>
      <w:r w:rsidRPr="005A4461">
        <w:rPr>
          <w:szCs w:val="20"/>
        </w:rPr>
        <w:tab/>
        <w:t>Available capacity:</w:t>
      </w:r>
    </w:p>
    <w:p w14:paraId="26B6D838" w14:textId="77777777" w:rsidR="005A4461" w:rsidRPr="005A4461" w:rsidRDefault="005A4461" w:rsidP="005A4461">
      <w:pPr>
        <w:spacing w:after="240"/>
        <w:ind w:left="2160" w:hanging="720"/>
        <w:rPr>
          <w:szCs w:val="20"/>
        </w:rPr>
      </w:pPr>
      <w:r w:rsidRPr="005A4461">
        <w:rPr>
          <w:szCs w:val="20"/>
        </w:rPr>
        <w:t>(i)</w:t>
      </w:r>
      <w:r w:rsidRPr="005A4461">
        <w:rPr>
          <w:szCs w:val="20"/>
        </w:rPr>
        <w:tab/>
        <w:t>With Energy Offer Curves in the ERCOT System that can be used to increase Generation Resource Base Points in SCED;</w:t>
      </w:r>
    </w:p>
    <w:p w14:paraId="4F919477"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With Energy Offer Curves in the ERCOT System that can be used to decrease Generation Resource Base Points in SCED; </w:t>
      </w:r>
    </w:p>
    <w:p w14:paraId="1EF974F2"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Without Energy Offer Curves in the ERCOT System that can be used to increase Generation Resource Base Points in SCED; </w:t>
      </w:r>
    </w:p>
    <w:p w14:paraId="630827FA" w14:textId="77777777" w:rsidR="005A4461" w:rsidRPr="005A4461" w:rsidRDefault="005A4461" w:rsidP="005A4461">
      <w:pPr>
        <w:spacing w:after="240"/>
        <w:ind w:left="2160" w:hanging="720"/>
        <w:rPr>
          <w:szCs w:val="20"/>
        </w:rPr>
      </w:pPr>
      <w:r w:rsidRPr="005A4461">
        <w:rPr>
          <w:szCs w:val="20"/>
        </w:rPr>
        <w:t>(iv)</w:t>
      </w:r>
      <w:r w:rsidRPr="005A4461">
        <w:rPr>
          <w:szCs w:val="20"/>
        </w:rPr>
        <w:tab/>
        <w:t xml:space="preserve">Without Energy Offer Curves in the ERCOT System that can be used to decrease Generation Resource Base Points in SCED; </w:t>
      </w:r>
    </w:p>
    <w:p w14:paraId="4AF28746" w14:textId="77777777" w:rsidR="005A4461" w:rsidRPr="005A4461" w:rsidRDefault="005A4461" w:rsidP="005A4461">
      <w:pPr>
        <w:spacing w:after="240"/>
        <w:ind w:left="2160" w:hanging="720"/>
        <w:rPr>
          <w:szCs w:val="20"/>
        </w:rPr>
      </w:pPr>
      <w:r w:rsidRPr="005A4461">
        <w:rPr>
          <w:szCs w:val="20"/>
        </w:rPr>
        <w:t>(v)</w:t>
      </w:r>
      <w:r w:rsidRPr="005A4461">
        <w:rPr>
          <w:szCs w:val="20"/>
        </w:rPr>
        <w:tab/>
        <w:t>With RTM Energy Bid curves from available Controllable Load Resources in the ERCOT System that can be used to decrease Base Points (energy consumption) in SCED;</w:t>
      </w:r>
    </w:p>
    <w:p w14:paraId="553C6005" w14:textId="77777777" w:rsidR="005A4461" w:rsidRPr="005A4461" w:rsidRDefault="005A4461" w:rsidP="005A4461">
      <w:pPr>
        <w:spacing w:after="240"/>
        <w:ind w:left="2160" w:hanging="720"/>
        <w:rPr>
          <w:szCs w:val="20"/>
        </w:rPr>
      </w:pPr>
      <w:r w:rsidRPr="005A4461">
        <w:rPr>
          <w:szCs w:val="20"/>
        </w:rPr>
        <w:t>(vi)</w:t>
      </w:r>
      <w:r w:rsidRPr="005A4461">
        <w:rPr>
          <w:szCs w:val="20"/>
        </w:rPr>
        <w:tab/>
        <w:t xml:space="preserve">With RTM Energy Bid curves from available Controllable Load Resources in the ERCOT System that can be used to increase Base Points (energy consumption) in SCED; </w:t>
      </w:r>
    </w:p>
    <w:p w14:paraId="083C869F" w14:textId="77777777" w:rsidR="006833F6" w:rsidRDefault="006833F6" w:rsidP="006833F6">
      <w:pPr>
        <w:spacing w:after="240"/>
        <w:ind w:left="2160" w:hanging="720"/>
        <w:rPr>
          <w:ins w:id="2091" w:author="ERCOT 103020" w:date="2020-10-13T16:30:00Z"/>
          <w:szCs w:val="20"/>
        </w:rPr>
      </w:pPr>
      <w:ins w:id="2092" w:author="ERCOT 103020" w:date="2020-10-13T16:30:00Z">
        <w:r>
          <w:rPr>
            <w:szCs w:val="20"/>
          </w:rPr>
          <w:t>(vii)</w:t>
        </w:r>
        <w:r>
          <w:rPr>
            <w:szCs w:val="20"/>
          </w:rPr>
          <w:tab/>
          <w:t>With Energy Bid/Offer Curves for ESRs in the ERCOT System that can be used to increase ESR Base Points in SCED;</w:t>
        </w:r>
      </w:ins>
    </w:p>
    <w:p w14:paraId="15053D55" w14:textId="77777777" w:rsidR="006833F6" w:rsidRDefault="006833F6" w:rsidP="006833F6">
      <w:pPr>
        <w:spacing w:after="240"/>
        <w:ind w:left="2160" w:hanging="720"/>
        <w:rPr>
          <w:ins w:id="2093" w:author="ERCOT 103020" w:date="2020-10-13T16:30:00Z"/>
          <w:szCs w:val="20"/>
        </w:rPr>
      </w:pPr>
      <w:ins w:id="2094" w:author="ERCOT 103020" w:date="2020-10-13T16:30:00Z">
        <w:r>
          <w:rPr>
            <w:szCs w:val="20"/>
          </w:rPr>
          <w:t>(viii)</w:t>
        </w:r>
        <w:r>
          <w:rPr>
            <w:szCs w:val="20"/>
          </w:rPr>
          <w:tab/>
          <w:t xml:space="preserve">With Energy Bid/Offer Curves for ESRs in the ERCOT System that can be used to decrease ESR Base Points in SCED; </w:t>
        </w:r>
      </w:ins>
    </w:p>
    <w:p w14:paraId="050EA8DE" w14:textId="77777777" w:rsidR="006833F6" w:rsidRDefault="006833F6" w:rsidP="006833F6">
      <w:pPr>
        <w:spacing w:after="240"/>
        <w:ind w:left="2160" w:hanging="720"/>
        <w:rPr>
          <w:ins w:id="2095" w:author="ERCOT 103020" w:date="2020-10-13T16:30:00Z"/>
          <w:szCs w:val="20"/>
        </w:rPr>
      </w:pPr>
      <w:ins w:id="2096" w:author="ERCOT 103020" w:date="2020-10-13T16:30:00Z">
        <w:r>
          <w:rPr>
            <w:szCs w:val="20"/>
          </w:rPr>
          <w:t>(ix)</w:t>
        </w:r>
        <w:r>
          <w:rPr>
            <w:szCs w:val="20"/>
          </w:rPr>
          <w:tab/>
          <w:t xml:space="preserve">Without Energy Bid/Offer Curves for ESRs in the ERCOT System that can be used to increase ESR Base Points in SCED; </w:t>
        </w:r>
      </w:ins>
    </w:p>
    <w:p w14:paraId="1E710EF6" w14:textId="77777777" w:rsidR="006833F6" w:rsidRDefault="006833F6" w:rsidP="006833F6">
      <w:pPr>
        <w:spacing w:after="240"/>
        <w:ind w:left="2160" w:hanging="720"/>
        <w:rPr>
          <w:ins w:id="2097" w:author="ERCOT 103020" w:date="2020-10-13T16:30:00Z"/>
          <w:szCs w:val="20"/>
        </w:rPr>
      </w:pPr>
      <w:ins w:id="2098" w:author="ERCOT 103020" w:date="2020-10-13T16:30:00Z">
        <w:r>
          <w:rPr>
            <w:szCs w:val="20"/>
          </w:rPr>
          <w:t>(x)</w:t>
        </w:r>
        <w:r>
          <w:rPr>
            <w:szCs w:val="20"/>
          </w:rPr>
          <w:tab/>
          <w:t xml:space="preserve">Without Energy Bid/Offer Curves for ESRs in the ERCOT System that can be used to decrease ESR Base Points in SCED; </w:t>
        </w:r>
      </w:ins>
    </w:p>
    <w:p w14:paraId="7257C3B0" w14:textId="77777777" w:rsidR="005A4461" w:rsidRPr="005A4461" w:rsidRDefault="005A4461" w:rsidP="006833F6">
      <w:pPr>
        <w:spacing w:after="240"/>
        <w:ind w:left="2160" w:hanging="720"/>
        <w:rPr>
          <w:szCs w:val="20"/>
        </w:rPr>
      </w:pPr>
      <w:r w:rsidRPr="005A4461">
        <w:rPr>
          <w:szCs w:val="20"/>
        </w:rPr>
        <w:t>(</w:t>
      </w:r>
      <w:del w:id="2099" w:author="ERCOT 103020" w:date="2020-10-13T16:30:00Z">
        <w:r w:rsidRPr="005A4461" w:rsidDel="006833F6">
          <w:rPr>
            <w:szCs w:val="20"/>
          </w:rPr>
          <w:delText>vi</w:delText>
        </w:r>
      </w:del>
      <w:ins w:id="2100" w:author="ERCOT 103020" w:date="2020-10-13T16:30:00Z">
        <w:r w:rsidR="006833F6">
          <w:rPr>
            <w:szCs w:val="20"/>
          </w:rPr>
          <w:t>x</w:t>
        </w:r>
      </w:ins>
      <w:r w:rsidRPr="005A4461">
        <w:rPr>
          <w:szCs w:val="20"/>
        </w:rPr>
        <w:t>i)</w:t>
      </w:r>
      <w:r w:rsidRPr="005A4461">
        <w:rPr>
          <w:szCs w:val="20"/>
        </w:rPr>
        <w:tab/>
        <w:t xml:space="preserve">From Resources participating in SCED plus the Reg-Up and RRS from Load Resources </w:t>
      </w:r>
      <w:r w:rsidRPr="005A4461">
        <w:rPr>
          <w:bCs/>
          <w:szCs w:val="20"/>
        </w:rPr>
        <w:t xml:space="preserve">and the Net Power Consumption minus the Low Power Consumption from Load Resources with </w:t>
      </w:r>
      <w:del w:id="2101" w:author="ERCOT 103020" w:date="2020-10-27T19:10:00Z">
        <w:r w:rsidRPr="005A4461" w:rsidDel="00062F7D">
          <w:rPr>
            <w:bCs/>
            <w:szCs w:val="20"/>
          </w:rPr>
          <w:delText xml:space="preserve">a </w:delText>
        </w:r>
      </w:del>
      <w:r w:rsidRPr="005A4461">
        <w:rPr>
          <w:bCs/>
          <w:szCs w:val="20"/>
        </w:rPr>
        <w:t xml:space="preserve">validated Real-Time RRS </w:t>
      </w:r>
      <w:del w:id="2102" w:author="ERCOT 103020" w:date="2020-10-13T10:40:00Z">
        <w:r w:rsidRPr="005A4461" w:rsidDel="00EF726B">
          <w:rPr>
            <w:bCs/>
            <w:szCs w:val="20"/>
          </w:rPr>
          <w:delText>Schedule</w:delText>
        </w:r>
      </w:del>
      <w:ins w:id="2103" w:author="ERCOT 103020" w:date="2020-10-13T10:40:00Z">
        <w:r w:rsidR="00EF726B">
          <w:rPr>
            <w:bCs/>
            <w:szCs w:val="20"/>
          </w:rPr>
          <w:t>awards</w:t>
        </w:r>
      </w:ins>
      <w:r w:rsidRPr="005A4461">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60BBBC2" w14:textId="77777777" w:rsidTr="001D22CE">
        <w:trPr>
          <w:trHeight w:val="206"/>
        </w:trPr>
        <w:tc>
          <w:tcPr>
            <w:tcW w:w="5000" w:type="pct"/>
            <w:shd w:val="pct12" w:color="auto" w:fill="auto"/>
          </w:tcPr>
          <w:p w14:paraId="2BFB2C5A" w14:textId="77777777" w:rsidR="005A4461" w:rsidRPr="005A4461" w:rsidRDefault="005A4461" w:rsidP="005A4461">
            <w:pPr>
              <w:spacing w:before="120" w:after="240"/>
              <w:rPr>
                <w:b/>
                <w:i/>
                <w:iCs/>
              </w:rPr>
            </w:pPr>
            <w:r w:rsidRPr="005A4461">
              <w:rPr>
                <w:b/>
                <w:i/>
                <w:iCs/>
              </w:rPr>
              <w:lastRenderedPageBreak/>
              <w:t>[NPRR863:  Replace item (</w:t>
            </w:r>
            <w:del w:id="2104" w:author="ERCOT 103020" w:date="2020-10-13T16:30:00Z">
              <w:r w:rsidRPr="005A4461" w:rsidDel="006833F6">
                <w:rPr>
                  <w:b/>
                  <w:i/>
                  <w:iCs/>
                </w:rPr>
                <w:delText>vi</w:delText>
              </w:r>
            </w:del>
            <w:ins w:id="2105" w:author="ERCOT 103020" w:date="2020-10-13T16:30:00Z">
              <w:r w:rsidR="006833F6">
                <w:rPr>
                  <w:b/>
                  <w:i/>
                  <w:iCs/>
                </w:rPr>
                <w:t>x</w:t>
              </w:r>
            </w:ins>
            <w:r w:rsidRPr="005A4461">
              <w:rPr>
                <w:b/>
                <w:i/>
                <w:iCs/>
              </w:rPr>
              <w:t>i) above with the following upon system implementation:]</w:t>
            </w:r>
          </w:p>
          <w:p w14:paraId="5DE14472" w14:textId="77777777" w:rsidR="005A4461" w:rsidRPr="005A4461" w:rsidRDefault="005A4461" w:rsidP="00062F7D">
            <w:pPr>
              <w:spacing w:after="240"/>
              <w:ind w:left="2160" w:hanging="720"/>
              <w:rPr>
                <w:szCs w:val="20"/>
              </w:rPr>
            </w:pPr>
            <w:r w:rsidRPr="005A4461">
              <w:rPr>
                <w:szCs w:val="20"/>
              </w:rPr>
              <w:t>(</w:t>
            </w:r>
            <w:del w:id="2106" w:author="ERCOT 103020" w:date="2020-10-13T16:30:00Z">
              <w:r w:rsidRPr="005A4461" w:rsidDel="006833F6">
                <w:rPr>
                  <w:szCs w:val="20"/>
                </w:rPr>
                <w:delText>vi</w:delText>
              </w:r>
            </w:del>
            <w:ins w:id="2107" w:author="ERCOT 103020" w:date="2020-10-13T16:30:00Z">
              <w:r w:rsidR="006833F6">
                <w:rPr>
                  <w:szCs w:val="20"/>
                </w:rPr>
                <w:t>x</w:t>
              </w:r>
            </w:ins>
            <w:r w:rsidRPr="005A4461">
              <w:rPr>
                <w:szCs w:val="20"/>
              </w:rPr>
              <w:t>i)</w:t>
            </w:r>
            <w:r w:rsidRPr="005A4461">
              <w:rPr>
                <w:szCs w:val="20"/>
              </w:rPr>
              <w:tab/>
              <w:t xml:space="preserve">From Resources participating in SCED plus the Reg-Up, RRS, and ECRS from Load Resources </w:t>
            </w:r>
            <w:r w:rsidRPr="005A4461">
              <w:rPr>
                <w:bCs/>
                <w:szCs w:val="20"/>
              </w:rPr>
              <w:t xml:space="preserve">and the Net Power Consumption minus the Low Power Consumption from Load Resources with </w:t>
            </w:r>
            <w:del w:id="2108" w:author="ERCOT 103020" w:date="2020-10-27T19:10:00Z">
              <w:r w:rsidRPr="005A4461" w:rsidDel="00062F7D">
                <w:rPr>
                  <w:bCs/>
                  <w:szCs w:val="20"/>
                </w:rPr>
                <w:delText xml:space="preserve">a </w:delText>
              </w:r>
            </w:del>
            <w:r w:rsidRPr="005A4461">
              <w:rPr>
                <w:bCs/>
                <w:szCs w:val="20"/>
              </w:rPr>
              <w:t xml:space="preserve">validated Real-Time RRS and ECRS </w:t>
            </w:r>
            <w:del w:id="2109" w:author="ERCOT 103020" w:date="2020-10-13T10:40:00Z">
              <w:r w:rsidRPr="005A4461" w:rsidDel="00EF726B">
                <w:rPr>
                  <w:bCs/>
                  <w:szCs w:val="20"/>
                </w:rPr>
                <w:delText>Schedule</w:delText>
              </w:r>
            </w:del>
            <w:ins w:id="2110" w:author="ERCOT 103020" w:date="2020-10-13T10:40:00Z">
              <w:r w:rsidR="00EF726B">
                <w:rPr>
                  <w:bCs/>
                  <w:szCs w:val="20"/>
                </w:rPr>
                <w:t>awards</w:t>
              </w:r>
            </w:ins>
            <w:r w:rsidRPr="005A4461">
              <w:rPr>
                <w:szCs w:val="20"/>
              </w:rPr>
              <w:t>;</w:t>
            </w:r>
          </w:p>
        </w:tc>
      </w:tr>
    </w:tbl>
    <w:p w14:paraId="2B2EBBFF" w14:textId="77777777" w:rsidR="005A4461" w:rsidRPr="005A4461" w:rsidRDefault="005A4461" w:rsidP="005A4461">
      <w:pPr>
        <w:spacing w:before="240" w:after="240"/>
        <w:ind w:left="2160" w:hanging="720"/>
        <w:rPr>
          <w:szCs w:val="20"/>
        </w:rPr>
      </w:pPr>
      <w:r w:rsidRPr="005A4461">
        <w:rPr>
          <w:szCs w:val="20"/>
        </w:rPr>
        <w:t>(</w:t>
      </w:r>
      <w:del w:id="2111" w:author="ERCOT 103020" w:date="2020-10-13T16:31:00Z">
        <w:r w:rsidRPr="005A4461" w:rsidDel="006833F6">
          <w:rPr>
            <w:szCs w:val="20"/>
          </w:rPr>
          <w:delText>vi</w:delText>
        </w:r>
      </w:del>
      <w:ins w:id="2112" w:author="ERCOT 103020" w:date="2020-10-13T16:31:00Z">
        <w:r w:rsidR="006833F6">
          <w:rPr>
            <w:szCs w:val="20"/>
          </w:rPr>
          <w:t>x</w:t>
        </w:r>
      </w:ins>
      <w:r w:rsidRPr="005A4461">
        <w:rPr>
          <w:szCs w:val="20"/>
        </w:rPr>
        <w:t>ii)</w:t>
      </w:r>
      <w:r w:rsidRPr="005A4461">
        <w:rPr>
          <w:szCs w:val="20"/>
        </w:rPr>
        <w:tab/>
        <w:t>From Resources included in item (vii) above plus reserves from Resources that could be made available to SCED in 30 minutes;</w:t>
      </w:r>
    </w:p>
    <w:p w14:paraId="3AEEFA28" w14:textId="77777777" w:rsidR="005A4461" w:rsidRPr="005A4461" w:rsidRDefault="005A4461" w:rsidP="005A4461">
      <w:pPr>
        <w:spacing w:after="240"/>
        <w:ind w:left="2160" w:hanging="720"/>
        <w:rPr>
          <w:szCs w:val="20"/>
        </w:rPr>
      </w:pPr>
      <w:r w:rsidRPr="005A4461">
        <w:rPr>
          <w:szCs w:val="20"/>
        </w:rPr>
        <w:t>(</w:t>
      </w:r>
      <w:del w:id="2113" w:author="ERCOT 103020" w:date="2020-10-13T16:31:00Z">
        <w:r w:rsidRPr="005A4461" w:rsidDel="006833F6">
          <w:rPr>
            <w:szCs w:val="20"/>
          </w:rPr>
          <w:delText>i</w:delText>
        </w:r>
      </w:del>
      <w:r w:rsidRPr="005A4461">
        <w:rPr>
          <w:szCs w:val="20"/>
        </w:rPr>
        <w:t>x</w:t>
      </w:r>
      <w:ins w:id="2114" w:author="ERCOT 103020" w:date="2020-10-13T16:31:00Z">
        <w:r w:rsidR="006833F6">
          <w:rPr>
            <w:szCs w:val="20"/>
          </w:rPr>
          <w:t>iii</w:t>
        </w:r>
      </w:ins>
      <w:r w:rsidRPr="005A4461">
        <w:rPr>
          <w:szCs w:val="20"/>
        </w:rPr>
        <w:t xml:space="preserve">) </w:t>
      </w:r>
      <w:r w:rsidRPr="005A4461">
        <w:rPr>
          <w:szCs w:val="20"/>
        </w:rPr>
        <w:tab/>
        <w:t>In the ERCOT System that can be used to increase Generation Resource Base Points in the next five minutes in SCED; and</w:t>
      </w:r>
    </w:p>
    <w:p w14:paraId="7CFFA62C" w14:textId="77777777" w:rsidR="005A4461" w:rsidRPr="005A4461" w:rsidRDefault="005A4461" w:rsidP="005A4461">
      <w:pPr>
        <w:spacing w:after="240"/>
        <w:ind w:left="2160" w:hanging="720"/>
        <w:rPr>
          <w:szCs w:val="20"/>
        </w:rPr>
      </w:pPr>
      <w:r w:rsidRPr="005A4461">
        <w:rPr>
          <w:szCs w:val="20"/>
        </w:rPr>
        <w:t>(x</w:t>
      </w:r>
      <w:ins w:id="2115" w:author="ERCOT 103020" w:date="2020-10-13T16:31:00Z">
        <w:r w:rsidR="006833F6">
          <w:rPr>
            <w:szCs w:val="20"/>
          </w:rPr>
          <w:t>iv</w:t>
        </w:r>
      </w:ins>
      <w:r w:rsidRPr="005A4461">
        <w:rPr>
          <w:szCs w:val="20"/>
        </w:rPr>
        <w:t>)</w:t>
      </w:r>
      <w:r w:rsidRPr="005A4461">
        <w:rPr>
          <w:szCs w:val="20"/>
        </w:rPr>
        <w:tab/>
        <w:t>In the ERCOT System that can be used to decrease Generation Resource Base Points in the next five minutes in SCED;</w:t>
      </w:r>
    </w:p>
    <w:p w14:paraId="7696D76C" w14:textId="77777777" w:rsidR="00EF726B" w:rsidRDefault="006833F6" w:rsidP="00EF726B">
      <w:pPr>
        <w:spacing w:after="240"/>
        <w:ind w:left="2160" w:hanging="720"/>
        <w:rPr>
          <w:ins w:id="2116" w:author="ERCOT 103020" w:date="2020-10-13T10:41:00Z"/>
          <w:szCs w:val="20"/>
        </w:rPr>
      </w:pPr>
      <w:ins w:id="2117" w:author="ERCOT 103020" w:date="2020-10-13T10:41:00Z">
        <w:r>
          <w:rPr>
            <w:szCs w:val="20"/>
          </w:rPr>
          <w:t>(xv</w:t>
        </w:r>
        <w:r w:rsidR="00EF726B">
          <w:rPr>
            <w:szCs w:val="20"/>
          </w:rPr>
          <w:t>)</w:t>
        </w:r>
        <w:r w:rsidR="00EF726B">
          <w:rPr>
            <w:szCs w:val="20"/>
          </w:rPr>
          <w:tab/>
          <w:t>The total capability of Resources available to provide the following combinations of Ancillary Services, based on the Resource telemetry from the QSE and capped by the limits of the Resource:</w:t>
        </w:r>
      </w:ins>
    </w:p>
    <w:p w14:paraId="13D34ABD" w14:textId="77777777" w:rsidR="00EF726B" w:rsidRDefault="00EF726B" w:rsidP="00EF726B">
      <w:pPr>
        <w:spacing w:after="240"/>
        <w:ind w:left="2880" w:hanging="720"/>
        <w:rPr>
          <w:ins w:id="2118" w:author="ERCOT 103020" w:date="2020-10-13T10:41:00Z"/>
          <w:szCs w:val="20"/>
        </w:rPr>
      </w:pPr>
      <w:ins w:id="2119" w:author="ERCOT 103020" w:date="2020-10-13T10:41:00Z">
        <w:r>
          <w:rPr>
            <w:szCs w:val="20"/>
          </w:rPr>
          <w:t>(A)</w:t>
        </w:r>
        <w:r>
          <w:rPr>
            <w:szCs w:val="20"/>
          </w:rPr>
          <w:tab/>
        </w:r>
        <w:r w:rsidRPr="009A1E1F">
          <w:rPr>
            <w:szCs w:val="20"/>
          </w:rPr>
          <w:t>Capacit</w:t>
        </w:r>
        <w:r>
          <w:rPr>
            <w:szCs w:val="20"/>
          </w:rPr>
          <w:t>y to provide Reg-Up,</w:t>
        </w:r>
        <w:r w:rsidRPr="009A1E1F">
          <w:rPr>
            <w:szCs w:val="20"/>
          </w:rPr>
          <w:t xml:space="preserve"> RRS</w:t>
        </w:r>
        <w:r>
          <w:rPr>
            <w:szCs w:val="20"/>
          </w:rPr>
          <w:t>,</w:t>
        </w:r>
        <w:r w:rsidRPr="009A1E1F">
          <w:rPr>
            <w:szCs w:val="20"/>
          </w:rPr>
          <w:t xml:space="preserve"> or both, irrespective of whether it is capabl</w:t>
        </w:r>
        <w:r>
          <w:rPr>
            <w:szCs w:val="20"/>
          </w:rPr>
          <w:t>e of providing ECRS or Non-Spin;</w:t>
        </w:r>
      </w:ins>
    </w:p>
    <w:p w14:paraId="2BE6FBEB" w14:textId="77777777" w:rsidR="00EF726B" w:rsidRDefault="00EF726B" w:rsidP="00EF726B">
      <w:pPr>
        <w:spacing w:after="240"/>
        <w:ind w:left="2880" w:hanging="720"/>
        <w:rPr>
          <w:ins w:id="2120" w:author="ERCOT 103020" w:date="2020-10-13T10:41:00Z"/>
          <w:szCs w:val="20"/>
        </w:rPr>
      </w:pPr>
      <w:ins w:id="2121" w:author="ERCOT 103020" w:date="2020-10-13T10:41:00Z">
        <w:r>
          <w:rPr>
            <w:szCs w:val="20"/>
          </w:rPr>
          <w:t>(B)</w:t>
        </w:r>
        <w:r>
          <w:rPr>
            <w:szCs w:val="20"/>
          </w:rPr>
          <w:tab/>
        </w:r>
        <w:r w:rsidRPr="009A1E1F">
          <w:rPr>
            <w:szCs w:val="20"/>
          </w:rPr>
          <w:t xml:space="preserve">Capacity </w:t>
        </w:r>
        <w:r>
          <w:rPr>
            <w:szCs w:val="20"/>
          </w:rPr>
          <w:t>to provide</w:t>
        </w:r>
        <w:r w:rsidRPr="009A1E1F">
          <w:rPr>
            <w:szCs w:val="20"/>
          </w:rPr>
          <w:t xml:space="preserve"> Reg-Up</w:t>
        </w:r>
        <w:r>
          <w:rPr>
            <w:szCs w:val="20"/>
          </w:rPr>
          <w:t>,</w:t>
        </w:r>
        <w:r w:rsidRPr="009A1E1F">
          <w:rPr>
            <w:szCs w:val="20"/>
          </w:rPr>
          <w:t xml:space="preserve"> RRS</w:t>
        </w:r>
        <w:r>
          <w:rPr>
            <w:szCs w:val="20"/>
          </w:rPr>
          <w:t>,</w:t>
        </w:r>
        <w:r w:rsidRPr="009A1E1F">
          <w:rPr>
            <w:szCs w:val="20"/>
          </w:rPr>
          <w:t xml:space="preserve"> ECRS</w:t>
        </w:r>
        <w:r>
          <w:rPr>
            <w:szCs w:val="20"/>
          </w:rPr>
          <w:t>,</w:t>
        </w:r>
        <w:r w:rsidRPr="009A1E1F">
          <w:rPr>
            <w:szCs w:val="20"/>
          </w:rPr>
          <w:t xml:space="preserve"> or any combination, irrespective of whether it is capable of providing Non-Spin</w:t>
        </w:r>
        <w:r>
          <w:rPr>
            <w:szCs w:val="20"/>
          </w:rPr>
          <w:t>; and</w:t>
        </w:r>
      </w:ins>
    </w:p>
    <w:p w14:paraId="575B363E" w14:textId="77777777" w:rsidR="00EF726B" w:rsidRDefault="00EF726B" w:rsidP="00EF726B">
      <w:pPr>
        <w:spacing w:after="240"/>
        <w:ind w:left="2880" w:hanging="720"/>
        <w:rPr>
          <w:ins w:id="2122" w:author="ERCOT 103020" w:date="2020-10-13T10:41:00Z"/>
          <w:szCs w:val="20"/>
        </w:rPr>
      </w:pPr>
      <w:ins w:id="2123" w:author="ERCOT 103020" w:date="2020-10-13T10:41:00Z">
        <w:r>
          <w:rPr>
            <w:szCs w:val="20"/>
          </w:rPr>
          <w:t>(C)</w:t>
        </w:r>
        <w:r>
          <w:rPr>
            <w:szCs w:val="20"/>
          </w:rPr>
          <w:tab/>
        </w:r>
        <w:r>
          <w:rPr>
            <w:color w:val="000000"/>
          </w:rPr>
          <w:t xml:space="preserve">Capacity to </w:t>
        </w:r>
        <w:r w:rsidRPr="00EF726B">
          <w:rPr>
            <w:szCs w:val="20"/>
          </w:rPr>
          <w:t>provide</w:t>
        </w:r>
        <w:r>
          <w:rPr>
            <w:color w:val="000000"/>
          </w:rPr>
          <w:t xml:space="preserve"> Reg-Up, RRS, ECRS, or Non-Spin, in any combination</w:t>
        </w:r>
        <w:r>
          <w:rPr>
            <w:szCs w:val="20"/>
          </w:rPr>
          <w:t>;</w:t>
        </w:r>
      </w:ins>
    </w:p>
    <w:p w14:paraId="613CDA7D" w14:textId="77777777" w:rsidR="005A4461" w:rsidRPr="005A4461" w:rsidRDefault="005A4461" w:rsidP="00EF726B">
      <w:pPr>
        <w:spacing w:after="240"/>
        <w:ind w:left="1440" w:hanging="720"/>
        <w:rPr>
          <w:szCs w:val="20"/>
        </w:rPr>
      </w:pPr>
      <w:r w:rsidRPr="005A4461">
        <w:rPr>
          <w:szCs w:val="20"/>
        </w:rPr>
        <w:t>(</w:t>
      </w:r>
      <w:ins w:id="2124" w:author="ERCOT 103020" w:date="2020-10-13T10:41:00Z">
        <w:r w:rsidR="00EF726B">
          <w:rPr>
            <w:szCs w:val="20"/>
          </w:rPr>
          <w:t>k</w:t>
        </w:r>
      </w:ins>
      <w:del w:id="2125" w:author="ERCOT 103020" w:date="2020-10-13T10:41:00Z">
        <w:r w:rsidRPr="005A4461" w:rsidDel="00EF726B">
          <w:rPr>
            <w:szCs w:val="20"/>
          </w:rPr>
          <w:delText>j</w:delText>
        </w:r>
      </w:del>
      <w:r w:rsidRPr="005A4461">
        <w:rPr>
          <w:szCs w:val="20"/>
        </w:rPr>
        <w:t>)</w:t>
      </w:r>
      <w:r w:rsidRPr="005A4461">
        <w:rPr>
          <w:szCs w:val="20"/>
        </w:rPr>
        <w:tab/>
        <w:t>Aggregate telemetered HSL capacity for Resources with a telemetered Resource Status of EMR;</w:t>
      </w:r>
    </w:p>
    <w:p w14:paraId="7696D1D0" w14:textId="77777777" w:rsidR="005A4461" w:rsidRPr="005A4461" w:rsidRDefault="005A4461" w:rsidP="005A4461">
      <w:pPr>
        <w:spacing w:after="240"/>
        <w:ind w:left="1440" w:hanging="720"/>
        <w:rPr>
          <w:szCs w:val="20"/>
        </w:rPr>
      </w:pPr>
      <w:r w:rsidRPr="005A4461">
        <w:rPr>
          <w:szCs w:val="20"/>
        </w:rPr>
        <w:t>(</w:t>
      </w:r>
      <w:ins w:id="2126" w:author="ERCOT 103020" w:date="2020-10-13T10:41:00Z">
        <w:r w:rsidR="00EF726B">
          <w:rPr>
            <w:szCs w:val="20"/>
          </w:rPr>
          <w:t>l</w:t>
        </w:r>
      </w:ins>
      <w:del w:id="2127" w:author="ERCOT 103020" w:date="2020-10-13T10:41:00Z">
        <w:r w:rsidRPr="005A4461" w:rsidDel="00EF726B">
          <w:rPr>
            <w:szCs w:val="20"/>
          </w:rPr>
          <w:delText>k</w:delText>
        </w:r>
      </w:del>
      <w:r w:rsidRPr="005A4461">
        <w:rPr>
          <w:szCs w:val="20"/>
        </w:rPr>
        <w:t>)</w:t>
      </w:r>
      <w:r w:rsidRPr="005A4461">
        <w:rPr>
          <w:szCs w:val="20"/>
        </w:rPr>
        <w:tab/>
        <w:t>Aggregate telemetered HSL capacity for Resources with a telemetered Resource Status of OUT;</w:t>
      </w:r>
    </w:p>
    <w:p w14:paraId="12FC01B1" w14:textId="77777777" w:rsidR="005A4461" w:rsidRPr="005A4461" w:rsidRDefault="005A4461" w:rsidP="005A4461">
      <w:pPr>
        <w:spacing w:after="240"/>
        <w:ind w:left="1440" w:hanging="720"/>
        <w:rPr>
          <w:szCs w:val="20"/>
        </w:rPr>
      </w:pPr>
      <w:r w:rsidRPr="005A4461">
        <w:rPr>
          <w:szCs w:val="20"/>
        </w:rPr>
        <w:t>(</w:t>
      </w:r>
      <w:ins w:id="2128" w:author="ERCOT 103020" w:date="2020-10-13T10:41:00Z">
        <w:r w:rsidR="00EF726B">
          <w:rPr>
            <w:szCs w:val="20"/>
          </w:rPr>
          <w:t>m</w:t>
        </w:r>
      </w:ins>
      <w:del w:id="2129" w:author="ERCOT 103020" w:date="2020-10-13T10:41:00Z">
        <w:r w:rsidRPr="005A4461" w:rsidDel="00EF726B">
          <w:rPr>
            <w:szCs w:val="20"/>
          </w:rPr>
          <w:delText>l</w:delText>
        </w:r>
      </w:del>
      <w:r w:rsidRPr="005A4461">
        <w:rPr>
          <w:szCs w:val="20"/>
        </w:rPr>
        <w:t>)</w:t>
      </w:r>
      <w:r w:rsidRPr="005A4461">
        <w:rPr>
          <w:szCs w:val="20"/>
        </w:rPr>
        <w:tab/>
        <w:t>Aggregate net telemetered consumption for Resources with a telemetered Resource Status of OUTL; and</w:t>
      </w:r>
    </w:p>
    <w:p w14:paraId="68D990C8" w14:textId="77777777" w:rsidR="005A4461" w:rsidRPr="005A4461" w:rsidRDefault="005A4461" w:rsidP="005A4461">
      <w:pPr>
        <w:spacing w:after="240"/>
        <w:ind w:left="1440" w:hanging="720"/>
        <w:rPr>
          <w:szCs w:val="20"/>
        </w:rPr>
      </w:pPr>
      <w:r w:rsidRPr="005A4461">
        <w:rPr>
          <w:szCs w:val="20"/>
        </w:rPr>
        <w:t>(</w:t>
      </w:r>
      <w:ins w:id="2130" w:author="ERCOT 103020" w:date="2020-10-13T10:41:00Z">
        <w:r w:rsidR="00EF726B">
          <w:rPr>
            <w:szCs w:val="20"/>
          </w:rPr>
          <w:t>n</w:t>
        </w:r>
      </w:ins>
      <w:del w:id="2131" w:author="ERCOT 103020" w:date="2020-10-13T10:41:00Z">
        <w:r w:rsidRPr="005A4461" w:rsidDel="00EF726B">
          <w:rPr>
            <w:szCs w:val="20"/>
          </w:rPr>
          <w:delText>m</w:delText>
        </w:r>
      </w:del>
      <w:r w:rsidRPr="005A4461">
        <w:rPr>
          <w:szCs w:val="20"/>
        </w:rPr>
        <w:t>)</w:t>
      </w:r>
      <w:r w:rsidRPr="005A4461">
        <w:rPr>
          <w:szCs w:val="20"/>
        </w:rPr>
        <w:tab/>
        <w:t>The ERCOT-wide PRC calculated as follows:</w:t>
      </w:r>
    </w:p>
    <w:p w14:paraId="7D942C4F" w14:textId="77777777" w:rsidR="005A4461" w:rsidRPr="005A4461" w:rsidRDefault="005A4461" w:rsidP="005A4461">
      <w:pPr>
        <w:rPr>
          <w:b/>
          <w:position w:val="30"/>
          <w:sz w:val="20"/>
          <w:szCs w:val="20"/>
        </w:rPr>
      </w:pPr>
    </w:p>
    <w:p w14:paraId="3874C2DE" w14:textId="77777777" w:rsidR="005A4461" w:rsidRPr="005A4461" w:rsidRDefault="005A4461" w:rsidP="005A4461">
      <w:pPr>
        <w:spacing w:after="240"/>
        <w:rPr>
          <w:b/>
          <w:position w:val="30"/>
          <w:sz w:val="20"/>
          <w:szCs w:val="20"/>
        </w:rPr>
      </w:pPr>
    </w:p>
    <w:p w14:paraId="72649556" w14:textId="77777777" w:rsidR="005A4461" w:rsidRPr="005A4461" w:rsidRDefault="00FB42F9" w:rsidP="005A4461">
      <w:pPr>
        <w:spacing w:after="240"/>
        <w:rPr>
          <w:b/>
          <w:position w:val="30"/>
          <w:sz w:val="20"/>
          <w:szCs w:val="20"/>
        </w:rPr>
      </w:pPr>
      <w:r>
        <w:rPr>
          <w:b/>
          <w:noProof/>
          <w:position w:val="30"/>
          <w:sz w:val="20"/>
          <w:szCs w:val="20"/>
        </w:rPr>
        <w:lastRenderedPageBreak/>
        <w:object w:dxaOrig="1440" w:dyaOrig="1440" w14:anchorId="1623DD5D">
          <v:shape id="_x0000_s1059" type="#_x0000_t75" style="position:absolute;margin-left:35.75pt;margin-top:-40.5pt;width:67.75pt;height:109.9pt;z-index:251665408" fillcolor="red" strokecolor="red">
            <v:fill opacity="13107f" color2="fill darken(118)" o:opacity2="13107f" rotate="t" method="linear sigma" focus="100%" type="gradient"/>
            <v:imagedata r:id="rId76" o:title=""/>
          </v:shape>
          <o:OLEObject Type="Embed" ProgID="Equation.3" ShapeID="_x0000_s1059" DrawAspect="Content" ObjectID="_1666765909" r:id="rId77"/>
        </w:object>
      </w:r>
      <w:r w:rsidR="005A4461" w:rsidRPr="005A4461">
        <w:rPr>
          <w:b/>
          <w:position w:val="30"/>
          <w:sz w:val="20"/>
          <w:szCs w:val="20"/>
        </w:rPr>
        <w:t>PRC</w:t>
      </w:r>
      <w:r w:rsidR="005A4461" w:rsidRPr="005A4461">
        <w:rPr>
          <w:b/>
          <w:position w:val="30"/>
          <w:sz w:val="20"/>
          <w:szCs w:val="20"/>
          <w:vertAlign w:val="subscript"/>
        </w:rPr>
        <w:t>1</w:t>
      </w:r>
      <w:r w:rsidR="005A4461" w:rsidRPr="005A4461">
        <w:rPr>
          <w:b/>
          <w:position w:val="30"/>
          <w:sz w:val="20"/>
          <w:szCs w:val="20"/>
        </w:rPr>
        <w:t xml:space="preserve">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Min(Max((RDF*</w:t>
      </w:r>
      <w:del w:id="2132" w:author="ERCOT 103020" w:date="2020-10-13T10:41:00Z">
        <w:r w:rsidR="005A4461" w:rsidRPr="005A4461" w:rsidDel="00EF726B">
          <w:rPr>
            <w:b/>
            <w:position w:val="30"/>
            <w:sz w:val="20"/>
            <w:szCs w:val="20"/>
          </w:rPr>
          <w:delText>(HSL-N</w:delText>
        </w:r>
      </w:del>
      <w:r w:rsidR="005A4461" w:rsidRPr="005A4461">
        <w:rPr>
          <w:b/>
          <w:position w:val="30"/>
          <w:sz w:val="20"/>
          <w:szCs w:val="20"/>
        </w:rPr>
        <w:t>FRC</w:t>
      </w:r>
      <w:ins w:id="2133" w:author="ERCOT 103020" w:date="2020-10-13T10:42:00Z">
        <w:r w:rsidR="00EF726B">
          <w:rPr>
            <w:b/>
            <w:position w:val="30"/>
            <w:sz w:val="20"/>
            <w:szCs w:val="20"/>
          </w:rPr>
          <w:t>HL</w:t>
        </w:r>
      </w:ins>
      <w:del w:id="2134" w:author="ERCOT 103020" w:date="2020-10-13T10:42:00Z">
        <w:r w:rsidR="005A4461" w:rsidRPr="005A4461" w:rsidDel="00EF726B">
          <w:rPr>
            <w:b/>
            <w:position w:val="30"/>
            <w:sz w:val="20"/>
            <w:szCs w:val="20"/>
          </w:rPr>
          <w:delText>)</w:delText>
        </w:r>
      </w:del>
      <w:r w:rsidR="005A4461" w:rsidRPr="005A4461">
        <w:rPr>
          <w:b/>
          <w:position w:val="30"/>
          <w:sz w:val="20"/>
          <w:szCs w:val="20"/>
        </w:rPr>
        <w:t xml:space="preserve"> – </w:t>
      </w:r>
      <w:ins w:id="2135" w:author="ERCOT 103020" w:date="2020-10-13T10:42:00Z">
        <w:r w:rsidR="00EF726B">
          <w:rPr>
            <w:b/>
            <w:position w:val="30"/>
            <w:sz w:val="20"/>
            <w:szCs w:val="20"/>
          </w:rPr>
          <w:t>FRCO</w:t>
        </w:r>
      </w:ins>
      <w:del w:id="2136" w:author="ERCOT 103020" w:date="2020-10-13T10:42:00Z">
        <w:r w:rsidR="005A4461" w:rsidRPr="005A4461" w:rsidDel="00EF726B">
          <w:rPr>
            <w:b/>
            <w:position w:val="30"/>
            <w:sz w:val="20"/>
            <w:szCs w:val="20"/>
          </w:rPr>
          <w:delText>Actual Net Telemetered Output</w:delText>
        </w:r>
      </w:del>
      <w:r w:rsidR="005A4461" w:rsidRPr="005A4461">
        <w:rPr>
          <w:b/>
          <w:position w:val="30"/>
          <w:sz w:val="20"/>
          <w:szCs w:val="20"/>
        </w:rPr>
        <w:t>)</w:t>
      </w:r>
      <w:r w:rsidR="005A4461" w:rsidRPr="005A4461">
        <w:rPr>
          <w:b/>
          <w:position w:val="30"/>
          <w:sz w:val="20"/>
          <w:szCs w:val="20"/>
          <w:vertAlign w:val="subscript"/>
        </w:rPr>
        <w:t>i</w:t>
      </w:r>
      <w:r w:rsidR="005A4461" w:rsidRPr="005A4461">
        <w:rPr>
          <w:b/>
          <w:position w:val="30"/>
          <w:sz w:val="20"/>
          <w:szCs w:val="20"/>
        </w:rPr>
        <w:t xml:space="preserve"> , 0.0) ,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0.2*RDF*</w:t>
      </w:r>
      <w:ins w:id="2137" w:author="ERCOT 103020" w:date="2020-10-13T10:42:00Z">
        <w:r w:rsidR="00EF726B">
          <w:rPr>
            <w:b/>
            <w:position w:val="30"/>
            <w:sz w:val="20"/>
            <w:szCs w:val="20"/>
          </w:rPr>
          <w:t>FRCHL</w:t>
        </w:r>
      </w:ins>
      <w:del w:id="2138" w:author="ERCOT 103020" w:date="2020-10-13T10:42:00Z">
        <w:r w:rsidR="005A4461" w:rsidRPr="005A4461" w:rsidDel="00EF726B">
          <w:rPr>
            <w:b/>
            <w:position w:val="30"/>
            <w:sz w:val="20"/>
            <w:szCs w:val="20"/>
          </w:rPr>
          <w:delText>(HSL-NFRC)</w:delText>
        </w:r>
      </w:del>
      <w:r w:rsidR="005A4461" w:rsidRPr="005A4461">
        <w:rPr>
          <w:b/>
          <w:position w:val="30"/>
          <w:sz w:val="20"/>
          <w:szCs w:val="20"/>
          <w:vertAlign w:val="subscript"/>
        </w:rPr>
        <w:t>i</w:t>
      </w:r>
      <w:r w:rsidR="005A4461" w:rsidRPr="005A4461">
        <w:rPr>
          <w:b/>
          <w:position w:val="30"/>
          <w:sz w:val="20"/>
          <w:szCs w:val="20"/>
        </w:rPr>
        <w:t>),</w:t>
      </w:r>
    </w:p>
    <w:p w14:paraId="17C20A84" w14:textId="77777777" w:rsidR="005A4461" w:rsidRPr="005A4461" w:rsidRDefault="005A4461" w:rsidP="005A4461">
      <w:pPr>
        <w:ind w:right="-1080"/>
        <w:rPr>
          <w:szCs w:val="20"/>
        </w:rPr>
      </w:pPr>
      <w:r w:rsidRPr="005A4461">
        <w:rPr>
          <w:szCs w:val="20"/>
        </w:rPr>
        <w:t>where the included On-Line Generation Resources do not include WGRs, nuclear Generation</w:t>
      </w:r>
    </w:p>
    <w:p w14:paraId="0A1A309D" w14:textId="77777777" w:rsidR="005A4461" w:rsidRPr="005A4461" w:rsidRDefault="005A4461" w:rsidP="005A4461">
      <w:pPr>
        <w:ind w:right="-1080"/>
        <w:rPr>
          <w:szCs w:val="20"/>
        </w:rPr>
      </w:pPr>
      <w:r w:rsidRPr="005A4461">
        <w:rPr>
          <w:szCs w:val="20"/>
        </w:rPr>
        <w:t xml:space="preserve">Resources, or Generation Resources with an output less than or equal to 95% of telemetered LSL or </w:t>
      </w:r>
    </w:p>
    <w:p w14:paraId="29C7B587" w14:textId="77777777" w:rsidR="005A4461" w:rsidRPr="005A4461" w:rsidRDefault="005A4461" w:rsidP="005A4461">
      <w:pPr>
        <w:ind w:right="-1080"/>
        <w:rPr>
          <w:szCs w:val="20"/>
        </w:rPr>
      </w:pPr>
      <w:r w:rsidRPr="005A4461">
        <w:rPr>
          <w:szCs w:val="20"/>
        </w:rPr>
        <w:t xml:space="preserve">with a telemetered status of ONTEST, </w:t>
      </w:r>
      <w:ins w:id="2139" w:author="ERCOT 103020" w:date="2020-10-13T10:42:00Z">
        <w:r w:rsidR="00EF726B">
          <w:rPr>
            <w:szCs w:val="20"/>
          </w:rPr>
          <w:t xml:space="preserve">ONHOLD, </w:t>
        </w:r>
      </w:ins>
      <w:r w:rsidRPr="005A4461">
        <w:rPr>
          <w:szCs w:val="20"/>
        </w:rPr>
        <w:t>STARTUP, or SHUTDOWN.</w:t>
      </w:r>
    </w:p>
    <w:p w14:paraId="6D8BC240" w14:textId="77777777" w:rsidR="005A4461" w:rsidRPr="005A4461" w:rsidRDefault="005A4461" w:rsidP="005A4461">
      <w:pPr>
        <w:ind w:right="-1080"/>
        <w:rPr>
          <w:szCs w:val="20"/>
        </w:rPr>
      </w:pPr>
      <w:r w:rsidRPr="005A4461">
        <w:rPr>
          <w:noProof/>
          <w:szCs w:val="20"/>
        </w:rPr>
        <mc:AlternateContent>
          <mc:Choice Requires="wpc">
            <w:drawing>
              <wp:anchor distT="0" distB="0" distL="114300" distR="114300" simplePos="0" relativeHeight="251670528" behindDoc="0" locked="0" layoutInCell="1" allowOverlap="1" wp14:anchorId="78EFF746" wp14:editId="28EE2501">
                <wp:simplePos x="0" y="0"/>
                <wp:positionH relativeFrom="column">
                  <wp:posOffset>478418</wp:posOffset>
                </wp:positionH>
                <wp:positionV relativeFrom="paragraph">
                  <wp:posOffset>161949</wp:posOffset>
                </wp:positionV>
                <wp:extent cx="761365" cy="1394460"/>
                <wp:effectExtent l="1270" t="0" r="0" b="0"/>
                <wp:wrapNone/>
                <wp:docPr id="32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946E" w14:textId="77777777" w:rsidR="007954DB" w:rsidRDefault="007954DB" w:rsidP="005A4461">
                              <w:r>
                                <w:rPr>
                                  <w:rFonts w:ascii="Symbol" w:hAnsi="Symbol" w:cs="Symbol"/>
                                  <w:color w:val="000000"/>
                                  <w:sz w:val="32"/>
                                  <w:szCs w:val="32"/>
                                </w:rPr>
                                <w:t></w:t>
                              </w:r>
                            </w:p>
                          </w:txbxContent>
                        </wps:txbx>
                        <wps:bodyPr rot="0" vert="horz" wrap="square" lIns="0" tIns="0" rIns="0" bIns="0" anchor="t" anchorCtr="0" upright="1">
                          <a:noAutofit/>
                        </wps:bodyPr>
                      </wps:wsp>
                      <wps:wsp>
                        <wps:cNvPr id="2476"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D2D1C"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477"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C0EC7" w14:textId="77777777" w:rsidR="007954DB" w:rsidRDefault="007954DB" w:rsidP="005A4461">
                              <w:r>
                                <w:rPr>
                                  <w:b/>
                                  <w:bCs/>
                                  <w:i/>
                                  <w:iCs/>
                                  <w:color w:val="000000"/>
                                </w:rPr>
                                <w:t>WGRs</w:t>
                              </w:r>
                            </w:p>
                          </w:txbxContent>
                        </wps:txbx>
                        <wps:bodyPr rot="0" vert="horz" wrap="none" lIns="0" tIns="0" rIns="0" bIns="0" anchor="t" anchorCtr="0" upright="1">
                          <a:spAutoFit/>
                        </wps:bodyPr>
                      </wps:wsp>
                      <wps:wsp>
                        <wps:cNvPr id="2478"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793C8" w14:textId="77777777" w:rsidR="007954DB" w:rsidRDefault="007954DB" w:rsidP="005A4461">
                              <w:r>
                                <w:rPr>
                                  <w:b/>
                                  <w:bCs/>
                                  <w:i/>
                                  <w:iCs/>
                                  <w:color w:val="000000"/>
                                </w:rPr>
                                <w:t>online</w:t>
                              </w:r>
                            </w:p>
                          </w:txbxContent>
                        </wps:txbx>
                        <wps:bodyPr rot="0" vert="horz" wrap="none" lIns="0" tIns="0" rIns="0" bIns="0" anchor="t" anchorCtr="0" upright="1">
                          <a:spAutoFit/>
                        </wps:bodyPr>
                      </wps:wsp>
                      <wps:wsp>
                        <wps:cNvPr id="2479"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D720B" w14:textId="77777777" w:rsidR="007954DB" w:rsidRDefault="007954DB" w:rsidP="005A4461">
                              <w:r>
                                <w:rPr>
                                  <w:b/>
                                  <w:bCs/>
                                  <w:i/>
                                  <w:iCs/>
                                  <w:color w:val="000000"/>
                                </w:rPr>
                                <w:t>All</w:t>
                              </w:r>
                            </w:p>
                          </w:txbxContent>
                        </wps:txbx>
                        <wps:bodyPr rot="0" vert="horz" wrap="none" lIns="0" tIns="0" rIns="0" bIns="0" anchor="t" anchorCtr="0" upright="1">
                          <a:spAutoFit/>
                        </wps:bodyPr>
                      </wps:wsp>
                      <wps:wsp>
                        <wps:cNvPr id="2480"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BF65D" w14:textId="77777777" w:rsidR="007954DB" w:rsidRDefault="007954DB" w:rsidP="005A4461">
                              <w:r>
                                <w:rPr>
                                  <w:b/>
                                  <w:bCs/>
                                  <w:i/>
                                  <w:iCs/>
                                  <w:color w:val="000000"/>
                                </w:rPr>
                                <w:t>WGR</w:t>
                              </w:r>
                            </w:p>
                          </w:txbxContent>
                        </wps:txbx>
                        <wps:bodyPr rot="0" vert="horz" wrap="none" lIns="0" tIns="0" rIns="0" bIns="0" anchor="t" anchorCtr="0" upright="1">
                          <a:spAutoFit/>
                        </wps:bodyPr>
                      </wps:wsp>
                      <wps:wsp>
                        <wps:cNvPr id="2481"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F1B1F" w14:textId="77777777" w:rsidR="007954DB" w:rsidRDefault="007954DB" w:rsidP="005A4461">
                              <w:r>
                                <w:rPr>
                                  <w:b/>
                                  <w:bCs/>
                                  <w:i/>
                                  <w:iCs/>
                                  <w:color w:val="000000"/>
                                </w:rPr>
                                <w:t>online</w:t>
                              </w:r>
                            </w:p>
                          </w:txbxContent>
                        </wps:txbx>
                        <wps:bodyPr rot="0" vert="horz" wrap="none" lIns="0" tIns="0" rIns="0" bIns="0" anchor="t" anchorCtr="0" upright="1">
                          <a:spAutoFit/>
                        </wps:bodyPr>
                      </wps:wsp>
                      <wps:wsp>
                        <wps:cNvPr id="2482"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10D1D" w14:textId="77777777" w:rsidR="007954DB" w:rsidRDefault="007954DB" w:rsidP="005A4461">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EFF746" id="Canvas 111" o:spid="_x0000_s1026" editas="canvas" style="position:absolute;margin-left:37.65pt;margin-top:12.75pt;width:59.95pt;height:109.8pt;z-index:25167052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ZMcA&#10;AADdAAAADwAAAGRycy9kb3ducmV2LnhtbESPQWvCQBSE74X+h+UVequbSrWauopoJTlqLKi3R/Y1&#10;Cc2+DdmtSfvrXUHwOMzMN8xs0ZtanKl1lWUFr4MIBHFudcWFgq/95mUCwnlkjbVlUvBHDhbzx4cZ&#10;xtp2vKNz5gsRIOxiVFB638RSurwkg25gG+LgfdvWoA+yLaRusQtwU8thFI2lwYrDQokNrUrKf7Jf&#10;oyCZNMtjav+7ov48JYftYbreT71Sz0/98gOEp97fw7d2qhUM395H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q2THAAAA3QAAAA8AAAAAAAAAAAAAAAAAmAIAAGRy&#10;cy9kb3ducmV2LnhtbFBLBQYAAAAABAAEAPUAAACMAwAAAAA=&#10;" filled="f" stroked="f">
                  <v:textbox inset="0,0,0,0">
                    <w:txbxContent>
                      <w:p w14:paraId="3F4A946E" w14:textId="77777777" w:rsidR="007954DB" w:rsidRDefault="007954DB" w:rsidP="005A4461">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gjW8MA&#10;AADdAAAADwAAAGRycy9kb3ducmV2LnhtbESP3WoCMRSE7wXfIRyhd5p1KSpbo4ggWOmNax/gsDn7&#10;g8nJkqTu9u0boeDlMDPfMNv9aI14kA+dYwXLRQaCuHK640bB9+0034AIEVmjcUwKfinAfjedbLHQ&#10;buArPcrYiAThUKCCNsa+kDJULVkMC9cTJ6923mJM0jdSexwS3BqZZ9lKWuw4LbTY07Gl6l7+WAXy&#10;Vp6GTWl85i55/WU+z9eanFJvs/HwASLSGF/h//ZZK8jf1yt4vk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gjW8MAAADdAAAADwAAAAAAAAAAAAAAAACYAgAAZHJzL2Rv&#10;d25yZXYueG1sUEsFBgAAAAAEAAQA9QAAAIgDAAAAAA==&#10;" filled="f" stroked="f">
                  <v:textbox style="mso-fit-shape-to-text:t" inset="0,0,0,0">
                    <w:txbxContent>
                      <w:p w14:paraId="7B0D2D1C" w14:textId="77777777" w:rsidR="007954DB" w:rsidRDefault="007954DB" w:rsidP="005A4461">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SGwMMA&#10;AADdAAAADwAAAGRycy9kb3ducmV2LnhtbESP3WoCMRSE7wXfIRyhd5p1EZWtUUQQtPTGtQ9w2Jz9&#10;weRkSVJ3+/ZNoeDlMDPfMLvDaI14kg+dYwXLRQaCuHK640bB1/0834IIEVmjcUwKfijAYT+d7LDQ&#10;buAbPcvYiAThUKCCNsa+kDJULVkMC9cTJ6923mJM0jdSexwS3BqZZ9laWuw4LbTY06ml6lF+WwXy&#10;Xp6HbWl85j7y+tNcL7eanFJvs/H4DiLSGF/h//ZFK8hXmw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SGwMMAAADdAAAADwAAAAAAAAAAAAAAAACYAgAAZHJzL2Rv&#10;d25yZXYueG1sUEsFBgAAAAAEAAQA9QAAAIgDAAAAAA==&#10;" filled="f" stroked="f">
                  <v:textbox style="mso-fit-shape-to-text:t" inset="0,0,0,0">
                    <w:txbxContent>
                      <w:p w14:paraId="65FC0EC7" w14:textId="77777777" w:rsidR="007954DB" w:rsidRDefault="007954DB" w:rsidP="005A4461">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SssAA&#10;AADdAAAADwAAAGRycy9kb3ducmV2LnhtbERPy4rCMBTdD/gP4QruxtQiM1KNIoKgMhurH3Bpbh+Y&#10;3JQkYzt/bxbCLA/nvdmN1ogn+dA5VrCYZyCIK6c7bhTcb8fPFYgQkTUax6TgjwLstpOPDRbaDXyl&#10;ZxkbkUI4FKigjbEvpAxVSxbD3PXEiaudtxgT9I3UHocUbo3Ms+xLWuw4NbTY06Gl6lH+WgXyVh6H&#10;VWl85i55/WPOp2tNTqnZdNyvQUQa47/47T5pBfnyO81N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sSssAAAADdAAAADwAAAAAAAAAAAAAAAACYAgAAZHJzL2Rvd25y&#10;ZXYueG1sUEsFBgAAAAAEAAQA9QAAAIUDAAAAAA==&#10;" filled="f" stroked="f">
                  <v:textbox style="mso-fit-shape-to-text:t" inset="0,0,0,0">
                    <w:txbxContent>
                      <w:p w14:paraId="6E8793C8" w14:textId="77777777" w:rsidR="007954DB" w:rsidRDefault="007954DB" w:rsidP="005A4461">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e3KcMA&#10;AADdAAAADwAAAGRycy9kb3ducmV2LnhtbESP3WoCMRSE7wu+QziCdzXrImpXo0hBsOKNax/gsDn7&#10;g8nJkqTu9u2bQqGXw8x8w+wOozXiST50jhUs5hkI4srpjhsFn/fT6wZEiMgajWNS8E0BDvvJyw4L&#10;7Qa+0bOMjUgQDgUqaGPsCylD1ZLFMHc9cfJq5y3GJH0jtcchwa2ReZatpMWO00KLPb23VD3KL6tA&#10;3svTsCmNz9wlr6/m43yrySk1m47HLYhIY/wP/7XPWkG+XL/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e3KcMAAADdAAAADwAAAAAAAAAAAAAAAACYAgAAZHJzL2Rv&#10;d25yZXYueG1sUEsFBgAAAAAEAAQA9QAAAIgDAAAAAA==&#10;" filled="f" stroked="f">
                  <v:textbox style="mso-fit-shape-to-text:t" inset="0,0,0,0">
                    <w:txbxContent>
                      <w:p w14:paraId="671D720B" w14:textId="77777777" w:rsidR="007954DB" w:rsidRDefault="007954DB" w:rsidP="005A4461">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huk78A&#10;AADdAAAADwAAAGRycy9kb3ducmV2LnhtbERPy4rCMBTdC/5DuAPuNJ0iQ6lGGQYER9xY/YBLc/vA&#10;5KYk0Xb+3iyEWR7Oe7ufrBFP8qF3rOBzlYEgrp3uuVVwux6WBYgQkTUax6TgjwLsd/PZFkvtRr7Q&#10;s4qtSCEcSlTQxTiUUoa6I4th5QbixDXOW4wJ+lZqj2MKt0bmWfYlLfacGjoc6Kej+l49rAJ5rQ5j&#10;URmfuVPenM3v8dKQU2rxMX1vQESa4r/47T5qBfm6SP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G6TvwAAAN0AAAAPAAAAAAAAAAAAAAAAAJgCAABkcnMvZG93bnJl&#10;di54bWxQSwUGAAAAAAQABAD1AAAAhAMAAAAA&#10;" filled="f" stroked="f">
                  <v:textbox style="mso-fit-shape-to-text:t" inset="0,0,0,0">
                    <w:txbxContent>
                      <w:p w14:paraId="5BEBF65D" w14:textId="77777777" w:rsidR="007954DB" w:rsidRDefault="007954DB" w:rsidP="005A4461">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TLCMMA&#10;AADdAAAADwAAAGRycy9kb3ducmV2LnhtbESPzWrDMBCE74G+g9hCb7EcE4Jxo4QQCKShlzh5gMVa&#10;/1BpZSQ1dt++KhRyHGbmG2a7n60RD/JhcKxgleUgiBunB+4U3G+nZQkiRGSNxjEp+KEA+93LYouV&#10;dhNf6VHHTiQIhwoV9DGOlZSh6cliyNxInLzWeYsxSd9J7XFKcGtkkecbaXHgtNDjSMeemq/62yqQ&#10;t/o0lbXxubsU7af5OF9bckq9vc6HdxCR5vgM/7fPWkGxLl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TLCMMAAADdAAAADwAAAAAAAAAAAAAAAACYAgAAZHJzL2Rv&#10;d25yZXYueG1sUEsFBgAAAAAEAAQA9QAAAIgDAAAAAA==&#10;" filled="f" stroked="f">
                  <v:textbox style="mso-fit-shape-to-text:t" inset="0,0,0,0">
                    <w:txbxContent>
                      <w:p w14:paraId="5AFF1B1F" w14:textId="77777777" w:rsidR="007954DB" w:rsidRDefault="007954DB" w:rsidP="005A4461">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ZVf8MA&#10;AADdAAAADwAAAGRycy9kb3ducmV2LnhtbESPzWrDMBCE74G8g9hAb7FcU4JxooRSCCSllzh5gMVa&#10;/1BpZSQldt++KhRyHGbmG2Z3mK0RD/JhcKzgNctBEDdOD9wpuF2P6xJEiMgajWNS8EMBDvvlYoeV&#10;dhNf6FHHTiQIhwoV9DGOlZSh6cliyNxInLzWeYsxSd9J7XFKcGtkkecbaXHgtNDjSB89Nd/13SqQ&#10;1/o4lbXxufss2i9zPl1ackq9rOb3LYhIc3yG/9snraB4Kwv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ZVf8MAAADdAAAADwAAAAAAAAAAAAAAAACYAgAAZHJzL2Rv&#10;d25yZXYueG1sUEsFBgAAAAAEAAQA9QAAAIgDAAAAAA==&#10;" filled="f" stroked="f">
                  <v:textbox style="mso-fit-shape-to-text:t" inset="0,0,0,0">
                    <w:txbxContent>
                      <w:p w14:paraId="77810D1D" w14:textId="77777777" w:rsidR="007954DB" w:rsidRDefault="007954DB" w:rsidP="005A4461">
                        <w:r>
                          <w:rPr>
                            <w:b/>
                            <w:bCs/>
                            <w:i/>
                            <w:iCs/>
                            <w:color w:val="000000"/>
                          </w:rPr>
                          <w:t>i</w:t>
                        </w:r>
                      </w:p>
                    </w:txbxContent>
                  </v:textbox>
                </v:rect>
              </v:group>
            </w:pict>
          </mc:Fallback>
        </mc:AlternateContent>
      </w:r>
    </w:p>
    <w:p w14:paraId="25A7F2A9" w14:textId="77777777" w:rsidR="005A4461" w:rsidRPr="005A4461" w:rsidRDefault="005A4461" w:rsidP="005A4461">
      <w:pPr>
        <w:ind w:right="-1080"/>
        <w:rPr>
          <w:szCs w:val="20"/>
        </w:rPr>
      </w:pPr>
    </w:p>
    <w:p w14:paraId="3714F5F7" w14:textId="77777777" w:rsidR="005A4461" w:rsidRPr="005A4461" w:rsidRDefault="005A4461" w:rsidP="005A4461">
      <w:pPr>
        <w:rPr>
          <w:b/>
          <w:position w:val="30"/>
          <w:sz w:val="20"/>
          <w:szCs w:val="20"/>
        </w:rPr>
      </w:pPr>
    </w:p>
    <w:p w14:paraId="3A2CE3E4" w14:textId="77777777" w:rsidR="005A4461" w:rsidRPr="005A4461" w:rsidRDefault="005A4461" w:rsidP="005A4461">
      <w:pPr>
        <w:rPr>
          <w:b/>
          <w:position w:val="30"/>
          <w:sz w:val="20"/>
          <w:szCs w:val="20"/>
        </w:rPr>
      </w:pPr>
      <w:r w:rsidRPr="005A4461">
        <w:rPr>
          <w:b/>
          <w:position w:val="30"/>
          <w:sz w:val="20"/>
          <w:szCs w:val="20"/>
        </w:rPr>
        <w:t>PRC</w:t>
      </w:r>
      <w:r w:rsidRPr="005A4461">
        <w:rPr>
          <w:b/>
          <w:position w:val="30"/>
          <w:sz w:val="20"/>
          <w:szCs w:val="20"/>
          <w:vertAlign w:val="subscript"/>
        </w:rPr>
        <w:t>2</w:t>
      </w:r>
      <w:r w:rsidRPr="005A4461">
        <w:rPr>
          <w:b/>
          <w:position w:val="30"/>
          <w:sz w:val="20"/>
          <w:szCs w:val="20"/>
        </w:rPr>
        <w:t xml:space="preserve"> =</w:t>
      </w:r>
      <w:r w:rsidRPr="005A4461">
        <w:rPr>
          <w:b/>
          <w:position w:val="30"/>
          <w:sz w:val="20"/>
          <w:szCs w:val="20"/>
        </w:rPr>
        <w:tab/>
      </w:r>
      <w:r w:rsidRPr="005A4461">
        <w:rPr>
          <w:b/>
          <w:position w:val="30"/>
          <w:sz w:val="20"/>
          <w:szCs w:val="20"/>
        </w:rPr>
        <w:tab/>
      </w:r>
      <w:r w:rsidRPr="005A4461">
        <w:rPr>
          <w:b/>
          <w:position w:val="30"/>
          <w:sz w:val="20"/>
          <w:szCs w:val="20"/>
        </w:rPr>
        <w:tab/>
        <w:t>Min(Max((RDF</w:t>
      </w:r>
      <w:r w:rsidRPr="005A4461">
        <w:rPr>
          <w:b/>
          <w:position w:val="30"/>
          <w:sz w:val="20"/>
          <w:szCs w:val="20"/>
          <w:vertAlign w:val="subscript"/>
        </w:rPr>
        <w:t>W</w:t>
      </w:r>
      <w:r w:rsidRPr="005A4461">
        <w:rPr>
          <w:b/>
          <w:position w:val="30"/>
          <w:sz w:val="20"/>
          <w:szCs w:val="20"/>
        </w:rPr>
        <w:t>*HSL – Actual Net Telemetered Output)</w:t>
      </w:r>
      <w:r w:rsidRPr="005A4461">
        <w:rPr>
          <w:b/>
          <w:position w:val="30"/>
          <w:sz w:val="20"/>
          <w:szCs w:val="20"/>
          <w:vertAlign w:val="subscript"/>
        </w:rPr>
        <w:t>i</w:t>
      </w:r>
      <w:r w:rsidRPr="005A4461">
        <w:rPr>
          <w:b/>
          <w:position w:val="30"/>
          <w:sz w:val="20"/>
          <w:szCs w:val="20"/>
        </w:rPr>
        <w:t xml:space="preserve"> , 0.0) , 0.2*RDF</w:t>
      </w:r>
      <w:r w:rsidRPr="005A4461">
        <w:rPr>
          <w:b/>
          <w:position w:val="30"/>
          <w:sz w:val="20"/>
          <w:szCs w:val="20"/>
          <w:vertAlign w:val="subscript"/>
        </w:rPr>
        <w:t>W</w:t>
      </w:r>
      <w:r w:rsidRPr="005A4461">
        <w:rPr>
          <w:b/>
          <w:position w:val="30"/>
          <w:sz w:val="20"/>
          <w:szCs w:val="20"/>
        </w:rPr>
        <w:t>*HSL</w:t>
      </w:r>
      <w:r w:rsidRPr="005A4461">
        <w:rPr>
          <w:b/>
          <w:position w:val="30"/>
          <w:sz w:val="20"/>
          <w:szCs w:val="20"/>
          <w:vertAlign w:val="subscript"/>
        </w:rPr>
        <w:t>i</w:t>
      </w:r>
      <w:r w:rsidRPr="005A4461">
        <w:rPr>
          <w:b/>
          <w:position w:val="30"/>
          <w:sz w:val="20"/>
          <w:szCs w:val="20"/>
        </w:rPr>
        <w:t>),</w:t>
      </w:r>
    </w:p>
    <w:p w14:paraId="672F6F87" w14:textId="77777777" w:rsidR="005A4461" w:rsidRPr="005A4461" w:rsidRDefault="005A4461" w:rsidP="005A4461">
      <w:pPr>
        <w:ind w:right="-1080" w:hanging="1080"/>
        <w:rPr>
          <w:b/>
          <w:position w:val="30"/>
          <w:szCs w:val="20"/>
        </w:rPr>
      </w:pPr>
    </w:p>
    <w:p w14:paraId="21D675BF" w14:textId="77777777" w:rsidR="005A4461" w:rsidRPr="005A4461" w:rsidRDefault="005A4461" w:rsidP="005A4461">
      <w:pPr>
        <w:spacing w:before="120"/>
        <w:ind w:right="-1080"/>
        <w:rPr>
          <w:szCs w:val="20"/>
        </w:rPr>
      </w:pPr>
      <w:r w:rsidRPr="005A4461">
        <w:rPr>
          <w:szCs w:val="20"/>
        </w:rPr>
        <w:t>where the included On-Line WGRs only include WGRs that are Primary Frequency Response-capable.</w:t>
      </w:r>
    </w:p>
    <w:p w14:paraId="3B6FE2D9" w14:textId="77777777" w:rsidR="005A4461" w:rsidRPr="005A4461" w:rsidRDefault="00FB42F9" w:rsidP="005A4461">
      <w:pPr>
        <w:ind w:left="2160" w:hanging="2160"/>
        <w:rPr>
          <w:b/>
          <w:position w:val="30"/>
          <w:sz w:val="20"/>
          <w:szCs w:val="20"/>
        </w:rPr>
      </w:pPr>
      <w:r>
        <w:rPr>
          <w:b/>
          <w:noProof/>
          <w:position w:val="30"/>
          <w:sz w:val="20"/>
          <w:szCs w:val="20"/>
        </w:rPr>
        <w:object w:dxaOrig="1440" w:dyaOrig="1440" w14:anchorId="530E527B">
          <v:shape id="_x0000_s1060" type="#_x0000_t75" style="position:absolute;left:0;text-align:left;margin-left:35.65pt;margin-top:1.1pt;width:67.85pt;height:110.1pt;z-index:251666432" fillcolor="red" strokecolor="red">
            <v:fill opacity="13107f" color2="fill darken(118)" o:opacity2="13107f" rotate="t" method="linear sigma" focus="100%" type="gradient"/>
            <v:imagedata r:id="rId76" o:title=""/>
          </v:shape>
          <o:OLEObject Type="Embed" ProgID="Equation.3" ShapeID="_x0000_s1060" DrawAspect="Content" ObjectID="_1666765910" r:id="rId78"/>
        </w:object>
      </w:r>
    </w:p>
    <w:p w14:paraId="4E5E7D17" w14:textId="77777777" w:rsidR="005A4461" w:rsidRPr="005A4461" w:rsidRDefault="005A4461" w:rsidP="005A4461">
      <w:pPr>
        <w:ind w:left="2160" w:hanging="2160"/>
        <w:rPr>
          <w:b/>
          <w:position w:val="30"/>
          <w:sz w:val="20"/>
          <w:szCs w:val="20"/>
        </w:rPr>
      </w:pPr>
    </w:p>
    <w:p w14:paraId="19F1C887"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((Hydro-synchronous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Providers))</w:t>
      </w:r>
    </w:p>
    <w:p w14:paraId="6BA6AF78" w14:textId="77777777" w:rsidR="005A4461" w:rsidRPr="005A4461" w:rsidRDefault="005A4461" w:rsidP="005A4461">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28623EB" w14:textId="77777777" w:rsidTr="001D22CE">
        <w:trPr>
          <w:trHeight w:val="206"/>
        </w:trPr>
        <w:tc>
          <w:tcPr>
            <w:tcW w:w="5000" w:type="pct"/>
            <w:shd w:val="pct12" w:color="auto" w:fill="auto"/>
          </w:tcPr>
          <w:p w14:paraId="74A672EB" w14:textId="77777777" w:rsidR="005A4461" w:rsidRPr="005A4461" w:rsidRDefault="00FB42F9" w:rsidP="005A4461">
            <w:pPr>
              <w:spacing w:before="120" w:after="240"/>
              <w:rPr>
                <w:b/>
                <w:i/>
                <w:iCs/>
              </w:rPr>
            </w:pPr>
            <w:r>
              <w:rPr>
                <w:b/>
                <w:i/>
                <w:iCs/>
                <w:noProof/>
                <w:position w:val="30"/>
                <w:sz w:val="20"/>
              </w:rPr>
              <w:object w:dxaOrig="1440" w:dyaOrig="1440" w14:anchorId="677F1E96">
                <v:shape id="_x0000_s1061" type="#_x0000_t75" style="position:absolute;margin-left:38.55pt;margin-top:30.7pt;width:67.85pt;height:110.1pt;z-index:251671552;mso-position-horizontal-relative:text;mso-position-vertical-relative:text" fillcolor="red" strokecolor="red">
                  <v:fill opacity="13107f" color2="fill darken(118)" o:opacity2="13107f" rotate="t" method="linear sigma" focus="100%" type="gradient"/>
                  <v:imagedata r:id="rId76" o:title=""/>
                </v:shape>
                <o:OLEObject Type="Embed" ProgID="Equation.3" ShapeID="_x0000_s1061" DrawAspect="Content" ObjectID="_1666765911" r:id="rId79"/>
              </w:object>
            </w:r>
            <w:r w:rsidR="005A4461" w:rsidRPr="005A4461">
              <w:rPr>
                <w:b/>
                <w:i/>
                <w:iCs/>
              </w:rPr>
              <w:t>[NPRR863:  Replace the formula “PRC</w:t>
            </w:r>
            <w:r w:rsidR="005A4461" w:rsidRPr="005A4461">
              <w:rPr>
                <w:b/>
                <w:i/>
                <w:iCs/>
                <w:vertAlign w:val="subscript"/>
              </w:rPr>
              <w:t>3</w:t>
            </w:r>
            <w:r w:rsidR="005A4461" w:rsidRPr="005A4461">
              <w:rPr>
                <w:b/>
                <w:i/>
                <w:iCs/>
              </w:rPr>
              <w:t>“ above with the following upon system implementation:]</w:t>
            </w:r>
          </w:p>
          <w:p w14:paraId="3093A9F7"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and ERCOT Contingency Reserve Service Providers))</w:t>
            </w:r>
          </w:p>
          <w:p w14:paraId="2BEC47AB" w14:textId="77777777" w:rsidR="005A4461" w:rsidRPr="005A4461" w:rsidRDefault="005A4461" w:rsidP="005A4461">
            <w:pPr>
              <w:ind w:left="2160" w:hanging="2160"/>
              <w:rPr>
                <w:b/>
                <w:position w:val="30"/>
                <w:sz w:val="20"/>
                <w:szCs w:val="20"/>
              </w:rPr>
            </w:pPr>
          </w:p>
        </w:tc>
      </w:tr>
    </w:tbl>
    <w:p w14:paraId="0F1CBC13" w14:textId="77777777" w:rsidR="005A4461" w:rsidRPr="005A4461" w:rsidRDefault="005A4461" w:rsidP="005A4461">
      <w:pPr>
        <w:tabs>
          <w:tab w:val="left" w:pos="2160"/>
        </w:tabs>
        <w:spacing w:before="240"/>
        <w:ind w:left="2160" w:hanging="2160"/>
        <w:rPr>
          <w:b/>
          <w:position w:val="30"/>
          <w:sz w:val="20"/>
          <w:szCs w:val="20"/>
        </w:rPr>
      </w:pPr>
    </w:p>
    <w:p w14:paraId="5C67E63D" w14:textId="77777777" w:rsidR="005A4461" w:rsidRPr="005A4461" w:rsidRDefault="005A4461" w:rsidP="005A4461">
      <w:pPr>
        <w:tabs>
          <w:tab w:val="left" w:pos="2160"/>
        </w:tabs>
        <w:spacing w:before="480"/>
        <w:ind w:left="2160" w:hanging="2160"/>
        <w:rPr>
          <w:b/>
          <w:position w:val="30"/>
          <w:sz w:val="20"/>
          <w:szCs w:val="20"/>
          <w:vertAlign w:val="subscript"/>
        </w:rPr>
      </w:pPr>
      <w:r w:rsidRPr="005A4461">
        <w:rPr>
          <w:noProof/>
          <w:szCs w:val="20"/>
        </w:rPr>
        <mc:AlternateContent>
          <mc:Choice Requires="wpc">
            <w:drawing>
              <wp:anchor distT="0" distB="0" distL="114300" distR="114300" simplePos="0" relativeHeight="251667456" behindDoc="0" locked="0" layoutInCell="1" allowOverlap="1" wp14:anchorId="12C53B88" wp14:editId="33899E7C">
                <wp:simplePos x="0" y="0"/>
                <wp:positionH relativeFrom="column">
                  <wp:posOffset>503963</wp:posOffset>
                </wp:positionH>
                <wp:positionV relativeFrom="paragraph">
                  <wp:posOffset>-242680</wp:posOffset>
                </wp:positionV>
                <wp:extent cx="721360" cy="1369060"/>
                <wp:effectExtent l="0" t="0" r="4445" b="0"/>
                <wp:wrapNone/>
                <wp:docPr id="32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83"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172E9"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84"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98765"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486"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DA11C"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487"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9CEAE"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488"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158F5"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48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71256"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490"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1C393"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2491"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EA582"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492"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05E2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493"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13B68"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2C53B88" id="Canvas 102" o:spid="_x0000_s1036" editas="canvas" style="position:absolute;left:0;text-align:left;margin-left:39.7pt;margin-top:-19.1pt;width:56.8pt;height:107.8pt;z-index:25166745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w5MMA&#10;AADdAAAADwAAAGRycy9kb3ducmV2LnhtbESP3WoCMRSE7wu+QzhC72rWrZRlNYoUBCveuPoAh83Z&#10;H0xOliR1t29vCoVeDjPzDbPZTdaIB/nQO1awXGQgiGune24V3K6HtwJEiMgajWNS8EMBdtvZywZL&#10;7Ua+0KOKrUgQDiUq6GIcSilD3ZHFsHADcfIa5y3GJH0rtccxwa2ReZZ9SIs9p4UOB/rsqL5X31aB&#10;vFaHsaiMz9wpb87m63hpyCn1Op/2axCRpvgf/msftYJ8VbzD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rw5MMAAADdAAAADwAAAAAAAAAAAAAAAACYAgAAZHJzL2Rv&#10;d25yZXYueG1sUEsFBgAAAAAEAAQA9QAAAIgDAAAAAA==&#10;" filled="f" stroked="f">
                  <v:textbox style="mso-fit-shape-to-text:t" inset="0,0,0,0">
                    <w:txbxContent>
                      <w:p w14:paraId="127172E9"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NokMMA&#10;AADdAAAADwAAAGRycy9kb3ducmV2LnhtbESP3WoCMRSE74W+QzhC7zTrIrJsjSKCYKU3rj7AYXP2&#10;hyYnS5K627c3hYKXw8x8w2z3kzXiQT70jhWslhkI4trpnlsF99tpUYAIEVmjcUwKfinAfvc222Kp&#10;3chXelSxFQnCoUQFXYxDKWWoO7IYlm4gTl7jvMWYpG+l9jgmuDUyz7KNtNhzWuhwoGNH9Xf1YxXI&#10;W3Uai8r4zF3y5st8nq8NOaXe59PhA0SkKb7C/+2zVpCv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NokMMAAADdAAAADwAAAAAAAAAAAAAAAACYAgAAZHJzL2Rv&#10;d25yZXYueG1sUEsFBgAAAAAEAAQA9QAAAIgDAAAAAA==&#10;" filled="f" stroked="f">
                  <v:textbox style="mso-fit-shape-to-text:t" inset="0,0,0,0">
                    <w:txbxContent>
                      <w:p w14:paraId="59198765" w14:textId="77777777" w:rsidR="007954DB" w:rsidRDefault="007954DB" w:rsidP="005A4461">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1TfMMA&#10;AADdAAAADwAAAGRycy9kb3ducmV2LnhtbESP3WoCMRSE74W+QzgF7zTbRWTZGkUEQYs3rj7AYXP2&#10;hyYnS5K669s3QqGXw8x8w2x2kzXiQT70jhV8LDMQxLXTPbcK7rfjogARIrJG45gUPCnAbvs222Cp&#10;3chXelSxFQnCoUQFXYxDKWWoO7IYlm4gTl7jvMWYpG+l9jgmuDUyz7K1tNhzWuhwoENH9Xf1YxXI&#10;W3Uci8r4zH3lzcWcT9eGnFLz92n/CSLSFP/Df+2TVpCvij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1TfMMAAADdAAAADwAAAAAAAAAAAAAAAACYAgAAZHJzL2Rv&#10;d25yZXYueG1sUEsFBgAAAAAEAAQA9QAAAIgDAAAAAA==&#10;" filled="f" stroked="f">
                  <v:textbox style="mso-fit-shape-to-text:t" inset="0,0,0,0">
                    <w:txbxContent>
                      <w:p w14:paraId="24EDA11C" w14:textId="77777777" w:rsidR="007954DB" w:rsidRPr="00B34B0A" w:rsidRDefault="007954DB" w:rsidP="005A4461">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258MA&#10;AADdAAAADwAAAGRycy9kb3ducmV2LnhtbESP3WoCMRSE7wu+QzhC72rWpdhlNYoUBCveuPoAh83Z&#10;H0xOliR1t29vCoVeDjPzDbPZTdaIB/nQO1awXGQgiGune24V3K6HtwJEiMgajWNS8EMBdtvZywZL&#10;7Ua+0KOKrUgQDiUq6GIcSilD3ZHFsHADcfIa5y3GJH0rtccxwa2ReZatpMWe00KHA312VN+rb6tA&#10;XqvDWFTGZ+6UN2fzdbw05JR6nU/7NYhIU/wP/7WPWkH+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H258MAAADdAAAADwAAAAAAAAAAAAAAAACYAgAAZHJzL2Rv&#10;d25yZXYueG1sUEsFBgAAAAAEAAQA9QAAAIgDAAAAAA==&#10;" filled="f" stroked="f">
                  <v:textbox style="mso-fit-shape-to-text:t" inset="0,0,0,0">
                    <w:txbxContent>
                      <w:p w14:paraId="0509CEAE" w14:textId="77777777" w:rsidR="007954DB" w:rsidRPr="00B34B0A" w:rsidRDefault="007954DB" w:rsidP="005A4461">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5ilb8A&#10;AADdAAAADwAAAGRycy9kb3ducmV2LnhtbERPy4rCMBTdC/5DuAPuNJ0iQ6lGGQYER9xY/YBLc/vA&#10;5KYk0Xb+3iyEWR7Oe7ufrBFP8qF3rOBzlYEgrp3uuVVwux6WBYgQkTUax6TgjwLsd/PZFkvtRr7Q&#10;s4qtSCEcSlTQxTiUUoa6I4th5QbixDXOW4wJ+lZqj2MKt0bmWfYlLfacGjoc6Kej+l49rAJ5rQ5j&#10;URmfuVPenM3v8dKQU2rxMX1vQESa4r/47T5qBfm6SH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jmKVvwAAAN0AAAAPAAAAAAAAAAAAAAAAAJgCAABkcnMvZG93bnJl&#10;di54bWxQSwUGAAAAAAQABAD1AAAAhAMAAAAA&#10;" filled="f" stroked="f">
                  <v:textbox style="mso-fit-shape-to-text:t" inset="0,0,0,0">
                    <w:txbxContent>
                      <w:p w14:paraId="1DD158F5" w14:textId="77777777" w:rsidR="007954DB" w:rsidRPr="00B34B0A" w:rsidRDefault="007954DB" w:rsidP="005A4461">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i8wsYA&#10;AADdAAAADwAAAGRycy9kb3ducmV2LnhtbESPQWvCQBSE7wX/w/IEL0U3DaXE6CoiCB4KxehBb4/s&#10;MxvNvg3ZrUn767uFQo/DzHzDLNeDbcSDOl87VvAyS0AQl07XXCk4HXfTDIQPyBobx6TgizysV6On&#10;Jeba9XygRxEqESHsc1RgQmhzKX1pyKKfuZY4elfXWQxRdpXUHfYRbhuZJsmbtFhzXDDY0tZQeS8+&#10;rYLdx7km/paH53nWu1uZXgrz3io1GQ+bBYhAQ/gP/7X3WkH6ms3h9018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i8wsYAAADdAAAADwAAAAAAAAAAAAAAAACYAgAAZHJz&#10;L2Rvd25yZXYueG1sUEsFBgAAAAAEAAQA9QAAAIsDAAAAAA==&#10;" filled="f" stroked="f">
                  <v:textbox style="mso-fit-shape-to-text:t" inset="0,0,0,0">
                    <w:txbxContent>
                      <w:p w14:paraId="71D71256" w14:textId="77777777" w:rsidR="007954DB" w:rsidRPr="00B34B0A" w:rsidRDefault="007954DB" w:rsidP="005A4461">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4TsAA&#10;AADdAAAADwAAAGRycy9kb3ducmV2LnhtbERPy4rCMBTdD8w/hDvgbkwtMmjHKCIIKrOx+gGX5vbB&#10;JDclibb+vVkILg/nvdqM1og7+dA5VjCbZiCIK6c7bhRcL/vvBYgQkTUax6TgQQE268+PFRbaDXym&#10;exkbkUI4FKigjbEvpAxVSxbD1PXEiaudtxgT9I3UHocUbo3Ms+xHWuw4NbTY066l6r+8WQXyUu6H&#10;RWl85k55/WeOh3NNTqnJ17j9BRFpjG/xy33QCvL5Mu1Pb9ITk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CH4TsAAAADdAAAADwAAAAAAAAAAAAAAAACYAgAAZHJzL2Rvd25y&#10;ZXYueG1sUEsFBgAAAAAEAAQA9QAAAIUDAAAAAA==&#10;" filled="f" stroked="f">
                  <v:textbox style="mso-fit-shape-to-text:t" inset="0,0,0,0">
                    <w:txbxContent>
                      <w:p w14:paraId="5F81C393" w14:textId="77777777" w:rsidR="007954DB" w:rsidRPr="00B34B0A" w:rsidRDefault="007954DB" w:rsidP="005A4461">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1d1cMA&#10;AADdAAAADwAAAGRycy9kb3ducmV2LnhtbESP3WoCMRSE7wXfIRyhd5p1EbGrUUQQtPTGtQ9w2Jz9&#10;weRkSVJ3+/ZNoeDlMDPfMLvDaI14kg+dYwXLRQaCuHK640bB1/0834AIEVmjcUwKfijAYT+d7LDQ&#10;buAbPcvYiAThUKCCNsa+kDJULVkMC9cTJ6923mJM0jdSexwS3BqZZ9laWuw4LbTY06ml6lF+WwXy&#10;Xp6HTWl85j7y+tNcL7eanFJvs/G4BRFpjK/wf/uiFeSr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1d1cMAAADdAAAADwAAAAAAAAAAAAAAAACYAgAAZHJzL2Rv&#10;d25yZXYueG1sUEsFBgAAAAAEAAQA9QAAAIgDAAAAAA==&#10;" filled="f" stroked="f">
                  <v:textbox style="mso-fit-shape-to-text:t" inset="0,0,0,0">
                    <w:txbxContent>
                      <w:p w14:paraId="6F0EA582" w14:textId="77777777" w:rsidR="007954DB" w:rsidRPr="00B34B0A" w:rsidRDefault="007954DB" w:rsidP="005A4461">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DosMA&#10;AADdAAAADwAAAGRycy9kb3ducmV2LnhtbESP3WoCMRSE7wu+QziCdzXrIkVXo4ggaOmNqw9w2Jz9&#10;weRkSVJ3+/amUOjlMDPfMNv9aI14kg+dYwWLeQaCuHK640bB/XZ6X4EIEVmjcUwKfijAfjd522Kh&#10;3cBXepaxEQnCoUAFbYx9IWWoWrIY5q4nTl7tvMWYpG+k9jgkuDUyz7IPabHjtNBiT8eWqkf5bRXI&#10;W3kaVqXxmfvM6y9zOV9rckrNpuNhAyLSGP/Df+2zVpAv1zn8vklPQO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7/DosMAAADdAAAADwAAAAAAAAAAAAAAAACYAgAAZHJzL2Rv&#10;d25yZXYueG1sUEsFBgAAAAAEAAQA9QAAAIgDAAAAAA==&#10;" filled="f" stroked="f">
                  <v:textbox style="mso-fit-shape-to-text:t" inset="0,0,0,0">
                    <w:txbxContent>
                      <w:p w14:paraId="60F05E28" w14:textId="77777777" w:rsidR="007954DB" w:rsidRPr="00B34B0A" w:rsidRDefault="007954DB" w:rsidP="005A4461">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mOcMA&#10;AADdAAAADwAAAGRycy9kb3ducmV2LnhtbESP3WoCMRSE7wu+QziCdzXrKmJXo0hBsOKNax/gsDn7&#10;g8nJkqTu9u2bQqGXw8x8w+wOozXiST50jhUs5hkI4srpjhsFn/fT6wZEiMgajWNS8E0BDvvJyw4L&#10;7Qa+0bOMjUgQDgUqaGPsCylD1ZLFMHc9cfJq5y3GJH0jtcchwa2ReZatpcWO00KLPb23VD3KL6tA&#10;3svTsCmNz9wlr6/m43yrySk1m47HLYhIY/wP/7XPWkG+elvC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NmOcMAAADdAAAADwAAAAAAAAAAAAAAAACYAgAAZHJzL2Rv&#10;d25yZXYueG1sUEsFBgAAAAAEAAQA9QAAAIgDAAAAAA==&#10;" filled="f" stroked="f">
                  <v:textbox style="mso-fit-shape-to-text:t" inset="0,0,0,0">
                    <w:txbxContent>
                      <w:p w14:paraId="76113B68"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 xml:space="preserve">(Min(Max((Actual Net Telemetered Consumption – LPC), 0.0), RRS Ancillary Service Resource </w:t>
      </w:r>
      <w:del w:id="2140" w:author="ERCOT 103020" w:date="2020-10-13T10:42:00Z">
        <w:r w:rsidRPr="005A4461" w:rsidDel="00EF726B">
          <w:rPr>
            <w:b/>
            <w:position w:val="30"/>
            <w:sz w:val="20"/>
            <w:szCs w:val="20"/>
          </w:rPr>
          <w:delText>Responsibility</w:delText>
        </w:r>
      </w:del>
      <w:ins w:id="2141" w:author="ERCOT 103020" w:date="2020-10-13T10:43:00Z">
        <w:r w:rsidR="00EF726B">
          <w:rPr>
            <w:b/>
            <w:position w:val="30"/>
            <w:sz w:val="20"/>
            <w:szCs w:val="20"/>
          </w:rPr>
          <w:t>award</w:t>
        </w:r>
      </w:ins>
      <w:r w:rsidRPr="005A4461">
        <w:rPr>
          <w:b/>
          <w:position w:val="30"/>
          <w:sz w:val="20"/>
          <w:szCs w:val="20"/>
        </w:rPr>
        <w:t xml:space="preserve"> * 1.5) from all Load Resources controlled by </w:t>
      </w:r>
      <w:r w:rsidRPr="005A4461">
        <w:rPr>
          <w:b/>
          <w:position w:val="30"/>
          <w:sz w:val="20"/>
          <w:szCs w:val="20"/>
        </w:rPr>
        <w:lastRenderedPageBreak/>
        <w:t xml:space="preserve">high-set under frequency relays </w:t>
      </w:r>
      <w:ins w:id="2142" w:author="ERCOT 103020" w:date="2020-10-13T10:43:00Z">
        <w:r w:rsidR="00EF726B">
          <w:rPr>
            <w:b/>
            <w:position w:val="30"/>
            <w:sz w:val="20"/>
            <w:szCs w:val="20"/>
          </w:rPr>
          <w:t>with an</w:t>
        </w:r>
      </w:ins>
      <w:del w:id="2143" w:author="ERCOT 103020" w:date="2020-10-13T10:43:00Z">
        <w:r w:rsidRPr="005A4461" w:rsidDel="00EF726B">
          <w:rPr>
            <w:b/>
            <w:position w:val="30"/>
            <w:sz w:val="20"/>
            <w:szCs w:val="20"/>
          </w:rPr>
          <w:delText>carrying</w:delText>
        </w:r>
      </w:del>
      <w:r w:rsidRPr="005A4461">
        <w:rPr>
          <w:b/>
          <w:position w:val="30"/>
          <w:sz w:val="20"/>
          <w:szCs w:val="20"/>
        </w:rPr>
        <w:t xml:space="preserve"> RRS Ancillary Service Resource </w:t>
      </w:r>
      <w:del w:id="2144" w:author="ERCOT 103020" w:date="2020-10-13T10:43:00Z">
        <w:r w:rsidRPr="005A4461" w:rsidDel="00EF726B">
          <w:rPr>
            <w:b/>
            <w:position w:val="30"/>
            <w:sz w:val="20"/>
            <w:szCs w:val="20"/>
          </w:rPr>
          <w:delText>Responsibility</w:delText>
        </w:r>
      </w:del>
      <w:ins w:id="2145" w:author="ERCOT 103020" w:date="2020-10-13T10:43:00Z">
        <w:r w:rsidR="00EF726B">
          <w:rPr>
            <w:b/>
            <w:position w:val="30"/>
            <w:sz w:val="20"/>
            <w:szCs w:val="20"/>
          </w:rPr>
          <w:t>award</w:t>
        </w:r>
      </w:ins>
      <w:r w:rsidRPr="005A4461">
        <w:rPr>
          <w:b/>
          <w:position w:val="30"/>
          <w:sz w:val="20"/>
          <w:szCs w:val="20"/>
        </w:rPr>
        <w:t>)</w:t>
      </w:r>
      <w:r w:rsidRPr="005A4461">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0B593303" w14:textId="77777777" w:rsidTr="001D22CE">
        <w:trPr>
          <w:trHeight w:val="206"/>
        </w:trPr>
        <w:tc>
          <w:tcPr>
            <w:tcW w:w="5000" w:type="pct"/>
            <w:shd w:val="pct12" w:color="auto" w:fill="auto"/>
          </w:tcPr>
          <w:p w14:paraId="18F89AFD" w14:textId="77777777" w:rsidR="005A4461" w:rsidRPr="005A4461" w:rsidRDefault="005A4461" w:rsidP="005A4461">
            <w:pPr>
              <w:spacing w:before="120" w:after="240"/>
              <w:rPr>
                <w:b/>
                <w:i/>
                <w:iCs/>
              </w:rPr>
            </w:pPr>
            <w:r w:rsidRPr="005A4461">
              <w:rPr>
                <w:b/>
                <w:i/>
                <w:iCs/>
                <w:noProof/>
              </w:rPr>
              <mc:AlternateContent>
                <mc:Choice Requires="wpc">
                  <w:drawing>
                    <wp:anchor distT="0" distB="0" distL="114300" distR="114300" simplePos="0" relativeHeight="251672576" behindDoc="0" locked="0" layoutInCell="1" allowOverlap="1" wp14:anchorId="4191B8DD" wp14:editId="0E6DCA82">
                      <wp:simplePos x="0" y="0"/>
                      <wp:positionH relativeFrom="column">
                        <wp:posOffset>466090</wp:posOffset>
                      </wp:positionH>
                      <wp:positionV relativeFrom="paragraph">
                        <wp:posOffset>417195</wp:posOffset>
                      </wp:positionV>
                      <wp:extent cx="721360" cy="1369060"/>
                      <wp:effectExtent l="0" t="0" r="3175" b="4445"/>
                      <wp:wrapNone/>
                      <wp:docPr id="327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94"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F02DC"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95"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B5DE3"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080"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24C28"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081"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803B3"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082"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DEC59"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83"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14282"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084"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F46F2"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2085"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5ACCF"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086"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EF99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87"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D091E"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91B8DD" id="_x0000_s1048" editas="canvas" style="position:absolute;margin-left:36.7pt;margin-top:32.85pt;width:56.8pt;height:107.8pt;z-index:25167257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r+TcMA&#10;AADdAAAADwAAAGRycy9kb3ducmV2LnhtbESP3WoCMRSE7wXfIRzBO812kWK3RimCoMUb1z7AYXP2&#10;hyYnSxLd9e1NQejlMDPfMJvdaI24kw+dYwVvywwEceV0x42Cn+thsQYRIrJG45gUPCjAbjudbLDQ&#10;buAL3cvYiAThUKCCNsa+kDJULVkMS9cTJ6923mJM0jdSexwS3BqZZ9m7tNhxWmixp31L1W95swrk&#10;tTwM69L4zH3n9dmcjpeanFLz2fj1CSLSGP/Dr/ZRK8hX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r+TcMAAADdAAAADwAAAAAAAAAAAAAAAACYAgAAZHJzL2Rv&#10;d25yZXYueG1sUEsFBgAAAAAEAAQA9QAAAIgDAAAAAA==&#10;" filled="f" stroked="f">
                        <v:textbox style="mso-fit-shape-to-text:t" inset="0,0,0,0">
                          <w:txbxContent>
                            <w:p w14:paraId="22CF02DC"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Zb1sMA&#10;AADdAAAADwAAAGRycy9kb3ducmV2LnhtbESP3WoCMRSE7wu+QziCdzXromJXo0hBsOKNax/gsDn7&#10;g8nJkqTu9u2bQqGXw8x8w+wOozXiST50jhUs5hkI4srpjhsFn/fT6wZEiMgajWNS8E0BDvvJyw4L&#10;7Qa+0bOMjUgQDgUqaGPsCylD1ZLFMHc9cfJq5y3GJH0jtcchwa2ReZatpcWO00KLPb23VD3KL6tA&#10;3svTsCmNz9wlr6/m43yrySk1m47HLYhIY/wP/7XPWkG+fF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Zb1sMAAADdAAAADwAAAAAAAAAAAAAAAACYAgAAZHJzL2Rv&#10;d25yZXYueG1sUEsFBgAAAAAEAAQA9QAAAIgDAAAAAA==&#10;" filled="f" stroked="f">
                        <v:textbox style="mso-fit-shape-to-text:t" inset="0,0,0,0">
                          <w:txbxContent>
                            <w:p w14:paraId="6A4B5DE3" w14:textId="77777777" w:rsidR="007954DB" w:rsidRDefault="007954DB" w:rsidP="005A4461">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6EC24C28" w14:textId="77777777" w:rsidR="007954DB" w:rsidRPr="00B34B0A" w:rsidRDefault="007954DB" w:rsidP="005A4461">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tnEcMA&#10;AADdAAAADwAAAGRycy9kb3ducmV2LnhtbESPzWrDMBCE74G+g9hCb4kUH4pxooRSCKSllzh5gMVa&#10;/xBpZSQ1dt++CgRyHGbmG2a7n50VNwpx8KxhvVIgiBtvBu40XM6HZQkiJmSD1jNp+KMI+93LYouV&#10;8ROf6FanTmQIxwo19CmNlZSx6clhXPmROHutDw5TlqGTJuCU4c7KQql36XDgvNDjSJ89Ndf612mQ&#10;5/owlbUNyn8X7Y/9Op5a8lq/vc4fGxCJ5vQMP9pHo6FQ5Rr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tnEcMAAADdAAAADwAAAAAAAAAAAAAAAACYAgAAZHJzL2Rv&#10;d25yZXYueG1sUEsFBgAAAAAEAAQA9QAAAIgDAAAAAA==&#10;" filled="f" stroked="f">
                        <v:textbox style="mso-fit-shape-to-text:t" inset="0,0,0,0">
                          <w:txbxContent>
                            <w:p w14:paraId="5DB803B3" w14:textId="77777777" w:rsidR="007954DB" w:rsidRPr="00B34B0A" w:rsidRDefault="007954DB" w:rsidP="005A4461">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5ZsMA&#10;AADdAAAADwAAAGRycy9kb3ducmV2LnhtbESPzWrDMBCE74G+g9hCbolUH4JxooRSCKSllzh5gMVa&#10;/1BpZSQ1dt++CgRyHGbmG2Z3mJ0VNwpx8Kzhba1AEDfeDNxpuF6OqxJETMgGrWfS8EcRDvuXxQ4r&#10;4yc+061OncgQjhVq6FMaKylj05PDuPYjcfZaHxymLEMnTcApw52VhVIb6XDgvNDjSB89NT/1r9Mg&#10;L/VxKmsblP8q2m/7eTq35LVevs7vWxCJ5vQMP9ono6FQZQH3N/kJ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n5ZsMAAADdAAAADwAAAAAAAAAAAAAAAACYAgAAZHJzL2Rv&#10;d25yZXYueG1sUEsFBgAAAAAEAAQA9QAAAIgDAAAAAA==&#10;" filled="f" stroked="f">
                        <v:textbox style="mso-fit-shape-to-text:t" inset="0,0,0,0">
                          <w:txbxContent>
                            <w:p w14:paraId="0BADEC59" w14:textId="77777777" w:rsidR="007954DB" w:rsidRPr="00B34B0A" w:rsidRDefault="007954DB" w:rsidP="005A4461">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8nMccA&#10;AADdAAAADwAAAGRycy9kb3ducmV2LnhtbESPQWvCQBSE7wX/w/KEXkqzaYSSRlcRQeihIKY96O2R&#10;fWbTZt+G7Nak/npXEHocZuYbZrEabSvO1PvGsYKXJAVBXDndcK3g63P7nIPwAVlj65gU/JGH1XLy&#10;sMBCu4H3dC5DLSKEfYEKTAhdIaWvDFn0ieuIo3dyvcUQZV9L3eMQ4baVWZq+SosNxwWDHW0MVT/l&#10;r1Ww3R0a4ovcP73lg/uusmNpPjqlHqfjeg4i0Bj+w/f2u1aQpfkMbm/iE5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fJzHHAAAA3QAAAA8AAAAAAAAAAAAAAAAAmAIAAGRy&#10;cy9kb3ducmV2LnhtbFBLBQYAAAAABAAEAPUAAACMAwAAAAA=&#10;" filled="f" stroked="f">
                        <v:textbox style="mso-fit-shape-to-text:t" inset="0,0,0,0">
                          <w:txbxContent>
                            <w:p w14:paraId="75714282" w14:textId="77777777" w:rsidR="007954DB" w:rsidRPr="00B34B0A" w:rsidRDefault="007954DB" w:rsidP="005A4461">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zEicMA&#10;AADdAAAADwAAAGRycy9kb3ducmV2LnhtbESPzWrDMBCE74G+g9hCbolUE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zEicMAAADdAAAADwAAAAAAAAAAAAAAAACYAgAAZHJzL2Rv&#10;d25yZXYueG1sUEsFBgAAAAAEAAQA9QAAAIgDAAAAAA==&#10;" filled="f" stroked="f">
                        <v:textbox style="mso-fit-shape-to-text:t" inset="0,0,0,0">
                          <w:txbxContent>
                            <w:p w14:paraId="5A7F46F2" w14:textId="77777777" w:rsidR="007954DB" w:rsidRPr="00B34B0A" w:rsidRDefault="007954DB" w:rsidP="005A4461">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BhEsMA&#10;AADdAAAADwAAAGRycy9kb3ducmV2LnhtbESPzWrDMBCE74G+g9hCbolUQ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BhEsMAAADdAAAADwAAAAAAAAAAAAAAAACYAgAAZHJzL2Rv&#10;d25yZXYueG1sUEsFBgAAAAAEAAQA9QAAAIgDAAAAAA==&#10;" filled="f" stroked="f">
                        <v:textbox style="mso-fit-shape-to-text:t" inset="0,0,0,0">
                          <w:txbxContent>
                            <w:p w14:paraId="0915ACCF" w14:textId="77777777" w:rsidR="007954DB" w:rsidRPr="00B34B0A" w:rsidRDefault="007954DB" w:rsidP="005A4461">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ZcMA&#10;AADdAAAADwAAAGRycy9kb3ducmV2LnhtbESPzWrDMBCE74G8g9hCb4lUH4Jxo4RSCCShlzh9gMVa&#10;/1BpZSQldt4+KhR6HGbmG2a7n50Vdwpx8Kzhba1AEDfeDNxp+L4eViWImJANWs+k4UER9rvlYouV&#10;8RNf6F6nTmQIxwo19CmNlZSx6clhXPuROHutDw5TlqGTJuCU4c7KQqmNdDhwXuhxpM+emp/65jTI&#10;a32YytoG5c9F+2VPx0tLXuvXl/njHUSiOf2H/9pHo6FQ5QZ+3+Qn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L/ZcMAAADdAAAADwAAAAAAAAAAAAAAAACYAgAAZHJzL2Rv&#10;d25yZXYueG1sUEsFBgAAAAAEAAQA9QAAAIgDAAAAAA==&#10;" filled="f" stroked="f">
                        <v:textbox style="mso-fit-shape-to-text:t" inset="0,0,0,0">
                          <w:txbxContent>
                            <w:p w14:paraId="6E1EF998" w14:textId="77777777" w:rsidR="007954DB" w:rsidRPr="00B34B0A" w:rsidRDefault="007954DB" w:rsidP="005A4461">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5a/sMA&#10;AADdAAAADwAAAGRycy9kb3ducmV2LnhtbESPzWrDMBCE74G+g9hCbolUHx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5a/sMAAADdAAAADwAAAAAAAAAAAAAAAACYAgAAZHJzL2Rv&#10;d25yZXYueG1sUEsFBgAAAAAEAAQA9QAAAIgDAAAAAA==&#10;" filled="f" stroked="f">
                        <v:textbox style="mso-fit-shape-to-text:t" inset="0,0,0,0">
                          <w:txbxContent>
                            <w:p w14:paraId="5F5D091E"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i/>
                <w:iCs/>
              </w:rPr>
              <w:t>[NPRR863:  Replace the formula “PRC</w:t>
            </w:r>
            <w:r w:rsidRPr="005A4461">
              <w:rPr>
                <w:b/>
                <w:i/>
                <w:iCs/>
                <w:vertAlign w:val="subscript"/>
              </w:rPr>
              <w:t>4</w:t>
            </w:r>
            <w:r w:rsidRPr="005A4461">
              <w:rPr>
                <w:b/>
                <w:i/>
                <w:iCs/>
              </w:rPr>
              <w:t>“ above with the following upon system implementation:]</w:t>
            </w:r>
          </w:p>
          <w:p w14:paraId="145E93CF" w14:textId="77777777" w:rsidR="005A4461" w:rsidRPr="005A4461" w:rsidRDefault="005A4461" w:rsidP="00EF726B">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 xml:space="preserve">(Min(Max((Actual Net Telemetered Consumption – LPC), 0.0), ECRS and RRS Ancillary Service Resource </w:t>
            </w:r>
            <w:del w:id="2146" w:author="ERCOT 103020" w:date="2020-10-13T10:43:00Z">
              <w:r w:rsidRPr="005A4461" w:rsidDel="00EF726B">
                <w:rPr>
                  <w:b/>
                  <w:position w:val="30"/>
                  <w:sz w:val="20"/>
                  <w:szCs w:val="20"/>
                </w:rPr>
                <w:delText>Responsibility</w:delText>
              </w:r>
            </w:del>
            <w:ins w:id="2147" w:author="ERCOT 103020" w:date="2020-10-13T10:43:00Z">
              <w:r w:rsidR="00EF726B">
                <w:rPr>
                  <w:b/>
                  <w:position w:val="30"/>
                  <w:sz w:val="20"/>
                  <w:szCs w:val="20"/>
                </w:rPr>
                <w:t>award</w:t>
              </w:r>
            </w:ins>
            <w:r w:rsidRPr="005A4461">
              <w:rPr>
                <w:b/>
                <w:position w:val="30"/>
                <w:sz w:val="20"/>
                <w:szCs w:val="20"/>
              </w:rPr>
              <w:t xml:space="preserve"> * 1.5) from all Load Resources controlled by high-set under frequency relays </w:t>
            </w:r>
            <w:del w:id="2148" w:author="ERCOT 103020" w:date="2020-10-13T10:43:00Z">
              <w:r w:rsidRPr="005A4461" w:rsidDel="00EF726B">
                <w:rPr>
                  <w:b/>
                  <w:position w:val="30"/>
                  <w:sz w:val="20"/>
                  <w:szCs w:val="20"/>
                </w:rPr>
                <w:delText>carrying</w:delText>
              </w:r>
            </w:del>
            <w:ins w:id="2149" w:author="ERCOT 103020" w:date="2020-10-13T10:43:00Z">
              <w:r w:rsidR="00EF726B">
                <w:rPr>
                  <w:b/>
                  <w:position w:val="30"/>
                  <w:sz w:val="20"/>
                  <w:szCs w:val="20"/>
                </w:rPr>
                <w:t>with</w:t>
              </w:r>
            </w:ins>
            <w:r w:rsidRPr="005A4461">
              <w:rPr>
                <w:b/>
                <w:position w:val="30"/>
                <w:sz w:val="20"/>
                <w:szCs w:val="20"/>
              </w:rPr>
              <w:t xml:space="preserve"> an ECRS and/or RRS Ancillary Service Resource </w:t>
            </w:r>
            <w:del w:id="2150" w:author="ERCOT 103020" w:date="2020-10-13T10:43:00Z">
              <w:r w:rsidRPr="005A4461" w:rsidDel="00EF726B">
                <w:rPr>
                  <w:b/>
                  <w:position w:val="30"/>
                  <w:sz w:val="20"/>
                  <w:szCs w:val="20"/>
                </w:rPr>
                <w:delText>Responsibility</w:delText>
              </w:r>
            </w:del>
            <w:ins w:id="2151" w:author="ERCOT 103020" w:date="2020-10-13T10:43:00Z">
              <w:r w:rsidR="00EF726B">
                <w:rPr>
                  <w:b/>
                  <w:position w:val="30"/>
                  <w:sz w:val="20"/>
                  <w:szCs w:val="20"/>
                </w:rPr>
                <w:t>award</w:t>
              </w:r>
            </w:ins>
            <w:r w:rsidRPr="005A4461">
              <w:rPr>
                <w:b/>
                <w:position w:val="30"/>
                <w:sz w:val="20"/>
                <w:szCs w:val="20"/>
              </w:rPr>
              <w:t>)</w:t>
            </w:r>
            <w:r w:rsidRPr="005A4461">
              <w:rPr>
                <w:b/>
                <w:position w:val="30"/>
                <w:sz w:val="20"/>
                <w:szCs w:val="20"/>
                <w:vertAlign w:val="subscript"/>
              </w:rPr>
              <w:t>i</w:t>
            </w:r>
          </w:p>
        </w:tc>
      </w:tr>
    </w:tbl>
    <w:p w14:paraId="7806A026"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8480" behindDoc="0" locked="0" layoutInCell="1" allowOverlap="1" wp14:anchorId="24FE9700" wp14:editId="55F39033">
                <wp:simplePos x="0" y="0"/>
                <wp:positionH relativeFrom="column">
                  <wp:posOffset>485775</wp:posOffset>
                </wp:positionH>
                <wp:positionV relativeFrom="paragraph">
                  <wp:posOffset>150495</wp:posOffset>
                </wp:positionV>
                <wp:extent cx="737235" cy="1360805"/>
                <wp:effectExtent l="0" t="0" r="0" b="1270"/>
                <wp:wrapNone/>
                <wp:docPr id="327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88"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5A17D"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89"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02D08"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090"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C6242"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091"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B6DD8"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092"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95720"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93"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B4539"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094"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08890"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2105"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54CD3"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106"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24872"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107"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A65A2"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FE9700" id="Canvas 91" o:spid="_x0000_s1060" editas="canvas" style="position:absolute;left:0;text-align:left;margin-left:38.25pt;margin-top:11.85pt;width:58.05pt;height:107.15pt;z-index:25166848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4E05A17D"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1rF8MA&#10;AADdAAAADwAAAGRycy9kb3ducmV2LnhtbESPzWrDMBCE74G+g9hCbolUH4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1rF8MAAADdAAAADwAAAAAAAAAAAAAAAACYAgAAZHJzL2Rv&#10;d25yZXYueG1sUEsFBgAAAAAEAAQA9QAAAIgDAAAAAA==&#10;" filled="f" stroked="f">
                  <v:textbox style="mso-fit-shape-to-text:t" inset="0,0,0,0">
                    <w:txbxContent>
                      <w:p w14:paraId="32402D08" w14:textId="77777777" w:rsidR="007954DB" w:rsidRDefault="007954DB" w:rsidP="005A4461">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5UV78A&#10;AADdAAAADwAAAGRycy9kb3ducmV2LnhtbERPy2oCMRTdC/2HcAvuNOksxE6NIoKgxY2jH3CZ3HnQ&#10;5GZIUmf8+2YhdHk4781uclY8KMTes4aPpQJBXHvTc6vhfjsu1iBiQjZoPZOGJ0XYbd9mGyyNH/lK&#10;jyq1IodwLFFDl9JQShnrjhzGpR+IM9f44DBlGFppAo453FlZKLWSDnvODR0OdOio/ql+nQZ5q47j&#10;urJB+e+iudjz6dqQ13r+Pu2/QCSa0r/45T4ZDYX6zPv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lRXvwAAAN0AAAAPAAAAAAAAAAAAAAAAAJgCAABkcnMvZG93bnJl&#10;di54bWxQSwUGAAAAAAQABAD1AAAAhAMAAAAA&#10;" filled="f" stroked="f">
                  <v:textbox style="mso-fit-shape-to-text:t" inset="0,0,0,0">
                    <w:txbxContent>
                      <w:p w14:paraId="6ADC6242" w14:textId="77777777" w:rsidR="007954DB" w:rsidRPr="00B34B0A" w:rsidRDefault="007954DB" w:rsidP="005A4461">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LxzMMA&#10;AADdAAAADwAAAGRycy9kb3ducmV2LnhtbESP3WoCMRSE74W+QzgF7zRxL0S3RikFwUpvXH2Aw+bs&#10;D01OliR1t2/fCAUvh5n5htkdJmfFnULsPWtYLRUI4tqbnlsNt+txsQERE7JB65k0/FKEw/5ltsPS&#10;+JEvdK9SKzKEY4kaupSGUspYd+QwLv1AnL3GB4cpy9BKE3DMcGdlodRaOuw5L3Q40EdH9Xf14zTI&#10;a3UcN5UNyp+L5st+ni4Nea3nr9P7G4hEU3qG/9sno6FQ2xU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LxzMMAAADdAAAADwAAAAAAAAAAAAAAAACYAgAAZHJzL2Rv&#10;d25yZXYueG1sUEsFBgAAAAAEAAQA9QAAAIgDAAAAAA==&#10;" filled="f" stroked="f">
                  <v:textbox style="mso-fit-shape-to-text:t" inset="0,0,0,0">
                    <w:txbxContent>
                      <w:p w14:paraId="101B6DD8" w14:textId="77777777" w:rsidR="007954DB" w:rsidRPr="00B34B0A" w:rsidRDefault="007954DB" w:rsidP="005A4461">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vu8MA&#10;AADdAAAADwAAAGRycy9kb3ducmV2LnhtbESP3WoCMRSE74W+QziF3mnSvRBdjSIFwUpvXH2Aw+bs&#10;DyYnS5K627dvCgUvh5n5htnuJ2fFg0LsPWt4XygQxLU3PbcabtfjfAUiJmSD1jNp+KEI+93LbIul&#10;8SNf6FGlVmQIxxI1dCkNpZSx7shhXPiBOHuNDw5TlqGVJuCY4c7KQqmldNhzXuhwoI+O6nv17TTI&#10;a3UcV5UNyp+L5st+ni4Nea3fXqfDBkSiKT3D/+2T0VCodQF/b/IT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Bvu8MAAADdAAAADwAAAAAAAAAAAAAAAACYAgAAZHJzL2Rv&#10;d25yZXYueG1sUEsFBgAAAAAEAAQA9QAAAIgDAAAAAA==&#10;" filled="f" stroked="f">
                  <v:textbox style="mso-fit-shape-to-text:t" inset="0,0,0,0">
                    <w:txbxContent>
                      <w:p w14:paraId="65E95720" w14:textId="77777777" w:rsidR="007954DB" w:rsidRPr="00B34B0A" w:rsidRDefault="007954DB" w:rsidP="005A4461">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x7McA&#10;AADdAAAADwAAAGRycy9kb3ducmV2LnhtbESPQWvCQBSE74X+h+UVvJS6MULR6CaUguBBKMYe2tsj&#10;+8xGs29DdjWxv94tFHocZuYbZl2MthVX6n3jWMFsmoAgrpxuuFbwedi8LED4gKyxdUwKbuShyB8f&#10;1phpN/CermWoRYSwz1CBCaHLpPSVIYt+6jri6B1dbzFE2ddS9zhEuG1lmiSv0mLDccFgR++GqnN5&#10;sQo2H18N8Y/cPy8XgztV6Xdpdp1Sk6fxbQUi0Bj+w3/trVaQJss5/L6JT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sezHAAAA3QAAAA8AAAAAAAAAAAAAAAAAmAIAAGRy&#10;cy9kb3ducmV2LnhtbFBLBQYAAAAABAAEAPUAAACMAwAAAAA=&#10;" filled="f" stroked="f">
                  <v:textbox style="mso-fit-shape-to-text:t" inset="0,0,0,0">
                    <w:txbxContent>
                      <w:p w14:paraId="419B4539" w14:textId="77777777" w:rsidR="007954DB" w:rsidRPr="00B34B0A" w:rsidRDefault="007954DB" w:rsidP="005A4461">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SVMMA&#10;AADdAAAADwAAAGRycy9kb3ducmV2LnhtbESP3WoCMRSE74W+QziF3mnSp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VSVMMAAADdAAAADwAAAAAAAAAAAAAAAACYAgAAZHJzL2Rv&#10;d25yZXYueG1sUEsFBgAAAAAEAAQA9QAAAIgDAAAAAA==&#10;" filled="f" stroked="f">
                  <v:textbox style="mso-fit-shape-to-text:t" inset="0,0,0,0">
                    <w:txbxContent>
                      <w:p w14:paraId="3C408890" w14:textId="77777777" w:rsidR="007954DB" w:rsidRPr="00B34B0A" w:rsidRDefault="007954DB" w:rsidP="005A4461">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AC54CD3" w14:textId="77777777" w:rsidR="007954DB" w:rsidRPr="00B34B0A" w:rsidRDefault="007954DB" w:rsidP="005A4461">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zosIA&#10;AADdAAAADwAAAGRycy9kb3ducmV2LnhtbESP3WoCMRSE74W+QziF3mniXoisRpGCoNIb1z7AYXP2&#10;B5OTJUnd9e1NodDLYWa+Ybb7yVnxoBB7zxqWCwWCuPam51bD9+04X4OICdmg9UwanhRhv3ubbbE0&#10;fuQrParUigzhWKKGLqWhlDLWHTmMCz8QZ6/xwWHKMrTSBBwz3FlZKLWSDnvOCx0O9NlRfa9+nAZ5&#10;q47jurJB+UvRfNnz6dqQ1/rjfTpsQCSa0n/4r30yGoqlWsHvm/w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4POiwgAAAN0AAAAPAAAAAAAAAAAAAAAAAJgCAABkcnMvZG93&#10;bnJldi54bWxQSwUGAAAAAAQABAD1AAAAhwMAAAAA&#10;" filled="f" stroked="f">
                  <v:textbox style="mso-fit-shape-to-text:t" inset="0,0,0,0">
                    <w:txbxContent>
                      <w:p w14:paraId="5A324872" w14:textId="77777777" w:rsidR="007954DB" w:rsidRPr="00B34B0A" w:rsidRDefault="007954DB" w:rsidP="005A4461">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WOcMA&#10;AADdAAAADwAAAGRycy9kb3ducmV2LnhtbESP3WoCMRSE74W+QzgF7zRxL1S2RikFwUpvXH2Aw+bs&#10;D01OliR1t2/fCAUvh5n5htkdJmfFnULsPWtYLRUI4tqbnlsNt+txsQURE7JB65k0/FKEw/5ltsPS&#10;+JEvdK9SKzKEY4kaupSGUspYd+QwLv1AnL3GB4cpy9BKE3DMcGdlodRaOuw5L3Q40EdH9Xf14zTI&#10;a3Uct5UNyp+L5st+ni4Nea3nr9P7G4hEU3qG/9sno6FYqQ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xWOcMAAADdAAAADwAAAAAAAAAAAAAAAACYAgAAZHJzL2Rv&#10;d25yZXYueG1sUEsFBgAAAAAEAAQA9QAAAIgDAAAAAA==&#10;" filled="f" stroked="f">
                  <v:textbox style="mso-fit-shape-to-text:t" inset="0,0,0,0">
                    <w:txbxContent>
                      <w:p w14:paraId="0F7A65A2" w14:textId="77777777" w:rsidR="007954DB" w:rsidRPr="00B34B0A" w:rsidRDefault="007954DB" w:rsidP="005A4461">
                        <w:pPr>
                          <w:rPr>
                            <w:b/>
                          </w:rPr>
                        </w:pPr>
                        <w:r w:rsidRPr="00B34B0A">
                          <w:rPr>
                            <w:b/>
                            <w:i/>
                            <w:iCs/>
                            <w:color w:val="000000"/>
                          </w:rPr>
                          <w:t>i</w:t>
                        </w:r>
                      </w:p>
                    </w:txbxContent>
                  </v:textbox>
                </v:rect>
              </v:group>
            </w:pict>
          </mc:Fallback>
        </mc:AlternateContent>
      </w:r>
    </w:p>
    <w:p w14:paraId="313ADC80" w14:textId="77777777" w:rsidR="005A4461" w:rsidRPr="005A4461" w:rsidRDefault="005A4461" w:rsidP="005A4461">
      <w:pPr>
        <w:tabs>
          <w:tab w:val="left" w:pos="2160"/>
        </w:tabs>
        <w:spacing w:before="480"/>
        <w:ind w:left="2160" w:hanging="2160"/>
        <w:rPr>
          <w:b/>
          <w:position w:val="30"/>
          <w:sz w:val="20"/>
          <w:szCs w:val="20"/>
        </w:rPr>
      </w:pPr>
      <w:r w:rsidRPr="005A4461">
        <w:rPr>
          <w:b/>
          <w:position w:val="30"/>
          <w:sz w:val="20"/>
          <w:szCs w:val="20"/>
        </w:rPr>
        <w:t>PRC</w:t>
      </w:r>
      <w:r w:rsidRPr="005A4461">
        <w:rPr>
          <w:b/>
          <w:position w:val="30"/>
          <w:sz w:val="20"/>
          <w:szCs w:val="20"/>
          <w:vertAlign w:val="subscript"/>
        </w:rPr>
        <w:t>5</w:t>
      </w:r>
      <w:r w:rsidRPr="005A4461">
        <w:rPr>
          <w:b/>
          <w:position w:val="30"/>
          <w:sz w:val="20"/>
          <w:szCs w:val="20"/>
        </w:rPr>
        <w:t xml:space="preserve"> =</w:t>
      </w:r>
      <w:r w:rsidRPr="005A4461">
        <w:rPr>
          <w:b/>
          <w:position w:val="30"/>
          <w:sz w:val="20"/>
          <w:szCs w:val="20"/>
        </w:rPr>
        <w:tab/>
        <w:t>Min(Max((LRDF_1*Actual Net Telemetered Consumption – LPC)</w:t>
      </w:r>
      <w:r w:rsidRPr="005A4461">
        <w:rPr>
          <w:b/>
          <w:position w:val="30"/>
          <w:sz w:val="20"/>
          <w:szCs w:val="20"/>
          <w:vertAlign w:val="subscript"/>
        </w:rPr>
        <w:t>i</w:t>
      </w:r>
      <w:r w:rsidRPr="005A4461">
        <w:rPr>
          <w:b/>
          <w:position w:val="30"/>
          <w:sz w:val="20"/>
          <w:szCs w:val="20"/>
        </w:rPr>
        <w:t xml:space="preserve">, 0.0), (0.2 * LRDF_1 * Actual Net Telemetered Consumption)) from all Controllable Load Resources active in SCED </w:t>
      </w:r>
      <w:ins w:id="2152" w:author="ERCOT 103020" w:date="2020-10-13T10:43:00Z">
        <w:r w:rsidR="00EF726B">
          <w:rPr>
            <w:b/>
            <w:position w:val="30"/>
            <w:sz w:val="20"/>
            <w:szCs w:val="20"/>
          </w:rPr>
          <w:t>with an</w:t>
        </w:r>
      </w:ins>
      <w:del w:id="2153" w:author="ERCOT 103020" w:date="2020-10-13T10:43:00Z">
        <w:r w:rsidRPr="005A4461" w:rsidDel="00EF726B">
          <w:rPr>
            <w:b/>
            <w:position w:val="30"/>
            <w:sz w:val="20"/>
            <w:szCs w:val="20"/>
          </w:rPr>
          <w:delText>and carrying</w:delText>
        </w:r>
      </w:del>
      <w:r w:rsidRPr="005A4461">
        <w:rPr>
          <w:b/>
          <w:position w:val="30"/>
          <w:sz w:val="20"/>
          <w:szCs w:val="20"/>
        </w:rPr>
        <w:t xml:space="preserve"> Ancillary Service Resource </w:t>
      </w:r>
      <w:del w:id="2154" w:author="ERCOT 103020" w:date="2020-10-13T10:43:00Z">
        <w:r w:rsidRPr="005A4461" w:rsidDel="00EF726B">
          <w:rPr>
            <w:b/>
            <w:position w:val="30"/>
            <w:sz w:val="20"/>
            <w:szCs w:val="20"/>
          </w:rPr>
          <w:delText>Responsibility</w:delText>
        </w:r>
      </w:del>
      <w:ins w:id="2155" w:author="ERCOT 103020" w:date="2020-10-13T10:43:00Z">
        <w:r w:rsidR="00EF726B">
          <w:rPr>
            <w:b/>
            <w:position w:val="30"/>
            <w:sz w:val="20"/>
            <w:szCs w:val="20"/>
          </w:rPr>
          <w:t>award</w:t>
        </w:r>
      </w:ins>
    </w:p>
    <w:p w14:paraId="3A29D65E" w14:textId="77777777" w:rsidR="005A4461" w:rsidRPr="005A4461" w:rsidRDefault="005A4461" w:rsidP="005A4461">
      <w:pPr>
        <w:tabs>
          <w:tab w:val="left" w:pos="2160"/>
        </w:tabs>
        <w:ind w:left="2160" w:hanging="2160"/>
        <w:rPr>
          <w:b/>
          <w:position w:val="30"/>
          <w:sz w:val="20"/>
          <w:szCs w:val="20"/>
        </w:rPr>
      </w:pPr>
    </w:p>
    <w:p w14:paraId="7211B301"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9504" behindDoc="0" locked="0" layoutInCell="1" allowOverlap="1" wp14:anchorId="7BEFCD04" wp14:editId="39990026">
                <wp:simplePos x="0" y="0"/>
                <wp:positionH relativeFrom="column">
                  <wp:posOffset>514551</wp:posOffset>
                </wp:positionH>
                <wp:positionV relativeFrom="paragraph">
                  <wp:posOffset>-245220</wp:posOffset>
                </wp:positionV>
                <wp:extent cx="737870" cy="1338580"/>
                <wp:effectExtent l="0" t="2540" r="0" b="1905"/>
                <wp:wrapNone/>
                <wp:docPr id="3276"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0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0BF2B"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109"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EA0D0"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11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D75F9"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111"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60887"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120"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8622B"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121"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3C42A"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122"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CC9B4"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123"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368CB"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124"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C6EEB"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125"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A927C"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EFCD04" id="Canvas 80" o:spid="_x0000_s1072" editas="canvas" style="position:absolute;left:0;text-align:left;margin-left:40.5pt;margin-top:-19.3pt;width:58.1pt;height:105.4pt;z-index:25166950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PCS78A&#10;AADdAAAADwAAAGRycy9kb3ducmV2LnhtbERPy4rCMBTdC/5DuAOz08QuRKpRhgFBBzdWP+DS3D6Y&#10;5KYk0da/nywGXB7Oe3eYnBVPCrH3rGG1VCCIa296bjXcb8fFBkRMyAatZ9LwogiH/Xy2w9L4ka/0&#10;rFIrcgjHEjV0KQ2llLHuyGFc+oE4c40PDlOGoZUm4JjDnZWFUmvpsOfc0OFA3x3Vv9XDaZC36jhu&#10;KhuU/ymaiz2frg15rT8/pq8tiERTeov/3SejoVipPDe/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M8JLvwAAAN0AAAAPAAAAAAAAAAAAAAAAAJgCAABkcnMvZG93bnJl&#10;di54bWxQSwUGAAAAAAQABAD1AAAAhAMAAAAA&#10;" filled="f" stroked="f">
                  <v:textbox style="mso-fit-shape-to-text:t" inset="0,0,0,0">
                    <w:txbxContent>
                      <w:p w14:paraId="5400BF2B"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52BEA0D0" w14:textId="77777777" w:rsidR="007954DB" w:rsidRDefault="007954DB" w:rsidP="005A4461">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64D75F9" w14:textId="77777777" w:rsidR="007954DB" w:rsidRPr="00B34B0A" w:rsidRDefault="007954DB" w:rsidP="005A4461">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67360887" w14:textId="77777777" w:rsidR="007954DB" w:rsidRPr="00B34B0A" w:rsidRDefault="007954DB" w:rsidP="005A4461">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14:paraId="46B8622B" w14:textId="77777777" w:rsidR="007954DB" w:rsidRPr="00B34B0A" w:rsidRDefault="007954DB" w:rsidP="005A4461">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YsMA&#10;AADcAAAADwAAAGRycy9kb3ducmV2LnhtbERPTYvCMBC9C/sfwix4EU3tQdxqlGVB8CCIdQ+7t6EZ&#10;m7rNpDRZW/31RhC8zeN9znLd21pcqPWVYwXTSQKCuHC64lLB93EznoPwAVlj7ZgUXMnDevU2WGKm&#10;XccHuuShFDGEfYYKTAhNJqUvDFn0E9cQR+7kWoshwraUusUuhttapkkykxYrjg0GG/oyVPzl/1bB&#10;Zv9TEd/kYfQx79y5SH9zs2uUGr73nwsQgfrwEj/dWx3np1N4PBMv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LYsMAAADcAAAADwAAAAAAAAAAAAAAAACYAgAAZHJzL2Rv&#10;d25yZXYueG1sUEsFBgAAAAAEAAQA9QAAAIgDAAAAAA==&#10;" filled="f" stroked="f">
                  <v:textbox style="mso-fit-shape-to-text:t" inset="0,0,0,0">
                    <w:txbxContent>
                      <w:p w14:paraId="11C3C42A" w14:textId="77777777" w:rsidR="007954DB" w:rsidRPr="00B34B0A" w:rsidRDefault="007954DB" w:rsidP="005A4461">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14:paraId="7BCCC9B4" w14:textId="77777777" w:rsidR="007954DB" w:rsidRPr="00B34B0A" w:rsidRDefault="007954DB" w:rsidP="005A4461">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x9+b8A&#10;AADcAAAADwAAAGRycy9kb3ducmV2LnhtbERP24rCMBB9F/yHMMK+aWqF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fH35vwAAANwAAAAPAAAAAAAAAAAAAAAAAJgCAABkcnMvZG93bnJl&#10;di54bWxQSwUGAAAAAAQABAD1AAAAhAMAAAAA&#10;" filled="f" stroked="f">
                  <v:textbox style="mso-fit-shape-to-text:t" inset="0,0,0,0">
                    <w:txbxContent>
                      <w:p w14:paraId="41F368CB" w14:textId="77777777" w:rsidR="007954DB" w:rsidRPr="00B34B0A" w:rsidRDefault="007954DB" w:rsidP="005A4461">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14:paraId="7BEC6EEB" w14:textId="77777777" w:rsidR="007954DB" w:rsidRPr="00B34B0A" w:rsidRDefault="007954DB" w:rsidP="005A4461">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14:paraId="0CDA927C"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6</w:t>
      </w:r>
      <w:r w:rsidRPr="005A4461">
        <w:rPr>
          <w:b/>
          <w:position w:val="30"/>
          <w:sz w:val="20"/>
          <w:szCs w:val="20"/>
        </w:rPr>
        <w:t xml:space="preserve"> =</w:t>
      </w:r>
      <w:r w:rsidRPr="005A4461">
        <w:rPr>
          <w:b/>
          <w:position w:val="30"/>
          <w:sz w:val="20"/>
          <w:szCs w:val="20"/>
        </w:rPr>
        <w:tab/>
        <w:t>Min(Max((LRDF_2 * Actual Net Telemetered Consumption – LPC)</w:t>
      </w:r>
      <w:r w:rsidRPr="005A4461">
        <w:rPr>
          <w:b/>
          <w:position w:val="30"/>
          <w:sz w:val="20"/>
          <w:szCs w:val="20"/>
          <w:vertAlign w:val="subscript"/>
        </w:rPr>
        <w:t>i</w:t>
      </w:r>
      <w:r w:rsidRPr="005A4461">
        <w:rPr>
          <w:b/>
          <w:position w:val="30"/>
          <w:sz w:val="20"/>
          <w:szCs w:val="20"/>
        </w:rPr>
        <w:t xml:space="preserve">, 0.0), (0.2 * LRDF_2 * Actual Net Telemetered Consumption)) from all Controllable Load Resources active in SCED </w:t>
      </w:r>
      <w:ins w:id="2156" w:author="ERCOT 103020" w:date="2020-10-13T10:44:00Z">
        <w:r w:rsidR="00EF726B">
          <w:rPr>
            <w:b/>
            <w:position w:val="30"/>
            <w:sz w:val="20"/>
            <w:szCs w:val="20"/>
          </w:rPr>
          <w:t>without an</w:t>
        </w:r>
      </w:ins>
      <w:del w:id="2157" w:author="ERCOT 103020" w:date="2020-10-13T10:44:00Z">
        <w:r w:rsidRPr="005A4461" w:rsidDel="00EF726B">
          <w:rPr>
            <w:b/>
            <w:position w:val="30"/>
            <w:sz w:val="20"/>
            <w:szCs w:val="20"/>
          </w:rPr>
          <w:delText>and not carrying</w:delText>
        </w:r>
      </w:del>
      <w:r w:rsidRPr="005A4461">
        <w:rPr>
          <w:b/>
          <w:position w:val="30"/>
          <w:sz w:val="20"/>
          <w:szCs w:val="20"/>
        </w:rPr>
        <w:t xml:space="preserve"> Ancillary Service Resource </w:t>
      </w:r>
      <w:del w:id="2158" w:author="ERCOT 103020" w:date="2020-10-13T10:44:00Z">
        <w:r w:rsidRPr="005A4461" w:rsidDel="00EF726B">
          <w:rPr>
            <w:b/>
            <w:position w:val="30"/>
            <w:sz w:val="20"/>
            <w:szCs w:val="20"/>
          </w:rPr>
          <w:delText>Responsibility</w:delText>
        </w:r>
      </w:del>
      <w:ins w:id="2159" w:author="ERCOT 103020" w:date="2020-10-13T10:44:00Z">
        <w:r w:rsidR="00EF726B">
          <w:rPr>
            <w:b/>
            <w:position w:val="30"/>
            <w:sz w:val="20"/>
            <w:szCs w:val="20"/>
          </w:rPr>
          <w:t>award</w:t>
        </w:r>
      </w:ins>
    </w:p>
    <w:p w14:paraId="2C0D2BEB"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73600" behindDoc="0" locked="0" layoutInCell="1" allowOverlap="1" wp14:anchorId="3DA788A6" wp14:editId="5F320FC9">
                <wp:simplePos x="0" y="0"/>
                <wp:positionH relativeFrom="column">
                  <wp:posOffset>555703</wp:posOffset>
                </wp:positionH>
                <wp:positionV relativeFrom="paragraph">
                  <wp:posOffset>4058</wp:posOffset>
                </wp:positionV>
                <wp:extent cx="737235" cy="1338580"/>
                <wp:effectExtent l="0" t="635" r="0" b="3810"/>
                <wp:wrapNone/>
                <wp:docPr id="3277"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6"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A0EAB" w14:textId="77777777" w:rsidR="007954DB" w:rsidRDefault="007954DB" w:rsidP="005A4461">
                              <w:r>
                                <w:rPr>
                                  <w:rFonts w:ascii="Symbol" w:hAnsi="Symbol" w:cs="Symbol"/>
                                  <w:color w:val="000000"/>
                                  <w:sz w:val="54"/>
                                  <w:szCs w:val="54"/>
                                </w:rPr>
                                <w:t></w:t>
                              </w:r>
                            </w:p>
                          </w:txbxContent>
                        </wps:txbx>
                        <wps:bodyPr rot="0" vert="horz" wrap="none" lIns="0" tIns="0" rIns="0" bIns="0" anchor="t" anchorCtr="0" upright="1">
                          <a:spAutoFit/>
                        </wps:bodyPr>
                      </wps:wsp>
                      <wps:wsp>
                        <wps:cNvPr id="127"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39B01"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3264"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EFC9F"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3265"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5C324" w14:textId="77777777" w:rsidR="007954DB" w:rsidRPr="00B34B0A" w:rsidRDefault="007954DB" w:rsidP="005A4461">
                              <w:pPr>
                                <w:rPr>
                                  <w:b/>
                                </w:rPr>
                              </w:pPr>
                              <w:r>
                                <w:rPr>
                                  <w:b/>
                                  <w:i/>
                                  <w:iCs/>
                                  <w:color w:val="000000"/>
                                </w:rPr>
                                <w:t>FFR</w:t>
                              </w:r>
                            </w:p>
                          </w:txbxContent>
                        </wps:txbx>
                        <wps:bodyPr rot="0" vert="horz" wrap="none" lIns="0" tIns="0" rIns="0" bIns="0" anchor="t" anchorCtr="0" upright="1">
                          <a:spAutoFit/>
                        </wps:bodyPr>
                      </wps:wsp>
                      <wps:wsp>
                        <wps:cNvPr id="3266"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7F27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3267"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08F61"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3268"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AD81A"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3269"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21FB5" w14:textId="77777777" w:rsidR="007954DB" w:rsidRPr="00B34B0A" w:rsidRDefault="007954DB" w:rsidP="005A4461">
                              <w:pPr>
                                <w:rPr>
                                  <w:b/>
                                </w:rPr>
                              </w:pPr>
                              <w:r>
                                <w:rPr>
                                  <w:b/>
                                  <w:i/>
                                  <w:iCs/>
                                  <w:color w:val="000000"/>
                                </w:rPr>
                                <w:t>FFR</w:t>
                              </w:r>
                            </w:p>
                          </w:txbxContent>
                        </wps:txbx>
                        <wps:bodyPr rot="0" vert="horz" wrap="none" lIns="0" tIns="0" rIns="0" bIns="0" anchor="t" anchorCtr="0" upright="1">
                          <a:spAutoFit/>
                        </wps:bodyPr>
                      </wps:wsp>
                      <wps:wsp>
                        <wps:cNvPr id="3270"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6C642"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3271"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75642"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DA788A6" id="Canvas 52" o:spid="_x0000_s1084" editas="canvas" style="position:absolute;left:0;text-align:left;margin-left:43.75pt;margin-top:.3pt;width:58.05pt;height:105.4pt;z-index:25167360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14:paraId="7DBA0EAB" w14:textId="77777777" w:rsidR="007954DB" w:rsidRDefault="007954DB" w:rsidP="005A4461">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14:paraId="36F39B01" w14:textId="77777777" w:rsidR="007954DB" w:rsidRDefault="007954DB" w:rsidP="005A4461">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3K8MA&#10;AADdAAAADwAAAGRycy9kb3ducmV2LnhtbESP3WoCMRSE7wXfIRyhd5p1F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3K8MAAADdAAAADwAAAAAAAAAAAAAAAACYAgAAZHJzL2Rv&#10;d25yZXYueG1sUEsFBgAAAAAEAAQA9QAAAIgDAAAAAA==&#10;" filled="f" stroked="f">
                  <v:textbox style="mso-fit-shape-to-text:t" inset="0,0,0,0">
                    <w:txbxContent>
                      <w:p w14:paraId="7F5EFC9F" w14:textId="77777777" w:rsidR="007954DB" w:rsidRPr="00B34B0A" w:rsidRDefault="007954DB" w:rsidP="005A4461">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SsMMA&#10;AADdAAAADwAAAGRycy9kb3ducmV2LnhtbESP3WoCMRSE7wXfIRyhd5p1R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MSsMMAAADdAAAADwAAAAAAAAAAAAAAAACYAgAAZHJzL2Rv&#10;d25yZXYueG1sUEsFBgAAAAAEAAQA9QAAAIgDAAAAAA==&#10;" filled="f" stroked="f">
                  <v:textbox style="mso-fit-shape-to-text:t" inset="0,0,0,0">
                    <w:txbxContent>
                      <w:p w14:paraId="1395C324" w14:textId="77777777" w:rsidR="007954DB" w:rsidRPr="00B34B0A" w:rsidRDefault="007954DB" w:rsidP="005A4461">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GMx8MA&#10;AADdAAAADwAAAGRycy9kb3ducmV2LnhtbESPzWrDMBCE74G+g9hCb7FcF0xwo4QQCCSllzh5gMVa&#10;/1BpZSQ1dt6+KgRyHGbmG2a9na0RN/JhcKzgPctBEDdOD9wpuF4OyxWIEJE1Gsek4E4BtpuXxRor&#10;7SY+062OnUgQDhUq6GMcKylD05PFkLmROHmt8xZjkr6T2uOU4NbIIs9LaXHgtNDjSPuemp/61yqQ&#10;l/owrWrjc/dVtN/mdDy35JR6e513nyAizfEZfrSPWsFHUZbw/yY9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8GMx8MAAADdAAAADwAAAAAAAAAAAAAAAACYAgAAZHJzL2Rv&#10;d25yZXYueG1sUEsFBgAAAAAEAAQA9QAAAIgDAAAAAA==&#10;" filled="f" stroked="f">
                  <v:textbox style="mso-fit-shape-to-text:t" inset="0,0,0,0">
                    <w:txbxContent>
                      <w:p w14:paraId="0E47F278" w14:textId="77777777" w:rsidR="007954DB" w:rsidRPr="00B34B0A" w:rsidRDefault="007954DB" w:rsidP="005A4461">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dSkMcA&#10;AADdAAAADwAAAGRycy9kb3ducmV2LnhtbESPQWvCQBSE74L/YXlCL1I3pqBpdBUpCD0UiqmH9vbI&#10;PrPR7NuQ3Zq0v74rCD0OM/MNs94OthFX6nztWMF8loAgLp2uuVJw/Ng/ZiB8QNbYOCYFP+RhuxmP&#10;1phr1/OBrkWoRISwz1GBCaHNpfSlIYt+5lri6J1cZzFE2VVSd9hHuG1kmiQLabHmuGCwpRdD5aX4&#10;tgr275818a88TJ+z3p3L9Kswb61SD5NhtwIRaAj/4Xv7VSt4ShdLuL2JT0B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3UpDHAAAA3QAAAA8AAAAAAAAAAAAAAAAAmAIAAGRy&#10;cy9kb3ducmV2LnhtbFBLBQYAAAAABAAEAPUAAACMAwAAAAA=&#10;" filled="f" stroked="f">
                  <v:textbox style="mso-fit-shape-to-text:t" inset="0,0,0,0">
                    <w:txbxContent>
                      <w:p w14:paraId="66308F61" w14:textId="77777777" w:rsidR="007954DB" w:rsidRPr="00B34B0A" w:rsidRDefault="007954DB" w:rsidP="005A4461">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K9Lr8A&#10;AADdAAAADwAAAGRycy9kb3ducmV2LnhtbERPy4rCMBTdD/gP4QqzG1MriFSjiCCozMbqB1ya2wcm&#10;NyWJtv69WQzM8nDem91ojXiRD51jBfNZBoK4crrjRsH9dvxZgQgRWaNxTAreFGC3nXxtsNBu4Cu9&#10;ytiIFMKhQAVtjH0hZahashhmridOXO28xZigb6T2OKRwa2SeZUtpsePU0GJPh5aqR/m0CuStPA6r&#10;0vjMXfL615xP15qcUt/Tcb8GEWmM/+I/90krWOTLNDe9SU9Ab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Er0uvwAAAN0AAAAPAAAAAAAAAAAAAAAAAJgCAABkcnMvZG93bnJl&#10;di54bWxQSwUGAAAAAAQABAD1AAAAhAMAAAAA&#10;" filled="f" stroked="f">
                  <v:textbox style="mso-fit-shape-to-text:t" inset="0,0,0,0">
                    <w:txbxContent>
                      <w:p w14:paraId="502AD81A" w14:textId="77777777" w:rsidR="007954DB" w:rsidRPr="00B34B0A" w:rsidRDefault="007954DB" w:rsidP="005A4461">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4YtcMA&#10;AADdAAAADwAAAGRycy9kb3ducmV2LnhtbESP3WoCMRSE7wXfIRzBO812BdGtUYog2OKNqw9w2Jz9&#10;ocnJkkR3+/ZNoeDlMDPfMLvDaI14kg+dYwVvywwEceV0x42C++202IAIEVmjcUwKfijAYT+d7LDQ&#10;buArPcvYiAThUKCCNsa+kDJULVkMS9cTJ6923mJM0jdSexwS3BqZZ9laWuw4LbTY07Gl6rt8WAXy&#10;Vp6GTWl85r7y+mI+z9eanFLz2fjxDiLSGF/h//ZZK1jl6y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4YtcMAAADdAAAADwAAAAAAAAAAAAAAAACYAgAAZHJzL2Rv&#10;d25yZXYueG1sUEsFBgAAAAAEAAQA9QAAAIgDAAAAAA==&#10;" filled="f" stroked="f">
                  <v:textbox style="mso-fit-shape-to-text:t" inset="0,0,0,0">
                    <w:txbxContent>
                      <w:p w14:paraId="2A321FB5" w14:textId="77777777" w:rsidR="007954DB" w:rsidRPr="00B34B0A" w:rsidRDefault="007954DB" w:rsidP="005A4461">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0n9cAA&#10;AADdAAAADwAAAGRycy9kb3ducmV2LnhtbERPy4rCMBTdD/gP4QruxtQKM1KNIoKgMhurH3Bpbh+Y&#10;3JQkYzt/bxbCLA/nvdmN1ogn+dA5VrCYZyCIK6c7bhTcb8fPFYgQkTUax6TgjwLstpOPDRbaDXyl&#10;ZxkbkUI4FKigjbEvpAxVSxbD3PXEiaudtxgT9I3UHocUbo3Ms+xLWuw4NbTY06Gl6lH+WgXyVh6H&#10;VWl85i55/WPOp2tNTqnZdNyvQUQa47/47T5pBcv8O+1P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0n9cAAAADdAAAADwAAAAAAAAAAAAAAAACYAgAAZHJzL2Rvd25y&#10;ZXYueG1sUEsFBgAAAAAEAAQA9QAAAIUDAAAAAA==&#10;" filled="f" stroked="f">
                  <v:textbox style="mso-fit-shape-to-text:t" inset="0,0,0,0">
                    <w:txbxContent>
                      <w:p w14:paraId="27F6C642" w14:textId="77777777" w:rsidR="007954DB" w:rsidRPr="00B34B0A" w:rsidRDefault="007954DB" w:rsidP="005A4461">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CbsMA&#10;AADdAAAADwAAAGRycy9kb3ducmV2LnhtbESP3WoCMRSE7wu+QziCdzXrCq2sRimCoNIbVx/gsDn7&#10;Q5OTJYnu+vamUOjlMDPfMJvdaI14kA+dYwWLeQaCuHK640bB7Xp4X4EIEVmjcUwKnhRgt528bbDQ&#10;buALPcrYiAThUKCCNsa+kDJULVkMc9cTJ6923mJM0jdSexwS3BqZZ9mHtNhxWmixp31L1U95twrk&#10;tTwMq9L4zJ3z+tucjpeanFKz6fi1BhFpjP/hv/ZRK1jmnwv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GCbsMAAADdAAAADwAAAAAAAAAAAAAAAACYAgAAZHJzL2Rv&#10;d25yZXYueG1sUEsFBgAAAAAEAAQA9QAAAIgDAAAAAA==&#10;" filled="f" stroked="f">
                  <v:textbox style="mso-fit-shape-to-text:t" inset="0,0,0,0">
                    <w:txbxContent>
                      <w:p w14:paraId="1BB75642" w14:textId="77777777" w:rsidR="007954DB" w:rsidRPr="00B34B0A" w:rsidRDefault="007954DB" w:rsidP="005A4461">
                        <w:pPr>
                          <w:rPr>
                            <w:b/>
                          </w:rPr>
                        </w:pPr>
                        <w:r w:rsidRPr="00B34B0A">
                          <w:rPr>
                            <w:b/>
                            <w:i/>
                            <w:iCs/>
                            <w:color w:val="000000"/>
                          </w:rPr>
                          <w:t>i</w:t>
                        </w:r>
                      </w:p>
                    </w:txbxContent>
                  </v:textbox>
                </v:rect>
              </v:group>
            </w:pict>
          </mc:Fallback>
        </mc:AlternateContent>
      </w:r>
    </w:p>
    <w:p w14:paraId="105AA845" w14:textId="77777777" w:rsidR="005A4461" w:rsidRPr="005A4461" w:rsidRDefault="005A4461" w:rsidP="005A4461">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7</w:t>
      </w:r>
      <w:r w:rsidRPr="005A4461">
        <w:rPr>
          <w:b/>
          <w:position w:val="30"/>
          <w:sz w:val="20"/>
          <w:szCs w:val="20"/>
        </w:rPr>
        <w:t xml:space="preserve"> =</w:t>
      </w:r>
      <w:r w:rsidRPr="005A4461">
        <w:rPr>
          <w:b/>
          <w:position w:val="30"/>
          <w:sz w:val="20"/>
          <w:szCs w:val="20"/>
        </w:rPr>
        <w:tab/>
        <w:t>(Capacity from Resources capable of providing FFR)</w:t>
      </w:r>
      <w:r w:rsidRPr="005A4461">
        <w:rPr>
          <w:b/>
          <w:position w:val="30"/>
          <w:sz w:val="20"/>
          <w:szCs w:val="20"/>
          <w:vertAlign w:val="subscript"/>
        </w:rPr>
        <w:t>i</w:t>
      </w:r>
    </w:p>
    <w:p w14:paraId="00F62700" w14:textId="77777777" w:rsidR="005A4461" w:rsidRPr="005A4461" w:rsidRDefault="005A4461" w:rsidP="005A4461">
      <w:pPr>
        <w:spacing w:before="480"/>
        <w:ind w:left="720" w:hanging="720"/>
        <w:rPr>
          <w:b/>
          <w:position w:val="30"/>
          <w:sz w:val="20"/>
          <w:szCs w:val="20"/>
        </w:rPr>
      </w:pPr>
    </w:p>
    <w:p w14:paraId="7E42ECDC" w14:textId="77777777" w:rsidR="005A4461" w:rsidRPr="005A4461" w:rsidRDefault="005A4461" w:rsidP="005A4461">
      <w:pPr>
        <w:ind w:left="720" w:hanging="72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67AC404E" w14:textId="77777777" w:rsidTr="001D22CE">
        <w:trPr>
          <w:trHeight w:val="3662"/>
        </w:trPr>
        <w:tc>
          <w:tcPr>
            <w:tcW w:w="9576" w:type="dxa"/>
            <w:shd w:val="pct12" w:color="auto" w:fill="auto"/>
          </w:tcPr>
          <w:p w14:paraId="6885A729" w14:textId="77777777" w:rsidR="005A4461" w:rsidRPr="005A4461" w:rsidRDefault="005A4461" w:rsidP="005A4461">
            <w:pPr>
              <w:spacing w:before="120" w:after="240"/>
              <w:rPr>
                <w:b/>
                <w:i/>
                <w:iCs/>
              </w:rPr>
            </w:pPr>
            <w:r w:rsidRPr="005A4461">
              <w:rPr>
                <w:b/>
                <w:i/>
                <w:iCs/>
              </w:rPr>
              <w:lastRenderedPageBreak/>
              <w:t>[NPRR987:  Insert the formula “PRC</w:t>
            </w:r>
            <w:r w:rsidRPr="005A4461">
              <w:rPr>
                <w:b/>
                <w:i/>
                <w:iCs/>
                <w:vertAlign w:val="subscript"/>
              </w:rPr>
              <w:t>8</w:t>
            </w:r>
            <w:r w:rsidRPr="005A4461">
              <w:rPr>
                <w:b/>
                <w:i/>
                <w:iCs/>
              </w:rPr>
              <w:t>” below upon system implementation:]</w:t>
            </w:r>
          </w:p>
          <w:p w14:paraId="6A6AC335" w14:textId="77777777" w:rsidR="005A4461" w:rsidRPr="005A4461" w:rsidRDefault="005A4461" w:rsidP="005A4461">
            <w:pPr>
              <w:tabs>
                <w:tab w:val="left" w:pos="2160"/>
              </w:tabs>
              <w:spacing w:before="480"/>
              <w:ind w:left="2160" w:hanging="2160"/>
              <w:rPr>
                <w:b/>
                <w:position w:val="30"/>
                <w:sz w:val="20"/>
                <w:szCs w:val="20"/>
              </w:rPr>
            </w:pPr>
            <w:r w:rsidRPr="005A4461">
              <w:rPr>
                <w:noProof/>
                <w:szCs w:val="20"/>
              </w:rPr>
              <mc:AlternateContent>
                <mc:Choice Requires="wpc">
                  <w:drawing>
                    <wp:anchor distT="0" distB="0" distL="114300" distR="114300" simplePos="0" relativeHeight="251674624" behindDoc="0" locked="0" layoutInCell="1" allowOverlap="1" wp14:anchorId="1E9476CD" wp14:editId="409E55B6">
                      <wp:simplePos x="0" y="0"/>
                      <wp:positionH relativeFrom="column">
                        <wp:posOffset>483870</wp:posOffset>
                      </wp:positionH>
                      <wp:positionV relativeFrom="paragraph">
                        <wp:posOffset>43815</wp:posOffset>
                      </wp:positionV>
                      <wp:extent cx="960755" cy="1369060"/>
                      <wp:effectExtent l="0" t="0" r="10795" b="2540"/>
                      <wp:wrapNone/>
                      <wp:docPr id="21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9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F3FDD"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095"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EC7B8"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096"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AD7FC" w14:textId="77777777" w:rsidR="007954DB" w:rsidRPr="00B34B0A" w:rsidRDefault="007954DB" w:rsidP="005A4461">
                                    <w:pPr>
                                      <w:rPr>
                                        <w:b/>
                                      </w:rPr>
                                    </w:pPr>
                                    <w:r>
                                      <w:rPr>
                                        <w:b/>
                                        <w:i/>
                                        <w:iCs/>
                                        <w:color w:val="000000"/>
                                      </w:rPr>
                                      <w:t>ESR</w:t>
                                    </w:r>
                                  </w:p>
                                </w:txbxContent>
                              </wps:txbx>
                              <wps:bodyPr rot="0" vert="horz" wrap="square" lIns="0" tIns="0" rIns="0" bIns="0" anchor="t" anchorCtr="0" upright="1">
                                <a:spAutoFit/>
                              </wps:bodyPr>
                            </wps:wsp>
                            <wps:wsp>
                              <wps:cNvPr id="2097"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B022A" w14:textId="77777777" w:rsidR="007954DB" w:rsidRPr="00B34B0A" w:rsidRDefault="007954DB" w:rsidP="005A4461">
                                    <w:pPr>
                                      <w:rPr>
                                        <w:b/>
                                      </w:rPr>
                                    </w:pPr>
                                  </w:p>
                                </w:txbxContent>
                              </wps:txbx>
                              <wps:bodyPr rot="0" vert="horz" wrap="none" lIns="0" tIns="0" rIns="0" bIns="0" anchor="t" anchorCtr="0" upright="1">
                                <a:spAutoFit/>
                              </wps:bodyPr>
                            </wps:wsp>
                            <wps:wsp>
                              <wps:cNvPr id="2098"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B8765"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99"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94A4"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10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B5FEE" w14:textId="77777777" w:rsidR="007954DB" w:rsidRPr="00B34B0A" w:rsidRDefault="007954DB" w:rsidP="005A4461">
                                    <w:pPr>
                                      <w:rPr>
                                        <w:b/>
                                      </w:rPr>
                                    </w:pPr>
                                  </w:p>
                                </w:txbxContent>
                              </wps:txbx>
                              <wps:bodyPr rot="0" vert="horz" wrap="none" lIns="0" tIns="0" rIns="0" bIns="0" anchor="t" anchorCtr="0" upright="1">
                                <a:spAutoFit/>
                              </wps:bodyPr>
                            </wps:wsp>
                            <wps:wsp>
                              <wps:cNvPr id="2101"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E3249" w14:textId="77777777" w:rsidR="007954DB" w:rsidRPr="00B34B0A" w:rsidRDefault="007954DB" w:rsidP="005A4461">
                                    <w:pPr>
                                      <w:rPr>
                                        <w:b/>
                                      </w:rPr>
                                    </w:pPr>
                                    <w:r>
                                      <w:rPr>
                                        <w:b/>
                                        <w:i/>
                                        <w:iCs/>
                                        <w:color w:val="000000"/>
                                      </w:rPr>
                                      <w:t>ESR</w:t>
                                    </w:r>
                                  </w:p>
                                </w:txbxContent>
                              </wps:txbx>
                              <wps:bodyPr rot="0" vert="horz" wrap="none" lIns="0" tIns="0" rIns="0" bIns="0" anchor="t" anchorCtr="0" upright="1">
                                <a:spAutoFit/>
                              </wps:bodyPr>
                            </wps:wsp>
                            <wps:wsp>
                              <wps:cNvPr id="2102"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55DA"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103"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DBDCA"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E9476CD" id="_x0000_s1096" editas="canvas" style="position:absolute;left:0;text-align:left;margin-left:38.1pt;margin-top:3.4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E24bbGmBAAAdSsAAA4AAAAAAAAAAAAAAAAA&#10;LgIAAGRycy9lMm9Eb2MueG1sUEsBAi0AFAAGAAgAAAAhAOEAt7HeAAAACAEAAA8AAAAAAAAAAAAA&#10;AAAAAAcAAGRycy9kb3ducmV2LnhtbFBLBQYAAAAABAAEAPMAAAALC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NxucYA&#10;AADdAAAADwAAAGRycy9kb3ducmV2LnhtbESPQWvCQBSE74L/YXmCl6IbFYpGV5GC4EEQo4f29si+&#10;ZlOzb0N2a6K/3i0UPA4z8w2z2nS2EjdqfOlYwWScgCDOnS65UHA570ZzED4ga6wck4I7edis+70V&#10;ptq1fKJbFgoRIexTVGBCqFMpfW7Ioh+7mjh6366xGKJsCqkbbCPcVnKaJO/SYslxwWBNH4bya/Zr&#10;FeyOnyXxQ57eFvPW/eTTr8wcaqWGg267BBGoC6/wf3uvFcySxQT+3sQnIN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NxucYAAADdAAAADwAAAAAAAAAAAAAAAACYAgAAZHJz&#10;L2Rvd25yZXYueG1sUEsFBgAAAAAEAAQA9QAAAIsDAAAAAA==&#10;" filled="f" stroked="f">
                        <v:textbox style="mso-fit-shape-to-text:t" inset="0,0,0,0">
                          <w:txbxContent>
                            <w:p w14:paraId="15FF3FDD"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031EC7B8" w14:textId="77777777" w:rsidR="007954DB" w:rsidRDefault="007954DB" w:rsidP="005A4461">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SdMYA&#10;AADdAAAADwAAAGRycy9kb3ducmV2LnhtbESPQWvCQBSE7wX/w/IEL0U35iAaXUUEoQehGD3o7ZF9&#10;ZqPZtyG7NWl/fbdQ8DjMzDfMatPbWjyp9ZVjBdNJAoK4cLriUsH5tB/PQfiArLF2TAq+ycNmPXhb&#10;YaZdx0d65qEUEcI+QwUmhCaT0heGLPqJa4ijd3OtxRBlW0rdYhfhtpZpksykxYrjgsGGdoaKR/5l&#10;Few/LxXxjzy+L+aduxfpNTeHRqnRsN8uQQTqwyv83/7QCtJkMYO/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ESdMYAAADdAAAADwAAAAAAAAAAAAAAAACYAgAAZHJz&#10;L2Rvd25yZXYueG1sUEsFBgAAAAAEAAQA9QAAAIsDAAAAAA==&#10;" filled="f" stroked="f">
                        <v:textbox style="mso-fit-shape-to-text:t" inset="0,0,0,0">
                          <w:txbxContent>
                            <w:p w14:paraId="16DAD7FC" w14:textId="77777777" w:rsidR="007954DB" w:rsidRPr="00B34B0A" w:rsidRDefault="007954DB" w:rsidP="005A4461">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fMI8MA&#10;AADdAAAADwAAAGRycy9kb3ducmV2LnhtbESP3WoCMRSE74W+QziF3mnSvah2a5RSEKx44+oDHDZn&#10;f2hysiSpu337RhC8HGbmG2a9nZwVVwqx96zhdaFAENfe9NxquJx38xWImJANWs+k4Y8ibDdPszWW&#10;xo98omuVWpEhHEvU0KU0lFLGuiOHceEH4uw1PjhMWYZWmoBjhjsrC6XepMOe80KHA311VP9Uv06D&#10;PFe7cVXZoPyhaI72e39qyGv98jx9foBINKVH+N7eGw2Fel/C7U1+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fMI8MAAADdAAAADwAAAAAAAAAAAAAAAACYAgAAZHJzL2Rv&#10;d25yZXYueG1sUEsFBgAAAAAEAAQA9QAAAIgDAAAAAA==&#10;" filled="f" stroked="f">
                        <v:textbox style="mso-fit-shape-to-text:t" inset="0,0,0,0">
                          <w:txbxContent>
                            <w:p w14:paraId="685B022A" w14:textId="77777777" w:rsidR="007954DB" w:rsidRPr="00B34B0A" w:rsidRDefault="007954DB" w:rsidP="005A4461">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YUb8A&#10;AADdAAAADwAAAGRycy9kb3ducmV2LnhtbERPy2oCMRTdC/2HcAvuNOksxE6NIoKgxY2jH3CZ3HnQ&#10;5GZIUmf8+2YhdHk4781uclY8KMTes4aPpQJBXHvTc6vhfjsu1iBiQjZoPZOGJ0XYbd9mGyyNH/lK&#10;jyq1IodwLFFDl9JQShnrjhzGpR+IM9f44DBlGFppAo453FlZKLWSDnvODR0OdOio/ql+nQZ5q47j&#10;urJB+e+iudjz6dqQ13r+Pu2/QCSa0r/45T4ZDYX6zHP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2FhRvwAAAN0AAAAPAAAAAAAAAAAAAAAAAJgCAABkcnMvZG93bnJl&#10;di54bWxQSwUGAAAAAAQABAD1AAAAhAMAAAAA&#10;" filled="f" stroked="f">
                        <v:textbox style="mso-fit-shape-to-text:t" inset="0,0,0,0">
                          <w:txbxContent>
                            <w:p w14:paraId="6A4B8765" w14:textId="77777777" w:rsidR="007954DB" w:rsidRPr="00B34B0A" w:rsidRDefault="007954DB" w:rsidP="005A4461">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6GBsYA&#10;AADdAAAADwAAAGRycy9kb3ducmV2LnhtbESPQWvCQBSE7wX/w/IEL0U35iAmdRURhB4KYtpDvT2y&#10;r9m02bchu5ror3cFocdhZr5hVpvBNuJCna8dK5jPEhDEpdM1Vwq+PvfTJQgfkDU2jknBlTxs1qOX&#10;Feba9XykSxEqESHsc1RgQmhzKX1pyKKfuZY4ej+usxii7CqpO+wj3DYyTZKFtFhzXDDY0s5Q+Vec&#10;rYL94bsmvsnja7bs3W+Zngrz0So1GQ/bNxCBhvAffrbftYI0yTJ4vI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66GBsYAAADdAAAADwAAAAAAAAAAAAAAAACYAgAAZHJz&#10;L2Rvd25yZXYueG1sUEsFBgAAAAAEAAQA9QAAAIsDAAAAAA==&#10;" filled="f" stroked="f">
                        <v:textbox style="mso-fit-shape-to-text:t" inset="0,0,0,0">
                          <w:txbxContent>
                            <w:p w14:paraId="0D7D94A4" w14:textId="77777777" w:rsidR="007954DB" w:rsidRPr="00B34B0A" w:rsidRDefault="007954DB" w:rsidP="005A4461">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3ADB5FEE" w14:textId="77777777" w:rsidR="007954DB" w:rsidRPr="00B34B0A" w:rsidRDefault="007954DB" w:rsidP="005A4461">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r1sMA&#10;AADdAAAADwAAAGRycy9kb3ducmV2LnhtbESPzWrDMBCE74G+g9hCb4lkH0pwooRSCKSllzh5gMVa&#10;/xBpZSQ1dt++CgRyHGbmG2a7n50VNwpx8KyhWCkQxI03A3caLufDcg0iJmSD1jNp+KMI+93LYouV&#10;8ROf6FanTmQIxwo19CmNlZSx6clhXPmROHutDw5TlqGTJuCU4c7KUql36XDgvNDjSJ89Ndf612mQ&#10;5/owrWsblP8u2x/7dTy15LV+e50/NiASzekZfrSPRkNZqAL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lr1sMAAADdAAAADwAAAAAAAAAAAAAAAACYAgAAZHJzL2Rv&#10;d25yZXYueG1sUEsFBgAAAAAEAAQA9QAAAIgDAAAAAA==&#10;" filled="f" stroked="f">
                        <v:textbox style="mso-fit-shape-to-text:t" inset="0,0,0,0">
                          <w:txbxContent>
                            <w:p w14:paraId="3AAE3249" w14:textId="77777777" w:rsidR="007954DB" w:rsidRPr="00B34B0A" w:rsidRDefault="007954DB" w:rsidP="005A4461">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1ocIA&#10;AADdAAAADwAAAGRycy9kb3ducmV2LnhtbESP3WoCMRSE7wu+QzhC72riXhTZGkUEQcUb1z7AYXP2&#10;hyYnSxLd9e1NodDLYWa+YdbbyVnxoBB7zxqWCwWCuPam51bD9+3wsQIRE7JB65k0PCnCdjN7W2Np&#10;/MhXelSpFRnCsUQNXUpDKWWsO3IYF34gzl7jg8OUZWilCThmuLOyUOpTOuw5L3Q40L6j+qe6Ow3y&#10;Vh3GVWWD8ueiudjT8dqQ1/p9Pu2+QCSa0n/4r300GoqlKuD3TX4C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2/WhwgAAAN0AAAAPAAAAAAAAAAAAAAAAAJgCAABkcnMvZG93&#10;bnJldi54bWxQSwUGAAAAAAQABAD1AAAAhwMAAAAA&#10;" filled="f" stroked="f">
                        <v:textbox style="mso-fit-shape-to-text:t" inset="0,0,0,0">
                          <w:txbxContent>
                            <w:p w14:paraId="747055DA" w14:textId="77777777" w:rsidR="007954DB" w:rsidRPr="00B34B0A" w:rsidRDefault="007954DB" w:rsidP="005A4461">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076DBDCA"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8</w:t>
            </w:r>
            <w:r w:rsidRPr="005A4461">
              <w:rPr>
                <w:b/>
                <w:position w:val="30"/>
                <w:sz w:val="20"/>
                <w:szCs w:val="20"/>
              </w:rPr>
              <w:t xml:space="preserve"> =</w:t>
            </w:r>
            <w:r w:rsidRPr="005A4461">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CCFB700" w14:textId="77777777" w:rsidR="005A4461" w:rsidRPr="005A4461" w:rsidRDefault="005A4461" w:rsidP="005A4461">
            <w:pPr>
              <w:tabs>
                <w:tab w:val="left" w:pos="2160"/>
              </w:tabs>
              <w:spacing w:after="240"/>
              <w:ind w:left="2160" w:hanging="2160"/>
              <w:rPr>
                <w:bCs/>
                <w:szCs w:val="20"/>
              </w:rPr>
            </w:pPr>
            <w:r w:rsidRPr="005A4461">
              <w:rPr>
                <w:b/>
                <w:position w:val="30"/>
                <w:sz w:val="20"/>
                <w:szCs w:val="20"/>
              </w:rPr>
              <w:t>Excludes ESR capacity used to provide FFR</w:t>
            </w:r>
          </w:p>
        </w:tc>
      </w:tr>
    </w:tbl>
    <w:p w14:paraId="562BF136" w14:textId="77777777" w:rsidR="005A4461" w:rsidRDefault="005A4461" w:rsidP="005A4461">
      <w:pPr>
        <w:tabs>
          <w:tab w:val="left" w:pos="2160"/>
        </w:tabs>
        <w:spacing w:before="480"/>
        <w:ind w:left="2160" w:hanging="2160"/>
        <w:rPr>
          <w:ins w:id="2160" w:author="ERCOT" w:date="2020-04-03T10:00:00Z"/>
          <w:b/>
          <w:position w:val="30"/>
          <w:sz w:val="20"/>
        </w:rPr>
      </w:pPr>
      <w:ins w:id="2161" w:author="ERCOT" w:date="2020-04-14T16:16:00Z">
        <w:r>
          <w:rPr>
            <w:noProof/>
          </w:rPr>
          <mc:AlternateContent>
            <mc:Choice Requires="wpc">
              <w:drawing>
                <wp:anchor distT="0" distB="0" distL="114300" distR="114300" simplePos="0" relativeHeight="251676672" behindDoc="0" locked="0" layoutInCell="1" allowOverlap="1" wp14:anchorId="154B0CA6" wp14:editId="7B30F47F">
                  <wp:simplePos x="0" y="0"/>
                  <wp:positionH relativeFrom="column">
                    <wp:posOffset>437183</wp:posOffset>
                  </wp:positionH>
                  <wp:positionV relativeFrom="paragraph">
                    <wp:posOffset>63389</wp:posOffset>
                  </wp:positionV>
                  <wp:extent cx="960755" cy="1369060"/>
                  <wp:effectExtent l="0" t="0" r="10795" b="2540"/>
                  <wp:wrapNone/>
                  <wp:docPr id="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36182" y="675861"/>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12889"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4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D91DC"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77214" w14:textId="77777777" w:rsidR="007954DB" w:rsidRPr="00B34B0A" w:rsidRDefault="007954DB" w:rsidP="005A4461">
                                <w:pPr>
                                  <w:rPr>
                                    <w:b/>
                                  </w:rPr>
                                </w:pPr>
                                <w:ins w:id="2162" w:author="ERCOT" w:date="2020-04-03T10:01:00Z">
                                  <w:r>
                                    <w:rPr>
                                      <w:b/>
                                      <w:i/>
                                      <w:iCs/>
                                      <w:color w:val="000000"/>
                                    </w:rPr>
                                    <w:t>DC-Coupled Resources</w:t>
                                  </w:r>
                                </w:ins>
                              </w:p>
                            </w:txbxContent>
                          </wps:txbx>
                          <wps:bodyPr rot="0" vert="horz" wrap="square" lIns="0" tIns="0" rIns="0" bIns="0" anchor="t" anchorCtr="0" upright="1">
                            <a:spAutoFit/>
                          </wps:bodyPr>
                        </wps:wsp>
                        <wps:wsp>
                          <wps:cNvPr id="4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3369C" w14:textId="77777777" w:rsidR="007954DB" w:rsidRPr="00B34B0A" w:rsidRDefault="007954DB" w:rsidP="005A4461">
                                <w:pPr>
                                  <w:rPr>
                                    <w:b/>
                                  </w:rPr>
                                </w:pPr>
                              </w:p>
                            </w:txbxContent>
                          </wps:txbx>
                          <wps:bodyPr rot="0" vert="horz" wrap="none" lIns="0" tIns="0" rIns="0" bIns="0" anchor="t" anchorCtr="0" upright="1">
                            <a:spAutoFit/>
                          </wps:bodyPr>
                        </wps:wsp>
                        <wps:wsp>
                          <wps:cNvPr id="4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901F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4865"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00CDD" w14:textId="77777777" w:rsidR="007954DB" w:rsidRPr="00B34B0A" w:rsidRDefault="007954DB" w:rsidP="005A4461">
                                <w:pPr>
                                  <w:rPr>
                                    <w:b/>
                                  </w:rPr>
                                </w:pPr>
                              </w:p>
                            </w:txbxContent>
                          </wps:txbx>
                          <wps:bodyPr rot="0" vert="horz" wrap="none" lIns="0" tIns="0" rIns="0" bIns="0" anchor="t" anchorCtr="0" upright="1">
                            <a:spAutoFit/>
                          </wps:bodyPr>
                        </wps:wsp>
                        <wps:wsp>
                          <wps:cNvPr id="53"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32EA2" w14:textId="77777777" w:rsidR="007954DB" w:rsidRPr="00B34B0A" w:rsidRDefault="007954DB" w:rsidP="005A4461">
                                <w:pPr>
                                  <w:rPr>
                                    <w:b/>
                                  </w:rPr>
                                </w:pPr>
                                <w:r>
                                  <w:rPr>
                                    <w:b/>
                                    <w:i/>
                                    <w:iCs/>
                                    <w:color w:val="000000"/>
                                  </w:rPr>
                                  <w:t>ESR</w:t>
                                </w:r>
                              </w:p>
                            </w:txbxContent>
                          </wps:txbx>
                          <wps:bodyPr rot="0" vert="horz" wrap="none" lIns="0" tIns="0" rIns="0" bIns="0" anchor="t" anchorCtr="0" upright="1">
                            <a:spAutoFit/>
                          </wps:bodyPr>
                        </wps:wsp>
                        <wps:wsp>
                          <wps:cNvPr id="54"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6870B"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1"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9769F"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54B0CA6" id="_x0000_s1108" editas="canvas" style="position:absolute;left:0;text-align:left;margin-left:34.4pt;margin-top:5pt;width:75.65pt;height:107.8pt;z-index:2516766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">
                  <v:shape id="_x0000_s1109" type="#_x0000_t75" style="position:absolute;width:9607;height:13690;visibility:visible;mso-wrap-style:square">
                    <v:fill o:detectmouseclick="t"/>
                    <v:path o:connecttype="none"/>
                  </v:shape>
                  <v:rect id="Rectangle 71" o:spid="_x0000_s1110" style="position:absolute;left:1361;top:6758;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14:paraId="37212889"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11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03ED91DC" w14:textId="77777777" w:rsidR="007954DB" w:rsidRDefault="007954DB" w:rsidP="005A4461">
                          <w:r>
                            <w:rPr>
                              <w:rFonts w:ascii="Symbol" w:hAnsi="Symbol" w:cs="Symbol"/>
                              <w:color w:val="000000"/>
                            </w:rPr>
                            <w:t></w:t>
                          </w:r>
                        </w:p>
                      </w:txbxContent>
                    </v:textbox>
                  </v:rect>
                  <v:rect id="Rectangle 73" o:spid="_x0000_s1112" style="position:absolute;left:355;top:3727;width:9252;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14:paraId="6AB77214" w14:textId="77777777" w:rsidR="007954DB" w:rsidRPr="00B34B0A" w:rsidRDefault="007954DB" w:rsidP="005A4461">
                          <w:pPr>
                            <w:rPr>
                              <w:b/>
                            </w:rPr>
                          </w:pPr>
                          <w:ins w:id="2240" w:author="ERCOT" w:date="2020-04-03T10:01:00Z">
                            <w:r>
                              <w:rPr>
                                <w:b/>
                                <w:i/>
                                <w:iCs/>
                                <w:color w:val="000000"/>
                              </w:rPr>
                              <w:t>DC-Coupled Resources</w:t>
                            </w:r>
                          </w:ins>
                        </w:p>
                      </w:txbxContent>
                    </v:textbox>
                  </v:rect>
                  <v:rect id="Rectangle 74" o:spid="_x0000_s1113"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13D3369C" w14:textId="77777777" w:rsidR="007954DB" w:rsidRPr="00B34B0A" w:rsidRDefault="007954DB" w:rsidP="005A4461">
                          <w:pPr>
                            <w:rPr>
                              <w:b/>
                            </w:rPr>
                          </w:pPr>
                        </w:p>
                      </w:txbxContent>
                    </v:textbox>
                  </v:rect>
                  <v:rect id="Rectangle 75" o:spid="_x0000_s1114"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1CD901F8" w14:textId="77777777" w:rsidR="007954DB" w:rsidRPr="00B34B0A" w:rsidRDefault="007954DB" w:rsidP="005A4461">
                          <w:pPr>
                            <w:rPr>
                              <w:b/>
                            </w:rPr>
                          </w:pPr>
                          <w:r w:rsidRPr="00B34B0A">
                            <w:rPr>
                              <w:b/>
                              <w:i/>
                              <w:iCs/>
                              <w:color w:val="000000"/>
                            </w:rPr>
                            <w:t>online</w:t>
                          </w:r>
                        </w:p>
                      </w:txbxContent>
                    </v:textbox>
                  </v:rect>
                  <v:rect id="Rectangle 76" o:spid="_x0000_s1115"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00A24865" w14:textId="77777777" w:rsidR="007954DB" w:rsidRPr="00B34B0A" w:rsidRDefault="007954DB" w:rsidP="005A4461">
                          <w:pPr>
                            <w:rPr>
                              <w:b/>
                            </w:rPr>
                          </w:pPr>
                          <w:r w:rsidRPr="00B34B0A">
                            <w:rPr>
                              <w:b/>
                              <w:i/>
                              <w:iCs/>
                              <w:color w:val="000000"/>
                            </w:rPr>
                            <w:t>All</w:t>
                          </w:r>
                        </w:p>
                      </w:txbxContent>
                    </v:textbox>
                  </v:rect>
                  <v:rect id="Rectangle 77" o:spid="_x0000_s1116"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19700CDD" w14:textId="77777777" w:rsidR="007954DB" w:rsidRPr="00B34B0A" w:rsidRDefault="007954DB" w:rsidP="005A4461">
                          <w:pPr>
                            <w:rPr>
                              <w:b/>
                            </w:rPr>
                          </w:pPr>
                        </w:p>
                      </w:txbxContent>
                    </v:textbox>
                  </v:rect>
                  <v:rect id="Rectangle 78" o:spid="_x0000_s1117"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6CB32EA2" w14:textId="77777777" w:rsidR="007954DB" w:rsidRPr="00B34B0A" w:rsidRDefault="007954DB" w:rsidP="005A4461">
                          <w:pPr>
                            <w:rPr>
                              <w:b/>
                            </w:rPr>
                          </w:pPr>
                          <w:r>
                            <w:rPr>
                              <w:b/>
                              <w:i/>
                              <w:iCs/>
                              <w:color w:val="000000"/>
                            </w:rPr>
                            <w:t>ESR</w:t>
                          </w:r>
                        </w:p>
                      </w:txbxContent>
                    </v:textbox>
                  </v:rect>
                  <v:rect id="Rectangle 79" o:spid="_x0000_s111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6F56870B" w14:textId="77777777" w:rsidR="007954DB" w:rsidRPr="00B34B0A" w:rsidRDefault="007954DB" w:rsidP="005A4461">
                          <w:pPr>
                            <w:rPr>
                              <w:b/>
                            </w:rPr>
                          </w:pPr>
                          <w:r w:rsidRPr="00B34B0A">
                            <w:rPr>
                              <w:b/>
                              <w:i/>
                              <w:iCs/>
                              <w:color w:val="000000"/>
                            </w:rPr>
                            <w:t>online</w:t>
                          </w:r>
                        </w:p>
                      </w:txbxContent>
                    </v:textbox>
                  </v:rect>
                  <v:rect id="Rectangle 80" o:spid="_x0000_s111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14:paraId="1FF9769F" w14:textId="77777777" w:rsidR="007954DB" w:rsidRPr="00B34B0A" w:rsidRDefault="007954DB" w:rsidP="005A4461">
                          <w:pPr>
                            <w:rPr>
                              <w:b/>
                            </w:rPr>
                          </w:pPr>
                          <w:r w:rsidRPr="00B34B0A">
                            <w:rPr>
                              <w:b/>
                              <w:i/>
                              <w:iCs/>
                              <w:color w:val="000000"/>
                            </w:rPr>
                            <w:t>i</w:t>
                          </w:r>
                        </w:p>
                      </w:txbxContent>
                    </v:textbox>
                  </v:rect>
                </v:group>
              </w:pict>
            </mc:Fallback>
          </mc:AlternateContent>
        </w:r>
      </w:ins>
      <w:ins w:id="2163" w:author="ERCOT" w:date="2020-04-03T10:00:00Z">
        <w:r w:rsidRPr="006A3321">
          <w:rPr>
            <w:b/>
            <w:position w:val="30"/>
            <w:sz w:val="20"/>
          </w:rPr>
          <w:t>PRC</w:t>
        </w:r>
      </w:ins>
      <w:ins w:id="2164" w:author="ERCOT" w:date="2020-04-14T16:17:00Z">
        <w:r>
          <w:rPr>
            <w:rFonts w:ascii="Times New Roman Bold" w:hAnsi="Times New Roman Bold"/>
            <w:b/>
            <w:position w:val="30"/>
            <w:sz w:val="20"/>
            <w:vertAlign w:val="subscript"/>
          </w:rPr>
          <w:t>8</w:t>
        </w:r>
      </w:ins>
      <w:ins w:id="2165" w:author="ERCOT" w:date="2020-04-03T10:00:00Z">
        <w:r w:rsidRPr="006A3321">
          <w:rPr>
            <w:b/>
            <w:position w:val="30"/>
            <w:sz w:val="20"/>
          </w:rPr>
          <w:t xml:space="preserve"> =</w:t>
        </w:r>
        <w:r w:rsidRPr="006A3321">
          <w:rPr>
            <w:b/>
            <w:position w:val="30"/>
            <w:sz w:val="20"/>
          </w:rPr>
          <w:tab/>
        </w:r>
        <w:r>
          <w:rPr>
            <w:b/>
            <w:position w:val="30"/>
            <w:sz w:val="20"/>
          </w:rPr>
          <w:t>(If discharging or idle, Min(X% of HSL based on droop, HSL-Gen</w:t>
        </w:r>
        <w:r w:rsidRPr="00E96BFC">
          <w:rPr>
            <w:b/>
            <w:position w:val="30"/>
            <w:sz w:val="20"/>
          </w:rPr>
          <w:t xml:space="preserve"> “injection”, the</w:t>
        </w:r>
      </w:ins>
      <w:ins w:id="2166" w:author="ERCOT" w:date="2020-04-03T10:20:00Z">
        <w:r w:rsidRPr="00E96BFC">
          <w:rPr>
            <w:b/>
            <w:position w:val="30"/>
            <w:sz w:val="20"/>
          </w:rPr>
          <w:t xml:space="preserve"> sum of the MW headroom available from the intermittent renewable generation component and the MW </w:t>
        </w:r>
      </w:ins>
      <w:ins w:id="2167" w:author="ERCOT" w:date="2020-04-03T10:00:00Z">
        <w:r w:rsidRPr="00E96BFC">
          <w:rPr>
            <w:b/>
            <w:position w:val="30"/>
            <w:sz w:val="20"/>
          </w:rPr>
          <w:t>capacity that can be sustained for 15 minutes per the</w:t>
        </w:r>
      </w:ins>
      <w:ins w:id="2168" w:author="ERCOT" w:date="2020-04-03T10:21:00Z">
        <w:r w:rsidRPr="00E96BFC">
          <w:rPr>
            <w:b/>
            <w:position w:val="30"/>
            <w:sz w:val="20"/>
          </w:rPr>
          <w:t xml:space="preserve"> ESS</w:t>
        </w:r>
      </w:ins>
      <w:ins w:id="2169" w:author="ERCOT" w:date="2020-04-03T10:00:00Z">
        <w:r w:rsidRPr="00E96BFC">
          <w:rPr>
            <w:b/>
            <w:position w:val="30"/>
            <w:sz w:val="20"/>
          </w:rPr>
          <w:t xml:space="preserve"> State of Charge), else Min(X% of </w:t>
        </w:r>
      </w:ins>
      <w:ins w:id="2170" w:author="ERCOT" w:date="2020-04-03T10:22:00Z">
        <w:r w:rsidRPr="00E96BFC">
          <w:rPr>
            <w:b/>
            <w:position w:val="30"/>
            <w:sz w:val="20"/>
          </w:rPr>
          <w:t xml:space="preserve">Real-Time Total Capacity </w:t>
        </w:r>
      </w:ins>
      <w:ins w:id="2171" w:author="ERCOT" w:date="2020-04-03T10:00:00Z">
        <w:r w:rsidRPr="00E96BFC">
          <w:rPr>
            <w:b/>
            <w:position w:val="30"/>
            <w:sz w:val="20"/>
          </w:rPr>
          <w:t>based on droop, the</w:t>
        </w:r>
      </w:ins>
      <w:ins w:id="2172" w:author="ERCOT" w:date="2020-04-03T10:22:00Z">
        <w:r w:rsidRPr="00E96BFC">
          <w:rPr>
            <w:b/>
            <w:position w:val="30"/>
            <w:sz w:val="20"/>
          </w:rPr>
          <w:t xml:space="preserve"> sum of the MW headroom available from the intermittent renewable generation component and the MW</w:t>
        </w:r>
      </w:ins>
      <w:ins w:id="2173" w:author="ERCOT" w:date="2020-04-03T10:00:00Z">
        <w:r w:rsidRPr="00E96BFC">
          <w:rPr>
            <w:b/>
            <w:position w:val="30"/>
            <w:sz w:val="20"/>
          </w:rPr>
          <w:t xml:space="preserve"> capacity that can be sustained for 15 minutes per the </w:t>
        </w:r>
      </w:ins>
      <w:ins w:id="2174" w:author="ERCOT" w:date="2020-04-03T10:23:00Z">
        <w:r w:rsidRPr="00E96BFC">
          <w:rPr>
            <w:b/>
            <w:position w:val="30"/>
            <w:sz w:val="20"/>
          </w:rPr>
          <w:t>ESS S</w:t>
        </w:r>
      </w:ins>
      <w:ins w:id="2175" w:author="ERCOT" w:date="2020-04-03T10:00:00Z">
        <w:r w:rsidRPr="00E96BFC">
          <w:rPr>
            <w:b/>
            <w:position w:val="30"/>
            <w:sz w:val="20"/>
          </w:rPr>
          <w:t>tate of Charge))</w:t>
        </w:r>
      </w:ins>
    </w:p>
    <w:p w14:paraId="6ED18EA3" w14:textId="77777777" w:rsidR="005A4461" w:rsidRPr="00890B88" w:rsidRDefault="005A4461" w:rsidP="005A4461">
      <w:pPr>
        <w:tabs>
          <w:tab w:val="left" w:pos="2160"/>
        </w:tabs>
        <w:spacing w:after="240"/>
        <w:ind w:left="2160" w:hanging="2160"/>
        <w:rPr>
          <w:ins w:id="2176" w:author="ERCOT" w:date="2020-04-03T10:00:00Z"/>
          <w:b/>
          <w:position w:val="30"/>
          <w:sz w:val="20"/>
        </w:rPr>
      </w:pPr>
      <w:ins w:id="2177" w:author="ERCOT" w:date="2020-04-03T10:00:00Z">
        <w:r>
          <w:rPr>
            <w:b/>
            <w:position w:val="30"/>
            <w:sz w:val="20"/>
          </w:rPr>
          <w:t xml:space="preserve">Excludes </w:t>
        </w:r>
      </w:ins>
      <w:ins w:id="2178" w:author="ERCOT" w:date="2020-04-03T10:02:00Z">
        <w:r>
          <w:rPr>
            <w:b/>
            <w:position w:val="30"/>
            <w:sz w:val="20"/>
          </w:rPr>
          <w:t>DC-Coupled Resource</w:t>
        </w:r>
      </w:ins>
      <w:ins w:id="2179" w:author="ERCOT" w:date="2020-04-03T10:00:00Z">
        <w:r>
          <w:rPr>
            <w:b/>
            <w:position w:val="30"/>
            <w:sz w:val="20"/>
          </w:rPr>
          <w:t xml:space="preserve"> capacity used to provide FFR</w:t>
        </w:r>
      </w:ins>
    </w:p>
    <w:p w14:paraId="785A043D" w14:textId="77777777" w:rsidR="005A4461" w:rsidRPr="005A4461" w:rsidRDefault="005A4461" w:rsidP="005A4461">
      <w:pPr>
        <w:spacing w:before="48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ins w:id="2180" w:author="ERCOT Market Rules" w:date="2020-09-14T11:03:00Z">
        <w:r w:rsidRPr="005A4461">
          <w:rPr>
            <w:b/>
            <w:position w:val="30"/>
            <w:sz w:val="20"/>
            <w:szCs w:val="20"/>
          </w:rPr>
          <w:t xml:space="preserve"> + PRC</w:t>
        </w:r>
        <w:r w:rsidRPr="005A4461">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58A30A92" w14:textId="77777777" w:rsidTr="001D22CE">
        <w:trPr>
          <w:trHeight w:val="1214"/>
        </w:trPr>
        <w:tc>
          <w:tcPr>
            <w:tcW w:w="9576" w:type="dxa"/>
            <w:shd w:val="pct12" w:color="auto" w:fill="auto"/>
          </w:tcPr>
          <w:p w14:paraId="30619046" w14:textId="77777777" w:rsidR="005A4461" w:rsidRPr="005A4461" w:rsidRDefault="005A4461" w:rsidP="005A4461">
            <w:pPr>
              <w:spacing w:before="120" w:after="240"/>
              <w:rPr>
                <w:b/>
                <w:i/>
                <w:iCs/>
              </w:rPr>
            </w:pPr>
            <w:r w:rsidRPr="005A4461">
              <w:rPr>
                <w:b/>
                <w:i/>
                <w:iCs/>
              </w:rPr>
              <w:t>[NPRR987:  Replace the formula “PRC” above with the following upon system implementation:]</w:t>
            </w:r>
          </w:p>
          <w:p w14:paraId="29E88780" w14:textId="77777777" w:rsidR="005A4461" w:rsidRPr="005A4461" w:rsidRDefault="005A4461" w:rsidP="005A4461">
            <w:pPr>
              <w:spacing w:after="24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xml:space="preserve"> +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r w:rsidRPr="005A4461">
              <w:rPr>
                <w:b/>
                <w:position w:val="30"/>
                <w:sz w:val="20"/>
                <w:szCs w:val="20"/>
              </w:rPr>
              <w:t xml:space="preserve"> + PRC</w:t>
            </w:r>
            <w:r w:rsidRPr="005A4461">
              <w:rPr>
                <w:b/>
                <w:position w:val="30"/>
                <w:sz w:val="20"/>
                <w:szCs w:val="20"/>
                <w:vertAlign w:val="subscript"/>
              </w:rPr>
              <w:t>8</w:t>
            </w:r>
            <w:ins w:id="2181" w:author="ERCOT Market Rules" w:date="2020-09-14T11:04:00Z">
              <w:r w:rsidRPr="005A4461">
                <w:rPr>
                  <w:b/>
                  <w:position w:val="30"/>
                  <w:sz w:val="20"/>
                  <w:szCs w:val="20"/>
                </w:rPr>
                <w:t xml:space="preserve"> + PRC</w:t>
              </w:r>
              <w:r>
                <w:rPr>
                  <w:b/>
                  <w:position w:val="30"/>
                  <w:sz w:val="20"/>
                  <w:szCs w:val="20"/>
                  <w:vertAlign w:val="subscript"/>
                </w:rPr>
                <w:t>9</w:t>
              </w:r>
            </w:ins>
          </w:p>
        </w:tc>
      </w:tr>
    </w:tbl>
    <w:p w14:paraId="01D9716A" w14:textId="77777777" w:rsidR="005A4461" w:rsidRPr="005A4461" w:rsidRDefault="005A4461" w:rsidP="005A4461">
      <w:pPr>
        <w:spacing w:before="240"/>
        <w:rPr>
          <w:szCs w:val="20"/>
        </w:rPr>
      </w:pPr>
      <w:r w:rsidRPr="005A4461">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5A4461" w:rsidRPr="005A4461" w14:paraId="5760A4DD" w14:textId="77777777" w:rsidTr="001D22CE">
        <w:tc>
          <w:tcPr>
            <w:tcW w:w="1852" w:type="dxa"/>
          </w:tcPr>
          <w:p w14:paraId="0DE091FA" w14:textId="77777777" w:rsidR="005A4461" w:rsidRPr="005A4461" w:rsidRDefault="005A4461" w:rsidP="005A4461">
            <w:pPr>
              <w:spacing w:after="120"/>
              <w:rPr>
                <w:b/>
                <w:iCs/>
                <w:sz w:val="20"/>
                <w:szCs w:val="20"/>
              </w:rPr>
            </w:pPr>
            <w:r w:rsidRPr="005A4461">
              <w:rPr>
                <w:b/>
                <w:iCs/>
                <w:sz w:val="20"/>
                <w:szCs w:val="20"/>
              </w:rPr>
              <w:t>Variable</w:t>
            </w:r>
          </w:p>
        </w:tc>
        <w:tc>
          <w:tcPr>
            <w:tcW w:w="1281" w:type="dxa"/>
          </w:tcPr>
          <w:p w14:paraId="7B4CEC93" w14:textId="77777777" w:rsidR="005A4461" w:rsidRPr="005A4461" w:rsidRDefault="005A4461" w:rsidP="005A4461">
            <w:pPr>
              <w:spacing w:after="120"/>
              <w:rPr>
                <w:b/>
                <w:iCs/>
                <w:sz w:val="20"/>
                <w:szCs w:val="20"/>
              </w:rPr>
            </w:pPr>
            <w:r w:rsidRPr="005A4461">
              <w:rPr>
                <w:b/>
                <w:iCs/>
                <w:sz w:val="20"/>
                <w:szCs w:val="20"/>
              </w:rPr>
              <w:t>Unit</w:t>
            </w:r>
          </w:p>
        </w:tc>
        <w:tc>
          <w:tcPr>
            <w:tcW w:w="7188" w:type="dxa"/>
          </w:tcPr>
          <w:p w14:paraId="511CC28E" w14:textId="77777777" w:rsidR="005A4461" w:rsidRPr="005A4461" w:rsidRDefault="005A4461" w:rsidP="005A4461">
            <w:pPr>
              <w:spacing w:after="120"/>
              <w:rPr>
                <w:b/>
                <w:iCs/>
                <w:sz w:val="20"/>
                <w:szCs w:val="20"/>
              </w:rPr>
            </w:pPr>
            <w:r w:rsidRPr="005A4461">
              <w:rPr>
                <w:b/>
                <w:iCs/>
                <w:sz w:val="20"/>
                <w:szCs w:val="20"/>
              </w:rPr>
              <w:t>Description</w:t>
            </w:r>
          </w:p>
        </w:tc>
      </w:tr>
      <w:tr w:rsidR="005A4461" w:rsidRPr="005A4461" w14:paraId="74060E2D" w14:textId="77777777" w:rsidTr="001D22CE">
        <w:tc>
          <w:tcPr>
            <w:tcW w:w="1852" w:type="dxa"/>
          </w:tcPr>
          <w:p w14:paraId="31A1A5FA"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1</w:t>
            </w:r>
          </w:p>
        </w:tc>
        <w:tc>
          <w:tcPr>
            <w:tcW w:w="1281" w:type="dxa"/>
          </w:tcPr>
          <w:p w14:paraId="21692CAE"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5AE3E647" w14:textId="77777777" w:rsidR="005A4461" w:rsidRPr="005A4461" w:rsidRDefault="005A4461" w:rsidP="005A4461">
            <w:pPr>
              <w:spacing w:after="60"/>
              <w:rPr>
                <w:iCs/>
                <w:sz w:val="20"/>
                <w:szCs w:val="20"/>
              </w:rPr>
            </w:pPr>
            <w:r w:rsidRPr="005A4461">
              <w:rPr>
                <w:iCs/>
                <w:sz w:val="20"/>
                <w:szCs w:val="20"/>
              </w:rPr>
              <w:t>Generation On-Line greater than 0 MW</w:t>
            </w:r>
          </w:p>
        </w:tc>
      </w:tr>
      <w:tr w:rsidR="005A4461" w:rsidRPr="005A4461" w14:paraId="1E8E9681" w14:textId="77777777" w:rsidTr="001D22CE">
        <w:tc>
          <w:tcPr>
            <w:tcW w:w="1852" w:type="dxa"/>
          </w:tcPr>
          <w:p w14:paraId="275AD321"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2</w:t>
            </w:r>
          </w:p>
        </w:tc>
        <w:tc>
          <w:tcPr>
            <w:tcW w:w="1281" w:type="dxa"/>
          </w:tcPr>
          <w:p w14:paraId="6262595A"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720AACA8" w14:textId="77777777" w:rsidR="005A4461" w:rsidRPr="005A4461" w:rsidRDefault="005A4461" w:rsidP="005A4461">
            <w:pPr>
              <w:spacing w:after="60"/>
              <w:rPr>
                <w:iCs/>
                <w:sz w:val="20"/>
                <w:szCs w:val="20"/>
              </w:rPr>
            </w:pPr>
            <w:r w:rsidRPr="005A4461">
              <w:rPr>
                <w:iCs/>
                <w:sz w:val="20"/>
                <w:szCs w:val="20"/>
              </w:rPr>
              <w:t>WGRs On-Line greater than 0 MW</w:t>
            </w:r>
          </w:p>
        </w:tc>
      </w:tr>
      <w:tr w:rsidR="005A4461" w:rsidRPr="005A4461" w14:paraId="1EC12217" w14:textId="77777777" w:rsidTr="001D22CE">
        <w:tc>
          <w:tcPr>
            <w:tcW w:w="1852" w:type="dxa"/>
          </w:tcPr>
          <w:p w14:paraId="5F3094E0"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3</w:t>
            </w:r>
          </w:p>
        </w:tc>
        <w:tc>
          <w:tcPr>
            <w:tcW w:w="1281" w:type="dxa"/>
          </w:tcPr>
          <w:p w14:paraId="65CC3030"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656180F8" w14:textId="77777777" w:rsidR="005A4461" w:rsidRPr="005A4461" w:rsidRDefault="005A4461" w:rsidP="005A4461">
            <w:pPr>
              <w:spacing w:after="60"/>
              <w:rPr>
                <w:iCs/>
                <w:sz w:val="20"/>
                <w:szCs w:val="20"/>
              </w:rPr>
            </w:pPr>
            <w:r w:rsidRPr="005A4461">
              <w:rPr>
                <w:iCs/>
                <w:sz w:val="20"/>
                <w:szCs w:val="20"/>
              </w:rPr>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6390EB65" w14:textId="77777777" w:rsidTr="001D22CE">
              <w:trPr>
                <w:trHeight w:val="206"/>
              </w:trPr>
              <w:tc>
                <w:tcPr>
                  <w:tcW w:w="9576" w:type="dxa"/>
                  <w:shd w:val="pct12" w:color="auto" w:fill="auto"/>
                </w:tcPr>
                <w:p w14:paraId="689D9AA2" w14:textId="77777777" w:rsidR="005A4461" w:rsidRPr="005A4461" w:rsidRDefault="005A4461" w:rsidP="005A4461">
                  <w:pPr>
                    <w:spacing w:before="120" w:after="240"/>
                    <w:rPr>
                      <w:b/>
                      <w:i/>
                      <w:iCs/>
                    </w:rPr>
                  </w:pPr>
                  <w:r w:rsidRPr="005A4461">
                    <w:rPr>
                      <w:b/>
                      <w:i/>
                      <w:iCs/>
                    </w:rPr>
                    <w:lastRenderedPageBreak/>
                    <w:t>[NPRR863:  Replace the description above with the following upon system implementation:]</w:t>
                  </w:r>
                </w:p>
                <w:p w14:paraId="01423251" w14:textId="77777777" w:rsidR="005A4461" w:rsidRPr="005A4461" w:rsidRDefault="005A4461" w:rsidP="005A4461">
                  <w:pPr>
                    <w:spacing w:after="60"/>
                    <w:rPr>
                      <w:b/>
                      <w:i/>
                      <w:iCs/>
                      <w:sz w:val="20"/>
                      <w:szCs w:val="20"/>
                    </w:rPr>
                  </w:pPr>
                  <w:r w:rsidRPr="005A4461">
                    <w:rPr>
                      <w:iCs/>
                      <w:sz w:val="20"/>
                      <w:szCs w:val="20"/>
                    </w:rPr>
                    <w:t>Synchronous condenser output</w:t>
                  </w:r>
                </w:p>
              </w:tc>
            </w:tr>
          </w:tbl>
          <w:p w14:paraId="49A374B5" w14:textId="77777777" w:rsidR="005A4461" w:rsidRPr="005A4461" w:rsidRDefault="005A4461" w:rsidP="005A4461">
            <w:pPr>
              <w:spacing w:after="60"/>
              <w:rPr>
                <w:iCs/>
                <w:sz w:val="20"/>
                <w:szCs w:val="20"/>
              </w:rPr>
            </w:pPr>
          </w:p>
        </w:tc>
      </w:tr>
      <w:tr w:rsidR="005A4461" w:rsidRPr="005A4461" w14:paraId="6D1B9729" w14:textId="77777777" w:rsidTr="001D22CE">
        <w:tc>
          <w:tcPr>
            <w:tcW w:w="1852" w:type="dxa"/>
          </w:tcPr>
          <w:p w14:paraId="72459A21" w14:textId="77777777" w:rsidR="005A4461" w:rsidRPr="005A4461" w:rsidRDefault="005A4461" w:rsidP="005A4461">
            <w:pPr>
              <w:spacing w:after="60"/>
              <w:rPr>
                <w:iCs/>
                <w:sz w:val="20"/>
                <w:szCs w:val="20"/>
              </w:rPr>
            </w:pPr>
            <w:r w:rsidRPr="005A4461">
              <w:rPr>
                <w:iCs/>
                <w:sz w:val="20"/>
                <w:szCs w:val="20"/>
              </w:rPr>
              <w:lastRenderedPageBreak/>
              <w:t>PRC</w:t>
            </w:r>
            <w:r w:rsidRPr="005A4461">
              <w:rPr>
                <w:iCs/>
                <w:sz w:val="20"/>
                <w:szCs w:val="20"/>
                <w:vertAlign w:val="subscript"/>
              </w:rPr>
              <w:t>4</w:t>
            </w:r>
          </w:p>
        </w:tc>
        <w:tc>
          <w:tcPr>
            <w:tcW w:w="1281" w:type="dxa"/>
          </w:tcPr>
          <w:p w14:paraId="7336D2A8"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193C5BD0" w14:textId="77777777" w:rsidR="005A4461" w:rsidRPr="005A4461" w:rsidRDefault="005A4461" w:rsidP="005A4461">
            <w:pPr>
              <w:tabs>
                <w:tab w:val="left" w:pos="1080"/>
              </w:tabs>
              <w:spacing w:after="60"/>
              <w:rPr>
                <w:iCs/>
                <w:sz w:val="20"/>
                <w:szCs w:val="20"/>
              </w:rPr>
            </w:pPr>
            <w:r w:rsidRPr="005A4461">
              <w:rPr>
                <w:iCs/>
                <w:sz w:val="20"/>
                <w:szCs w:val="20"/>
              </w:rPr>
              <w:t xml:space="preserve">Capacity from Load Resources controlled by high-set under-frequency relays </w:t>
            </w:r>
            <w:ins w:id="2182" w:author="ERCOT 103020" w:date="2020-10-13T10:44:00Z">
              <w:r w:rsidR="00EF726B">
                <w:rPr>
                  <w:iCs/>
                  <w:sz w:val="20"/>
                  <w:szCs w:val="20"/>
                </w:rPr>
                <w:t>with an</w:t>
              </w:r>
            </w:ins>
            <w:del w:id="2183" w:author="ERCOT 103020" w:date="2020-10-13T10:44:00Z">
              <w:r w:rsidRPr="005A4461" w:rsidDel="00EF726B">
                <w:rPr>
                  <w:iCs/>
                  <w:sz w:val="20"/>
                  <w:szCs w:val="20"/>
                </w:rPr>
                <w:delText>carrying</w:delText>
              </w:r>
            </w:del>
            <w:r w:rsidRPr="005A4461">
              <w:rPr>
                <w:iCs/>
                <w:sz w:val="20"/>
                <w:szCs w:val="20"/>
              </w:rPr>
              <w:t xml:space="preserve"> RRS Ancillary Service Resource </w:t>
            </w:r>
            <w:ins w:id="2184" w:author="ERCOT 103020" w:date="2020-10-13T10:44:00Z">
              <w:r w:rsidR="00EF726B">
                <w:rPr>
                  <w:iCs/>
                  <w:sz w:val="20"/>
                  <w:szCs w:val="20"/>
                </w:rPr>
                <w:t>award</w:t>
              </w:r>
            </w:ins>
            <w:del w:id="2185" w:author="ERCOT 103020" w:date="2020-10-13T10:44:00Z">
              <w:r w:rsidRPr="005A4461" w:rsidDel="00EF726B">
                <w:rPr>
                  <w:iCs/>
                  <w:sz w:val="20"/>
                  <w:szCs w:val="20"/>
                </w:rPr>
                <w:delText>Responsibility</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5F222F73" w14:textId="77777777" w:rsidTr="001D22CE">
              <w:trPr>
                <w:trHeight w:val="206"/>
              </w:trPr>
              <w:tc>
                <w:tcPr>
                  <w:tcW w:w="9576" w:type="dxa"/>
                  <w:shd w:val="pct12" w:color="auto" w:fill="auto"/>
                </w:tcPr>
                <w:p w14:paraId="3B9AF9E1" w14:textId="77777777" w:rsidR="005A4461" w:rsidRPr="005A4461" w:rsidRDefault="005A4461" w:rsidP="005A4461">
                  <w:pPr>
                    <w:spacing w:before="120" w:after="240"/>
                    <w:rPr>
                      <w:b/>
                      <w:i/>
                      <w:iCs/>
                    </w:rPr>
                  </w:pPr>
                  <w:r w:rsidRPr="005A4461">
                    <w:rPr>
                      <w:b/>
                      <w:i/>
                      <w:iCs/>
                    </w:rPr>
                    <w:t>[NPRR863:  Replace the description above with the following upon system implementation:]</w:t>
                  </w:r>
                </w:p>
                <w:p w14:paraId="4370F2DF" w14:textId="77777777" w:rsidR="005A4461" w:rsidRPr="005A4461" w:rsidRDefault="005A4461" w:rsidP="00EF726B">
                  <w:pPr>
                    <w:spacing w:after="60"/>
                    <w:rPr>
                      <w:b/>
                      <w:i/>
                      <w:iCs/>
                      <w:sz w:val="20"/>
                      <w:szCs w:val="20"/>
                    </w:rPr>
                  </w:pPr>
                  <w:r w:rsidRPr="005A4461">
                    <w:rPr>
                      <w:sz w:val="20"/>
                      <w:szCs w:val="20"/>
                    </w:rPr>
                    <w:t xml:space="preserve">Capacity from Load Resources </w:t>
                  </w:r>
                  <w:ins w:id="2186" w:author="ERCOT 103020" w:date="2020-10-13T10:44:00Z">
                    <w:r w:rsidR="00EF726B">
                      <w:rPr>
                        <w:sz w:val="20"/>
                        <w:szCs w:val="20"/>
                      </w:rPr>
                      <w:t>with an</w:t>
                    </w:r>
                  </w:ins>
                  <w:del w:id="2187" w:author="ERCOT 103020" w:date="2020-10-13T10:44:00Z">
                    <w:r w:rsidRPr="005A4461" w:rsidDel="00EF726B">
                      <w:rPr>
                        <w:sz w:val="20"/>
                        <w:szCs w:val="20"/>
                      </w:rPr>
                      <w:delText>carrying</w:delText>
                    </w:r>
                  </w:del>
                  <w:r w:rsidRPr="005A4461">
                    <w:rPr>
                      <w:sz w:val="20"/>
                      <w:szCs w:val="20"/>
                    </w:rPr>
                    <w:t xml:space="preserve"> ECRS Ancillary Service Resource </w:t>
                  </w:r>
                  <w:del w:id="2188" w:author="ERCOT 103020" w:date="2020-10-13T10:44:00Z">
                    <w:r w:rsidRPr="005A4461" w:rsidDel="00EF726B">
                      <w:rPr>
                        <w:sz w:val="20"/>
                        <w:szCs w:val="20"/>
                      </w:rPr>
                      <w:delText>Responsibility</w:delText>
                    </w:r>
                  </w:del>
                  <w:ins w:id="2189" w:author="ERCOT 103020" w:date="2020-10-13T10:44:00Z">
                    <w:r w:rsidR="00EF726B">
                      <w:rPr>
                        <w:sz w:val="20"/>
                        <w:szCs w:val="20"/>
                      </w:rPr>
                      <w:t>award</w:t>
                    </w:r>
                  </w:ins>
                </w:p>
              </w:tc>
            </w:tr>
          </w:tbl>
          <w:p w14:paraId="3D8331D5" w14:textId="77777777" w:rsidR="005A4461" w:rsidRPr="005A4461" w:rsidRDefault="005A4461" w:rsidP="005A4461">
            <w:pPr>
              <w:tabs>
                <w:tab w:val="left" w:pos="1080"/>
              </w:tabs>
              <w:spacing w:after="60"/>
              <w:rPr>
                <w:iCs/>
                <w:sz w:val="20"/>
                <w:szCs w:val="20"/>
              </w:rPr>
            </w:pPr>
          </w:p>
        </w:tc>
      </w:tr>
      <w:tr w:rsidR="005A4461" w:rsidRPr="005A4461" w14:paraId="2422BCEC" w14:textId="77777777" w:rsidTr="001D22CE">
        <w:tc>
          <w:tcPr>
            <w:tcW w:w="1852" w:type="dxa"/>
          </w:tcPr>
          <w:p w14:paraId="5682F77B"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5</w:t>
            </w:r>
          </w:p>
        </w:tc>
        <w:tc>
          <w:tcPr>
            <w:tcW w:w="1281" w:type="dxa"/>
          </w:tcPr>
          <w:p w14:paraId="795CFFA0"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7FC78413" w14:textId="77777777" w:rsidR="005A4461" w:rsidRPr="005A4461" w:rsidRDefault="005A4461" w:rsidP="00EF726B">
            <w:pPr>
              <w:tabs>
                <w:tab w:val="left" w:pos="1080"/>
              </w:tabs>
              <w:spacing w:after="60"/>
              <w:rPr>
                <w:iCs/>
                <w:sz w:val="20"/>
                <w:szCs w:val="20"/>
              </w:rPr>
            </w:pPr>
            <w:r w:rsidRPr="005A4461">
              <w:rPr>
                <w:iCs/>
                <w:sz w:val="20"/>
                <w:szCs w:val="20"/>
              </w:rPr>
              <w:t xml:space="preserve">Capacity from Controllable Load Resources active in SCED </w:t>
            </w:r>
            <w:ins w:id="2190" w:author="ERCOT 103020" w:date="2020-10-13T10:44:00Z">
              <w:r w:rsidR="00EF726B">
                <w:rPr>
                  <w:iCs/>
                  <w:sz w:val="20"/>
                  <w:szCs w:val="20"/>
                </w:rPr>
                <w:t>with an</w:t>
              </w:r>
            </w:ins>
            <w:del w:id="2191" w:author="ERCOT 103020" w:date="2020-10-13T10:44:00Z">
              <w:r w:rsidRPr="005A4461" w:rsidDel="00EF726B">
                <w:rPr>
                  <w:iCs/>
                  <w:sz w:val="20"/>
                  <w:szCs w:val="20"/>
                </w:rPr>
                <w:delText>and carrying</w:delText>
              </w:r>
            </w:del>
            <w:r w:rsidRPr="005A4461">
              <w:rPr>
                <w:iCs/>
                <w:sz w:val="20"/>
                <w:szCs w:val="20"/>
              </w:rPr>
              <w:t xml:space="preserve"> Ancillary Service Resource </w:t>
            </w:r>
            <w:del w:id="2192" w:author="ERCOT 103020" w:date="2020-10-13T10:44:00Z">
              <w:r w:rsidRPr="005A4461" w:rsidDel="00EF726B">
                <w:rPr>
                  <w:iCs/>
                  <w:sz w:val="20"/>
                  <w:szCs w:val="20"/>
                </w:rPr>
                <w:delText>Responsibility</w:delText>
              </w:r>
            </w:del>
            <w:ins w:id="2193" w:author="ERCOT 103020" w:date="2020-10-13T10:44:00Z">
              <w:r w:rsidR="00EF726B">
                <w:rPr>
                  <w:iCs/>
                  <w:sz w:val="20"/>
                  <w:szCs w:val="20"/>
                </w:rPr>
                <w:t>award</w:t>
              </w:r>
            </w:ins>
          </w:p>
        </w:tc>
      </w:tr>
      <w:tr w:rsidR="005A4461" w:rsidRPr="005A4461" w14:paraId="45BA373E" w14:textId="77777777" w:rsidTr="001D22CE">
        <w:tc>
          <w:tcPr>
            <w:tcW w:w="1852" w:type="dxa"/>
            <w:tcBorders>
              <w:bottom w:val="single" w:sz="4" w:space="0" w:color="auto"/>
            </w:tcBorders>
          </w:tcPr>
          <w:p w14:paraId="63B6727D"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6</w:t>
            </w:r>
          </w:p>
        </w:tc>
        <w:tc>
          <w:tcPr>
            <w:tcW w:w="1281" w:type="dxa"/>
            <w:tcBorders>
              <w:bottom w:val="single" w:sz="4" w:space="0" w:color="auto"/>
            </w:tcBorders>
          </w:tcPr>
          <w:p w14:paraId="69530D8F" w14:textId="77777777" w:rsidR="005A4461" w:rsidRPr="005A4461" w:rsidRDefault="005A4461" w:rsidP="005A4461">
            <w:pPr>
              <w:spacing w:after="60"/>
              <w:rPr>
                <w:iCs/>
                <w:sz w:val="20"/>
                <w:szCs w:val="20"/>
              </w:rPr>
            </w:pPr>
            <w:r w:rsidRPr="005A4461">
              <w:rPr>
                <w:iCs/>
                <w:sz w:val="20"/>
                <w:szCs w:val="20"/>
              </w:rPr>
              <w:t>MW</w:t>
            </w:r>
          </w:p>
        </w:tc>
        <w:tc>
          <w:tcPr>
            <w:tcW w:w="7188" w:type="dxa"/>
            <w:tcBorders>
              <w:bottom w:val="single" w:sz="4" w:space="0" w:color="auto"/>
            </w:tcBorders>
          </w:tcPr>
          <w:p w14:paraId="323C1339" w14:textId="77777777" w:rsidR="005A4461" w:rsidRPr="005A4461" w:rsidRDefault="005A4461" w:rsidP="00EF726B">
            <w:pPr>
              <w:tabs>
                <w:tab w:val="left" w:pos="1080"/>
              </w:tabs>
              <w:spacing w:after="60"/>
              <w:rPr>
                <w:iCs/>
                <w:sz w:val="20"/>
                <w:szCs w:val="20"/>
              </w:rPr>
            </w:pPr>
            <w:r w:rsidRPr="005A4461">
              <w:rPr>
                <w:iCs/>
                <w:sz w:val="20"/>
                <w:szCs w:val="20"/>
              </w:rPr>
              <w:t xml:space="preserve">Capacity from Controllable Load Resources active in SCED </w:t>
            </w:r>
            <w:ins w:id="2194" w:author="ERCOT 103020" w:date="2020-10-13T10:45:00Z">
              <w:r w:rsidR="00EF726B">
                <w:rPr>
                  <w:iCs/>
                  <w:sz w:val="20"/>
                  <w:szCs w:val="20"/>
                </w:rPr>
                <w:t>without an</w:t>
              </w:r>
            </w:ins>
            <w:del w:id="2195" w:author="ERCOT 103020" w:date="2020-10-13T10:45:00Z">
              <w:r w:rsidRPr="005A4461" w:rsidDel="00EF726B">
                <w:rPr>
                  <w:iCs/>
                  <w:sz w:val="20"/>
                  <w:szCs w:val="20"/>
                </w:rPr>
                <w:delText>and not carrying</w:delText>
              </w:r>
            </w:del>
            <w:r w:rsidRPr="005A4461">
              <w:rPr>
                <w:iCs/>
                <w:sz w:val="20"/>
                <w:szCs w:val="20"/>
              </w:rPr>
              <w:t xml:space="preserve"> Ancillary Service Resource </w:t>
            </w:r>
            <w:del w:id="2196" w:author="ERCOT 103020" w:date="2020-10-13T10:45:00Z">
              <w:r w:rsidRPr="005A4461" w:rsidDel="00EF726B">
                <w:rPr>
                  <w:iCs/>
                  <w:sz w:val="20"/>
                  <w:szCs w:val="20"/>
                </w:rPr>
                <w:delText>Responsibility</w:delText>
              </w:r>
            </w:del>
            <w:ins w:id="2197" w:author="ERCOT 103020" w:date="2020-10-13T10:45:00Z">
              <w:r w:rsidR="00EF726B">
                <w:rPr>
                  <w:iCs/>
                  <w:sz w:val="20"/>
                  <w:szCs w:val="20"/>
                </w:rPr>
                <w:t>award</w:t>
              </w:r>
            </w:ins>
          </w:p>
        </w:tc>
      </w:tr>
      <w:tr w:rsidR="005A4461" w:rsidRPr="005A4461" w14:paraId="550D5312" w14:textId="77777777" w:rsidTr="001D22CE">
        <w:tc>
          <w:tcPr>
            <w:tcW w:w="1852" w:type="dxa"/>
            <w:tcBorders>
              <w:top w:val="single" w:sz="4" w:space="0" w:color="auto"/>
              <w:left w:val="single" w:sz="4" w:space="0" w:color="auto"/>
              <w:bottom w:val="single" w:sz="4" w:space="0" w:color="auto"/>
              <w:right w:val="single" w:sz="4" w:space="0" w:color="auto"/>
            </w:tcBorders>
          </w:tcPr>
          <w:p w14:paraId="13E60E95"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BCA216C"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4712E63" w14:textId="77777777" w:rsidR="005A4461" w:rsidRPr="005A4461" w:rsidRDefault="005A4461" w:rsidP="005A4461">
            <w:pPr>
              <w:tabs>
                <w:tab w:val="left" w:pos="1080"/>
              </w:tabs>
              <w:spacing w:after="60"/>
              <w:rPr>
                <w:iCs/>
                <w:sz w:val="20"/>
                <w:szCs w:val="20"/>
              </w:rPr>
            </w:pPr>
            <w:r w:rsidRPr="005A4461">
              <w:rPr>
                <w:iCs/>
                <w:sz w:val="20"/>
                <w:szCs w:val="20"/>
              </w:rPr>
              <w:t>Capacity from Resources capable of providing FFR</w:t>
            </w:r>
          </w:p>
        </w:tc>
      </w:tr>
      <w:tr w:rsidR="005A4461" w:rsidRPr="005A4461" w14:paraId="3C30BBC4" w14:textId="77777777" w:rsidTr="001D22CE">
        <w:tc>
          <w:tcPr>
            <w:tcW w:w="10321" w:type="dxa"/>
            <w:gridSpan w:val="3"/>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14C8F1C5" w14:textId="77777777" w:rsidTr="001D22CE">
              <w:trPr>
                <w:trHeight w:val="206"/>
              </w:trPr>
              <w:tc>
                <w:tcPr>
                  <w:tcW w:w="9350" w:type="dxa"/>
                  <w:shd w:val="pct12" w:color="auto" w:fill="auto"/>
                </w:tcPr>
                <w:p w14:paraId="7B38C1D6" w14:textId="77777777" w:rsidR="005A4461" w:rsidRPr="005A4461" w:rsidRDefault="005A4461" w:rsidP="005A4461">
                  <w:pPr>
                    <w:spacing w:before="120" w:after="240"/>
                    <w:rPr>
                      <w:b/>
                      <w:i/>
                      <w:iCs/>
                    </w:rPr>
                  </w:pPr>
                  <w:r w:rsidRPr="005A4461">
                    <w:rPr>
                      <w:b/>
                      <w:i/>
                      <w:iCs/>
                    </w:rPr>
                    <w:t>[NPRR987:  Insert the variable “PRC</w:t>
                  </w:r>
                  <w:r w:rsidRPr="005A4461">
                    <w:rPr>
                      <w:b/>
                      <w:i/>
                      <w:iCs/>
                      <w:vertAlign w:val="subscript"/>
                    </w:rPr>
                    <w:t>8</w:t>
                  </w:r>
                  <w:r w:rsidRPr="005A4461">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2BF38FFF" w14:textId="77777777" w:rsidTr="001D22CE">
                    <w:trPr>
                      <w:cantSplit/>
                    </w:trPr>
                    <w:tc>
                      <w:tcPr>
                        <w:tcW w:w="2005" w:type="dxa"/>
                      </w:tcPr>
                      <w:p w14:paraId="4B7128F3"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8</w:t>
                        </w:r>
                      </w:p>
                    </w:tc>
                    <w:tc>
                      <w:tcPr>
                        <w:tcW w:w="1149" w:type="dxa"/>
                      </w:tcPr>
                      <w:p w14:paraId="4F3CD602" w14:textId="77777777" w:rsidR="005A4461" w:rsidRPr="005A4461" w:rsidRDefault="005A4461" w:rsidP="005A4461">
                        <w:pPr>
                          <w:spacing w:after="60"/>
                          <w:rPr>
                            <w:iCs/>
                            <w:sz w:val="20"/>
                            <w:szCs w:val="20"/>
                          </w:rPr>
                        </w:pPr>
                        <w:r w:rsidRPr="005A4461">
                          <w:rPr>
                            <w:iCs/>
                            <w:sz w:val="20"/>
                            <w:szCs w:val="20"/>
                          </w:rPr>
                          <w:t>MW</w:t>
                        </w:r>
                      </w:p>
                    </w:tc>
                    <w:tc>
                      <w:tcPr>
                        <w:tcW w:w="0" w:type="auto"/>
                      </w:tcPr>
                      <w:p w14:paraId="6BEADB7F" w14:textId="77777777" w:rsidR="005A4461" w:rsidRPr="005A4461" w:rsidRDefault="005A4461" w:rsidP="005A4461">
                        <w:pPr>
                          <w:spacing w:after="60"/>
                          <w:rPr>
                            <w:i/>
                            <w:iCs/>
                            <w:sz w:val="20"/>
                            <w:szCs w:val="20"/>
                          </w:rPr>
                        </w:pPr>
                        <w:r w:rsidRPr="005A4461">
                          <w:rPr>
                            <w:iCs/>
                            <w:sz w:val="20"/>
                            <w:szCs w:val="20"/>
                          </w:rPr>
                          <w:t>ESR capacity capable of providing Primary Frequency Response</w:t>
                        </w:r>
                      </w:p>
                    </w:tc>
                  </w:tr>
                </w:tbl>
                <w:p w14:paraId="39E80307" w14:textId="77777777" w:rsidR="005A4461" w:rsidRPr="005A4461" w:rsidRDefault="005A4461" w:rsidP="005A4461">
                  <w:pPr>
                    <w:tabs>
                      <w:tab w:val="left" w:pos="2250"/>
                      <w:tab w:val="left" w:pos="3150"/>
                      <w:tab w:val="left" w:pos="3960"/>
                    </w:tabs>
                    <w:spacing w:after="240"/>
                    <w:rPr>
                      <w:b/>
                      <w:bCs/>
                      <w:sz w:val="32"/>
                    </w:rPr>
                  </w:pPr>
                </w:p>
              </w:tc>
            </w:tr>
          </w:tbl>
          <w:p w14:paraId="7BEFDE51" w14:textId="77777777" w:rsidR="005A4461" w:rsidRPr="005A4461" w:rsidRDefault="005A4461" w:rsidP="005A4461">
            <w:pPr>
              <w:tabs>
                <w:tab w:val="left" w:pos="1080"/>
              </w:tabs>
              <w:spacing w:after="60"/>
              <w:rPr>
                <w:iCs/>
                <w:sz w:val="20"/>
                <w:szCs w:val="20"/>
              </w:rPr>
            </w:pPr>
          </w:p>
        </w:tc>
      </w:tr>
      <w:tr w:rsidR="005A4461" w:rsidRPr="002F73A4" w14:paraId="3E45AF48" w14:textId="77777777" w:rsidTr="001D22CE">
        <w:trPr>
          <w:ins w:id="2198" w:author="ERCOT Market Rules" w:date="2020-09-14T11:06:00Z"/>
        </w:trPr>
        <w:tc>
          <w:tcPr>
            <w:tcW w:w="1852" w:type="dxa"/>
            <w:tcBorders>
              <w:top w:val="single" w:sz="4" w:space="0" w:color="auto"/>
              <w:left w:val="single" w:sz="4" w:space="0" w:color="auto"/>
              <w:bottom w:val="single" w:sz="4" w:space="0" w:color="auto"/>
              <w:right w:val="single" w:sz="4" w:space="0" w:color="auto"/>
            </w:tcBorders>
          </w:tcPr>
          <w:p w14:paraId="34A02F3C" w14:textId="77777777" w:rsidR="005A4461" w:rsidRPr="002F73A4" w:rsidRDefault="005A4461" w:rsidP="001D22CE">
            <w:pPr>
              <w:pStyle w:val="TableBody"/>
              <w:rPr>
                <w:ins w:id="2199" w:author="ERCOT Market Rules" w:date="2020-09-14T11:06:00Z"/>
              </w:rPr>
            </w:pPr>
            <w:ins w:id="2200" w:author="ERCOT Market Rules" w:date="2020-09-14T11:06:00Z">
              <w:r w:rsidRPr="002F73A4">
                <w:t>PRC</w:t>
              </w:r>
              <w:r>
                <w:rPr>
                  <w:vertAlign w:val="subscript"/>
                </w:rPr>
                <w:t>8</w:t>
              </w:r>
            </w:ins>
          </w:p>
        </w:tc>
        <w:tc>
          <w:tcPr>
            <w:tcW w:w="1281" w:type="dxa"/>
            <w:tcBorders>
              <w:top w:val="single" w:sz="4" w:space="0" w:color="auto"/>
              <w:left w:val="single" w:sz="4" w:space="0" w:color="auto"/>
              <w:bottom w:val="single" w:sz="4" w:space="0" w:color="auto"/>
              <w:right w:val="single" w:sz="4" w:space="0" w:color="auto"/>
            </w:tcBorders>
          </w:tcPr>
          <w:p w14:paraId="0040F342" w14:textId="77777777" w:rsidR="005A4461" w:rsidRPr="0003648D" w:rsidRDefault="005A4461" w:rsidP="001D22CE">
            <w:pPr>
              <w:pStyle w:val="TableBody"/>
              <w:rPr>
                <w:ins w:id="2201" w:author="ERCOT Market Rules" w:date="2020-09-14T11:06:00Z"/>
              </w:rPr>
            </w:pPr>
            <w:ins w:id="2202" w:author="ERCOT Market Rules" w:date="2020-09-14T11:06:00Z">
              <w:r>
                <w:t>MW</w:t>
              </w:r>
            </w:ins>
          </w:p>
        </w:tc>
        <w:tc>
          <w:tcPr>
            <w:tcW w:w="7188" w:type="dxa"/>
            <w:tcBorders>
              <w:top w:val="single" w:sz="4" w:space="0" w:color="auto"/>
              <w:left w:val="single" w:sz="4" w:space="0" w:color="auto"/>
              <w:bottom w:val="single" w:sz="4" w:space="0" w:color="auto"/>
              <w:right w:val="single" w:sz="4" w:space="0" w:color="auto"/>
            </w:tcBorders>
          </w:tcPr>
          <w:p w14:paraId="56C0D203" w14:textId="77777777" w:rsidR="005A4461" w:rsidRPr="002F73A4" w:rsidRDefault="005A4461" w:rsidP="001D22CE">
            <w:pPr>
              <w:pStyle w:val="TableBody"/>
              <w:tabs>
                <w:tab w:val="left" w:pos="1080"/>
              </w:tabs>
              <w:rPr>
                <w:ins w:id="2203" w:author="ERCOT Market Rules" w:date="2020-09-14T11:06:00Z"/>
              </w:rPr>
            </w:pPr>
            <w:ins w:id="2204" w:author="ERCOT Market Rules" w:date="2020-09-14T11:06:00Z">
              <w:r>
                <w:t>Capacity from DC-Coupled Resources capable of providing Primary Frequency Response</w:t>
              </w:r>
            </w:ins>
          </w:p>
        </w:tc>
      </w:tr>
      <w:tr w:rsidR="005A4461" w:rsidRPr="005A4461" w14:paraId="7F0BDADB" w14:textId="77777777" w:rsidTr="001D22CE">
        <w:trPr>
          <w:trHeight w:val="108"/>
        </w:trPr>
        <w:tc>
          <w:tcPr>
            <w:tcW w:w="1852" w:type="dxa"/>
            <w:tcBorders>
              <w:top w:val="nil"/>
            </w:tcBorders>
          </w:tcPr>
          <w:p w14:paraId="12623E7E" w14:textId="77777777" w:rsidR="005A4461" w:rsidRPr="005A4461" w:rsidRDefault="005A4461" w:rsidP="005A4461">
            <w:pPr>
              <w:spacing w:after="60"/>
              <w:rPr>
                <w:iCs/>
                <w:sz w:val="20"/>
                <w:szCs w:val="20"/>
              </w:rPr>
            </w:pPr>
            <w:r w:rsidRPr="005A4461">
              <w:rPr>
                <w:iCs/>
                <w:sz w:val="20"/>
                <w:szCs w:val="20"/>
              </w:rPr>
              <w:t>PRC</w:t>
            </w:r>
          </w:p>
        </w:tc>
        <w:tc>
          <w:tcPr>
            <w:tcW w:w="1281" w:type="dxa"/>
            <w:tcBorders>
              <w:top w:val="nil"/>
            </w:tcBorders>
          </w:tcPr>
          <w:p w14:paraId="5E041960"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nil"/>
            </w:tcBorders>
          </w:tcPr>
          <w:p w14:paraId="5E4E5B27" w14:textId="77777777" w:rsidR="005A4461" w:rsidRPr="005A4461" w:rsidRDefault="005A4461" w:rsidP="005A4461">
            <w:pPr>
              <w:tabs>
                <w:tab w:val="left" w:pos="1080"/>
              </w:tabs>
              <w:spacing w:after="60"/>
              <w:rPr>
                <w:iCs/>
                <w:sz w:val="20"/>
                <w:szCs w:val="20"/>
              </w:rPr>
            </w:pPr>
            <w:r w:rsidRPr="005A4461">
              <w:rPr>
                <w:iCs/>
                <w:sz w:val="20"/>
                <w:szCs w:val="20"/>
              </w:rPr>
              <w:t>Physical Responsive Capability</w:t>
            </w:r>
          </w:p>
        </w:tc>
      </w:tr>
      <w:tr w:rsidR="005A4461" w:rsidRPr="005A4461" w14:paraId="5F1D8567" w14:textId="77777777" w:rsidTr="001D22CE">
        <w:tc>
          <w:tcPr>
            <w:tcW w:w="10321" w:type="dxa"/>
            <w:gridSpan w:val="3"/>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30958E5B" w14:textId="77777777" w:rsidTr="001D22CE">
              <w:trPr>
                <w:trHeight w:val="206"/>
              </w:trPr>
              <w:tc>
                <w:tcPr>
                  <w:tcW w:w="9350" w:type="dxa"/>
                  <w:shd w:val="pct12" w:color="auto" w:fill="auto"/>
                </w:tcPr>
                <w:p w14:paraId="04D7EEC9" w14:textId="77777777" w:rsidR="005A4461" w:rsidRPr="005A4461" w:rsidRDefault="005A4461" w:rsidP="005A4461">
                  <w:pPr>
                    <w:spacing w:before="120" w:after="240"/>
                    <w:rPr>
                      <w:b/>
                      <w:i/>
                      <w:iCs/>
                    </w:rPr>
                  </w:pPr>
                  <w:r w:rsidRPr="005A4461">
                    <w:rPr>
                      <w:b/>
                      <w:i/>
                      <w:iCs/>
                    </w:rPr>
                    <w:t>[NPRR987:  Insert the variable “X”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63795685" w14:textId="77777777" w:rsidTr="001D22CE">
                    <w:trPr>
                      <w:cantSplit/>
                    </w:trPr>
                    <w:tc>
                      <w:tcPr>
                        <w:tcW w:w="2005" w:type="dxa"/>
                      </w:tcPr>
                      <w:p w14:paraId="6AF045CC" w14:textId="77777777" w:rsidR="005A4461" w:rsidRPr="005A4461" w:rsidRDefault="005A4461" w:rsidP="005A4461">
                        <w:pPr>
                          <w:spacing w:after="60"/>
                          <w:rPr>
                            <w:iCs/>
                            <w:sz w:val="20"/>
                            <w:szCs w:val="20"/>
                          </w:rPr>
                        </w:pPr>
                        <w:r w:rsidRPr="005A4461">
                          <w:rPr>
                            <w:iCs/>
                            <w:sz w:val="20"/>
                            <w:szCs w:val="20"/>
                          </w:rPr>
                          <w:t>X</w:t>
                        </w:r>
                      </w:p>
                    </w:tc>
                    <w:tc>
                      <w:tcPr>
                        <w:tcW w:w="1149" w:type="dxa"/>
                      </w:tcPr>
                      <w:p w14:paraId="1EB28677" w14:textId="77777777" w:rsidR="005A4461" w:rsidRPr="005A4461" w:rsidRDefault="005A4461" w:rsidP="005A4461">
                        <w:pPr>
                          <w:spacing w:after="60"/>
                          <w:rPr>
                            <w:iCs/>
                            <w:sz w:val="20"/>
                            <w:szCs w:val="20"/>
                          </w:rPr>
                        </w:pPr>
                        <w:r w:rsidRPr="005A4461">
                          <w:rPr>
                            <w:iCs/>
                            <w:sz w:val="20"/>
                            <w:szCs w:val="20"/>
                          </w:rPr>
                          <w:t>Percentage</w:t>
                        </w:r>
                      </w:p>
                    </w:tc>
                    <w:tc>
                      <w:tcPr>
                        <w:tcW w:w="0" w:type="auto"/>
                      </w:tcPr>
                      <w:p w14:paraId="41DD57AD" w14:textId="77777777" w:rsidR="005A4461" w:rsidRPr="005A4461" w:rsidRDefault="005A4461" w:rsidP="005A4461">
                        <w:pPr>
                          <w:spacing w:after="60"/>
                          <w:rPr>
                            <w:i/>
                            <w:iCs/>
                            <w:sz w:val="20"/>
                            <w:szCs w:val="20"/>
                          </w:rPr>
                        </w:pPr>
                        <w:r w:rsidRPr="005A4461">
                          <w:rPr>
                            <w:iCs/>
                            <w:sz w:val="20"/>
                            <w:szCs w:val="20"/>
                          </w:rPr>
                          <w:t>Percent threshold based on the Governor droop setting of ESRs</w:t>
                        </w:r>
                      </w:p>
                    </w:tc>
                  </w:tr>
                </w:tbl>
                <w:p w14:paraId="40F921E1" w14:textId="77777777" w:rsidR="005A4461" w:rsidRPr="005A4461" w:rsidRDefault="005A4461" w:rsidP="005A4461">
                  <w:pPr>
                    <w:tabs>
                      <w:tab w:val="left" w:pos="2250"/>
                      <w:tab w:val="left" w:pos="3150"/>
                      <w:tab w:val="left" w:pos="3960"/>
                    </w:tabs>
                    <w:spacing w:after="240"/>
                    <w:rPr>
                      <w:b/>
                      <w:bCs/>
                      <w:sz w:val="32"/>
                    </w:rPr>
                  </w:pPr>
                </w:p>
              </w:tc>
            </w:tr>
          </w:tbl>
          <w:p w14:paraId="7482F5D3" w14:textId="77777777" w:rsidR="005A4461" w:rsidRPr="005A4461" w:rsidRDefault="005A4461" w:rsidP="005A4461">
            <w:pPr>
              <w:tabs>
                <w:tab w:val="left" w:pos="1080"/>
              </w:tabs>
              <w:spacing w:after="60"/>
              <w:rPr>
                <w:iCs/>
                <w:sz w:val="20"/>
                <w:szCs w:val="20"/>
              </w:rPr>
            </w:pPr>
          </w:p>
        </w:tc>
      </w:tr>
      <w:tr w:rsidR="005A4461" w:rsidRPr="005A4461" w14:paraId="068494A5" w14:textId="77777777" w:rsidTr="001D22CE">
        <w:tc>
          <w:tcPr>
            <w:tcW w:w="1852" w:type="dxa"/>
          </w:tcPr>
          <w:p w14:paraId="0A93B409" w14:textId="77777777" w:rsidR="005A4461" w:rsidRPr="005A4461" w:rsidRDefault="005A4461" w:rsidP="005A4461">
            <w:pPr>
              <w:spacing w:after="60"/>
              <w:rPr>
                <w:iCs/>
                <w:sz w:val="20"/>
                <w:szCs w:val="20"/>
              </w:rPr>
            </w:pPr>
            <w:r w:rsidRPr="005A4461">
              <w:rPr>
                <w:iCs/>
                <w:sz w:val="20"/>
                <w:szCs w:val="20"/>
              </w:rPr>
              <w:t>RDF</w:t>
            </w:r>
          </w:p>
        </w:tc>
        <w:tc>
          <w:tcPr>
            <w:tcW w:w="1281" w:type="dxa"/>
          </w:tcPr>
          <w:p w14:paraId="5F6E7B29" w14:textId="77777777" w:rsidR="005A4461" w:rsidRPr="005A4461" w:rsidRDefault="005A4461" w:rsidP="005A4461">
            <w:pPr>
              <w:spacing w:after="60"/>
              <w:rPr>
                <w:iCs/>
                <w:sz w:val="20"/>
                <w:szCs w:val="20"/>
              </w:rPr>
            </w:pPr>
          </w:p>
        </w:tc>
        <w:tc>
          <w:tcPr>
            <w:tcW w:w="7188" w:type="dxa"/>
          </w:tcPr>
          <w:p w14:paraId="2C77AF15" w14:textId="77777777" w:rsidR="005A4461" w:rsidRPr="005A4461" w:rsidRDefault="005A4461" w:rsidP="005A4461">
            <w:pPr>
              <w:spacing w:after="60"/>
              <w:rPr>
                <w:iCs/>
                <w:sz w:val="20"/>
                <w:szCs w:val="20"/>
              </w:rPr>
            </w:pPr>
            <w:r w:rsidRPr="005A4461">
              <w:rPr>
                <w:iCs/>
                <w:sz w:val="20"/>
                <w:szCs w:val="20"/>
              </w:rPr>
              <w:t>The currently approved</w:t>
            </w:r>
            <w:r w:rsidRPr="005A4461">
              <w:rPr>
                <w:rFonts w:ascii="Times New Roman Bold" w:hAnsi="Times New Roman Bold"/>
                <w:iCs/>
                <w:sz w:val="20"/>
                <w:szCs w:val="20"/>
              </w:rPr>
              <w:t xml:space="preserve"> </w:t>
            </w:r>
            <w:r w:rsidRPr="005A4461">
              <w:rPr>
                <w:iCs/>
                <w:sz w:val="20"/>
                <w:szCs w:val="20"/>
              </w:rPr>
              <w:t>Reserve Discount Factor</w:t>
            </w:r>
            <w:r w:rsidRPr="005A4461">
              <w:rPr>
                <w:iCs/>
                <w:sz w:val="20"/>
                <w:szCs w:val="20"/>
              </w:rPr>
              <w:tab/>
            </w:r>
          </w:p>
        </w:tc>
      </w:tr>
      <w:tr w:rsidR="005A4461" w:rsidRPr="005A4461" w14:paraId="54B69071" w14:textId="77777777" w:rsidTr="001D22CE">
        <w:tc>
          <w:tcPr>
            <w:tcW w:w="1852" w:type="dxa"/>
          </w:tcPr>
          <w:p w14:paraId="27473384" w14:textId="77777777" w:rsidR="005A4461" w:rsidRPr="005A4461" w:rsidRDefault="005A4461" w:rsidP="005A4461">
            <w:pPr>
              <w:spacing w:after="60"/>
              <w:rPr>
                <w:iCs/>
                <w:sz w:val="20"/>
                <w:szCs w:val="20"/>
              </w:rPr>
            </w:pPr>
            <w:r w:rsidRPr="005A4461">
              <w:rPr>
                <w:iCs/>
                <w:sz w:val="20"/>
                <w:szCs w:val="20"/>
              </w:rPr>
              <w:t>RDF</w:t>
            </w:r>
            <w:r w:rsidRPr="005A4461">
              <w:rPr>
                <w:iCs/>
                <w:sz w:val="20"/>
                <w:szCs w:val="20"/>
                <w:vertAlign w:val="subscript"/>
              </w:rPr>
              <w:t>W</w:t>
            </w:r>
          </w:p>
        </w:tc>
        <w:tc>
          <w:tcPr>
            <w:tcW w:w="1281" w:type="dxa"/>
          </w:tcPr>
          <w:p w14:paraId="719023EB" w14:textId="77777777" w:rsidR="005A4461" w:rsidRPr="005A4461" w:rsidRDefault="005A4461" w:rsidP="005A4461">
            <w:pPr>
              <w:spacing w:after="60"/>
              <w:rPr>
                <w:iCs/>
                <w:sz w:val="20"/>
                <w:szCs w:val="20"/>
              </w:rPr>
            </w:pPr>
          </w:p>
        </w:tc>
        <w:tc>
          <w:tcPr>
            <w:tcW w:w="7188" w:type="dxa"/>
          </w:tcPr>
          <w:p w14:paraId="41BEEDD3" w14:textId="77777777" w:rsidR="005A4461" w:rsidRPr="005A4461" w:rsidRDefault="005A4461" w:rsidP="005A4461">
            <w:pPr>
              <w:spacing w:after="60"/>
              <w:rPr>
                <w:iCs/>
                <w:sz w:val="20"/>
                <w:szCs w:val="20"/>
              </w:rPr>
            </w:pPr>
            <w:r w:rsidRPr="005A4461">
              <w:rPr>
                <w:iCs/>
                <w:sz w:val="20"/>
                <w:szCs w:val="20"/>
              </w:rPr>
              <w:t>The currently approved Reserve Discount Factor for WGRs</w:t>
            </w:r>
          </w:p>
        </w:tc>
      </w:tr>
      <w:tr w:rsidR="005A4461" w:rsidRPr="005A4461" w14:paraId="1FE1E146" w14:textId="77777777" w:rsidTr="001D22CE">
        <w:tc>
          <w:tcPr>
            <w:tcW w:w="1852" w:type="dxa"/>
          </w:tcPr>
          <w:p w14:paraId="7AD02241" w14:textId="77777777" w:rsidR="005A4461" w:rsidRPr="005A4461" w:rsidRDefault="005A4461" w:rsidP="005A4461">
            <w:pPr>
              <w:spacing w:after="60"/>
              <w:rPr>
                <w:iCs/>
                <w:sz w:val="20"/>
                <w:szCs w:val="20"/>
              </w:rPr>
            </w:pPr>
            <w:r w:rsidRPr="005A4461">
              <w:rPr>
                <w:iCs/>
                <w:sz w:val="20"/>
                <w:szCs w:val="20"/>
              </w:rPr>
              <w:t>LRDF_1</w:t>
            </w:r>
          </w:p>
        </w:tc>
        <w:tc>
          <w:tcPr>
            <w:tcW w:w="1281" w:type="dxa"/>
          </w:tcPr>
          <w:p w14:paraId="1DBF0456" w14:textId="77777777" w:rsidR="005A4461" w:rsidRPr="005A4461" w:rsidRDefault="005A4461" w:rsidP="005A4461">
            <w:pPr>
              <w:spacing w:after="60"/>
              <w:rPr>
                <w:iCs/>
                <w:sz w:val="20"/>
                <w:szCs w:val="20"/>
              </w:rPr>
            </w:pPr>
          </w:p>
        </w:tc>
        <w:tc>
          <w:tcPr>
            <w:tcW w:w="7188" w:type="dxa"/>
          </w:tcPr>
          <w:p w14:paraId="4416204C" w14:textId="77777777" w:rsidR="005A4461" w:rsidRPr="005A4461" w:rsidRDefault="005A4461" w:rsidP="00E9589F">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 xml:space="preserve">Reserve Discount Factor for Controllable Load Resources </w:t>
            </w:r>
            <w:del w:id="2205" w:author="ERCOT 103020" w:date="2020-10-13T10:45:00Z">
              <w:r w:rsidRPr="005A4461" w:rsidDel="00E9589F">
                <w:rPr>
                  <w:iCs/>
                  <w:sz w:val="20"/>
                  <w:szCs w:val="20"/>
                </w:rPr>
                <w:delText>carrying</w:delText>
              </w:r>
            </w:del>
            <w:ins w:id="2206" w:author="ERCOT 103020" w:date="2020-10-13T10:45:00Z">
              <w:r w:rsidR="00E9589F">
                <w:rPr>
                  <w:iCs/>
                  <w:sz w:val="20"/>
                  <w:szCs w:val="20"/>
                </w:rPr>
                <w:t>awarded an</w:t>
              </w:r>
            </w:ins>
            <w:r w:rsidRPr="005A4461">
              <w:rPr>
                <w:iCs/>
                <w:sz w:val="20"/>
                <w:szCs w:val="20"/>
              </w:rPr>
              <w:t xml:space="preserve"> Ancillary Service Resource </w:t>
            </w:r>
            <w:del w:id="2207" w:author="ERCOT 103020" w:date="2020-10-13T10:45:00Z">
              <w:r w:rsidRPr="005A4461" w:rsidDel="00E9589F">
                <w:rPr>
                  <w:iCs/>
                  <w:sz w:val="20"/>
                  <w:szCs w:val="20"/>
                </w:rPr>
                <w:delText>Responsibility</w:delText>
              </w:r>
            </w:del>
            <w:ins w:id="2208" w:author="ERCOT 103020" w:date="2020-10-13T10:45:00Z">
              <w:r w:rsidR="00E9589F">
                <w:rPr>
                  <w:iCs/>
                  <w:sz w:val="20"/>
                  <w:szCs w:val="20"/>
                </w:rPr>
                <w:t>award</w:t>
              </w:r>
            </w:ins>
          </w:p>
        </w:tc>
      </w:tr>
      <w:tr w:rsidR="005A4461" w:rsidRPr="005A4461" w14:paraId="09BE4668" w14:textId="77777777" w:rsidTr="001D22CE">
        <w:tc>
          <w:tcPr>
            <w:tcW w:w="1852" w:type="dxa"/>
          </w:tcPr>
          <w:p w14:paraId="378BEFDB" w14:textId="77777777" w:rsidR="005A4461" w:rsidRPr="005A4461" w:rsidRDefault="005A4461" w:rsidP="005A4461">
            <w:pPr>
              <w:spacing w:after="60"/>
              <w:rPr>
                <w:iCs/>
                <w:sz w:val="20"/>
                <w:szCs w:val="20"/>
              </w:rPr>
            </w:pPr>
            <w:r w:rsidRPr="005A4461">
              <w:rPr>
                <w:iCs/>
                <w:sz w:val="20"/>
                <w:szCs w:val="20"/>
              </w:rPr>
              <w:t>LRDF_2</w:t>
            </w:r>
          </w:p>
        </w:tc>
        <w:tc>
          <w:tcPr>
            <w:tcW w:w="1281" w:type="dxa"/>
          </w:tcPr>
          <w:p w14:paraId="0E7D6B98" w14:textId="77777777" w:rsidR="005A4461" w:rsidRPr="005A4461" w:rsidRDefault="005A4461" w:rsidP="005A4461">
            <w:pPr>
              <w:spacing w:after="60"/>
              <w:rPr>
                <w:iCs/>
                <w:sz w:val="20"/>
                <w:szCs w:val="20"/>
              </w:rPr>
            </w:pPr>
          </w:p>
        </w:tc>
        <w:tc>
          <w:tcPr>
            <w:tcW w:w="7188" w:type="dxa"/>
          </w:tcPr>
          <w:p w14:paraId="7C95612F" w14:textId="77777777" w:rsidR="005A4461" w:rsidRPr="005A4461" w:rsidRDefault="005A4461" w:rsidP="00DC7E04">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 xml:space="preserve">Reserve Discount Factor for Controllable Load Resources not </w:t>
            </w:r>
            <w:del w:id="2209" w:author="ERCOT 103020" w:date="2020-10-27T19:13:00Z">
              <w:r w:rsidRPr="005A4461" w:rsidDel="00DC7E04">
                <w:rPr>
                  <w:iCs/>
                  <w:sz w:val="20"/>
                  <w:szCs w:val="20"/>
                </w:rPr>
                <w:delText>carrying</w:delText>
              </w:r>
            </w:del>
            <w:ins w:id="2210" w:author="ERCOT 103020" w:date="2020-10-27T19:13:00Z">
              <w:r w:rsidR="00DC7E04">
                <w:rPr>
                  <w:iCs/>
                  <w:sz w:val="20"/>
                  <w:szCs w:val="20"/>
                </w:rPr>
                <w:t>awarded an</w:t>
              </w:r>
            </w:ins>
            <w:r w:rsidRPr="005A4461">
              <w:rPr>
                <w:iCs/>
                <w:sz w:val="20"/>
                <w:szCs w:val="20"/>
              </w:rPr>
              <w:t xml:space="preserve"> Ancillary Service Resource </w:t>
            </w:r>
            <w:del w:id="2211" w:author="ERCOT 103020" w:date="2020-10-27T19:13:00Z">
              <w:r w:rsidRPr="005A4461" w:rsidDel="00DC7E04">
                <w:rPr>
                  <w:iCs/>
                  <w:sz w:val="20"/>
                  <w:szCs w:val="20"/>
                </w:rPr>
                <w:delText>Responsibility</w:delText>
              </w:r>
            </w:del>
            <w:ins w:id="2212" w:author="ERCOT 103020" w:date="2020-10-27T19:13:00Z">
              <w:r w:rsidR="00DC7E04">
                <w:rPr>
                  <w:iCs/>
                  <w:sz w:val="20"/>
                  <w:szCs w:val="20"/>
                </w:rPr>
                <w:t>award</w:t>
              </w:r>
            </w:ins>
          </w:p>
        </w:tc>
      </w:tr>
      <w:tr w:rsidR="005A4461" w:rsidRPr="005A4461" w14:paraId="590579D8" w14:textId="77777777" w:rsidTr="001D22CE">
        <w:tc>
          <w:tcPr>
            <w:tcW w:w="1852" w:type="dxa"/>
          </w:tcPr>
          <w:p w14:paraId="639FC0D9" w14:textId="77777777" w:rsidR="005A4461" w:rsidRPr="005A4461" w:rsidRDefault="005A4461" w:rsidP="005A4461">
            <w:pPr>
              <w:spacing w:after="60"/>
              <w:rPr>
                <w:iCs/>
                <w:sz w:val="20"/>
                <w:szCs w:val="20"/>
              </w:rPr>
            </w:pPr>
            <w:del w:id="2213" w:author="ERCOT 103020" w:date="2020-10-13T10:46:00Z">
              <w:r w:rsidRPr="005A4461" w:rsidDel="00E9589F">
                <w:rPr>
                  <w:iCs/>
                  <w:sz w:val="20"/>
                  <w:szCs w:val="20"/>
                </w:rPr>
                <w:delText>N</w:delText>
              </w:r>
            </w:del>
            <w:r w:rsidRPr="005A4461">
              <w:rPr>
                <w:iCs/>
                <w:sz w:val="20"/>
                <w:szCs w:val="20"/>
              </w:rPr>
              <w:t>FRC</w:t>
            </w:r>
            <w:ins w:id="2214" w:author="ERCOT 103020" w:date="2020-10-13T10:46:00Z">
              <w:r w:rsidR="00E9589F">
                <w:rPr>
                  <w:iCs/>
                  <w:sz w:val="20"/>
                  <w:szCs w:val="20"/>
                </w:rPr>
                <w:t>HL</w:t>
              </w:r>
            </w:ins>
          </w:p>
        </w:tc>
        <w:tc>
          <w:tcPr>
            <w:tcW w:w="1281" w:type="dxa"/>
          </w:tcPr>
          <w:p w14:paraId="02B62019"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1FFA1BB4" w14:textId="77777777" w:rsidR="005A4461" w:rsidRPr="005A4461" w:rsidRDefault="00E9589F" w:rsidP="00E9589F">
            <w:pPr>
              <w:spacing w:after="60"/>
              <w:rPr>
                <w:iCs/>
                <w:sz w:val="20"/>
                <w:szCs w:val="20"/>
              </w:rPr>
            </w:pPr>
            <w:ins w:id="2215" w:author="ERCOT 103020" w:date="2020-10-13T10:46:00Z">
              <w:r>
                <w:rPr>
                  <w:iCs/>
                  <w:sz w:val="20"/>
                  <w:szCs w:val="20"/>
                </w:rPr>
                <w:t>Telemetered High limit of the FRC for the Resource</w:t>
              </w:r>
            </w:ins>
            <w:del w:id="2216" w:author="ERCOT 103020" w:date="2020-10-13T10:46:00Z">
              <w:r w:rsidR="005A4461" w:rsidRPr="005A4461" w:rsidDel="00E9589F">
                <w:rPr>
                  <w:iCs/>
                  <w:sz w:val="20"/>
                  <w:szCs w:val="20"/>
                </w:rPr>
                <w:delText>Non-Frequency Responsive Capacity</w:delText>
              </w:r>
            </w:del>
          </w:p>
        </w:tc>
      </w:tr>
      <w:tr w:rsidR="00E9589F" w:rsidRPr="005A4461" w14:paraId="7EF23839" w14:textId="77777777" w:rsidTr="001D22CE">
        <w:trPr>
          <w:ins w:id="2217" w:author="ERCOT 103020" w:date="2020-10-13T10:46:00Z"/>
        </w:trPr>
        <w:tc>
          <w:tcPr>
            <w:tcW w:w="1852" w:type="dxa"/>
          </w:tcPr>
          <w:p w14:paraId="42203FD1" w14:textId="77777777" w:rsidR="00E9589F" w:rsidRPr="005A4461" w:rsidDel="00E9589F" w:rsidRDefault="00E9589F" w:rsidP="00E9589F">
            <w:pPr>
              <w:spacing w:after="60"/>
              <w:rPr>
                <w:ins w:id="2218" w:author="ERCOT 103020" w:date="2020-10-13T10:46:00Z"/>
                <w:iCs/>
                <w:sz w:val="20"/>
                <w:szCs w:val="20"/>
              </w:rPr>
            </w:pPr>
            <w:ins w:id="2219" w:author="ERCOT 103020" w:date="2020-10-13T10:46:00Z">
              <w:r>
                <w:rPr>
                  <w:iCs/>
                  <w:sz w:val="20"/>
                  <w:szCs w:val="20"/>
                </w:rPr>
                <w:t>FRCO</w:t>
              </w:r>
            </w:ins>
          </w:p>
        </w:tc>
        <w:tc>
          <w:tcPr>
            <w:tcW w:w="1281" w:type="dxa"/>
          </w:tcPr>
          <w:p w14:paraId="6A3D016D" w14:textId="77777777" w:rsidR="00E9589F" w:rsidRPr="005A4461" w:rsidRDefault="00E9589F" w:rsidP="00E9589F">
            <w:pPr>
              <w:spacing w:after="60"/>
              <w:rPr>
                <w:ins w:id="2220" w:author="ERCOT 103020" w:date="2020-10-13T10:46:00Z"/>
                <w:iCs/>
                <w:sz w:val="20"/>
                <w:szCs w:val="20"/>
              </w:rPr>
            </w:pPr>
            <w:ins w:id="2221" w:author="ERCOT 103020" w:date="2020-10-13T10:46:00Z">
              <w:r>
                <w:rPr>
                  <w:iCs/>
                  <w:sz w:val="20"/>
                  <w:szCs w:val="20"/>
                </w:rPr>
                <w:t>MW</w:t>
              </w:r>
            </w:ins>
          </w:p>
        </w:tc>
        <w:tc>
          <w:tcPr>
            <w:tcW w:w="7188" w:type="dxa"/>
          </w:tcPr>
          <w:p w14:paraId="416C9DE5" w14:textId="77777777" w:rsidR="00E9589F" w:rsidRDefault="00E9589F" w:rsidP="00E9589F">
            <w:pPr>
              <w:spacing w:after="60"/>
              <w:rPr>
                <w:ins w:id="2222" w:author="ERCOT 103020" w:date="2020-10-13T10:46:00Z"/>
                <w:iCs/>
                <w:sz w:val="20"/>
                <w:szCs w:val="20"/>
              </w:rPr>
            </w:pPr>
            <w:ins w:id="2223" w:author="ERCOT 103020" w:date="2020-10-13T10:46:00Z">
              <w:r w:rsidRPr="00BA6B11">
                <w:rPr>
                  <w:iCs/>
                  <w:sz w:val="20"/>
                  <w:szCs w:val="20"/>
                </w:rPr>
                <w:t>Telemetered output of FRC portion of the Resource</w:t>
              </w:r>
            </w:ins>
          </w:p>
        </w:tc>
      </w:tr>
    </w:tbl>
    <w:p w14:paraId="2D63E156" w14:textId="77777777" w:rsidR="005A4461" w:rsidRPr="005A4461" w:rsidDel="00E9589F" w:rsidRDefault="005A4461" w:rsidP="005A4461">
      <w:pPr>
        <w:spacing w:before="240" w:after="240"/>
        <w:ind w:left="720" w:hanging="720"/>
        <w:rPr>
          <w:del w:id="2224" w:author="ERCOT 103020" w:date="2020-10-13T10:46:00Z"/>
          <w:szCs w:val="20"/>
        </w:rPr>
      </w:pPr>
      <w:del w:id="2225" w:author="ERCOT 103020" w:date="2020-10-13T10:46:00Z">
        <w:r w:rsidRPr="005A4461" w:rsidDel="00E9589F">
          <w:rPr>
            <w:szCs w:val="20"/>
          </w:rPr>
          <w:delText>(2)</w:delText>
        </w:r>
        <w:r w:rsidRPr="005A4461" w:rsidDel="00E9589F">
          <w:rPr>
            <w:szCs w:val="20"/>
          </w:rPr>
          <w:tab/>
          <w:delTex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w:delText>
        </w:r>
        <w:r w:rsidRPr="005A4461" w:rsidDel="00E9589F">
          <w:rPr>
            <w:szCs w:val="20"/>
          </w:rPr>
          <w:lastRenderedPageBreak/>
          <w:delText>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delText>
        </w:r>
      </w:del>
    </w:p>
    <w:p w14:paraId="6BC8792E" w14:textId="77777777" w:rsidR="005A4461" w:rsidRPr="005A4461" w:rsidRDefault="005A4461" w:rsidP="005A4461">
      <w:pPr>
        <w:spacing w:after="240"/>
        <w:ind w:left="720" w:hanging="720"/>
        <w:rPr>
          <w:szCs w:val="20"/>
        </w:rPr>
      </w:pPr>
      <w:r w:rsidRPr="005A4461">
        <w:rPr>
          <w:szCs w:val="20"/>
        </w:rPr>
        <w:t>(</w:t>
      </w:r>
      <w:ins w:id="2226" w:author="ERCOT 103020" w:date="2020-10-13T10:46:00Z">
        <w:r w:rsidR="00E9589F">
          <w:rPr>
            <w:szCs w:val="20"/>
          </w:rPr>
          <w:t>2</w:t>
        </w:r>
      </w:ins>
      <w:del w:id="2227" w:author="ERCOT 103020" w:date="2020-10-13T10:46:00Z">
        <w:r w:rsidRPr="005A4461" w:rsidDel="00E9589F">
          <w:rPr>
            <w:szCs w:val="20"/>
          </w:rPr>
          <w:delText>3</w:delText>
        </w:r>
      </w:del>
      <w:r w:rsidRPr="005A4461">
        <w:rPr>
          <w:szCs w:val="20"/>
        </w:rPr>
        <w:t>)</w:t>
      </w:r>
      <w:r w:rsidRPr="005A4461">
        <w:rPr>
          <w:szCs w:val="20"/>
        </w:rPr>
        <w:tab/>
        <w:t>The Load Resource</w:t>
      </w:r>
      <w:r w:rsidRPr="005A4461">
        <w:rPr>
          <w:rFonts w:ascii="Times New Roman Bold" w:hAnsi="Times New Roman Bold"/>
          <w:szCs w:val="20"/>
        </w:rPr>
        <w:t xml:space="preserve"> </w:t>
      </w:r>
      <w:r w:rsidRPr="005A4461">
        <w:rPr>
          <w:szCs w:val="20"/>
        </w:rPr>
        <w:t>Reserve Discount Factors (RDFs) for Controllable Load Resources (LRDF_1 and LRDF_2) shall be subject to review and approval by TAC.</w:t>
      </w:r>
    </w:p>
    <w:p w14:paraId="04DDCADB" w14:textId="77777777" w:rsidR="005A4461" w:rsidRPr="005A4461" w:rsidRDefault="005A4461" w:rsidP="00E9589F">
      <w:pPr>
        <w:spacing w:after="240"/>
        <w:ind w:left="720" w:hanging="720"/>
        <w:rPr>
          <w:szCs w:val="20"/>
        </w:rPr>
      </w:pPr>
      <w:r w:rsidRPr="005A4461">
        <w:rPr>
          <w:szCs w:val="20"/>
        </w:rPr>
        <w:t>(</w:t>
      </w:r>
      <w:ins w:id="2228" w:author="ERCOT 103020" w:date="2020-10-13T10:46:00Z">
        <w:r w:rsidR="00E9589F">
          <w:rPr>
            <w:szCs w:val="20"/>
          </w:rPr>
          <w:t>3</w:t>
        </w:r>
      </w:ins>
      <w:del w:id="2229" w:author="ERCOT 103020" w:date="2020-10-13T10:46:00Z">
        <w:r w:rsidRPr="005A4461" w:rsidDel="00E9589F">
          <w:rPr>
            <w:szCs w:val="20"/>
          </w:rPr>
          <w:delText>4</w:delText>
        </w:r>
      </w:del>
      <w:r w:rsidRPr="005A4461">
        <w:rPr>
          <w:szCs w:val="20"/>
        </w:rPr>
        <w:t xml:space="preserve">) </w:t>
      </w:r>
      <w:r w:rsidRPr="005A4461">
        <w:rPr>
          <w:szCs w:val="20"/>
        </w:rPr>
        <w:tab/>
        <w:t>The RDFs used in the PRC calculation shall be posted to the MIS Public Area no later than three Business Days after approval.</w:t>
      </w:r>
    </w:p>
    <w:p w14:paraId="4BBBF1D3" w14:textId="77777777" w:rsidR="00E9589F" w:rsidRPr="003161DC" w:rsidRDefault="00E9589F" w:rsidP="00E9589F">
      <w:pPr>
        <w:spacing w:after="240"/>
        <w:ind w:left="720" w:hanging="720"/>
        <w:rPr>
          <w:ins w:id="2230" w:author="ERCOT 103020" w:date="2020-10-13T10:46:00Z"/>
          <w:szCs w:val="20"/>
        </w:rPr>
      </w:pPr>
      <w:ins w:id="2231" w:author="ERCOT 103020" w:date="2020-10-13T10:46:00Z">
        <w:r>
          <w:rPr>
            <w:szCs w:val="20"/>
          </w:rPr>
          <w:t>(4)</w:t>
        </w:r>
        <w:r>
          <w:rPr>
            <w:szCs w:val="20"/>
          </w:rPr>
          <w:tab/>
          <w:t>ERCOT shall display on the E</w:t>
        </w:r>
        <w:r w:rsidR="000B373C">
          <w:rPr>
            <w:szCs w:val="20"/>
          </w:rPr>
          <w:t>RCOT website and update every ten</w:t>
        </w:r>
        <w:r>
          <w:rPr>
            <w:szCs w:val="20"/>
          </w:rPr>
          <w:t xml:space="preserve"> seconds a rolling view of the </w:t>
        </w:r>
        <w:r w:rsidRPr="00EB2CE4">
          <w:rPr>
            <w:szCs w:val="20"/>
          </w:rPr>
          <w:t>ERCOT-wide PRC</w:t>
        </w:r>
        <w:r>
          <w:rPr>
            <w:szCs w:val="20"/>
          </w:rPr>
          <w:t>, as defined in paragraph (1)(n) above, for the current Operating Day.</w:t>
        </w:r>
      </w:ins>
    </w:p>
    <w:p w14:paraId="04390353" w14:textId="77777777" w:rsidR="003F1E9B" w:rsidRPr="00112447" w:rsidRDefault="003F1E9B" w:rsidP="003F1E9B">
      <w:pPr>
        <w:keepNext/>
        <w:widowControl w:val="0"/>
        <w:tabs>
          <w:tab w:val="left" w:pos="1260"/>
        </w:tabs>
        <w:spacing w:before="240" w:after="240"/>
        <w:ind w:left="1267" w:hanging="1267"/>
        <w:outlineLvl w:val="3"/>
        <w:rPr>
          <w:ins w:id="2232" w:author="ERCOT" w:date="2020-04-14T16:19:00Z"/>
          <w:b/>
          <w:snapToGrid w:val="0"/>
          <w:szCs w:val="20"/>
        </w:rPr>
      </w:pPr>
      <w:ins w:id="2233" w:author="ERCOT" w:date="2020-04-14T16:19:00Z">
        <w:r w:rsidRPr="00112447">
          <w:rPr>
            <w:b/>
            <w:snapToGrid w:val="0"/>
            <w:szCs w:val="20"/>
          </w:rPr>
          <w:t>6.5.7.11</w:t>
        </w:r>
        <w:r w:rsidRPr="00112447">
          <w:rPr>
            <w:b/>
            <w:snapToGrid w:val="0"/>
            <w:szCs w:val="20"/>
          </w:rPr>
          <w:tab/>
          <w:t>DC-Coupled Resource Ramp Rate Limitations</w:t>
        </w:r>
      </w:ins>
    </w:p>
    <w:p w14:paraId="1A412833" w14:textId="77777777" w:rsidR="001A011D" w:rsidRDefault="003F1E9B" w:rsidP="003F1E9B">
      <w:pPr>
        <w:spacing w:after="240"/>
        <w:ind w:left="720" w:hanging="720"/>
        <w:rPr>
          <w:snapToGrid w:val="0"/>
        </w:rPr>
      </w:pPr>
      <w:ins w:id="2234" w:author="ERCOT" w:date="2020-04-14T16:19:00Z">
        <w:r w:rsidRPr="001A011D">
          <w:rPr>
            <w:iCs/>
            <w:szCs w:val="20"/>
          </w:rPr>
          <w:t>(1)</w:t>
        </w:r>
        <w:r w:rsidRPr="001A011D">
          <w:rPr>
            <w:iCs/>
            <w:szCs w:val="20"/>
          </w:rPr>
          <w:tab/>
        </w:r>
      </w:ins>
      <w:ins w:id="2235" w:author="ERCOT" w:date="2020-06-24T19:00:00Z">
        <w:r w:rsidR="00F2679B">
          <w:rPr>
            <w:iCs/>
            <w:szCs w:val="20"/>
          </w:rPr>
          <w:t>A</w:t>
        </w:r>
        <w:r w:rsidR="00F2679B" w:rsidRPr="00F2679B">
          <w:rPr>
            <w:iCs/>
            <w:szCs w:val="20"/>
          </w:rPr>
          <w:t xml:space="preserve"> DC-Coupled Resource that does not meet any of the conditions in paragraph (1)</w:t>
        </w:r>
        <w:r w:rsidR="00F2679B">
          <w:rPr>
            <w:iCs/>
            <w:szCs w:val="20"/>
          </w:rPr>
          <w:t xml:space="preserve"> of Section 3.8.7, DC-Coupled Resources</w:t>
        </w:r>
      </w:ins>
      <w:ins w:id="2236" w:author="ERCOT" w:date="2020-06-26T07:09:00Z">
        <w:r w:rsidR="00046168">
          <w:rPr>
            <w:iCs/>
            <w:szCs w:val="20"/>
          </w:rPr>
          <w:t>,</w:t>
        </w:r>
      </w:ins>
      <w:ins w:id="2237" w:author="ERCOT" w:date="2020-04-14T16:19:00Z">
        <w:r w:rsidRPr="00C77CF2">
          <w:rPr>
            <w:snapToGrid w:val="0"/>
          </w:rPr>
          <w:t xml:space="preserve"> shall adhere to</w:t>
        </w:r>
        <w:r>
          <w:rPr>
            <w:snapToGrid w:val="0"/>
          </w:rPr>
          <w:t xml:space="preserve"> the</w:t>
        </w:r>
        <w:r w:rsidRPr="00C77CF2">
          <w:rPr>
            <w:snapToGrid w:val="0"/>
          </w:rPr>
          <w:t xml:space="preserve"> ramp rate restrictions established in Section 6.5.7.1</w:t>
        </w:r>
        <w:r w:rsidRPr="001A011D">
          <w:rPr>
            <w:snapToGrid w:val="0"/>
          </w:rPr>
          <w:t>0</w:t>
        </w:r>
      </w:ins>
      <w:ins w:id="2238" w:author="ERCOT" w:date="2020-04-14T16:20:00Z">
        <w:r>
          <w:rPr>
            <w:snapToGrid w:val="0"/>
          </w:rPr>
          <w:t xml:space="preserve">, </w:t>
        </w:r>
        <w:r w:rsidRPr="003F1E9B">
          <w:rPr>
            <w:snapToGrid w:val="0"/>
          </w:rPr>
          <w:t>IRR Ramp Rate Limitations</w:t>
        </w:r>
      </w:ins>
      <w:ins w:id="2239" w:author="ERCOT" w:date="2020-04-14T16:19:00Z">
        <w:r w:rsidRPr="001A011D">
          <w:rPr>
            <w:snapToGrid w:val="0"/>
          </w:rPr>
          <w:t>.</w:t>
        </w:r>
      </w:ins>
    </w:p>
    <w:p w14:paraId="50AFE3F9" w14:textId="77777777" w:rsidR="00382816" w:rsidRPr="00382816" w:rsidRDefault="00382816" w:rsidP="00382816">
      <w:pPr>
        <w:keepNext/>
        <w:tabs>
          <w:tab w:val="left" w:pos="1080"/>
        </w:tabs>
        <w:spacing w:before="480" w:after="240"/>
        <w:ind w:left="1080" w:hanging="1080"/>
        <w:outlineLvl w:val="2"/>
        <w:rPr>
          <w:b/>
          <w:bCs/>
          <w:i/>
          <w:szCs w:val="20"/>
          <w:lang w:val="fr-FR"/>
        </w:rPr>
      </w:pPr>
      <w:bookmarkStart w:id="2240" w:name="_Toc397505020"/>
      <w:bookmarkStart w:id="2241" w:name="_Toc402357148"/>
      <w:bookmarkStart w:id="2242" w:name="_Toc422486528"/>
      <w:bookmarkStart w:id="2243" w:name="_Toc433093381"/>
      <w:bookmarkStart w:id="2244" w:name="_Toc433093539"/>
      <w:bookmarkStart w:id="2245" w:name="_Toc440874769"/>
      <w:bookmarkStart w:id="2246" w:name="_Toc448142326"/>
      <w:bookmarkStart w:id="2247" w:name="_Toc448142483"/>
      <w:bookmarkStart w:id="2248" w:name="_Toc458770324"/>
      <w:bookmarkStart w:id="2249" w:name="_Toc459294292"/>
      <w:bookmarkStart w:id="2250" w:name="_Toc463262785"/>
      <w:bookmarkStart w:id="2251" w:name="_Toc468286858"/>
      <w:bookmarkStart w:id="2252" w:name="_Toc481502898"/>
      <w:bookmarkStart w:id="2253" w:name="_Toc496080066"/>
      <w:bookmarkStart w:id="2254" w:name="_Toc17798736"/>
      <w:r w:rsidRPr="00382816">
        <w:rPr>
          <w:b/>
          <w:bCs/>
          <w:i/>
          <w:szCs w:val="20"/>
          <w:lang w:val="fr-FR"/>
        </w:rPr>
        <w:t>6.6.5</w:t>
      </w:r>
      <w:r w:rsidRPr="00382816">
        <w:rPr>
          <w:b/>
          <w:bCs/>
          <w:i/>
          <w:szCs w:val="20"/>
          <w:lang w:val="fr-FR"/>
        </w:rPr>
        <w:tab/>
      </w:r>
      <w:del w:id="2255" w:author="ERCOT 103020" w:date="2020-10-30T16:25:00Z">
        <w:r w:rsidRPr="00382816" w:rsidDel="00382816">
          <w:rPr>
            <w:b/>
            <w:bCs/>
            <w:i/>
            <w:szCs w:val="20"/>
            <w:lang w:val="fr-FR"/>
          </w:rPr>
          <w:delText>Base</w:delText>
        </w:r>
      </w:del>
      <w:ins w:id="2256" w:author="ERCOT 103020" w:date="2020-10-30T16:25:00Z">
        <w:r>
          <w:rPr>
            <w:b/>
            <w:bCs/>
            <w:i/>
            <w:szCs w:val="20"/>
            <w:lang w:val="fr-FR"/>
          </w:rPr>
          <w:t>Set</w:t>
        </w:r>
      </w:ins>
      <w:r w:rsidRPr="00382816">
        <w:rPr>
          <w:b/>
          <w:bCs/>
          <w:i/>
          <w:szCs w:val="20"/>
          <w:lang w:val="fr-FR"/>
        </w:rPr>
        <w:t xml:space="preserve"> Point Deviation Charge</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B037D" w:rsidRPr="009B037D" w14:paraId="024F9103" w14:textId="77777777" w:rsidTr="00466584">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06C9B12F" w14:textId="77777777" w:rsidR="009B037D" w:rsidRPr="009B037D" w:rsidRDefault="009B037D" w:rsidP="009B037D">
            <w:pPr>
              <w:spacing w:before="120" w:after="240"/>
            </w:pPr>
            <w:r w:rsidRPr="009B037D">
              <w:rPr>
                <w:b/>
                <w:i/>
                <w:iCs/>
              </w:rPr>
              <w:t>[NPRR963:  Insert Section 6.6.5.5 below upon system implementation and renumber accordingly:]</w:t>
            </w:r>
          </w:p>
          <w:p w14:paraId="029F16DE" w14:textId="77777777" w:rsidR="009B037D" w:rsidRPr="009B037D" w:rsidRDefault="009B037D" w:rsidP="009B037D">
            <w:pPr>
              <w:tabs>
                <w:tab w:val="left" w:pos="1230"/>
              </w:tabs>
              <w:spacing w:before="240" w:after="240"/>
              <w:ind w:left="1166" w:hanging="1166"/>
              <w:outlineLvl w:val="3"/>
              <w:rPr>
                <w:b/>
                <w:lang w:val="fr-FR"/>
              </w:rPr>
            </w:pPr>
            <w:commentRangeStart w:id="2257"/>
            <w:r w:rsidRPr="009B037D">
              <w:rPr>
                <w:b/>
                <w:lang w:val="fr-FR"/>
              </w:rPr>
              <w:t>6.6.5.5</w:t>
            </w:r>
            <w:commentRangeEnd w:id="2257"/>
            <w:r w:rsidR="00BC78D0">
              <w:rPr>
                <w:rStyle w:val="CommentReference"/>
              </w:rPr>
              <w:commentReference w:id="2257"/>
            </w:r>
            <w:r w:rsidRPr="009B037D">
              <w:rPr>
                <w:b/>
                <w:lang w:val="fr-FR"/>
              </w:rPr>
              <w:tab/>
              <w:t xml:space="preserve">Energy Storage Resource </w:t>
            </w:r>
            <w:del w:id="2258" w:author="ERCOT 103020" w:date="2020-10-13T16:32:00Z">
              <w:r w:rsidRPr="009B037D" w:rsidDel="00597500">
                <w:rPr>
                  <w:b/>
                  <w:lang w:val="fr-FR"/>
                </w:rPr>
                <w:delText>Base</w:delText>
              </w:r>
            </w:del>
            <w:ins w:id="2259" w:author="ERCOT 103020" w:date="2020-10-13T16:32:00Z">
              <w:r w:rsidR="00597500">
                <w:rPr>
                  <w:b/>
                  <w:lang w:val="fr-FR"/>
                </w:rPr>
                <w:t>Set</w:t>
              </w:r>
            </w:ins>
            <w:r w:rsidRPr="009B037D">
              <w:rPr>
                <w:b/>
                <w:lang w:val="fr-FR"/>
              </w:rPr>
              <w:t xml:space="preserve"> Point Deviation Charge for Over Performance</w:t>
            </w:r>
          </w:p>
          <w:p w14:paraId="2C3CFE5E" w14:textId="77777777" w:rsidR="009B037D" w:rsidRPr="009B037D" w:rsidRDefault="00006F79" w:rsidP="009B037D">
            <w:pPr>
              <w:spacing w:after="240"/>
              <w:ind w:left="720" w:hanging="720"/>
              <w:rPr>
                <w:ins w:id="2260" w:author="ERCOT" w:date="2020-03-31T09:41:00Z"/>
                <w:iCs/>
                <w:szCs w:val="20"/>
              </w:rPr>
            </w:pPr>
            <w:r>
              <w:rPr>
                <w:iCs/>
                <w:szCs w:val="20"/>
              </w:rPr>
              <w:t>(</w:t>
            </w:r>
            <w:r w:rsidR="009B037D" w:rsidRPr="009B037D">
              <w:rPr>
                <w:iCs/>
                <w:szCs w:val="20"/>
              </w:rPr>
              <w:t>1)</w:t>
            </w:r>
            <w:r w:rsidR="009B037D" w:rsidRPr="009B037D">
              <w:rPr>
                <w:iCs/>
                <w:szCs w:val="20"/>
              </w:rPr>
              <w:tab/>
              <w:t xml:space="preserve">ERCOT shall charge a QSE for an ESR a </w:t>
            </w:r>
            <w:del w:id="2261" w:author="ERCOT 103020" w:date="2020-10-13T16:33:00Z">
              <w:r w:rsidR="009B037D" w:rsidRPr="009B037D" w:rsidDel="00597500">
                <w:rPr>
                  <w:iCs/>
                  <w:szCs w:val="20"/>
                </w:rPr>
                <w:delText>Base</w:delText>
              </w:r>
            </w:del>
            <w:ins w:id="2262" w:author="ERCOT 103020" w:date="2020-10-13T16:33:00Z">
              <w:r w:rsidR="00597500">
                <w:rPr>
                  <w:iCs/>
                  <w:szCs w:val="20"/>
                </w:rPr>
                <w:t>Set</w:t>
              </w:r>
            </w:ins>
            <w:r w:rsidR="009B037D" w:rsidRPr="009B037D">
              <w:rPr>
                <w:iCs/>
                <w:szCs w:val="20"/>
              </w:rPr>
              <w:t xml:space="preserve"> Point Deviation Charge for over-performance if the </w:t>
            </w:r>
            <w:del w:id="2263" w:author="ERCOT 103020" w:date="2020-10-27T18:36:00Z">
              <w:r w:rsidR="009B037D" w:rsidRPr="009B037D" w:rsidDel="0048060C">
                <w:rPr>
                  <w:iCs/>
                  <w:szCs w:val="20"/>
                </w:rPr>
                <w:delText xml:space="preserve">difference of the aggregate </w:delText>
              </w:r>
            </w:del>
            <w:r w:rsidR="009B037D" w:rsidRPr="009B037D">
              <w:rPr>
                <w:iCs/>
                <w:szCs w:val="20"/>
              </w:rPr>
              <w:t xml:space="preserve">telemetered generation </w:t>
            </w:r>
            <w:ins w:id="2264" w:author="ERCOT 103020" w:date="2020-10-27T18:36:00Z">
              <w:r w:rsidR="0048060C">
                <w:rPr>
                  <w:iCs/>
                  <w:szCs w:val="20"/>
                </w:rPr>
                <w:t>or</w:t>
              </w:r>
            </w:ins>
            <w:del w:id="2265" w:author="ERCOT 103020" w:date="2020-10-27T18:36:00Z">
              <w:r w:rsidR="009B037D" w:rsidRPr="009B037D" w:rsidDel="0048060C">
                <w:rPr>
                  <w:iCs/>
                  <w:szCs w:val="20"/>
                </w:rPr>
                <w:delText>and aggregate telemetered</w:delText>
              </w:r>
            </w:del>
            <w:r w:rsidR="009B037D" w:rsidRPr="009B037D">
              <w:rPr>
                <w:iCs/>
                <w:szCs w:val="20"/>
              </w:rPr>
              <w:t xml:space="preserve"> consumption exceeds the </w:t>
            </w:r>
            <w:del w:id="2266" w:author="ERCOT" w:date="2020-03-31T10:57:00Z">
              <w:r w:rsidR="009B037D" w:rsidRPr="009B037D" w:rsidDel="00A0578F">
                <w:rPr>
                  <w:iCs/>
                  <w:szCs w:val="20"/>
                </w:rPr>
                <w:delText xml:space="preserve">following </w:delText>
              </w:r>
            </w:del>
            <w:ins w:id="2267" w:author="ERCOT" w:date="2020-03-31T10:57:00Z">
              <w:r w:rsidR="009B037D" w:rsidRPr="009B037D">
                <w:rPr>
                  <w:iCs/>
                  <w:szCs w:val="20"/>
                </w:rPr>
                <w:t xml:space="preserve">specified </w:t>
              </w:r>
            </w:ins>
            <w:r w:rsidR="009B037D" w:rsidRPr="009B037D">
              <w:rPr>
                <w:iCs/>
                <w:szCs w:val="20"/>
              </w:rPr>
              <w:t>tolerance</w:t>
            </w:r>
            <w:ins w:id="2268" w:author="ERCOT" w:date="2020-03-31T09:41:00Z">
              <w:del w:id="2269" w:author="ERCOT 103020" w:date="2020-10-27T18:36:00Z">
                <w:r w:rsidR="009B037D" w:rsidRPr="009B037D" w:rsidDel="0048060C">
                  <w:rPr>
                    <w:iCs/>
                    <w:szCs w:val="20"/>
                  </w:rPr>
                  <w:delText>s</w:delText>
                </w:r>
              </w:del>
            </w:ins>
            <w:r w:rsidR="009B037D" w:rsidRPr="009B037D">
              <w:rPr>
                <w:iCs/>
                <w:szCs w:val="20"/>
              </w:rPr>
              <w:t>.</w:t>
            </w:r>
          </w:p>
          <w:p w14:paraId="3AF72D13" w14:textId="77777777" w:rsidR="00E7552D" w:rsidDel="00A20120" w:rsidRDefault="00E7552D" w:rsidP="00E7552D">
            <w:pPr>
              <w:pStyle w:val="BodyTextNumbered"/>
              <w:rPr>
                <w:del w:id="2270" w:author="ERCOT" w:date="2020-06-08T10:50:00Z"/>
              </w:rPr>
            </w:pPr>
            <w:ins w:id="2271" w:author="ERCOT" w:date="2020-06-08T09:14:00Z">
              <w:r>
                <w:t xml:space="preserve">(2)       </w:t>
              </w:r>
            </w:ins>
            <w:r>
              <w:t>The tolerance is the greater of</w:t>
            </w:r>
            <w:del w:id="2272" w:author="ERCOT" w:date="2020-06-08T09:14:00Z">
              <w:r w:rsidDel="002A0D59">
                <w:delText xml:space="preserve">: </w:delText>
              </w:r>
            </w:del>
            <w:ins w:id="2273" w:author="ERCOT" w:date="2020-06-08T10:50:00Z">
              <w:r>
                <w:t xml:space="preserve"> </w:t>
              </w:r>
            </w:ins>
          </w:p>
          <w:p w14:paraId="378902FA" w14:textId="77777777" w:rsidR="00E7552D" w:rsidDel="00A20120" w:rsidRDefault="00E7552D">
            <w:pPr>
              <w:pStyle w:val="BodyTextNumbered"/>
              <w:rPr>
                <w:del w:id="2274" w:author="ERCOT" w:date="2020-06-08T10:50:00Z"/>
                <w:iCs/>
              </w:rPr>
              <w:pPrChange w:id="2275" w:author="ERCOT" w:date="2020-06-08T10:50:00Z">
                <w:pPr>
                  <w:pStyle w:val="BodyTextNumbered"/>
                  <w:ind w:left="1440"/>
                </w:pPr>
              </w:pPrChange>
            </w:pPr>
            <w:del w:id="2276" w:author="ERCOT" w:date="2020-06-08T09:14:00Z">
              <w:r w:rsidDel="002A0D59">
                <w:delText>(a)</w:delText>
              </w:r>
              <w:r w:rsidDel="002A0D59">
                <w:tab/>
              </w:r>
            </w:del>
            <w:r>
              <w:t xml:space="preserve">3% of the </w:t>
            </w:r>
            <w:del w:id="2277" w:author="ERCOT 103020" w:date="2020-10-13T16:33:00Z">
              <w:r w:rsidDel="00597500">
                <w:delText>Adjusted Aggregated Base Point</w:delText>
              </w:r>
            </w:del>
            <w:ins w:id="2278" w:author="ERCOT" w:date="2020-06-08T09:15:00Z">
              <w:del w:id="2279" w:author="ERCOT 103020" w:date="2020-10-13T16:33:00Z">
                <w:r w:rsidDel="00597500">
                  <w:delText xml:space="preserve"> (</w:delText>
                </w:r>
              </w:del>
              <w:r>
                <w:t>AA</w:t>
              </w:r>
              <w:del w:id="2280" w:author="ERCOT 103020" w:date="2020-10-13T16:33:00Z">
                <w:r w:rsidDel="00597500">
                  <w:delText>B</w:delText>
                </w:r>
              </w:del>
            </w:ins>
            <w:ins w:id="2281" w:author="ERCOT 103020" w:date="2020-10-13T16:33:00Z">
              <w:r w:rsidR="00597500">
                <w:t>S</w:t>
              </w:r>
            </w:ins>
            <w:ins w:id="2282" w:author="ERCOT" w:date="2020-06-08T09:15:00Z">
              <w:r>
                <w:t>P</w:t>
              </w:r>
              <w:del w:id="2283" w:author="ERCOT 103020" w:date="2020-10-13T16:33:00Z">
                <w:r w:rsidDel="00597500">
                  <w:delText>)</w:delText>
                </w:r>
              </w:del>
            </w:ins>
            <w:r>
              <w:t xml:space="preserve"> for the ESR in the Settlement Interval</w:t>
            </w:r>
            <w:ins w:id="2284" w:author="ERCOT" w:date="2020-06-08T09:14:00Z">
              <w:r>
                <w:t>,</w:t>
              </w:r>
            </w:ins>
            <w:del w:id="2285" w:author="ERCOT" w:date="2020-06-08T09:14:00Z">
              <w:r w:rsidDel="002A0D59">
                <w:delText>;</w:delText>
              </w:r>
            </w:del>
            <w:r>
              <w:t xml:space="preserve"> or</w:t>
            </w:r>
            <w:ins w:id="2286" w:author="ERCOT" w:date="2020-06-08T10:50:00Z">
              <w:r>
                <w:t xml:space="preserve"> </w:t>
              </w:r>
            </w:ins>
          </w:p>
          <w:p w14:paraId="1E43F8D4" w14:textId="77777777" w:rsidR="00E7552D" w:rsidRDefault="00E7552D" w:rsidP="00E7552D">
            <w:pPr>
              <w:pStyle w:val="BodyTextNumbered"/>
              <w:rPr>
                <w:ins w:id="2287" w:author="ERCOT" w:date="2020-06-11T14:05:00Z"/>
              </w:rPr>
            </w:pPr>
            <w:del w:id="2288" w:author="ERCOT" w:date="2020-06-08T09:14:00Z">
              <w:r w:rsidDel="002A0D59">
                <w:delText>(b)</w:delText>
              </w:r>
              <w:r w:rsidDel="002A0D59">
                <w:tab/>
                <w:delText>T</w:delText>
              </w:r>
            </w:del>
            <w:ins w:id="2289" w:author="ERCOT" w:date="2020-06-08T09:14:00Z">
              <w:r>
                <w:t>t</w:t>
              </w:r>
            </w:ins>
            <w:r>
              <w:t xml:space="preserve">hree MW above the </w:t>
            </w:r>
            <w:del w:id="2290" w:author="ERCOT" w:date="2020-06-08T09:15:00Z">
              <w:r w:rsidDel="002A0D59">
                <w:delText xml:space="preserve">Adjusted Aggregated Base Point </w:delText>
              </w:r>
            </w:del>
            <w:ins w:id="2291" w:author="ERCOT" w:date="2020-06-08T09:15:00Z">
              <w:r>
                <w:t>AA</w:t>
              </w:r>
            </w:ins>
            <w:ins w:id="2292" w:author="ERCOT 103020" w:date="2020-10-13T16:33:00Z">
              <w:r w:rsidR="00597500">
                <w:t>S</w:t>
              </w:r>
            </w:ins>
            <w:ins w:id="2293" w:author="ERCOT" w:date="2020-06-08T09:15:00Z">
              <w:del w:id="2294" w:author="ERCOT 103020" w:date="2020-10-13T16:33:00Z">
                <w:r w:rsidDel="00597500">
                  <w:delText>B</w:delText>
                </w:r>
              </w:del>
              <w:r>
                <w:t xml:space="preserve">P </w:t>
              </w:r>
            </w:ins>
            <w:r>
              <w:t>for the ESR in the Settlement Interval</w:t>
            </w:r>
            <w:ins w:id="2295" w:author="ERCOT" w:date="2020-06-26T07:12:00Z">
              <w:r w:rsidR="00046168">
                <w:t>,</w:t>
              </w:r>
            </w:ins>
            <w:ins w:id="2296" w:author="ERCOT" w:date="2020-06-08T09:15:00Z">
              <w:r>
                <w:t xml:space="preserve"> </w:t>
              </w:r>
            </w:ins>
            <w:ins w:id="2297" w:author="ERCOT" w:date="2020-06-11T14:05:00Z">
              <w:r>
                <w:t>if the Resource meets the following conditions:</w:t>
              </w:r>
            </w:ins>
          </w:p>
          <w:p w14:paraId="30ADA5D9" w14:textId="77777777" w:rsidR="00E7552D" w:rsidRDefault="00E7552D" w:rsidP="00E7552D">
            <w:pPr>
              <w:pStyle w:val="BodyTextNumbered"/>
              <w:ind w:left="1327"/>
              <w:rPr>
                <w:ins w:id="2298" w:author="ERCOT" w:date="2020-06-11T14:05:00Z"/>
              </w:rPr>
            </w:pPr>
            <w:ins w:id="2299" w:author="ERCOT" w:date="2020-06-11T14:05:00Z">
              <w:r>
                <w:t xml:space="preserve">(a)    The ESR is not </w:t>
              </w:r>
            </w:ins>
            <w:ins w:id="2300" w:author="ERCOT" w:date="2020-06-24T09:18:00Z">
              <w:r w:rsidR="001F39A9">
                <w:t xml:space="preserve">a </w:t>
              </w:r>
            </w:ins>
            <w:ins w:id="2301" w:author="ERCOT" w:date="2020-06-11T14:05:00Z">
              <w:r>
                <w:t>DC-Coupled</w:t>
              </w:r>
            </w:ins>
            <w:ins w:id="2302" w:author="ERCOT" w:date="2020-06-24T09:18:00Z">
              <w:r w:rsidR="001F39A9">
                <w:t xml:space="preserve"> Resource</w:t>
              </w:r>
            </w:ins>
            <w:ins w:id="2303" w:author="ERCOT" w:date="2020-06-11T14:05:00Z">
              <w:r>
                <w:t xml:space="preserve">; or </w:t>
              </w:r>
            </w:ins>
          </w:p>
          <w:p w14:paraId="10C03E97" w14:textId="77777777" w:rsidR="00756874" w:rsidRDefault="009B037D" w:rsidP="00E7552D">
            <w:pPr>
              <w:spacing w:after="240"/>
              <w:ind w:left="1147" w:hanging="540"/>
              <w:rPr>
                <w:iCs/>
                <w:szCs w:val="20"/>
              </w:rPr>
            </w:pPr>
            <w:ins w:id="2304" w:author="ERCOT" w:date="2020-03-31T10:58:00Z">
              <w:r w:rsidRPr="009B037D">
                <w:rPr>
                  <w:iCs/>
                  <w:szCs w:val="20"/>
                </w:rPr>
                <w:t>(</w:t>
              </w:r>
            </w:ins>
            <w:ins w:id="2305" w:author="ERCOT" w:date="2020-03-31T11:02:00Z">
              <w:r w:rsidRPr="009B037D">
                <w:rPr>
                  <w:iCs/>
                  <w:szCs w:val="20"/>
                </w:rPr>
                <w:t>b)</w:t>
              </w:r>
            </w:ins>
            <w:ins w:id="2306" w:author="ERCOT" w:date="2020-04-14T16:21:00Z">
              <w:r w:rsidR="00006F79" w:rsidRPr="006A6281">
                <w:t xml:space="preserve"> </w:t>
              </w:r>
              <w:r w:rsidR="00006F79" w:rsidRPr="006A6281">
                <w:tab/>
              </w:r>
            </w:ins>
            <w:ins w:id="2307" w:author="ERCOT" w:date="2020-06-23T14:41:00Z">
              <w:r w:rsidR="00432FD1">
                <w:t xml:space="preserve">The ESR is </w:t>
              </w:r>
            </w:ins>
            <w:ins w:id="2308" w:author="ERCOT" w:date="2020-06-24T19:01:00Z">
              <w:r w:rsidR="00F2679B">
                <w:t xml:space="preserve">a </w:t>
              </w:r>
            </w:ins>
            <w:ins w:id="2309" w:author="ERCOT" w:date="2020-06-23T14:41:00Z">
              <w:r w:rsidR="00432FD1">
                <w:t xml:space="preserve">DC-Coupled </w:t>
              </w:r>
            </w:ins>
            <w:ins w:id="2310" w:author="ERCOT" w:date="2020-06-24T19:01:00Z">
              <w:r w:rsidR="00F2679B">
                <w:t xml:space="preserve">Resource </w:t>
              </w:r>
            </w:ins>
            <w:ins w:id="2311" w:author="ERCOT" w:date="2020-06-23T14:41:00Z">
              <w:r w:rsidR="00432FD1">
                <w:t>and meets the conditions to be treated in the same manner as an ESR as specified in paragraph (1) of Section 3.8.7, DC-Coupled Resources, anytime during the Settlement Interval</w:t>
              </w:r>
              <w:r w:rsidR="00432FD1">
                <w:rPr>
                  <w:iCs/>
                  <w:szCs w:val="20"/>
                </w:rPr>
                <w:t>.</w:t>
              </w:r>
            </w:ins>
          </w:p>
          <w:p w14:paraId="3A2DE8A5" w14:textId="77777777" w:rsidR="009B037D" w:rsidRPr="001B3794" w:rsidRDefault="009B037D" w:rsidP="001B3794">
            <w:pPr>
              <w:spacing w:after="240"/>
              <w:ind w:left="697" w:hanging="697"/>
              <w:rPr>
                <w:ins w:id="2312" w:author="ERCOT" w:date="2020-03-31T11:03:00Z"/>
                <w:iCs/>
              </w:rPr>
            </w:pPr>
            <w:ins w:id="2313" w:author="ERCOT" w:date="2020-03-31T11:16:00Z">
              <w:r w:rsidRPr="009B037D">
                <w:rPr>
                  <w:iCs/>
                  <w:szCs w:val="20"/>
                </w:rPr>
                <w:lastRenderedPageBreak/>
                <w:t>(</w:t>
              </w:r>
            </w:ins>
            <w:ins w:id="2314" w:author="ERCOT" w:date="2020-03-31T11:05:00Z">
              <w:r w:rsidRPr="009B037D">
                <w:rPr>
                  <w:iCs/>
                  <w:szCs w:val="20"/>
                </w:rPr>
                <w:t xml:space="preserve">3)       The tolerance </w:t>
              </w:r>
            </w:ins>
            <w:ins w:id="2315" w:author="ERCOT" w:date="2020-03-31T11:16:00Z">
              <w:r w:rsidRPr="009B037D">
                <w:rPr>
                  <w:iCs/>
                  <w:szCs w:val="20"/>
                </w:rPr>
                <w:t>will be 10% of the AA</w:t>
              </w:r>
              <w:del w:id="2316" w:author="ERCOT 103020" w:date="2020-10-13T16:34:00Z">
                <w:r w:rsidRPr="009B037D" w:rsidDel="00597500">
                  <w:rPr>
                    <w:iCs/>
                    <w:szCs w:val="20"/>
                  </w:rPr>
                  <w:delText>B</w:delText>
                </w:r>
              </w:del>
            </w:ins>
            <w:ins w:id="2317" w:author="ERCOT 103020" w:date="2020-10-13T16:34:00Z">
              <w:r w:rsidR="00597500">
                <w:rPr>
                  <w:iCs/>
                  <w:szCs w:val="20"/>
                </w:rPr>
                <w:t>S</w:t>
              </w:r>
            </w:ins>
            <w:ins w:id="2318" w:author="ERCOT" w:date="2020-03-31T11:16:00Z">
              <w:r w:rsidRPr="009B037D">
                <w:rPr>
                  <w:iCs/>
                  <w:szCs w:val="20"/>
                </w:rPr>
                <w:t xml:space="preserve">P for </w:t>
              </w:r>
            </w:ins>
            <w:ins w:id="2319" w:author="ERCOT" w:date="2020-06-22T23:44:00Z">
              <w:r w:rsidR="00EB687D">
                <w:rPr>
                  <w:iCs/>
                  <w:szCs w:val="20"/>
                </w:rPr>
                <w:t>a</w:t>
              </w:r>
            </w:ins>
            <w:ins w:id="2320" w:author="ERCOT" w:date="2020-03-31T11:16:00Z">
              <w:r w:rsidRPr="009B037D">
                <w:rPr>
                  <w:iCs/>
                  <w:szCs w:val="20"/>
                </w:rPr>
                <w:t xml:space="preserve"> </w:t>
              </w:r>
            </w:ins>
            <w:ins w:id="2321" w:author="ERCOT" w:date="2020-03-31T11:51:00Z">
              <w:r w:rsidRPr="009B037D">
                <w:rPr>
                  <w:iCs/>
                  <w:szCs w:val="20"/>
                </w:rPr>
                <w:t xml:space="preserve">DC-Coupled </w:t>
              </w:r>
            </w:ins>
            <w:ins w:id="2322" w:author="ERCOT" w:date="2020-04-03T11:31:00Z">
              <w:r w:rsidRPr="009B037D">
                <w:rPr>
                  <w:iCs/>
                  <w:szCs w:val="20"/>
                </w:rPr>
                <w:t>Resource</w:t>
              </w:r>
            </w:ins>
            <w:ins w:id="2323" w:author="ERCOT" w:date="2020-03-31T11:16:00Z">
              <w:r w:rsidRPr="009B037D">
                <w:rPr>
                  <w:iCs/>
                  <w:szCs w:val="20"/>
                </w:rPr>
                <w:t xml:space="preserve"> in the Settlement Interval </w:t>
              </w:r>
            </w:ins>
            <w:ins w:id="2324" w:author="ERCOT" w:date="2020-03-31T11:51:00Z">
              <w:r w:rsidRPr="009B037D">
                <w:rPr>
                  <w:iCs/>
                  <w:szCs w:val="20"/>
                </w:rPr>
                <w:t>if</w:t>
              </w:r>
            </w:ins>
            <w:ins w:id="2325" w:author="ERCOT" w:date="2020-06-23T14:43:00Z">
              <w:r w:rsidR="00432FD1">
                <w:rPr>
                  <w:iCs/>
                  <w:szCs w:val="20"/>
                </w:rPr>
                <w:t xml:space="preserve"> the ESR meets the conditions to be treated in the same manner as an IRR as specified in paragraph (2) of Section 3.8.7. </w:t>
              </w:r>
            </w:ins>
          </w:p>
          <w:p w14:paraId="0E42C7DA" w14:textId="77777777" w:rsidR="009B037D" w:rsidRPr="009B037D" w:rsidRDefault="009B037D" w:rsidP="009B037D">
            <w:pPr>
              <w:spacing w:after="240"/>
              <w:ind w:left="720" w:hanging="720"/>
              <w:rPr>
                <w:szCs w:val="20"/>
              </w:rPr>
            </w:pPr>
            <w:r w:rsidRPr="009B037D">
              <w:rPr>
                <w:iCs/>
                <w:szCs w:val="20"/>
              </w:rPr>
              <w:t>(</w:t>
            </w:r>
            <w:ins w:id="2326" w:author="ERCOT" w:date="2020-03-31T11:50:00Z">
              <w:r w:rsidRPr="009B037D">
                <w:rPr>
                  <w:iCs/>
                  <w:szCs w:val="20"/>
                </w:rPr>
                <w:t>4</w:t>
              </w:r>
            </w:ins>
            <w:del w:id="2327" w:author="ERCOT" w:date="2020-03-31T11:50:00Z">
              <w:r w:rsidRPr="009B037D" w:rsidDel="00CB75AE">
                <w:rPr>
                  <w:iCs/>
                  <w:szCs w:val="20"/>
                </w:rPr>
                <w:delText>2</w:delText>
              </w:r>
            </w:del>
            <w:r w:rsidRPr="009B037D">
              <w:rPr>
                <w:iCs/>
                <w:szCs w:val="20"/>
              </w:rPr>
              <w:t>)</w:t>
            </w:r>
            <w:r w:rsidRPr="009B037D">
              <w:rPr>
                <w:iCs/>
                <w:szCs w:val="20"/>
              </w:rPr>
              <w:tab/>
              <w:t xml:space="preserve">The deviation </w:t>
            </w:r>
            <w:del w:id="2328" w:author="ERCOT" w:date="2020-04-07T15:03:00Z">
              <w:r w:rsidRPr="009B037D" w:rsidDel="00184918">
                <w:rPr>
                  <w:iCs/>
                  <w:szCs w:val="20"/>
                </w:rPr>
                <w:delText xml:space="preserve">penalty </w:delText>
              </w:r>
            </w:del>
            <w:ins w:id="2329" w:author="ERCOT" w:date="2020-04-07T15:03:00Z">
              <w:r w:rsidRPr="009B037D">
                <w:rPr>
                  <w:iCs/>
                  <w:szCs w:val="20"/>
                </w:rPr>
                <w:t xml:space="preserve">charge </w:t>
              </w:r>
            </w:ins>
            <w:r w:rsidRPr="009B037D">
              <w:rPr>
                <w:iCs/>
                <w:szCs w:val="20"/>
              </w:rPr>
              <w:t xml:space="preserve">for over-performance for each </w:t>
            </w:r>
            <w:ins w:id="2330" w:author="ERCOT 103020" w:date="2020-10-13T16:34:00Z">
              <w:r w:rsidR="00597500">
                <w:rPr>
                  <w:iCs/>
                  <w:szCs w:val="20"/>
                </w:rPr>
                <w:t>QSE</w:t>
              </w:r>
            </w:ins>
            <w:del w:id="2331" w:author="ERCOT 103020" w:date="2020-10-13T16:34:00Z">
              <w:r w:rsidRPr="009B037D" w:rsidDel="00597500">
                <w:rPr>
                  <w:iCs/>
                  <w:szCs w:val="20"/>
                </w:rPr>
                <w:delText>Generation and Controllable Load Resource that is part of an ESR will be determined</w:delText>
              </w:r>
            </w:del>
            <w:r w:rsidRPr="009B037D">
              <w:rPr>
                <w:iCs/>
                <w:szCs w:val="20"/>
              </w:rPr>
              <w:t xml:space="preserve"> for </w:t>
            </w:r>
            <w:del w:id="2332" w:author="ERCOT 103020" w:date="2020-10-13T16:35:00Z">
              <w:r w:rsidRPr="009B037D" w:rsidDel="00597500">
                <w:rPr>
                  <w:iCs/>
                  <w:szCs w:val="20"/>
                </w:rPr>
                <w:delText>the</w:delText>
              </w:r>
            </w:del>
            <w:ins w:id="2333" w:author="ERCOT 103020" w:date="2020-10-13T16:35:00Z">
              <w:r w:rsidR="00597500">
                <w:rPr>
                  <w:iCs/>
                  <w:szCs w:val="20"/>
                </w:rPr>
                <w:t>each</w:t>
              </w:r>
            </w:ins>
            <w:r w:rsidRPr="009B037D">
              <w:rPr>
                <w:iCs/>
                <w:szCs w:val="20"/>
              </w:rPr>
              <w:t xml:space="preserve"> ESR </w:t>
            </w:r>
            <w:ins w:id="2334" w:author="ERCOT 103020" w:date="2020-10-13T16:35:00Z">
              <w:r w:rsidR="00597500">
                <w:rPr>
                  <w:szCs w:val="20"/>
                </w:rPr>
                <w:t>at each Resource Node Settlement Point will be calculated</w:t>
              </w:r>
            </w:ins>
            <w:del w:id="2335" w:author="ERCOT 103020" w:date="2020-10-13T16:35:00Z">
              <w:r w:rsidRPr="009B037D" w:rsidDel="00597500">
                <w:rPr>
                  <w:iCs/>
                  <w:szCs w:val="20"/>
                </w:rPr>
                <w:delText>and evenly allocated and charged to each Resource within that ESR</w:delText>
              </w:r>
            </w:del>
            <w:r w:rsidRPr="009B037D">
              <w:rPr>
                <w:iCs/>
                <w:szCs w:val="20"/>
              </w:rPr>
              <w:t xml:space="preserve"> as follows: </w:t>
            </w:r>
          </w:p>
          <w:p w14:paraId="32F9BBBB" w14:textId="77777777" w:rsidR="009B037D" w:rsidRPr="009B037D" w:rsidRDefault="009B037D" w:rsidP="00C77CF2">
            <w:pPr>
              <w:spacing w:after="240"/>
              <w:ind w:left="697" w:firstLine="23"/>
              <w:rPr>
                <w:ins w:id="2336" w:author="ERCOT" w:date="2020-04-09T14:55:00Z"/>
                <w:b/>
                <w:iCs/>
                <w:lang w:val="pt-BR"/>
              </w:rPr>
            </w:pPr>
            <w:ins w:id="2337" w:author="ERCOT" w:date="2020-04-09T14:43:00Z">
              <w:r w:rsidRPr="009B037D">
                <w:rPr>
                  <w:iCs/>
                  <w:szCs w:val="20"/>
                </w:rPr>
                <w:t>I</w:t>
              </w:r>
            </w:ins>
            <w:ins w:id="2338" w:author="ERCOT" w:date="2020-04-09T14:50:00Z">
              <w:r w:rsidRPr="009B037D">
                <w:rPr>
                  <w:iCs/>
                  <w:szCs w:val="20"/>
                </w:rPr>
                <w:t xml:space="preserve">f the ESR meets the conditions of paragraph (3) above and </w:t>
              </w:r>
            </w:ins>
            <w:ins w:id="2339" w:author="ERCOT" w:date="2020-06-22T23:41:00Z">
              <w:r w:rsidR="00EB687D">
                <w:rPr>
                  <w:iCs/>
                  <w:szCs w:val="20"/>
                </w:rPr>
                <w:t>a</w:t>
              </w:r>
            </w:ins>
            <w:ins w:id="2340" w:author="ERCOT" w:date="2020-04-09T14:43:00Z">
              <w:r w:rsidRPr="009B037D">
                <w:rPr>
                  <w:iCs/>
                  <w:szCs w:val="20"/>
                </w:rPr>
                <w:t xml:space="preserve"> flag signifying that the </w:t>
              </w:r>
            </w:ins>
            <w:ins w:id="2341" w:author="ERCOT" w:date="2020-04-10T08:12:00Z">
              <w:del w:id="2342" w:author="ERCOT 103020" w:date="2020-10-13T16:36:00Z">
                <w:r w:rsidRPr="009B037D" w:rsidDel="00597500">
                  <w:rPr>
                    <w:iCs/>
                    <w:szCs w:val="20"/>
                  </w:rPr>
                  <w:delText xml:space="preserve">Generation Resource that is part of the </w:delText>
                </w:r>
              </w:del>
            </w:ins>
            <w:ins w:id="2343" w:author="ERCOT" w:date="2020-04-09T14:50:00Z">
              <w:r w:rsidRPr="009B037D">
                <w:rPr>
                  <w:iCs/>
                  <w:szCs w:val="20"/>
                </w:rPr>
                <w:t>DC-Coupled Resource</w:t>
              </w:r>
            </w:ins>
            <w:ins w:id="2344" w:author="ERCOT" w:date="2020-04-09T14:43:00Z">
              <w:r w:rsidRPr="009B037D">
                <w:rPr>
                  <w:iCs/>
                  <w:szCs w:val="20"/>
                </w:rPr>
                <w:t xml:space="preserve"> has received a Base Point below the HDL used by SCED is not set in all SCED intervals within the 15-minute Settlement Interval</w:t>
              </w:r>
            </w:ins>
            <w:ins w:id="2345" w:author="ERCOT" w:date="2020-04-09T14:55:00Z">
              <w:r w:rsidRPr="009B037D">
                <w:rPr>
                  <w:iCs/>
                  <w:szCs w:val="20"/>
                </w:rPr>
                <w:t>, then</w:t>
              </w:r>
            </w:ins>
            <w:ins w:id="2346" w:author="ERCOT" w:date="2020-04-09T14:43:00Z">
              <w:r w:rsidRPr="009B037D">
                <w:rPr>
                  <w:iCs/>
                  <w:szCs w:val="20"/>
                </w:rPr>
                <w:t>:</w:t>
              </w:r>
              <w:r w:rsidRPr="009B037D">
                <w:rPr>
                  <w:b/>
                  <w:iCs/>
                  <w:szCs w:val="20"/>
                  <w:lang w:val="pt-BR"/>
                </w:rPr>
                <w:t xml:space="preserve"> </w:t>
              </w:r>
            </w:ins>
          </w:p>
          <w:p w14:paraId="31A3BDFD" w14:textId="77777777" w:rsidR="009B037D" w:rsidRPr="009B037D" w:rsidRDefault="009B037D" w:rsidP="009B037D">
            <w:pPr>
              <w:spacing w:after="240"/>
              <w:ind w:left="697" w:firstLine="23"/>
              <w:rPr>
                <w:ins w:id="2347" w:author="ERCOT" w:date="2020-04-09T14:55:00Z"/>
                <w:b/>
                <w:iCs/>
                <w:szCs w:val="20"/>
              </w:rPr>
            </w:pPr>
            <w:ins w:id="2348" w:author="ERCOT" w:date="2020-04-09T14:55:00Z">
              <w:del w:id="2349" w:author="ERCOT 103020" w:date="2020-10-13T16:36:00Z">
                <w:r w:rsidRPr="009B037D" w:rsidDel="00597500">
                  <w:rPr>
                    <w:b/>
                    <w:iCs/>
                    <w:szCs w:val="20"/>
                    <w:lang w:val="pt-BR"/>
                  </w:rPr>
                  <w:delText>B</w:delText>
                </w:r>
              </w:del>
            </w:ins>
            <w:ins w:id="2350" w:author="ERCOT 103020" w:date="2020-10-13T16:36:00Z">
              <w:r w:rsidR="00597500">
                <w:rPr>
                  <w:b/>
                  <w:iCs/>
                  <w:szCs w:val="20"/>
                  <w:lang w:val="pt-BR"/>
                </w:rPr>
                <w:t>S</w:t>
              </w:r>
            </w:ins>
            <w:ins w:id="2351" w:author="ERCOT" w:date="2020-04-09T14:55:00Z">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0</w:t>
              </w:r>
            </w:ins>
          </w:p>
          <w:p w14:paraId="71BC7091" w14:textId="77777777" w:rsidR="009B037D" w:rsidRPr="00C77CF2" w:rsidRDefault="009B037D" w:rsidP="009B037D">
            <w:pPr>
              <w:spacing w:after="240"/>
              <w:ind w:left="697" w:firstLine="23"/>
              <w:rPr>
                <w:ins w:id="2352" w:author="ERCOT" w:date="2020-04-09T14:55:00Z"/>
                <w:i/>
                <w:iCs/>
                <w:szCs w:val="20"/>
                <w:vertAlign w:val="subscript"/>
              </w:rPr>
            </w:pPr>
            <w:ins w:id="2353" w:author="ERCOT" w:date="2020-04-09T14:55:00Z">
              <w:r w:rsidRPr="00C77CF2">
                <w:rPr>
                  <w:iCs/>
                  <w:szCs w:val="20"/>
                </w:rPr>
                <w:t xml:space="preserve">Otherwise: </w:t>
              </w:r>
            </w:ins>
          </w:p>
          <w:p w14:paraId="65376CD3" w14:textId="77777777" w:rsidR="009B037D" w:rsidRPr="009B037D" w:rsidRDefault="009B037D" w:rsidP="00C77CF2">
            <w:pPr>
              <w:spacing w:after="240"/>
              <w:ind w:left="697" w:firstLine="23"/>
              <w:rPr>
                <w:b/>
                <w:i/>
                <w:iCs/>
                <w:vertAlign w:val="subscript"/>
              </w:rPr>
            </w:pPr>
            <w:del w:id="2354" w:author="ERCOT 103020" w:date="2020-10-27T18:37:00Z">
              <w:r w:rsidRPr="009B037D" w:rsidDel="0048060C">
                <w:rPr>
                  <w:b/>
                  <w:iCs/>
                  <w:szCs w:val="20"/>
                  <w:lang w:val="pt-BR"/>
                </w:rPr>
                <w:delText>B</w:delText>
              </w:r>
            </w:del>
            <w:ins w:id="2355" w:author="ERCOT 103020" w:date="2020-10-27T18:37:00Z">
              <w:r w:rsidR="0048060C">
                <w:rPr>
                  <w:b/>
                  <w:iCs/>
                  <w:szCs w:val="20"/>
                  <w:lang w:val="pt-BR"/>
                </w:rPr>
                <w:t>S</w:t>
              </w:r>
            </w:ins>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 xml:space="preserve">Max (PR3, RTSPP </w:t>
            </w:r>
            <w:r w:rsidRPr="009B037D">
              <w:rPr>
                <w:b/>
                <w:i/>
                <w:iCs/>
                <w:szCs w:val="20"/>
                <w:vertAlign w:val="subscript"/>
              </w:rPr>
              <w:t>p, i</w:t>
            </w:r>
            <w:r w:rsidRPr="009B037D">
              <w:rPr>
                <w:b/>
                <w:iCs/>
                <w:szCs w:val="20"/>
              </w:rPr>
              <w:t>) * OPESR</w:t>
            </w:r>
            <w:r w:rsidRPr="009B037D">
              <w:rPr>
                <w:b/>
                <w:iCs/>
                <w:sz w:val="18"/>
                <w:szCs w:val="18"/>
                <w:vertAlign w:val="subscript"/>
              </w:rPr>
              <w:t xml:space="preserve"> </w:t>
            </w:r>
            <w:r w:rsidRPr="009B037D">
              <w:rPr>
                <w:b/>
                <w:i/>
                <w:iCs/>
                <w:szCs w:val="20"/>
                <w:vertAlign w:val="subscript"/>
              </w:rPr>
              <w:t>q, r, p, i</w:t>
            </w:r>
          </w:p>
          <w:p w14:paraId="1A56C820" w14:textId="77777777" w:rsidR="009B037D" w:rsidRPr="009B037D" w:rsidRDefault="00453684" w:rsidP="009B037D">
            <w:pPr>
              <w:spacing w:after="240"/>
              <w:ind w:left="1440" w:hanging="720"/>
              <w:rPr>
                <w:ins w:id="2356" w:author="ERCOT" w:date="2020-03-31T11:58:00Z"/>
                <w:iCs/>
                <w:szCs w:val="20"/>
                <w:lang w:val="pt-BR"/>
              </w:rPr>
            </w:pPr>
            <w:r>
              <w:rPr>
                <w:iCs/>
                <w:szCs w:val="20"/>
                <w:lang w:val="pt-BR"/>
              </w:rPr>
              <w:t>W</w:t>
            </w:r>
            <w:r w:rsidR="009B037D" w:rsidRPr="009B037D">
              <w:rPr>
                <w:iCs/>
                <w:szCs w:val="20"/>
                <w:lang w:val="pt-BR"/>
              </w:rPr>
              <w:t xml:space="preserve">here: </w:t>
            </w:r>
          </w:p>
          <w:p w14:paraId="0E483591" w14:textId="77777777" w:rsidR="009B037D" w:rsidRPr="009B037D" w:rsidRDefault="00453684" w:rsidP="009B037D">
            <w:pPr>
              <w:spacing w:after="240"/>
              <w:ind w:left="1440" w:hanging="720"/>
              <w:rPr>
                <w:iCs/>
                <w:szCs w:val="20"/>
                <w:lang w:val="pt-BR"/>
              </w:rPr>
            </w:pPr>
            <w:ins w:id="2357" w:author="ERCOT" w:date="2020-04-14T16:22:00Z">
              <w:r>
                <w:rPr>
                  <w:iCs/>
                  <w:szCs w:val="20"/>
                  <w:lang w:val="pt-BR"/>
                </w:rPr>
                <w:t>I</w:t>
              </w:r>
            </w:ins>
            <w:ins w:id="2358" w:author="ERCOT" w:date="2020-03-31T11:58:00Z">
              <w:r w:rsidR="009B037D" w:rsidRPr="009B037D">
                <w:rPr>
                  <w:iCs/>
                  <w:szCs w:val="20"/>
                  <w:lang w:val="pt-BR"/>
                </w:rPr>
                <w:t xml:space="preserve">f the ESR meets the conditions of paragraph (2) above, then: </w:t>
              </w:r>
            </w:ins>
          </w:p>
          <w:p w14:paraId="033BA929" w14:textId="77777777" w:rsidR="009B037D" w:rsidRPr="009B037D" w:rsidRDefault="009B037D" w:rsidP="009B037D">
            <w:pPr>
              <w:spacing w:after="240"/>
              <w:ind w:left="2880" w:hanging="2160"/>
              <w:rPr>
                <w:iCs/>
                <w:szCs w:val="20"/>
                <w:lang w:val="pt-BR"/>
              </w:rPr>
            </w:pPr>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w:t>
            </w:r>
            <w:ins w:id="2359" w:author="ERCOT 103020" w:date="2020-10-27T18:38:00Z">
              <w:r w:rsidR="0048060C">
                <w:rPr>
                  <w:iCs/>
                  <w:szCs w:val="20"/>
                </w:rPr>
                <w:t>TWTG</w:t>
              </w:r>
            </w:ins>
            <w:del w:id="2360" w:author="ERCOT 103020" w:date="2020-10-27T18:38:00Z">
              <w:r w:rsidRPr="009B037D" w:rsidDel="0048060C">
                <w:rPr>
                  <w:iCs/>
                  <w:szCs w:val="20"/>
                </w:rPr>
                <w:delText>NETOP</w:delText>
              </w:r>
            </w:del>
            <w:r w:rsidRPr="009B037D">
              <w:rPr>
                <w:i/>
                <w:iCs/>
                <w:szCs w:val="20"/>
                <w:vertAlign w:val="subscript"/>
              </w:rPr>
              <w:t xml:space="preserve">q, </w:t>
            </w:r>
            <w:ins w:id="2361" w:author="ERCOT 103020" w:date="2020-10-27T18:38:00Z">
              <w:r w:rsidR="0048060C">
                <w:rPr>
                  <w:i/>
                  <w:iCs/>
                  <w:szCs w:val="20"/>
                  <w:vertAlign w:val="subscript"/>
                </w:rPr>
                <w:t>r</w:t>
              </w:r>
            </w:ins>
            <w:del w:id="2362" w:author="ERCOT 103020" w:date="2020-10-27T18:38:00Z">
              <w:r w:rsidRPr="009B037D" w:rsidDel="0048060C">
                <w:rPr>
                  <w:i/>
                  <w:iCs/>
                  <w:szCs w:val="20"/>
                  <w:vertAlign w:val="subscript"/>
                </w:rPr>
                <w:delText>g</w:delText>
              </w:r>
            </w:del>
            <w:r w:rsidRPr="009B037D">
              <w:rPr>
                <w:i/>
                <w:iCs/>
                <w:szCs w:val="20"/>
                <w:vertAlign w:val="subscript"/>
              </w:rPr>
              <w:t xml:space="preserve">, </w:t>
            </w:r>
            <w:ins w:id="2363" w:author="ERCOT 103020" w:date="2020-10-27T18:38:00Z">
              <w:r w:rsidR="0048060C">
                <w:rPr>
                  <w:i/>
                  <w:iCs/>
                  <w:szCs w:val="20"/>
                  <w:vertAlign w:val="subscript"/>
                </w:rPr>
                <w:t xml:space="preserve">p, </w:t>
              </w:r>
            </w:ins>
            <w:r w:rsidRPr="009B037D">
              <w:rPr>
                <w:i/>
                <w:iCs/>
                <w:szCs w:val="20"/>
                <w:vertAlign w:val="subscript"/>
              </w:rPr>
              <w:t xml:space="preserve">i </w:t>
            </w:r>
            <w:r w:rsidRPr="009B037D">
              <w:rPr>
                <w:iCs/>
                <w:szCs w:val="20"/>
              </w:rPr>
              <w:t>– ¼ * Max [(AA</w:t>
            </w:r>
            <w:del w:id="2364" w:author="ERCOT 103020" w:date="2020-10-13T16:36:00Z">
              <w:r w:rsidRPr="009B037D" w:rsidDel="009437AC">
                <w:rPr>
                  <w:iCs/>
                  <w:szCs w:val="20"/>
                </w:rPr>
                <w:delText>B</w:delText>
              </w:r>
            </w:del>
            <w:ins w:id="2365" w:author="ERCOT 103020" w:date="2020-10-13T16:36:00Z">
              <w:r w:rsidR="009437AC">
                <w:rPr>
                  <w:iCs/>
                  <w:szCs w:val="20"/>
                </w:rPr>
                <w:t>S</w:t>
              </w:r>
            </w:ins>
            <w:r w:rsidRPr="009B037D">
              <w:rPr>
                <w:iCs/>
                <w:szCs w:val="20"/>
              </w:rPr>
              <w:t>P</w:t>
            </w:r>
            <w:del w:id="2366" w:author="ERCOT 103020" w:date="2020-10-27T18:38:00Z">
              <w:r w:rsidRPr="009B037D" w:rsidDel="0048060C">
                <w:rPr>
                  <w:iCs/>
                  <w:szCs w:val="20"/>
                </w:rPr>
                <w:delText>ESR</w:delText>
              </w:r>
            </w:del>
            <w:r w:rsidRPr="009B037D">
              <w:rPr>
                <w:i/>
                <w:iCs/>
                <w:szCs w:val="20"/>
                <w:vertAlign w:val="subscript"/>
                <w:lang w:val="pt-BR"/>
              </w:rPr>
              <w:t xml:space="preserve"> q, </w:t>
            </w:r>
            <w:del w:id="2367" w:author="ERCOT 103020" w:date="2020-10-27T18:38:00Z">
              <w:r w:rsidRPr="009B037D" w:rsidDel="0048060C">
                <w:rPr>
                  <w:i/>
                  <w:iCs/>
                  <w:szCs w:val="20"/>
                  <w:vertAlign w:val="subscript"/>
                  <w:lang w:val="pt-BR"/>
                </w:rPr>
                <w:delText>g</w:delText>
              </w:r>
            </w:del>
            <w:ins w:id="2368" w:author="ERCOT 103020" w:date="2020-10-27T18:38:00Z">
              <w:r w:rsidR="0048060C">
                <w:rPr>
                  <w:i/>
                  <w:iCs/>
                  <w:szCs w:val="20"/>
                  <w:vertAlign w:val="subscript"/>
                  <w:lang w:val="pt-BR"/>
                </w:rPr>
                <w:t>r</w:t>
              </w:r>
            </w:ins>
            <w:r w:rsidRPr="009B037D">
              <w:rPr>
                <w:i/>
                <w:iCs/>
                <w:szCs w:val="20"/>
                <w:vertAlign w:val="subscript"/>
                <w:lang w:val="pt-BR"/>
              </w:rPr>
              <w:t xml:space="preserve">, p,i  </w:t>
            </w:r>
            <w:r w:rsidRPr="009B037D">
              <w:rPr>
                <w:i/>
                <w:iCs/>
                <w:szCs w:val="20"/>
                <w:lang w:val="pt-BR"/>
              </w:rPr>
              <w:t>+</w:t>
            </w:r>
            <w:r w:rsidRPr="009B037D">
              <w:rPr>
                <w:iCs/>
                <w:szCs w:val="20"/>
                <w:lang w:val="pt-BR"/>
              </w:rPr>
              <w:t xml:space="preserve"> ABS </w:t>
            </w:r>
            <w:r w:rsidRPr="009B037D">
              <w:rPr>
                <w:iCs/>
                <w:szCs w:val="20"/>
              </w:rPr>
              <w:t>(K3* AA</w:t>
            </w:r>
            <w:ins w:id="2369" w:author="ERCOT 103020" w:date="2020-10-13T16:37:00Z">
              <w:r w:rsidR="009437AC">
                <w:rPr>
                  <w:iCs/>
                  <w:szCs w:val="20"/>
                </w:rPr>
                <w:t>S</w:t>
              </w:r>
            </w:ins>
            <w:del w:id="2370" w:author="ERCOT 103020" w:date="2020-10-13T16:37:00Z">
              <w:r w:rsidRPr="009B037D" w:rsidDel="009437AC">
                <w:rPr>
                  <w:iCs/>
                  <w:szCs w:val="20"/>
                </w:rPr>
                <w:delText>B</w:delText>
              </w:r>
            </w:del>
            <w:r w:rsidRPr="009B037D">
              <w:rPr>
                <w:iCs/>
                <w:szCs w:val="20"/>
              </w:rPr>
              <w:t>P</w:t>
            </w:r>
            <w:del w:id="2371" w:author="ERCOT 103020" w:date="2020-10-27T18:38:00Z">
              <w:r w:rsidRPr="009B037D" w:rsidDel="0048060C">
                <w:rPr>
                  <w:iCs/>
                  <w:szCs w:val="20"/>
                </w:rPr>
                <w:delText>ESR</w:delText>
              </w:r>
            </w:del>
            <w:r w:rsidRPr="009B037D">
              <w:rPr>
                <w:i/>
                <w:iCs/>
                <w:szCs w:val="20"/>
                <w:vertAlign w:val="subscript"/>
                <w:lang w:val="pt-BR"/>
              </w:rPr>
              <w:t xml:space="preserve"> q, </w:t>
            </w:r>
            <w:del w:id="2372" w:author="ERCOT 103020" w:date="2020-10-27T18:38:00Z">
              <w:r w:rsidRPr="009B037D" w:rsidDel="0048060C">
                <w:rPr>
                  <w:i/>
                  <w:iCs/>
                  <w:szCs w:val="20"/>
                  <w:vertAlign w:val="subscript"/>
                  <w:lang w:val="pt-BR"/>
                </w:rPr>
                <w:delText>g</w:delText>
              </w:r>
            </w:del>
            <w:ins w:id="2373" w:author="ERCOT 103020" w:date="2020-10-27T18:38:00Z">
              <w:r w:rsidR="0048060C">
                <w:rPr>
                  <w:i/>
                  <w:iCs/>
                  <w:szCs w:val="20"/>
                  <w:vertAlign w:val="subscript"/>
                  <w:lang w:val="pt-BR"/>
                </w:rPr>
                <w:t>r</w:t>
              </w:r>
            </w:ins>
            <w:r w:rsidRPr="009B037D">
              <w:rPr>
                <w:i/>
                <w:iCs/>
                <w:szCs w:val="20"/>
                <w:vertAlign w:val="subscript"/>
                <w:lang w:val="pt-BR"/>
              </w:rPr>
              <w:t>,</w:t>
            </w:r>
            <w:ins w:id="2374" w:author="ERCOT 103020" w:date="2020-10-27T18:38:00Z">
              <w:r w:rsidR="0048060C">
                <w:rPr>
                  <w:i/>
                  <w:iCs/>
                  <w:szCs w:val="20"/>
                  <w:vertAlign w:val="subscript"/>
                  <w:lang w:val="pt-BR"/>
                </w:rPr>
                <w:t xml:space="preserve"> </w:t>
              </w:r>
            </w:ins>
            <w:r w:rsidRPr="009B037D">
              <w:rPr>
                <w:i/>
                <w:iCs/>
                <w:szCs w:val="20"/>
                <w:vertAlign w:val="subscript"/>
                <w:lang w:val="pt-BR"/>
              </w:rPr>
              <w:t>p, i</w:t>
            </w:r>
            <w:r w:rsidRPr="009B037D">
              <w:rPr>
                <w:iCs/>
                <w:szCs w:val="20"/>
                <w:lang w:val="pt-BR"/>
              </w:rPr>
              <w:t xml:space="preserve">)) </w:t>
            </w:r>
            <w:r w:rsidRPr="009B037D">
              <w:rPr>
                <w:i/>
                <w:iCs/>
                <w:szCs w:val="20"/>
                <w:lang w:val="pt-BR"/>
              </w:rPr>
              <w:t>,</w:t>
            </w:r>
            <w:r w:rsidRPr="009B037D">
              <w:rPr>
                <w:iCs/>
                <w:szCs w:val="20"/>
              </w:rPr>
              <w:t xml:space="preserve"> (AA</w:t>
            </w:r>
            <w:ins w:id="2375" w:author="ERCOT 103020" w:date="2020-10-13T16:37:00Z">
              <w:r w:rsidR="009437AC">
                <w:rPr>
                  <w:iCs/>
                  <w:szCs w:val="20"/>
                </w:rPr>
                <w:t>S</w:t>
              </w:r>
            </w:ins>
            <w:del w:id="2376" w:author="ERCOT 103020" w:date="2020-10-13T16:37:00Z">
              <w:r w:rsidRPr="009B037D" w:rsidDel="009437AC">
                <w:rPr>
                  <w:iCs/>
                  <w:szCs w:val="20"/>
                </w:rPr>
                <w:delText>B</w:delText>
              </w:r>
            </w:del>
            <w:r w:rsidRPr="009B037D">
              <w:rPr>
                <w:iCs/>
                <w:szCs w:val="20"/>
              </w:rPr>
              <w:t>P</w:t>
            </w:r>
            <w:del w:id="2377" w:author="ERCOT 103020" w:date="2020-10-27T18:38:00Z">
              <w:r w:rsidRPr="009B037D" w:rsidDel="0048060C">
                <w:rPr>
                  <w:iCs/>
                  <w:szCs w:val="20"/>
                </w:rPr>
                <w:delText>ESR</w:delText>
              </w:r>
            </w:del>
            <w:r w:rsidRPr="009B037D">
              <w:rPr>
                <w:i/>
                <w:iCs/>
                <w:szCs w:val="20"/>
                <w:vertAlign w:val="subscript"/>
                <w:lang w:val="pt-BR"/>
              </w:rPr>
              <w:t xml:space="preserve"> q, </w:t>
            </w:r>
            <w:del w:id="2378" w:author="ERCOT 103020" w:date="2020-10-27T18:38:00Z">
              <w:r w:rsidRPr="009B037D" w:rsidDel="0048060C">
                <w:rPr>
                  <w:i/>
                  <w:iCs/>
                  <w:szCs w:val="20"/>
                  <w:vertAlign w:val="subscript"/>
                  <w:lang w:val="pt-BR"/>
                </w:rPr>
                <w:delText>g</w:delText>
              </w:r>
            </w:del>
            <w:ins w:id="2379" w:author="ERCOT 103020" w:date="2020-10-27T18:39:00Z">
              <w:r w:rsidR="0048060C">
                <w:rPr>
                  <w:i/>
                  <w:iCs/>
                  <w:szCs w:val="20"/>
                  <w:vertAlign w:val="subscript"/>
                  <w:lang w:val="pt-BR"/>
                </w:rPr>
                <w:t>r</w:t>
              </w:r>
            </w:ins>
            <w:r w:rsidRPr="009B037D">
              <w:rPr>
                <w:i/>
                <w:iCs/>
                <w:szCs w:val="20"/>
                <w:vertAlign w:val="subscript"/>
                <w:lang w:val="pt-BR"/>
              </w:rPr>
              <w:t>,</w:t>
            </w:r>
            <w:ins w:id="2380" w:author="ERCOT 103020" w:date="2020-10-27T18:39:00Z">
              <w:r w:rsidR="0048060C">
                <w:rPr>
                  <w:i/>
                  <w:iCs/>
                  <w:szCs w:val="20"/>
                  <w:vertAlign w:val="subscript"/>
                  <w:lang w:val="pt-BR"/>
                </w:rPr>
                <w:t xml:space="preserve"> </w:t>
              </w:r>
            </w:ins>
            <w:r w:rsidRPr="009B037D">
              <w:rPr>
                <w:i/>
                <w:iCs/>
                <w:szCs w:val="20"/>
                <w:vertAlign w:val="subscript"/>
                <w:lang w:val="pt-BR"/>
              </w:rPr>
              <w:t xml:space="preserve">p, i </w:t>
            </w:r>
            <w:r w:rsidRPr="009B037D">
              <w:rPr>
                <w:iCs/>
                <w:szCs w:val="20"/>
                <w:lang w:val="pt-BR"/>
              </w:rPr>
              <w:t>+ Q3)])]</w:t>
            </w:r>
            <w:del w:id="2381" w:author="ERCOT 103020" w:date="2020-10-27T18:39:00Z">
              <w:r w:rsidRPr="009B037D" w:rsidDel="0048060C">
                <w:rPr>
                  <w:iCs/>
                  <w:szCs w:val="20"/>
                  <w:lang w:val="pt-BR"/>
                </w:rPr>
                <w:delText xml:space="preserve"> / N</w:delText>
              </w:r>
            </w:del>
            <w:r w:rsidRPr="009B037D">
              <w:rPr>
                <w:iCs/>
                <w:szCs w:val="20"/>
                <w:lang w:val="pt-BR"/>
              </w:rPr>
              <w:t xml:space="preserve"> </w:t>
            </w:r>
          </w:p>
          <w:p w14:paraId="22D54730" w14:textId="77777777" w:rsidR="009B037D" w:rsidRPr="009B037D" w:rsidRDefault="009B037D" w:rsidP="00C77CF2">
            <w:pPr>
              <w:spacing w:after="240"/>
              <w:ind w:left="697" w:firstLine="23"/>
              <w:rPr>
                <w:ins w:id="2382" w:author="ERCOT" w:date="2020-03-31T11:58:00Z"/>
                <w:iCs/>
                <w:lang w:val="es-ES"/>
              </w:rPr>
            </w:pPr>
            <w:ins w:id="2383" w:author="ERCOT" w:date="2020-04-09T14:56:00Z">
              <w:r w:rsidRPr="009B037D">
                <w:rPr>
                  <w:iCs/>
                  <w:szCs w:val="20"/>
                  <w:lang w:val="es-ES"/>
                </w:rPr>
                <w:t>I</w:t>
              </w:r>
            </w:ins>
            <w:ins w:id="2384" w:author="ERCOT" w:date="2020-03-31T11:59:00Z">
              <w:r w:rsidRPr="009B037D">
                <w:rPr>
                  <w:iCs/>
                  <w:szCs w:val="20"/>
                  <w:lang w:val="es-ES"/>
                </w:rPr>
                <w:t>f the ESR meets the conditions of paragraph (3) above,</w:t>
              </w:r>
            </w:ins>
            <w:ins w:id="2385" w:author="ERCOT" w:date="2020-04-09T14:56:00Z">
              <w:r w:rsidRPr="009B037D">
                <w:rPr>
                  <w:iCs/>
                  <w:szCs w:val="20"/>
                </w:rPr>
                <w:t xml:space="preserve"> </w:t>
              </w:r>
            </w:ins>
            <w:ins w:id="2386" w:author="ERCOT" w:date="2020-03-31T11:59:00Z">
              <w:r w:rsidRPr="009B037D">
                <w:rPr>
                  <w:iCs/>
                  <w:szCs w:val="20"/>
                  <w:lang w:val="es-ES"/>
                </w:rPr>
                <w:t xml:space="preserve">then: </w:t>
              </w:r>
            </w:ins>
          </w:p>
          <w:p w14:paraId="6B18C63E" w14:textId="77777777" w:rsidR="009B037D" w:rsidRPr="009B037D" w:rsidRDefault="009B037D" w:rsidP="009B037D">
            <w:pPr>
              <w:spacing w:after="240"/>
              <w:ind w:left="2880" w:hanging="2160"/>
              <w:rPr>
                <w:ins w:id="2387" w:author="ERCOT" w:date="2020-03-31T11:57:00Z"/>
                <w:iCs/>
                <w:szCs w:val="20"/>
                <w:lang w:val="pt-BR"/>
              </w:rPr>
            </w:pPr>
            <w:ins w:id="2388" w:author="ERCOT" w:date="2020-03-31T11:57:00Z">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w:t>
              </w:r>
            </w:ins>
            <w:ins w:id="2389" w:author="ERCOT 103020" w:date="2020-10-28T16:15:00Z">
              <w:r w:rsidR="00D5463E">
                <w:rPr>
                  <w:iCs/>
                  <w:szCs w:val="20"/>
                </w:rPr>
                <w:t>TWTG</w:t>
              </w:r>
            </w:ins>
            <w:ins w:id="2390" w:author="ERCOT" w:date="2020-03-31T11:57:00Z">
              <w:del w:id="2391" w:author="ERCOT 103020" w:date="2020-10-28T16:16:00Z">
                <w:r w:rsidRPr="009B037D" w:rsidDel="00D5463E">
                  <w:rPr>
                    <w:iCs/>
                    <w:szCs w:val="20"/>
                  </w:rPr>
                  <w:delText>NETOP</w:delText>
                </w:r>
              </w:del>
            </w:ins>
            <w:ins w:id="2392" w:author="ERCOT 103020" w:date="2020-10-28T16:16:00Z">
              <w:r w:rsidR="00D5463E">
                <w:rPr>
                  <w:iCs/>
                  <w:szCs w:val="20"/>
                </w:rPr>
                <w:t xml:space="preserve"> </w:t>
              </w:r>
            </w:ins>
            <w:ins w:id="2393" w:author="ERCOT" w:date="2020-03-31T11:57:00Z">
              <w:r w:rsidRPr="009B037D">
                <w:rPr>
                  <w:i/>
                  <w:iCs/>
                  <w:szCs w:val="20"/>
                  <w:vertAlign w:val="subscript"/>
                </w:rPr>
                <w:t xml:space="preserve">q, </w:t>
              </w:r>
              <w:del w:id="2394" w:author="ERCOT 103020" w:date="2020-10-28T16:16:00Z">
                <w:r w:rsidRPr="009B037D" w:rsidDel="00D5463E">
                  <w:rPr>
                    <w:i/>
                    <w:iCs/>
                    <w:szCs w:val="20"/>
                    <w:vertAlign w:val="subscript"/>
                  </w:rPr>
                  <w:delText>g</w:delText>
                </w:r>
              </w:del>
            </w:ins>
            <w:ins w:id="2395" w:author="ERCOT 103020" w:date="2020-10-28T16:16:00Z">
              <w:r w:rsidR="00D5463E">
                <w:rPr>
                  <w:i/>
                  <w:iCs/>
                  <w:szCs w:val="20"/>
                  <w:vertAlign w:val="subscript"/>
                </w:rPr>
                <w:t>r</w:t>
              </w:r>
            </w:ins>
            <w:ins w:id="2396" w:author="ERCOT" w:date="2020-03-31T11:57:00Z">
              <w:r w:rsidRPr="009B037D">
                <w:rPr>
                  <w:i/>
                  <w:iCs/>
                  <w:szCs w:val="20"/>
                  <w:vertAlign w:val="subscript"/>
                </w:rPr>
                <w:t>,</w:t>
              </w:r>
            </w:ins>
            <w:ins w:id="2397" w:author="ERCOT 103020" w:date="2020-10-28T16:16:00Z">
              <w:r w:rsidR="00D5463E">
                <w:rPr>
                  <w:i/>
                  <w:iCs/>
                  <w:szCs w:val="20"/>
                  <w:vertAlign w:val="subscript"/>
                </w:rPr>
                <w:t xml:space="preserve"> p,</w:t>
              </w:r>
            </w:ins>
            <w:ins w:id="2398" w:author="ERCOT" w:date="2020-03-31T11:57:00Z">
              <w:r w:rsidRPr="009B037D">
                <w:rPr>
                  <w:i/>
                  <w:iCs/>
                  <w:szCs w:val="20"/>
                  <w:vertAlign w:val="subscript"/>
                </w:rPr>
                <w:t xml:space="preserve"> i </w:t>
              </w:r>
              <w:r w:rsidRPr="009B037D">
                <w:rPr>
                  <w:iCs/>
                  <w:szCs w:val="20"/>
                </w:rPr>
                <w:t>– ¼ * (AA</w:t>
              </w:r>
              <w:del w:id="2399" w:author="ERCOT 103020" w:date="2020-10-28T16:16:00Z">
                <w:r w:rsidRPr="009B037D" w:rsidDel="00D5463E">
                  <w:rPr>
                    <w:iCs/>
                    <w:szCs w:val="20"/>
                  </w:rPr>
                  <w:delText>B</w:delText>
                </w:r>
              </w:del>
            </w:ins>
            <w:ins w:id="2400" w:author="ERCOT 103020" w:date="2020-10-28T16:16:00Z">
              <w:r w:rsidR="00D5463E">
                <w:rPr>
                  <w:iCs/>
                  <w:szCs w:val="20"/>
                </w:rPr>
                <w:t>S</w:t>
              </w:r>
            </w:ins>
            <w:ins w:id="2401" w:author="ERCOT" w:date="2020-03-31T11:57:00Z">
              <w:r w:rsidRPr="009B037D">
                <w:rPr>
                  <w:iCs/>
                  <w:szCs w:val="20"/>
                </w:rPr>
                <w:t>P</w:t>
              </w:r>
              <w:del w:id="2402" w:author="ERCOT 103020" w:date="2020-10-28T16:16:00Z">
                <w:r w:rsidRPr="009B037D" w:rsidDel="00D5463E">
                  <w:rPr>
                    <w:iCs/>
                    <w:szCs w:val="20"/>
                  </w:rPr>
                  <w:delText>ESR</w:delText>
                </w:r>
              </w:del>
              <w:r w:rsidRPr="009B037D">
                <w:rPr>
                  <w:i/>
                  <w:iCs/>
                  <w:szCs w:val="20"/>
                  <w:vertAlign w:val="subscript"/>
                  <w:lang w:val="pt-BR"/>
                </w:rPr>
                <w:t xml:space="preserve"> q, </w:t>
              </w:r>
              <w:del w:id="2403" w:author="ERCOT 103020" w:date="2020-10-28T16:16:00Z">
                <w:r w:rsidRPr="009B037D" w:rsidDel="00D5463E">
                  <w:rPr>
                    <w:i/>
                    <w:iCs/>
                    <w:szCs w:val="20"/>
                    <w:vertAlign w:val="subscript"/>
                    <w:lang w:val="pt-BR"/>
                  </w:rPr>
                  <w:delText>g</w:delText>
                </w:r>
              </w:del>
            </w:ins>
            <w:ins w:id="2404" w:author="ERCOT 103020" w:date="2020-10-28T16:16:00Z">
              <w:r w:rsidR="00D5463E">
                <w:rPr>
                  <w:i/>
                  <w:iCs/>
                  <w:szCs w:val="20"/>
                  <w:vertAlign w:val="subscript"/>
                  <w:lang w:val="pt-BR"/>
                </w:rPr>
                <w:t>r</w:t>
              </w:r>
            </w:ins>
            <w:ins w:id="2405" w:author="ERCOT" w:date="2020-03-31T11:57:00Z">
              <w:r w:rsidRPr="009B037D">
                <w:rPr>
                  <w:i/>
                  <w:iCs/>
                  <w:szCs w:val="20"/>
                  <w:vertAlign w:val="subscript"/>
                  <w:lang w:val="pt-BR"/>
                </w:rPr>
                <w:t>, p,</w:t>
              </w:r>
            </w:ins>
            <w:ins w:id="2406" w:author="ERCOT 103020" w:date="2020-10-28T16:17:00Z">
              <w:r w:rsidR="00D5463E">
                <w:rPr>
                  <w:i/>
                  <w:iCs/>
                  <w:szCs w:val="20"/>
                  <w:vertAlign w:val="subscript"/>
                  <w:lang w:val="pt-BR"/>
                </w:rPr>
                <w:t xml:space="preserve"> </w:t>
              </w:r>
            </w:ins>
            <w:ins w:id="2407" w:author="ERCOT" w:date="2020-03-31T11:57:00Z">
              <w:r w:rsidRPr="009B037D">
                <w:rPr>
                  <w:i/>
                  <w:iCs/>
                  <w:szCs w:val="20"/>
                  <w:vertAlign w:val="subscript"/>
                  <w:lang w:val="pt-BR"/>
                </w:rPr>
                <w:t xml:space="preserve">i  </w:t>
              </w:r>
              <w:r w:rsidRPr="009B037D">
                <w:rPr>
                  <w:i/>
                  <w:iCs/>
                  <w:szCs w:val="20"/>
                  <w:lang w:val="pt-BR"/>
                </w:rPr>
                <w:t>+</w:t>
              </w:r>
              <w:r w:rsidRPr="009B037D">
                <w:rPr>
                  <w:iCs/>
                  <w:szCs w:val="20"/>
                  <w:lang w:val="pt-BR"/>
                </w:rPr>
                <w:t xml:space="preserve"> ABS </w:t>
              </w:r>
              <w:r w:rsidRPr="009B037D">
                <w:rPr>
                  <w:iCs/>
                  <w:szCs w:val="20"/>
                </w:rPr>
                <w:t>(K5* AA</w:t>
              </w:r>
              <w:del w:id="2408" w:author="ERCOT 103020" w:date="2020-10-28T16:16:00Z">
                <w:r w:rsidRPr="009B037D" w:rsidDel="00D5463E">
                  <w:rPr>
                    <w:iCs/>
                    <w:szCs w:val="20"/>
                  </w:rPr>
                  <w:delText>B</w:delText>
                </w:r>
              </w:del>
            </w:ins>
            <w:ins w:id="2409" w:author="ERCOT 103020" w:date="2020-10-28T16:16:00Z">
              <w:r w:rsidR="00D5463E">
                <w:rPr>
                  <w:iCs/>
                  <w:szCs w:val="20"/>
                </w:rPr>
                <w:t>S</w:t>
              </w:r>
            </w:ins>
            <w:ins w:id="2410" w:author="ERCOT" w:date="2020-03-31T11:57:00Z">
              <w:r w:rsidRPr="009B037D">
                <w:rPr>
                  <w:iCs/>
                  <w:szCs w:val="20"/>
                </w:rPr>
                <w:t>P</w:t>
              </w:r>
              <w:del w:id="2411" w:author="ERCOT 103020" w:date="2020-10-28T16:16:00Z">
                <w:r w:rsidRPr="009B037D" w:rsidDel="00D5463E">
                  <w:rPr>
                    <w:iCs/>
                    <w:szCs w:val="20"/>
                  </w:rPr>
                  <w:delText>ESR</w:delText>
                </w:r>
              </w:del>
              <w:r w:rsidRPr="009B037D">
                <w:rPr>
                  <w:i/>
                  <w:iCs/>
                  <w:szCs w:val="20"/>
                  <w:vertAlign w:val="subscript"/>
                  <w:lang w:val="pt-BR"/>
                </w:rPr>
                <w:t xml:space="preserve"> q, </w:t>
              </w:r>
              <w:del w:id="2412" w:author="ERCOT 103020" w:date="2020-10-28T16:16:00Z">
                <w:r w:rsidRPr="009B037D" w:rsidDel="00D5463E">
                  <w:rPr>
                    <w:i/>
                    <w:iCs/>
                    <w:szCs w:val="20"/>
                    <w:vertAlign w:val="subscript"/>
                    <w:lang w:val="pt-BR"/>
                  </w:rPr>
                  <w:delText>g</w:delText>
                </w:r>
              </w:del>
            </w:ins>
            <w:ins w:id="2413" w:author="ERCOT 103020" w:date="2020-10-28T16:16:00Z">
              <w:r w:rsidR="00D5463E">
                <w:rPr>
                  <w:i/>
                  <w:iCs/>
                  <w:szCs w:val="20"/>
                  <w:vertAlign w:val="subscript"/>
                  <w:lang w:val="pt-BR"/>
                </w:rPr>
                <w:t>r</w:t>
              </w:r>
            </w:ins>
            <w:ins w:id="2414" w:author="ERCOT" w:date="2020-03-31T11:57:00Z">
              <w:r w:rsidRPr="009B037D">
                <w:rPr>
                  <w:i/>
                  <w:iCs/>
                  <w:szCs w:val="20"/>
                  <w:vertAlign w:val="subscript"/>
                  <w:lang w:val="pt-BR"/>
                </w:rPr>
                <w:t>,</w:t>
              </w:r>
            </w:ins>
            <w:ins w:id="2415" w:author="ERCOT 103020" w:date="2020-10-28T16:16:00Z">
              <w:r w:rsidR="00D5463E">
                <w:rPr>
                  <w:i/>
                  <w:iCs/>
                  <w:szCs w:val="20"/>
                  <w:vertAlign w:val="subscript"/>
                  <w:lang w:val="pt-BR"/>
                </w:rPr>
                <w:t xml:space="preserve"> </w:t>
              </w:r>
            </w:ins>
            <w:ins w:id="2416" w:author="ERCOT" w:date="2020-03-31T11:57:00Z">
              <w:r w:rsidRPr="009B037D">
                <w:rPr>
                  <w:i/>
                  <w:iCs/>
                  <w:szCs w:val="20"/>
                  <w:vertAlign w:val="subscript"/>
                  <w:lang w:val="pt-BR"/>
                </w:rPr>
                <w:t xml:space="preserve">p, i </w:t>
              </w:r>
              <w:r w:rsidRPr="009B037D">
                <w:rPr>
                  <w:iCs/>
                  <w:szCs w:val="20"/>
                  <w:lang w:val="pt-BR"/>
                </w:rPr>
                <w:t>)))]</w:t>
              </w:r>
              <w:del w:id="2417" w:author="ERCOT 103020" w:date="2020-10-28T16:17:00Z">
                <w:r w:rsidRPr="009B037D" w:rsidDel="00D5463E">
                  <w:rPr>
                    <w:iCs/>
                    <w:szCs w:val="20"/>
                    <w:lang w:val="pt-BR"/>
                  </w:rPr>
                  <w:delText xml:space="preserve"> / N </w:delText>
                </w:r>
              </w:del>
            </w:ins>
          </w:p>
          <w:p w14:paraId="307A2625" w14:textId="77777777" w:rsidR="009B037D" w:rsidRPr="009B037D" w:rsidRDefault="009B037D" w:rsidP="009B037D">
            <w:pPr>
              <w:tabs>
                <w:tab w:val="left" w:pos="2340"/>
                <w:tab w:val="left" w:pos="3420"/>
              </w:tabs>
              <w:spacing w:after="240"/>
              <w:ind w:left="2340" w:hangingChars="975" w:hanging="2340"/>
              <w:rPr>
                <w:ins w:id="2418" w:author="ERCOT" w:date="2020-03-31T11:59:00Z"/>
                <w:lang w:val="es-ES"/>
              </w:rPr>
            </w:pPr>
            <w:ins w:id="2419" w:author="ERCOT" w:date="2020-03-31T11:59:00Z">
              <w:r w:rsidRPr="009B037D">
                <w:rPr>
                  <w:lang w:val="es-ES"/>
                </w:rPr>
                <w:t xml:space="preserve"> </w:t>
              </w:r>
            </w:ins>
            <w:ins w:id="2420" w:author="ERCOT" w:date="2020-03-31T11:57:00Z">
              <w:r w:rsidRPr="009B037D">
                <w:rPr>
                  <w:lang w:val="es-ES"/>
                </w:rPr>
                <w:t xml:space="preserve">          </w:t>
              </w:r>
            </w:ins>
            <w:ins w:id="2421" w:author="ERCOT" w:date="2020-03-31T12:23:00Z">
              <w:r w:rsidRPr="009B037D">
                <w:rPr>
                  <w:lang w:val="es-ES"/>
                </w:rPr>
                <w:t>Where</w:t>
              </w:r>
            </w:ins>
            <w:ins w:id="2422" w:author="ERCOT" w:date="2020-03-31T11:59:00Z">
              <w:r w:rsidRPr="009B037D">
                <w:rPr>
                  <w:lang w:val="es-ES"/>
                </w:rPr>
                <w:t>:</w:t>
              </w:r>
            </w:ins>
          </w:p>
          <w:p w14:paraId="59162964" w14:textId="77777777" w:rsidR="009B037D" w:rsidRPr="009B037D" w:rsidDel="009437AC" w:rsidRDefault="009B037D" w:rsidP="009B037D">
            <w:pPr>
              <w:tabs>
                <w:tab w:val="left" w:pos="2340"/>
                <w:tab w:val="left" w:pos="3420"/>
              </w:tabs>
              <w:spacing w:after="240"/>
              <w:ind w:left="2340" w:hangingChars="975" w:hanging="2340"/>
              <w:rPr>
                <w:del w:id="2423" w:author="ERCOT 103020" w:date="2020-10-13T16:38:00Z"/>
                <w:lang w:val="pt-BR"/>
              </w:rPr>
            </w:pPr>
            <w:del w:id="2424" w:author="ERCOT 103020" w:date="2020-10-13T16:38:00Z">
              <w:r w:rsidRPr="009B037D" w:rsidDel="009437AC">
                <w:rPr>
                  <w:lang w:val="es-ES"/>
                </w:rPr>
                <w:delText xml:space="preserve"> </w:delText>
              </w:r>
            </w:del>
            <w:ins w:id="2425" w:author="ERCOT" w:date="2020-03-31T11:59:00Z">
              <w:del w:id="2426" w:author="ERCOT 103020" w:date="2020-10-13T16:38:00Z">
                <w:r w:rsidRPr="009B037D" w:rsidDel="009437AC">
                  <w:rPr>
                    <w:lang w:val="es-ES"/>
                  </w:rPr>
                  <w:delText xml:space="preserve">           </w:delText>
                </w:r>
              </w:del>
            </w:ins>
            <w:del w:id="2427" w:author="ERCOT 103020" w:date="2020-10-13T16:38:00Z">
              <w:r w:rsidRPr="009B037D" w:rsidDel="009437AC">
                <w:rPr>
                  <w:lang w:val="es-ES"/>
                </w:rPr>
                <w:delText>AABPESR</w:delText>
              </w:r>
              <w:r w:rsidRPr="009B037D" w:rsidDel="009437AC">
                <w:rPr>
                  <w:i/>
                  <w:vertAlign w:val="subscript"/>
                  <w:lang w:val="pt-BR"/>
                </w:rPr>
                <w:delText xml:space="preserve"> q, g,p, i   </w:delText>
              </w:r>
              <w:r w:rsidRPr="009B037D" w:rsidDel="009437AC">
                <w:rPr>
                  <w:lang w:val="pt-BR"/>
                </w:rPr>
                <w:delText xml:space="preserve">        =      </w:delText>
              </w:r>
              <w:r w:rsidR="007F4122" w:rsidRPr="009B037D" w:rsidDel="009437AC">
                <w:rPr>
                  <w:noProof/>
                  <w:position w:val="-18"/>
                </w:rPr>
                <w:drawing>
                  <wp:inline distT="0" distB="0" distL="0" distR="0" wp14:anchorId="2020B52F" wp14:editId="21D38818">
                    <wp:extent cx="138430" cy="244475"/>
                    <wp:effectExtent l="0" t="0" r="0" b="3175"/>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w:delText>
              </w:r>
              <w:r w:rsidRPr="009B037D" w:rsidDel="009437AC">
                <w:rPr>
                  <w:i/>
                  <w:vertAlign w:val="subscript"/>
                  <w:lang w:val="pt-BR"/>
                </w:rPr>
                <w:delText xml:space="preserve"> q, r, p, i</w:delText>
              </w:r>
              <w:r w:rsidRPr="009B037D" w:rsidDel="009437AC">
                <w:rPr>
                  <w:lang w:val="pt-BR"/>
                </w:rPr>
                <w:delText xml:space="preserve"> </w:delText>
              </w:r>
              <w:r w:rsidRPr="009B037D" w:rsidDel="009437AC">
                <w:delText>–</w:delText>
              </w:r>
              <w:r w:rsidRPr="009B037D" w:rsidDel="009437AC">
                <w:rPr>
                  <w:i/>
                  <w:vertAlign w:val="subscript"/>
                  <w:lang w:val="pt-BR"/>
                </w:rPr>
                <w:delText xml:space="preserve"> </w:delText>
              </w:r>
              <w:r w:rsidR="007F4122" w:rsidRPr="009B037D" w:rsidDel="009437AC">
                <w:rPr>
                  <w:noProof/>
                  <w:position w:val="-18"/>
                </w:rPr>
                <w:drawing>
                  <wp:inline distT="0" distB="0" distL="0" distR="0" wp14:anchorId="4B18C727" wp14:editId="109CF31F">
                    <wp:extent cx="138430" cy="244475"/>
                    <wp:effectExtent l="0" t="0" r="0" b="3175"/>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AABPCLR</w:delText>
              </w:r>
              <w:r w:rsidRPr="009B037D" w:rsidDel="009437AC">
                <w:rPr>
                  <w:i/>
                  <w:vertAlign w:val="subscript"/>
                  <w:lang w:val="pt-BR"/>
                </w:rPr>
                <w:delText xml:space="preserve"> q, r, p, i</w:delText>
              </w:r>
            </w:del>
          </w:p>
          <w:p w14:paraId="423EB3E6" w14:textId="77777777" w:rsidR="009B037D" w:rsidRPr="009B037D" w:rsidDel="009437AC" w:rsidRDefault="009B037D" w:rsidP="009B037D">
            <w:pPr>
              <w:tabs>
                <w:tab w:val="left" w:pos="2340"/>
                <w:tab w:val="left" w:pos="3420"/>
              </w:tabs>
              <w:spacing w:after="240"/>
              <w:ind w:left="2880" w:hanging="2160"/>
              <w:rPr>
                <w:del w:id="2428" w:author="ERCOT 103020" w:date="2020-10-13T16:38:00Z"/>
                <w:bCs/>
              </w:rPr>
            </w:pPr>
            <w:del w:id="2429" w:author="ERCOT 103020" w:date="2020-10-13T16:38:00Z">
              <w:r w:rsidRPr="009B037D" w:rsidDel="009437AC">
                <w:rPr>
                  <w:bCs/>
                </w:rPr>
                <w:delText>NETOP</w:delText>
              </w:r>
              <w:r w:rsidRPr="009B037D" w:rsidDel="009437AC">
                <w:rPr>
                  <w:bCs/>
                  <w:i/>
                  <w:vertAlign w:val="subscript"/>
                </w:rPr>
                <w:delText xml:space="preserve"> q, g, i</w:delText>
              </w:r>
              <w:r w:rsidRPr="009B037D" w:rsidDel="009437AC">
                <w:rPr>
                  <w:bCs/>
                  <w:i/>
                  <w:vertAlign w:val="subscript"/>
                </w:rPr>
                <w:tab/>
                <w:delText xml:space="preserve">    </w:delText>
              </w:r>
              <w:r w:rsidRPr="009B037D" w:rsidDel="009437AC">
                <w:rPr>
                  <w:bCs/>
                  <w:i/>
                </w:rPr>
                <w:delText xml:space="preserve">=  </w:delText>
              </w:r>
              <w:r w:rsidRPr="009B037D" w:rsidDel="009437AC">
                <w:rPr>
                  <w:bCs/>
                  <w:i/>
                  <w:vertAlign w:val="subscript"/>
                </w:rPr>
                <w:delText xml:space="preserve">   </w:delText>
              </w:r>
              <w:r w:rsidRPr="009B037D" w:rsidDel="009437AC">
                <w:rPr>
                  <w:bCs/>
                </w:rPr>
                <w:delText xml:space="preserve"> </w:delText>
              </w:r>
              <w:r w:rsidR="007F4122" w:rsidRPr="009B037D" w:rsidDel="009437AC">
                <w:rPr>
                  <w:noProof/>
                  <w:position w:val="-18"/>
                </w:rPr>
                <w:drawing>
                  <wp:inline distT="0" distB="0" distL="0" distR="0" wp14:anchorId="70279878" wp14:editId="3A1113E1">
                    <wp:extent cx="138430" cy="244475"/>
                    <wp:effectExtent l="0" t="0" r="0" b="3175"/>
                    <wp:docPr id="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rPr>
                <w:delText>TWTG</w:delText>
              </w:r>
              <w:r w:rsidRPr="009B037D" w:rsidDel="009437AC">
                <w:rPr>
                  <w:bCs/>
                  <w:i/>
                  <w:iCs/>
                  <w:vertAlign w:val="subscript"/>
                  <w:lang w:val="es-ES"/>
                </w:rPr>
                <w:delText xml:space="preserve"> q, r, p, i </w:delText>
              </w:r>
              <w:r w:rsidRPr="009B037D" w:rsidDel="009437AC">
                <w:rPr>
                  <w:bCs/>
                </w:rPr>
                <w:delText>–</w:delText>
              </w:r>
              <w:r w:rsidRPr="009B037D" w:rsidDel="009437AC">
                <w:rPr>
                  <w:bCs/>
                  <w:i/>
                  <w:iCs/>
                  <w:lang w:val="es-ES"/>
                </w:rPr>
                <w:delText xml:space="preserve"> </w:delText>
              </w:r>
              <w:r w:rsidR="007F4122" w:rsidRPr="009B037D" w:rsidDel="009437AC">
                <w:rPr>
                  <w:noProof/>
                  <w:position w:val="-18"/>
                </w:rPr>
                <w:drawing>
                  <wp:inline distT="0" distB="0" distL="0" distR="0" wp14:anchorId="3C3461F3" wp14:editId="409E7E7F">
                    <wp:extent cx="138430" cy="244475"/>
                    <wp:effectExtent l="0" t="0" r="0" b="3175"/>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iCs/>
                  <w:lang w:val="es-ES"/>
                </w:rPr>
                <w:delText>ATPC</w:delText>
              </w:r>
              <w:r w:rsidRPr="009B037D" w:rsidDel="009437AC">
                <w:rPr>
                  <w:bCs/>
                  <w:i/>
                  <w:vertAlign w:val="subscript"/>
                  <w:lang w:val="es-ES"/>
                </w:rPr>
                <w:delText xml:space="preserve"> </w:delText>
              </w:r>
              <w:r w:rsidRPr="009B037D" w:rsidDel="009437AC">
                <w:rPr>
                  <w:bCs/>
                  <w:i/>
                  <w:vertAlign w:val="subscript"/>
                </w:rPr>
                <w:delText>q, r, p, i</w:delText>
              </w:r>
            </w:del>
          </w:p>
          <w:p w14:paraId="7A885ED6" w14:textId="77777777" w:rsidR="009B037D" w:rsidRPr="009B037D" w:rsidDel="009437AC" w:rsidRDefault="009B037D" w:rsidP="009B037D">
            <w:pPr>
              <w:tabs>
                <w:tab w:val="left" w:pos="2340"/>
              </w:tabs>
              <w:spacing w:after="240"/>
              <w:ind w:left="1440" w:hanging="720"/>
              <w:rPr>
                <w:del w:id="2430" w:author="ERCOT 103020" w:date="2020-10-13T16:38:00Z"/>
                <w:iCs/>
                <w:szCs w:val="20"/>
              </w:rPr>
            </w:pPr>
            <w:del w:id="2431" w:author="ERCOT 103020" w:date="2020-10-13T16:38:00Z">
              <w:r w:rsidRPr="009B037D" w:rsidDel="009437AC">
                <w:rPr>
                  <w:iCs/>
                  <w:szCs w:val="20"/>
                </w:rPr>
                <w:delText>ATPC</w:delText>
              </w:r>
              <w:r w:rsidRPr="009B037D" w:rsidDel="009437AC">
                <w:rPr>
                  <w:i/>
                  <w:iCs/>
                  <w:szCs w:val="20"/>
                  <w:vertAlign w:val="subscript"/>
                </w:rPr>
                <w:delText xml:space="preserve"> q, r, p, i</w:delText>
              </w:r>
              <w:r w:rsidRPr="009B037D" w:rsidDel="009437AC">
                <w:rPr>
                  <w:i/>
                  <w:iCs/>
                  <w:szCs w:val="20"/>
                  <w:vertAlign w:val="subscript"/>
                </w:rPr>
                <w:tab/>
              </w:r>
              <w:r w:rsidRPr="009B037D" w:rsidDel="009437AC">
                <w:rPr>
                  <w:iCs/>
                  <w:szCs w:val="20"/>
                </w:rPr>
                <w:delText>=</w:delText>
              </w:r>
              <w:r w:rsidRPr="009B037D" w:rsidDel="009437AC">
                <w:rPr>
                  <w:i/>
                  <w:iCs/>
                  <w:szCs w:val="20"/>
                  <w:vertAlign w:val="subscript"/>
                </w:rPr>
                <w:delText xml:space="preserve">      </w:delText>
              </w:r>
              <w:r w:rsidRPr="009B037D" w:rsidDel="009437AC">
                <w:rPr>
                  <w:iCs/>
                  <w:szCs w:val="20"/>
                </w:rPr>
                <w:delText xml:space="preserve"> (</w:delText>
              </w:r>
              <w:r w:rsidR="00FB42F9">
                <w:rPr>
                  <w:iCs/>
                  <w:position w:val="-22"/>
                  <w:szCs w:val="20"/>
                </w:rPr>
                <w:pict w14:anchorId="1B679219">
                  <v:shape id="_x0000_i1083" type="#_x0000_t75" style="width:7.45pt;height:21.75pt">
                    <v:imagedata r:id="rId81" o:title=""/>
                  </v:shape>
                </w:pict>
              </w:r>
              <w:r w:rsidRPr="009B037D" w:rsidDel="009437AC">
                <w:rPr>
                  <w:iCs/>
                  <w:szCs w:val="20"/>
                </w:rPr>
                <w:delText xml:space="preserve"> (AVGTPC5M</w:delText>
              </w:r>
              <w:r w:rsidRPr="009B037D" w:rsidDel="009437AC">
                <w:rPr>
                  <w:i/>
                  <w:iCs/>
                  <w:szCs w:val="20"/>
                  <w:vertAlign w:val="subscript"/>
                </w:rPr>
                <w:delText xml:space="preserve"> q, r, p,</w:delText>
              </w:r>
              <w:r w:rsidRPr="009B037D" w:rsidDel="009437AC">
                <w:rPr>
                  <w:i/>
                  <w:iCs/>
                  <w:szCs w:val="20"/>
                  <w:vertAlign w:val="subscript"/>
                  <w:lang w:val="es-ES"/>
                </w:rPr>
                <w:delText xml:space="preserve"> i, </w:delText>
              </w:r>
              <w:r w:rsidRPr="009B037D" w:rsidDel="009437AC">
                <w:rPr>
                  <w:i/>
                  <w:iCs/>
                  <w:szCs w:val="20"/>
                  <w:vertAlign w:val="subscript"/>
                </w:rPr>
                <w:delText>y</w:delText>
              </w:r>
              <w:r w:rsidRPr="009B037D" w:rsidDel="009437AC">
                <w:rPr>
                  <w:iCs/>
                  <w:szCs w:val="20"/>
                </w:rPr>
                <w:delText>) / 3) * ¼</w:delText>
              </w:r>
            </w:del>
          </w:p>
          <w:p w14:paraId="5CAB213D" w14:textId="77777777" w:rsidR="009B037D" w:rsidRPr="009B037D" w:rsidRDefault="002C51F5" w:rsidP="009B037D">
            <w:pPr>
              <w:tabs>
                <w:tab w:val="left" w:pos="2340"/>
                <w:tab w:val="left" w:pos="3420"/>
              </w:tabs>
              <w:spacing w:after="240"/>
              <w:ind w:left="2880" w:hanging="2160"/>
              <w:rPr>
                <w:ins w:id="2432" w:author="ERCOT" w:date="2020-03-31T11:54:00Z"/>
                <w:bCs/>
              </w:rPr>
            </w:pPr>
            <w:r>
              <w:rPr>
                <w:bCs/>
              </w:rPr>
              <w:t>T</w:t>
            </w:r>
            <w:r w:rsidR="009B037D" w:rsidRPr="009B037D">
              <w:rPr>
                <w:bCs/>
              </w:rPr>
              <w:t>WTG</w:t>
            </w:r>
            <w:r w:rsidR="009B037D" w:rsidRPr="009B037D">
              <w:rPr>
                <w:bCs/>
                <w:i/>
                <w:vertAlign w:val="subscript"/>
              </w:rPr>
              <w:t xml:space="preserve"> q, r, p, i</w:t>
            </w:r>
            <w:r w:rsidR="009B037D" w:rsidRPr="009B037D">
              <w:rPr>
                <w:bCs/>
                <w:i/>
                <w:vertAlign w:val="subscript"/>
              </w:rPr>
              <w:tab/>
            </w:r>
            <w:r w:rsidR="009B037D" w:rsidRPr="009B037D">
              <w:rPr>
                <w:bCs/>
                <w:i/>
              </w:rPr>
              <w:t xml:space="preserve">= </w:t>
            </w:r>
            <w:r w:rsidR="009B037D" w:rsidRPr="009B037D">
              <w:rPr>
                <w:bCs/>
                <w:i/>
                <w:vertAlign w:val="subscript"/>
              </w:rPr>
              <w:t xml:space="preserve">     </w:t>
            </w:r>
            <w:r w:rsidR="009B037D" w:rsidRPr="009B037D">
              <w:rPr>
                <w:bCs/>
              </w:rPr>
              <w:t xml:space="preserve"> (</w:t>
            </w:r>
            <w:r w:rsidR="00FB42F9">
              <w:rPr>
                <w:bCs/>
                <w:position w:val="-22"/>
              </w:rPr>
              <w:pict w14:anchorId="6F5C9941">
                <v:shape id="_x0000_i1084" type="#_x0000_t75" style="width:7.45pt;height:21.75pt">
                  <v:imagedata r:id="rId81" o:title=""/>
                </v:shape>
              </w:pict>
            </w:r>
            <w:r w:rsidR="009B037D" w:rsidRPr="009B037D">
              <w:rPr>
                <w:bCs/>
              </w:rPr>
              <w:t xml:space="preserve"> (AVGTG5M</w:t>
            </w:r>
            <w:r w:rsidR="009B037D" w:rsidRPr="009B037D">
              <w:rPr>
                <w:bCs/>
                <w:i/>
                <w:vertAlign w:val="subscript"/>
              </w:rPr>
              <w:t xml:space="preserve"> q, r, p, i, y</w:t>
            </w:r>
            <w:r w:rsidR="009B037D" w:rsidRPr="009B037D">
              <w:rPr>
                <w:bCs/>
              </w:rPr>
              <w:t>) / 3) * ¼</w:t>
            </w:r>
          </w:p>
          <w:p w14:paraId="2C2717C6"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2C6A2757"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72C7CF02" w14:textId="77777777" w:rsidR="009B037D" w:rsidRPr="009B037D" w:rsidRDefault="009B037D" w:rsidP="009B037D">
                  <w:pPr>
                    <w:tabs>
                      <w:tab w:val="right" w:pos="9360"/>
                    </w:tabs>
                    <w:spacing w:after="240"/>
                    <w:rPr>
                      <w:b/>
                      <w:iCs/>
                      <w:sz w:val="20"/>
                      <w:szCs w:val="20"/>
                    </w:rPr>
                  </w:pPr>
                  <w:r w:rsidRPr="009B037D">
                    <w:rPr>
                      <w:sz w:val="20"/>
                      <w:szCs w:val="20"/>
                    </w:rPr>
                    <w:lastRenderedPageBreak/>
                    <w:t>Variable</w:t>
                  </w:r>
                </w:p>
              </w:tc>
              <w:tc>
                <w:tcPr>
                  <w:tcW w:w="892" w:type="dxa"/>
                  <w:tcBorders>
                    <w:top w:val="single" w:sz="4" w:space="0" w:color="auto"/>
                    <w:left w:val="single" w:sz="4" w:space="0" w:color="auto"/>
                    <w:bottom w:val="single" w:sz="4" w:space="0" w:color="auto"/>
                    <w:right w:val="single" w:sz="4" w:space="0" w:color="auto"/>
                  </w:tcBorders>
                  <w:hideMark/>
                </w:tcPr>
                <w:p w14:paraId="765D75E3"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7A807089"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3702BC4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F73F9E9" w14:textId="77777777" w:rsidR="009B037D" w:rsidRPr="009B037D" w:rsidRDefault="009B037D" w:rsidP="009B037D">
                  <w:pPr>
                    <w:spacing w:after="60"/>
                    <w:rPr>
                      <w:iCs/>
                      <w:sz w:val="20"/>
                      <w:szCs w:val="20"/>
                    </w:rPr>
                  </w:pPr>
                  <w:del w:id="2433" w:author="ERCOT 103020" w:date="2020-10-13T16:39:00Z">
                    <w:r w:rsidRPr="00C77CF2" w:rsidDel="009437AC">
                      <w:rPr>
                        <w:iCs/>
                        <w:sz w:val="20"/>
                        <w:szCs w:val="20"/>
                      </w:rPr>
                      <w:delText>B</w:delText>
                    </w:r>
                  </w:del>
                  <w:ins w:id="2434" w:author="ERCOT 103020" w:date="2020-10-13T16:39:00Z">
                    <w:r w:rsidR="009437AC">
                      <w:rPr>
                        <w:iCs/>
                        <w:sz w:val="20"/>
                        <w:szCs w:val="20"/>
                      </w:rPr>
                      <w:t>S</w:t>
                    </w:r>
                  </w:ins>
                  <w:r w:rsidRPr="00C77CF2">
                    <w:rPr>
                      <w:iCs/>
                      <w:sz w:val="20"/>
                      <w:szCs w:val="20"/>
                    </w:rPr>
                    <w:t xml:space="preserve">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1F476086"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04EB858" w14:textId="77777777" w:rsidR="009B037D" w:rsidRPr="009B037D" w:rsidRDefault="009B037D" w:rsidP="009437AC">
                  <w:pPr>
                    <w:spacing w:after="60"/>
                    <w:rPr>
                      <w:iCs/>
                      <w:sz w:val="20"/>
                      <w:szCs w:val="20"/>
                    </w:rPr>
                  </w:pPr>
                  <w:del w:id="2435" w:author="ERCOT 103020" w:date="2020-10-13T16:39:00Z">
                    <w:r w:rsidRPr="009B037D" w:rsidDel="009437AC">
                      <w:rPr>
                        <w:i/>
                        <w:iCs/>
                        <w:sz w:val="20"/>
                        <w:szCs w:val="20"/>
                      </w:rPr>
                      <w:delText>Base</w:delText>
                    </w:r>
                  </w:del>
                  <w:ins w:id="2436" w:author="ERCOT 103020" w:date="2020-10-13T16:39:00Z">
                    <w:r w:rsidR="009437AC">
                      <w:rPr>
                        <w:i/>
                        <w:iCs/>
                        <w:sz w:val="20"/>
                        <w:szCs w:val="20"/>
                      </w:rPr>
                      <w:t>Set</w:t>
                    </w:r>
                  </w:ins>
                  <w:r w:rsidRPr="009B037D">
                    <w:rPr>
                      <w:i/>
                      <w:iCs/>
                      <w:sz w:val="20"/>
                      <w:szCs w:val="20"/>
                    </w:rPr>
                    <w:t xml:space="preserv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w:t>
                  </w:r>
                  <w:del w:id="2437" w:author="ERCOT 103020" w:date="2020-10-13T16:39:00Z">
                    <w:r w:rsidRPr="009B037D" w:rsidDel="009437AC">
                      <w:rPr>
                        <w:iCs/>
                        <w:sz w:val="20"/>
                        <w:szCs w:val="20"/>
                      </w:rPr>
                      <w:delText xml:space="preserve">Generation Resource or Controllable </w:delText>
                    </w:r>
                  </w:del>
                  <w:r w:rsidRPr="009B037D">
                    <w:rPr>
                      <w:iCs/>
                      <w:sz w:val="20"/>
                      <w:szCs w:val="20"/>
                    </w:rPr>
                    <w:t xml:space="preserve">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w:t>
                  </w:r>
                  <w:del w:id="2438" w:author="ERCOT 103020" w:date="2020-10-13T16:39:00Z">
                    <w:r w:rsidRPr="009B037D" w:rsidDel="009437AC">
                      <w:rPr>
                        <w:iCs/>
                        <w:sz w:val="20"/>
                        <w:szCs w:val="20"/>
                      </w:rPr>
                      <w:delText>Base Point</w:delText>
                    </w:r>
                  </w:del>
                  <w:ins w:id="2439" w:author="ERCOT 103020" w:date="2020-10-13T16:39:00Z">
                    <w:r w:rsidR="009437AC">
                      <w:rPr>
                        <w:iCs/>
                        <w:sz w:val="20"/>
                        <w:szCs w:val="20"/>
                      </w:rPr>
                      <w:t>AASP</w:t>
                    </w:r>
                  </w:ins>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432375D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EFD74A9"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5C71702D"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E96710"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rsidDel="009437AC" w14:paraId="598AB6E5" w14:textId="77777777" w:rsidTr="00466584">
              <w:trPr>
                <w:cantSplit/>
                <w:del w:id="2440" w:author="ERCOT 103020" w:date="2020-10-13T16:39:00Z"/>
              </w:trPr>
              <w:tc>
                <w:tcPr>
                  <w:tcW w:w="1776" w:type="dxa"/>
                  <w:tcBorders>
                    <w:top w:val="single" w:sz="4" w:space="0" w:color="auto"/>
                    <w:left w:val="single" w:sz="4" w:space="0" w:color="auto"/>
                    <w:bottom w:val="single" w:sz="4" w:space="0" w:color="auto"/>
                    <w:right w:val="single" w:sz="4" w:space="0" w:color="auto"/>
                  </w:tcBorders>
                  <w:hideMark/>
                </w:tcPr>
                <w:p w14:paraId="426C1584" w14:textId="77777777" w:rsidR="009B037D" w:rsidRPr="009B037D" w:rsidDel="009437AC" w:rsidRDefault="009B037D" w:rsidP="009B037D">
                  <w:pPr>
                    <w:spacing w:after="60"/>
                    <w:rPr>
                      <w:del w:id="2441" w:author="ERCOT 103020" w:date="2020-10-13T16:39:00Z"/>
                      <w:iCs/>
                      <w:sz w:val="20"/>
                      <w:szCs w:val="20"/>
                    </w:rPr>
                  </w:pPr>
                  <w:del w:id="2442" w:author="ERCOT 103020" w:date="2020-10-13T16:39:00Z">
                    <w:r w:rsidRPr="009B037D" w:rsidDel="009437AC">
                      <w:rPr>
                        <w:iCs/>
                        <w:sz w:val="20"/>
                        <w:szCs w:val="20"/>
                      </w:rPr>
                      <w:delText xml:space="preserve">NETOP </w:delText>
                    </w:r>
                    <w:r w:rsidRPr="009B037D" w:rsidDel="009437AC">
                      <w:rPr>
                        <w:i/>
                        <w:iCs/>
                        <w:sz w:val="20"/>
                        <w:szCs w:val="20"/>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47823814" w14:textId="77777777" w:rsidR="009B037D" w:rsidRPr="009B037D" w:rsidDel="009437AC" w:rsidRDefault="009B037D" w:rsidP="009B037D">
                  <w:pPr>
                    <w:spacing w:after="60"/>
                    <w:rPr>
                      <w:del w:id="2443" w:author="ERCOT 103020" w:date="2020-10-13T16:39:00Z"/>
                      <w:iCs/>
                      <w:sz w:val="20"/>
                      <w:szCs w:val="20"/>
                    </w:rPr>
                  </w:pPr>
                  <w:del w:id="2444" w:author="ERCOT 103020" w:date="2020-10-13T16:39: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9AE29E9" w14:textId="77777777" w:rsidR="009B037D" w:rsidRPr="009B037D" w:rsidDel="009437AC" w:rsidRDefault="009B037D" w:rsidP="009B037D">
                  <w:pPr>
                    <w:spacing w:after="60"/>
                    <w:rPr>
                      <w:del w:id="2445" w:author="ERCOT 103020" w:date="2020-10-13T16:39:00Z"/>
                      <w:iCs/>
                      <w:sz w:val="20"/>
                      <w:szCs w:val="20"/>
                    </w:rPr>
                  </w:pPr>
                  <w:del w:id="2446" w:author="ERCOT 103020" w:date="2020-10-13T16:39:00Z">
                    <w:r w:rsidRPr="009B037D" w:rsidDel="009437AC">
                      <w:rPr>
                        <w:i/>
                        <w:iCs/>
                        <w:sz w:val="20"/>
                        <w:szCs w:val="20"/>
                      </w:rPr>
                      <w:delText xml:space="preserve">Net Operations for the ESR – </w:delText>
                    </w:r>
                    <w:r w:rsidRPr="009B037D" w:rsidDel="009437AC">
                      <w:rPr>
                        <w:iCs/>
                        <w:sz w:val="20"/>
                        <w:szCs w:val="20"/>
                      </w:rPr>
                      <w:delText xml:space="preserve">The net operations for the ESR is the difference between the aggregated telemetered generation and aggregated telemetered power consumption for the ESR </w:delText>
                    </w:r>
                    <w:r w:rsidRPr="009B037D" w:rsidDel="009437AC">
                      <w:rPr>
                        <w:i/>
                        <w:iCs/>
                        <w:sz w:val="20"/>
                        <w:szCs w:val="20"/>
                      </w:rPr>
                      <w:delText xml:space="preserve">g, </w:delText>
                    </w:r>
                    <w:r w:rsidRPr="009B037D" w:rsidDel="009437AC">
                      <w:rPr>
                        <w:iCs/>
                        <w:sz w:val="20"/>
                        <w:szCs w:val="20"/>
                      </w:rPr>
                      <w:delText xml:space="preserve">for the QSE </w:delText>
                    </w:r>
                    <w:r w:rsidRPr="009B037D" w:rsidDel="009437AC">
                      <w:rPr>
                        <w:i/>
                        <w:iCs/>
                        <w:sz w:val="20"/>
                        <w:szCs w:val="20"/>
                      </w:rPr>
                      <w:delText xml:space="preserve">q, </w:delText>
                    </w:r>
                    <w:r w:rsidRPr="009B037D" w:rsidDel="009437AC">
                      <w:rPr>
                        <w:iCs/>
                        <w:sz w:val="20"/>
                        <w:szCs w:val="20"/>
                      </w:rPr>
                      <w:delText xml:space="preserve">for the 15-minute Settlement Interval </w:delText>
                    </w:r>
                    <w:r w:rsidRPr="009B037D" w:rsidDel="009437AC">
                      <w:rPr>
                        <w:i/>
                        <w:iCs/>
                        <w:sz w:val="20"/>
                        <w:szCs w:val="20"/>
                      </w:rPr>
                      <w:delText xml:space="preserve">i. </w:delText>
                    </w:r>
                  </w:del>
                </w:p>
              </w:tc>
            </w:tr>
            <w:tr w:rsidR="009B037D" w:rsidRPr="009B037D" w14:paraId="34B0280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9975492"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D9435A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9DB7F51" w14:textId="77777777" w:rsidR="009B037D" w:rsidRPr="009B037D" w:rsidRDefault="009B037D" w:rsidP="00D5463E">
                  <w:pPr>
                    <w:spacing w:after="60"/>
                    <w:rPr>
                      <w:i/>
                      <w:iCs/>
                      <w:sz w:val="20"/>
                      <w:szCs w:val="20"/>
                    </w:rPr>
                  </w:pPr>
                  <w:r w:rsidRPr="009B037D">
                    <w:rPr>
                      <w:i/>
                      <w:iCs/>
                      <w:sz w:val="20"/>
                      <w:szCs w:val="20"/>
                    </w:rPr>
                    <w:t>Time-Weighted Telemetered Generation per QSE per Settlement Point per Resource</w:t>
                  </w:r>
                  <w:r w:rsidRPr="009B037D">
                    <w:rPr>
                      <w:iCs/>
                      <w:sz w:val="20"/>
                      <w:szCs w:val="20"/>
                    </w:rPr>
                    <w:t>—The telemetered generation</w:t>
                  </w:r>
                  <w:ins w:id="2447" w:author="ERCOT 103020" w:date="2020-10-28T16:18:00Z">
                    <w:r w:rsidR="00D5463E">
                      <w:rPr>
                        <w:iCs/>
                        <w:sz w:val="20"/>
                        <w:szCs w:val="20"/>
                      </w:rPr>
                      <w:t xml:space="preserve"> or consumption</w:t>
                    </w:r>
                  </w:ins>
                  <w:r w:rsidRPr="009B037D">
                    <w:rPr>
                      <w:iCs/>
                      <w:sz w:val="20"/>
                      <w:szCs w:val="20"/>
                    </w:rPr>
                    <w:t xml:space="preserve"> of </w:t>
                  </w:r>
                  <w:del w:id="2448" w:author="ERCOT 103020" w:date="2020-10-28T16:18:00Z">
                    <w:r w:rsidRPr="009B037D" w:rsidDel="00D5463E">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CF1809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4FD94EC" w14:textId="77777777" w:rsidR="009B037D" w:rsidRPr="009B037D" w:rsidRDefault="009B037D" w:rsidP="009437AC">
                  <w:pPr>
                    <w:spacing w:after="60"/>
                    <w:rPr>
                      <w:iCs/>
                      <w:sz w:val="20"/>
                      <w:szCs w:val="20"/>
                    </w:rPr>
                  </w:pPr>
                  <w:r w:rsidRPr="009B037D">
                    <w:rPr>
                      <w:iCs/>
                      <w:sz w:val="20"/>
                      <w:szCs w:val="20"/>
                    </w:rPr>
                    <w:t>AA</w:t>
                  </w:r>
                  <w:del w:id="2449" w:author="ERCOT 103020" w:date="2020-10-13T16:39:00Z">
                    <w:r w:rsidRPr="009B037D" w:rsidDel="009437AC">
                      <w:rPr>
                        <w:iCs/>
                        <w:sz w:val="20"/>
                        <w:szCs w:val="20"/>
                      </w:rPr>
                      <w:delText>B</w:delText>
                    </w:r>
                  </w:del>
                  <w:ins w:id="2450" w:author="ERCOT 103020" w:date="2020-10-13T16:39:00Z">
                    <w:r w:rsidR="009437AC">
                      <w:rPr>
                        <w:iCs/>
                        <w:sz w:val="20"/>
                        <w:szCs w:val="20"/>
                      </w:rPr>
                      <w:t>S</w:t>
                    </w:r>
                  </w:ins>
                  <w:r w:rsidRPr="009B037D">
                    <w:rPr>
                      <w:iCs/>
                      <w:sz w:val="20"/>
                      <w:szCs w:val="20"/>
                    </w:rPr>
                    <w:t xml:space="preserve">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F471AE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5DF9205" w14:textId="77777777" w:rsidR="009B037D" w:rsidRPr="009B037D" w:rsidRDefault="009B037D" w:rsidP="009437AC">
                  <w:pPr>
                    <w:spacing w:after="60"/>
                    <w:rPr>
                      <w:i/>
                      <w:iCs/>
                      <w:sz w:val="20"/>
                      <w:szCs w:val="20"/>
                    </w:rPr>
                  </w:pPr>
                  <w:del w:id="2451" w:author="ERCOT 103020" w:date="2020-10-13T16:39:00Z">
                    <w:r w:rsidRPr="009B037D" w:rsidDel="009437AC">
                      <w:rPr>
                        <w:i/>
                        <w:iCs/>
                        <w:sz w:val="20"/>
                        <w:szCs w:val="20"/>
                      </w:rPr>
                      <w:delText>Adjusted</w:delText>
                    </w:r>
                  </w:del>
                  <w:ins w:id="2452" w:author="ERCOT 103020" w:date="2020-10-13T16:39:00Z">
                    <w:r w:rsidR="009437AC">
                      <w:rPr>
                        <w:i/>
                        <w:iCs/>
                        <w:sz w:val="20"/>
                        <w:szCs w:val="20"/>
                      </w:rPr>
                      <w:t>Average</w:t>
                    </w:r>
                  </w:ins>
                  <w:r w:rsidRPr="009B037D">
                    <w:rPr>
                      <w:i/>
                      <w:iCs/>
                      <w:sz w:val="20"/>
                      <w:szCs w:val="20"/>
                    </w:rPr>
                    <w:t xml:space="preserve"> Aggregated </w:t>
                  </w:r>
                  <w:del w:id="2453" w:author="ERCOT 103020" w:date="2020-10-13T16:40:00Z">
                    <w:r w:rsidRPr="009B037D" w:rsidDel="009437AC">
                      <w:rPr>
                        <w:i/>
                        <w:iCs/>
                        <w:sz w:val="20"/>
                        <w:szCs w:val="20"/>
                      </w:rPr>
                      <w:delText>Base</w:delText>
                    </w:r>
                  </w:del>
                  <w:ins w:id="2454" w:author="ERCOT 103020" w:date="2020-10-13T16:40:00Z">
                    <w:r w:rsidR="009437AC">
                      <w:rPr>
                        <w:i/>
                        <w:iCs/>
                        <w:sz w:val="20"/>
                        <w:szCs w:val="20"/>
                      </w:rPr>
                      <w:t>Set</w:t>
                    </w:r>
                  </w:ins>
                  <w:r w:rsidRPr="009B037D">
                    <w:rPr>
                      <w:i/>
                      <w:iCs/>
                      <w:sz w:val="20"/>
                      <w:szCs w:val="20"/>
                    </w:rPr>
                    <w:t xml:space="preserve"> Point per QSE per Settlement Point per Resource</w:t>
                  </w:r>
                  <w:r w:rsidRPr="009B037D">
                    <w:rPr>
                      <w:iCs/>
                      <w:sz w:val="20"/>
                      <w:szCs w:val="20"/>
                    </w:rPr>
                    <w:t xml:space="preserve">—The </w:t>
                  </w:r>
                  <w:ins w:id="2455" w:author="ERCOT 103020" w:date="2020-10-13T16:40:00Z">
                    <w:r w:rsidR="009437AC" w:rsidRPr="009437AC">
                      <w:rPr>
                        <w:iCs/>
                        <w:sz w:val="20"/>
                        <w:szCs w:val="20"/>
                      </w:rPr>
                      <w:t>average of the Average Five Minute Clock Interval Set Point (AVGSP5M)</w:t>
                    </w:r>
                  </w:ins>
                  <w:del w:id="2456" w:author="ERCOT 103020" w:date="2020-10-13T16:40:00Z">
                    <w:r w:rsidRPr="009B037D" w:rsidDel="009437AC">
                      <w:rPr>
                        <w:iCs/>
                        <w:sz w:val="20"/>
                        <w:szCs w:val="20"/>
                      </w:rPr>
                      <w:delText>aggregated Base Point adjusted for Reg-Up and Reg-Down Service deployments</w:delText>
                    </w:r>
                  </w:del>
                  <w:r w:rsidRPr="009B037D">
                    <w:rPr>
                      <w:iCs/>
                      <w:sz w:val="20"/>
                      <w:szCs w:val="20"/>
                    </w:rPr>
                    <w:t xml:space="preserve">, of </w:t>
                  </w:r>
                  <w:del w:id="2457" w:author="ERCOT 103020" w:date="2020-10-13T16:40: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rsidDel="009437AC" w14:paraId="0569CA2B" w14:textId="77777777" w:rsidTr="00466584">
              <w:trPr>
                <w:cantSplit/>
                <w:del w:id="2458" w:author="ERCOT 103020" w:date="2020-10-13T16:40:00Z"/>
              </w:trPr>
              <w:tc>
                <w:tcPr>
                  <w:tcW w:w="1776" w:type="dxa"/>
                  <w:tcBorders>
                    <w:top w:val="single" w:sz="4" w:space="0" w:color="auto"/>
                    <w:left w:val="single" w:sz="4" w:space="0" w:color="auto"/>
                    <w:bottom w:val="single" w:sz="4" w:space="0" w:color="auto"/>
                    <w:right w:val="single" w:sz="4" w:space="0" w:color="auto"/>
                  </w:tcBorders>
                  <w:hideMark/>
                </w:tcPr>
                <w:p w14:paraId="17DEF23B" w14:textId="77777777" w:rsidR="009B037D" w:rsidRPr="009B037D" w:rsidDel="009437AC" w:rsidRDefault="009B037D" w:rsidP="009B037D">
                  <w:pPr>
                    <w:spacing w:after="60"/>
                    <w:rPr>
                      <w:del w:id="2459" w:author="ERCOT 103020" w:date="2020-10-13T16:40:00Z"/>
                      <w:iCs/>
                      <w:sz w:val="20"/>
                      <w:szCs w:val="20"/>
                    </w:rPr>
                  </w:pPr>
                  <w:del w:id="2460" w:author="ERCOT 103020" w:date="2020-10-13T16:40:00Z">
                    <w:r w:rsidRPr="009B037D" w:rsidDel="009437AC">
                      <w:rPr>
                        <w:iCs/>
                        <w:sz w:val="20"/>
                        <w:szCs w:val="20"/>
                      </w:rPr>
                      <w:delText xml:space="preserve">AABPESR </w:delText>
                    </w:r>
                    <w:r w:rsidRPr="009B037D" w:rsidDel="009437AC">
                      <w:rPr>
                        <w:i/>
                        <w:iCs/>
                        <w:sz w:val="20"/>
                        <w:szCs w:val="20"/>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5EFF7EF3" w14:textId="77777777" w:rsidR="009B037D" w:rsidRPr="009B037D" w:rsidDel="009437AC" w:rsidRDefault="009B037D" w:rsidP="009B037D">
                  <w:pPr>
                    <w:spacing w:after="60"/>
                    <w:rPr>
                      <w:del w:id="2461" w:author="ERCOT 103020" w:date="2020-10-13T16:40:00Z"/>
                      <w:iCs/>
                      <w:sz w:val="20"/>
                      <w:szCs w:val="20"/>
                    </w:rPr>
                  </w:pPr>
                  <w:del w:id="2462" w:author="ERCOT 103020" w:date="2020-10-13T16:40: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0AB60EFE" w14:textId="77777777" w:rsidR="009B037D" w:rsidRPr="009B037D" w:rsidDel="009437AC" w:rsidRDefault="009B037D" w:rsidP="009B037D">
                  <w:pPr>
                    <w:spacing w:after="60"/>
                    <w:rPr>
                      <w:del w:id="2463" w:author="ERCOT 103020" w:date="2020-10-13T16:40:00Z"/>
                      <w:i/>
                      <w:iCs/>
                      <w:sz w:val="20"/>
                      <w:szCs w:val="20"/>
                    </w:rPr>
                  </w:pPr>
                  <w:del w:id="2464" w:author="ERCOT 103020" w:date="2020-10-13T16:40:00Z">
                    <w:r w:rsidRPr="009B037D" w:rsidDel="009437AC">
                      <w:rPr>
                        <w:i/>
                        <w:iCs/>
                        <w:sz w:val="20"/>
                        <w:szCs w:val="20"/>
                      </w:rPr>
                      <w:delText>Adjusted Aggregated Base Point for an ESR per QSE per Settlement Point</w:delText>
                    </w:r>
                    <w:r w:rsidRPr="009B037D" w:rsidDel="009437AC">
                      <w:rPr>
                        <w:iCs/>
                        <w:sz w:val="20"/>
                        <w:szCs w:val="20"/>
                      </w:rPr>
                      <w:delText xml:space="preserve">—The aggregated Base Point adjusted for Reg-Up and Reg-Down Service deployments for the ESR </w:delText>
                    </w:r>
                    <w:r w:rsidRPr="009B037D" w:rsidDel="009437AC">
                      <w:rPr>
                        <w:i/>
                        <w:iCs/>
                        <w:sz w:val="20"/>
                        <w:szCs w:val="20"/>
                      </w:rPr>
                      <w:delText>g</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rsidDel="009437AC" w14:paraId="57AC57B2" w14:textId="77777777" w:rsidTr="00466584">
              <w:trPr>
                <w:cantSplit/>
                <w:del w:id="2465" w:author="ERCOT 103020" w:date="2020-10-13T16:40:00Z"/>
              </w:trPr>
              <w:tc>
                <w:tcPr>
                  <w:tcW w:w="1776" w:type="dxa"/>
                  <w:tcBorders>
                    <w:top w:val="single" w:sz="4" w:space="0" w:color="auto"/>
                    <w:left w:val="single" w:sz="4" w:space="0" w:color="auto"/>
                    <w:bottom w:val="single" w:sz="4" w:space="0" w:color="auto"/>
                    <w:right w:val="single" w:sz="4" w:space="0" w:color="auto"/>
                  </w:tcBorders>
                  <w:hideMark/>
                </w:tcPr>
                <w:p w14:paraId="467D8752" w14:textId="77777777" w:rsidR="009B037D" w:rsidRPr="009B037D" w:rsidDel="009437AC" w:rsidRDefault="009B037D" w:rsidP="009B037D">
                  <w:pPr>
                    <w:spacing w:after="60"/>
                    <w:rPr>
                      <w:del w:id="2466" w:author="ERCOT 103020" w:date="2020-10-13T16:40:00Z"/>
                      <w:iCs/>
                      <w:sz w:val="20"/>
                      <w:szCs w:val="20"/>
                    </w:rPr>
                  </w:pPr>
                  <w:del w:id="2467" w:author="ERCOT 103020" w:date="2020-10-13T16:40:00Z">
                    <w:r w:rsidRPr="009B037D" w:rsidDel="009437AC">
                      <w:rPr>
                        <w:iCs/>
                        <w:sz w:val="20"/>
                        <w:szCs w:val="20"/>
                      </w:rPr>
                      <w:delText xml:space="preserve">AABPCLR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58BD3B5D" w14:textId="77777777" w:rsidR="009B037D" w:rsidRPr="009B037D" w:rsidDel="009437AC" w:rsidRDefault="009B037D" w:rsidP="009B037D">
                  <w:pPr>
                    <w:spacing w:after="60"/>
                    <w:rPr>
                      <w:del w:id="2468" w:author="ERCOT 103020" w:date="2020-10-13T16:40:00Z"/>
                      <w:iCs/>
                      <w:sz w:val="20"/>
                      <w:szCs w:val="20"/>
                    </w:rPr>
                  </w:pPr>
                  <w:del w:id="2469" w:author="ERCOT 103020" w:date="2020-10-13T16:40: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E9B522C" w14:textId="77777777" w:rsidR="009B037D" w:rsidRPr="009B037D" w:rsidDel="009437AC" w:rsidRDefault="009B037D" w:rsidP="009B037D">
                  <w:pPr>
                    <w:spacing w:after="60"/>
                    <w:rPr>
                      <w:del w:id="2470" w:author="ERCOT 103020" w:date="2020-10-13T16:40:00Z"/>
                      <w:i/>
                      <w:iCs/>
                      <w:sz w:val="20"/>
                      <w:szCs w:val="20"/>
                    </w:rPr>
                  </w:pPr>
                  <w:del w:id="2471" w:author="ERCOT 103020" w:date="2020-10-13T16:40:00Z">
                    <w:r w:rsidRPr="009B037D" w:rsidDel="009437AC">
                      <w:rPr>
                        <w:i/>
                        <w:iCs/>
                        <w:sz w:val="20"/>
                        <w:szCs w:val="20"/>
                      </w:rPr>
                      <w:delText>Adjusted Aggregated Base Point for the Controllable Load Resource per QSE per Settlement Point per Resource</w:delText>
                    </w:r>
                    <w:r w:rsidRPr="009B037D" w:rsidDel="009437AC">
                      <w:rPr>
                        <w:iCs/>
                        <w:sz w:val="20"/>
                        <w:szCs w:val="20"/>
                      </w:rPr>
                      <w:delText xml:space="preserve">—The aggregated Base Point adjusted for Reg-Up and Reg-Down Service,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14:paraId="50E8506E"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9AD2F4B"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53FC0BBD"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75B340B" w14:textId="77777777" w:rsidR="009B037D" w:rsidRPr="009B037D" w:rsidRDefault="009B037D" w:rsidP="009437AC">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w:t>
                  </w:r>
                  <w:ins w:id="2472" w:author="ERCOT 103020" w:date="2020-10-13T16:40:00Z">
                    <w:r w:rsidR="009437AC">
                      <w:rPr>
                        <w:iCs/>
                        <w:sz w:val="20"/>
                        <w:szCs w:val="20"/>
                      </w:rPr>
                      <w:t xml:space="preserve">or consumption </w:t>
                    </w:r>
                  </w:ins>
                  <w:r w:rsidRPr="009B037D">
                    <w:rPr>
                      <w:iCs/>
                      <w:sz w:val="20"/>
                      <w:szCs w:val="20"/>
                    </w:rPr>
                    <w:t xml:space="preserve">of </w:t>
                  </w:r>
                  <w:del w:id="2473" w:author="ERCOT 103020" w:date="2020-10-13T16:41: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rsidDel="009437AC" w14:paraId="6F44C594" w14:textId="77777777" w:rsidTr="00466584">
              <w:trPr>
                <w:cantSplit/>
                <w:del w:id="2474" w:author="ERCOT 103020" w:date="2020-10-13T16:41:00Z"/>
              </w:trPr>
              <w:tc>
                <w:tcPr>
                  <w:tcW w:w="1776" w:type="dxa"/>
                  <w:tcBorders>
                    <w:top w:val="single" w:sz="4" w:space="0" w:color="auto"/>
                    <w:left w:val="single" w:sz="4" w:space="0" w:color="auto"/>
                    <w:bottom w:val="single" w:sz="4" w:space="0" w:color="auto"/>
                    <w:right w:val="single" w:sz="4" w:space="0" w:color="auto"/>
                  </w:tcBorders>
                  <w:hideMark/>
                </w:tcPr>
                <w:p w14:paraId="7B625BE8" w14:textId="77777777" w:rsidR="009B037D" w:rsidRPr="009B037D" w:rsidDel="009437AC" w:rsidRDefault="009B037D" w:rsidP="009B037D">
                  <w:pPr>
                    <w:spacing w:after="60"/>
                    <w:rPr>
                      <w:del w:id="2475" w:author="ERCOT 103020" w:date="2020-10-13T16:41:00Z"/>
                      <w:iCs/>
                      <w:sz w:val="20"/>
                      <w:szCs w:val="20"/>
                    </w:rPr>
                  </w:pPr>
                  <w:del w:id="2476" w:author="ERCOT 103020" w:date="2020-10-13T16:41:00Z">
                    <w:r w:rsidRPr="009B037D" w:rsidDel="009437AC">
                      <w:rPr>
                        <w:iCs/>
                        <w:sz w:val="20"/>
                        <w:szCs w:val="20"/>
                      </w:rPr>
                      <w:delText xml:space="preserve">ATPC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076CCC38" w14:textId="77777777" w:rsidR="009B037D" w:rsidRPr="009B037D" w:rsidDel="009437AC" w:rsidRDefault="009B037D" w:rsidP="009B037D">
                  <w:pPr>
                    <w:spacing w:after="60"/>
                    <w:rPr>
                      <w:del w:id="2477" w:author="ERCOT 103020" w:date="2020-10-13T16:41:00Z"/>
                      <w:iCs/>
                      <w:sz w:val="20"/>
                      <w:szCs w:val="20"/>
                    </w:rPr>
                  </w:pPr>
                  <w:del w:id="2478" w:author="ERCOT 103020" w:date="2020-10-13T16:41: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73E33A69" w14:textId="77777777" w:rsidR="009B037D" w:rsidRPr="009B037D" w:rsidDel="009437AC" w:rsidRDefault="009B037D" w:rsidP="009B037D">
                  <w:pPr>
                    <w:spacing w:after="60"/>
                    <w:rPr>
                      <w:del w:id="2479" w:author="ERCOT 103020" w:date="2020-10-13T16:41:00Z"/>
                      <w:i/>
                      <w:iCs/>
                      <w:sz w:val="20"/>
                      <w:szCs w:val="20"/>
                    </w:rPr>
                  </w:pPr>
                  <w:del w:id="2480" w:author="ERCOT 103020" w:date="2020-10-13T16:41:00Z">
                    <w:r w:rsidRPr="009B037D" w:rsidDel="009437AC">
                      <w:rPr>
                        <w:i/>
                        <w:iCs/>
                        <w:sz w:val="20"/>
                        <w:szCs w:val="20"/>
                      </w:rPr>
                      <w:delText>Average Telemetered Power Consumption per QSE per Settlement Point per Controllable Load Resource</w:delText>
                    </w:r>
                    <w:r w:rsidRPr="009B037D" w:rsidDel="009437AC">
                      <w:rPr>
                        <w:iCs/>
                        <w:sz w:val="20"/>
                        <w:szCs w:val="20"/>
                      </w:rPr>
                      <w:delText xml:space="preserve">—The average telemetered power consumption of the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 </w:delText>
                    </w:r>
                    <w:r w:rsidRPr="009B037D" w:rsidDel="009437AC">
                      <w:rPr>
                        <w:i/>
                        <w:iCs/>
                        <w:sz w:val="20"/>
                        <w:szCs w:val="20"/>
                      </w:rPr>
                      <w:delText>i.</w:delText>
                    </w:r>
                  </w:del>
                </w:p>
              </w:tc>
            </w:tr>
            <w:tr w:rsidR="009B037D" w:rsidRPr="009B037D" w:rsidDel="009437AC" w14:paraId="6383307B" w14:textId="77777777" w:rsidTr="00466584">
              <w:trPr>
                <w:cantSplit/>
                <w:del w:id="2481" w:author="ERCOT 103020" w:date="2020-10-13T16:41:00Z"/>
              </w:trPr>
              <w:tc>
                <w:tcPr>
                  <w:tcW w:w="1776" w:type="dxa"/>
                  <w:tcBorders>
                    <w:top w:val="single" w:sz="4" w:space="0" w:color="auto"/>
                    <w:left w:val="single" w:sz="4" w:space="0" w:color="auto"/>
                    <w:bottom w:val="single" w:sz="4" w:space="0" w:color="auto"/>
                    <w:right w:val="single" w:sz="4" w:space="0" w:color="auto"/>
                  </w:tcBorders>
                  <w:hideMark/>
                </w:tcPr>
                <w:p w14:paraId="3C5CAD49" w14:textId="77777777" w:rsidR="009B037D" w:rsidRPr="009B037D" w:rsidDel="009437AC" w:rsidRDefault="009B037D" w:rsidP="009B037D">
                  <w:pPr>
                    <w:spacing w:after="60"/>
                    <w:rPr>
                      <w:del w:id="2482" w:author="ERCOT 103020" w:date="2020-10-13T16:41:00Z"/>
                      <w:iCs/>
                      <w:sz w:val="20"/>
                      <w:szCs w:val="20"/>
                    </w:rPr>
                  </w:pPr>
                  <w:del w:id="2483" w:author="ERCOT 103020" w:date="2020-10-13T16:41:00Z">
                    <w:r w:rsidRPr="009B037D" w:rsidDel="009437AC">
                      <w:rPr>
                        <w:iCs/>
                        <w:sz w:val="20"/>
                        <w:szCs w:val="20"/>
                      </w:rPr>
                      <w:delText xml:space="preserve">AVGTPC5M </w:delText>
                    </w:r>
                    <w:r w:rsidRPr="009B037D" w:rsidDel="009437AC">
                      <w:rPr>
                        <w:i/>
                        <w:iCs/>
                        <w:sz w:val="20"/>
                        <w:szCs w:val="20"/>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4A70A05C" w14:textId="77777777" w:rsidR="009B037D" w:rsidRPr="009B037D" w:rsidDel="009437AC" w:rsidRDefault="009B037D" w:rsidP="009B037D">
                  <w:pPr>
                    <w:spacing w:after="60"/>
                    <w:rPr>
                      <w:del w:id="2484" w:author="ERCOT 103020" w:date="2020-10-13T16:41:00Z"/>
                      <w:iCs/>
                      <w:sz w:val="20"/>
                      <w:szCs w:val="20"/>
                    </w:rPr>
                  </w:pPr>
                  <w:del w:id="2485" w:author="ERCOT 103020" w:date="2020-10-13T16:41: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DC4D744" w14:textId="77777777" w:rsidR="009B037D" w:rsidRPr="009B037D" w:rsidDel="009437AC" w:rsidRDefault="009B037D" w:rsidP="009B037D">
                  <w:pPr>
                    <w:spacing w:after="60"/>
                    <w:rPr>
                      <w:del w:id="2486" w:author="ERCOT 103020" w:date="2020-10-13T16:41:00Z"/>
                      <w:i/>
                      <w:iCs/>
                      <w:sz w:val="20"/>
                      <w:szCs w:val="20"/>
                    </w:rPr>
                  </w:pPr>
                  <w:del w:id="2487" w:author="ERCOT 103020" w:date="2020-10-13T16:41:00Z">
                    <w:r w:rsidRPr="009B037D" w:rsidDel="009437AC">
                      <w:rPr>
                        <w:i/>
                        <w:iCs/>
                        <w:sz w:val="20"/>
                        <w:szCs w:val="20"/>
                      </w:rPr>
                      <w:delText>Average Telemetered Power Consumption for the 5 Minutes</w:delText>
                    </w:r>
                    <w:r w:rsidRPr="009B037D" w:rsidDel="009437AC">
                      <w:rPr>
                        <w:iCs/>
                        <w:sz w:val="20"/>
                        <w:szCs w:val="20"/>
                      </w:rPr>
                      <w:delText xml:space="preserve">—The average telemetered power consumption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five-minute clock interval </w:delText>
                    </w:r>
                    <w:r w:rsidRPr="009B037D" w:rsidDel="009437AC">
                      <w:rPr>
                        <w:i/>
                        <w:iCs/>
                        <w:sz w:val="20"/>
                        <w:szCs w:val="20"/>
                      </w:rPr>
                      <w:delText>y</w:delText>
                    </w:r>
                    <w:r w:rsidRPr="009B037D" w:rsidDel="009437AC">
                      <w:rPr>
                        <w:iCs/>
                        <w:sz w:val="20"/>
                        <w:szCs w:val="20"/>
                      </w:rPr>
                      <w:delText xml:space="preserve">, within the 15-minute Settlement Interval </w:delText>
                    </w:r>
                    <w:r w:rsidRPr="009B037D" w:rsidDel="009437AC">
                      <w:rPr>
                        <w:i/>
                        <w:iCs/>
                        <w:sz w:val="20"/>
                        <w:szCs w:val="20"/>
                      </w:rPr>
                      <w:delText>i</w:delText>
                    </w:r>
                    <w:r w:rsidRPr="009B037D" w:rsidDel="009437AC">
                      <w:rPr>
                        <w:iCs/>
                        <w:sz w:val="20"/>
                        <w:szCs w:val="20"/>
                      </w:rPr>
                      <w:delText>.</w:delText>
                    </w:r>
                  </w:del>
                </w:p>
              </w:tc>
            </w:tr>
            <w:tr w:rsidR="009B037D" w:rsidRPr="009B037D" w14:paraId="691BB60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AE7C449" w14:textId="77777777" w:rsidR="009B037D" w:rsidRPr="009B037D" w:rsidRDefault="009B037D" w:rsidP="009B037D">
                  <w:pPr>
                    <w:spacing w:after="60"/>
                    <w:rPr>
                      <w:iCs/>
                      <w:sz w:val="20"/>
                      <w:szCs w:val="20"/>
                    </w:rPr>
                  </w:pPr>
                  <w:r w:rsidRPr="009B037D">
                    <w:rPr>
                      <w:iCs/>
                      <w:sz w:val="20"/>
                      <w:szCs w:val="20"/>
                    </w:rPr>
                    <w:t xml:space="preserve">OPESR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8620A0C"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4284CEC" w14:textId="77777777" w:rsidR="009B037D" w:rsidRPr="009B037D" w:rsidRDefault="009B037D" w:rsidP="009437AC">
                  <w:pPr>
                    <w:spacing w:after="60"/>
                    <w:rPr>
                      <w:iCs/>
                      <w:sz w:val="20"/>
                      <w:szCs w:val="20"/>
                    </w:rPr>
                  </w:pPr>
                  <w:r w:rsidRPr="009B037D">
                    <w:rPr>
                      <w:i/>
                      <w:iCs/>
                      <w:sz w:val="20"/>
                      <w:szCs w:val="20"/>
                    </w:rPr>
                    <w:t>Over-Performance Volumes per QSE per Settlement Point per Resource</w:t>
                  </w:r>
                  <w:r w:rsidRPr="009B037D">
                    <w:rPr>
                      <w:iCs/>
                      <w:sz w:val="20"/>
                      <w:szCs w:val="20"/>
                    </w:rPr>
                    <w:t xml:space="preserve">—The amount the ESR </w:t>
                  </w:r>
                  <w:ins w:id="2488" w:author="ERCOT 103020" w:date="2020-10-13T16:41:00Z">
                    <w:r w:rsidR="009437AC" w:rsidRPr="009B037D">
                      <w:rPr>
                        <w:i/>
                        <w:iCs/>
                        <w:sz w:val="20"/>
                        <w:szCs w:val="20"/>
                      </w:rPr>
                      <w:t>r</w:t>
                    </w:r>
                    <w:r w:rsidR="009437AC" w:rsidRPr="009B037D">
                      <w:rPr>
                        <w:iCs/>
                        <w:sz w:val="20"/>
                        <w:szCs w:val="20"/>
                      </w:rPr>
                      <w:t xml:space="preserve"> </w:t>
                    </w:r>
                  </w:ins>
                  <w:r w:rsidRPr="009B037D">
                    <w:rPr>
                      <w:iCs/>
                      <w:sz w:val="20"/>
                      <w:szCs w:val="20"/>
                    </w:rPr>
                    <w:t>over-performed</w:t>
                  </w:r>
                  <w:del w:id="2489" w:author="ERCOT 103020" w:date="2020-10-13T16:42:00Z">
                    <w:r w:rsidRPr="009B037D" w:rsidDel="009437AC">
                      <w:rPr>
                        <w:iCs/>
                        <w:sz w:val="20"/>
                        <w:szCs w:val="20"/>
                      </w:rPr>
                      <w:delText xml:space="preserve"> divided evenly amongst the Generation and Controllable Load Resources </w:delText>
                    </w:r>
                    <w:r w:rsidRPr="009B037D" w:rsidDel="009437AC">
                      <w:rPr>
                        <w:i/>
                        <w:iCs/>
                        <w:sz w:val="20"/>
                        <w:szCs w:val="20"/>
                      </w:rPr>
                      <w:delText>r</w:delText>
                    </w:r>
                    <w:r w:rsidRPr="009B037D" w:rsidDel="009437AC">
                      <w:rPr>
                        <w:iCs/>
                        <w:sz w:val="20"/>
                        <w:szCs w:val="20"/>
                      </w:rPr>
                      <w:delText xml:space="preserve"> in the ESR</w:delText>
                    </w:r>
                  </w:del>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rsidDel="009437AC" w14:paraId="7280B753" w14:textId="77777777" w:rsidTr="00466584">
              <w:trPr>
                <w:cantSplit/>
                <w:del w:id="2490" w:author="ERCOT 103020" w:date="2020-10-13T16:42:00Z"/>
              </w:trPr>
              <w:tc>
                <w:tcPr>
                  <w:tcW w:w="1776" w:type="dxa"/>
                  <w:tcBorders>
                    <w:top w:val="single" w:sz="4" w:space="0" w:color="auto"/>
                    <w:left w:val="single" w:sz="4" w:space="0" w:color="auto"/>
                    <w:bottom w:val="single" w:sz="4" w:space="0" w:color="auto"/>
                    <w:right w:val="single" w:sz="4" w:space="0" w:color="auto"/>
                  </w:tcBorders>
                  <w:hideMark/>
                </w:tcPr>
                <w:p w14:paraId="6723F307" w14:textId="77777777" w:rsidR="009B037D" w:rsidRPr="009B037D" w:rsidDel="009437AC" w:rsidRDefault="009B037D" w:rsidP="009B037D">
                  <w:pPr>
                    <w:spacing w:after="60"/>
                    <w:rPr>
                      <w:del w:id="2491" w:author="ERCOT 103020" w:date="2020-10-13T16:42:00Z"/>
                      <w:iCs/>
                      <w:sz w:val="20"/>
                      <w:szCs w:val="20"/>
                    </w:rPr>
                  </w:pPr>
                  <w:del w:id="2492" w:author="ERCOT 103020" w:date="2020-10-13T16:42:00Z">
                    <w:r w:rsidRPr="009B037D" w:rsidDel="009437AC">
                      <w:rPr>
                        <w:iCs/>
                        <w:sz w:val="20"/>
                        <w:szCs w:val="20"/>
                      </w:rP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692F395E" w14:textId="77777777" w:rsidR="009B037D" w:rsidRPr="009B037D" w:rsidDel="009437AC" w:rsidRDefault="009B037D" w:rsidP="009B037D">
                  <w:pPr>
                    <w:spacing w:after="60"/>
                    <w:rPr>
                      <w:del w:id="2493" w:author="ERCOT 103020" w:date="2020-10-13T16:42:00Z"/>
                      <w:iCs/>
                      <w:sz w:val="20"/>
                      <w:szCs w:val="20"/>
                    </w:rPr>
                  </w:pPr>
                  <w:del w:id="2494" w:author="ERCOT 103020" w:date="2020-10-13T16:42:00Z">
                    <w:r w:rsidRPr="009B037D" w:rsidDel="009437AC">
                      <w:rPr>
                        <w:iCs/>
                        <w:sz w:val="18"/>
                        <w:szCs w:val="18"/>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53B8C595" w14:textId="77777777" w:rsidR="009B037D" w:rsidRPr="009B037D" w:rsidDel="009437AC" w:rsidRDefault="009B037D" w:rsidP="009B037D">
                  <w:pPr>
                    <w:spacing w:after="60"/>
                    <w:rPr>
                      <w:del w:id="2495" w:author="ERCOT 103020" w:date="2020-10-13T16:42:00Z"/>
                      <w:i/>
                      <w:iCs/>
                      <w:sz w:val="20"/>
                      <w:szCs w:val="20"/>
                    </w:rPr>
                  </w:pPr>
                  <w:del w:id="2496" w:author="ERCOT 103020" w:date="2020-10-13T16:42:00Z">
                    <w:r w:rsidRPr="009B037D" w:rsidDel="009437AC">
                      <w:rPr>
                        <w:iCs/>
                        <w:sz w:val="18"/>
                        <w:szCs w:val="18"/>
                      </w:rPr>
                      <w:delText>The number of Generation Resources and Controllable Load Resources within an ESR.</w:delText>
                    </w:r>
                  </w:del>
                </w:p>
              </w:tc>
            </w:tr>
            <w:tr w:rsidR="009B037D" w:rsidRPr="009B037D" w14:paraId="5F302F8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F05CEF5" w14:textId="77777777" w:rsidR="009B037D" w:rsidRPr="009B037D" w:rsidRDefault="009B037D" w:rsidP="009B037D">
                  <w:pPr>
                    <w:spacing w:after="60"/>
                    <w:rPr>
                      <w:iCs/>
                      <w:sz w:val="20"/>
                      <w:szCs w:val="20"/>
                    </w:rPr>
                  </w:pPr>
                  <w:r w:rsidRPr="009B037D">
                    <w:rPr>
                      <w:iCs/>
                      <w:sz w:val="20"/>
                      <w:szCs w:val="20"/>
                    </w:rPr>
                    <w:t>PR3</w:t>
                  </w:r>
                </w:p>
              </w:tc>
              <w:tc>
                <w:tcPr>
                  <w:tcW w:w="892" w:type="dxa"/>
                  <w:tcBorders>
                    <w:top w:val="single" w:sz="4" w:space="0" w:color="auto"/>
                    <w:left w:val="single" w:sz="4" w:space="0" w:color="auto"/>
                    <w:bottom w:val="single" w:sz="4" w:space="0" w:color="auto"/>
                    <w:right w:val="single" w:sz="4" w:space="0" w:color="auto"/>
                  </w:tcBorders>
                  <w:hideMark/>
                </w:tcPr>
                <w:p w14:paraId="2CE164B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5DE2C1C3" w14:textId="77777777" w:rsidR="009B037D" w:rsidRPr="009B037D" w:rsidRDefault="009B037D" w:rsidP="0048060C">
                  <w:pPr>
                    <w:spacing w:after="60"/>
                    <w:rPr>
                      <w:iCs/>
                      <w:sz w:val="20"/>
                      <w:szCs w:val="20"/>
                    </w:rPr>
                  </w:pPr>
                  <w:r w:rsidRPr="009B037D">
                    <w:rPr>
                      <w:iCs/>
                      <w:sz w:val="20"/>
                      <w:szCs w:val="20"/>
                    </w:rPr>
                    <w:t xml:space="preserve">The price to use for the </w:t>
                  </w:r>
                  <w:del w:id="2497" w:author="ERCOT 103020" w:date="2020-10-27T18:40:00Z">
                    <w:r w:rsidRPr="009B037D" w:rsidDel="0048060C">
                      <w:rPr>
                        <w:iCs/>
                        <w:sz w:val="20"/>
                        <w:szCs w:val="20"/>
                      </w:rPr>
                      <w:delText>Base</w:delText>
                    </w:r>
                  </w:del>
                  <w:ins w:id="2498" w:author="ERCOT 103020" w:date="2020-10-27T18:40:00Z">
                    <w:r w:rsidR="0048060C">
                      <w:rPr>
                        <w:iCs/>
                        <w:sz w:val="20"/>
                        <w:szCs w:val="20"/>
                      </w:rPr>
                      <w:t>Set</w:t>
                    </w:r>
                  </w:ins>
                  <w:r w:rsidRPr="009B037D">
                    <w:rPr>
                      <w:iCs/>
                      <w:sz w:val="20"/>
                      <w:szCs w:val="20"/>
                    </w:rPr>
                    <w:t xml:space="preserve"> Point Deviation Charge for over-performance when RTSPP is less than $20/MWh, $20/MWh.  </w:t>
                  </w:r>
                </w:p>
              </w:tc>
            </w:tr>
            <w:tr w:rsidR="009B037D" w:rsidRPr="009B037D" w14:paraId="49588F0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9C3824" w14:textId="77777777" w:rsidR="009B037D" w:rsidRPr="009B037D" w:rsidRDefault="009B037D" w:rsidP="009B037D">
                  <w:pPr>
                    <w:spacing w:after="60"/>
                    <w:rPr>
                      <w:iCs/>
                      <w:sz w:val="20"/>
                      <w:szCs w:val="20"/>
                    </w:rPr>
                  </w:pPr>
                  <w:r w:rsidRPr="009B037D">
                    <w:rPr>
                      <w:iCs/>
                      <w:sz w:val="20"/>
                      <w:szCs w:val="20"/>
                    </w:rPr>
                    <w:t>K3</w:t>
                  </w:r>
                </w:p>
              </w:tc>
              <w:tc>
                <w:tcPr>
                  <w:tcW w:w="892" w:type="dxa"/>
                  <w:tcBorders>
                    <w:top w:val="single" w:sz="4" w:space="0" w:color="auto"/>
                    <w:left w:val="single" w:sz="4" w:space="0" w:color="auto"/>
                    <w:bottom w:val="single" w:sz="4" w:space="0" w:color="auto"/>
                    <w:right w:val="single" w:sz="4" w:space="0" w:color="auto"/>
                  </w:tcBorders>
                  <w:hideMark/>
                </w:tcPr>
                <w:p w14:paraId="42229EB6"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52F7998" w14:textId="77777777" w:rsidR="009B037D" w:rsidRPr="009B037D" w:rsidRDefault="009B037D" w:rsidP="00453684">
                  <w:pPr>
                    <w:spacing w:after="60"/>
                    <w:rPr>
                      <w:iCs/>
                      <w:sz w:val="20"/>
                      <w:szCs w:val="20"/>
                    </w:rPr>
                  </w:pPr>
                  <w:r w:rsidRPr="009B037D">
                    <w:rPr>
                      <w:iCs/>
                      <w:sz w:val="20"/>
                      <w:szCs w:val="20"/>
                    </w:rPr>
                    <w:t>The percentage tolerance for over-performance</w:t>
                  </w:r>
                  <w:ins w:id="2499" w:author="ERCOT" w:date="2020-03-31T12:17:00Z">
                    <w:r w:rsidRPr="009B037D">
                      <w:rPr>
                        <w:iCs/>
                        <w:sz w:val="20"/>
                        <w:szCs w:val="20"/>
                      </w:rPr>
                      <w:t xml:space="preserve"> per </w:t>
                    </w:r>
                  </w:ins>
                  <w:ins w:id="2500" w:author="ERCOT" w:date="2020-04-14T16:23:00Z">
                    <w:r w:rsidR="00453684">
                      <w:rPr>
                        <w:iCs/>
                        <w:sz w:val="20"/>
                        <w:szCs w:val="20"/>
                      </w:rPr>
                      <w:t>paragraph (2) above</w:t>
                    </w:r>
                  </w:ins>
                  <w:r w:rsidRPr="009B037D">
                    <w:rPr>
                      <w:iCs/>
                      <w:sz w:val="20"/>
                      <w:szCs w:val="20"/>
                    </w:rPr>
                    <w:t xml:space="preserve">, 3%.  </w:t>
                  </w:r>
                </w:p>
              </w:tc>
            </w:tr>
            <w:tr w:rsidR="009B037D" w:rsidRPr="009B037D" w14:paraId="6857C542" w14:textId="77777777" w:rsidTr="00466584">
              <w:trPr>
                <w:cantSplit/>
                <w:ins w:id="2501" w:author="ERCOT" w:date="2020-03-31T12:17:00Z"/>
              </w:trPr>
              <w:tc>
                <w:tcPr>
                  <w:tcW w:w="1776" w:type="dxa"/>
                  <w:tcBorders>
                    <w:top w:val="single" w:sz="4" w:space="0" w:color="auto"/>
                    <w:left w:val="single" w:sz="4" w:space="0" w:color="auto"/>
                    <w:bottom w:val="single" w:sz="4" w:space="0" w:color="auto"/>
                    <w:right w:val="single" w:sz="4" w:space="0" w:color="auto"/>
                  </w:tcBorders>
                </w:tcPr>
                <w:p w14:paraId="65735B47" w14:textId="77777777" w:rsidR="009B037D" w:rsidRPr="009B037D" w:rsidRDefault="009B037D" w:rsidP="009B037D">
                  <w:pPr>
                    <w:spacing w:after="60"/>
                    <w:rPr>
                      <w:ins w:id="2502" w:author="ERCOT" w:date="2020-03-31T12:17:00Z"/>
                      <w:iCs/>
                      <w:sz w:val="20"/>
                      <w:szCs w:val="20"/>
                    </w:rPr>
                  </w:pPr>
                  <w:ins w:id="2503" w:author="ERCOT" w:date="2020-03-31T12:17:00Z">
                    <w:r w:rsidRPr="009B037D">
                      <w:rPr>
                        <w:iCs/>
                        <w:sz w:val="20"/>
                        <w:szCs w:val="20"/>
                      </w:rPr>
                      <w:t>K5</w:t>
                    </w:r>
                  </w:ins>
                </w:p>
              </w:tc>
              <w:tc>
                <w:tcPr>
                  <w:tcW w:w="892" w:type="dxa"/>
                  <w:tcBorders>
                    <w:top w:val="single" w:sz="4" w:space="0" w:color="auto"/>
                    <w:left w:val="single" w:sz="4" w:space="0" w:color="auto"/>
                    <w:bottom w:val="single" w:sz="4" w:space="0" w:color="auto"/>
                    <w:right w:val="single" w:sz="4" w:space="0" w:color="auto"/>
                  </w:tcBorders>
                </w:tcPr>
                <w:p w14:paraId="15818FEF" w14:textId="77777777" w:rsidR="009B037D" w:rsidRPr="009B037D" w:rsidRDefault="00382816" w:rsidP="009B037D">
                  <w:pPr>
                    <w:spacing w:after="60"/>
                    <w:rPr>
                      <w:ins w:id="2504" w:author="ERCOT" w:date="2020-03-31T12:17:00Z"/>
                      <w:iCs/>
                      <w:sz w:val="20"/>
                      <w:szCs w:val="20"/>
                    </w:rPr>
                  </w:pPr>
                  <w:ins w:id="2505" w:author="ERCOT 103020" w:date="2020-10-30T16:28:00Z">
                    <w:r>
                      <w:rPr>
                        <w:iCs/>
                        <w:sz w:val="20"/>
                        <w:szCs w:val="20"/>
                      </w:rPr>
                      <w:t>n</w:t>
                    </w:r>
                  </w:ins>
                  <w:ins w:id="2506" w:author="ERCOT" w:date="2020-03-31T12:17:00Z">
                    <w:del w:id="2507" w:author="ERCOT 103020" w:date="2020-10-30T16:28:00Z">
                      <w:r w:rsidR="009B037D" w:rsidRPr="009B037D" w:rsidDel="00382816">
                        <w:rPr>
                          <w:iCs/>
                          <w:sz w:val="20"/>
                          <w:szCs w:val="20"/>
                        </w:rPr>
                        <w:delText>N</w:delText>
                      </w:r>
                    </w:del>
                    <w:r w:rsidR="009B037D" w:rsidRPr="009B037D">
                      <w:rPr>
                        <w:iCs/>
                        <w:sz w:val="20"/>
                        <w:szCs w:val="20"/>
                      </w:rPr>
                      <w:t>one</w:t>
                    </w:r>
                  </w:ins>
                </w:p>
              </w:tc>
              <w:tc>
                <w:tcPr>
                  <w:tcW w:w="6695" w:type="dxa"/>
                  <w:tcBorders>
                    <w:top w:val="single" w:sz="4" w:space="0" w:color="auto"/>
                    <w:left w:val="single" w:sz="4" w:space="0" w:color="auto"/>
                    <w:bottom w:val="single" w:sz="4" w:space="0" w:color="auto"/>
                    <w:right w:val="single" w:sz="4" w:space="0" w:color="auto"/>
                  </w:tcBorders>
                </w:tcPr>
                <w:p w14:paraId="267B6ED6" w14:textId="77777777" w:rsidR="009B037D" w:rsidRPr="009B037D" w:rsidRDefault="009B037D" w:rsidP="00453684">
                  <w:pPr>
                    <w:spacing w:after="60"/>
                    <w:rPr>
                      <w:ins w:id="2508" w:author="ERCOT" w:date="2020-03-31T12:17:00Z"/>
                      <w:iCs/>
                      <w:sz w:val="20"/>
                      <w:szCs w:val="20"/>
                    </w:rPr>
                  </w:pPr>
                  <w:ins w:id="2509" w:author="ERCOT" w:date="2020-03-31T12:17:00Z">
                    <w:r w:rsidRPr="009B037D">
                      <w:rPr>
                        <w:iCs/>
                        <w:sz w:val="20"/>
                        <w:szCs w:val="20"/>
                      </w:rPr>
                      <w:t xml:space="preserve">The percentage tolerance for over-performance </w:t>
                    </w:r>
                  </w:ins>
                  <w:ins w:id="2510" w:author="ERCOT" w:date="2020-03-31T12:24:00Z">
                    <w:r w:rsidRPr="009B037D">
                      <w:rPr>
                        <w:iCs/>
                        <w:sz w:val="20"/>
                        <w:szCs w:val="20"/>
                      </w:rPr>
                      <w:t xml:space="preserve">per </w:t>
                    </w:r>
                  </w:ins>
                  <w:ins w:id="2511" w:author="ERCOT" w:date="2020-04-14T16:23:00Z">
                    <w:r w:rsidR="00453684">
                      <w:rPr>
                        <w:iCs/>
                        <w:sz w:val="20"/>
                        <w:szCs w:val="20"/>
                      </w:rPr>
                      <w:t>paragraph (3) above</w:t>
                    </w:r>
                  </w:ins>
                  <w:ins w:id="2512" w:author="ERCOT" w:date="2020-03-31T12:24:00Z">
                    <w:r w:rsidRPr="009B037D">
                      <w:rPr>
                        <w:iCs/>
                        <w:sz w:val="20"/>
                        <w:szCs w:val="20"/>
                      </w:rPr>
                      <w:t xml:space="preserve">, </w:t>
                    </w:r>
                  </w:ins>
                  <w:ins w:id="2513" w:author="ERCOT" w:date="2020-03-31T12:17:00Z">
                    <w:r w:rsidRPr="009B037D">
                      <w:rPr>
                        <w:iCs/>
                        <w:sz w:val="20"/>
                        <w:szCs w:val="20"/>
                      </w:rPr>
                      <w:t xml:space="preserve">10%. </w:t>
                    </w:r>
                  </w:ins>
                </w:p>
              </w:tc>
            </w:tr>
            <w:tr w:rsidR="009B037D" w:rsidRPr="009B037D" w14:paraId="57786AD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A3753B1" w14:textId="77777777" w:rsidR="009B037D" w:rsidRPr="009B037D" w:rsidRDefault="009B037D" w:rsidP="009B037D">
                  <w:pPr>
                    <w:spacing w:after="60"/>
                    <w:rPr>
                      <w:iCs/>
                      <w:sz w:val="20"/>
                      <w:szCs w:val="20"/>
                    </w:rPr>
                  </w:pPr>
                  <w:r w:rsidRPr="009B037D">
                    <w:rPr>
                      <w:iCs/>
                      <w:sz w:val="20"/>
                      <w:szCs w:val="20"/>
                    </w:rPr>
                    <w:lastRenderedPageBreak/>
                    <w:t>Q3</w:t>
                  </w:r>
                </w:p>
              </w:tc>
              <w:tc>
                <w:tcPr>
                  <w:tcW w:w="892" w:type="dxa"/>
                  <w:tcBorders>
                    <w:top w:val="single" w:sz="4" w:space="0" w:color="auto"/>
                    <w:left w:val="single" w:sz="4" w:space="0" w:color="auto"/>
                    <w:bottom w:val="single" w:sz="4" w:space="0" w:color="auto"/>
                    <w:right w:val="single" w:sz="4" w:space="0" w:color="auto"/>
                  </w:tcBorders>
                  <w:hideMark/>
                </w:tcPr>
                <w:p w14:paraId="07925132"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419EDE" w14:textId="77777777" w:rsidR="009B037D" w:rsidRPr="009B037D" w:rsidRDefault="009B037D" w:rsidP="009B037D">
                  <w:pPr>
                    <w:spacing w:after="60"/>
                    <w:rPr>
                      <w:iCs/>
                      <w:sz w:val="20"/>
                      <w:szCs w:val="20"/>
                    </w:rPr>
                  </w:pPr>
                  <w:r w:rsidRPr="009B037D">
                    <w:rPr>
                      <w:iCs/>
                      <w:sz w:val="20"/>
                      <w:szCs w:val="20"/>
                    </w:rPr>
                    <w:t>The MW tolerance for over-performance, three MW.</w:t>
                  </w:r>
                </w:p>
              </w:tc>
            </w:tr>
            <w:tr w:rsidR="009B037D" w:rsidRPr="009B037D" w14:paraId="32470BB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A86D50"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75766569"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A1D54B2"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543B3EE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A98C677"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0202A76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ADD3B5D"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3DC0C29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FE9AFEF"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430F599D"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EEDA431" w14:textId="77777777" w:rsidR="009B037D" w:rsidRPr="009B037D" w:rsidRDefault="009B037D" w:rsidP="009437AC">
                  <w:pPr>
                    <w:tabs>
                      <w:tab w:val="right" w:pos="9360"/>
                    </w:tabs>
                    <w:spacing w:after="60"/>
                    <w:rPr>
                      <w:iCs/>
                      <w:sz w:val="20"/>
                      <w:szCs w:val="20"/>
                      <w:lang w:val="fr-FR"/>
                    </w:rPr>
                  </w:pPr>
                  <w:r w:rsidRPr="009B037D">
                    <w:rPr>
                      <w:iCs/>
                      <w:sz w:val="20"/>
                      <w:szCs w:val="20"/>
                      <w:lang w:val="fr-FR"/>
                    </w:rPr>
                    <w:t>A</w:t>
                  </w:r>
                  <w:del w:id="2514" w:author="ERCOT 103020" w:date="2020-10-13T16:42:00Z">
                    <w:r w:rsidRPr="009B037D" w:rsidDel="009437AC">
                      <w:rPr>
                        <w:iCs/>
                        <w:sz w:val="20"/>
                        <w:szCs w:val="20"/>
                        <w:lang w:val="fr-FR"/>
                      </w:rPr>
                      <w:delText xml:space="preserve"> Generation Resource or Controllable Load Resource within a</w:delText>
                    </w:r>
                  </w:del>
                  <w:r w:rsidRPr="009B037D">
                    <w:rPr>
                      <w:iCs/>
                      <w:sz w:val="20"/>
                      <w:szCs w:val="20"/>
                      <w:lang w:val="fr-FR"/>
                    </w:rPr>
                    <w:t xml:space="preserve">n ESR. </w:t>
                  </w:r>
                </w:p>
              </w:tc>
            </w:tr>
            <w:tr w:rsidR="009B037D" w:rsidRPr="009B037D" w:rsidDel="009437AC" w14:paraId="70F82775" w14:textId="77777777" w:rsidTr="00466584">
              <w:trPr>
                <w:cantSplit/>
                <w:del w:id="2515" w:author="ERCOT 103020" w:date="2020-10-13T16:42:00Z"/>
              </w:trPr>
              <w:tc>
                <w:tcPr>
                  <w:tcW w:w="1776" w:type="dxa"/>
                  <w:tcBorders>
                    <w:top w:val="single" w:sz="4" w:space="0" w:color="auto"/>
                    <w:left w:val="single" w:sz="4" w:space="0" w:color="auto"/>
                    <w:bottom w:val="single" w:sz="4" w:space="0" w:color="auto"/>
                    <w:right w:val="single" w:sz="4" w:space="0" w:color="auto"/>
                  </w:tcBorders>
                  <w:hideMark/>
                </w:tcPr>
                <w:p w14:paraId="26F51B8E" w14:textId="77777777" w:rsidR="009B037D" w:rsidRPr="009B037D" w:rsidDel="009437AC" w:rsidRDefault="009B037D" w:rsidP="009B037D">
                  <w:pPr>
                    <w:tabs>
                      <w:tab w:val="right" w:pos="9360"/>
                    </w:tabs>
                    <w:spacing w:after="60"/>
                    <w:rPr>
                      <w:del w:id="2516" w:author="ERCOT 103020" w:date="2020-10-13T16:42:00Z"/>
                      <w:i/>
                      <w:iCs/>
                      <w:sz w:val="20"/>
                      <w:szCs w:val="20"/>
                    </w:rPr>
                  </w:pPr>
                  <w:del w:id="2517" w:author="ERCOT 103020" w:date="2020-10-13T16:42:00Z">
                    <w:r w:rsidRPr="009B037D" w:rsidDel="009437AC">
                      <w:rPr>
                        <w:i/>
                        <w:iCs/>
                        <w:sz w:val="20"/>
                        <w:szCs w:val="20"/>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242ED920" w14:textId="77777777" w:rsidR="009B037D" w:rsidRPr="009B037D" w:rsidDel="009437AC" w:rsidRDefault="009B037D" w:rsidP="009B037D">
                  <w:pPr>
                    <w:tabs>
                      <w:tab w:val="right" w:pos="9360"/>
                    </w:tabs>
                    <w:spacing w:after="60"/>
                    <w:rPr>
                      <w:del w:id="2518" w:author="ERCOT 103020" w:date="2020-10-13T16:42:00Z"/>
                      <w:iCs/>
                      <w:sz w:val="20"/>
                      <w:szCs w:val="20"/>
                    </w:rPr>
                  </w:pPr>
                  <w:del w:id="2519" w:author="ERCOT 103020" w:date="2020-10-13T16:42:00Z">
                    <w:r w:rsidRPr="009B037D" w:rsidDel="009437AC">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344C5F7E" w14:textId="77777777" w:rsidR="009B037D" w:rsidRPr="009B037D" w:rsidDel="009437AC" w:rsidRDefault="009B037D" w:rsidP="009B037D">
                  <w:pPr>
                    <w:tabs>
                      <w:tab w:val="right" w:pos="9360"/>
                    </w:tabs>
                    <w:spacing w:after="60"/>
                    <w:rPr>
                      <w:del w:id="2520" w:author="ERCOT 103020" w:date="2020-10-13T16:42:00Z"/>
                      <w:iCs/>
                      <w:sz w:val="20"/>
                      <w:szCs w:val="20"/>
                      <w:lang w:val="fr-FR"/>
                    </w:rPr>
                  </w:pPr>
                  <w:del w:id="2521" w:author="ERCOT 103020" w:date="2020-10-13T16:42:00Z">
                    <w:r w:rsidRPr="009B037D" w:rsidDel="009437AC">
                      <w:rPr>
                        <w:iCs/>
                        <w:sz w:val="20"/>
                        <w:szCs w:val="20"/>
                        <w:lang w:val="fr-FR"/>
                      </w:rPr>
                      <w:delText xml:space="preserve">An ESR. </w:delText>
                    </w:r>
                  </w:del>
                </w:p>
              </w:tc>
            </w:tr>
            <w:tr w:rsidR="009B037D" w:rsidRPr="009B037D" w14:paraId="0475ECB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B0EA6AA"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7C1CCF00"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83E2DF4"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1BDA685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B06104D"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72AC37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3CDDE6A"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24E1B7A9" w14:textId="77777777" w:rsidR="009B037D" w:rsidRPr="009B037D" w:rsidRDefault="009B037D" w:rsidP="009B037D">
            <w:pPr>
              <w:spacing w:before="120" w:after="240"/>
            </w:pPr>
          </w:p>
        </w:tc>
      </w:tr>
      <w:tr w:rsidR="009B037D" w:rsidRPr="009B037D" w14:paraId="76F74D1F" w14:textId="77777777" w:rsidTr="00466584">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417ABF8F" w14:textId="77777777" w:rsidR="009B037D" w:rsidRPr="009B037D" w:rsidRDefault="009B037D" w:rsidP="009B037D">
            <w:pPr>
              <w:spacing w:before="120" w:after="240"/>
            </w:pPr>
            <w:r w:rsidRPr="009B037D">
              <w:rPr>
                <w:b/>
                <w:i/>
                <w:iCs/>
              </w:rPr>
              <w:lastRenderedPageBreak/>
              <w:t>[NPRR963:  Insert Section 6.6.5.5.1 below upon system implementation:]</w:t>
            </w:r>
          </w:p>
          <w:p w14:paraId="1D13B5E2" w14:textId="77777777" w:rsidR="009B037D" w:rsidRPr="009B037D" w:rsidRDefault="009B037D" w:rsidP="009B037D">
            <w:pPr>
              <w:tabs>
                <w:tab w:val="left" w:pos="1230"/>
              </w:tabs>
              <w:spacing w:before="480" w:after="240"/>
              <w:ind w:left="1166" w:hanging="1166"/>
              <w:outlineLvl w:val="3"/>
              <w:rPr>
                <w:b/>
                <w:lang w:val="fr-FR"/>
              </w:rPr>
            </w:pPr>
            <w:commentRangeStart w:id="2522"/>
            <w:r w:rsidRPr="009B037D">
              <w:rPr>
                <w:b/>
                <w:lang w:val="fr-FR"/>
              </w:rPr>
              <w:t>6.6.5.5.1</w:t>
            </w:r>
            <w:commentRangeEnd w:id="2522"/>
            <w:r w:rsidR="00BC78D0">
              <w:rPr>
                <w:rStyle w:val="CommentReference"/>
              </w:rPr>
              <w:commentReference w:id="2522"/>
            </w:r>
            <w:r w:rsidRPr="009B037D">
              <w:rPr>
                <w:b/>
                <w:lang w:val="fr-FR"/>
              </w:rPr>
              <w:tab/>
              <w:t xml:space="preserve">Energy Storage Resource </w:t>
            </w:r>
            <w:del w:id="2523" w:author="ERCOT 103020" w:date="2020-10-13T16:42:00Z">
              <w:r w:rsidRPr="009B037D" w:rsidDel="009437AC">
                <w:rPr>
                  <w:b/>
                  <w:lang w:val="fr-FR"/>
                </w:rPr>
                <w:delText>Base</w:delText>
              </w:r>
            </w:del>
            <w:ins w:id="2524" w:author="ERCOT 103020" w:date="2020-10-13T16:42:00Z">
              <w:r w:rsidR="009437AC">
                <w:rPr>
                  <w:b/>
                  <w:lang w:val="fr-FR"/>
                </w:rPr>
                <w:t>Set</w:t>
              </w:r>
            </w:ins>
            <w:r w:rsidRPr="009B037D">
              <w:rPr>
                <w:b/>
                <w:lang w:val="fr-FR"/>
              </w:rPr>
              <w:t xml:space="preserve"> Point Deviation Charge for Under Performance</w:t>
            </w:r>
          </w:p>
          <w:p w14:paraId="18355CEC" w14:textId="77777777" w:rsidR="009B037D" w:rsidRPr="009B037D" w:rsidRDefault="00453684" w:rsidP="009B037D">
            <w:pPr>
              <w:spacing w:after="240"/>
              <w:ind w:left="720" w:hanging="720"/>
              <w:rPr>
                <w:ins w:id="2525" w:author="ERCOT" w:date="2020-03-31T12:34:00Z"/>
                <w:iCs/>
                <w:szCs w:val="20"/>
              </w:rPr>
            </w:pPr>
            <w:r>
              <w:rPr>
                <w:iCs/>
                <w:szCs w:val="20"/>
              </w:rPr>
              <w:t>(</w:t>
            </w:r>
            <w:r w:rsidR="009B037D" w:rsidRPr="009B037D">
              <w:rPr>
                <w:iCs/>
                <w:szCs w:val="20"/>
              </w:rPr>
              <w:t>1)</w:t>
            </w:r>
            <w:r w:rsidR="009B037D" w:rsidRPr="009B037D">
              <w:rPr>
                <w:iCs/>
                <w:szCs w:val="20"/>
              </w:rPr>
              <w:tab/>
              <w:t xml:space="preserve">ERCOT shall charge a QSE for an ESR a </w:t>
            </w:r>
            <w:del w:id="2526" w:author="ERCOT 103020" w:date="2020-10-30T16:25:00Z">
              <w:r w:rsidR="009B037D" w:rsidRPr="009B037D" w:rsidDel="00382816">
                <w:rPr>
                  <w:iCs/>
                  <w:szCs w:val="20"/>
                </w:rPr>
                <w:delText>Base</w:delText>
              </w:r>
            </w:del>
            <w:ins w:id="2527" w:author="ERCOT 103020" w:date="2020-10-30T16:25:00Z">
              <w:r w:rsidR="00382816">
                <w:rPr>
                  <w:iCs/>
                  <w:szCs w:val="20"/>
                </w:rPr>
                <w:t>Set</w:t>
              </w:r>
            </w:ins>
            <w:r w:rsidR="009B037D" w:rsidRPr="009B037D">
              <w:rPr>
                <w:iCs/>
                <w:szCs w:val="20"/>
              </w:rPr>
              <w:t xml:space="preserve"> Point Deviation Charge for under-performance if the </w:t>
            </w:r>
            <w:del w:id="2528" w:author="ERCOT 103020" w:date="2020-10-13T16:43:00Z">
              <w:r w:rsidR="009B037D" w:rsidRPr="009B037D" w:rsidDel="009437AC">
                <w:rPr>
                  <w:iCs/>
                  <w:szCs w:val="20"/>
                </w:rPr>
                <w:delText xml:space="preserve">difference of the </w:delText>
              </w:r>
            </w:del>
            <w:del w:id="2529" w:author="ERCOT 103020" w:date="2020-10-27T18:41:00Z">
              <w:r w:rsidR="009B037D" w:rsidRPr="009B037D" w:rsidDel="0048060C">
                <w:rPr>
                  <w:iCs/>
                  <w:szCs w:val="20"/>
                </w:rPr>
                <w:delText xml:space="preserve">aggregate </w:delText>
              </w:r>
            </w:del>
            <w:r w:rsidR="009B037D" w:rsidRPr="009B037D">
              <w:rPr>
                <w:iCs/>
                <w:szCs w:val="20"/>
              </w:rPr>
              <w:t xml:space="preserve">telemetered generation </w:t>
            </w:r>
            <w:ins w:id="2530" w:author="ERCOT 103020" w:date="2020-10-13T16:43:00Z">
              <w:r w:rsidR="009437AC">
                <w:rPr>
                  <w:iCs/>
                  <w:szCs w:val="20"/>
                </w:rPr>
                <w:t>or</w:t>
              </w:r>
            </w:ins>
            <w:del w:id="2531" w:author="ERCOT 103020" w:date="2020-10-13T16:43:00Z">
              <w:r w:rsidR="009B037D" w:rsidRPr="009B037D" w:rsidDel="009437AC">
                <w:rPr>
                  <w:iCs/>
                  <w:szCs w:val="20"/>
                </w:rPr>
                <w:delText>and aggregate telemetered</w:delText>
              </w:r>
            </w:del>
            <w:r w:rsidR="009B037D" w:rsidRPr="009B037D">
              <w:rPr>
                <w:iCs/>
                <w:szCs w:val="20"/>
              </w:rPr>
              <w:t xml:space="preserve"> consumption is below the </w:t>
            </w:r>
            <w:del w:id="2532" w:author="ERCOT" w:date="2020-03-31T12:34:00Z">
              <w:r w:rsidR="009B037D" w:rsidRPr="009B037D" w:rsidDel="00B07E8D">
                <w:rPr>
                  <w:iCs/>
                  <w:szCs w:val="20"/>
                </w:rPr>
                <w:delText xml:space="preserve">following </w:delText>
              </w:r>
            </w:del>
            <w:ins w:id="2533" w:author="ERCOT" w:date="2020-03-31T12:34:00Z">
              <w:r w:rsidR="009B037D" w:rsidRPr="009B037D">
                <w:rPr>
                  <w:iCs/>
                  <w:szCs w:val="20"/>
                </w:rPr>
                <w:t xml:space="preserve">specified </w:t>
              </w:r>
            </w:ins>
            <w:r w:rsidR="009B037D" w:rsidRPr="009B037D">
              <w:rPr>
                <w:iCs/>
                <w:szCs w:val="20"/>
              </w:rPr>
              <w:t xml:space="preserve">tolerance.  </w:t>
            </w:r>
          </w:p>
          <w:p w14:paraId="523A7797" w14:textId="77777777" w:rsidR="009B037D" w:rsidRPr="009B037D" w:rsidDel="00B07E8D" w:rsidRDefault="00453684" w:rsidP="009B037D">
            <w:pPr>
              <w:spacing w:after="240"/>
              <w:ind w:left="720" w:hanging="720"/>
              <w:rPr>
                <w:del w:id="2534" w:author="ERCOT" w:date="2020-03-31T12:34:00Z"/>
                <w:iCs/>
                <w:szCs w:val="20"/>
              </w:rPr>
            </w:pPr>
            <w:ins w:id="2535" w:author="ERCOT" w:date="2020-03-31T12:35:00Z">
              <w:r w:rsidRPr="009B037D">
                <w:rPr>
                  <w:iCs/>
                  <w:szCs w:val="20"/>
                </w:rPr>
                <w:t>(</w:t>
              </w:r>
            </w:ins>
            <w:ins w:id="2536" w:author="ERCOT" w:date="2020-03-31T12:34:00Z">
              <w:r w:rsidR="009B037D" w:rsidRPr="009B037D">
                <w:rPr>
                  <w:iCs/>
                  <w:szCs w:val="20"/>
                </w:rPr>
                <w:t xml:space="preserve">2)       </w:t>
              </w:r>
            </w:ins>
            <w:r w:rsidR="009B037D" w:rsidRPr="009B037D">
              <w:rPr>
                <w:iCs/>
                <w:szCs w:val="20"/>
              </w:rPr>
              <w:t>The tolerance is the lesser of</w:t>
            </w:r>
            <w:ins w:id="2537" w:author="ERCOT" w:date="2020-03-31T12:34:00Z">
              <w:r w:rsidR="009B037D" w:rsidRPr="009B037D">
                <w:rPr>
                  <w:iCs/>
                  <w:szCs w:val="20"/>
                </w:rPr>
                <w:t xml:space="preserve"> </w:t>
              </w:r>
            </w:ins>
            <w:del w:id="2538" w:author="ERCOT" w:date="2020-03-31T12:34:00Z">
              <w:r w:rsidR="009B037D" w:rsidRPr="009B037D" w:rsidDel="00B07E8D">
                <w:rPr>
                  <w:iCs/>
                  <w:szCs w:val="20"/>
                </w:rPr>
                <w:delText xml:space="preserve">: </w:delText>
              </w:r>
            </w:del>
          </w:p>
          <w:p w14:paraId="280ABBFE" w14:textId="77777777" w:rsidR="009B037D" w:rsidRPr="009B037D" w:rsidDel="00B07E8D" w:rsidRDefault="009B037D">
            <w:pPr>
              <w:spacing w:after="240"/>
              <w:ind w:left="720" w:hanging="720"/>
              <w:rPr>
                <w:del w:id="2539" w:author="ERCOT" w:date="2020-03-31T12:35:00Z"/>
                <w:iCs/>
              </w:rPr>
              <w:pPrChange w:id="2540" w:author="ERCOT" w:date="2020-03-31T12:34:00Z">
                <w:pPr>
                  <w:pStyle w:val="BodyTextNumbered"/>
                  <w:ind w:left="1440"/>
                </w:pPr>
              </w:pPrChange>
            </w:pPr>
            <w:del w:id="2541" w:author="ERCOT" w:date="2020-03-31T12:35:00Z">
              <w:r w:rsidRPr="009B037D" w:rsidDel="00B07E8D">
                <w:rPr>
                  <w:iCs/>
                  <w:szCs w:val="20"/>
                </w:rPr>
                <w:delText>(</w:delText>
              </w:r>
            </w:del>
            <w:del w:id="2542" w:author="ERCOT" w:date="2020-03-31T12:34:00Z">
              <w:r w:rsidRPr="009B037D" w:rsidDel="00B07E8D">
                <w:rPr>
                  <w:iCs/>
                  <w:szCs w:val="20"/>
                </w:rPr>
                <w:delText>a)</w:delText>
              </w:r>
              <w:r w:rsidRPr="009B037D" w:rsidDel="00B07E8D">
                <w:rPr>
                  <w:iCs/>
                  <w:szCs w:val="20"/>
                </w:rPr>
                <w:tab/>
              </w:r>
            </w:del>
            <w:r w:rsidRPr="009B037D">
              <w:rPr>
                <w:iCs/>
                <w:szCs w:val="20"/>
              </w:rPr>
              <w:t xml:space="preserve">3% of the </w:t>
            </w:r>
            <w:del w:id="2543" w:author="ERCOT 103020" w:date="2020-10-13T16:42:00Z">
              <w:r w:rsidRPr="009B037D" w:rsidDel="009437AC">
                <w:rPr>
                  <w:iCs/>
                  <w:szCs w:val="20"/>
                </w:rPr>
                <w:delText>Adjusted Aggregated Base Point</w:delText>
              </w:r>
            </w:del>
            <w:ins w:id="2544" w:author="ERCOT" w:date="2020-03-31T12:34:00Z">
              <w:del w:id="2545" w:author="ERCOT 103020" w:date="2020-10-13T16:43:00Z">
                <w:r w:rsidRPr="009B037D" w:rsidDel="009437AC">
                  <w:rPr>
                    <w:iCs/>
                    <w:szCs w:val="20"/>
                  </w:rPr>
                  <w:delText xml:space="preserve"> (</w:delText>
                </w:r>
              </w:del>
              <w:r w:rsidRPr="009B037D">
                <w:rPr>
                  <w:iCs/>
                  <w:szCs w:val="20"/>
                </w:rPr>
                <w:t>AA</w:t>
              </w:r>
            </w:ins>
            <w:ins w:id="2546" w:author="ERCOT 103020" w:date="2020-10-13T16:43:00Z">
              <w:r w:rsidR="009437AC">
                <w:rPr>
                  <w:iCs/>
                  <w:szCs w:val="20"/>
                </w:rPr>
                <w:t>S</w:t>
              </w:r>
            </w:ins>
            <w:ins w:id="2547" w:author="ERCOT" w:date="2020-03-31T12:34:00Z">
              <w:del w:id="2548" w:author="ERCOT 103020" w:date="2020-10-13T16:43:00Z">
                <w:r w:rsidRPr="009B037D" w:rsidDel="009437AC">
                  <w:rPr>
                    <w:iCs/>
                    <w:szCs w:val="20"/>
                  </w:rPr>
                  <w:delText>B</w:delText>
                </w:r>
              </w:del>
              <w:r w:rsidRPr="009B037D">
                <w:rPr>
                  <w:iCs/>
                  <w:szCs w:val="20"/>
                </w:rPr>
                <w:t>P</w:t>
              </w:r>
              <w:del w:id="2549" w:author="ERCOT 103020" w:date="2020-10-13T16:43:00Z">
                <w:r w:rsidRPr="009B037D" w:rsidDel="009437AC">
                  <w:rPr>
                    <w:iCs/>
                    <w:szCs w:val="20"/>
                  </w:rPr>
                  <w:delText>)</w:delText>
                </w:r>
              </w:del>
            </w:ins>
            <w:r w:rsidRPr="009B037D">
              <w:rPr>
                <w:iCs/>
                <w:szCs w:val="20"/>
              </w:rPr>
              <w:t xml:space="preserve"> for the ESR in the Settlement Interval</w:t>
            </w:r>
            <w:ins w:id="2550" w:author="ERCOT" w:date="2020-03-31T12:34:00Z">
              <w:r w:rsidRPr="009B037D">
                <w:rPr>
                  <w:iCs/>
                  <w:szCs w:val="20"/>
                </w:rPr>
                <w:t>,</w:t>
              </w:r>
            </w:ins>
            <w:del w:id="2551" w:author="ERCOT" w:date="2020-03-31T12:34:00Z">
              <w:r w:rsidRPr="009B037D" w:rsidDel="00B07E8D">
                <w:rPr>
                  <w:iCs/>
                  <w:szCs w:val="20"/>
                </w:rPr>
                <w:delText>;</w:delText>
              </w:r>
            </w:del>
            <w:r w:rsidRPr="009B037D">
              <w:rPr>
                <w:iCs/>
                <w:szCs w:val="20"/>
              </w:rPr>
              <w:t xml:space="preserve"> or</w:t>
            </w:r>
            <w:ins w:id="2552" w:author="ERCOT" w:date="2020-03-31T12:35:00Z">
              <w:r w:rsidRPr="009B037D">
                <w:rPr>
                  <w:iCs/>
                  <w:szCs w:val="20"/>
                </w:rPr>
                <w:t xml:space="preserve"> </w:t>
              </w:r>
            </w:ins>
          </w:p>
          <w:p w14:paraId="3EDAB479" w14:textId="77777777" w:rsidR="009B037D" w:rsidRPr="009B037D" w:rsidRDefault="00453684">
            <w:pPr>
              <w:spacing w:after="240"/>
              <w:ind w:left="720" w:hanging="720"/>
              <w:rPr>
                <w:ins w:id="2553" w:author="ERCOT" w:date="2020-03-31T12:35:00Z"/>
                <w:iCs/>
              </w:rPr>
              <w:pPrChange w:id="2554" w:author="ERCOT" w:date="2020-03-31T12:35:00Z">
                <w:pPr>
                  <w:pStyle w:val="BodyTextNumbered"/>
                  <w:ind w:left="1440"/>
                </w:pPr>
              </w:pPrChange>
            </w:pPr>
            <w:del w:id="2555" w:author="ERCOT" w:date="2020-03-31T12:35:00Z">
              <w:r w:rsidRPr="009B037D" w:rsidDel="00B07E8D">
                <w:rPr>
                  <w:iCs/>
                  <w:szCs w:val="20"/>
                </w:rPr>
                <w:delText>(</w:delText>
              </w:r>
            </w:del>
            <w:del w:id="2556" w:author="ERCOT" w:date="2020-03-31T12:34:00Z">
              <w:r w:rsidR="009B037D" w:rsidRPr="009B037D" w:rsidDel="00B07E8D">
                <w:rPr>
                  <w:iCs/>
                  <w:szCs w:val="20"/>
                </w:rPr>
                <w:delText>b)</w:delText>
              </w:r>
              <w:r w:rsidR="009B037D" w:rsidRPr="009B037D" w:rsidDel="00B07E8D">
                <w:rPr>
                  <w:iCs/>
                  <w:szCs w:val="20"/>
                </w:rPr>
                <w:tab/>
                <w:delText>T</w:delText>
              </w:r>
            </w:del>
            <w:ins w:id="2557" w:author="ERCOT" w:date="2020-03-31T12:34:00Z">
              <w:r w:rsidR="009B037D" w:rsidRPr="009B037D">
                <w:rPr>
                  <w:iCs/>
                  <w:szCs w:val="20"/>
                </w:rPr>
                <w:t>t</w:t>
              </w:r>
            </w:ins>
            <w:r w:rsidR="009B037D" w:rsidRPr="009B037D">
              <w:rPr>
                <w:iCs/>
                <w:szCs w:val="20"/>
              </w:rPr>
              <w:t xml:space="preserve">hree MW below the </w:t>
            </w:r>
            <w:del w:id="2558" w:author="ERCOT" w:date="2020-03-31T12:34:00Z">
              <w:r w:rsidR="009B037D" w:rsidRPr="009B037D" w:rsidDel="00B07E8D">
                <w:rPr>
                  <w:iCs/>
                  <w:szCs w:val="20"/>
                </w:rPr>
                <w:delText xml:space="preserve">Adjusted Aggregated Base Point </w:delText>
              </w:r>
            </w:del>
            <w:ins w:id="2559" w:author="ERCOT" w:date="2020-03-31T12:34:00Z">
              <w:r w:rsidR="009B037D" w:rsidRPr="009B037D">
                <w:rPr>
                  <w:iCs/>
                  <w:szCs w:val="20"/>
                </w:rPr>
                <w:t>AA</w:t>
              </w:r>
              <w:del w:id="2560" w:author="ERCOT 103020" w:date="2020-10-13T16:43:00Z">
                <w:r w:rsidR="009B037D" w:rsidRPr="009B037D" w:rsidDel="009437AC">
                  <w:rPr>
                    <w:iCs/>
                    <w:szCs w:val="20"/>
                  </w:rPr>
                  <w:delText>B</w:delText>
                </w:r>
              </w:del>
            </w:ins>
            <w:ins w:id="2561" w:author="ERCOT 103020" w:date="2020-10-13T16:43:00Z">
              <w:r w:rsidR="009437AC">
                <w:rPr>
                  <w:iCs/>
                  <w:szCs w:val="20"/>
                </w:rPr>
                <w:t>S</w:t>
              </w:r>
            </w:ins>
            <w:ins w:id="2562" w:author="ERCOT" w:date="2020-03-31T12:34:00Z">
              <w:r w:rsidR="009B037D" w:rsidRPr="009B037D">
                <w:rPr>
                  <w:iCs/>
                  <w:szCs w:val="20"/>
                </w:rPr>
                <w:t xml:space="preserve">P </w:t>
              </w:r>
            </w:ins>
            <w:r w:rsidR="009B037D" w:rsidRPr="009B037D">
              <w:rPr>
                <w:iCs/>
                <w:szCs w:val="20"/>
              </w:rPr>
              <w:t>for the ESR in the Settlement Interval</w:t>
            </w:r>
            <w:ins w:id="2563" w:author="ERCOT" w:date="2020-04-09T16:36:00Z">
              <w:r w:rsidR="009B037D" w:rsidRPr="009B037D">
                <w:rPr>
                  <w:iCs/>
                  <w:szCs w:val="20"/>
                </w:rPr>
                <w:t>,</w:t>
              </w:r>
            </w:ins>
            <w:ins w:id="2564" w:author="ERCOT" w:date="2020-06-23T14:47:00Z">
              <w:r w:rsidR="00432FD1">
                <w:rPr>
                  <w:iCs/>
                  <w:szCs w:val="20"/>
                </w:rPr>
                <w:t xml:space="preserve"> </w:t>
              </w:r>
              <w:r w:rsidR="00432FD1">
                <w:t>if the Resource meets the following conditions</w:t>
              </w:r>
            </w:ins>
            <w:del w:id="2565" w:author="ERCOT" w:date="2020-06-23T14:48:00Z">
              <w:r w:rsidR="009B037D" w:rsidRPr="009B037D" w:rsidDel="00432FD1">
                <w:rPr>
                  <w:iCs/>
                  <w:szCs w:val="20"/>
                </w:rPr>
                <w:delText>.</w:delText>
              </w:r>
            </w:del>
            <w:ins w:id="2566" w:author="ERCOT" w:date="2020-06-23T14:48:00Z">
              <w:r w:rsidR="00432FD1">
                <w:rPr>
                  <w:iCs/>
                  <w:szCs w:val="20"/>
                </w:rPr>
                <w:t>:</w:t>
              </w:r>
            </w:ins>
            <w:r w:rsidR="009B037D" w:rsidRPr="009B037D">
              <w:rPr>
                <w:iCs/>
                <w:szCs w:val="20"/>
              </w:rPr>
              <w:t xml:space="preserve"> </w:t>
            </w:r>
          </w:p>
          <w:p w14:paraId="674A5E72" w14:textId="77777777" w:rsidR="009B037D" w:rsidRPr="009B037D" w:rsidRDefault="009B037D" w:rsidP="00453684">
            <w:pPr>
              <w:spacing w:after="240"/>
              <w:ind w:left="1417" w:hanging="720"/>
              <w:rPr>
                <w:ins w:id="2567" w:author="ERCOT" w:date="2020-03-31T12:35:00Z"/>
                <w:iCs/>
                <w:szCs w:val="20"/>
              </w:rPr>
            </w:pPr>
            <w:ins w:id="2568" w:author="ERCOT" w:date="2020-03-31T12:35:00Z">
              <w:r w:rsidRPr="009B037D">
                <w:rPr>
                  <w:iCs/>
                  <w:szCs w:val="20"/>
                </w:rPr>
                <w:t>(a)</w:t>
              </w:r>
            </w:ins>
            <w:ins w:id="2569" w:author="ERCOT" w:date="2020-04-14T16:25:00Z">
              <w:r w:rsidR="00453684" w:rsidRPr="009B037D">
                <w:rPr>
                  <w:iCs/>
                  <w:szCs w:val="20"/>
                </w:rPr>
                <w:tab/>
              </w:r>
            </w:ins>
            <w:ins w:id="2570" w:author="ERCOT" w:date="2020-06-23T16:35:00Z">
              <w:r w:rsidR="0065319D">
                <w:rPr>
                  <w:iCs/>
                  <w:szCs w:val="20"/>
                </w:rPr>
                <w:t>The</w:t>
              </w:r>
            </w:ins>
            <w:ins w:id="2571" w:author="ERCOT" w:date="2020-03-31T12:35:00Z">
              <w:r w:rsidRPr="009B037D">
                <w:rPr>
                  <w:iCs/>
                  <w:szCs w:val="20"/>
                </w:rPr>
                <w:t xml:space="preserve"> ESR is not </w:t>
              </w:r>
            </w:ins>
            <w:ins w:id="2572" w:author="ERCOT" w:date="2020-06-22T23:24:00Z">
              <w:r w:rsidR="00461260">
                <w:rPr>
                  <w:iCs/>
                  <w:szCs w:val="20"/>
                </w:rPr>
                <w:t xml:space="preserve">a </w:t>
              </w:r>
            </w:ins>
            <w:ins w:id="2573" w:author="ERCOT" w:date="2020-03-31T12:35:00Z">
              <w:r w:rsidRPr="009B037D">
                <w:rPr>
                  <w:iCs/>
                  <w:szCs w:val="20"/>
                </w:rPr>
                <w:t>DC-Coupled</w:t>
              </w:r>
            </w:ins>
            <w:ins w:id="2574" w:author="ERCOT" w:date="2020-06-22T23:24:00Z">
              <w:r w:rsidR="00461260">
                <w:rPr>
                  <w:iCs/>
                  <w:szCs w:val="20"/>
                </w:rPr>
                <w:t xml:space="preserve"> Resource</w:t>
              </w:r>
            </w:ins>
            <w:ins w:id="2575" w:author="ERCOT" w:date="2020-03-31T12:35:00Z">
              <w:r w:rsidRPr="009B037D">
                <w:rPr>
                  <w:iCs/>
                  <w:szCs w:val="20"/>
                </w:rPr>
                <w:t>;</w:t>
              </w:r>
            </w:ins>
            <w:ins w:id="2576" w:author="ERCOT" w:date="2020-06-23T17:01:00Z">
              <w:r w:rsidR="00CA3EBD">
                <w:rPr>
                  <w:iCs/>
                  <w:szCs w:val="20"/>
                </w:rPr>
                <w:t xml:space="preserve"> or</w:t>
              </w:r>
            </w:ins>
          </w:p>
          <w:p w14:paraId="2B16291C" w14:textId="77777777" w:rsidR="009B037D" w:rsidRDefault="009B037D" w:rsidP="00F1515F">
            <w:pPr>
              <w:spacing w:after="240"/>
              <w:ind w:left="1417" w:hanging="720"/>
              <w:rPr>
                <w:iCs/>
                <w:szCs w:val="20"/>
              </w:rPr>
            </w:pPr>
            <w:ins w:id="2577" w:author="ERCOT" w:date="2020-03-31T12:35:00Z">
              <w:r w:rsidRPr="009B037D">
                <w:rPr>
                  <w:iCs/>
                  <w:szCs w:val="20"/>
                </w:rPr>
                <w:t>(b)</w:t>
              </w:r>
            </w:ins>
            <w:ins w:id="2578" w:author="ERCOT" w:date="2020-04-14T16:25:00Z">
              <w:r w:rsidR="00453684" w:rsidRPr="009B037D">
                <w:rPr>
                  <w:iCs/>
                  <w:szCs w:val="20"/>
                </w:rPr>
                <w:tab/>
              </w:r>
            </w:ins>
            <w:ins w:id="2579" w:author="ERCOT" w:date="2020-06-23T14:49:00Z">
              <w:r w:rsidR="00432FD1">
                <w:t>The ESR is</w:t>
              </w:r>
            </w:ins>
            <w:ins w:id="2580" w:author="ERCOT" w:date="2020-06-23T14:51:00Z">
              <w:r w:rsidR="00F1515F">
                <w:t xml:space="preserve"> a</w:t>
              </w:r>
            </w:ins>
            <w:ins w:id="2581" w:author="ERCOT" w:date="2020-06-23T14:49:00Z">
              <w:r w:rsidR="00432FD1">
                <w:t xml:space="preserve"> DC-Coupled </w:t>
              </w:r>
            </w:ins>
            <w:ins w:id="2582" w:author="ERCOT" w:date="2020-06-23T14:51:00Z">
              <w:r w:rsidR="00F1515F">
                <w:t>R</w:t>
              </w:r>
            </w:ins>
            <w:ins w:id="2583" w:author="ERCOT" w:date="2020-06-23T16:36:00Z">
              <w:r w:rsidR="0065319D">
                <w:t xml:space="preserve">esource </w:t>
              </w:r>
            </w:ins>
            <w:ins w:id="2584" w:author="ERCOT" w:date="2020-06-23T14:49:00Z">
              <w:r w:rsidR="00432FD1">
                <w:t xml:space="preserve">and meets the conditions to be treated in the same manner as an ESR as specified in paragraph (1) </w:t>
              </w:r>
            </w:ins>
            <w:ins w:id="2585" w:author="ERCOT" w:date="2020-06-23T16:36:00Z">
              <w:r w:rsidR="0065319D">
                <w:t>of</w:t>
              </w:r>
            </w:ins>
            <w:ins w:id="2586" w:author="ERCOT" w:date="2020-06-23T14:49:00Z">
              <w:r w:rsidR="00432FD1">
                <w:t xml:space="preserve"> Section 3.8.7, DC-Coupled Resources, anytime during the Settlement Interval</w:t>
              </w:r>
            </w:ins>
            <w:ins w:id="2587" w:author="ERCOT" w:date="2020-06-23T16:36:00Z">
              <w:r w:rsidR="0065319D">
                <w:t>.</w:t>
              </w:r>
            </w:ins>
          </w:p>
          <w:p w14:paraId="0C33EE04" w14:textId="77777777" w:rsidR="009B037D" w:rsidRPr="009B037D" w:rsidRDefault="009B037D" w:rsidP="009B037D">
            <w:pPr>
              <w:spacing w:after="240"/>
              <w:ind w:left="720" w:hanging="720"/>
              <w:rPr>
                <w:szCs w:val="20"/>
              </w:rPr>
            </w:pPr>
            <w:r w:rsidRPr="009B037D">
              <w:rPr>
                <w:iCs/>
                <w:szCs w:val="20"/>
              </w:rPr>
              <w:t>(</w:t>
            </w:r>
            <w:ins w:id="2588" w:author="ERCOT" w:date="2020-03-31T12:39:00Z">
              <w:r w:rsidRPr="009B037D">
                <w:rPr>
                  <w:iCs/>
                  <w:szCs w:val="20"/>
                </w:rPr>
                <w:t>3</w:t>
              </w:r>
            </w:ins>
            <w:del w:id="2589" w:author="ERCOT" w:date="2020-03-31T12:39:00Z">
              <w:r w:rsidRPr="009B037D" w:rsidDel="00CB0BD0">
                <w:rPr>
                  <w:iCs/>
                  <w:szCs w:val="20"/>
                </w:rPr>
                <w:delText>2</w:delText>
              </w:r>
            </w:del>
            <w:r w:rsidRPr="009B037D">
              <w:rPr>
                <w:iCs/>
                <w:szCs w:val="20"/>
              </w:rPr>
              <w:t>)</w:t>
            </w:r>
            <w:r w:rsidRPr="009B037D">
              <w:rPr>
                <w:iCs/>
                <w:szCs w:val="20"/>
              </w:rPr>
              <w:tab/>
              <w:t xml:space="preserve">The deviation </w:t>
            </w:r>
            <w:del w:id="2590" w:author="ERCOT" w:date="2020-04-09T15:16:00Z">
              <w:r w:rsidRPr="009B037D" w:rsidDel="00DC21C2">
                <w:rPr>
                  <w:iCs/>
                  <w:szCs w:val="20"/>
                </w:rPr>
                <w:delText xml:space="preserve">penalty </w:delText>
              </w:r>
            </w:del>
            <w:ins w:id="2591" w:author="ERCOT" w:date="2020-04-09T15:16:00Z">
              <w:r w:rsidRPr="009B037D">
                <w:rPr>
                  <w:iCs/>
                  <w:szCs w:val="20"/>
                </w:rPr>
                <w:t xml:space="preserve">charge </w:t>
              </w:r>
            </w:ins>
            <w:r w:rsidRPr="009B037D">
              <w:rPr>
                <w:iCs/>
                <w:szCs w:val="20"/>
              </w:rPr>
              <w:t xml:space="preserve">for under-performance for each </w:t>
            </w:r>
            <w:del w:id="2592" w:author="ERCOT 103020" w:date="2020-10-13T16:44:00Z">
              <w:r w:rsidRPr="009B037D" w:rsidDel="009437AC">
                <w:rPr>
                  <w:iCs/>
                  <w:szCs w:val="20"/>
                </w:rPr>
                <w:delText>Resource that is part of an</w:delText>
              </w:r>
            </w:del>
            <w:ins w:id="2593" w:author="ERCOT 103020" w:date="2020-10-13T16:44:00Z">
              <w:r w:rsidR="009437AC">
                <w:rPr>
                  <w:iCs/>
                  <w:szCs w:val="20"/>
                </w:rPr>
                <w:t>QSE for each</w:t>
              </w:r>
            </w:ins>
            <w:r w:rsidRPr="009B037D">
              <w:rPr>
                <w:iCs/>
                <w:szCs w:val="20"/>
              </w:rPr>
              <w:t xml:space="preserve"> ESR </w:t>
            </w:r>
            <w:ins w:id="2594" w:author="ERCOT 103020" w:date="2020-10-13T16:44:00Z">
              <w:r w:rsidR="009437AC">
                <w:rPr>
                  <w:szCs w:val="20"/>
                </w:rPr>
                <w:t>at each Resource Node Settlement Point will be calculated</w:t>
              </w:r>
            </w:ins>
            <w:del w:id="2595" w:author="ERCOT 103020" w:date="2020-10-13T16:44:00Z">
              <w:r w:rsidRPr="009B037D" w:rsidDel="009437AC">
                <w:rPr>
                  <w:iCs/>
                  <w:szCs w:val="20"/>
                </w:rPr>
                <w:delText>will be determined for the ESR and evenly allocated and charged to each Resource within that ESR</w:delText>
              </w:r>
            </w:del>
            <w:r w:rsidRPr="009B037D">
              <w:rPr>
                <w:iCs/>
                <w:szCs w:val="20"/>
              </w:rPr>
              <w:t xml:space="preserve"> as follows:</w:t>
            </w:r>
          </w:p>
          <w:p w14:paraId="3F3ED6EF" w14:textId="77777777" w:rsidR="009B037D" w:rsidRPr="009B037D" w:rsidRDefault="009B037D" w:rsidP="009B037D">
            <w:pPr>
              <w:spacing w:after="240"/>
              <w:ind w:left="1440" w:hanging="720"/>
              <w:rPr>
                <w:b/>
                <w:i/>
                <w:iCs/>
                <w:szCs w:val="20"/>
                <w:vertAlign w:val="subscript"/>
              </w:rPr>
            </w:pPr>
            <w:del w:id="2596" w:author="ERCOT 103020" w:date="2020-10-13T16:44:00Z">
              <w:r w:rsidRPr="009B037D" w:rsidDel="009437AC">
                <w:rPr>
                  <w:b/>
                  <w:iCs/>
                  <w:szCs w:val="20"/>
                  <w:lang w:val="pt-BR"/>
                </w:rPr>
                <w:delText>B</w:delText>
              </w:r>
            </w:del>
            <w:ins w:id="2597" w:author="ERCOT 103020" w:date="2020-10-13T16:44:00Z">
              <w:r w:rsidR="009437AC">
                <w:rPr>
                  <w:b/>
                  <w:iCs/>
                  <w:szCs w:val="20"/>
                  <w:lang w:val="pt-BR"/>
                </w:rPr>
                <w:t>S</w:t>
              </w:r>
            </w:ins>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t xml:space="preserve">(-1) * </w:t>
            </w:r>
            <w:r w:rsidRPr="009B037D">
              <w:rPr>
                <w:b/>
                <w:iCs/>
                <w:szCs w:val="20"/>
              </w:rPr>
              <w:t xml:space="preserve">Min (PR4, RTSPP </w:t>
            </w:r>
            <w:r w:rsidRPr="009B037D">
              <w:rPr>
                <w:b/>
                <w:i/>
                <w:iCs/>
                <w:szCs w:val="20"/>
                <w:vertAlign w:val="subscript"/>
              </w:rPr>
              <w:t>p, i</w:t>
            </w:r>
            <w:r w:rsidRPr="009B037D">
              <w:rPr>
                <w:b/>
                <w:iCs/>
                <w:szCs w:val="20"/>
              </w:rPr>
              <w:t>) * Min (1, KP2) * UPESR</w:t>
            </w:r>
            <w:r w:rsidRPr="009B037D">
              <w:rPr>
                <w:b/>
                <w:iCs/>
                <w:sz w:val="18"/>
                <w:szCs w:val="18"/>
                <w:vertAlign w:val="subscript"/>
              </w:rPr>
              <w:t xml:space="preserve"> </w:t>
            </w:r>
            <w:r w:rsidRPr="009B037D">
              <w:rPr>
                <w:b/>
                <w:i/>
                <w:iCs/>
                <w:szCs w:val="20"/>
                <w:vertAlign w:val="subscript"/>
              </w:rPr>
              <w:t>q, r, p, i</w:t>
            </w:r>
          </w:p>
          <w:p w14:paraId="68C8739A" w14:textId="77777777" w:rsidR="009B037D" w:rsidRDefault="009B037D" w:rsidP="009B037D">
            <w:pPr>
              <w:spacing w:after="240"/>
              <w:ind w:left="1440" w:hanging="720"/>
              <w:rPr>
                <w:iCs/>
                <w:szCs w:val="20"/>
                <w:lang w:val="pt-BR"/>
              </w:rPr>
            </w:pPr>
            <w:r w:rsidRPr="009B037D">
              <w:rPr>
                <w:iCs/>
                <w:szCs w:val="20"/>
                <w:lang w:val="pt-BR"/>
              </w:rPr>
              <w:t xml:space="preserve">Where: </w:t>
            </w:r>
          </w:p>
          <w:p w14:paraId="6D07C08C" w14:textId="77777777" w:rsidR="00F1515F" w:rsidRPr="009B037D" w:rsidRDefault="00F1515F" w:rsidP="00F1515F">
            <w:pPr>
              <w:spacing w:after="240"/>
              <w:ind w:left="1440" w:hanging="720"/>
              <w:rPr>
                <w:iCs/>
                <w:szCs w:val="20"/>
                <w:lang w:val="pt-BR"/>
              </w:rPr>
            </w:pPr>
            <w:ins w:id="2598" w:author="ERCOT" w:date="2020-06-11T10:43:00Z">
              <w:r>
                <w:rPr>
                  <w:iCs/>
                  <w:szCs w:val="20"/>
                  <w:lang w:val="pt-BR"/>
                </w:rPr>
                <w:t xml:space="preserve">If the ESR meets the conditions of paragraph (2) above, then: </w:t>
              </w:r>
            </w:ins>
          </w:p>
          <w:p w14:paraId="5D72A063" w14:textId="77777777" w:rsidR="009B037D" w:rsidRPr="009B037D" w:rsidRDefault="009B037D" w:rsidP="009B037D">
            <w:pPr>
              <w:spacing w:after="240"/>
              <w:ind w:left="2880" w:hanging="2160"/>
              <w:rPr>
                <w:iCs/>
                <w:szCs w:val="20"/>
                <w:lang w:val="pt-BR"/>
              </w:rPr>
            </w:pPr>
            <w:r w:rsidRPr="009B037D">
              <w:rPr>
                <w:iCs/>
                <w:szCs w:val="20"/>
              </w:rPr>
              <w:t>UPESR</w:t>
            </w:r>
            <w:r w:rsidRPr="009B037D">
              <w:rPr>
                <w:i/>
                <w:iCs/>
                <w:szCs w:val="20"/>
                <w:vertAlign w:val="subscript"/>
              </w:rPr>
              <w:t xml:space="preserve"> q, r, p, i </w:t>
            </w:r>
            <w:r w:rsidRPr="009B037D">
              <w:rPr>
                <w:iCs/>
                <w:szCs w:val="20"/>
              </w:rPr>
              <w:t xml:space="preserve">    = </w:t>
            </w:r>
            <w:r w:rsidRPr="009B037D">
              <w:rPr>
                <w:iCs/>
                <w:szCs w:val="20"/>
              </w:rPr>
              <w:tab/>
              <w:t>Max [0, ¼ * Min [(AA</w:t>
            </w:r>
            <w:del w:id="2599" w:author="ERCOT 103020" w:date="2020-10-13T16:45:00Z">
              <w:r w:rsidRPr="009B037D" w:rsidDel="009437AC">
                <w:rPr>
                  <w:iCs/>
                  <w:szCs w:val="20"/>
                </w:rPr>
                <w:delText>B</w:delText>
              </w:r>
            </w:del>
            <w:ins w:id="2600" w:author="ERCOT 103020" w:date="2020-10-13T16:45:00Z">
              <w:r w:rsidR="009437AC">
                <w:rPr>
                  <w:iCs/>
                  <w:szCs w:val="20"/>
                </w:rPr>
                <w:t>S</w:t>
              </w:r>
            </w:ins>
            <w:r w:rsidRPr="009B037D">
              <w:rPr>
                <w:iCs/>
                <w:szCs w:val="20"/>
              </w:rPr>
              <w:t>P</w:t>
            </w:r>
            <w:del w:id="2601" w:author="ERCOT 103020" w:date="2020-10-13T16:45:00Z">
              <w:r w:rsidRPr="009B037D" w:rsidDel="009437AC">
                <w:rPr>
                  <w:iCs/>
                  <w:szCs w:val="20"/>
                </w:rPr>
                <w:delText>ESR</w:delText>
              </w:r>
            </w:del>
            <w:r w:rsidRPr="009B037D">
              <w:rPr>
                <w:i/>
                <w:iCs/>
                <w:szCs w:val="20"/>
                <w:vertAlign w:val="subscript"/>
                <w:lang w:val="pt-BR"/>
              </w:rPr>
              <w:t xml:space="preserve"> q, </w:t>
            </w:r>
            <w:del w:id="2602" w:author="ERCOT 103020" w:date="2020-10-13T16:45:00Z">
              <w:r w:rsidRPr="009B037D" w:rsidDel="009437AC">
                <w:rPr>
                  <w:i/>
                  <w:iCs/>
                  <w:szCs w:val="20"/>
                  <w:vertAlign w:val="subscript"/>
                  <w:lang w:val="pt-BR"/>
                </w:rPr>
                <w:delText>g</w:delText>
              </w:r>
            </w:del>
            <w:ins w:id="2603" w:author="ERCOT 103020" w:date="2020-10-13T16:45:00Z">
              <w:r w:rsidR="009437AC">
                <w:rPr>
                  <w:i/>
                  <w:iCs/>
                  <w:szCs w:val="20"/>
                  <w:vertAlign w:val="subscript"/>
                  <w:lang w:val="pt-BR"/>
                </w:rPr>
                <w:t>r</w:t>
              </w:r>
            </w:ins>
            <w:r w:rsidRPr="009B037D">
              <w:rPr>
                <w:i/>
                <w:iCs/>
                <w:szCs w:val="20"/>
                <w:vertAlign w:val="subscript"/>
                <w:lang w:val="pt-BR"/>
              </w:rPr>
              <w:t>, p, i</w:t>
            </w:r>
            <w:r w:rsidRPr="009B037D">
              <w:rPr>
                <w:iCs/>
                <w:szCs w:val="20"/>
              </w:rPr>
              <w:t xml:space="preserve"> - ABS (K4 * AA</w:t>
            </w:r>
            <w:del w:id="2604" w:author="ERCOT 103020" w:date="2020-10-13T16:45:00Z">
              <w:r w:rsidRPr="009B037D" w:rsidDel="009437AC">
                <w:rPr>
                  <w:iCs/>
                  <w:szCs w:val="20"/>
                </w:rPr>
                <w:delText>B</w:delText>
              </w:r>
            </w:del>
            <w:ins w:id="2605" w:author="ERCOT 103020" w:date="2020-10-13T16:45:00Z">
              <w:r w:rsidR="009437AC">
                <w:rPr>
                  <w:iCs/>
                  <w:szCs w:val="20"/>
                </w:rPr>
                <w:t>S</w:t>
              </w:r>
            </w:ins>
            <w:r w:rsidRPr="009B037D">
              <w:rPr>
                <w:iCs/>
                <w:szCs w:val="20"/>
              </w:rPr>
              <w:t>P</w:t>
            </w:r>
            <w:del w:id="2606" w:author="ERCOT 103020" w:date="2020-10-13T16:45:00Z">
              <w:r w:rsidRPr="009B037D" w:rsidDel="009437AC">
                <w:rPr>
                  <w:iCs/>
                  <w:szCs w:val="20"/>
                </w:rPr>
                <w:delText>ESR</w:delText>
              </w:r>
            </w:del>
            <w:r w:rsidRPr="009B037D">
              <w:rPr>
                <w:i/>
                <w:iCs/>
                <w:szCs w:val="20"/>
                <w:vertAlign w:val="subscript"/>
                <w:lang w:val="pt-BR"/>
              </w:rPr>
              <w:t xml:space="preserve"> q, </w:t>
            </w:r>
            <w:del w:id="2607" w:author="ERCOT 103020" w:date="2020-10-13T16:45:00Z">
              <w:r w:rsidRPr="009B037D" w:rsidDel="009437AC">
                <w:rPr>
                  <w:i/>
                  <w:iCs/>
                  <w:szCs w:val="20"/>
                  <w:vertAlign w:val="subscript"/>
                  <w:lang w:val="pt-BR"/>
                </w:rPr>
                <w:delText>g</w:delText>
              </w:r>
            </w:del>
            <w:ins w:id="2608" w:author="ERCOT 103020" w:date="2020-10-13T16:45:00Z">
              <w:r w:rsidR="009437AC">
                <w:rPr>
                  <w:i/>
                  <w:iCs/>
                  <w:szCs w:val="20"/>
                  <w:vertAlign w:val="subscript"/>
                  <w:lang w:val="pt-BR"/>
                </w:rPr>
                <w:t>r</w:t>
              </w:r>
            </w:ins>
            <w:r w:rsidRPr="009B037D">
              <w:rPr>
                <w:i/>
                <w:iCs/>
                <w:szCs w:val="20"/>
                <w:vertAlign w:val="subscript"/>
                <w:lang w:val="pt-BR"/>
              </w:rPr>
              <w:t>, p, i</w:t>
            </w:r>
            <w:r w:rsidRPr="009B037D">
              <w:rPr>
                <w:iCs/>
                <w:szCs w:val="20"/>
                <w:lang w:val="pt-BR"/>
              </w:rPr>
              <w:t>))</w:t>
            </w:r>
            <w:r w:rsidRPr="009B037D">
              <w:rPr>
                <w:iCs/>
                <w:szCs w:val="20"/>
              </w:rPr>
              <w:t>, (AA</w:t>
            </w:r>
            <w:del w:id="2609" w:author="ERCOT 103020" w:date="2020-10-13T16:45:00Z">
              <w:r w:rsidRPr="009B037D" w:rsidDel="009437AC">
                <w:rPr>
                  <w:iCs/>
                  <w:szCs w:val="20"/>
                </w:rPr>
                <w:delText>B</w:delText>
              </w:r>
            </w:del>
            <w:ins w:id="2610" w:author="ERCOT 103020" w:date="2020-10-13T16:45:00Z">
              <w:r w:rsidR="009437AC">
                <w:rPr>
                  <w:iCs/>
                  <w:szCs w:val="20"/>
                </w:rPr>
                <w:t>S</w:t>
              </w:r>
            </w:ins>
            <w:r w:rsidRPr="009B037D">
              <w:rPr>
                <w:iCs/>
                <w:szCs w:val="20"/>
              </w:rPr>
              <w:t>P</w:t>
            </w:r>
            <w:del w:id="2611" w:author="ERCOT 103020" w:date="2020-10-13T16:45:00Z">
              <w:r w:rsidRPr="009B037D" w:rsidDel="009437AC">
                <w:rPr>
                  <w:iCs/>
                  <w:szCs w:val="20"/>
                </w:rPr>
                <w:delText>ESR</w:delText>
              </w:r>
            </w:del>
            <w:r w:rsidRPr="009B037D">
              <w:rPr>
                <w:i/>
                <w:iCs/>
                <w:szCs w:val="20"/>
                <w:vertAlign w:val="subscript"/>
                <w:lang w:val="pt-BR"/>
              </w:rPr>
              <w:t xml:space="preserve"> q, </w:t>
            </w:r>
            <w:del w:id="2612" w:author="ERCOT 103020" w:date="2020-10-13T16:45:00Z">
              <w:r w:rsidRPr="009B037D" w:rsidDel="009437AC">
                <w:rPr>
                  <w:i/>
                  <w:iCs/>
                  <w:szCs w:val="20"/>
                  <w:vertAlign w:val="subscript"/>
                  <w:lang w:val="pt-BR"/>
                </w:rPr>
                <w:delText>g</w:delText>
              </w:r>
            </w:del>
            <w:ins w:id="2613" w:author="ERCOT 103020" w:date="2020-10-13T16:45:00Z">
              <w:r w:rsidR="009437AC">
                <w:rPr>
                  <w:i/>
                  <w:iCs/>
                  <w:szCs w:val="20"/>
                  <w:vertAlign w:val="subscript"/>
                  <w:lang w:val="pt-BR"/>
                </w:rPr>
                <w:t>r</w:t>
              </w:r>
            </w:ins>
            <w:r w:rsidRPr="009B037D">
              <w:rPr>
                <w:i/>
                <w:iCs/>
                <w:szCs w:val="20"/>
                <w:vertAlign w:val="subscript"/>
                <w:lang w:val="pt-BR"/>
              </w:rPr>
              <w:t xml:space="preserve">, p, i </w:t>
            </w:r>
            <w:r w:rsidRPr="009B037D">
              <w:rPr>
                <w:iCs/>
                <w:szCs w:val="20"/>
                <w:lang w:val="pt-BR"/>
              </w:rPr>
              <w:t xml:space="preserve">- Q4)] - </w:t>
            </w:r>
            <w:ins w:id="2614" w:author="ERCOT 103020" w:date="2020-10-13T16:45:00Z">
              <w:r w:rsidR="009437AC">
                <w:rPr>
                  <w:szCs w:val="20"/>
                </w:rPr>
                <w:t>TWTG</w:t>
              </w:r>
              <w:r w:rsidR="009437AC">
                <w:rPr>
                  <w:i/>
                  <w:szCs w:val="20"/>
                  <w:vertAlign w:val="subscript"/>
                </w:rPr>
                <w:t xml:space="preserve"> q, r, p, i</w:t>
              </w:r>
            </w:ins>
            <w:del w:id="2615" w:author="ERCOT 103020" w:date="2020-10-13T16:45:00Z">
              <w:r w:rsidRPr="009B037D" w:rsidDel="009437AC">
                <w:rPr>
                  <w:iCs/>
                  <w:szCs w:val="20"/>
                </w:rPr>
                <w:delText>NETOP</w:delText>
              </w:r>
              <w:r w:rsidRPr="009B037D" w:rsidDel="009437AC">
                <w:rPr>
                  <w:i/>
                  <w:iCs/>
                  <w:szCs w:val="20"/>
                  <w:vertAlign w:val="subscript"/>
                </w:rPr>
                <w:delText xml:space="preserve"> q, g,</w:delText>
              </w:r>
            </w:del>
            <w:del w:id="2616" w:author="ERCOT 103020" w:date="2020-10-13T16:46:00Z">
              <w:r w:rsidRPr="009B037D" w:rsidDel="009437AC">
                <w:rPr>
                  <w:i/>
                  <w:iCs/>
                  <w:szCs w:val="20"/>
                  <w:vertAlign w:val="subscript"/>
                </w:rPr>
                <w:delText xml:space="preserve"> i</w:delText>
              </w:r>
            </w:del>
            <w:r w:rsidRPr="009B037D">
              <w:rPr>
                <w:iCs/>
                <w:szCs w:val="20"/>
              </w:rPr>
              <w:t>]</w:t>
            </w:r>
            <w:del w:id="2617" w:author="ERCOT 103020" w:date="2020-10-13T16:46:00Z">
              <w:r w:rsidRPr="009B037D" w:rsidDel="009437AC">
                <w:rPr>
                  <w:i/>
                  <w:iCs/>
                  <w:szCs w:val="20"/>
                  <w:vertAlign w:val="subscript"/>
                </w:rPr>
                <w:delText xml:space="preserve">  </w:delText>
              </w:r>
              <w:r w:rsidRPr="009B037D" w:rsidDel="009437AC">
                <w:rPr>
                  <w:iCs/>
                  <w:szCs w:val="20"/>
                  <w:lang w:val="pt-BR"/>
                </w:rPr>
                <w:delText xml:space="preserve"> / N</w:delText>
              </w:r>
            </w:del>
            <w:r w:rsidRPr="009B037D">
              <w:rPr>
                <w:iCs/>
                <w:szCs w:val="20"/>
                <w:lang w:val="pt-BR"/>
              </w:rPr>
              <w:t xml:space="preserve"> </w:t>
            </w:r>
          </w:p>
          <w:p w14:paraId="117FD49A" w14:textId="77777777" w:rsidR="00F1515F" w:rsidRDefault="00F1515F" w:rsidP="00F1515F">
            <w:pPr>
              <w:tabs>
                <w:tab w:val="left" w:pos="2340"/>
                <w:tab w:val="left" w:pos="3420"/>
              </w:tabs>
              <w:spacing w:after="240"/>
              <w:ind w:left="2880" w:hanging="2160"/>
              <w:rPr>
                <w:ins w:id="2618" w:author="ERCOT" w:date="2020-06-11T10:44:00Z"/>
                <w:bCs/>
              </w:rPr>
            </w:pPr>
            <w:ins w:id="2619" w:author="ERCOT" w:date="2020-06-11T10:44:00Z">
              <w:r>
                <w:rPr>
                  <w:bCs/>
                </w:rPr>
                <w:t xml:space="preserve">Else: </w:t>
              </w:r>
            </w:ins>
          </w:p>
          <w:p w14:paraId="700BDB3A" w14:textId="77777777" w:rsidR="00F1515F" w:rsidRPr="001B3794" w:rsidRDefault="00F1515F" w:rsidP="00F1515F">
            <w:pPr>
              <w:spacing w:after="240"/>
              <w:ind w:left="1440" w:hanging="720"/>
              <w:rPr>
                <w:ins w:id="2620" w:author="ERCOT" w:date="2020-06-11T10:44:00Z"/>
                <w:iCs/>
                <w:szCs w:val="20"/>
                <w:lang w:val="pt-BR"/>
              </w:rPr>
            </w:pPr>
            <w:ins w:id="2621" w:author="ERCOT" w:date="2020-06-11T10:44:00Z">
              <w:r w:rsidRPr="001B3794">
                <w:rPr>
                  <w:iCs/>
                  <w:szCs w:val="20"/>
                  <w:lang w:val="pt-BR"/>
                </w:rPr>
                <w:t>UPESR</w:t>
              </w:r>
              <w:r w:rsidRPr="001B3794">
                <w:rPr>
                  <w:i/>
                  <w:iCs/>
                  <w:szCs w:val="20"/>
                  <w:vertAlign w:val="subscript"/>
                </w:rPr>
                <w:t xml:space="preserve"> q, r, p, i  </w:t>
              </w:r>
              <w:r w:rsidRPr="001B3794">
                <w:rPr>
                  <w:iCs/>
                  <w:szCs w:val="20"/>
                  <w:lang w:val="pt-BR"/>
                </w:rPr>
                <w:t>=</w:t>
              </w:r>
              <w:r w:rsidRPr="001B3794">
                <w:rPr>
                  <w:iCs/>
                  <w:szCs w:val="20"/>
                  <w:lang w:val="pt-BR"/>
                </w:rPr>
                <w:tab/>
                <w:t>0</w:t>
              </w:r>
            </w:ins>
          </w:p>
          <w:p w14:paraId="11E6449F" w14:textId="77777777" w:rsidR="00F1515F" w:rsidRPr="00F1515F" w:rsidRDefault="00F1515F" w:rsidP="00F1515F">
            <w:pPr>
              <w:spacing w:after="240"/>
              <w:ind w:left="2880" w:hanging="2160"/>
              <w:rPr>
                <w:iCs/>
                <w:szCs w:val="20"/>
                <w:lang w:val="pt-BR"/>
              </w:rPr>
            </w:pPr>
            <w:ins w:id="2622" w:author="ERCOT" w:date="2020-06-11T10:44:00Z">
              <w:r>
                <w:rPr>
                  <w:iCs/>
                  <w:szCs w:val="20"/>
                  <w:lang w:val="pt-BR"/>
                </w:rPr>
                <w:t xml:space="preserve">Where: </w:t>
              </w:r>
            </w:ins>
          </w:p>
          <w:p w14:paraId="49E347AD" w14:textId="77777777" w:rsidR="009B037D" w:rsidRPr="009B037D" w:rsidDel="009437AC" w:rsidRDefault="009B037D" w:rsidP="009B037D">
            <w:pPr>
              <w:tabs>
                <w:tab w:val="left" w:pos="2340"/>
                <w:tab w:val="left" w:pos="3420"/>
              </w:tabs>
              <w:spacing w:after="240"/>
              <w:ind w:leftChars="300" w:left="3060" w:hangingChars="975" w:hanging="2340"/>
              <w:rPr>
                <w:del w:id="2623" w:author="ERCOT 103020" w:date="2020-10-13T16:46:00Z"/>
                <w:lang w:val="pt-BR"/>
              </w:rPr>
            </w:pPr>
            <w:del w:id="2624" w:author="ERCOT 103020" w:date="2020-10-13T16:46:00Z">
              <w:r w:rsidRPr="009B037D" w:rsidDel="009437AC">
                <w:rPr>
                  <w:lang w:val="es-ES"/>
                </w:rPr>
                <w:delText>AABPESR</w:delText>
              </w:r>
              <w:r w:rsidRPr="009B037D" w:rsidDel="009437AC">
                <w:rPr>
                  <w:i/>
                  <w:vertAlign w:val="subscript"/>
                  <w:lang w:val="pt-BR"/>
                </w:rPr>
                <w:delText xml:space="preserve"> q, g, p, i   </w:delText>
              </w:r>
              <w:r w:rsidRPr="009B037D" w:rsidDel="009437AC">
                <w:rPr>
                  <w:lang w:val="pt-BR"/>
                </w:rPr>
                <w:delText xml:space="preserve">        =      </w:delText>
              </w:r>
              <w:r w:rsidR="007F4122" w:rsidRPr="009B037D" w:rsidDel="009437AC">
                <w:rPr>
                  <w:noProof/>
                  <w:position w:val="-18"/>
                </w:rPr>
                <w:drawing>
                  <wp:inline distT="0" distB="0" distL="0" distR="0" wp14:anchorId="4E703A17" wp14:editId="4271585A">
                    <wp:extent cx="138430" cy="244475"/>
                    <wp:effectExtent l="0" t="0" r="0" b="3175"/>
                    <wp:docPr id="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w:delText>
              </w:r>
              <w:r w:rsidRPr="009B037D" w:rsidDel="009437AC">
                <w:rPr>
                  <w:i/>
                  <w:vertAlign w:val="subscript"/>
                  <w:lang w:val="pt-BR"/>
                </w:rPr>
                <w:delText xml:space="preserve"> q, r, p, i</w:delText>
              </w:r>
              <w:r w:rsidRPr="009B037D" w:rsidDel="009437AC">
                <w:rPr>
                  <w:lang w:val="pt-BR"/>
                </w:rPr>
                <w:delText xml:space="preserve"> - </w:delText>
              </w:r>
              <w:r w:rsidR="007F4122" w:rsidRPr="009B037D" w:rsidDel="009437AC">
                <w:rPr>
                  <w:noProof/>
                  <w:position w:val="-18"/>
                </w:rPr>
                <w:drawing>
                  <wp:inline distT="0" distB="0" distL="0" distR="0" wp14:anchorId="11573FED" wp14:editId="5B3C28A9">
                    <wp:extent cx="138430" cy="244475"/>
                    <wp:effectExtent l="0" t="0" r="0" b="3175"/>
                    <wp:docPr id="6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AABPCLR</w:delText>
              </w:r>
              <w:r w:rsidRPr="009B037D" w:rsidDel="009437AC">
                <w:rPr>
                  <w:i/>
                  <w:vertAlign w:val="subscript"/>
                  <w:lang w:val="pt-BR"/>
                </w:rPr>
                <w:delText xml:space="preserve"> q, r, p, i</w:delText>
              </w:r>
              <w:r w:rsidRPr="009B037D" w:rsidDel="009437AC">
                <w:rPr>
                  <w:lang w:val="pt-BR"/>
                </w:rPr>
                <w:delText xml:space="preserve"> </w:delText>
              </w:r>
            </w:del>
          </w:p>
          <w:p w14:paraId="2F418F5E" w14:textId="77777777" w:rsidR="009B037D" w:rsidRPr="009B037D" w:rsidDel="009437AC" w:rsidRDefault="009B037D" w:rsidP="009B037D">
            <w:pPr>
              <w:tabs>
                <w:tab w:val="left" w:pos="2340"/>
                <w:tab w:val="left" w:pos="3420"/>
              </w:tabs>
              <w:spacing w:after="240"/>
              <w:ind w:left="2880" w:hanging="2160"/>
              <w:rPr>
                <w:del w:id="2625" w:author="ERCOT 103020" w:date="2020-10-13T16:46:00Z"/>
                <w:bCs/>
              </w:rPr>
            </w:pPr>
            <w:del w:id="2626" w:author="ERCOT 103020" w:date="2020-10-13T16:46:00Z">
              <w:r w:rsidRPr="009B037D" w:rsidDel="009437AC">
                <w:rPr>
                  <w:bCs/>
                </w:rPr>
                <w:delText>NETOP</w:delText>
              </w:r>
              <w:r w:rsidRPr="009B037D" w:rsidDel="009437AC">
                <w:rPr>
                  <w:bCs/>
                  <w:i/>
                  <w:vertAlign w:val="subscript"/>
                </w:rPr>
                <w:delText xml:space="preserve"> q, g, i</w:delText>
              </w:r>
              <w:r w:rsidRPr="009B037D" w:rsidDel="009437AC">
                <w:rPr>
                  <w:bCs/>
                  <w:i/>
                  <w:vertAlign w:val="subscript"/>
                </w:rPr>
                <w:tab/>
                <w:delText xml:space="preserve">    </w:delText>
              </w:r>
              <w:r w:rsidRPr="009B037D" w:rsidDel="009437AC">
                <w:rPr>
                  <w:bCs/>
                  <w:i/>
                </w:rPr>
                <w:delText xml:space="preserve">=  </w:delText>
              </w:r>
              <w:r w:rsidRPr="009B037D" w:rsidDel="009437AC">
                <w:rPr>
                  <w:bCs/>
                  <w:i/>
                  <w:vertAlign w:val="subscript"/>
                </w:rPr>
                <w:delText xml:space="preserve">   </w:delText>
              </w:r>
              <w:r w:rsidRPr="009B037D" w:rsidDel="009437AC">
                <w:rPr>
                  <w:bCs/>
                </w:rPr>
                <w:delText xml:space="preserve"> </w:delText>
              </w:r>
              <w:r w:rsidR="007F4122" w:rsidRPr="009B037D" w:rsidDel="009437AC">
                <w:rPr>
                  <w:noProof/>
                  <w:position w:val="-18"/>
                </w:rPr>
                <w:drawing>
                  <wp:inline distT="0" distB="0" distL="0" distR="0" wp14:anchorId="2DF0B2C3" wp14:editId="0606B4BE">
                    <wp:extent cx="138430" cy="244475"/>
                    <wp:effectExtent l="0" t="0" r="0" b="3175"/>
                    <wp:docPr id="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rPr>
                <w:delText>TWTG</w:delText>
              </w:r>
              <w:r w:rsidRPr="009B037D" w:rsidDel="009437AC">
                <w:rPr>
                  <w:bCs/>
                  <w:i/>
                  <w:iCs/>
                  <w:vertAlign w:val="subscript"/>
                  <w:lang w:val="es-ES"/>
                </w:rPr>
                <w:delText xml:space="preserve"> q, r, p, i </w:delText>
              </w:r>
              <w:r w:rsidRPr="009B037D" w:rsidDel="009437AC">
                <w:rPr>
                  <w:bCs/>
                  <w:i/>
                  <w:iCs/>
                  <w:lang w:val="es-ES"/>
                </w:rPr>
                <w:delText xml:space="preserve">- </w:delText>
              </w:r>
              <w:r w:rsidR="007F4122" w:rsidRPr="009B037D" w:rsidDel="009437AC">
                <w:rPr>
                  <w:noProof/>
                  <w:position w:val="-18"/>
                </w:rPr>
                <w:drawing>
                  <wp:inline distT="0" distB="0" distL="0" distR="0" wp14:anchorId="4A507E97" wp14:editId="0D154F16">
                    <wp:extent cx="138430" cy="244475"/>
                    <wp:effectExtent l="0" t="0" r="0" b="3175"/>
                    <wp:docPr id="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iCs/>
                  <w:lang w:val="es-ES"/>
                </w:rPr>
                <w:delText>ATPC</w:delText>
              </w:r>
              <w:r w:rsidRPr="009B037D" w:rsidDel="009437AC">
                <w:rPr>
                  <w:bCs/>
                  <w:i/>
                  <w:vertAlign w:val="subscript"/>
                  <w:lang w:val="es-ES"/>
                </w:rPr>
                <w:delText xml:space="preserve"> </w:delText>
              </w:r>
              <w:r w:rsidRPr="009B037D" w:rsidDel="009437AC">
                <w:rPr>
                  <w:bCs/>
                  <w:i/>
                  <w:vertAlign w:val="subscript"/>
                </w:rPr>
                <w:delText>q, r, p, i</w:delText>
              </w:r>
            </w:del>
          </w:p>
          <w:p w14:paraId="0125C29F" w14:textId="77777777" w:rsidR="009B037D" w:rsidRPr="009B037D" w:rsidDel="009437AC" w:rsidRDefault="009B037D" w:rsidP="009B037D">
            <w:pPr>
              <w:tabs>
                <w:tab w:val="left" w:pos="2340"/>
              </w:tabs>
              <w:spacing w:after="240"/>
              <w:ind w:left="1440" w:hanging="720"/>
              <w:rPr>
                <w:del w:id="2627" w:author="ERCOT 103020" w:date="2020-10-13T16:46:00Z"/>
                <w:iCs/>
                <w:szCs w:val="20"/>
              </w:rPr>
            </w:pPr>
            <w:del w:id="2628" w:author="ERCOT 103020" w:date="2020-10-13T16:46:00Z">
              <w:r w:rsidRPr="009B037D" w:rsidDel="009437AC">
                <w:rPr>
                  <w:iCs/>
                  <w:szCs w:val="20"/>
                </w:rPr>
                <w:lastRenderedPageBreak/>
                <w:delText>ATPC</w:delText>
              </w:r>
              <w:r w:rsidRPr="009B037D" w:rsidDel="009437AC">
                <w:rPr>
                  <w:i/>
                  <w:iCs/>
                  <w:szCs w:val="20"/>
                  <w:vertAlign w:val="subscript"/>
                </w:rPr>
                <w:delText xml:space="preserve"> q, r, p, i</w:delText>
              </w:r>
              <w:r w:rsidRPr="009B037D" w:rsidDel="009437AC">
                <w:rPr>
                  <w:i/>
                  <w:iCs/>
                  <w:szCs w:val="20"/>
                  <w:vertAlign w:val="subscript"/>
                </w:rPr>
                <w:tab/>
              </w:r>
              <w:r w:rsidRPr="009B037D" w:rsidDel="009437AC">
                <w:rPr>
                  <w:iCs/>
                  <w:szCs w:val="20"/>
                </w:rPr>
                <w:delText>=</w:delText>
              </w:r>
              <w:r w:rsidRPr="009B037D" w:rsidDel="009437AC">
                <w:rPr>
                  <w:i/>
                  <w:iCs/>
                  <w:szCs w:val="20"/>
                  <w:vertAlign w:val="subscript"/>
                </w:rPr>
                <w:delText xml:space="preserve">      </w:delText>
              </w:r>
              <w:r w:rsidRPr="009B037D" w:rsidDel="009437AC">
                <w:rPr>
                  <w:iCs/>
                  <w:szCs w:val="20"/>
                </w:rPr>
                <w:delText xml:space="preserve"> (</w:delText>
              </w:r>
              <w:r w:rsidR="00FB42F9">
                <w:rPr>
                  <w:iCs/>
                  <w:position w:val="-22"/>
                  <w:szCs w:val="20"/>
                </w:rPr>
                <w:pict w14:anchorId="0587A582">
                  <v:shape id="_x0000_i1085" type="#_x0000_t75" style="width:7.45pt;height:21.75pt">
                    <v:imagedata r:id="rId81" o:title=""/>
                  </v:shape>
                </w:pict>
              </w:r>
              <w:r w:rsidRPr="009B037D" w:rsidDel="009437AC">
                <w:rPr>
                  <w:iCs/>
                  <w:szCs w:val="20"/>
                </w:rPr>
                <w:delText xml:space="preserve"> (AVGTPC5M</w:delText>
              </w:r>
              <w:r w:rsidRPr="009B037D" w:rsidDel="009437AC">
                <w:rPr>
                  <w:i/>
                  <w:iCs/>
                  <w:szCs w:val="20"/>
                  <w:vertAlign w:val="subscript"/>
                </w:rPr>
                <w:delText xml:space="preserve"> q, r, p,</w:delText>
              </w:r>
              <w:r w:rsidRPr="009B037D" w:rsidDel="009437AC">
                <w:rPr>
                  <w:i/>
                  <w:iCs/>
                  <w:szCs w:val="20"/>
                  <w:vertAlign w:val="subscript"/>
                  <w:lang w:val="es-ES"/>
                </w:rPr>
                <w:delText xml:space="preserve"> i, </w:delText>
              </w:r>
              <w:r w:rsidRPr="009B037D" w:rsidDel="009437AC">
                <w:rPr>
                  <w:i/>
                  <w:iCs/>
                  <w:szCs w:val="20"/>
                  <w:vertAlign w:val="subscript"/>
                </w:rPr>
                <w:delText>y</w:delText>
              </w:r>
              <w:r w:rsidRPr="009B037D" w:rsidDel="009437AC">
                <w:rPr>
                  <w:iCs/>
                  <w:szCs w:val="20"/>
                </w:rPr>
                <w:delText>) / 3) * ¼</w:delText>
              </w:r>
            </w:del>
          </w:p>
          <w:p w14:paraId="20A80D74" w14:textId="77777777" w:rsidR="009B037D" w:rsidRPr="009B037D" w:rsidRDefault="009B037D" w:rsidP="009B037D">
            <w:pPr>
              <w:tabs>
                <w:tab w:val="left" w:pos="2340"/>
                <w:tab w:val="left" w:pos="3420"/>
              </w:tabs>
              <w:spacing w:after="240"/>
              <w:ind w:left="2880" w:hanging="2160"/>
              <w:rPr>
                <w:bCs/>
              </w:rPr>
            </w:pPr>
            <w:r w:rsidRPr="009B037D">
              <w:rPr>
                <w:bCs/>
              </w:rPr>
              <w:t>TWTG</w:t>
            </w:r>
            <w:r w:rsidRPr="009B037D">
              <w:rPr>
                <w:bCs/>
                <w:i/>
                <w:vertAlign w:val="subscript"/>
              </w:rPr>
              <w:t xml:space="preserve"> q, r, p, i</w:t>
            </w:r>
            <w:r w:rsidRPr="009B037D">
              <w:rPr>
                <w:bCs/>
                <w:i/>
                <w:vertAlign w:val="subscript"/>
              </w:rPr>
              <w:tab/>
            </w:r>
            <w:r w:rsidRPr="009B037D">
              <w:rPr>
                <w:bCs/>
                <w:i/>
              </w:rPr>
              <w:t xml:space="preserve">= </w:t>
            </w:r>
            <w:r w:rsidRPr="009B037D">
              <w:rPr>
                <w:bCs/>
                <w:i/>
                <w:vertAlign w:val="subscript"/>
              </w:rPr>
              <w:t xml:space="preserve">     </w:t>
            </w:r>
            <w:r w:rsidRPr="009B037D">
              <w:rPr>
                <w:bCs/>
              </w:rPr>
              <w:t xml:space="preserve"> (</w:t>
            </w:r>
            <w:r w:rsidR="00FB42F9">
              <w:rPr>
                <w:bCs/>
                <w:position w:val="-22"/>
              </w:rPr>
              <w:pict w14:anchorId="3FE52DA4">
                <v:shape id="_x0000_i1086" type="#_x0000_t75" style="width:7.45pt;height:21.75pt">
                  <v:imagedata r:id="rId81" o:title=""/>
                </v:shape>
              </w:pict>
            </w:r>
            <w:r w:rsidRPr="009B037D">
              <w:rPr>
                <w:bCs/>
              </w:rPr>
              <w:t xml:space="preserve"> (AVGTG5M</w:t>
            </w:r>
            <w:r w:rsidRPr="009B037D">
              <w:rPr>
                <w:bCs/>
                <w:i/>
                <w:vertAlign w:val="subscript"/>
              </w:rPr>
              <w:t xml:space="preserve"> q, r, p, i, y</w:t>
            </w:r>
            <w:r w:rsidRPr="009B037D">
              <w:rPr>
                <w:bCs/>
              </w:rPr>
              <w:t>) / 3) * ¼</w:t>
            </w:r>
          </w:p>
          <w:p w14:paraId="6A18DDC0"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6A7F6267"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57000672"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370436F4"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37BD0BED"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4A9128A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3EF0B6B" w14:textId="77777777" w:rsidR="009B037D" w:rsidRPr="009B037D" w:rsidRDefault="009B037D" w:rsidP="009B037D">
                  <w:pPr>
                    <w:spacing w:after="60"/>
                    <w:rPr>
                      <w:iCs/>
                      <w:sz w:val="20"/>
                      <w:szCs w:val="20"/>
                    </w:rPr>
                  </w:pPr>
                  <w:del w:id="2629" w:author="ERCOT 103020" w:date="2020-10-13T16:46:00Z">
                    <w:r w:rsidRPr="00C77CF2" w:rsidDel="009437AC">
                      <w:rPr>
                        <w:iCs/>
                        <w:sz w:val="20"/>
                        <w:szCs w:val="20"/>
                      </w:rPr>
                      <w:delText>B</w:delText>
                    </w:r>
                  </w:del>
                  <w:ins w:id="2630" w:author="ERCOT 103020" w:date="2020-10-13T16:46:00Z">
                    <w:r w:rsidR="009437AC">
                      <w:rPr>
                        <w:iCs/>
                        <w:sz w:val="20"/>
                        <w:szCs w:val="20"/>
                      </w:rPr>
                      <w:t>S</w:t>
                    </w:r>
                  </w:ins>
                  <w:r w:rsidRPr="00C77CF2">
                    <w:rPr>
                      <w:iCs/>
                      <w:sz w:val="20"/>
                      <w:szCs w:val="20"/>
                    </w:rPr>
                    <w:t xml:space="preserve">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495E754"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35D86B17" w14:textId="77777777" w:rsidR="009B037D" w:rsidRPr="009B037D" w:rsidRDefault="009B037D" w:rsidP="009437AC">
                  <w:pPr>
                    <w:spacing w:after="60"/>
                    <w:rPr>
                      <w:iCs/>
                      <w:sz w:val="20"/>
                      <w:szCs w:val="20"/>
                    </w:rPr>
                  </w:pPr>
                  <w:del w:id="2631" w:author="ERCOT 103020" w:date="2020-10-13T16:46:00Z">
                    <w:r w:rsidRPr="009B037D" w:rsidDel="009437AC">
                      <w:rPr>
                        <w:i/>
                        <w:iCs/>
                        <w:sz w:val="20"/>
                        <w:szCs w:val="20"/>
                      </w:rPr>
                      <w:delText>Base</w:delText>
                    </w:r>
                  </w:del>
                  <w:ins w:id="2632" w:author="ERCOT 103020" w:date="2020-10-13T16:46:00Z">
                    <w:r w:rsidR="009437AC">
                      <w:rPr>
                        <w:i/>
                        <w:iCs/>
                        <w:sz w:val="20"/>
                        <w:szCs w:val="20"/>
                      </w:rPr>
                      <w:t>Set</w:t>
                    </w:r>
                  </w:ins>
                  <w:r w:rsidRPr="009B037D">
                    <w:rPr>
                      <w:i/>
                      <w:iCs/>
                      <w:sz w:val="20"/>
                      <w:szCs w:val="20"/>
                    </w:rPr>
                    <w:t xml:space="preserv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w:t>
                  </w:r>
                  <w:del w:id="2633" w:author="ERCOT 103020" w:date="2020-10-13T16:46:00Z">
                    <w:r w:rsidRPr="009B037D" w:rsidDel="009437AC">
                      <w:rPr>
                        <w:iCs/>
                        <w:sz w:val="20"/>
                        <w:szCs w:val="20"/>
                      </w:rPr>
                      <w:delText xml:space="preserve">Generation Resource or Controllable </w:delText>
                    </w:r>
                  </w:del>
                  <w:r w:rsidRPr="009B037D">
                    <w:rPr>
                      <w:iCs/>
                      <w:sz w:val="20"/>
                      <w:szCs w:val="20"/>
                    </w:rPr>
                    <w:t xml:space="preserve">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w:t>
                  </w:r>
                  <w:del w:id="2634" w:author="ERCOT 103020" w:date="2020-10-13T16:46:00Z">
                    <w:r w:rsidRPr="009B037D" w:rsidDel="009437AC">
                      <w:rPr>
                        <w:iCs/>
                        <w:sz w:val="20"/>
                        <w:szCs w:val="20"/>
                      </w:rPr>
                      <w:delText>Base Point</w:delText>
                    </w:r>
                  </w:del>
                  <w:ins w:id="2635" w:author="ERCOT 103020" w:date="2020-10-13T16:46:00Z">
                    <w:r w:rsidR="009437AC">
                      <w:rPr>
                        <w:iCs/>
                        <w:sz w:val="20"/>
                        <w:szCs w:val="20"/>
                      </w:rPr>
                      <w:t>AASP</w:t>
                    </w:r>
                  </w:ins>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71D15F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DD1333C"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1DA750DA"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6D57CAF"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rsidDel="009437AC" w14:paraId="25D7799E" w14:textId="77777777" w:rsidTr="00466584">
              <w:trPr>
                <w:cantSplit/>
                <w:del w:id="2636" w:author="ERCOT 103020" w:date="2020-10-13T16:46:00Z"/>
              </w:trPr>
              <w:tc>
                <w:tcPr>
                  <w:tcW w:w="1776" w:type="dxa"/>
                  <w:tcBorders>
                    <w:top w:val="single" w:sz="4" w:space="0" w:color="auto"/>
                    <w:left w:val="single" w:sz="4" w:space="0" w:color="auto"/>
                    <w:bottom w:val="single" w:sz="4" w:space="0" w:color="auto"/>
                    <w:right w:val="single" w:sz="4" w:space="0" w:color="auto"/>
                  </w:tcBorders>
                  <w:hideMark/>
                </w:tcPr>
                <w:p w14:paraId="71E0C779" w14:textId="77777777" w:rsidR="009B037D" w:rsidRPr="009B037D" w:rsidDel="009437AC" w:rsidRDefault="009B037D" w:rsidP="009B037D">
                  <w:pPr>
                    <w:spacing w:after="60"/>
                    <w:rPr>
                      <w:del w:id="2637" w:author="ERCOT 103020" w:date="2020-10-13T16:46:00Z"/>
                      <w:iCs/>
                      <w:sz w:val="20"/>
                      <w:szCs w:val="20"/>
                    </w:rPr>
                  </w:pPr>
                  <w:del w:id="2638" w:author="ERCOT 103020" w:date="2020-10-13T16:46:00Z">
                    <w:r w:rsidRPr="009B037D" w:rsidDel="009437AC">
                      <w:rPr>
                        <w:iCs/>
                        <w:sz w:val="20"/>
                        <w:szCs w:val="20"/>
                      </w:rPr>
                      <w:delText xml:space="preserve">NETOP </w:delText>
                    </w:r>
                    <w:r w:rsidRPr="009B037D" w:rsidDel="009437AC">
                      <w:rPr>
                        <w:i/>
                        <w:iCs/>
                        <w:sz w:val="20"/>
                        <w:szCs w:val="20"/>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57515AE0" w14:textId="77777777" w:rsidR="009B037D" w:rsidRPr="009B037D" w:rsidDel="009437AC" w:rsidRDefault="009B037D" w:rsidP="009B037D">
                  <w:pPr>
                    <w:spacing w:after="60"/>
                    <w:rPr>
                      <w:del w:id="2639" w:author="ERCOT 103020" w:date="2020-10-13T16:46:00Z"/>
                      <w:iCs/>
                      <w:sz w:val="20"/>
                      <w:szCs w:val="20"/>
                    </w:rPr>
                  </w:pPr>
                  <w:del w:id="2640" w:author="ERCOT 103020" w:date="2020-10-13T16:46: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7182F32" w14:textId="77777777" w:rsidR="009B037D" w:rsidRPr="009B037D" w:rsidDel="009437AC" w:rsidRDefault="009B037D" w:rsidP="009B037D">
                  <w:pPr>
                    <w:spacing w:after="60"/>
                    <w:rPr>
                      <w:del w:id="2641" w:author="ERCOT 103020" w:date="2020-10-13T16:46:00Z"/>
                      <w:iCs/>
                      <w:sz w:val="20"/>
                      <w:szCs w:val="20"/>
                    </w:rPr>
                  </w:pPr>
                  <w:del w:id="2642" w:author="ERCOT 103020" w:date="2020-10-13T16:46:00Z">
                    <w:r w:rsidRPr="009B037D" w:rsidDel="009437AC">
                      <w:rPr>
                        <w:i/>
                        <w:iCs/>
                        <w:sz w:val="20"/>
                        <w:szCs w:val="20"/>
                      </w:rPr>
                      <w:delText>Net Operations for the ESR</w:delText>
                    </w:r>
                    <w:r w:rsidRPr="009B037D" w:rsidDel="009437AC">
                      <w:rPr>
                        <w:iCs/>
                        <w:sz w:val="20"/>
                        <w:szCs w:val="20"/>
                      </w:rPr>
                      <w:delText xml:space="preserve">—The net operations for the ESR is the difference between the aggregated telemetered generation and aggregated telemetered power consumption for the ESR </w:delText>
                    </w:r>
                    <w:r w:rsidRPr="009B037D" w:rsidDel="009437AC">
                      <w:rPr>
                        <w:i/>
                        <w:iCs/>
                        <w:sz w:val="20"/>
                        <w:szCs w:val="20"/>
                      </w:rPr>
                      <w:delText xml:space="preserve">g, </w:delText>
                    </w:r>
                    <w:r w:rsidRPr="009B037D" w:rsidDel="009437AC">
                      <w:rPr>
                        <w:iCs/>
                        <w:sz w:val="20"/>
                        <w:szCs w:val="20"/>
                      </w:rPr>
                      <w:delText xml:space="preserve">for the QSE </w:delText>
                    </w:r>
                    <w:r w:rsidRPr="009B037D" w:rsidDel="009437AC">
                      <w:rPr>
                        <w:i/>
                        <w:iCs/>
                        <w:sz w:val="20"/>
                        <w:szCs w:val="20"/>
                      </w:rPr>
                      <w:delText xml:space="preserve">q, </w:delText>
                    </w:r>
                    <w:r w:rsidRPr="009B037D" w:rsidDel="009437AC">
                      <w:rPr>
                        <w:iCs/>
                        <w:sz w:val="20"/>
                        <w:szCs w:val="20"/>
                      </w:rPr>
                      <w:delText xml:space="preserve">for the 15-minute Settlement Interval </w:delText>
                    </w:r>
                    <w:r w:rsidRPr="009B037D" w:rsidDel="009437AC">
                      <w:rPr>
                        <w:i/>
                        <w:iCs/>
                        <w:sz w:val="20"/>
                        <w:szCs w:val="20"/>
                      </w:rPr>
                      <w:delText xml:space="preserve">i. </w:delText>
                    </w:r>
                  </w:del>
                </w:p>
              </w:tc>
            </w:tr>
            <w:tr w:rsidR="009B037D" w:rsidRPr="009B037D" w14:paraId="36641E8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615DD1"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058F656"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FEF3229" w14:textId="77777777" w:rsidR="009B037D" w:rsidRPr="009B037D" w:rsidRDefault="009B037D" w:rsidP="009437AC">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w:t>
                  </w:r>
                  <w:ins w:id="2643" w:author="ERCOT 103020" w:date="2020-10-13T16:47:00Z">
                    <w:r w:rsidR="009437AC">
                      <w:rPr>
                        <w:iCs/>
                        <w:sz w:val="20"/>
                        <w:szCs w:val="20"/>
                      </w:rPr>
                      <w:t xml:space="preserve">or consumption </w:t>
                    </w:r>
                  </w:ins>
                  <w:r w:rsidRPr="009B037D">
                    <w:rPr>
                      <w:iCs/>
                      <w:sz w:val="20"/>
                      <w:szCs w:val="20"/>
                    </w:rPr>
                    <w:t xml:space="preserve">of </w:t>
                  </w:r>
                  <w:del w:id="2644" w:author="ERCOT 103020" w:date="2020-10-13T16:47: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648AC9F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9F4978F" w14:textId="77777777" w:rsidR="009B037D" w:rsidRPr="009B037D" w:rsidRDefault="009B037D" w:rsidP="009437AC">
                  <w:pPr>
                    <w:spacing w:after="60"/>
                    <w:rPr>
                      <w:iCs/>
                      <w:sz w:val="20"/>
                      <w:szCs w:val="20"/>
                    </w:rPr>
                  </w:pPr>
                  <w:r w:rsidRPr="009B037D">
                    <w:rPr>
                      <w:iCs/>
                      <w:sz w:val="20"/>
                      <w:szCs w:val="20"/>
                    </w:rPr>
                    <w:t>AA</w:t>
                  </w:r>
                  <w:del w:id="2645" w:author="ERCOT 103020" w:date="2020-10-13T16:47:00Z">
                    <w:r w:rsidRPr="009B037D" w:rsidDel="009437AC">
                      <w:rPr>
                        <w:iCs/>
                        <w:sz w:val="20"/>
                        <w:szCs w:val="20"/>
                      </w:rPr>
                      <w:delText>B</w:delText>
                    </w:r>
                  </w:del>
                  <w:ins w:id="2646" w:author="ERCOT 103020" w:date="2020-10-13T16:47:00Z">
                    <w:r w:rsidR="009437AC">
                      <w:rPr>
                        <w:iCs/>
                        <w:sz w:val="20"/>
                        <w:szCs w:val="20"/>
                      </w:rPr>
                      <w:t>S</w:t>
                    </w:r>
                  </w:ins>
                  <w:r w:rsidRPr="009B037D">
                    <w:rPr>
                      <w:iCs/>
                      <w:sz w:val="20"/>
                      <w:szCs w:val="20"/>
                    </w:rPr>
                    <w:t xml:space="preserve">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767135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485E4BB2" w14:textId="77777777" w:rsidR="009B037D" w:rsidRPr="009B037D" w:rsidRDefault="009B037D" w:rsidP="009437AC">
                  <w:pPr>
                    <w:spacing w:after="60"/>
                    <w:rPr>
                      <w:i/>
                      <w:iCs/>
                      <w:sz w:val="20"/>
                      <w:szCs w:val="20"/>
                    </w:rPr>
                  </w:pPr>
                  <w:del w:id="2647" w:author="ERCOT 103020" w:date="2020-10-13T16:47:00Z">
                    <w:r w:rsidRPr="009B037D" w:rsidDel="009437AC">
                      <w:rPr>
                        <w:i/>
                        <w:iCs/>
                        <w:sz w:val="20"/>
                        <w:szCs w:val="20"/>
                      </w:rPr>
                      <w:delText>Adjusted</w:delText>
                    </w:r>
                  </w:del>
                  <w:ins w:id="2648" w:author="ERCOT 103020" w:date="2020-10-13T16:47:00Z">
                    <w:r w:rsidR="009437AC">
                      <w:rPr>
                        <w:i/>
                        <w:iCs/>
                        <w:sz w:val="20"/>
                        <w:szCs w:val="20"/>
                      </w:rPr>
                      <w:t>Average</w:t>
                    </w:r>
                  </w:ins>
                  <w:r w:rsidRPr="009B037D">
                    <w:rPr>
                      <w:i/>
                      <w:iCs/>
                      <w:sz w:val="20"/>
                      <w:szCs w:val="20"/>
                    </w:rPr>
                    <w:t xml:space="preserve"> Aggregated </w:t>
                  </w:r>
                  <w:del w:id="2649" w:author="ERCOT 103020" w:date="2020-10-13T16:47:00Z">
                    <w:r w:rsidRPr="009B037D" w:rsidDel="009437AC">
                      <w:rPr>
                        <w:i/>
                        <w:iCs/>
                        <w:sz w:val="20"/>
                        <w:szCs w:val="20"/>
                      </w:rPr>
                      <w:delText>Base</w:delText>
                    </w:r>
                  </w:del>
                  <w:ins w:id="2650" w:author="ERCOT 103020" w:date="2020-10-13T16:47:00Z">
                    <w:r w:rsidR="009437AC">
                      <w:rPr>
                        <w:i/>
                        <w:iCs/>
                        <w:sz w:val="20"/>
                        <w:szCs w:val="20"/>
                      </w:rPr>
                      <w:t>Set</w:t>
                    </w:r>
                  </w:ins>
                  <w:r w:rsidRPr="009B037D">
                    <w:rPr>
                      <w:i/>
                      <w:iCs/>
                      <w:sz w:val="20"/>
                      <w:szCs w:val="20"/>
                    </w:rPr>
                    <w:t xml:space="preserve"> Point per QSE per Settlement Point per Resource</w:t>
                  </w:r>
                  <w:r w:rsidRPr="009B037D">
                    <w:rPr>
                      <w:iCs/>
                      <w:sz w:val="20"/>
                      <w:szCs w:val="20"/>
                    </w:rPr>
                    <w:t xml:space="preserve">—The </w:t>
                  </w:r>
                  <w:ins w:id="2651" w:author="ERCOT 103020" w:date="2020-10-13T16:47:00Z">
                    <w:r w:rsidR="009437AC" w:rsidRPr="009437AC">
                      <w:rPr>
                        <w:iCs/>
                        <w:sz w:val="20"/>
                        <w:szCs w:val="20"/>
                      </w:rPr>
                      <w:t>average of the Average Five Minute Clock Interval Set Point (AVGSP5M)</w:t>
                    </w:r>
                  </w:ins>
                  <w:del w:id="2652" w:author="ERCOT 103020" w:date="2020-10-13T16:47:00Z">
                    <w:r w:rsidRPr="009B037D" w:rsidDel="009437AC">
                      <w:rPr>
                        <w:iCs/>
                        <w:sz w:val="20"/>
                        <w:szCs w:val="20"/>
                      </w:rPr>
                      <w:delText>aggregated Base Point adjusted for Reg-Up and Reg-Down deployments</w:delText>
                    </w:r>
                  </w:del>
                  <w:r w:rsidRPr="009B037D">
                    <w:rPr>
                      <w:iCs/>
                      <w:sz w:val="20"/>
                      <w:szCs w:val="20"/>
                    </w:rPr>
                    <w:t xml:space="preserve">, of </w:t>
                  </w:r>
                  <w:del w:id="2653" w:author="ERCOT 103020" w:date="2020-10-13T16:47: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rsidDel="009437AC" w14:paraId="2168EE28" w14:textId="77777777" w:rsidTr="00466584">
              <w:trPr>
                <w:cantSplit/>
                <w:del w:id="2654" w:author="ERCOT 103020" w:date="2020-10-13T16:47:00Z"/>
              </w:trPr>
              <w:tc>
                <w:tcPr>
                  <w:tcW w:w="1776" w:type="dxa"/>
                  <w:tcBorders>
                    <w:top w:val="single" w:sz="4" w:space="0" w:color="auto"/>
                    <w:left w:val="single" w:sz="4" w:space="0" w:color="auto"/>
                    <w:bottom w:val="single" w:sz="4" w:space="0" w:color="auto"/>
                    <w:right w:val="single" w:sz="4" w:space="0" w:color="auto"/>
                  </w:tcBorders>
                  <w:hideMark/>
                </w:tcPr>
                <w:p w14:paraId="3B742FC7" w14:textId="77777777" w:rsidR="009B037D" w:rsidRPr="009B037D" w:rsidDel="009437AC" w:rsidRDefault="009B037D" w:rsidP="009B037D">
                  <w:pPr>
                    <w:spacing w:after="60"/>
                    <w:rPr>
                      <w:del w:id="2655" w:author="ERCOT 103020" w:date="2020-10-13T16:47:00Z"/>
                      <w:iCs/>
                      <w:sz w:val="20"/>
                      <w:szCs w:val="20"/>
                    </w:rPr>
                  </w:pPr>
                  <w:del w:id="2656" w:author="ERCOT 103020" w:date="2020-10-13T16:47:00Z">
                    <w:r w:rsidRPr="009B037D" w:rsidDel="009437AC">
                      <w:rPr>
                        <w:iCs/>
                        <w:sz w:val="20"/>
                        <w:szCs w:val="20"/>
                      </w:rPr>
                      <w:delText xml:space="preserve">AABPESR </w:delText>
                    </w:r>
                    <w:r w:rsidRPr="009B037D" w:rsidDel="009437AC">
                      <w:rPr>
                        <w:i/>
                        <w:iCs/>
                        <w:sz w:val="20"/>
                        <w:szCs w:val="20"/>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7359AD99" w14:textId="77777777" w:rsidR="009B037D" w:rsidRPr="009B037D" w:rsidDel="009437AC" w:rsidRDefault="009B037D" w:rsidP="009B037D">
                  <w:pPr>
                    <w:spacing w:after="60"/>
                    <w:rPr>
                      <w:del w:id="2657" w:author="ERCOT 103020" w:date="2020-10-13T16:47:00Z"/>
                      <w:iCs/>
                      <w:sz w:val="20"/>
                      <w:szCs w:val="20"/>
                    </w:rPr>
                  </w:pPr>
                  <w:del w:id="2658" w:author="ERCOT 103020" w:date="2020-10-13T16:47: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265AB49" w14:textId="77777777" w:rsidR="009B037D" w:rsidRPr="009B037D" w:rsidDel="009437AC" w:rsidRDefault="009B037D" w:rsidP="009B037D">
                  <w:pPr>
                    <w:spacing w:after="60"/>
                    <w:rPr>
                      <w:del w:id="2659" w:author="ERCOT 103020" w:date="2020-10-13T16:47:00Z"/>
                      <w:i/>
                      <w:iCs/>
                      <w:sz w:val="20"/>
                      <w:szCs w:val="20"/>
                    </w:rPr>
                  </w:pPr>
                  <w:del w:id="2660" w:author="ERCOT 103020" w:date="2020-10-13T16:47:00Z">
                    <w:r w:rsidRPr="009B037D" w:rsidDel="009437AC">
                      <w:rPr>
                        <w:i/>
                        <w:iCs/>
                        <w:sz w:val="20"/>
                        <w:szCs w:val="20"/>
                      </w:rPr>
                      <w:delText>Adjusted Aggregated Base Point for an ESR per QSE per Settlement Point</w:delText>
                    </w:r>
                    <w:r w:rsidRPr="009B037D" w:rsidDel="009437AC">
                      <w:rPr>
                        <w:iCs/>
                        <w:sz w:val="20"/>
                        <w:szCs w:val="20"/>
                      </w:rPr>
                      <w:delText xml:space="preserve">—The aggregated Base Point adjusted for Reg-Up and Reg-Down deployments for the ESR </w:delText>
                    </w:r>
                    <w:r w:rsidRPr="009B037D" w:rsidDel="009437AC">
                      <w:rPr>
                        <w:i/>
                        <w:iCs/>
                        <w:sz w:val="20"/>
                        <w:szCs w:val="20"/>
                      </w:rPr>
                      <w:delText>g</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rsidDel="009437AC" w14:paraId="3E94AE6C" w14:textId="77777777" w:rsidTr="00466584">
              <w:trPr>
                <w:cantSplit/>
                <w:del w:id="2661" w:author="ERCOT 103020" w:date="2020-10-13T16:47:00Z"/>
              </w:trPr>
              <w:tc>
                <w:tcPr>
                  <w:tcW w:w="1776" w:type="dxa"/>
                  <w:tcBorders>
                    <w:top w:val="single" w:sz="4" w:space="0" w:color="auto"/>
                    <w:left w:val="single" w:sz="4" w:space="0" w:color="auto"/>
                    <w:bottom w:val="single" w:sz="4" w:space="0" w:color="auto"/>
                    <w:right w:val="single" w:sz="4" w:space="0" w:color="auto"/>
                  </w:tcBorders>
                  <w:hideMark/>
                </w:tcPr>
                <w:p w14:paraId="518537D1" w14:textId="77777777" w:rsidR="009B037D" w:rsidRPr="009B037D" w:rsidDel="009437AC" w:rsidRDefault="009B037D" w:rsidP="009B037D">
                  <w:pPr>
                    <w:spacing w:after="60"/>
                    <w:rPr>
                      <w:del w:id="2662" w:author="ERCOT 103020" w:date="2020-10-13T16:47:00Z"/>
                      <w:iCs/>
                      <w:sz w:val="20"/>
                      <w:szCs w:val="20"/>
                    </w:rPr>
                  </w:pPr>
                  <w:del w:id="2663" w:author="ERCOT 103020" w:date="2020-10-13T16:47:00Z">
                    <w:r w:rsidRPr="009B037D" w:rsidDel="009437AC">
                      <w:rPr>
                        <w:iCs/>
                        <w:sz w:val="20"/>
                        <w:szCs w:val="20"/>
                      </w:rPr>
                      <w:delText xml:space="preserve">AABPCLR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7EBB2B1B" w14:textId="77777777" w:rsidR="009B037D" w:rsidRPr="009B037D" w:rsidDel="009437AC" w:rsidRDefault="009B037D" w:rsidP="009B037D">
                  <w:pPr>
                    <w:spacing w:after="60"/>
                    <w:rPr>
                      <w:del w:id="2664" w:author="ERCOT 103020" w:date="2020-10-13T16:47:00Z"/>
                      <w:iCs/>
                      <w:sz w:val="20"/>
                      <w:szCs w:val="20"/>
                    </w:rPr>
                  </w:pPr>
                  <w:del w:id="2665" w:author="ERCOT 103020" w:date="2020-10-13T16:47: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D71B75F" w14:textId="77777777" w:rsidR="009B037D" w:rsidRPr="009B037D" w:rsidDel="009437AC" w:rsidRDefault="009B037D" w:rsidP="009B037D">
                  <w:pPr>
                    <w:spacing w:after="60"/>
                    <w:rPr>
                      <w:del w:id="2666" w:author="ERCOT 103020" w:date="2020-10-13T16:47:00Z"/>
                      <w:i/>
                      <w:iCs/>
                      <w:sz w:val="20"/>
                      <w:szCs w:val="20"/>
                    </w:rPr>
                  </w:pPr>
                  <w:del w:id="2667" w:author="ERCOT 103020" w:date="2020-10-13T16:47:00Z">
                    <w:r w:rsidRPr="009B037D" w:rsidDel="009437AC">
                      <w:rPr>
                        <w:i/>
                        <w:iCs/>
                        <w:sz w:val="20"/>
                        <w:szCs w:val="20"/>
                      </w:rPr>
                      <w:delText>Adjusted Aggregated Base Point for the Controllable Load Resource per QSE per Settlement Point per Resource</w:delText>
                    </w:r>
                    <w:r w:rsidRPr="009B037D" w:rsidDel="009437AC">
                      <w:rPr>
                        <w:iCs/>
                        <w:sz w:val="20"/>
                        <w:szCs w:val="20"/>
                      </w:rPr>
                      <w:delText xml:space="preserve">—The aggregated Base Point adjusted for Reg-Up and Reg-Down Service deployments,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14:paraId="556CEA9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8F44943"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7EAB7BFB"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C05AED" w14:textId="77777777" w:rsidR="009B037D" w:rsidRPr="009B037D" w:rsidRDefault="009B037D" w:rsidP="009437AC">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w:t>
                  </w:r>
                  <w:ins w:id="2668" w:author="ERCOT 103020" w:date="2020-10-13T16:48:00Z">
                    <w:r w:rsidR="009437AC">
                      <w:rPr>
                        <w:iCs/>
                        <w:sz w:val="20"/>
                        <w:szCs w:val="20"/>
                      </w:rPr>
                      <w:t xml:space="preserve">or consumption </w:t>
                    </w:r>
                  </w:ins>
                  <w:r w:rsidRPr="009B037D">
                    <w:rPr>
                      <w:iCs/>
                      <w:sz w:val="20"/>
                      <w:szCs w:val="20"/>
                    </w:rPr>
                    <w:t xml:space="preserve">of </w:t>
                  </w:r>
                  <w:del w:id="2669" w:author="ERCOT 103020" w:date="2020-10-13T16:48: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rsidDel="009437AC" w14:paraId="50E4EC06" w14:textId="77777777" w:rsidTr="00466584">
              <w:trPr>
                <w:cantSplit/>
                <w:del w:id="2670"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4E71BC43" w14:textId="77777777" w:rsidR="009B037D" w:rsidRPr="009B037D" w:rsidDel="009437AC" w:rsidRDefault="009B037D" w:rsidP="009B037D">
                  <w:pPr>
                    <w:spacing w:after="60"/>
                    <w:rPr>
                      <w:del w:id="2671" w:author="ERCOT 103020" w:date="2020-10-13T16:48:00Z"/>
                      <w:iCs/>
                      <w:sz w:val="20"/>
                      <w:szCs w:val="20"/>
                    </w:rPr>
                  </w:pPr>
                  <w:del w:id="2672" w:author="ERCOT 103020" w:date="2020-10-13T16:48:00Z">
                    <w:r w:rsidRPr="009B037D" w:rsidDel="009437AC">
                      <w:rPr>
                        <w:iCs/>
                        <w:sz w:val="20"/>
                        <w:szCs w:val="20"/>
                      </w:rPr>
                      <w:delText xml:space="preserve">ATPC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7C5042C2" w14:textId="77777777" w:rsidR="009B037D" w:rsidRPr="009B037D" w:rsidDel="009437AC" w:rsidRDefault="009B037D" w:rsidP="009B037D">
                  <w:pPr>
                    <w:spacing w:after="60"/>
                    <w:rPr>
                      <w:del w:id="2673" w:author="ERCOT 103020" w:date="2020-10-13T16:48:00Z"/>
                      <w:iCs/>
                      <w:sz w:val="20"/>
                      <w:szCs w:val="20"/>
                    </w:rPr>
                  </w:pPr>
                  <w:del w:id="2674" w:author="ERCOT 103020" w:date="2020-10-13T16:48: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2E1E0650" w14:textId="77777777" w:rsidR="009B037D" w:rsidRPr="009B037D" w:rsidDel="009437AC" w:rsidRDefault="009B037D" w:rsidP="009B037D">
                  <w:pPr>
                    <w:spacing w:after="60"/>
                    <w:rPr>
                      <w:del w:id="2675" w:author="ERCOT 103020" w:date="2020-10-13T16:48:00Z"/>
                      <w:i/>
                      <w:iCs/>
                      <w:sz w:val="20"/>
                      <w:szCs w:val="20"/>
                    </w:rPr>
                  </w:pPr>
                  <w:del w:id="2676" w:author="ERCOT 103020" w:date="2020-10-13T16:48:00Z">
                    <w:r w:rsidRPr="009B037D" w:rsidDel="009437AC">
                      <w:rPr>
                        <w:i/>
                        <w:iCs/>
                        <w:sz w:val="20"/>
                        <w:szCs w:val="20"/>
                      </w:rPr>
                      <w:delText>Average Telemetered Power Consumption per QSE per Settlement Point per Controllable Load Resource</w:delText>
                    </w:r>
                    <w:r w:rsidRPr="009B037D" w:rsidDel="009437AC">
                      <w:rPr>
                        <w:iCs/>
                        <w:sz w:val="20"/>
                        <w:szCs w:val="20"/>
                      </w:rPr>
                      <w:delText xml:space="preserve">—The average telemetered power consumption of the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 </w:delText>
                    </w:r>
                    <w:r w:rsidRPr="009B037D" w:rsidDel="009437AC">
                      <w:rPr>
                        <w:i/>
                        <w:iCs/>
                        <w:sz w:val="20"/>
                        <w:szCs w:val="20"/>
                      </w:rPr>
                      <w:delText>i.</w:delText>
                    </w:r>
                  </w:del>
                </w:p>
              </w:tc>
            </w:tr>
            <w:tr w:rsidR="009B037D" w:rsidRPr="009B037D" w:rsidDel="009437AC" w14:paraId="7011D1A6" w14:textId="77777777" w:rsidTr="00466584">
              <w:trPr>
                <w:cantSplit/>
                <w:del w:id="2677"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793F8E86" w14:textId="77777777" w:rsidR="009B037D" w:rsidRPr="009B037D" w:rsidDel="009437AC" w:rsidRDefault="009B037D" w:rsidP="009B037D">
                  <w:pPr>
                    <w:spacing w:after="60"/>
                    <w:rPr>
                      <w:del w:id="2678" w:author="ERCOT 103020" w:date="2020-10-13T16:48:00Z"/>
                      <w:iCs/>
                      <w:sz w:val="20"/>
                      <w:szCs w:val="20"/>
                    </w:rPr>
                  </w:pPr>
                  <w:del w:id="2679" w:author="ERCOT 103020" w:date="2020-10-13T16:48:00Z">
                    <w:r w:rsidRPr="009B037D" w:rsidDel="009437AC">
                      <w:rPr>
                        <w:iCs/>
                        <w:sz w:val="20"/>
                        <w:szCs w:val="20"/>
                      </w:rPr>
                      <w:delText xml:space="preserve">AVGTPC5M </w:delText>
                    </w:r>
                    <w:r w:rsidRPr="009B037D" w:rsidDel="009437AC">
                      <w:rPr>
                        <w:i/>
                        <w:iCs/>
                        <w:sz w:val="20"/>
                        <w:szCs w:val="20"/>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164B9D8C" w14:textId="77777777" w:rsidR="009B037D" w:rsidRPr="009B037D" w:rsidDel="009437AC" w:rsidRDefault="009B037D" w:rsidP="009B037D">
                  <w:pPr>
                    <w:spacing w:after="60"/>
                    <w:rPr>
                      <w:del w:id="2680" w:author="ERCOT 103020" w:date="2020-10-13T16:48:00Z"/>
                      <w:iCs/>
                      <w:sz w:val="20"/>
                      <w:szCs w:val="20"/>
                    </w:rPr>
                  </w:pPr>
                  <w:del w:id="2681" w:author="ERCOT 103020" w:date="2020-10-13T16:48: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DE7C8DE" w14:textId="77777777" w:rsidR="009B037D" w:rsidRPr="009B037D" w:rsidDel="009437AC" w:rsidRDefault="009B037D" w:rsidP="009B037D">
                  <w:pPr>
                    <w:spacing w:after="60"/>
                    <w:rPr>
                      <w:del w:id="2682" w:author="ERCOT 103020" w:date="2020-10-13T16:48:00Z"/>
                      <w:i/>
                      <w:iCs/>
                      <w:sz w:val="20"/>
                      <w:szCs w:val="20"/>
                    </w:rPr>
                  </w:pPr>
                  <w:del w:id="2683" w:author="ERCOT 103020" w:date="2020-10-13T16:48:00Z">
                    <w:r w:rsidRPr="009B037D" w:rsidDel="009437AC">
                      <w:rPr>
                        <w:i/>
                        <w:iCs/>
                        <w:sz w:val="20"/>
                        <w:szCs w:val="20"/>
                      </w:rPr>
                      <w:delText>Average Telemetered Power Consumption for the 5 Minutes</w:delText>
                    </w:r>
                    <w:r w:rsidRPr="009B037D" w:rsidDel="009437AC">
                      <w:rPr>
                        <w:iCs/>
                        <w:sz w:val="20"/>
                        <w:szCs w:val="20"/>
                      </w:rPr>
                      <w:delText xml:space="preserve">—The average telemetered power consumption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five-minute clock interval </w:delText>
                    </w:r>
                    <w:r w:rsidRPr="009B037D" w:rsidDel="009437AC">
                      <w:rPr>
                        <w:i/>
                        <w:iCs/>
                        <w:sz w:val="20"/>
                        <w:szCs w:val="20"/>
                      </w:rPr>
                      <w:delText>y</w:delText>
                    </w:r>
                    <w:r w:rsidRPr="009B037D" w:rsidDel="009437AC">
                      <w:rPr>
                        <w:iCs/>
                        <w:sz w:val="20"/>
                        <w:szCs w:val="20"/>
                      </w:rPr>
                      <w:delText xml:space="preserve">, within the 15-minute Settlement Interval </w:delText>
                    </w:r>
                    <w:r w:rsidRPr="009B037D" w:rsidDel="009437AC">
                      <w:rPr>
                        <w:i/>
                        <w:iCs/>
                        <w:sz w:val="20"/>
                        <w:szCs w:val="20"/>
                      </w:rPr>
                      <w:delText>i</w:delText>
                    </w:r>
                    <w:r w:rsidRPr="009B037D" w:rsidDel="009437AC">
                      <w:rPr>
                        <w:iCs/>
                        <w:sz w:val="20"/>
                        <w:szCs w:val="20"/>
                      </w:rPr>
                      <w:delText>.</w:delText>
                    </w:r>
                  </w:del>
                </w:p>
              </w:tc>
            </w:tr>
            <w:tr w:rsidR="009B037D" w:rsidRPr="009B037D" w14:paraId="55BA497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6A4C7CF" w14:textId="77777777" w:rsidR="009B037D" w:rsidRPr="009B037D" w:rsidRDefault="009B037D" w:rsidP="009B037D">
                  <w:pPr>
                    <w:spacing w:after="60"/>
                    <w:rPr>
                      <w:iCs/>
                      <w:sz w:val="20"/>
                      <w:szCs w:val="20"/>
                    </w:rPr>
                  </w:pPr>
                  <w:r w:rsidRPr="009B037D">
                    <w:rPr>
                      <w:iCs/>
                      <w:sz w:val="20"/>
                      <w:szCs w:val="20"/>
                    </w:rPr>
                    <w:t xml:space="preserve">UPESR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A924FC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4A0C5233" w14:textId="77777777" w:rsidR="009B037D" w:rsidRPr="009B037D" w:rsidRDefault="009B037D" w:rsidP="007B794A">
                  <w:pPr>
                    <w:spacing w:after="60"/>
                    <w:rPr>
                      <w:iCs/>
                      <w:sz w:val="20"/>
                      <w:szCs w:val="20"/>
                    </w:rPr>
                  </w:pPr>
                  <w:r w:rsidRPr="009B037D">
                    <w:rPr>
                      <w:i/>
                      <w:iCs/>
                      <w:sz w:val="20"/>
                      <w:szCs w:val="20"/>
                    </w:rPr>
                    <w:t>Under-Performance Volumes per QSE per Settlement Point per Resource</w:t>
                  </w:r>
                  <w:r w:rsidRPr="009B037D">
                    <w:rPr>
                      <w:iCs/>
                      <w:sz w:val="20"/>
                      <w:szCs w:val="20"/>
                    </w:rPr>
                    <w:t>—The amount the ESR</w:t>
                  </w:r>
                  <w:ins w:id="2684" w:author="ERCOT 103020" w:date="2020-10-13T16:48:00Z">
                    <w:r w:rsidR="009437AC" w:rsidRPr="009B037D">
                      <w:rPr>
                        <w:i/>
                        <w:iCs/>
                        <w:sz w:val="20"/>
                        <w:szCs w:val="20"/>
                      </w:rPr>
                      <w:t xml:space="preserve"> r</w:t>
                    </w:r>
                  </w:ins>
                  <w:r w:rsidRPr="009B037D">
                    <w:rPr>
                      <w:iCs/>
                      <w:sz w:val="20"/>
                      <w:szCs w:val="20"/>
                    </w:rPr>
                    <w:t xml:space="preserve"> under-performed</w:t>
                  </w:r>
                  <w:del w:id="2685" w:author="ERCOT 103020" w:date="2020-10-13T16:48:00Z">
                    <w:r w:rsidRPr="009B037D" w:rsidDel="007B794A">
                      <w:rPr>
                        <w:iCs/>
                        <w:sz w:val="20"/>
                        <w:szCs w:val="20"/>
                      </w:rPr>
                      <w:delText xml:space="preserve"> divided evenly amongst the Generation and </w:delText>
                    </w:r>
                    <w:r w:rsidRPr="009B037D" w:rsidDel="007B794A">
                      <w:rPr>
                        <w:iCs/>
                        <w:sz w:val="20"/>
                        <w:szCs w:val="20"/>
                      </w:rPr>
                      <w:lastRenderedPageBreak/>
                      <w:delText xml:space="preserve">Controllable Load Resources </w:delText>
                    </w:r>
                    <w:r w:rsidRPr="009B037D" w:rsidDel="007B794A">
                      <w:rPr>
                        <w:i/>
                        <w:iCs/>
                        <w:sz w:val="20"/>
                        <w:szCs w:val="20"/>
                      </w:rPr>
                      <w:delText>r</w:delText>
                    </w:r>
                    <w:r w:rsidRPr="009B037D" w:rsidDel="007B794A">
                      <w:rPr>
                        <w:iCs/>
                        <w:sz w:val="20"/>
                        <w:szCs w:val="20"/>
                      </w:rPr>
                      <w:delText xml:space="preserve"> in the ESR</w:delText>
                    </w:r>
                  </w:del>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rsidDel="007B794A" w14:paraId="7EB3D40C" w14:textId="77777777" w:rsidTr="00466584">
              <w:trPr>
                <w:cantSplit/>
                <w:del w:id="2686"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66A22DE1" w14:textId="77777777" w:rsidR="009B037D" w:rsidRPr="009B037D" w:rsidDel="007B794A" w:rsidRDefault="009B037D" w:rsidP="009B037D">
                  <w:pPr>
                    <w:spacing w:after="60"/>
                    <w:rPr>
                      <w:del w:id="2687" w:author="ERCOT 103020" w:date="2020-10-13T16:48:00Z"/>
                      <w:iCs/>
                      <w:sz w:val="20"/>
                      <w:szCs w:val="20"/>
                    </w:rPr>
                  </w:pPr>
                  <w:del w:id="2688" w:author="ERCOT 103020" w:date="2020-10-13T16:48:00Z">
                    <w:r w:rsidRPr="009B037D" w:rsidDel="007B794A">
                      <w:rPr>
                        <w:iCs/>
                        <w:sz w:val="20"/>
                        <w:szCs w:val="20"/>
                      </w:rPr>
                      <w:lastRenderedPageBreak/>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76C6F909" w14:textId="77777777" w:rsidR="009B037D" w:rsidRPr="009B037D" w:rsidDel="007B794A" w:rsidRDefault="009B037D" w:rsidP="009B037D">
                  <w:pPr>
                    <w:spacing w:after="60"/>
                    <w:rPr>
                      <w:del w:id="2689" w:author="ERCOT 103020" w:date="2020-10-13T16:48:00Z"/>
                      <w:iCs/>
                      <w:sz w:val="20"/>
                      <w:szCs w:val="20"/>
                    </w:rPr>
                  </w:pPr>
                  <w:del w:id="2690" w:author="ERCOT 103020" w:date="2020-10-13T16:48:00Z">
                    <w:r w:rsidRPr="009B037D" w:rsidDel="007B794A">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4A4CC87A" w14:textId="77777777" w:rsidR="009B037D" w:rsidRPr="009B037D" w:rsidDel="007B794A" w:rsidRDefault="009B037D" w:rsidP="009B037D">
                  <w:pPr>
                    <w:spacing w:after="60"/>
                    <w:rPr>
                      <w:del w:id="2691" w:author="ERCOT 103020" w:date="2020-10-13T16:48:00Z"/>
                      <w:i/>
                      <w:iCs/>
                      <w:sz w:val="20"/>
                      <w:szCs w:val="20"/>
                    </w:rPr>
                  </w:pPr>
                  <w:del w:id="2692" w:author="ERCOT 103020" w:date="2020-10-13T16:48:00Z">
                    <w:r w:rsidRPr="009B037D" w:rsidDel="007B794A">
                      <w:rPr>
                        <w:iCs/>
                        <w:sz w:val="20"/>
                        <w:szCs w:val="20"/>
                      </w:rPr>
                      <w:delText>The number of Generation Resources or Controllable Load Resources within an ESR.</w:delText>
                    </w:r>
                  </w:del>
                </w:p>
              </w:tc>
            </w:tr>
            <w:tr w:rsidR="009B037D" w:rsidRPr="009B037D" w14:paraId="608EB9A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3DAC77F" w14:textId="77777777" w:rsidR="009B037D" w:rsidRPr="009B037D" w:rsidRDefault="009B037D" w:rsidP="009B037D">
                  <w:pPr>
                    <w:spacing w:after="60"/>
                    <w:rPr>
                      <w:iCs/>
                      <w:sz w:val="20"/>
                      <w:szCs w:val="20"/>
                    </w:rPr>
                  </w:pPr>
                  <w:r w:rsidRPr="009B037D">
                    <w:rPr>
                      <w:iCs/>
                      <w:sz w:val="20"/>
                      <w:szCs w:val="20"/>
                    </w:rPr>
                    <w:t>PR4</w:t>
                  </w:r>
                </w:p>
              </w:tc>
              <w:tc>
                <w:tcPr>
                  <w:tcW w:w="892" w:type="dxa"/>
                  <w:tcBorders>
                    <w:top w:val="single" w:sz="4" w:space="0" w:color="auto"/>
                    <w:left w:val="single" w:sz="4" w:space="0" w:color="auto"/>
                    <w:bottom w:val="single" w:sz="4" w:space="0" w:color="auto"/>
                    <w:right w:val="single" w:sz="4" w:space="0" w:color="auto"/>
                  </w:tcBorders>
                  <w:hideMark/>
                </w:tcPr>
                <w:p w14:paraId="0B2425C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4CA50E9" w14:textId="77777777" w:rsidR="009B037D" w:rsidRPr="009B037D" w:rsidRDefault="009B037D" w:rsidP="00834BAE">
                  <w:pPr>
                    <w:spacing w:after="60"/>
                    <w:rPr>
                      <w:iCs/>
                      <w:sz w:val="20"/>
                      <w:szCs w:val="20"/>
                    </w:rPr>
                  </w:pPr>
                  <w:r w:rsidRPr="009B037D">
                    <w:rPr>
                      <w:iCs/>
                      <w:sz w:val="20"/>
                      <w:szCs w:val="20"/>
                    </w:rPr>
                    <w:t xml:space="preserve">The price to use for the </w:t>
                  </w:r>
                  <w:del w:id="2693" w:author="ERCOT 103020" w:date="2020-10-27T18:43:00Z">
                    <w:r w:rsidRPr="009B037D" w:rsidDel="00834BAE">
                      <w:rPr>
                        <w:iCs/>
                        <w:sz w:val="20"/>
                        <w:szCs w:val="20"/>
                      </w:rPr>
                      <w:delText>Base</w:delText>
                    </w:r>
                  </w:del>
                  <w:ins w:id="2694" w:author="ERCOT 103020" w:date="2020-10-27T18:43:00Z">
                    <w:r w:rsidR="00834BAE">
                      <w:rPr>
                        <w:iCs/>
                        <w:sz w:val="20"/>
                        <w:szCs w:val="20"/>
                      </w:rPr>
                      <w:t>Set</w:t>
                    </w:r>
                  </w:ins>
                  <w:r w:rsidRPr="009B037D">
                    <w:rPr>
                      <w:iCs/>
                      <w:sz w:val="20"/>
                      <w:szCs w:val="20"/>
                    </w:rPr>
                    <w:t xml:space="preserve"> Point Deviation Charge for under-performance when RTSPP is greater than -$20/MWh, -$20/MWh.  </w:t>
                  </w:r>
                </w:p>
              </w:tc>
            </w:tr>
            <w:tr w:rsidR="009B037D" w:rsidRPr="009B037D" w14:paraId="15007DD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755904" w14:textId="77777777" w:rsidR="009B037D" w:rsidRPr="009B037D" w:rsidRDefault="009B037D" w:rsidP="009B037D">
                  <w:pPr>
                    <w:spacing w:after="60"/>
                    <w:rPr>
                      <w:iCs/>
                      <w:sz w:val="20"/>
                      <w:szCs w:val="20"/>
                    </w:rPr>
                  </w:pPr>
                  <w:r w:rsidRPr="009B037D">
                    <w:rPr>
                      <w:iCs/>
                      <w:sz w:val="20"/>
                      <w:szCs w:val="20"/>
                    </w:rPr>
                    <w:t>K4</w:t>
                  </w:r>
                </w:p>
              </w:tc>
              <w:tc>
                <w:tcPr>
                  <w:tcW w:w="892" w:type="dxa"/>
                  <w:tcBorders>
                    <w:top w:val="single" w:sz="4" w:space="0" w:color="auto"/>
                    <w:left w:val="single" w:sz="4" w:space="0" w:color="auto"/>
                    <w:bottom w:val="single" w:sz="4" w:space="0" w:color="auto"/>
                    <w:right w:val="single" w:sz="4" w:space="0" w:color="auto"/>
                  </w:tcBorders>
                  <w:hideMark/>
                </w:tcPr>
                <w:p w14:paraId="56E4D960"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2474196F" w14:textId="77777777" w:rsidR="009B037D" w:rsidRPr="009B037D" w:rsidRDefault="009B037D" w:rsidP="009B037D">
                  <w:pPr>
                    <w:spacing w:after="60"/>
                    <w:rPr>
                      <w:iCs/>
                      <w:sz w:val="20"/>
                      <w:szCs w:val="20"/>
                    </w:rPr>
                  </w:pPr>
                  <w:r w:rsidRPr="009B037D">
                    <w:rPr>
                      <w:iCs/>
                      <w:sz w:val="20"/>
                      <w:szCs w:val="20"/>
                    </w:rPr>
                    <w:t xml:space="preserve">The percentage tolerance for under-performance, 3%.  </w:t>
                  </w:r>
                </w:p>
              </w:tc>
            </w:tr>
            <w:tr w:rsidR="009B037D" w:rsidRPr="009B037D" w14:paraId="7C59AA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EE82B4C" w14:textId="77777777" w:rsidR="009B037D" w:rsidRPr="009B037D" w:rsidRDefault="009B037D" w:rsidP="009B037D">
                  <w:pPr>
                    <w:spacing w:after="60"/>
                    <w:rPr>
                      <w:iCs/>
                      <w:sz w:val="20"/>
                      <w:szCs w:val="20"/>
                    </w:rPr>
                  </w:pPr>
                  <w:r w:rsidRPr="009B037D">
                    <w:rPr>
                      <w:iCs/>
                      <w:sz w:val="20"/>
                      <w:szCs w:val="20"/>
                    </w:rPr>
                    <w:t>Q4</w:t>
                  </w:r>
                </w:p>
              </w:tc>
              <w:tc>
                <w:tcPr>
                  <w:tcW w:w="892" w:type="dxa"/>
                  <w:tcBorders>
                    <w:top w:val="single" w:sz="4" w:space="0" w:color="auto"/>
                    <w:left w:val="single" w:sz="4" w:space="0" w:color="auto"/>
                    <w:bottom w:val="single" w:sz="4" w:space="0" w:color="auto"/>
                    <w:right w:val="single" w:sz="4" w:space="0" w:color="auto"/>
                  </w:tcBorders>
                  <w:hideMark/>
                </w:tcPr>
                <w:p w14:paraId="3BD1D10F"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7B4E0D1A" w14:textId="77777777" w:rsidR="009B037D" w:rsidRPr="009B037D" w:rsidRDefault="009B037D" w:rsidP="009B037D">
                  <w:pPr>
                    <w:spacing w:after="60"/>
                    <w:rPr>
                      <w:iCs/>
                      <w:sz w:val="20"/>
                      <w:szCs w:val="20"/>
                    </w:rPr>
                  </w:pPr>
                  <w:r w:rsidRPr="009B037D">
                    <w:rPr>
                      <w:iCs/>
                      <w:sz w:val="20"/>
                      <w:szCs w:val="20"/>
                    </w:rPr>
                    <w:t>The MW tolerance for under-performance, three MW.</w:t>
                  </w:r>
                </w:p>
              </w:tc>
            </w:tr>
            <w:tr w:rsidR="009B037D" w:rsidRPr="009B037D" w14:paraId="0F6EA21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6F9C31A" w14:textId="77777777" w:rsidR="009B037D" w:rsidRPr="009B037D" w:rsidRDefault="009B037D" w:rsidP="009B037D">
                  <w:pPr>
                    <w:spacing w:after="60"/>
                    <w:rPr>
                      <w:iCs/>
                      <w:sz w:val="20"/>
                      <w:szCs w:val="20"/>
                    </w:rPr>
                  </w:pPr>
                  <w:r w:rsidRPr="009B037D">
                    <w:rPr>
                      <w:iCs/>
                      <w:sz w:val="20"/>
                      <w:szCs w:val="20"/>
                    </w:rPr>
                    <w:t>KP2</w:t>
                  </w:r>
                </w:p>
              </w:tc>
              <w:tc>
                <w:tcPr>
                  <w:tcW w:w="892" w:type="dxa"/>
                  <w:tcBorders>
                    <w:top w:val="single" w:sz="4" w:space="0" w:color="auto"/>
                    <w:left w:val="single" w:sz="4" w:space="0" w:color="auto"/>
                    <w:bottom w:val="single" w:sz="4" w:space="0" w:color="auto"/>
                    <w:right w:val="single" w:sz="4" w:space="0" w:color="auto"/>
                  </w:tcBorders>
                  <w:hideMark/>
                </w:tcPr>
                <w:p w14:paraId="06BE8D7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7450F73" w14:textId="77777777" w:rsidR="009B037D" w:rsidRPr="009B037D" w:rsidRDefault="009B037D" w:rsidP="009B037D">
                  <w:pPr>
                    <w:spacing w:after="60"/>
                    <w:rPr>
                      <w:iCs/>
                      <w:sz w:val="20"/>
                      <w:szCs w:val="20"/>
                    </w:rPr>
                  </w:pPr>
                  <w:r w:rsidRPr="009B037D">
                    <w:rPr>
                      <w:iCs/>
                      <w:sz w:val="20"/>
                      <w:szCs w:val="20"/>
                    </w:rPr>
                    <w:t>The coefficient applied to the Settlement Point Price for under-performance charge, 1.0.</w:t>
                  </w:r>
                </w:p>
              </w:tc>
            </w:tr>
            <w:tr w:rsidR="009B037D" w:rsidRPr="009B037D" w14:paraId="32E7732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24D3B1A"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07E119C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1A5DBA0"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622612E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4395377"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5643F431"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07FBCE4D"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54B7910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9B0D55A"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3FF5D3EF"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4D0436D" w14:textId="77777777" w:rsidR="009B037D" w:rsidRPr="009B037D" w:rsidRDefault="009B037D" w:rsidP="007B794A">
                  <w:pPr>
                    <w:tabs>
                      <w:tab w:val="right" w:pos="9360"/>
                    </w:tabs>
                    <w:spacing w:after="60"/>
                    <w:rPr>
                      <w:iCs/>
                      <w:sz w:val="20"/>
                      <w:szCs w:val="20"/>
                      <w:lang w:val="fr-FR"/>
                    </w:rPr>
                  </w:pPr>
                  <w:r w:rsidRPr="009B037D">
                    <w:rPr>
                      <w:iCs/>
                      <w:sz w:val="20"/>
                      <w:szCs w:val="20"/>
                      <w:lang w:val="fr-FR"/>
                    </w:rPr>
                    <w:t>A</w:t>
                  </w:r>
                  <w:del w:id="2695" w:author="ERCOT 103020" w:date="2020-10-13T16:49:00Z">
                    <w:r w:rsidRPr="009B037D" w:rsidDel="007B794A">
                      <w:rPr>
                        <w:iCs/>
                        <w:sz w:val="20"/>
                        <w:szCs w:val="20"/>
                        <w:lang w:val="fr-FR"/>
                      </w:rPr>
                      <w:delText xml:space="preserve"> Generation Resource or Controllable Load Resource within a</w:delText>
                    </w:r>
                  </w:del>
                  <w:r w:rsidRPr="009B037D">
                    <w:rPr>
                      <w:iCs/>
                      <w:sz w:val="20"/>
                      <w:szCs w:val="20"/>
                      <w:lang w:val="fr-FR"/>
                    </w:rPr>
                    <w:t xml:space="preserve">n ESR. </w:t>
                  </w:r>
                </w:p>
              </w:tc>
            </w:tr>
            <w:tr w:rsidR="009B037D" w:rsidRPr="009B037D" w:rsidDel="007B794A" w14:paraId="4DD6BF2A" w14:textId="77777777" w:rsidTr="00466584">
              <w:trPr>
                <w:cantSplit/>
                <w:del w:id="2696" w:author="ERCOT 103020" w:date="2020-10-13T16:49:00Z"/>
              </w:trPr>
              <w:tc>
                <w:tcPr>
                  <w:tcW w:w="1776" w:type="dxa"/>
                  <w:tcBorders>
                    <w:top w:val="single" w:sz="4" w:space="0" w:color="auto"/>
                    <w:left w:val="single" w:sz="4" w:space="0" w:color="auto"/>
                    <w:bottom w:val="single" w:sz="4" w:space="0" w:color="auto"/>
                    <w:right w:val="single" w:sz="4" w:space="0" w:color="auto"/>
                  </w:tcBorders>
                  <w:hideMark/>
                </w:tcPr>
                <w:p w14:paraId="21429620" w14:textId="77777777" w:rsidR="009B037D" w:rsidRPr="009B037D" w:rsidDel="007B794A" w:rsidRDefault="009B037D" w:rsidP="009B037D">
                  <w:pPr>
                    <w:tabs>
                      <w:tab w:val="right" w:pos="9360"/>
                    </w:tabs>
                    <w:spacing w:after="60"/>
                    <w:rPr>
                      <w:del w:id="2697" w:author="ERCOT 103020" w:date="2020-10-13T16:49:00Z"/>
                      <w:i/>
                      <w:iCs/>
                      <w:sz w:val="20"/>
                      <w:szCs w:val="20"/>
                    </w:rPr>
                  </w:pPr>
                  <w:del w:id="2698" w:author="ERCOT 103020" w:date="2020-10-13T16:49:00Z">
                    <w:r w:rsidRPr="009B037D" w:rsidDel="007B794A">
                      <w:rPr>
                        <w:i/>
                        <w:iCs/>
                        <w:sz w:val="20"/>
                        <w:szCs w:val="20"/>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12861D66" w14:textId="77777777" w:rsidR="009B037D" w:rsidRPr="009B037D" w:rsidDel="007B794A" w:rsidRDefault="009B037D" w:rsidP="009B037D">
                  <w:pPr>
                    <w:tabs>
                      <w:tab w:val="right" w:pos="9360"/>
                    </w:tabs>
                    <w:spacing w:after="60"/>
                    <w:rPr>
                      <w:del w:id="2699" w:author="ERCOT 103020" w:date="2020-10-13T16:49:00Z"/>
                      <w:iCs/>
                      <w:sz w:val="20"/>
                      <w:szCs w:val="20"/>
                    </w:rPr>
                  </w:pPr>
                  <w:del w:id="2700" w:author="ERCOT 103020" w:date="2020-10-13T16:49:00Z">
                    <w:r w:rsidRPr="009B037D" w:rsidDel="007B794A">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3E228861" w14:textId="77777777" w:rsidR="009B037D" w:rsidRPr="009B037D" w:rsidDel="007B794A" w:rsidRDefault="009B037D" w:rsidP="009B037D">
                  <w:pPr>
                    <w:tabs>
                      <w:tab w:val="right" w:pos="9360"/>
                    </w:tabs>
                    <w:spacing w:after="60"/>
                    <w:rPr>
                      <w:del w:id="2701" w:author="ERCOT 103020" w:date="2020-10-13T16:49:00Z"/>
                      <w:iCs/>
                      <w:sz w:val="20"/>
                      <w:szCs w:val="20"/>
                      <w:lang w:val="fr-FR"/>
                    </w:rPr>
                  </w:pPr>
                  <w:del w:id="2702" w:author="ERCOT 103020" w:date="2020-10-13T16:49:00Z">
                    <w:r w:rsidRPr="009B037D" w:rsidDel="007B794A">
                      <w:rPr>
                        <w:iCs/>
                        <w:sz w:val="20"/>
                        <w:szCs w:val="20"/>
                        <w:lang w:val="fr-FR"/>
                      </w:rPr>
                      <w:delText xml:space="preserve">An ESR. </w:delText>
                    </w:r>
                  </w:del>
                </w:p>
              </w:tc>
            </w:tr>
            <w:tr w:rsidR="009B037D" w:rsidRPr="009B037D" w14:paraId="46FF626E"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2708480"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7197FEF5"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F1D02C0"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0BA7C9B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E6FF857"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38970E67"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610555F"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3EF27821" w14:textId="77777777" w:rsidR="009B037D" w:rsidRPr="009B037D" w:rsidRDefault="009B037D" w:rsidP="009B037D">
            <w:pPr>
              <w:spacing w:before="120" w:after="240"/>
            </w:pPr>
          </w:p>
        </w:tc>
      </w:tr>
    </w:tbl>
    <w:p w14:paraId="085694E0" w14:textId="77777777" w:rsidR="00A07ADD" w:rsidRDefault="00A07ADD" w:rsidP="00A07ADD">
      <w:pPr>
        <w:pStyle w:val="H5"/>
      </w:pPr>
      <w:bookmarkStart w:id="2703" w:name="_Toc141777781"/>
      <w:bookmarkStart w:id="2704" w:name="_Toc203961362"/>
      <w:bookmarkStart w:id="2705" w:name="_Toc400968488"/>
      <w:bookmarkStart w:id="2706" w:name="_Toc402362736"/>
      <w:bookmarkStart w:id="2707" w:name="_Toc405554802"/>
      <w:bookmarkStart w:id="2708" w:name="_Toc458771461"/>
      <w:bookmarkStart w:id="2709" w:name="_Toc458771584"/>
      <w:bookmarkStart w:id="2710" w:name="_Toc460939763"/>
      <w:bookmarkStart w:id="2711" w:name="_Toc505095454"/>
      <w:commentRangeStart w:id="2712"/>
      <w:r w:rsidRPr="00EB6A56">
        <w:lastRenderedPageBreak/>
        <w:t>8.1.1.4.1</w:t>
      </w:r>
      <w:commentRangeEnd w:id="2712"/>
      <w:r w:rsidR="00D30B85">
        <w:rPr>
          <w:rStyle w:val="CommentReference"/>
          <w:b w:val="0"/>
          <w:bCs w:val="0"/>
          <w:i w:val="0"/>
          <w:iCs w:val="0"/>
        </w:rPr>
        <w:commentReference w:id="2712"/>
      </w:r>
      <w:r w:rsidRPr="00EB6A56">
        <w:tab/>
        <w:t xml:space="preserve">Regulation Service and Generation Resource/Controllable Load Resource Energy Deployment </w:t>
      </w:r>
      <w:bookmarkEnd w:id="2703"/>
      <w:bookmarkEnd w:id="2704"/>
      <w:r w:rsidRPr="00EB6A56">
        <w:t>Performance</w:t>
      </w:r>
      <w:bookmarkEnd w:id="2705"/>
      <w:bookmarkEnd w:id="2706"/>
      <w:bookmarkEnd w:id="2707"/>
      <w:bookmarkEnd w:id="2708"/>
      <w:bookmarkEnd w:id="2709"/>
      <w:bookmarkEnd w:id="2710"/>
      <w:bookmarkEnd w:id="2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3DE9C03" w14:textId="77777777" w:rsidTr="00DE2E54">
        <w:tc>
          <w:tcPr>
            <w:tcW w:w="9350" w:type="dxa"/>
            <w:shd w:val="clear" w:color="auto" w:fill="E0E0E0"/>
          </w:tcPr>
          <w:p w14:paraId="7C9A1D87" w14:textId="77777777" w:rsidR="00DE2E54" w:rsidRPr="00DE2E54" w:rsidRDefault="00DE2E54" w:rsidP="00DE2E54">
            <w:pPr>
              <w:spacing w:before="120" w:after="240"/>
              <w:rPr>
                <w:b/>
                <w:i/>
                <w:iCs/>
              </w:rPr>
            </w:pPr>
            <w:r w:rsidRPr="00DE2E54">
              <w:rPr>
                <w:b/>
                <w:i/>
                <w:iCs/>
              </w:rPr>
              <w:t>[NPRR963:  Replace the title for Section 8.1.1.4.1 above with the following upon system implementation:]</w:t>
            </w:r>
          </w:p>
          <w:p w14:paraId="3F6BC12C" w14:textId="77777777" w:rsidR="00DE2E54" w:rsidRPr="00DE2E54" w:rsidRDefault="00DE2E54" w:rsidP="00DE2E54">
            <w:pPr>
              <w:keepNext/>
              <w:tabs>
                <w:tab w:val="left" w:pos="1620"/>
              </w:tabs>
              <w:spacing w:before="240" w:after="240"/>
              <w:ind w:left="1620" w:hanging="1620"/>
              <w:outlineLvl w:val="4"/>
              <w:rPr>
                <w:b/>
                <w:szCs w:val="26"/>
              </w:rPr>
            </w:pPr>
            <w:r w:rsidRPr="00DE2E54">
              <w:rPr>
                <w:b/>
                <w:szCs w:val="26"/>
              </w:rPr>
              <w:t>8.1.1.4.1</w:t>
            </w:r>
            <w:r w:rsidRPr="00DE2E54">
              <w:rPr>
                <w:b/>
                <w:szCs w:val="26"/>
              </w:rPr>
              <w:tab/>
              <w:t>Regulation Service and Generation Resource/Controllable Load Resource/Energy Storage Resource Energy Deployment Performance</w:t>
            </w:r>
          </w:p>
        </w:tc>
      </w:tr>
    </w:tbl>
    <w:p w14:paraId="2E13EF90" w14:textId="77777777" w:rsidR="00DE2E54" w:rsidRPr="00DE2E54" w:rsidDel="001E58CF" w:rsidRDefault="00DE2E54" w:rsidP="00DE2E54">
      <w:pPr>
        <w:spacing w:before="240" w:after="240"/>
        <w:ind w:left="720" w:hanging="720"/>
        <w:rPr>
          <w:del w:id="2713" w:author="ERCOT 103020" w:date="2020-10-13T10:55:00Z"/>
          <w:iCs/>
          <w:szCs w:val="20"/>
        </w:rPr>
      </w:pPr>
      <w:del w:id="2714" w:author="ERCOT 103020" w:date="2020-10-13T10:55:00Z">
        <w:r w:rsidRPr="00DE2E54" w:rsidDel="001E58CF">
          <w:rPr>
            <w:iCs/>
            <w:szCs w:val="20"/>
          </w:rPr>
          <w:delText>(1)</w:delText>
        </w:r>
        <w:r w:rsidRPr="00DE2E54" w:rsidDel="001E58CF">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4DDA444C" w14:textId="77777777" w:rsidR="00DE2E54" w:rsidRPr="00DE2E54" w:rsidRDefault="00DE2E54" w:rsidP="00DE2E54">
      <w:pPr>
        <w:spacing w:after="240"/>
        <w:ind w:left="720" w:hanging="720"/>
        <w:rPr>
          <w:iCs/>
          <w:szCs w:val="20"/>
        </w:rPr>
      </w:pPr>
      <w:r w:rsidRPr="00DE2E54">
        <w:rPr>
          <w:iCs/>
          <w:szCs w:val="20"/>
        </w:rPr>
        <w:t>(</w:t>
      </w:r>
      <w:ins w:id="2715" w:author="ERCOT 103020" w:date="2020-10-13T10:55:00Z">
        <w:r w:rsidR="001E58CF">
          <w:rPr>
            <w:iCs/>
            <w:szCs w:val="20"/>
          </w:rPr>
          <w:t>1</w:t>
        </w:r>
      </w:ins>
      <w:del w:id="2716" w:author="ERCOT 103020" w:date="2020-10-13T10:55:00Z">
        <w:r w:rsidRPr="00DE2E54" w:rsidDel="001E58CF">
          <w:rPr>
            <w:iCs/>
            <w:szCs w:val="20"/>
          </w:rPr>
          <w:delText>2</w:delText>
        </w:r>
      </w:del>
      <w:r w:rsidRPr="00DE2E54">
        <w:rPr>
          <w:iCs/>
          <w:szCs w:val="20"/>
        </w:rPr>
        <w:t>)</w:t>
      </w:r>
      <w:r w:rsidRPr="00DE2E54">
        <w:rPr>
          <w:iCs/>
          <w:szCs w:val="20"/>
        </w:rPr>
        <w:tab/>
        <w:t>For those Resources that do not have a Resource Status of ONDSR</w:t>
      </w:r>
      <w:del w:id="2717" w:author="ERCOT 103020" w:date="2020-10-13T10:55:00Z">
        <w:r w:rsidRPr="00DE2E54" w:rsidDel="001E58CF">
          <w:rPr>
            <w:iCs/>
            <w:szCs w:val="20"/>
          </w:rPr>
          <w:delText xml:space="preserve"> or ONDSRREG</w:delText>
        </w:r>
      </w:del>
      <w:r w:rsidRPr="00DE2E54">
        <w:rPr>
          <w:iCs/>
          <w:szCs w:val="20"/>
        </w:rPr>
        <w:t xml:space="preserve"> or Intermittent Renewable Resource (IRR) Groups with no member IRR having a status of ONDSR</w:t>
      </w:r>
      <w:del w:id="2718" w:author="ERCOT 103020" w:date="2020-10-13T10:55:00Z">
        <w:r w:rsidRPr="00DE2E54" w:rsidDel="001E58CF">
          <w:rPr>
            <w:iCs/>
            <w:szCs w:val="20"/>
          </w:rPr>
          <w:delText xml:space="preserve"> or ONDSRREG</w:delText>
        </w:r>
      </w:del>
      <w:r w:rsidRPr="00DE2E54">
        <w:rPr>
          <w:iCs/>
          <w:szCs w:val="20"/>
        </w:rPr>
        <w:t xml:space="preserve">, ERCOT shall compute the GREDP for each Generation Resource that is On-Line and released to SCED </w:t>
      </w:r>
      <w:ins w:id="2719" w:author="ERCOT 103020" w:date="2020-10-13T10:55:00Z">
        <w:r w:rsidR="001E58CF">
          <w:rPr>
            <w:iCs/>
            <w:szCs w:val="20"/>
          </w:rPr>
          <w:t xml:space="preserve">for </w:t>
        </w:r>
      </w:ins>
      <w:r w:rsidRPr="00DE2E54">
        <w:rPr>
          <w:iCs/>
          <w:szCs w:val="20"/>
        </w:rPr>
        <w:t>Base Point Dispatch Instructions.  The GREDP is calculated for each five-minute clock interval as a percentage and in MWs for those Resources with a Resource Status that is not ONDSR</w:t>
      </w:r>
      <w:del w:id="2720" w:author="ERCOT 103020" w:date="2020-10-13T10:56:00Z">
        <w:r w:rsidRPr="00DE2E54" w:rsidDel="001E58CF">
          <w:rPr>
            <w:iCs/>
            <w:szCs w:val="20"/>
          </w:rPr>
          <w:delText xml:space="preserve"> or ONDSRREG</w:delText>
        </w:r>
      </w:del>
      <w:r w:rsidRPr="00DE2E54">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00121E0" w14:textId="77777777" w:rsidTr="001D22CE">
        <w:tc>
          <w:tcPr>
            <w:tcW w:w="9576" w:type="dxa"/>
            <w:shd w:val="clear" w:color="auto" w:fill="E0E0E0"/>
          </w:tcPr>
          <w:p w14:paraId="497B0168" w14:textId="77777777" w:rsidR="00DE2E54" w:rsidRPr="00DE2E54" w:rsidRDefault="00DE2E54" w:rsidP="00DE2E54">
            <w:pPr>
              <w:spacing w:before="120" w:after="240"/>
              <w:rPr>
                <w:b/>
                <w:i/>
                <w:iCs/>
              </w:rPr>
            </w:pPr>
            <w:r w:rsidRPr="00DE2E54">
              <w:rPr>
                <w:b/>
                <w:i/>
                <w:iCs/>
              </w:rPr>
              <w:t>[NPRR963:  Replace paragraph (</w:t>
            </w:r>
            <w:ins w:id="2721" w:author="ERCOT 103020" w:date="2020-10-30T16:25:00Z">
              <w:r w:rsidR="00382816">
                <w:rPr>
                  <w:b/>
                  <w:i/>
                  <w:iCs/>
                </w:rPr>
                <w:t>1</w:t>
              </w:r>
            </w:ins>
            <w:del w:id="2722" w:author="ERCOT 103020" w:date="2020-10-30T16:25:00Z">
              <w:r w:rsidRPr="00DE2E54" w:rsidDel="00382816">
                <w:rPr>
                  <w:b/>
                  <w:i/>
                  <w:iCs/>
                </w:rPr>
                <w:delText>2</w:delText>
              </w:r>
            </w:del>
            <w:r w:rsidRPr="00DE2E54">
              <w:rPr>
                <w:b/>
                <w:i/>
                <w:iCs/>
              </w:rPr>
              <w:t>) above with the following upon system implementation:]</w:t>
            </w:r>
          </w:p>
          <w:p w14:paraId="0EF1DEE8" w14:textId="77777777" w:rsidR="00DE2E54" w:rsidRPr="00DE2E54" w:rsidRDefault="00DE2E54" w:rsidP="001E58CF">
            <w:pPr>
              <w:spacing w:after="240"/>
              <w:ind w:left="720" w:hanging="720"/>
              <w:rPr>
                <w:iCs/>
                <w:szCs w:val="20"/>
              </w:rPr>
            </w:pPr>
            <w:r w:rsidRPr="00DE2E54">
              <w:rPr>
                <w:iCs/>
                <w:szCs w:val="20"/>
              </w:rPr>
              <w:t>(</w:t>
            </w:r>
            <w:ins w:id="2723" w:author="ERCOT 103020" w:date="2020-10-30T16:25:00Z">
              <w:r w:rsidR="00382816">
                <w:rPr>
                  <w:iCs/>
                  <w:szCs w:val="20"/>
                </w:rPr>
                <w:t>1</w:t>
              </w:r>
            </w:ins>
            <w:del w:id="2724" w:author="ERCOT 103020" w:date="2020-10-30T16:25:00Z">
              <w:r w:rsidRPr="00DE2E54" w:rsidDel="00382816">
                <w:rPr>
                  <w:iCs/>
                  <w:szCs w:val="20"/>
                </w:rPr>
                <w:delText>2</w:delText>
              </w:r>
            </w:del>
            <w:r w:rsidRPr="00DE2E54">
              <w:rPr>
                <w:iCs/>
                <w:szCs w:val="20"/>
              </w:rPr>
              <w:t>)</w:t>
            </w:r>
            <w:r w:rsidRPr="00DE2E54">
              <w:rPr>
                <w:iCs/>
                <w:szCs w:val="20"/>
              </w:rPr>
              <w:tab/>
              <w:t>For those Resources that do not have a Resource Status of ONDSR</w:t>
            </w:r>
            <w:del w:id="2725" w:author="ERCOT 103020" w:date="2020-10-13T10:56:00Z">
              <w:r w:rsidRPr="00DE2E54" w:rsidDel="001E58CF">
                <w:rPr>
                  <w:iCs/>
                  <w:szCs w:val="20"/>
                </w:rPr>
                <w:delText xml:space="preserve"> or ONDSRREG</w:delText>
              </w:r>
            </w:del>
            <w:r w:rsidRPr="00DE2E54">
              <w:rPr>
                <w:iCs/>
                <w:szCs w:val="20"/>
              </w:rPr>
              <w:t xml:space="preserve"> and are not part of an ESR, or </w:t>
            </w:r>
            <w:r w:rsidRPr="00DE2E54">
              <w:rPr>
                <w:szCs w:val="20"/>
              </w:rPr>
              <w:t>Intermittent Renewable Resource (</w:t>
            </w:r>
            <w:r w:rsidRPr="00DE2E54">
              <w:rPr>
                <w:iCs/>
                <w:szCs w:val="20"/>
              </w:rPr>
              <w:t>IRR) Groups with no member IRR having a status of ONDSR</w:t>
            </w:r>
            <w:del w:id="2726" w:author="ERCOT 103020" w:date="2020-10-13T10:56:00Z">
              <w:r w:rsidRPr="00DE2E54" w:rsidDel="001E58CF">
                <w:rPr>
                  <w:iCs/>
                  <w:szCs w:val="20"/>
                </w:rPr>
                <w:delText xml:space="preserve"> or ONDSRREG</w:delText>
              </w:r>
            </w:del>
            <w:r w:rsidRPr="00DE2E54">
              <w:rPr>
                <w:iCs/>
                <w:szCs w:val="20"/>
              </w:rPr>
              <w:t xml:space="preserve">, ERCOT shall compute the GREDP for each Generation Resource that is On-Line and released to SCED </w:t>
            </w:r>
            <w:ins w:id="2727" w:author="ERCOT 103020" w:date="2020-10-13T10:56:00Z">
              <w:r w:rsidR="001E58CF">
                <w:rPr>
                  <w:iCs/>
                  <w:szCs w:val="20"/>
                </w:rPr>
                <w:t xml:space="preserve">for </w:t>
              </w:r>
            </w:ins>
            <w:r w:rsidRPr="00DE2E54">
              <w:rPr>
                <w:iCs/>
                <w:szCs w:val="20"/>
              </w:rPr>
              <w:t xml:space="preserve">Base </w:t>
            </w:r>
            <w:r w:rsidRPr="00DE2E54">
              <w:rPr>
                <w:iCs/>
                <w:szCs w:val="20"/>
              </w:rPr>
              <w:lastRenderedPageBreak/>
              <w:t>Point Dispatch Instructions.  The GREDP is calculated for each five-minute clock interval as a percentage and in MWs for those Resources with a Resource Status that is not ONDSR</w:t>
            </w:r>
            <w:del w:id="2728" w:author="ERCOT 103020" w:date="2020-10-13T10:56:00Z">
              <w:r w:rsidRPr="00DE2E54" w:rsidDel="001E58CF">
                <w:rPr>
                  <w:iCs/>
                  <w:szCs w:val="20"/>
                </w:rPr>
                <w:delText xml:space="preserve"> or ONDSRREG</w:delText>
              </w:r>
            </w:del>
            <w:r w:rsidRPr="00DE2E54">
              <w:rPr>
                <w:iCs/>
                <w:szCs w:val="20"/>
              </w:rPr>
              <w:t xml:space="preserve"> as follows:</w:t>
            </w:r>
          </w:p>
        </w:tc>
      </w:tr>
    </w:tbl>
    <w:p w14:paraId="767D8608" w14:textId="77777777" w:rsidR="00DE2E54" w:rsidRPr="00DE2E54" w:rsidRDefault="00DE2E54" w:rsidP="00DE2E54">
      <w:pPr>
        <w:ind w:left="1440"/>
        <w:rPr>
          <w:b/>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84E3723" w14:textId="77777777" w:rsidTr="001D22CE">
        <w:tc>
          <w:tcPr>
            <w:tcW w:w="9576" w:type="dxa"/>
            <w:shd w:val="clear" w:color="auto" w:fill="E0E0E0"/>
          </w:tcPr>
          <w:p w14:paraId="488BE441" w14:textId="77777777" w:rsidR="00DE2E54" w:rsidRPr="00DE2E54" w:rsidRDefault="00DE2E54" w:rsidP="00DE2E54">
            <w:pPr>
              <w:spacing w:before="120" w:after="240"/>
              <w:rPr>
                <w:b/>
                <w:i/>
                <w:iCs/>
              </w:rPr>
            </w:pPr>
            <w:r w:rsidRPr="00DE2E54">
              <w:rPr>
                <w:b/>
                <w:i/>
                <w:iCs/>
              </w:rPr>
              <w:t>[NPRR1000:  Replace paragraph (</w:t>
            </w:r>
            <w:ins w:id="2729" w:author="ERCOT 103020" w:date="2020-10-30T16:26:00Z">
              <w:r w:rsidR="00382816">
                <w:rPr>
                  <w:b/>
                  <w:i/>
                  <w:iCs/>
                </w:rPr>
                <w:t>1</w:t>
              </w:r>
            </w:ins>
            <w:del w:id="2730" w:author="ERCOT 103020" w:date="2020-10-30T16:26:00Z">
              <w:r w:rsidRPr="00DE2E54" w:rsidDel="00382816">
                <w:rPr>
                  <w:b/>
                  <w:i/>
                  <w:iCs/>
                </w:rPr>
                <w:delText>2</w:delText>
              </w:r>
            </w:del>
            <w:r w:rsidRPr="00DE2E54">
              <w:rPr>
                <w:b/>
                <w:i/>
                <w:iCs/>
              </w:rPr>
              <w:t>) above with the following upon system implementation:]</w:t>
            </w:r>
          </w:p>
          <w:p w14:paraId="39C07B7D" w14:textId="77777777" w:rsidR="00DE2E54" w:rsidRPr="00DE2E54" w:rsidRDefault="00DE2E54" w:rsidP="00DE2E54">
            <w:pPr>
              <w:spacing w:after="240"/>
              <w:ind w:left="720" w:hanging="720"/>
              <w:rPr>
                <w:iCs/>
                <w:szCs w:val="20"/>
              </w:rPr>
            </w:pPr>
            <w:r w:rsidRPr="00DE2E54">
              <w:rPr>
                <w:iCs/>
                <w:szCs w:val="20"/>
              </w:rPr>
              <w:t>(</w:t>
            </w:r>
            <w:ins w:id="2731" w:author="ERCOT 103020" w:date="2020-10-30T16:26:00Z">
              <w:r w:rsidR="00382816">
                <w:rPr>
                  <w:iCs/>
                  <w:szCs w:val="20"/>
                </w:rPr>
                <w:t>1</w:t>
              </w:r>
            </w:ins>
            <w:del w:id="2732" w:author="ERCOT 103020" w:date="2020-10-30T16:26:00Z">
              <w:r w:rsidRPr="00DE2E54" w:rsidDel="00382816">
                <w:rPr>
                  <w:iCs/>
                  <w:szCs w:val="20"/>
                </w:rPr>
                <w:delText>2</w:delText>
              </w:r>
            </w:del>
            <w:r w:rsidRPr="00DE2E54">
              <w:rPr>
                <w:iCs/>
                <w:szCs w:val="20"/>
              </w:rPr>
              <w:t>)</w:t>
            </w:r>
            <w:r w:rsidRPr="00DE2E54">
              <w:rPr>
                <w:iCs/>
                <w:szCs w:val="20"/>
              </w:rPr>
              <w:tab/>
            </w:r>
            <w:ins w:id="2733" w:author="ERCOT 103020" w:date="2020-10-13T10:56:00Z">
              <w:r w:rsidR="001E58CF" w:rsidRPr="00E10CD4">
                <w:rPr>
                  <w:iCs/>
                </w:rPr>
                <w:t xml:space="preserve">For those Resources that </w:t>
              </w:r>
              <w:r w:rsidR="001E58CF">
                <w:rPr>
                  <w:iCs/>
                </w:rPr>
                <w:t xml:space="preserve">are not part of an ESR, </w:t>
              </w:r>
            </w:ins>
            <w:r w:rsidRPr="00DE2E54">
              <w:rPr>
                <w:iCs/>
                <w:szCs w:val="20"/>
              </w:rPr>
              <w:t xml:space="preserve">ERCOT shall compute the GREDP for each Generation Resource that is On-Line and released to SCED </w:t>
            </w:r>
            <w:ins w:id="2734" w:author="ERCOT 103020" w:date="2020-10-13T10:56:00Z">
              <w:r w:rsidR="001E58CF">
                <w:rPr>
                  <w:iCs/>
                  <w:szCs w:val="20"/>
                </w:rPr>
                <w:t xml:space="preserve">for </w:t>
              </w:r>
            </w:ins>
            <w:r w:rsidRPr="00DE2E54">
              <w:rPr>
                <w:iCs/>
                <w:szCs w:val="20"/>
              </w:rPr>
              <w:t>Base Point Dispatch Instructions.  The GREDP is calculated for each five-minute clock interval as a percentage and in MWs as follows:</w:t>
            </w:r>
          </w:p>
        </w:tc>
      </w:tr>
    </w:tbl>
    <w:p w14:paraId="5BA6138D" w14:textId="77777777" w:rsidR="00DE2E54" w:rsidRPr="00DE2E54" w:rsidRDefault="00DE2E54" w:rsidP="00DE2E54">
      <w:pPr>
        <w:spacing w:before="240" w:after="240"/>
        <w:ind w:left="1440"/>
        <w:rPr>
          <w:b/>
          <w:iCs/>
          <w:szCs w:val="20"/>
        </w:rPr>
      </w:pPr>
      <w:r w:rsidRPr="00DE2E54">
        <w:rPr>
          <w:b/>
          <w:iCs/>
          <w:szCs w:val="20"/>
        </w:rPr>
        <w:t>GREDP (%) = ABS[((ATG – AEPFR)/(</w:t>
      </w:r>
      <w:del w:id="2735" w:author="ERCOT 103020" w:date="2020-10-13T10:56:00Z">
        <w:r w:rsidRPr="00DE2E54" w:rsidDel="001E58CF">
          <w:rPr>
            <w:b/>
            <w:iCs/>
            <w:szCs w:val="20"/>
          </w:rPr>
          <w:delText>ABP + ARI</w:delText>
        </w:r>
      </w:del>
      <w:ins w:id="2736" w:author="ERCOT 103020" w:date="2020-10-13T10:56:00Z">
        <w:r w:rsidR="001E58CF">
          <w:rPr>
            <w:b/>
            <w:iCs/>
            <w:szCs w:val="20"/>
          </w:rPr>
          <w:t>ASP</w:t>
        </w:r>
      </w:ins>
      <w:r w:rsidRPr="00DE2E54">
        <w:rPr>
          <w:b/>
          <w:iCs/>
          <w:szCs w:val="20"/>
        </w:rPr>
        <w:t>)) – 1.0] * 100</w:t>
      </w:r>
    </w:p>
    <w:p w14:paraId="0D490043" w14:textId="77777777" w:rsidR="00DE2E54" w:rsidRPr="00DE2E54" w:rsidRDefault="00DE2E54" w:rsidP="00DE2E54">
      <w:pPr>
        <w:spacing w:after="240"/>
        <w:ind w:left="1440"/>
        <w:rPr>
          <w:b/>
          <w:iCs/>
          <w:szCs w:val="20"/>
        </w:rPr>
      </w:pPr>
      <w:r w:rsidRPr="00DE2E54">
        <w:rPr>
          <w:b/>
          <w:iCs/>
          <w:szCs w:val="20"/>
        </w:rPr>
        <w:t xml:space="preserve">GREDP (MW) = ABS(ATG – AEPFR – </w:t>
      </w:r>
      <w:del w:id="2737" w:author="ERCOT 103020" w:date="2020-10-13T10:57:00Z">
        <w:r w:rsidRPr="00DE2E54" w:rsidDel="001E58CF">
          <w:rPr>
            <w:b/>
            <w:iCs/>
            <w:szCs w:val="20"/>
          </w:rPr>
          <w:delText>ABP - ARI</w:delText>
        </w:r>
      </w:del>
      <w:ins w:id="2738" w:author="ERCOT 103020" w:date="2020-10-13T10:57:00Z">
        <w:r w:rsidR="001E58CF">
          <w:rPr>
            <w:b/>
            <w:iCs/>
            <w:szCs w:val="20"/>
          </w:rPr>
          <w:t>ASP</w:t>
        </w:r>
      </w:ins>
      <w:r w:rsidRPr="00DE2E54">
        <w:rPr>
          <w:b/>
          <w:iCs/>
          <w:szCs w:val="20"/>
        </w:rPr>
        <w:t>)</w:t>
      </w:r>
    </w:p>
    <w:p w14:paraId="449BBD5E" w14:textId="77777777" w:rsidR="00DE2E54" w:rsidRPr="00DE2E54" w:rsidRDefault="00DE2E54" w:rsidP="00DE2E54">
      <w:pPr>
        <w:spacing w:after="240"/>
        <w:ind w:left="720"/>
        <w:rPr>
          <w:iCs/>
          <w:szCs w:val="20"/>
        </w:rPr>
      </w:pPr>
      <w:r w:rsidRPr="00DE2E54">
        <w:rPr>
          <w:iCs/>
          <w:szCs w:val="20"/>
        </w:rPr>
        <w:t>Where:</w:t>
      </w:r>
    </w:p>
    <w:p w14:paraId="25BC8D60" w14:textId="77777777" w:rsidR="00DE2E54" w:rsidRPr="00DE2E54" w:rsidRDefault="00DE2E54" w:rsidP="00DE2E54">
      <w:pPr>
        <w:spacing w:after="240"/>
        <w:ind w:left="1440"/>
        <w:rPr>
          <w:iCs/>
          <w:szCs w:val="20"/>
        </w:rPr>
      </w:pPr>
      <w:r w:rsidRPr="00DE2E54">
        <w:rPr>
          <w:iCs/>
          <w:szCs w:val="20"/>
        </w:rPr>
        <w:t>ATG = Average Telemetered Generation = the average telemetered generation of the Generation Resource or for the aggregate of the IRRs within a IRR Group for the five-minute clock interval</w:t>
      </w:r>
    </w:p>
    <w:p w14:paraId="4D8867A1" w14:textId="77777777" w:rsidR="00DE2E54" w:rsidRPr="00DE2E54" w:rsidDel="001E58CF" w:rsidRDefault="00DE2E54" w:rsidP="00DE2E54">
      <w:pPr>
        <w:spacing w:after="240"/>
        <w:ind w:left="1440"/>
        <w:rPr>
          <w:del w:id="2739" w:author="ERCOT 103020" w:date="2020-10-13T10:57:00Z"/>
          <w:iCs/>
          <w:szCs w:val="20"/>
        </w:rPr>
      </w:pPr>
      <w:del w:id="2740" w:author="ERCOT 103020" w:date="2020-10-13T10:57:00Z">
        <w:r w:rsidRPr="00DE2E54" w:rsidDel="001E58CF">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04FC5778" w14:textId="77777777" w:rsidR="00DE2E54" w:rsidRPr="00DE2E54" w:rsidRDefault="00DE2E54" w:rsidP="00DE2E54">
      <w:pPr>
        <w:spacing w:after="240"/>
        <w:ind w:left="1440"/>
        <w:rPr>
          <w:iCs/>
          <w:szCs w:val="20"/>
        </w:rPr>
      </w:pPr>
      <w:r w:rsidRPr="00DE2E54">
        <w:rPr>
          <w:szCs w:val="20"/>
        </w:rPr>
        <w:t>∆frequency is actual frequency minus 60 Hz</w:t>
      </w:r>
    </w:p>
    <w:p w14:paraId="5FB4511C" w14:textId="77777777" w:rsidR="00DE2E54" w:rsidRPr="00DE2E54" w:rsidRDefault="00DE2E54" w:rsidP="00DE2E54">
      <w:pPr>
        <w:spacing w:after="240"/>
        <w:ind w:left="1440"/>
        <w:rPr>
          <w:iCs/>
          <w:szCs w:val="20"/>
        </w:rPr>
      </w:pPr>
      <w:r w:rsidRPr="00DE2E54">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3989A0E" w14:textId="77777777" w:rsidR="00DE2E54" w:rsidRPr="00DE2E54" w:rsidRDefault="00DE2E54" w:rsidP="00DE2E54">
      <w:pPr>
        <w:spacing w:after="240"/>
        <w:ind w:left="1440"/>
        <w:rPr>
          <w:iCs/>
          <w:szCs w:val="20"/>
        </w:rPr>
      </w:pPr>
      <w:r w:rsidRPr="00DE2E54">
        <w:rPr>
          <w:szCs w:val="20"/>
        </w:rPr>
        <w:t xml:space="preserve">AEPFR = Average Estimated </w:t>
      </w:r>
      <w:r w:rsidRPr="00DE2E54">
        <w:rPr>
          <w:iCs/>
          <w:szCs w:val="20"/>
        </w:rPr>
        <w:t xml:space="preserve">Primary Frequency Response </w:t>
      </w:r>
      <w:r w:rsidRPr="00DE2E54">
        <w:rPr>
          <w:szCs w:val="20"/>
        </w:rPr>
        <w:t>= the</w:t>
      </w:r>
      <w:r w:rsidRPr="00DE2E54">
        <w:rPr>
          <w:iCs/>
          <w:szCs w:val="20"/>
        </w:rPr>
        <w:t xml:space="preserve"> Estimated Primary Frequency Response (MW) will be calculated</w:t>
      </w:r>
      <w:r w:rsidRPr="00DE2E54">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DE2E54">
        <w:rPr>
          <w:iCs/>
          <w:szCs w:val="20"/>
        </w:rPr>
        <w:t>For Combined Cycle Generation Resources</w:t>
      </w:r>
      <w:del w:id="2741" w:author="ERCOT 103020" w:date="2020-10-13T10:57:00Z">
        <w:r w:rsidRPr="00DE2E54" w:rsidDel="004E32DA">
          <w:rPr>
            <w:iCs/>
            <w:szCs w:val="20"/>
          </w:rPr>
          <w:delText>, or Generation Resources that have been approved to telemeter</w:delText>
        </w:r>
      </w:del>
      <w:ins w:id="2742" w:author="ERCOT 103020" w:date="2020-10-13T10:57:00Z">
        <w:r w:rsidR="004E32DA">
          <w:rPr>
            <w:iCs/>
            <w:szCs w:val="20"/>
          </w:rPr>
          <w:t xml:space="preserve"> with</w:t>
        </w:r>
      </w:ins>
      <w:r w:rsidRPr="00DE2E54">
        <w:rPr>
          <w:iCs/>
          <w:szCs w:val="20"/>
        </w:rPr>
        <w:t xml:space="preserve"> Non-Frequency Responsive Capacity (NFRC), the HSL </w:t>
      </w:r>
      <w:del w:id="2743" w:author="ERCOT 103020" w:date="2020-10-13T10:57:00Z">
        <w:r w:rsidRPr="00DE2E54" w:rsidDel="004E32DA">
          <w:rPr>
            <w:iCs/>
            <w:szCs w:val="20"/>
          </w:rPr>
          <w:delText xml:space="preserve">will be reduced by the telemetered NFRC MW </w:delText>
        </w:r>
      </w:del>
      <w:r w:rsidRPr="00DE2E54">
        <w:rPr>
          <w:iCs/>
          <w:szCs w:val="20"/>
        </w:rPr>
        <w:t>to calculate the EPFR</w:t>
      </w:r>
      <w:ins w:id="2744" w:author="ERCOT 103020" w:date="2020-10-13T10:57:00Z">
        <w:r w:rsidR="004E32DA" w:rsidRPr="004E32DA">
          <w:rPr>
            <w:iCs/>
            <w:szCs w:val="20"/>
          </w:rPr>
          <w:t xml:space="preserve"> </w:t>
        </w:r>
        <w:r w:rsidR="004E32DA">
          <w:rPr>
            <w:iCs/>
            <w:szCs w:val="20"/>
          </w:rPr>
          <w:t>will be based on the Resource’s high limit of the capacity that is frequency responsive</w:t>
        </w:r>
      </w:ins>
      <w:r w:rsidRPr="00DE2E54">
        <w:rPr>
          <w:iCs/>
          <w:szCs w:val="20"/>
        </w:rPr>
        <w:t xml:space="preserve">.  For Combined Cycle Generation Resources, 5.78% Governor droop </w:t>
      </w:r>
      <w:r w:rsidRPr="00DE2E54">
        <w:rPr>
          <w:iCs/>
          <w:szCs w:val="20"/>
        </w:rPr>
        <w:lastRenderedPageBreak/>
        <w:t xml:space="preserve">shall be used.  </w:t>
      </w:r>
      <w:r w:rsidRPr="00DE2E54">
        <w:rPr>
          <w:szCs w:val="20"/>
        </w:rPr>
        <w:t>The Resource-specific calculations will be aggregated for IRR Groups.</w:t>
      </w:r>
    </w:p>
    <w:p w14:paraId="305AE0BB" w14:textId="77777777" w:rsidR="00DE2E54" w:rsidRPr="00DE2E54" w:rsidDel="004E32DA" w:rsidRDefault="00DE2E54" w:rsidP="00DE2E54">
      <w:pPr>
        <w:widowControl w:val="0"/>
        <w:spacing w:after="240"/>
        <w:ind w:left="1440"/>
        <w:rPr>
          <w:del w:id="2745" w:author="ERCOT 103020" w:date="2020-10-13T10:58:00Z"/>
          <w:iCs/>
          <w:szCs w:val="20"/>
        </w:rPr>
      </w:pPr>
      <w:del w:id="2746" w:author="ERCOT 103020" w:date="2020-10-13T10:58:00Z">
        <w:r w:rsidRPr="00DE2E54" w:rsidDel="004E32DA">
          <w:rPr>
            <w:iCs/>
            <w:szCs w:val="20"/>
          </w:rPr>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296C3103" w14:textId="77777777" w:rsidR="004E32DA" w:rsidRDefault="004E32DA" w:rsidP="004E32DA">
      <w:pPr>
        <w:spacing w:after="240"/>
        <w:ind w:left="1440"/>
        <w:rPr>
          <w:ins w:id="2747" w:author="ERCOT 103020" w:date="2020-10-13T10:58:00Z"/>
          <w:iCs/>
          <w:szCs w:val="20"/>
        </w:rPr>
      </w:pPr>
      <w:ins w:id="2748" w:author="ERCOT 103020" w:date="2020-10-13T10:58:00Z">
        <w:r w:rsidRPr="009F641D">
          <w:rPr>
            <w:iCs/>
            <w:szCs w:val="20"/>
          </w:rPr>
          <w:t xml:space="preserve">ASP = Average Set Point = the time-weighted average of </w:t>
        </w:r>
        <w:r>
          <w:rPr>
            <w:iCs/>
            <w:szCs w:val="20"/>
          </w:rPr>
          <w:t>the Resource</w:t>
        </w:r>
      </w:ins>
      <w:ins w:id="2749" w:author="ERCOT 103020" w:date="2020-10-27T18:45:00Z">
        <w:r w:rsidR="0052456C">
          <w:rPr>
            <w:iCs/>
            <w:szCs w:val="20"/>
          </w:rPr>
          <w:t>’</w:t>
        </w:r>
      </w:ins>
      <w:ins w:id="2750" w:author="ERCOT 103020" w:date="2020-10-13T10:58:00Z">
        <w:r>
          <w:rPr>
            <w:iCs/>
            <w:szCs w:val="20"/>
          </w:rPr>
          <w:t>s Updated Desired Set Point (UDSP)</w:t>
        </w:r>
        <w:r w:rsidRPr="009F641D">
          <w:rPr>
            <w:iCs/>
            <w:szCs w:val="20"/>
          </w:rPr>
          <w:t xml:space="preserve"> for the five-minute clock interval</w:t>
        </w:r>
      </w:ins>
    </w:p>
    <w:p w14:paraId="36A11A14" w14:textId="77777777" w:rsidR="00DE2E54" w:rsidRPr="00DE2E54" w:rsidRDefault="00DE2E54" w:rsidP="00DE2E54">
      <w:pPr>
        <w:spacing w:after="240"/>
        <w:ind w:left="720" w:hanging="720"/>
        <w:rPr>
          <w:iCs/>
          <w:szCs w:val="20"/>
        </w:rPr>
      </w:pPr>
      <w:r w:rsidRPr="00DE2E54">
        <w:rPr>
          <w:iCs/>
          <w:szCs w:val="20"/>
        </w:rPr>
        <w:t>(</w:t>
      </w:r>
      <w:ins w:id="2751" w:author="ERCOT 103020" w:date="2020-10-13T10:58:00Z">
        <w:r w:rsidR="004E32DA">
          <w:rPr>
            <w:iCs/>
            <w:szCs w:val="20"/>
          </w:rPr>
          <w:t>2</w:t>
        </w:r>
      </w:ins>
      <w:del w:id="2752" w:author="ERCOT 103020" w:date="2020-10-13T10:58:00Z">
        <w:r w:rsidRPr="00DE2E54" w:rsidDel="004E32DA">
          <w:rPr>
            <w:iCs/>
            <w:szCs w:val="20"/>
          </w:rPr>
          <w:delText>3</w:delText>
        </w:r>
      </w:del>
      <w:r w:rsidRPr="00DE2E54">
        <w:rPr>
          <w:iCs/>
          <w:szCs w:val="20"/>
        </w:rPr>
        <w:t>)</w:t>
      </w:r>
      <w:r w:rsidRPr="00DE2E54">
        <w:rPr>
          <w:iCs/>
          <w:szCs w:val="20"/>
        </w:rPr>
        <w:tab/>
        <w:t>For all of a QSE’s Resources that have a Resource Status of ONDSR</w:t>
      </w:r>
      <w:del w:id="2753" w:author="ERCOT 103020" w:date="2020-10-13T10:58:00Z">
        <w:r w:rsidRPr="00DE2E54" w:rsidDel="004E32DA">
          <w:rPr>
            <w:iCs/>
            <w:szCs w:val="20"/>
          </w:rPr>
          <w:delText xml:space="preserve"> or ONDSRREG</w:delText>
        </w:r>
      </w:del>
      <w:r w:rsidRPr="00DE2E54">
        <w:rPr>
          <w:iCs/>
          <w:szCs w:val="20"/>
        </w:rPr>
        <w:t xml:space="preserve"> (“Dynamically Scheduled Resource (DSR) Portfolio”), ERCOT shall calculate an aggregate GREDP as a percentage and in MWs for those Resources as follows:</w:t>
      </w:r>
    </w:p>
    <w:p w14:paraId="5D7250DF"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D</w:t>
      </w:r>
      <w:del w:id="2754" w:author="ERCOT 103020" w:date="2020-10-13T10:59:00Z">
        <w:r w:rsidRPr="00DE2E54" w:rsidDel="004E32DA">
          <w:rPr>
            <w:b/>
            <w:iCs/>
            <w:szCs w:val="20"/>
          </w:rPr>
          <w:delText>B</w:delText>
        </w:r>
      </w:del>
      <w:ins w:id="2755" w:author="ERCOT 103020" w:date="2020-10-13T10:59:00Z">
        <w:r w:rsidR="004E32DA">
          <w:rPr>
            <w:b/>
            <w:iCs/>
            <w:szCs w:val="20"/>
          </w:rPr>
          <w:t>S</w:t>
        </w:r>
      </w:ins>
      <w:r w:rsidRPr="00DE2E54">
        <w:rPr>
          <w:b/>
          <w:iCs/>
          <w:szCs w:val="20"/>
        </w:rPr>
        <w:t xml:space="preserve">POS + Intra-QSE Purchase – Intra-QSE Sale – ARRDDSRLR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w:t>
      </w:r>
      <w:del w:id="2756" w:author="ERCOT 103020" w:date="2020-10-13T10:59: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Cs w:val="20"/>
          </w:rPr>
          <w:delText xml:space="preserve"> ARI</w:delText>
        </w:r>
      </w:del>
      <w:r w:rsidRPr="00DE2E54">
        <w:rPr>
          <w:b/>
          <w:iCs/>
          <w:szCs w:val="20"/>
        </w:rPr>
        <w:t>) – 1.0] * 100</w:t>
      </w:r>
    </w:p>
    <w:p w14:paraId="05957287"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w:t>
      </w:r>
      <w:del w:id="2757" w:author="ERCOT 103020" w:date="2020-10-13T10:59:00Z">
        <w:r w:rsidRPr="00DE2E54" w:rsidDel="004E32DA">
          <w:rPr>
            <w:b/>
            <w:iCs/>
            <w:szCs w:val="20"/>
          </w:rPr>
          <w:delText>B</w:delText>
        </w:r>
      </w:del>
      <w:ins w:id="2758" w:author="ERCOT 103020" w:date="2020-10-13T10:59:00Z">
        <w:r w:rsidR="004E32DA">
          <w:rPr>
            <w:b/>
            <w:iCs/>
            <w:szCs w:val="20"/>
          </w:rPr>
          <w:t>S</w:t>
        </w:r>
      </w:ins>
      <w:r w:rsidRPr="00DE2E54">
        <w:rPr>
          <w:b/>
          <w:iCs/>
          <w:szCs w:val="20"/>
        </w:rPr>
        <w:t xml:space="preserve">POS – ATDSRL– ARRDDSRLR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w:t>
      </w:r>
      <w:del w:id="2759" w:author="ERCOT 103020" w:date="2020-10-13T10:59: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 w:val="20"/>
            <w:szCs w:val="20"/>
            <w:vertAlign w:val="subscript"/>
          </w:rPr>
          <w:delText xml:space="preserve"> </w:delText>
        </w:r>
        <w:r w:rsidRPr="00DE2E54" w:rsidDel="004E32DA">
          <w:rPr>
            <w:b/>
            <w:iCs/>
            <w:szCs w:val="20"/>
          </w:rPr>
          <w:delText>ARI</w:delText>
        </w:r>
      </w:del>
      <w:r w:rsidRPr="00DE2E54">
        <w:rPr>
          <w:b/>
          <w:iCs/>
          <w:szCs w:val="20"/>
        </w:rPr>
        <w:t>)</w:t>
      </w:r>
    </w:p>
    <w:p w14:paraId="51574DA7" w14:textId="77777777" w:rsidR="00DE2E54" w:rsidRPr="00DE2E54" w:rsidRDefault="00DE2E54" w:rsidP="00DE2E54">
      <w:pPr>
        <w:spacing w:after="240"/>
        <w:ind w:left="1440" w:hanging="720"/>
        <w:rPr>
          <w:iCs/>
          <w:szCs w:val="20"/>
        </w:rPr>
      </w:pPr>
      <w:r w:rsidRPr="00DE2E54">
        <w:rPr>
          <w:iCs/>
          <w:szCs w:val="20"/>
        </w:rPr>
        <w:t>Where:</w:t>
      </w:r>
    </w:p>
    <w:p w14:paraId="1D4AEABE" w14:textId="77777777" w:rsidR="00DE2E54" w:rsidRPr="00DE2E54" w:rsidRDefault="00DE2E54" w:rsidP="00DE2E54">
      <w:pPr>
        <w:spacing w:after="240"/>
        <w:ind w:left="1440"/>
        <w:rPr>
          <w:iCs/>
          <w:szCs w:val="20"/>
        </w:rPr>
      </w:pPr>
      <w:r w:rsidRPr="00DE2E54">
        <w:rPr>
          <w:iCs/>
          <w:sz w:val="36"/>
          <w:szCs w:val="20"/>
        </w:rPr>
        <w:t>∑</w:t>
      </w:r>
      <w:r w:rsidRPr="00DE2E54">
        <w:rPr>
          <w:i/>
          <w:iCs/>
          <w:sz w:val="20"/>
          <w:szCs w:val="20"/>
          <w:vertAlign w:val="subscript"/>
        </w:rPr>
        <w:t>DSR</w:t>
      </w:r>
      <w:r w:rsidRPr="00DE2E54">
        <w:rPr>
          <w:iCs/>
          <w:szCs w:val="20"/>
        </w:rPr>
        <w:t xml:space="preserve"> ATG = Sum of Average Telemetered Generation for all Resources with a Resource Status of ONDSR or ONDSRREG of the QSE for the five-minute clock interval</w:t>
      </w:r>
    </w:p>
    <w:p w14:paraId="5E1C4427" w14:textId="77777777" w:rsidR="00DE2E54" w:rsidRPr="00DE2E54" w:rsidDel="004E32DA" w:rsidRDefault="00DE2E54" w:rsidP="00DE2E54">
      <w:pPr>
        <w:spacing w:after="240"/>
        <w:ind w:left="1440"/>
        <w:rPr>
          <w:del w:id="2760" w:author="ERCOT 103020" w:date="2020-10-13T10:59:00Z"/>
          <w:iCs/>
          <w:szCs w:val="20"/>
        </w:rPr>
      </w:pPr>
      <w:del w:id="2761" w:author="ERCOT 103020" w:date="2020-10-13T10:59:00Z">
        <w:r w:rsidRPr="00DE2E54" w:rsidDel="004E32DA">
          <w:rPr>
            <w:iCs/>
            <w:sz w:val="36"/>
            <w:szCs w:val="20"/>
          </w:rPr>
          <w:delText>∑</w:delText>
        </w:r>
        <w:r w:rsidRPr="00DE2E54" w:rsidDel="004E32DA">
          <w:rPr>
            <w:i/>
            <w:iCs/>
            <w:sz w:val="20"/>
            <w:szCs w:val="20"/>
            <w:vertAlign w:val="subscript"/>
          </w:rPr>
          <w:delText>DSR</w:delText>
        </w:r>
        <w:r w:rsidRPr="00DE2E54" w:rsidDel="004E32DA">
          <w:rPr>
            <w:iCs/>
            <w:sz w:val="20"/>
            <w:szCs w:val="20"/>
            <w:vertAlign w:val="subscript"/>
          </w:rPr>
          <w:delText xml:space="preserve"> </w:delText>
        </w:r>
        <w:r w:rsidRPr="00DE2E54" w:rsidDel="004E32DA">
          <w:rPr>
            <w:iCs/>
            <w:szCs w:val="20"/>
          </w:rPr>
          <w:delText>ARI = Sum of Average Regulation Instruction for all Resources with a Resource Status of ONDSR or ONDSRREG of the QSE for the five-minute clock interval</w:delText>
        </w:r>
      </w:del>
    </w:p>
    <w:p w14:paraId="7D6F70CB"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374719C7"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3DB4AEDA" w14:textId="77777777" w:rsidR="00DE2E54" w:rsidRPr="00DE2E54" w:rsidRDefault="00DE2E54" w:rsidP="00DE2E54">
      <w:pPr>
        <w:spacing w:after="240"/>
        <w:ind w:left="1440"/>
        <w:rPr>
          <w:iCs/>
          <w:szCs w:val="20"/>
        </w:rPr>
      </w:pPr>
      <w:r w:rsidRPr="00DE2E54">
        <w:rPr>
          <w:iCs/>
          <w:szCs w:val="20"/>
        </w:rPr>
        <w:lastRenderedPageBreak/>
        <w:t>Intra-QSE Sale = Energy Trade where the QSE is both the buyer and seller with the flag set to “Sale”</w:t>
      </w:r>
    </w:p>
    <w:p w14:paraId="57A4A694"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w:t>
      </w:r>
      <w:del w:id="2762" w:author="ERCOT 103020" w:date="2020-10-13T10:59:00Z">
        <w:r w:rsidRPr="00DE2E54" w:rsidDel="004E32DA">
          <w:rPr>
            <w:iCs/>
            <w:szCs w:val="20"/>
          </w:rPr>
          <w:delText xml:space="preserve"> or ONDSRREG</w:delText>
        </w:r>
      </w:del>
      <w:r w:rsidRPr="00DE2E54">
        <w:rPr>
          <w:iCs/>
          <w:szCs w:val="20"/>
        </w:rPr>
        <w:t xml:space="preserve"> of the QSE for the five-minute clock interval</w:t>
      </w:r>
    </w:p>
    <w:p w14:paraId="62975D3F" w14:textId="77777777" w:rsidR="00DE2E54" w:rsidRPr="00DE2E54" w:rsidDel="004E32DA" w:rsidRDefault="00DE2E54" w:rsidP="00DE2E54">
      <w:pPr>
        <w:spacing w:after="240"/>
        <w:ind w:left="1440"/>
        <w:rPr>
          <w:del w:id="2763" w:author="ERCOT 103020" w:date="2020-10-13T10:59:00Z"/>
          <w:iCs/>
          <w:szCs w:val="20"/>
        </w:rPr>
      </w:pPr>
      <w:del w:id="2764" w:author="ERCOT 103020" w:date="2020-10-13T10:59:00Z">
        <w:r w:rsidRPr="00DE2E54" w:rsidDel="004E32DA">
          <w:rPr>
            <w:iCs/>
            <w:sz w:val="36"/>
            <w:szCs w:val="20"/>
          </w:rPr>
          <w:delText>∑</w:delText>
        </w:r>
        <w:r w:rsidRPr="00DE2E54" w:rsidDel="004E32DA">
          <w:rPr>
            <w:i/>
            <w:iCs/>
            <w:szCs w:val="20"/>
            <w:vertAlign w:val="subscript"/>
          </w:rPr>
          <w:delText>DSR</w:delText>
        </w:r>
        <w:r w:rsidRPr="00DE2E54" w:rsidDel="004E32DA">
          <w:rPr>
            <w:iCs/>
            <w:szCs w:val="20"/>
            <w:vertAlign w:val="subscript"/>
          </w:rPr>
          <w:delText xml:space="preserve"> </w:delText>
        </w:r>
        <w:r w:rsidRPr="00DE2E54" w:rsidDel="004E32DA">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63E11FCA" w14:textId="77777777" w:rsidR="004E32DA" w:rsidRPr="00497B63" w:rsidRDefault="004E32DA" w:rsidP="004E32DA">
      <w:pPr>
        <w:spacing w:after="240"/>
        <w:ind w:left="1440"/>
        <w:rPr>
          <w:ins w:id="2765" w:author="ERCOT 103020" w:date="2020-10-13T11:00:00Z"/>
          <w:iCs/>
          <w:szCs w:val="20"/>
        </w:rPr>
      </w:pPr>
      <w:ins w:id="2766" w:author="ERCOT 103020" w:date="2020-10-13T11:00: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Pr="00604FB3">
          <w:rPr>
            <w:iCs/>
            <w:szCs w:val="20"/>
          </w:rPr>
          <w:t xml:space="preserve"> </w:t>
        </w:r>
        <w:r w:rsidRPr="009F641D">
          <w:rPr>
            <w:iCs/>
            <w:szCs w:val="20"/>
          </w:rPr>
          <w:t xml:space="preserve">the time-weighted average of </w:t>
        </w:r>
        <w:r>
          <w:rPr>
            <w:iCs/>
            <w:szCs w:val="20"/>
          </w:rPr>
          <w:t>UDSP</w:t>
        </w:r>
        <w:r w:rsidRPr="00497B63">
          <w:rPr>
            <w:iCs/>
            <w:szCs w:val="20"/>
          </w:rPr>
          <w:t xml:space="preserve"> minus Output Schedule for all Resources with a Resource Status of ONDSR of the QSE for the five-minute clock interval  </w:t>
        </w:r>
      </w:ins>
    </w:p>
    <w:p w14:paraId="4E8D636C" w14:textId="77777777" w:rsidR="00DE2E54" w:rsidRPr="00DE2E54" w:rsidRDefault="00DE2E54" w:rsidP="00DE2E54">
      <w:pPr>
        <w:spacing w:after="240"/>
        <w:ind w:left="1440"/>
        <w:rPr>
          <w:iCs/>
          <w:szCs w:val="20"/>
        </w:rPr>
      </w:pPr>
      <w:r w:rsidRPr="00DE2E54">
        <w:rPr>
          <w:iCs/>
          <w:szCs w:val="20"/>
        </w:rPr>
        <w:t>ARRDDSRLR = Average Responsive Reserve Deployment DSR Load Resource = the average RRS energy deployment for the five-minute clock interval from Load Resources that are part of the DSR Load</w:t>
      </w:r>
    </w:p>
    <w:p w14:paraId="212BF450"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1237206" w14:textId="77777777" w:rsidTr="001D22CE">
        <w:tc>
          <w:tcPr>
            <w:tcW w:w="9350" w:type="dxa"/>
            <w:shd w:val="clear" w:color="auto" w:fill="E0E0E0"/>
          </w:tcPr>
          <w:p w14:paraId="2E485EE1" w14:textId="77777777" w:rsidR="00DE2E54" w:rsidRPr="00DE2E54" w:rsidRDefault="00DE2E54" w:rsidP="00DE2E54">
            <w:pPr>
              <w:spacing w:before="120" w:after="240"/>
              <w:rPr>
                <w:b/>
                <w:i/>
                <w:iCs/>
              </w:rPr>
            </w:pPr>
            <w:r w:rsidRPr="00DE2E54">
              <w:rPr>
                <w:b/>
                <w:i/>
                <w:iCs/>
              </w:rPr>
              <w:t>[NPRR863:  Replace paragraph (</w:t>
            </w:r>
            <w:ins w:id="2767" w:author="ERCOT 103020" w:date="2020-10-13T11:00:00Z">
              <w:r w:rsidR="004E32DA">
                <w:rPr>
                  <w:b/>
                  <w:i/>
                  <w:iCs/>
                </w:rPr>
                <w:t>2</w:t>
              </w:r>
            </w:ins>
            <w:del w:id="2768" w:author="ERCOT 103020" w:date="2020-10-13T11:00:00Z">
              <w:r w:rsidRPr="00DE2E54" w:rsidDel="004E32DA">
                <w:rPr>
                  <w:b/>
                  <w:i/>
                  <w:iCs/>
                </w:rPr>
                <w:delText>3</w:delText>
              </w:r>
            </w:del>
            <w:r w:rsidRPr="00DE2E54">
              <w:rPr>
                <w:b/>
                <w:i/>
                <w:iCs/>
              </w:rPr>
              <w:t>) above with the following upon system implementation:]</w:t>
            </w:r>
          </w:p>
          <w:p w14:paraId="296CB1F6" w14:textId="77777777" w:rsidR="00DE2E54" w:rsidRPr="00DE2E54" w:rsidRDefault="00DE2E54" w:rsidP="00DE2E54">
            <w:pPr>
              <w:spacing w:after="240"/>
              <w:ind w:left="720" w:hanging="720"/>
              <w:rPr>
                <w:iCs/>
                <w:szCs w:val="20"/>
              </w:rPr>
            </w:pPr>
            <w:r w:rsidRPr="00DE2E54">
              <w:rPr>
                <w:iCs/>
                <w:szCs w:val="20"/>
              </w:rPr>
              <w:t>(</w:t>
            </w:r>
            <w:ins w:id="2769" w:author="ERCOT 103020" w:date="2020-10-13T11:00:00Z">
              <w:r w:rsidR="004E32DA">
                <w:rPr>
                  <w:iCs/>
                  <w:szCs w:val="20"/>
                </w:rPr>
                <w:t>2</w:t>
              </w:r>
            </w:ins>
            <w:del w:id="2770" w:author="ERCOT 103020" w:date="2020-10-13T11:00:00Z">
              <w:r w:rsidRPr="00DE2E54" w:rsidDel="004E32DA">
                <w:rPr>
                  <w:iCs/>
                  <w:szCs w:val="20"/>
                </w:rPr>
                <w:delText>3</w:delText>
              </w:r>
            </w:del>
            <w:r w:rsidRPr="00DE2E54">
              <w:rPr>
                <w:iCs/>
                <w:szCs w:val="20"/>
              </w:rPr>
              <w:t>)</w:t>
            </w:r>
            <w:r w:rsidRPr="00DE2E54">
              <w:rPr>
                <w:iCs/>
                <w:szCs w:val="20"/>
              </w:rPr>
              <w:tab/>
              <w:t>For all of a QSE’s Resources that have a Resource Status of ONDSR</w:t>
            </w:r>
            <w:del w:id="2771" w:author="ERCOT 103020" w:date="2020-10-13T11:00:00Z">
              <w:r w:rsidRPr="00DE2E54" w:rsidDel="004E32DA">
                <w:rPr>
                  <w:iCs/>
                  <w:szCs w:val="20"/>
                </w:rPr>
                <w:delText xml:space="preserve"> or ONDSRREG</w:delText>
              </w:r>
            </w:del>
            <w:r w:rsidRPr="00DE2E54">
              <w:rPr>
                <w:iCs/>
                <w:szCs w:val="20"/>
              </w:rPr>
              <w:t xml:space="preserve"> (“Dynamically Scheduled Resource (DSR) Portfolio”), ERCOT shall calculate an aggregate GREDP as a percentage and in MWs for those Resources as follows:</w:t>
            </w:r>
          </w:p>
          <w:p w14:paraId="49F3E423"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D</w:t>
            </w:r>
            <w:del w:id="2772" w:author="ERCOT 103020" w:date="2020-10-13T11:00:00Z">
              <w:r w:rsidRPr="00DE2E54" w:rsidDel="004E32DA">
                <w:rPr>
                  <w:b/>
                  <w:iCs/>
                  <w:szCs w:val="20"/>
                </w:rPr>
                <w:delText>B</w:delText>
              </w:r>
            </w:del>
            <w:ins w:id="2773" w:author="ERCOT 103020" w:date="2020-10-13T11:00:00Z">
              <w:r w:rsidR="004E32DA">
                <w:rPr>
                  <w:b/>
                  <w:iCs/>
                  <w:szCs w:val="20"/>
                </w:rPr>
                <w:t>S</w:t>
              </w:r>
            </w:ins>
            <w:r w:rsidRPr="00DE2E54">
              <w:rPr>
                <w:b/>
                <w:iCs/>
                <w:szCs w:val="20"/>
              </w:rPr>
              <w:t xml:space="preserve">POS + Intra-QSE Purchase – Intra-QSE Sale – ARRDDSRLR - AECRDDSRLR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w:t>
            </w:r>
            <w:del w:id="2774" w:author="ERCOT 103020" w:date="2020-10-13T11:00: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Cs w:val="20"/>
                </w:rPr>
                <w:delText xml:space="preserve"> ARI</w:delText>
              </w:r>
            </w:del>
            <w:r w:rsidRPr="00DE2E54">
              <w:rPr>
                <w:b/>
                <w:iCs/>
                <w:szCs w:val="20"/>
              </w:rPr>
              <w:t>) – 1.0] * 100</w:t>
            </w:r>
          </w:p>
          <w:p w14:paraId="2C83EE47"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w:t>
            </w:r>
            <w:del w:id="2775" w:author="ERCOT 103020" w:date="2020-10-13T11:00:00Z">
              <w:r w:rsidRPr="00DE2E54" w:rsidDel="004E32DA">
                <w:rPr>
                  <w:b/>
                  <w:iCs/>
                  <w:szCs w:val="20"/>
                </w:rPr>
                <w:delText>B</w:delText>
              </w:r>
            </w:del>
            <w:ins w:id="2776" w:author="ERCOT 103020" w:date="2020-10-13T11:00:00Z">
              <w:r w:rsidR="004E32DA">
                <w:rPr>
                  <w:b/>
                  <w:iCs/>
                  <w:szCs w:val="20"/>
                </w:rPr>
                <w:t>S</w:t>
              </w:r>
            </w:ins>
            <w:r w:rsidRPr="00DE2E54">
              <w:rPr>
                <w:b/>
                <w:iCs/>
                <w:szCs w:val="20"/>
              </w:rPr>
              <w:t xml:space="preserve">POS – ATDSRL– ARRDDSRLR - AECRDDSRLR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w:t>
            </w:r>
            <w:del w:id="2777" w:author="ERCOT 103020" w:date="2020-10-13T11:00: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 w:val="20"/>
                  <w:szCs w:val="20"/>
                  <w:vertAlign w:val="subscript"/>
                </w:rPr>
                <w:delText xml:space="preserve"> </w:delText>
              </w:r>
              <w:r w:rsidRPr="00DE2E54" w:rsidDel="004E32DA">
                <w:rPr>
                  <w:b/>
                  <w:iCs/>
                  <w:szCs w:val="20"/>
                </w:rPr>
                <w:delText>ARI</w:delText>
              </w:r>
            </w:del>
            <w:r w:rsidRPr="00DE2E54">
              <w:rPr>
                <w:b/>
                <w:iCs/>
                <w:szCs w:val="20"/>
              </w:rPr>
              <w:t>)</w:t>
            </w:r>
          </w:p>
          <w:p w14:paraId="5C58F248" w14:textId="77777777" w:rsidR="00DE2E54" w:rsidRPr="00DE2E54" w:rsidRDefault="00DE2E54" w:rsidP="00DE2E54">
            <w:pPr>
              <w:spacing w:after="240"/>
              <w:ind w:left="1440" w:hanging="720"/>
              <w:rPr>
                <w:iCs/>
                <w:szCs w:val="20"/>
              </w:rPr>
            </w:pPr>
            <w:r w:rsidRPr="00DE2E54">
              <w:rPr>
                <w:iCs/>
                <w:szCs w:val="20"/>
              </w:rPr>
              <w:t>Where:</w:t>
            </w:r>
          </w:p>
          <w:p w14:paraId="5B53A1DA" w14:textId="77777777" w:rsidR="00DE2E54" w:rsidRPr="00DE2E54" w:rsidRDefault="00DE2E54" w:rsidP="00DE2E54">
            <w:pPr>
              <w:spacing w:after="240"/>
              <w:ind w:left="1440"/>
              <w:rPr>
                <w:iCs/>
                <w:szCs w:val="20"/>
              </w:rPr>
            </w:pPr>
            <w:r w:rsidRPr="00DE2E54">
              <w:rPr>
                <w:iCs/>
                <w:sz w:val="36"/>
                <w:szCs w:val="20"/>
              </w:rPr>
              <w:lastRenderedPageBreak/>
              <w:t>∑</w:t>
            </w:r>
            <w:r w:rsidRPr="00DE2E54">
              <w:rPr>
                <w:i/>
                <w:iCs/>
                <w:sz w:val="20"/>
                <w:szCs w:val="20"/>
                <w:vertAlign w:val="subscript"/>
              </w:rPr>
              <w:t>DSR</w:t>
            </w:r>
            <w:r w:rsidRPr="00DE2E54">
              <w:rPr>
                <w:iCs/>
                <w:szCs w:val="20"/>
              </w:rPr>
              <w:t xml:space="preserve"> ATG = Sum of Average Telemetered Generation for all Resources with a Resource Status of ONDSR</w:t>
            </w:r>
            <w:del w:id="2778" w:author="ERCOT 103020" w:date="2020-10-13T11:00:00Z">
              <w:r w:rsidRPr="00DE2E54" w:rsidDel="004E32DA">
                <w:rPr>
                  <w:iCs/>
                  <w:szCs w:val="20"/>
                </w:rPr>
                <w:delText xml:space="preserve"> or ONDSRREG</w:delText>
              </w:r>
            </w:del>
            <w:r w:rsidRPr="00DE2E54">
              <w:rPr>
                <w:iCs/>
                <w:szCs w:val="20"/>
              </w:rPr>
              <w:t xml:space="preserve"> of the QSE for the five-minute clock interval</w:t>
            </w:r>
          </w:p>
          <w:p w14:paraId="3274FF0A" w14:textId="77777777" w:rsidR="00DE2E54" w:rsidRPr="00DE2E54" w:rsidDel="004E32DA" w:rsidRDefault="00DE2E54" w:rsidP="00DE2E54">
            <w:pPr>
              <w:spacing w:after="240"/>
              <w:ind w:left="1440"/>
              <w:rPr>
                <w:del w:id="2779" w:author="ERCOT 103020" w:date="2020-10-13T11:00:00Z"/>
                <w:iCs/>
                <w:szCs w:val="20"/>
              </w:rPr>
            </w:pPr>
            <w:del w:id="2780" w:author="ERCOT 103020" w:date="2020-10-13T11:00:00Z">
              <w:r w:rsidRPr="00DE2E54" w:rsidDel="004E32DA">
                <w:rPr>
                  <w:iCs/>
                  <w:sz w:val="36"/>
                  <w:szCs w:val="20"/>
                </w:rPr>
                <w:delText>∑</w:delText>
              </w:r>
              <w:r w:rsidRPr="00DE2E54" w:rsidDel="004E32DA">
                <w:rPr>
                  <w:i/>
                  <w:iCs/>
                  <w:sz w:val="20"/>
                  <w:szCs w:val="20"/>
                  <w:vertAlign w:val="subscript"/>
                </w:rPr>
                <w:delText>DSR</w:delText>
              </w:r>
              <w:r w:rsidRPr="00DE2E54" w:rsidDel="004E32DA">
                <w:rPr>
                  <w:iCs/>
                  <w:sz w:val="20"/>
                  <w:szCs w:val="20"/>
                  <w:vertAlign w:val="subscript"/>
                </w:rPr>
                <w:delText xml:space="preserve"> </w:delText>
              </w:r>
              <w:r w:rsidRPr="00DE2E54" w:rsidDel="004E32DA">
                <w:rPr>
                  <w:iCs/>
                  <w:szCs w:val="20"/>
                </w:rPr>
                <w:delText>ARI = Sum of Average Regulation Instruction for all Resources with a Resource Status of ONDSR or ONDSRREG of the QSE for the five-minute clock interval</w:delText>
              </w:r>
            </w:del>
          </w:p>
          <w:p w14:paraId="4D68EA1D"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4CEA3F50"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518BC5AA" w14:textId="77777777" w:rsidR="00DE2E54" w:rsidRPr="00DE2E54" w:rsidRDefault="00DE2E54" w:rsidP="00DE2E54">
            <w:pPr>
              <w:spacing w:after="240"/>
              <w:ind w:left="1440"/>
              <w:rPr>
                <w:iCs/>
                <w:szCs w:val="20"/>
              </w:rPr>
            </w:pPr>
            <w:r w:rsidRPr="00DE2E54">
              <w:rPr>
                <w:iCs/>
                <w:szCs w:val="20"/>
              </w:rPr>
              <w:t>Intra-QSE Sale = Energy Trade where the QSE is both the buyer and seller with the flag set to “Sale”</w:t>
            </w:r>
          </w:p>
          <w:p w14:paraId="7A2AF048"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w:t>
            </w:r>
            <w:del w:id="2781" w:author="ERCOT 103020" w:date="2020-10-13T11:01:00Z">
              <w:r w:rsidRPr="00DE2E54" w:rsidDel="004E32DA">
                <w:rPr>
                  <w:iCs/>
                  <w:szCs w:val="20"/>
                </w:rPr>
                <w:delText xml:space="preserve"> or ONDSRREG</w:delText>
              </w:r>
            </w:del>
            <w:r w:rsidRPr="00DE2E54">
              <w:rPr>
                <w:iCs/>
                <w:szCs w:val="20"/>
              </w:rPr>
              <w:t xml:space="preserve"> of the QSE for the five-minute clock interval</w:t>
            </w:r>
          </w:p>
          <w:p w14:paraId="5C50FF14" w14:textId="77777777" w:rsidR="00DE2E54" w:rsidRPr="00DE2E54" w:rsidDel="004E32DA" w:rsidRDefault="00DE2E54" w:rsidP="00DE2E54">
            <w:pPr>
              <w:spacing w:after="240"/>
              <w:ind w:left="1440"/>
              <w:rPr>
                <w:del w:id="2782" w:author="ERCOT 103020" w:date="2020-10-13T11:01:00Z"/>
                <w:iCs/>
                <w:szCs w:val="20"/>
              </w:rPr>
            </w:pPr>
            <w:del w:id="2783" w:author="ERCOT 103020" w:date="2020-10-13T11:01:00Z">
              <w:r w:rsidRPr="00DE2E54" w:rsidDel="004E32DA">
                <w:rPr>
                  <w:iCs/>
                  <w:sz w:val="36"/>
                  <w:szCs w:val="20"/>
                </w:rPr>
                <w:delText>∑</w:delText>
              </w:r>
              <w:r w:rsidRPr="00DE2E54" w:rsidDel="004E32DA">
                <w:rPr>
                  <w:i/>
                  <w:iCs/>
                  <w:szCs w:val="20"/>
                  <w:vertAlign w:val="subscript"/>
                </w:rPr>
                <w:delText>DSR</w:delText>
              </w:r>
              <w:r w:rsidRPr="00DE2E54" w:rsidDel="004E32DA">
                <w:rPr>
                  <w:iCs/>
                  <w:szCs w:val="20"/>
                  <w:vertAlign w:val="subscript"/>
                </w:rPr>
                <w:delText xml:space="preserve"> </w:delText>
              </w:r>
              <w:r w:rsidRPr="00DE2E54" w:rsidDel="004E32DA">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2A568519" w14:textId="77777777" w:rsidR="004E32DA" w:rsidRPr="00497B63" w:rsidRDefault="004E32DA" w:rsidP="004E32DA">
            <w:pPr>
              <w:spacing w:after="240"/>
              <w:ind w:left="1440"/>
              <w:rPr>
                <w:ins w:id="2784" w:author="ERCOT 103020" w:date="2020-10-13T11:01:00Z"/>
                <w:iCs/>
                <w:szCs w:val="20"/>
              </w:rPr>
            </w:pPr>
            <w:ins w:id="2785" w:author="ERCOT 103020" w:date="2020-10-13T11:0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Pr="009F641D">
                <w:rPr>
                  <w:iCs/>
                  <w:szCs w:val="20"/>
                </w:rPr>
                <w:t xml:space="preserve">the time-weighted average of </w:t>
              </w:r>
              <w:r>
                <w:rPr>
                  <w:iCs/>
                  <w:szCs w:val="20"/>
                </w:rPr>
                <w:t>UDSP</w:t>
              </w:r>
              <w:r w:rsidRPr="00497B63">
                <w:rPr>
                  <w:iCs/>
                  <w:szCs w:val="20"/>
                </w:rPr>
                <w:t xml:space="preserve"> minus Output Schedule for all Resources with a Resource Status of ONDSR of the QSE for</w:t>
              </w:r>
              <w:r>
                <w:rPr>
                  <w:iCs/>
                  <w:szCs w:val="20"/>
                </w:rPr>
                <w:t xml:space="preserve"> the </w:t>
              </w:r>
              <w:r w:rsidRPr="00497B63">
                <w:rPr>
                  <w:iCs/>
                  <w:szCs w:val="20"/>
                </w:rPr>
                <w:t xml:space="preserve">five-minute clock interval  </w:t>
              </w:r>
            </w:ins>
          </w:p>
          <w:p w14:paraId="543CD9F6" w14:textId="77777777" w:rsidR="00DE2E54" w:rsidRPr="00DE2E54" w:rsidRDefault="00DE2E54" w:rsidP="00DE2E54">
            <w:pPr>
              <w:spacing w:after="240"/>
              <w:ind w:left="1440"/>
              <w:rPr>
                <w:iCs/>
                <w:szCs w:val="20"/>
              </w:rPr>
            </w:pPr>
            <w:r w:rsidRPr="00DE2E54">
              <w:rPr>
                <w:iCs/>
                <w:szCs w:val="20"/>
              </w:rPr>
              <w:t>ARRDDSRLR = Average Responsive Reserve Deployment DSR Load Resource = the average RRS energy deployment for the five-minute clock interval from Load Resources that are part of the DSR Load</w:t>
            </w:r>
          </w:p>
          <w:p w14:paraId="3D828FF4" w14:textId="77777777" w:rsidR="00DE2E54" w:rsidRPr="00DE2E54" w:rsidRDefault="00DE2E54" w:rsidP="00DE2E54">
            <w:pPr>
              <w:spacing w:after="240"/>
              <w:ind w:left="1440"/>
              <w:rPr>
                <w:iCs/>
                <w:szCs w:val="20"/>
              </w:rPr>
            </w:pPr>
            <w:r w:rsidRPr="00DE2E54">
              <w:rPr>
                <w:iCs/>
                <w:szCs w:val="20"/>
              </w:rPr>
              <w:t>AECRDDSRLR = Average ERCOT Contingency Response Deployment DSR Load Resource = the average ECRS energy deployment for the five-minute clock interval from Load Resources that are part of the DSR Load</w:t>
            </w:r>
          </w:p>
          <w:p w14:paraId="54D95875"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c>
      </w:tr>
    </w:tbl>
    <w:p w14:paraId="37DA0AC6"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32DBF65" w14:textId="77777777" w:rsidTr="001D22CE">
        <w:tc>
          <w:tcPr>
            <w:tcW w:w="9350" w:type="dxa"/>
            <w:shd w:val="clear" w:color="auto" w:fill="E0E0E0"/>
          </w:tcPr>
          <w:p w14:paraId="42DC296B" w14:textId="77777777" w:rsidR="00DE2E54" w:rsidRPr="00DE2E54" w:rsidRDefault="00DE2E54" w:rsidP="00DE2E54">
            <w:pPr>
              <w:spacing w:before="120" w:after="240"/>
              <w:rPr>
                <w:b/>
                <w:i/>
                <w:iCs/>
              </w:rPr>
            </w:pPr>
            <w:r w:rsidRPr="00DE2E54">
              <w:rPr>
                <w:b/>
                <w:i/>
                <w:iCs/>
              </w:rPr>
              <w:lastRenderedPageBreak/>
              <w:t>[NPRR1000:  Delete paragraph (3) above upon system implementation and renumber accordingly.]</w:t>
            </w:r>
          </w:p>
        </w:tc>
      </w:tr>
    </w:tbl>
    <w:p w14:paraId="5D145125" w14:textId="77777777" w:rsidR="00DE2E54" w:rsidRPr="00DE2E54" w:rsidRDefault="00DE2E54" w:rsidP="00DE2E54">
      <w:pPr>
        <w:spacing w:before="240" w:after="240"/>
        <w:ind w:left="720" w:hanging="720"/>
        <w:rPr>
          <w:szCs w:val="20"/>
        </w:rPr>
      </w:pPr>
      <w:r w:rsidRPr="00DE2E54">
        <w:rPr>
          <w:iCs/>
          <w:szCs w:val="20"/>
        </w:rPr>
        <w:t>(</w:t>
      </w:r>
      <w:ins w:id="2786" w:author="ERCOT 103020" w:date="2020-10-13T11:01:00Z">
        <w:r w:rsidR="004E32DA">
          <w:rPr>
            <w:iCs/>
            <w:szCs w:val="20"/>
          </w:rPr>
          <w:t>3</w:t>
        </w:r>
      </w:ins>
      <w:del w:id="2787" w:author="ERCOT 103020" w:date="2020-10-13T11:01:00Z">
        <w:r w:rsidRPr="00DE2E54" w:rsidDel="004E32DA">
          <w:rPr>
            <w:iCs/>
            <w:szCs w:val="20"/>
          </w:rPr>
          <w:delText>4</w:delText>
        </w:r>
      </w:del>
      <w:r w:rsidRPr="00DE2E54">
        <w:rPr>
          <w:iCs/>
          <w:szCs w:val="20"/>
        </w:rPr>
        <w:t>)</w:t>
      </w:r>
      <w:r w:rsidRPr="00DE2E54">
        <w:rPr>
          <w:iCs/>
          <w:szCs w:val="20"/>
        </w:rPr>
        <w:tab/>
      </w:r>
      <w:r w:rsidRPr="00DE2E54">
        <w:rPr>
          <w:szCs w:val="20"/>
        </w:rPr>
        <w:t>For Controllable Load Resources that have a Resource Status of ON</w:t>
      </w:r>
      <w:ins w:id="2788" w:author="ERCOT 103020" w:date="2020-10-13T11:01:00Z">
        <w:r w:rsidR="004E32DA">
          <w:rPr>
            <w:szCs w:val="20"/>
          </w:rPr>
          <w:t>L and are acting as a Controllable Load Resource</w:t>
        </w:r>
      </w:ins>
      <w:del w:id="2789" w:author="ERCOT 103020" w:date="2020-10-13T11:01:00Z">
        <w:r w:rsidRPr="00DE2E54" w:rsidDel="004E32DA">
          <w:rPr>
            <w:szCs w:val="20"/>
          </w:rPr>
          <w:delText>RGL or ONCLR</w:delText>
        </w:r>
      </w:del>
      <w:r w:rsidRPr="00DE2E54">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113267" w14:textId="77777777" w:rsidTr="001D22CE">
        <w:tc>
          <w:tcPr>
            <w:tcW w:w="9576" w:type="dxa"/>
            <w:shd w:val="clear" w:color="auto" w:fill="E0E0E0"/>
          </w:tcPr>
          <w:p w14:paraId="6F79CEE8" w14:textId="77777777" w:rsidR="00DE2E54" w:rsidRPr="00DE2E54" w:rsidRDefault="00DE2E54" w:rsidP="00DE2E54">
            <w:pPr>
              <w:spacing w:before="120" w:after="240"/>
              <w:rPr>
                <w:b/>
                <w:i/>
                <w:iCs/>
              </w:rPr>
            </w:pPr>
            <w:r w:rsidRPr="00DE2E54">
              <w:rPr>
                <w:b/>
                <w:i/>
                <w:iCs/>
              </w:rPr>
              <w:t>[NPRR963:  Replace paragraph (</w:t>
            </w:r>
            <w:ins w:id="2790" w:author="ERCOT 103020" w:date="2020-10-13T11:01:00Z">
              <w:r w:rsidR="004E32DA">
                <w:rPr>
                  <w:b/>
                  <w:i/>
                  <w:iCs/>
                </w:rPr>
                <w:t>3</w:t>
              </w:r>
            </w:ins>
            <w:del w:id="2791" w:author="ERCOT 103020" w:date="2020-10-13T11:01:00Z">
              <w:r w:rsidRPr="00DE2E54" w:rsidDel="004E32DA">
                <w:rPr>
                  <w:b/>
                  <w:i/>
                  <w:iCs/>
                </w:rPr>
                <w:delText>4</w:delText>
              </w:r>
            </w:del>
            <w:r w:rsidRPr="00DE2E54">
              <w:rPr>
                <w:b/>
                <w:i/>
                <w:iCs/>
              </w:rPr>
              <w:t>) above with the following upon system implementation:]</w:t>
            </w:r>
          </w:p>
          <w:p w14:paraId="2F038BA6" w14:textId="77777777" w:rsidR="00DE2E54" w:rsidRPr="00DE2E54" w:rsidRDefault="00DE2E54" w:rsidP="004E32DA">
            <w:pPr>
              <w:spacing w:after="240"/>
              <w:ind w:left="720" w:hanging="720"/>
              <w:rPr>
                <w:szCs w:val="20"/>
              </w:rPr>
            </w:pPr>
            <w:r w:rsidRPr="00DE2E54">
              <w:rPr>
                <w:iCs/>
                <w:szCs w:val="20"/>
              </w:rPr>
              <w:t>(</w:t>
            </w:r>
            <w:ins w:id="2792" w:author="ERCOT 103020" w:date="2020-10-13T11:02:00Z">
              <w:r w:rsidR="004E32DA">
                <w:rPr>
                  <w:iCs/>
                  <w:szCs w:val="20"/>
                </w:rPr>
                <w:t>3</w:t>
              </w:r>
            </w:ins>
            <w:del w:id="2793" w:author="ERCOT 103020" w:date="2020-10-13T11:02:00Z">
              <w:r w:rsidRPr="00DE2E54" w:rsidDel="004E32DA">
                <w:rPr>
                  <w:iCs/>
                  <w:szCs w:val="20"/>
                </w:rPr>
                <w:delText>4</w:delText>
              </w:r>
            </w:del>
            <w:r w:rsidRPr="00DE2E54">
              <w:rPr>
                <w:iCs/>
                <w:szCs w:val="20"/>
              </w:rPr>
              <w:t>)</w:t>
            </w:r>
            <w:r w:rsidRPr="00DE2E54">
              <w:rPr>
                <w:iCs/>
                <w:szCs w:val="20"/>
              </w:rPr>
              <w:tab/>
            </w:r>
            <w:r w:rsidRPr="00DE2E54">
              <w:rPr>
                <w:szCs w:val="20"/>
              </w:rPr>
              <w:t>For Controllable Load Resources that have a Resource Status of ON</w:t>
            </w:r>
            <w:ins w:id="2794" w:author="ERCOT 103020" w:date="2020-10-13T11:02:00Z">
              <w:r w:rsidR="004E32DA">
                <w:t xml:space="preserve">L </w:t>
              </w:r>
              <w:r w:rsidR="004E32DA">
                <w:rPr>
                  <w:szCs w:val="20"/>
                </w:rPr>
                <w:t>and are acting as a Controllable Load Resource</w:t>
              </w:r>
            </w:ins>
            <w:del w:id="2795" w:author="ERCOT 103020" w:date="2020-10-13T11:02:00Z">
              <w:r w:rsidRPr="00DE2E54" w:rsidDel="004E32DA">
                <w:rPr>
                  <w:szCs w:val="20"/>
                </w:rPr>
                <w:delText>RGL or ONCLR</w:delText>
              </w:r>
            </w:del>
            <w:r w:rsidRPr="00DE2E54">
              <w:rPr>
                <w:szCs w:val="20"/>
              </w:rPr>
              <w:t xml:space="preserve"> and are not part of an ESR, ERCOT shall compute the CLREDP.  The CLREDP will be calculated both as a percentage and in MWs as follows:</w:t>
            </w:r>
          </w:p>
        </w:tc>
      </w:tr>
    </w:tbl>
    <w:p w14:paraId="4CC75DC1" w14:textId="77777777" w:rsidR="00DE2E54" w:rsidRPr="00DE2E54" w:rsidRDefault="00DE2E54" w:rsidP="00DE2E54">
      <w:pPr>
        <w:spacing w:before="240" w:after="240"/>
        <w:ind w:left="1440"/>
        <w:rPr>
          <w:b/>
          <w:iCs/>
          <w:szCs w:val="20"/>
        </w:rPr>
      </w:pPr>
      <w:r w:rsidRPr="00DE2E54">
        <w:rPr>
          <w:b/>
          <w:iCs/>
          <w:szCs w:val="20"/>
        </w:rPr>
        <w:t>CLREDP (%) = ABS[((ATPC + AEPFR)/(</w:t>
      </w:r>
      <w:del w:id="2796" w:author="ERCOT 103020" w:date="2020-10-13T11:02:00Z">
        <w:r w:rsidRPr="00DE2E54" w:rsidDel="004E32DA">
          <w:rPr>
            <w:b/>
            <w:iCs/>
            <w:szCs w:val="20"/>
          </w:rPr>
          <w:delText>ABP – ARI</w:delText>
        </w:r>
      </w:del>
      <w:ins w:id="2797" w:author="ERCOT 103020" w:date="2020-10-13T11:02:00Z">
        <w:r w:rsidR="004E32DA">
          <w:rPr>
            <w:b/>
            <w:iCs/>
            <w:szCs w:val="20"/>
          </w:rPr>
          <w:t>ASP</w:t>
        </w:r>
      </w:ins>
      <w:r w:rsidRPr="00DE2E54">
        <w:rPr>
          <w:b/>
          <w:iCs/>
          <w:szCs w:val="20"/>
        </w:rPr>
        <w:t>)) – 1.0] * 100</w:t>
      </w:r>
    </w:p>
    <w:p w14:paraId="176481C5" w14:textId="77777777" w:rsidR="00DE2E54" w:rsidRPr="00DE2E54" w:rsidRDefault="00DE2E54" w:rsidP="00DE2E54">
      <w:pPr>
        <w:spacing w:after="240"/>
        <w:ind w:left="1440"/>
        <w:rPr>
          <w:b/>
          <w:iCs/>
          <w:szCs w:val="20"/>
        </w:rPr>
      </w:pPr>
      <w:r w:rsidRPr="00DE2E54">
        <w:rPr>
          <w:b/>
          <w:iCs/>
          <w:szCs w:val="20"/>
        </w:rPr>
        <w:t>CLREDP (MW) = ABS(ATPC – (</w:t>
      </w:r>
      <w:ins w:id="2798" w:author="ERCOT 103020" w:date="2020-10-13T11:02:00Z">
        <w:r w:rsidR="004E32DA">
          <w:rPr>
            <w:b/>
            <w:iCs/>
            <w:szCs w:val="20"/>
          </w:rPr>
          <w:t>ASP</w:t>
        </w:r>
      </w:ins>
      <w:del w:id="2799" w:author="ERCOT 103020" w:date="2020-10-13T11:02:00Z">
        <w:r w:rsidRPr="00DE2E54" w:rsidDel="004E32DA">
          <w:rPr>
            <w:b/>
            <w:iCs/>
            <w:szCs w:val="20"/>
          </w:rPr>
          <w:delText>ABP</w:delText>
        </w:r>
      </w:del>
      <w:r w:rsidRPr="00DE2E54">
        <w:rPr>
          <w:b/>
          <w:iCs/>
          <w:szCs w:val="20"/>
        </w:rPr>
        <w:t xml:space="preserve"> – AEPFR</w:t>
      </w:r>
      <w:del w:id="2800" w:author="ERCOT 103020" w:date="2020-10-13T11:02:00Z">
        <w:r w:rsidRPr="00DE2E54" w:rsidDel="004E32DA">
          <w:rPr>
            <w:b/>
            <w:iCs/>
            <w:szCs w:val="20"/>
          </w:rPr>
          <w:delText xml:space="preserve"> – ARI</w:delText>
        </w:r>
      </w:del>
      <w:r w:rsidRPr="00DE2E54">
        <w:rPr>
          <w:b/>
          <w:iCs/>
          <w:szCs w:val="20"/>
        </w:rPr>
        <w:t>))</w:t>
      </w:r>
    </w:p>
    <w:p w14:paraId="05D30F14" w14:textId="77777777" w:rsidR="00DE2E54" w:rsidRPr="00DE2E54" w:rsidRDefault="00DE2E54" w:rsidP="00DE2E54">
      <w:pPr>
        <w:spacing w:after="240"/>
        <w:ind w:left="1440" w:hanging="720"/>
        <w:rPr>
          <w:szCs w:val="20"/>
        </w:rPr>
      </w:pPr>
      <w:r w:rsidRPr="00DE2E54">
        <w:rPr>
          <w:szCs w:val="20"/>
        </w:rPr>
        <w:t>Where:</w:t>
      </w:r>
    </w:p>
    <w:p w14:paraId="0CF621B3" w14:textId="77777777" w:rsidR="00DE2E54" w:rsidRPr="00DE2E54" w:rsidRDefault="00DE2E54" w:rsidP="00DE2E54">
      <w:pPr>
        <w:spacing w:after="240"/>
        <w:ind w:left="1440"/>
        <w:rPr>
          <w:iCs/>
          <w:szCs w:val="20"/>
        </w:rPr>
      </w:pPr>
      <w:r w:rsidRPr="00DE2E54">
        <w:rPr>
          <w:iCs/>
          <w:szCs w:val="20"/>
        </w:rPr>
        <w:t>ATPC = Average Telemetered Power Consumption = the average telemetered power consumption of the Controllable Load Resource for the five-minute clock interval</w:t>
      </w:r>
    </w:p>
    <w:p w14:paraId="597782AD" w14:textId="77777777" w:rsidR="00DE2E54" w:rsidRPr="00DE2E54" w:rsidDel="004E32DA" w:rsidRDefault="00DE2E54" w:rsidP="00DE2E54">
      <w:pPr>
        <w:spacing w:after="240"/>
        <w:ind w:left="1440"/>
        <w:rPr>
          <w:del w:id="2801" w:author="ERCOT 103020" w:date="2020-10-13T11:02:00Z"/>
          <w:iCs/>
          <w:szCs w:val="20"/>
        </w:rPr>
      </w:pPr>
      <w:del w:id="2802" w:author="ERCOT 103020" w:date="2020-10-13T11:02:00Z">
        <w:r w:rsidRPr="00DE2E54" w:rsidDel="004E32DA">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58DD1EF5" w14:textId="77777777" w:rsidR="00DE2E54" w:rsidRPr="00DE2E54" w:rsidRDefault="00DE2E54" w:rsidP="00DE2E54">
      <w:pPr>
        <w:spacing w:after="240"/>
        <w:ind w:left="1440"/>
        <w:rPr>
          <w:szCs w:val="20"/>
        </w:rPr>
      </w:pPr>
      <w:r w:rsidRPr="00DE2E54">
        <w:rPr>
          <w:szCs w:val="20"/>
        </w:rPr>
        <w:t xml:space="preserve">AEPFR = Average Estimated </w:t>
      </w:r>
      <w:r w:rsidRPr="00DE2E54">
        <w:rPr>
          <w:iCs/>
          <w:szCs w:val="20"/>
        </w:rPr>
        <w:t xml:space="preserve">Primary Frequency Response </w:t>
      </w:r>
      <w:r w:rsidRPr="00DE2E54">
        <w:rPr>
          <w:szCs w:val="20"/>
        </w:rPr>
        <w:t xml:space="preserve">= the Estimated </w:t>
      </w:r>
      <w:r w:rsidRPr="00DE2E54">
        <w:rPr>
          <w:iCs/>
          <w:szCs w:val="20"/>
        </w:rPr>
        <w:t xml:space="preserve">Primary Frequency Response (MW) </w:t>
      </w:r>
      <w:r w:rsidRPr="00DE2E54">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5F97D5D" w14:textId="77777777" w:rsidR="00DE2E54" w:rsidRDefault="00DE2E54" w:rsidP="00DE2E54">
      <w:pPr>
        <w:spacing w:after="240"/>
        <w:ind w:left="1440"/>
        <w:rPr>
          <w:ins w:id="2803" w:author="ERCOT 103020" w:date="2020-10-13T11:02:00Z"/>
          <w:iCs/>
          <w:szCs w:val="20"/>
        </w:rPr>
      </w:pPr>
      <w:del w:id="2804" w:author="ERCOT 103020" w:date="2020-10-13T11:02:00Z">
        <w:r w:rsidRPr="00DE2E54" w:rsidDel="004E32DA">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w:delText>
        </w:r>
        <w:r w:rsidRPr="00DE2E54" w:rsidDel="004E32DA">
          <w:rPr>
            <w:iCs/>
            <w:szCs w:val="20"/>
          </w:rPr>
          <w:lastRenderedPageBreak/>
          <w:delText xml:space="preserve">the linearly ramped Base Point will continue at a constant value equal to the ending four second value of the five-minute ramp.  </w:delText>
        </w:r>
      </w:del>
    </w:p>
    <w:p w14:paraId="3F4B22E4" w14:textId="77777777" w:rsidR="004E32DA" w:rsidRPr="00DE2E54" w:rsidRDefault="004E32DA" w:rsidP="004E32DA">
      <w:pPr>
        <w:spacing w:after="240"/>
        <w:ind w:left="1440"/>
        <w:rPr>
          <w:iCs/>
          <w:szCs w:val="20"/>
        </w:rPr>
      </w:pPr>
      <w:ins w:id="2805" w:author="ERCOT 103020" w:date="2020-10-13T11:03:00Z">
        <w:r w:rsidRPr="00663525">
          <w:rPr>
            <w:iCs/>
            <w:szCs w:val="20"/>
          </w:rPr>
          <w:t xml:space="preserve">ASP = Average Set Point = the time-weighted average </w:t>
        </w:r>
        <w:r>
          <w:rPr>
            <w:iCs/>
            <w:szCs w:val="20"/>
          </w:rPr>
          <w:t xml:space="preserve">of the Resource’s UDSP </w:t>
        </w:r>
        <w:r w:rsidRPr="00663525">
          <w:rPr>
            <w:iCs/>
            <w:szCs w:val="20"/>
          </w:rPr>
          <w:t xml:space="preserve">for </w:t>
        </w:r>
        <w:r>
          <w:rPr>
            <w:iCs/>
            <w:szCs w:val="20"/>
          </w:rPr>
          <w:t>the five-minute clock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22D5709" w14:textId="77777777" w:rsidTr="001D22CE">
        <w:tc>
          <w:tcPr>
            <w:tcW w:w="9576" w:type="dxa"/>
            <w:shd w:val="clear" w:color="auto" w:fill="E0E0E0"/>
          </w:tcPr>
          <w:p w14:paraId="408650F5" w14:textId="77777777" w:rsidR="00DE2E54" w:rsidRPr="00DE2E54" w:rsidRDefault="00DE2E54" w:rsidP="00DE2E54">
            <w:pPr>
              <w:spacing w:before="120" w:after="240"/>
              <w:rPr>
                <w:b/>
                <w:i/>
                <w:iCs/>
              </w:rPr>
            </w:pPr>
            <w:r w:rsidRPr="00DE2E54">
              <w:rPr>
                <w:b/>
                <w:i/>
                <w:iCs/>
              </w:rPr>
              <w:t>[NPRR963:  Insert paragraph (</w:t>
            </w:r>
            <w:ins w:id="2806" w:author="ERCOT 103020" w:date="2020-10-13T11:03:00Z">
              <w:r w:rsidR="004E32DA">
                <w:rPr>
                  <w:b/>
                  <w:i/>
                  <w:iCs/>
                </w:rPr>
                <w:t>4</w:t>
              </w:r>
            </w:ins>
            <w:del w:id="2807" w:author="ERCOT 103020" w:date="2020-10-13T11:03:00Z">
              <w:r w:rsidRPr="00DE2E54" w:rsidDel="004E32DA">
                <w:rPr>
                  <w:b/>
                  <w:i/>
                  <w:iCs/>
                </w:rPr>
                <w:delText>5</w:delText>
              </w:r>
            </w:del>
            <w:r w:rsidRPr="00DE2E54">
              <w:rPr>
                <w:b/>
                <w:i/>
                <w:iCs/>
              </w:rPr>
              <w:t>) below upon system implementation and renumber accordingly:]</w:t>
            </w:r>
          </w:p>
          <w:p w14:paraId="7BDC8F75" w14:textId="77777777" w:rsidR="00DE2E54" w:rsidRPr="00DE2E54" w:rsidRDefault="00DE2E54" w:rsidP="00DE2E54">
            <w:pPr>
              <w:spacing w:before="120" w:after="240"/>
              <w:ind w:left="720" w:hanging="720"/>
              <w:rPr>
                <w:iCs/>
                <w:szCs w:val="20"/>
              </w:rPr>
            </w:pPr>
            <w:r w:rsidRPr="00DE2E54">
              <w:rPr>
                <w:iCs/>
                <w:szCs w:val="20"/>
              </w:rPr>
              <w:t>(</w:t>
            </w:r>
            <w:ins w:id="2808" w:author="ERCOT 103020" w:date="2020-10-13T11:03:00Z">
              <w:r w:rsidR="004E32DA">
                <w:rPr>
                  <w:iCs/>
                  <w:szCs w:val="20"/>
                </w:rPr>
                <w:t>4</w:t>
              </w:r>
            </w:ins>
            <w:del w:id="2809" w:author="ERCOT 103020" w:date="2020-10-13T11:03:00Z">
              <w:r w:rsidRPr="00DE2E54" w:rsidDel="004E32DA">
                <w:rPr>
                  <w:iCs/>
                  <w:szCs w:val="20"/>
                </w:rPr>
                <w:delText>5</w:delText>
              </w:r>
            </w:del>
            <w:r w:rsidRPr="00DE2E54">
              <w:rPr>
                <w:iCs/>
                <w:szCs w:val="20"/>
              </w:rPr>
              <w:t>)</w:t>
            </w:r>
            <w:r w:rsidRPr="00DE2E54">
              <w:rPr>
                <w:iCs/>
                <w:szCs w:val="20"/>
              </w:rPr>
              <w:tab/>
              <w:t>ERCOT shall compute the ESREDP for ESRs.  The ESREDP is calculated for each five-minute clock interval as a percentage and in MWs as follows:</w:t>
            </w:r>
          </w:p>
          <w:p w14:paraId="57786E25" w14:textId="77777777" w:rsidR="0052456C" w:rsidRPr="00E10CD4" w:rsidRDefault="0052456C" w:rsidP="0052456C">
            <w:pPr>
              <w:spacing w:after="240"/>
              <w:ind w:left="1440"/>
              <w:rPr>
                <w:ins w:id="2810" w:author="ERCOT 103020" w:date="2020-10-27T18:49:00Z"/>
                <w:b/>
                <w:iCs/>
                <w:szCs w:val="20"/>
              </w:rPr>
            </w:pPr>
            <w:ins w:id="2811" w:author="ERCOT 103020" w:date="2020-10-27T18:49:00Z">
              <w:r w:rsidRPr="00E10CD4">
                <w:rPr>
                  <w:b/>
                  <w:iCs/>
                  <w:szCs w:val="20"/>
                </w:rPr>
                <w:t>ESREDP (%) = ABS[((</w:t>
              </w:r>
              <w:r w:rsidRPr="00BD4E48">
                <w:rPr>
                  <w:b/>
                  <w:iCs/>
                  <w:szCs w:val="20"/>
                </w:rPr>
                <w:t>AT</w:t>
              </w:r>
              <w:r>
                <w:rPr>
                  <w:b/>
                  <w:iCs/>
                  <w:szCs w:val="20"/>
                </w:rPr>
                <w:t>PF</w:t>
              </w:r>
              <w:r w:rsidRPr="00BD4E48">
                <w:rPr>
                  <w:b/>
                  <w:iCs/>
                  <w:szCs w:val="20"/>
                </w:rPr>
                <w:t xml:space="preserve"> – AEPFR)/(</w:t>
              </w:r>
              <w:r>
                <w:rPr>
                  <w:b/>
                  <w:iCs/>
                  <w:szCs w:val="20"/>
                </w:rPr>
                <w:t>ASP</w:t>
              </w:r>
              <w:r w:rsidRPr="00BD4E48">
                <w:rPr>
                  <w:b/>
                  <w:iCs/>
                  <w:szCs w:val="20"/>
                </w:rPr>
                <w:t>)) – 1.0] * 100</w:t>
              </w:r>
            </w:ins>
          </w:p>
          <w:p w14:paraId="422657FC" w14:textId="77777777" w:rsidR="0052456C" w:rsidRPr="00E10CD4" w:rsidRDefault="0052456C" w:rsidP="0052456C">
            <w:pPr>
              <w:spacing w:after="240"/>
              <w:ind w:left="1440"/>
              <w:rPr>
                <w:ins w:id="2812" w:author="ERCOT 103020" w:date="2020-10-27T18:49:00Z"/>
                <w:b/>
                <w:iCs/>
                <w:szCs w:val="20"/>
              </w:rPr>
            </w:pPr>
            <w:ins w:id="2813" w:author="ERCOT 103020" w:date="2020-10-27T18:49:00Z">
              <w:r w:rsidRPr="00E10CD4">
                <w:rPr>
                  <w:b/>
                  <w:iCs/>
                  <w:szCs w:val="20"/>
                </w:rPr>
                <w:t>ESREDP (MW) = ABS(</w:t>
              </w:r>
              <w:r w:rsidRPr="00BD4E48">
                <w:rPr>
                  <w:b/>
                  <w:iCs/>
                  <w:szCs w:val="20"/>
                </w:rPr>
                <w:t>AT</w:t>
              </w:r>
              <w:r>
                <w:rPr>
                  <w:b/>
                  <w:iCs/>
                  <w:szCs w:val="20"/>
                </w:rPr>
                <w:t>PF</w:t>
              </w:r>
              <w:r w:rsidRPr="00BD4E48">
                <w:rPr>
                  <w:b/>
                  <w:iCs/>
                  <w:szCs w:val="20"/>
                </w:rPr>
                <w:t xml:space="preserve"> – AEPFR – </w:t>
              </w:r>
              <w:r>
                <w:rPr>
                  <w:b/>
                  <w:iCs/>
                  <w:szCs w:val="20"/>
                </w:rPr>
                <w:t>ASP</w:t>
              </w:r>
              <w:r w:rsidRPr="00BD4E48">
                <w:rPr>
                  <w:b/>
                  <w:iCs/>
                  <w:szCs w:val="20"/>
                </w:rPr>
                <w:t>)</w:t>
              </w:r>
            </w:ins>
          </w:p>
          <w:p w14:paraId="540A3084" w14:textId="77777777" w:rsidR="0052456C" w:rsidRPr="00E10CD4" w:rsidRDefault="0052456C" w:rsidP="0052456C">
            <w:pPr>
              <w:spacing w:after="240"/>
              <w:ind w:left="1440"/>
              <w:rPr>
                <w:ins w:id="2814" w:author="ERCOT 103020" w:date="2020-10-27T18:49:00Z"/>
                <w:iCs/>
                <w:szCs w:val="20"/>
              </w:rPr>
            </w:pPr>
            <w:ins w:id="2815" w:author="ERCOT 103020" w:date="2020-10-27T18:49:00Z">
              <w:r w:rsidRPr="00E10CD4">
                <w:rPr>
                  <w:iCs/>
                  <w:szCs w:val="20"/>
                </w:rPr>
                <w:t>Where:</w:t>
              </w:r>
            </w:ins>
          </w:p>
          <w:p w14:paraId="25F42D38" w14:textId="77777777" w:rsidR="0052456C" w:rsidRPr="00E10CD4" w:rsidRDefault="0052456C" w:rsidP="0052456C">
            <w:pPr>
              <w:spacing w:after="240"/>
              <w:ind w:left="1440"/>
              <w:rPr>
                <w:ins w:id="2816" w:author="ERCOT 103020" w:date="2020-10-27T18:49:00Z"/>
                <w:iCs/>
                <w:szCs w:val="20"/>
              </w:rPr>
            </w:pPr>
            <w:ins w:id="2817" w:author="ERCOT 103020" w:date="2020-10-27T18:49:00Z">
              <w:r w:rsidRPr="00E10CD4">
                <w:rPr>
                  <w:iCs/>
                  <w:szCs w:val="20"/>
                </w:rPr>
                <w:t>AT</w:t>
              </w:r>
              <w:r>
                <w:rPr>
                  <w:iCs/>
                  <w:szCs w:val="20"/>
                </w:rPr>
                <w:t>PF</w:t>
              </w:r>
              <w:r w:rsidRPr="00E10CD4">
                <w:rPr>
                  <w:iCs/>
                  <w:szCs w:val="20"/>
                </w:rPr>
                <w:t xml:space="preserve"> = Average Telemetered </w:t>
              </w:r>
              <w:r>
                <w:rPr>
                  <w:iCs/>
                  <w:szCs w:val="20"/>
                </w:rPr>
                <w:t xml:space="preserve">Power Flow </w:t>
              </w:r>
              <w:r w:rsidRPr="00E10CD4">
                <w:rPr>
                  <w:iCs/>
                  <w:szCs w:val="20"/>
                </w:rPr>
                <w:t xml:space="preserve">= </w:t>
              </w:r>
              <w:r>
                <w:rPr>
                  <w:iCs/>
                  <w:szCs w:val="20"/>
                </w:rPr>
                <w:t>the</w:t>
              </w:r>
              <w:r w:rsidRPr="00E10CD4">
                <w:rPr>
                  <w:iCs/>
                  <w:szCs w:val="20"/>
                </w:rPr>
                <w:t xml:space="preserve"> average telemetered </w:t>
              </w:r>
              <w:r>
                <w:rPr>
                  <w:iCs/>
                  <w:szCs w:val="20"/>
                </w:rPr>
                <w:t xml:space="preserve">power flow </w:t>
              </w:r>
              <w:r w:rsidRPr="00E10CD4">
                <w:rPr>
                  <w:iCs/>
                  <w:szCs w:val="20"/>
                </w:rPr>
                <w:t xml:space="preserve">of the </w:t>
              </w:r>
              <w:r>
                <w:rPr>
                  <w:iCs/>
                  <w:szCs w:val="20"/>
                </w:rPr>
                <w:t>Energy Storage</w:t>
              </w:r>
              <w:r w:rsidRPr="00E10CD4">
                <w:rPr>
                  <w:iCs/>
                  <w:szCs w:val="20"/>
                </w:rPr>
                <w:t xml:space="preserve"> Resource for the five-minute clock interval</w:t>
              </w:r>
              <w:r>
                <w:rPr>
                  <w:iCs/>
                  <w:szCs w:val="20"/>
                </w:rPr>
                <w:t>.</w:t>
              </w:r>
            </w:ins>
          </w:p>
          <w:p w14:paraId="23777B16" w14:textId="77777777" w:rsidR="0052456C" w:rsidRDefault="0052456C" w:rsidP="0052456C">
            <w:pPr>
              <w:spacing w:after="240"/>
              <w:ind w:left="1440"/>
              <w:rPr>
                <w:ins w:id="2818" w:author="ERCOT 103020" w:date="2020-10-27T18:49:00Z"/>
              </w:rPr>
            </w:pPr>
            <w:ins w:id="2819" w:author="ERCOT 103020" w:date="2020-10-27T18:49:00Z">
              <w:r w:rsidRPr="009F641D">
                <w:rPr>
                  <w:iCs/>
                  <w:szCs w:val="20"/>
                </w:rPr>
                <w:t xml:space="preserve">ASP = Average Set Point = the time-weighted average of </w:t>
              </w:r>
              <w:r>
                <w:rPr>
                  <w:iCs/>
                  <w:szCs w:val="20"/>
                </w:rPr>
                <w:t>UDSP</w:t>
              </w:r>
              <w:r w:rsidRPr="009F641D">
                <w:rPr>
                  <w:iCs/>
                  <w:szCs w:val="20"/>
                </w:rPr>
                <w:t xml:space="preserve">, for the five-minute clock interval.  </w:t>
              </w:r>
            </w:ins>
          </w:p>
          <w:p w14:paraId="39B9C83E" w14:textId="77777777" w:rsidR="0052456C" w:rsidRPr="00E10CD4" w:rsidRDefault="0052456C" w:rsidP="0052456C">
            <w:pPr>
              <w:spacing w:after="240"/>
              <w:ind w:left="1440"/>
              <w:rPr>
                <w:ins w:id="2820" w:author="ERCOT 103020" w:date="2020-10-27T18:49:00Z"/>
                <w:iCs/>
                <w:szCs w:val="20"/>
              </w:rPr>
            </w:pPr>
            <w:ins w:id="2821" w:author="ERCOT 103020" w:date="2020-10-27T18:49:00Z">
              <w:r w:rsidRPr="00E10CD4">
                <w:rPr>
                  <w:szCs w:val="20"/>
                </w:rPr>
                <w:t>∆frequency is actual frequency minus 60 Hz</w:t>
              </w:r>
              <w:r>
                <w:rPr>
                  <w:szCs w:val="20"/>
                </w:rPr>
                <w:t>.</w:t>
              </w:r>
            </w:ins>
          </w:p>
          <w:p w14:paraId="2743D6C8" w14:textId="77777777" w:rsidR="0052456C" w:rsidRPr="00E10CD4" w:rsidRDefault="0052456C" w:rsidP="0052456C">
            <w:pPr>
              <w:spacing w:after="240"/>
              <w:ind w:left="1440"/>
              <w:rPr>
                <w:ins w:id="2822" w:author="ERCOT 103020" w:date="2020-10-27T18:49:00Z"/>
                <w:iCs/>
                <w:szCs w:val="20"/>
              </w:rPr>
            </w:pPr>
            <w:ins w:id="2823" w:author="ERCOT 103020" w:date="2020-10-27T18:49:00Z">
              <w:r w:rsidRPr="00E10CD4">
                <w:rPr>
                  <w:iCs/>
                  <w:szCs w:val="20"/>
                </w:rPr>
                <w:t xml:space="preserve">EPFR = Estimated Primary Frequency Response (MW) = </w:t>
              </w:r>
              <w:r>
                <w:rPr>
                  <w:iCs/>
                  <w:szCs w:val="20"/>
                </w:rPr>
                <w:t>I</w:t>
              </w:r>
              <w:r w:rsidRPr="00E10CD4">
                <w:rPr>
                  <w:iCs/>
                  <w:szCs w:val="20"/>
                </w:rPr>
                <w:t xml:space="preserve">f │∆frequency│≤ Governor Dead-Band then EPFR = zero, if not then if ∆frequency &gt; zero, EPFR = (∆frequency - Governor Dead-Band)/((droop value * 60) – Governor Dead-Band) * </w:t>
              </w:r>
              <w:r>
                <w:rPr>
                  <w:iCs/>
                  <w:szCs w:val="20"/>
                </w:rPr>
                <w:t>ABS(</w:t>
              </w:r>
              <w:r w:rsidRPr="00E10CD4">
                <w:rPr>
                  <w:iCs/>
                  <w:szCs w:val="20"/>
                </w:rPr>
                <w:t>HSL</w:t>
              </w:r>
              <w:r>
                <w:rPr>
                  <w:iCs/>
                  <w:szCs w:val="20"/>
                </w:rPr>
                <w:t>-LSL)</w:t>
              </w:r>
              <w:r w:rsidRPr="00E10CD4">
                <w:rPr>
                  <w:iCs/>
                  <w:szCs w:val="20"/>
                </w:rPr>
                <w:t xml:space="preserve"> * -1, if not then if ∆frequency &lt; zero, EPFR = (∆frequency + Governor Dead-Band)/((droop value * 60) – Governor Dead-Band) * </w:t>
              </w:r>
              <w:r>
                <w:rPr>
                  <w:iCs/>
                  <w:szCs w:val="20"/>
                </w:rPr>
                <w:t>ABS(</w:t>
              </w:r>
              <w:r w:rsidRPr="00E10CD4">
                <w:rPr>
                  <w:iCs/>
                  <w:szCs w:val="20"/>
                </w:rPr>
                <w:t>HSL</w:t>
              </w:r>
              <w:r>
                <w:rPr>
                  <w:iCs/>
                  <w:szCs w:val="20"/>
                </w:rPr>
                <w:t>-LSL)</w:t>
              </w:r>
              <w:r w:rsidRPr="00E10CD4">
                <w:rPr>
                  <w:iCs/>
                  <w:szCs w:val="20"/>
                </w:rPr>
                <w:t xml:space="preserve"> * -1</w:t>
              </w:r>
              <w:r>
                <w:rPr>
                  <w:iCs/>
                  <w:szCs w:val="20"/>
                </w:rPr>
                <w:t>.</w:t>
              </w:r>
            </w:ins>
          </w:p>
          <w:p w14:paraId="70936B7A" w14:textId="77777777" w:rsidR="0052456C" w:rsidRPr="00E10CD4" w:rsidRDefault="0052456C" w:rsidP="0052456C">
            <w:pPr>
              <w:spacing w:after="240"/>
              <w:ind w:left="1440"/>
              <w:rPr>
                <w:ins w:id="2824" w:author="ERCOT 103020" w:date="2020-10-27T18:49:00Z"/>
                <w:iCs/>
                <w:szCs w:val="20"/>
              </w:rPr>
            </w:pPr>
            <w:ins w:id="2825" w:author="ERCOT 103020" w:date="2020-10-27T18:49:00Z">
              <w:r w:rsidRPr="00E10CD4">
                <w:rPr>
                  <w:szCs w:val="20"/>
                </w:rPr>
                <w:t xml:space="preserve">AEPFR = Average Estimated </w:t>
              </w:r>
              <w:r w:rsidRPr="00E10CD4">
                <w:rPr>
                  <w:iCs/>
                  <w:szCs w:val="20"/>
                </w:rPr>
                <w:t xml:space="preserve">Primary Frequency Response </w:t>
              </w:r>
              <w:r w:rsidRPr="00E10CD4">
                <w:rPr>
                  <w:szCs w:val="20"/>
                </w:rPr>
                <w:t>= the</w:t>
              </w:r>
              <w:r w:rsidRPr="00E10CD4">
                <w:rPr>
                  <w:iCs/>
                  <w:szCs w:val="20"/>
                </w:rPr>
                <w:t xml:space="preserve"> Estimated Primary Frequency Response (MW) will be calculated</w:t>
              </w:r>
              <w:r w:rsidRPr="00E10CD4">
                <w:rPr>
                  <w:szCs w:val="20"/>
                </w:rPr>
                <w:t xml:space="preserve"> every</w:t>
              </w:r>
              <w:r>
                <w:rPr>
                  <w:szCs w:val="20"/>
                </w:rPr>
                <w:t xml:space="preserve"> four seconds using a Resource-s</w:t>
              </w:r>
              <w:r w:rsidRPr="00E10CD4">
                <w:rPr>
                  <w:szCs w:val="20"/>
                </w:rPr>
                <w:t>pecific droop value where 5% droop = 0.05</w:t>
              </w:r>
              <w:r>
                <w:rPr>
                  <w:szCs w:val="20"/>
                </w:rPr>
                <w:t>,</w:t>
              </w:r>
              <w:r w:rsidRPr="00E10CD4">
                <w:rPr>
                  <w:szCs w:val="20"/>
                </w:rPr>
                <w:t xml:space="preserve"> the Governor Dead-Band (Hz)</w:t>
              </w:r>
              <w:r>
                <w:rPr>
                  <w:szCs w:val="20"/>
                </w:rPr>
                <w:t>, Resource LSL (MW),</w:t>
              </w:r>
              <w:r w:rsidRPr="00E10CD4">
                <w:rPr>
                  <w:szCs w:val="20"/>
                </w:rPr>
                <w:t xml:space="preserve"> and Resource HSL (MW) provided by the Resource Entity, and the frequency deviation (Hz) from 60 Hz and averaged for the five-minute clock interval.  </w:t>
              </w:r>
            </w:ins>
          </w:p>
          <w:p w14:paraId="628F29B2" w14:textId="77777777" w:rsidR="00DE2E54" w:rsidRPr="00DE2E54" w:rsidDel="0052456C" w:rsidRDefault="00DE2E54" w:rsidP="00DE2E54">
            <w:pPr>
              <w:spacing w:after="240"/>
              <w:ind w:left="1440"/>
              <w:rPr>
                <w:del w:id="2826" w:author="ERCOT 103020" w:date="2020-10-27T18:49:00Z"/>
                <w:b/>
                <w:iCs/>
                <w:szCs w:val="20"/>
              </w:rPr>
            </w:pPr>
            <w:del w:id="2827" w:author="ERCOT 103020" w:date="2020-10-27T18:49:00Z">
              <w:r w:rsidRPr="00DE2E54" w:rsidDel="0052456C">
                <w:rPr>
                  <w:b/>
                  <w:iCs/>
                  <w:szCs w:val="20"/>
                </w:rPr>
                <w:delText>ESREDP (%) = ABS[((ATG – GENAEPFR – ATPC - CLRAEPFR) /(GENA</w:delText>
              </w:r>
            </w:del>
            <w:del w:id="2828" w:author="ERCOT 103020" w:date="2020-10-13T11:03:00Z">
              <w:r w:rsidRPr="00DE2E54" w:rsidDel="004E32DA">
                <w:rPr>
                  <w:b/>
                  <w:iCs/>
                  <w:szCs w:val="20"/>
                </w:rPr>
                <w:delText>B</w:delText>
              </w:r>
            </w:del>
            <w:del w:id="2829" w:author="ERCOT 103020" w:date="2020-10-27T18:49:00Z">
              <w:r w:rsidRPr="00DE2E54" w:rsidDel="0052456C">
                <w:rPr>
                  <w:b/>
                  <w:iCs/>
                  <w:szCs w:val="20"/>
                </w:rPr>
                <w:delText>P</w:delText>
              </w:r>
            </w:del>
            <w:del w:id="2830" w:author="ERCOT 103020" w:date="2020-10-13T11:03:00Z">
              <w:r w:rsidRPr="00DE2E54" w:rsidDel="004E32DA">
                <w:rPr>
                  <w:b/>
                  <w:iCs/>
                  <w:szCs w:val="20"/>
                </w:rPr>
                <w:delText xml:space="preserve"> + GENARI</w:delText>
              </w:r>
            </w:del>
            <w:del w:id="2831" w:author="ERCOT 103020" w:date="2020-10-27T18:49:00Z">
              <w:r w:rsidRPr="00DE2E54" w:rsidDel="0052456C">
                <w:rPr>
                  <w:b/>
                  <w:iCs/>
                  <w:szCs w:val="20"/>
                </w:rPr>
                <w:delText xml:space="preserve"> – CLRA</w:delText>
              </w:r>
            </w:del>
            <w:del w:id="2832" w:author="ERCOT 103020" w:date="2020-10-13T11:03:00Z">
              <w:r w:rsidRPr="00DE2E54" w:rsidDel="004E32DA">
                <w:rPr>
                  <w:b/>
                  <w:iCs/>
                  <w:szCs w:val="20"/>
                </w:rPr>
                <w:delText>B</w:delText>
              </w:r>
            </w:del>
            <w:del w:id="2833" w:author="ERCOT 103020" w:date="2020-10-27T18:49:00Z">
              <w:r w:rsidRPr="00DE2E54" w:rsidDel="0052456C">
                <w:rPr>
                  <w:b/>
                  <w:iCs/>
                  <w:szCs w:val="20"/>
                </w:rPr>
                <w:delText>P</w:delText>
              </w:r>
            </w:del>
            <w:del w:id="2834" w:author="ERCOT 103020" w:date="2020-10-13T11:03:00Z">
              <w:r w:rsidRPr="00DE2E54" w:rsidDel="004E32DA">
                <w:rPr>
                  <w:b/>
                  <w:iCs/>
                  <w:szCs w:val="20"/>
                </w:rPr>
                <w:delText xml:space="preserve"> + CLRARI</w:delText>
              </w:r>
            </w:del>
            <w:del w:id="2835" w:author="ERCOT 103020" w:date="2020-10-27T18:49:00Z">
              <w:r w:rsidRPr="00DE2E54" w:rsidDel="0052456C">
                <w:rPr>
                  <w:b/>
                  <w:iCs/>
                  <w:szCs w:val="20"/>
                </w:rPr>
                <w:delText>)) – 1.0] * 100</w:delText>
              </w:r>
            </w:del>
          </w:p>
          <w:p w14:paraId="293F6D9A" w14:textId="77777777" w:rsidR="00DE2E54" w:rsidRPr="00DE2E54" w:rsidDel="0052456C" w:rsidRDefault="00DE2E54" w:rsidP="00DE2E54">
            <w:pPr>
              <w:spacing w:after="240"/>
              <w:ind w:left="1440"/>
              <w:rPr>
                <w:del w:id="2836" w:author="ERCOT 103020" w:date="2020-10-27T18:49:00Z"/>
                <w:b/>
                <w:iCs/>
                <w:szCs w:val="20"/>
              </w:rPr>
            </w:pPr>
            <w:del w:id="2837" w:author="ERCOT 103020" w:date="2020-10-27T18:49:00Z">
              <w:r w:rsidRPr="00DE2E54" w:rsidDel="0052456C">
                <w:rPr>
                  <w:b/>
                  <w:iCs/>
                  <w:szCs w:val="20"/>
                </w:rPr>
                <w:delText>ES</w:delText>
              </w:r>
            </w:del>
            <w:del w:id="2838" w:author="ERCOT 103020" w:date="2020-10-13T11:03:00Z">
              <w:r w:rsidRPr="00DE2E54" w:rsidDel="004E32DA">
                <w:rPr>
                  <w:b/>
                  <w:iCs/>
                  <w:szCs w:val="20"/>
                </w:rPr>
                <w:delText>G</w:delText>
              </w:r>
            </w:del>
            <w:del w:id="2839" w:author="ERCOT 103020" w:date="2020-10-27T18:49:00Z">
              <w:r w:rsidRPr="00DE2E54" w:rsidDel="0052456C">
                <w:rPr>
                  <w:b/>
                  <w:iCs/>
                  <w:szCs w:val="20"/>
                </w:rPr>
                <w:delText>REDP (MW) =  ABS(ATG – GENA</w:delText>
              </w:r>
            </w:del>
            <w:del w:id="2840" w:author="ERCOT 103020" w:date="2020-10-13T11:03:00Z">
              <w:r w:rsidRPr="00DE2E54" w:rsidDel="004E32DA">
                <w:rPr>
                  <w:b/>
                  <w:iCs/>
                  <w:szCs w:val="20"/>
                </w:rPr>
                <w:delText>B</w:delText>
              </w:r>
            </w:del>
            <w:del w:id="2841" w:author="ERCOT 103020" w:date="2020-10-27T18:49:00Z">
              <w:r w:rsidRPr="00DE2E54" w:rsidDel="0052456C">
                <w:rPr>
                  <w:b/>
                  <w:iCs/>
                  <w:szCs w:val="20"/>
                </w:rPr>
                <w:delText>P</w:delText>
              </w:r>
            </w:del>
            <w:del w:id="2842" w:author="ERCOT 103020" w:date="2020-10-13T11:03:00Z">
              <w:r w:rsidRPr="00DE2E54" w:rsidDel="004E32DA">
                <w:rPr>
                  <w:b/>
                  <w:iCs/>
                  <w:szCs w:val="20"/>
                </w:rPr>
                <w:delText xml:space="preserve"> – GENARI</w:delText>
              </w:r>
            </w:del>
            <w:del w:id="2843" w:author="ERCOT 103020" w:date="2020-10-27T18:49:00Z">
              <w:r w:rsidRPr="00DE2E54" w:rsidDel="0052456C">
                <w:rPr>
                  <w:b/>
                  <w:iCs/>
                  <w:szCs w:val="20"/>
                </w:rPr>
                <w:delText xml:space="preserve"> – GENAEPFR + CLRA</w:delText>
              </w:r>
            </w:del>
            <w:del w:id="2844" w:author="ERCOT 103020" w:date="2020-10-13T11:03:00Z">
              <w:r w:rsidRPr="00DE2E54" w:rsidDel="004E32DA">
                <w:rPr>
                  <w:b/>
                  <w:iCs/>
                  <w:szCs w:val="20"/>
                </w:rPr>
                <w:delText>B</w:delText>
              </w:r>
            </w:del>
            <w:del w:id="2845" w:author="ERCOT 103020" w:date="2020-10-27T18:49:00Z">
              <w:r w:rsidRPr="00DE2E54" w:rsidDel="0052456C">
                <w:rPr>
                  <w:b/>
                  <w:iCs/>
                  <w:szCs w:val="20"/>
                </w:rPr>
                <w:delText>P</w:delText>
              </w:r>
            </w:del>
            <w:del w:id="2846" w:author="ERCOT 103020" w:date="2020-10-13T11:03:00Z">
              <w:r w:rsidRPr="00DE2E54" w:rsidDel="004E32DA">
                <w:rPr>
                  <w:b/>
                  <w:iCs/>
                  <w:szCs w:val="20"/>
                </w:rPr>
                <w:delText xml:space="preserve"> – CLRARI</w:delText>
              </w:r>
            </w:del>
            <w:del w:id="2847" w:author="ERCOT 103020" w:date="2020-10-27T18:49:00Z">
              <w:r w:rsidRPr="00DE2E54" w:rsidDel="0052456C">
                <w:rPr>
                  <w:b/>
                  <w:iCs/>
                  <w:szCs w:val="20"/>
                </w:rPr>
                <w:delText xml:space="preserve"> – CLRAEPFR – ATPC)</w:delText>
              </w:r>
            </w:del>
          </w:p>
          <w:p w14:paraId="015C81EB" w14:textId="77777777" w:rsidR="00DE2E54" w:rsidRPr="00DE2E54" w:rsidDel="0052456C" w:rsidRDefault="00DE2E54" w:rsidP="00DE2E54">
            <w:pPr>
              <w:spacing w:after="240"/>
              <w:ind w:left="1440"/>
              <w:rPr>
                <w:del w:id="2848" w:author="ERCOT 103020" w:date="2020-10-27T18:49:00Z"/>
                <w:iCs/>
                <w:szCs w:val="20"/>
              </w:rPr>
            </w:pPr>
            <w:del w:id="2849" w:author="ERCOT 103020" w:date="2020-10-27T18:49:00Z">
              <w:r w:rsidRPr="00DE2E54" w:rsidDel="0052456C">
                <w:rPr>
                  <w:iCs/>
                  <w:szCs w:val="20"/>
                </w:rPr>
                <w:delText>Where:</w:delText>
              </w:r>
            </w:del>
          </w:p>
          <w:p w14:paraId="54F0C719" w14:textId="77777777" w:rsidR="00DE2E54" w:rsidRPr="00DE2E54" w:rsidDel="0052456C" w:rsidRDefault="00DE2E54" w:rsidP="00DE2E54">
            <w:pPr>
              <w:spacing w:after="240"/>
              <w:ind w:left="1440"/>
              <w:rPr>
                <w:del w:id="2850" w:author="ERCOT 103020" w:date="2020-10-27T18:49:00Z"/>
                <w:iCs/>
                <w:szCs w:val="20"/>
              </w:rPr>
            </w:pPr>
            <w:del w:id="2851" w:author="ERCOT 103020" w:date="2020-10-27T18:49:00Z">
              <w:r w:rsidRPr="00DE2E54" w:rsidDel="0052456C">
                <w:rPr>
                  <w:iCs/>
                  <w:szCs w:val="20"/>
                </w:rPr>
                <w:lastRenderedPageBreak/>
                <w:delText xml:space="preserve">ATG = Average Telemetered Generation = </w:delText>
              </w:r>
              <w:r w:rsidRPr="00DE2E54" w:rsidDel="0052456C">
                <w:rPr>
                  <w:szCs w:val="20"/>
                </w:rPr>
                <w:delText>For ESRs modeled as Generation Resources,</w:delText>
              </w:r>
              <w:r w:rsidRPr="00DE2E54" w:rsidDel="0052456C">
                <w:rPr>
                  <w:iCs/>
                  <w:szCs w:val="20"/>
                </w:rPr>
                <w:delText xml:space="preserve"> the average telemetered generation of the Generation Resource for the five-minute clock interval.</w:delText>
              </w:r>
            </w:del>
          </w:p>
          <w:p w14:paraId="3412E2CD" w14:textId="77777777" w:rsidR="00DE2E54" w:rsidRPr="00DE2E54" w:rsidDel="0052456C" w:rsidRDefault="00DE2E54" w:rsidP="00DE2E54">
            <w:pPr>
              <w:spacing w:after="240"/>
              <w:ind w:left="1440"/>
              <w:rPr>
                <w:del w:id="2852" w:author="ERCOT 103020" w:date="2020-10-27T18:49:00Z"/>
                <w:iCs/>
                <w:szCs w:val="20"/>
              </w:rPr>
            </w:pPr>
            <w:del w:id="2853" w:author="ERCOT 103020" w:date="2020-10-27T18:49:00Z">
              <w:r w:rsidRPr="00DE2E54" w:rsidDel="0052456C">
                <w:rPr>
                  <w:iCs/>
                  <w:szCs w:val="20"/>
                </w:rPr>
                <w:delText>ATPC = Average Telemetered Power Consumption = For ESRs modeled as Controllable Load Resources, the average telemetered power consumption of the Controllable Load Resource for the five-minute clock interval.</w:delText>
              </w:r>
            </w:del>
          </w:p>
          <w:p w14:paraId="539393CF" w14:textId="77777777" w:rsidR="00DE2E54" w:rsidRPr="00DE2E54" w:rsidDel="004E32DA" w:rsidRDefault="00DE2E54" w:rsidP="00DE2E54">
            <w:pPr>
              <w:spacing w:after="240"/>
              <w:ind w:left="1440"/>
              <w:rPr>
                <w:del w:id="2854" w:author="ERCOT 103020" w:date="2020-10-13T11:03:00Z"/>
                <w:iCs/>
                <w:szCs w:val="20"/>
              </w:rPr>
            </w:pPr>
            <w:del w:id="2855" w:author="ERCOT 103020" w:date="2020-10-13T11:03:00Z">
              <w:r w:rsidRPr="00DE2E54" w:rsidDel="004E32DA">
                <w:rPr>
                  <w:iCs/>
                  <w:szCs w:val="20"/>
                </w:rPr>
                <w:delText xml:space="preserve">GENARI = Average Regulation Instruction = </w:delText>
              </w:r>
              <w:r w:rsidRPr="00DE2E54" w:rsidDel="004E32DA">
                <w:rPr>
                  <w:szCs w:val="20"/>
                </w:rPr>
                <w:delText>For ESRs modeled as Generation Resources,</w:delText>
              </w:r>
              <w:r w:rsidRPr="00DE2E54" w:rsidDel="004E32DA">
                <w:rPr>
                  <w:iCs/>
                  <w:szCs w:val="20"/>
                </w:rPr>
                <w:delText xml:space="preserve"> the amount of regulation, including FRRS, that the Generation Resource should have produced based on the LFC deployment signals, calculated by LFC, during each five-minute clock interval.</w:delText>
              </w:r>
            </w:del>
          </w:p>
          <w:p w14:paraId="5F9A5506" w14:textId="77777777" w:rsidR="00DE2E54" w:rsidRPr="00DE2E54" w:rsidDel="0052456C" w:rsidRDefault="00DE2E54" w:rsidP="00DE2E54">
            <w:pPr>
              <w:spacing w:after="240"/>
              <w:ind w:left="1440"/>
              <w:rPr>
                <w:del w:id="2856" w:author="ERCOT 103020" w:date="2020-10-27T18:49:00Z"/>
                <w:iCs/>
                <w:szCs w:val="20"/>
              </w:rPr>
            </w:pPr>
            <w:del w:id="2857" w:author="ERCOT 103020" w:date="2020-10-27T18:49:00Z">
              <w:r w:rsidRPr="00DE2E54" w:rsidDel="0052456C">
                <w:rPr>
                  <w:szCs w:val="20"/>
                </w:rPr>
                <w:delText>∆frequency is actual frequency minus 60 Hz.</w:delText>
              </w:r>
            </w:del>
          </w:p>
          <w:p w14:paraId="3EBCA571" w14:textId="77777777" w:rsidR="00DE2E54" w:rsidRPr="00DE2E54" w:rsidDel="0052456C" w:rsidRDefault="00DE2E54" w:rsidP="00DE2E54">
            <w:pPr>
              <w:spacing w:after="240"/>
              <w:ind w:left="1440"/>
              <w:rPr>
                <w:del w:id="2858" w:author="ERCOT 103020" w:date="2020-10-27T18:49:00Z"/>
                <w:iCs/>
                <w:szCs w:val="20"/>
              </w:rPr>
            </w:pPr>
            <w:del w:id="2859" w:author="ERCOT 103020" w:date="2020-10-27T18:49:00Z">
              <w:r w:rsidRPr="00DE2E54" w:rsidDel="0052456C">
                <w:rPr>
                  <w:iCs/>
                  <w:szCs w:val="20"/>
                </w:rPr>
                <w:delTex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delText>
              </w:r>
            </w:del>
          </w:p>
          <w:p w14:paraId="6623A6DB" w14:textId="77777777" w:rsidR="00DE2E54" w:rsidRPr="00DE2E54" w:rsidDel="0052456C" w:rsidRDefault="00DE2E54" w:rsidP="00DE2E54">
            <w:pPr>
              <w:spacing w:after="240"/>
              <w:ind w:left="1440"/>
              <w:rPr>
                <w:del w:id="2860" w:author="ERCOT 103020" w:date="2020-10-27T18:49:00Z"/>
                <w:iCs/>
                <w:szCs w:val="20"/>
              </w:rPr>
            </w:pPr>
            <w:del w:id="2861" w:author="ERCOT 103020" w:date="2020-10-27T18:49:00Z">
              <w:r w:rsidRPr="00DE2E54" w:rsidDel="0052456C">
                <w:rPr>
                  <w:szCs w:val="20"/>
                </w:rPr>
                <w:delText xml:space="preserve">GENAEPFR = Average Estimated </w:delText>
              </w:r>
              <w:r w:rsidRPr="00DE2E54" w:rsidDel="0052456C">
                <w:rPr>
                  <w:iCs/>
                  <w:szCs w:val="20"/>
                </w:rPr>
                <w:delText xml:space="preserve">Primary Frequency Response </w:delText>
              </w:r>
              <w:r w:rsidRPr="00DE2E54" w:rsidDel="0052456C">
                <w:rPr>
                  <w:szCs w:val="20"/>
                </w:rPr>
                <w:delText>= For ESRs modeled as Generation Resources, the</w:delText>
              </w:r>
              <w:r w:rsidRPr="00DE2E54" w:rsidDel="0052456C">
                <w:rPr>
                  <w:iCs/>
                  <w:szCs w:val="20"/>
                </w:rPr>
                <w:delText xml:space="preserve"> Estimated Primary Frequency Response (MW) will be calculated</w:delText>
              </w:r>
              <w:r w:rsidRPr="00DE2E54" w:rsidDel="0052456C">
                <w:rPr>
                  <w:szCs w:val="20"/>
                </w:rPr>
                <w:delText xml:space="preserve"> every four seconds using a Resource specific droop value where 5% droop = 0.05 the Governor Dead-Band (Hz) and Resource HSL (MW) provided by the Resource Entity, and the frequency deviation (Hz) from 60 Hz and averaged for the five-minute clock interval.  </w:delText>
              </w:r>
            </w:del>
          </w:p>
          <w:p w14:paraId="00C5125A" w14:textId="77777777" w:rsidR="00DE2E54" w:rsidRPr="00DE2E54" w:rsidDel="004E32DA" w:rsidRDefault="00DE2E54" w:rsidP="00DE2E54">
            <w:pPr>
              <w:widowControl w:val="0"/>
              <w:spacing w:after="240"/>
              <w:ind w:left="1440"/>
              <w:rPr>
                <w:del w:id="2862" w:author="ERCOT 103020" w:date="2020-10-13T11:04:00Z"/>
                <w:iCs/>
                <w:szCs w:val="20"/>
              </w:rPr>
            </w:pPr>
            <w:del w:id="2863" w:author="ERCOT 103020" w:date="2020-10-13T11:04:00Z">
              <w:r w:rsidRPr="00DE2E54" w:rsidDel="004E32DA">
                <w:rPr>
                  <w:iCs/>
                  <w:szCs w:val="20"/>
                </w:rPr>
                <w:delText xml:space="preserve">GENABP = Average Base Point = </w:delText>
              </w:r>
              <w:r w:rsidRPr="00DE2E54" w:rsidDel="004E32DA">
                <w:rPr>
                  <w:szCs w:val="20"/>
                </w:rPr>
                <w:delText>For ESRs modeled as Generation Resources,</w:delText>
              </w:r>
              <w:r w:rsidRPr="00DE2E54" w:rsidDel="004E32DA">
                <w:rPr>
                  <w:iCs/>
                  <w:szCs w:val="20"/>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235DC4AA" w14:textId="77777777" w:rsidR="00DE2E54" w:rsidRPr="00DE2E54" w:rsidDel="004E32DA" w:rsidRDefault="00DE2E54" w:rsidP="00DE2E54">
            <w:pPr>
              <w:spacing w:after="240"/>
              <w:ind w:left="1440"/>
              <w:rPr>
                <w:del w:id="2864" w:author="ERCOT 103020" w:date="2020-10-13T11:04:00Z"/>
                <w:iCs/>
                <w:szCs w:val="20"/>
              </w:rPr>
            </w:pPr>
            <w:del w:id="2865" w:author="ERCOT 103020" w:date="2020-10-13T11:04:00Z">
              <w:r w:rsidRPr="00DE2E54" w:rsidDel="004E32DA">
                <w:rPr>
                  <w:iCs/>
                  <w:szCs w:val="20"/>
                </w:rPr>
                <w:delText xml:space="preserve">CLRARI = Average Regulation Instruction = </w:delText>
              </w:r>
              <w:r w:rsidRPr="00DE2E54" w:rsidDel="004E32DA">
                <w:rPr>
                  <w:szCs w:val="20"/>
                </w:rPr>
                <w:delText>For ESRs modeled as Controllable Load Resources,</w:delText>
              </w:r>
              <w:r w:rsidRPr="00DE2E54" w:rsidDel="004E32DA">
                <w:rPr>
                  <w:iCs/>
                  <w:szCs w:val="20"/>
                </w:rPr>
                <w:delText xml:space="preserve"> the amount of regulation, including FRRS, that the Controllable Load Resource should have produced based on the LFC deployment signals, calculated by LFC, during each five-minute clock interval.  Reg-Up is considered a positive value for this calculation.</w:delText>
              </w:r>
            </w:del>
          </w:p>
          <w:p w14:paraId="5F4E698D" w14:textId="77777777" w:rsidR="00DE2E54" w:rsidRPr="00DE2E54" w:rsidDel="004E32DA" w:rsidRDefault="00DE2E54" w:rsidP="004E32DA">
            <w:pPr>
              <w:spacing w:after="240"/>
              <w:ind w:left="1440"/>
              <w:rPr>
                <w:del w:id="2866" w:author="ERCOT 103020" w:date="2020-10-13T11:04:00Z"/>
                <w:szCs w:val="20"/>
              </w:rPr>
            </w:pPr>
            <w:del w:id="2867" w:author="ERCOT 103020" w:date="2020-10-27T18:49:00Z">
              <w:r w:rsidRPr="00DE2E54" w:rsidDel="0052456C">
                <w:rPr>
                  <w:szCs w:val="20"/>
                </w:rPr>
                <w:delText xml:space="preserve">CLRAEPFR = Average Estimated </w:delText>
              </w:r>
              <w:r w:rsidRPr="00DE2E54" w:rsidDel="0052456C">
                <w:rPr>
                  <w:iCs/>
                  <w:szCs w:val="20"/>
                </w:rPr>
                <w:delText xml:space="preserve">Primary Frequency Response </w:delText>
              </w:r>
              <w:r w:rsidRPr="00DE2E54" w:rsidDel="0052456C">
                <w:rPr>
                  <w:szCs w:val="20"/>
                </w:rPr>
                <w:delText xml:space="preserve">= For ESRs modeled as Controllable Load Resources, the Estimated </w:delText>
              </w:r>
              <w:r w:rsidRPr="00DE2E54" w:rsidDel="0052456C">
                <w:rPr>
                  <w:iCs/>
                  <w:szCs w:val="20"/>
                </w:rPr>
                <w:delText xml:space="preserve">Primary Frequency </w:delText>
              </w:r>
              <w:r w:rsidRPr="00DE2E54" w:rsidDel="0052456C">
                <w:rPr>
                  <w:iCs/>
                  <w:szCs w:val="20"/>
                </w:rPr>
                <w:lastRenderedPageBreak/>
                <w:delText xml:space="preserve">Response (MW) </w:delText>
              </w:r>
              <w:r w:rsidRPr="00DE2E54" w:rsidDel="0052456C">
                <w:rPr>
                  <w:szCs w:val="20"/>
                </w:rPr>
                <w:delText>will be calculated every four seconds using a Resource specific droop value where 5% droop = 0.05, the Governor Dead-Band (Hz) and Resource HSL (MW) provided by the Resource Entity, and the frequency deviation (Hz) from 60 Hz and averaged for the five-minute clock interval.</w:delText>
              </w:r>
            </w:del>
          </w:p>
          <w:p w14:paraId="5E34299D" w14:textId="77777777" w:rsidR="00DE2E54" w:rsidRPr="00DE2E54" w:rsidRDefault="00DE2E54" w:rsidP="00DE2E54">
            <w:pPr>
              <w:spacing w:after="240"/>
              <w:ind w:left="1440"/>
              <w:rPr>
                <w:iCs/>
                <w:szCs w:val="20"/>
              </w:rPr>
            </w:pPr>
            <w:del w:id="2868" w:author="ERCOT 103020" w:date="2020-10-13T11:04:00Z">
              <w:r w:rsidRPr="00DE2E54" w:rsidDel="004E32DA">
                <w:rPr>
                  <w:iCs/>
                  <w:szCs w:val="20"/>
                </w:rPr>
                <w:delText xml:space="preserve">CLRABP = Average Base Point = </w:delText>
              </w:r>
              <w:r w:rsidRPr="00DE2E54" w:rsidDel="004E32DA">
                <w:rPr>
                  <w:szCs w:val="20"/>
                </w:rPr>
                <w:delText xml:space="preserve">For ESRs modeled as Controllable Load Resources, </w:delText>
              </w:r>
              <w:r w:rsidRPr="00DE2E54" w:rsidDel="004E32DA">
                <w:rPr>
                  <w:iCs/>
                  <w:szCs w:val="20"/>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7070B66E" w14:textId="77777777" w:rsidR="00DE2E54" w:rsidRPr="00DE2E54" w:rsidRDefault="00DE2E54" w:rsidP="00DE2E54">
      <w:pPr>
        <w:spacing w:before="240" w:after="240"/>
        <w:ind w:left="720" w:hanging="720"/>
        <w:rPr>
          <w:iCs/>
          <w:szCs w:val="20"/>
        </w:rPr>
      </w:pPr>
      <w:r w:rsidRPr="00DE2E54">
        <w:rPr>
          <w:iCs/>
          <w:szCs w:val="20"/>
        </w:rPr>
        <w:lastRenderedPageBreak/>
        <w:t>(</w:t>
      </w:r>
      <w:ins w:id="2869" w:author="ERCOT 103020" w:date="2020-10-13T11:04:00Z">
        <w:r w:rsidR="004E32DA">
          <w:rPr>
            <w:iCs/>
            <w:szCs w:val="20"/>
          </w:rPr>
          <w:t>4</w:t>
        </w:r>
      </w:ins>
      <w:del w:id="2870" w:author="ERCOT 103020" w:date="2020-10-13T11:04:00Z">
        <w:r w:rsidRPr="00DE2E54" w:rsidDel="004E32DA">
          <w:rPr>
            <w:iCs/>
            <w:szCs w:val="20"/>
          </w:rPr>
          <w:delText>5</w:delText>
        </w:r>
      </w:del>
      <w:r w:rsidRPr="00DE2E54">
        <w:rPr>
          <w:iCs/>
          <w:szCs w:val="20"/>
        </w:rPr>
        <w:t>)</w:t>
      </w:r>
      <w:r w:rsidRPr="00DE2E54">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2F1382B6"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1A8A5790"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871" w:author="ERCOT 103020" w:date="2020-10-13T11:05:00Z">
        <w:r w:rsidRPr="00DE2E54" w:rsidDel="004E32DA">
          <w:rPr>
            <w:szCs w:val="20"/>
          </w:rPr>
          <w:delText xml:space="preserve">either </w:delText>
        </w:r>
      </w:del>
      <w:r w:rsidRPr="00DE2E54">
        <w:rPr>
          <w:szCs w:val="20"/>
        </w:rPr>
        <w:t>ON</w:t>
      </w:r>
      <w:del w:id="2872" w:author="ERCOT 103020" w:date="2020-10-13T11:05:00Z">
        <w:r w:rsidRPr="00DE2E54" w:rsidDel="004E32DA">
          <w:rPr>
            <w:szCs w:val="20"/>
          </w:rPr>
          <w:delText>RG</w:delText>
        </w:r>
      </w:del>
      <w:r w:rsidRPr="00DE2E54">
        <w:rPr>
          <w:szCs w:val="20"/>
        </w:rPr>
        <w:t>L</w:t>
      </w:r>
      <w:del w:id="2873" w:author="ERCOT 103020" w:date="2020-10-13T11:05:00Z">
        <w:r w:rsidRPr="00DE2E54" w:rsidDel="004E32DA">
          <w:rPr>
            <w:szCs w:val="20"/>
          </w:rPr>
          <w:delText xml:space="preserve"> or ONCLR</w:delText>
        </w:r>
      </w:del>
      <w:r w:rsidRPr="00DE2E54">
        <w:rPr>
          <w:szCs w:val="20"/>
        </w:rPr>
        <w:t xml:space="preserve">; </w:t>
      </w:r>
    </w:p>
    <w:p w14:paraId="484DE1D0" w14:textId="77777777" w:rsidR="00DE2E54" w:rsidRPr="00DE2E54" w:rsidRDefault="00DE2E54" w:rsidP="00DE2E54">
      <w:pPr>
        <w:spacing w:after="240"/>
        <w:ind w:left="1440" w:hanging="720"/>
        <w:rPr>
          <w:szCs w:val="20"/>
        </w:rPr>
      </w:pPr>
      <w:r w:rsidRPr="00DE2E54">
        <w:rPr>
          <w:szCs w:val="20"/>
        </w:rPr>
        <w:t>(c)</w:t>
      </w:r>
      <w:r w:rsidRPr="00DE2E54">
        <w:rPr>
          <w:szCs w:val="20"/>
        </w:rPr>
        <w:tab/>
        <w:t xml:space="preserve">The percentage of the monthly five-minute clock intervals during which the Generation Resource, IRR or Controllable Load Resource was </w:t>
      </w:r>
      <w:ins w:id="2874" w:author="ERCOT 103020" w:date="2020-10-13T11:05:00Z">
        <w:r w:rsidR="004E32DA">
          <w:rPr>
            <w:szCs w:val="20"/>
          </w:rPr>
          <w:t>awarded</w:t>
        </w:r>
      </w:ins>
      <w:del w:id="2875" w:author="ERCOT 103020" w:date="2020-10-13T11:05:00Z">
        <w:r w:rsidRPr="00DE2E54" w:rsidDel="004E32DA">
          <w:rPr>
            <w:szCs w:val="20"/>
          </w:rPr>
          <w:delText>providing</w:delText>
        </w:r>
      </w:del>
      <w:r w:rsidRPr="00DE2E54">
        <w:rPr>
          <w:szCs w:val="20"/>
        </w:rPr>
        <w:t xml:space="preserve"> Regulation Service;</w:t>
      </w:r>
    </w:p>
    <w:p w14:paraId="6EDCD2BC" w14:textId="77777777" w:rsidR="00DE2E54" w:rsidRPr="00DE2E54" w:rsidRDefault="00DE2E54" w:rsidP="00DE2E54">
      <w:pPr>
        <w:spacing w:after="240"/>
        <w:ind w:left="1440" w:hanging="720"/>
        <w:rPr>
          <w:szCs w:val="20"/>
        </w:rPr>
      </w:pPr>
      <w:r w:rsidRPr="00DE2E54">
        <w:rPr>
          <w:szCs w:val="20"/>
        </w:rPr>
        <w:t>(d)</w:t>
      </w:r>
      <w:r w:rsidRPr="00DE2E54">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88D5EE6" w14:textId="77777777" w:rsidR="00DE2E54" w:rsidRPr="00DE2E54" w:rsidRDefault="00DE2E54" w:rsidP="00DE2E54">
      <w:pPr>
        <w:spacing w:after="240"/>
        <w:ind w:left="1440" w:hanging="720"/>
        <w:rPr>
          <w:szCs w:val="20"/>
        </w:rPr>
      </w:pPr>
      <w:r w:rsidRPr="00DE2E54">
        <w:rPr>
          <w:szCs w:val="20"/>
        </w:rPr>
        <w:t>(e)</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76" w:author="ERCOT 103020" w:date="2020-10-13T11:05:00Z">
        <w:r w:rsidRPr="00DE2E54" w:rsidDel="004E32DA">
          <w:rPr>
            <w:szCs w:val="20"/>
          </w:rPr>
          <w:delText xml:space="preserve">either </w:delText>
        </w:r>
      </w:del>
      <w:r w:rsidRPr="00DE2E54">
        <w:rPr>
          <w:szCs w:val="20"/>
        </w:rPr>
        <w:t>ON</w:t>
      </w:r>
      <w:del w:id="2877" w:author="ERCOT 103020" w:date="2020-10-13T11:05:00Z">
        <w:r w:rsidRPr="00DE2E54" w:rsidDel="004E32DA">
          <w:rPr>
            <w:szCs w:val="20"/>
          </w:rPr>
          <w:delText>RG</w:delText>
        </w:r>
      </w:del>
      <w:r w:rsidRPr="00DE2E54">
        <w:rPr>
          <w:szCs w:val="20"/>
        </w:rPr>
        <w:t>L</w:t>
      </w:r>
      <w:del w:id="2878" w:author="ERCOT 103020" w:date="2020-10-13T11:05:00Z">
        <w:r w:rsidRPr="00DE2E54" w:rsidDel="004E32DA">
          <w:rPr>
            <w:szCs w:val="20"/>
          </w:rPr>
          <w:delText xml:space="preserve"> or ONCLR</w:delText>
        </w:r>
      </w:del>
      <w:r w:rsidRPr="00DE2E54">
        <w:rPr>
          <w:szCs w:val="20"/>
        </w:rPr>
        <w:t xml:space="preserv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79" w:author="ERCOT 103020" w:date="2020-10-13T11:05:00Z">
        <w:r w:rsidRPr="00DE2E54" w:rsidDel="004E32DA">
          <w:rPr>
            <w:szCs w:val="20"/>
          </w:rPr>
          <w:delText xml:space="preserve">either </w:delText>
        </w:r>
      </w:del>
      <w:r w:rsidRPr="00DE2E54">
        <w:rPr>
          <w:szCs w:val="20"/>
        </w:rPr>
        <w:t>ON</w:t>
      </w:r>
      <w:del w:id="2880" w:author="ERCOT 103020" w:date="2020-10-13T11:05:00Z">
        <w:r w:rsidRPr="00DE2E54" w:rsidDel="004E32DA">
          <w:rPr>
            <w:szCs w:val="20"/>
          </w:rPr>
          <w:delText>RG</w:delText>
        </w:r>
      </w:del>
      <w:r w:rsidRPr="00DE2E54">
        <w:rPr>
          <w:szCs w:val="20"/>
        </w:rPr>
        <w:t xml:space="preserve">L </w:t>
      </w:r>
      <w:del w:id="2881" w:author="ERCOT 103020" w:date="2020-10-13T11:06:00Z">
        <w:r w:rsidRPr="00DE2E54" w:rsidDel="004E32DA">
          <w:rPr>
            <w:szCs w:val="20"/>
          </w:rPr>
          <w:delText xml:space="preserve">or ONCLR </w:delText>
        </w:r>
      </w:del>
      <w:r w:rsidRPr="00DE2E54">
        <w:rPr>
          <w:szCs w:val="20"/>
        </w:rPr>
        <w:t xml:space="preserve">that the CLREDP was less than 2.5 MW; </w:t>
      </w:r>
    </w:p>
    <w:p w14:paraId="527E66E9"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percentage of the monthly five-minute clock intervals during which the Generation Resource, the IRR Group, or the DSR Portfolio was released to SCED that the GREDP was equal to or greater than 2.5% and equal to or less than 5.0% </w:t>
      </w:r>
      <w:r w:rsidRPr="00DE2E54">
        <w:rPr>
          <w:szCs w:val="20"/>
        </w:rPr>
        <w:lastRenderedPageBreak/>
        <w:t>and the percentage of the monthly five-minute clock intervals during which the Generation Resource, the IRR Group, or the DSR Portfolio was released to SCED that the GREDP was equal to or greater than 2.5 MW and equal to or less than 5.0 MW;</w:t>
      </w:r>
    </w:p>
    <w:p w14:paraId="563ECBD0"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2" w:author="ERCOT 103020" w:date="2020-10-13T11:06:00Z">
        <w:r w:rsidRPr="00DE2E54" w:rsidDel="004E32DA">
          <w:rPr>
            <w:szCs w:val="20"/>
          </w:rPr>
          <w:delText xml:space="preserve">either </w:delText>
        </w:r>
      </w:del>
      <w:r w:rsidRPr="00DE2E54">
        <w:rPr>
          <w:szCs w:val="20"/>
        </w:rPr>
        <w:t>ON</w:t>
      </w:r>
      <w:del w:id="2883" w:author="ERCOT 103020" w:date="2020-10-13T11:06:00Z">
        <w:r w:rsidRPr="00DE2E54" w:rsidDel="004E32DA">
          <w:rPr>
            <w:szCs w:val="20"/>
          </w:rPr>
          <w:delText>RG</w:delText>
        </w:r>
      </w:del>
      <w:r w:rsidRPr="00DE2E54">
        <w:rPr>
          <w:szCs w:val="20"/>
        </w:rPr>
        <w:t>L</w:t>
      </w:r>
      <w:del w:id="2884" w:author="ERCOT 103020" w:date="2020-10-13T11:06:00Z">
        <w:r w:rsidRPr="00DE2E54" w:rsidDel="004E32DA">
          <w:rPr>
            <w:szCs w:val="20"/>
          </w:rPr>
          <w:delText xml:space="preserve"> or ONCLR</w:delText>
        </w:r>
      </w:del>
      <w:r w:rsidRPr="00DE2E54">
        <w:rPr>
          <w:szCs w:val="20"/>
        </w:rPr>
        <w:t xml:space="preserv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5" w:author="ERCOT 103020" w:date="2020-10-13T11:06:00Z">
        <w:r w:rsidRPr="00DE2E54" w:rsidDel="004E32DA">
          <w:rPr>
            <w:szCs w:val="20"/>
          </w:rPr>
          <w:delText xml:space="preserve">either </w:delText>
        </w:r>
      </w:del>
      <w:r w:rsidRPr="00DE2E54">
        <w:rPr>
          <w:szCs w:val="20"/>
        </w:rPr>
        <w:t>ON</w:t>
      </w:r>
      <w:del w:id="2886" w:author="ERCOT 103020" w:date="2020-10-13T11:06:00Z">
        <w:r w:rsidRPr="00DE2E54" w:rsidDel="004E32DA">
          <w:rPr>
            <w:szCs w:val="20"/>
          </w:rPr>
          <w:delText>RG</w:delText>
        </w:r>
      </w:del>
      <w:r w:rsidRPr="00DE2E54">
        <w:rPr>
          <w:szCs w:val="20"/>
        </w:rPr>
        <w:t>L</w:t>
      </w:r>
      <w:del w:id="2887" w:author="ERCOT 103020" w:date="2020-10-13T11:06:00Z">
        <w:r w:rsidRPr="00DE2E54" w:rsidDel="004E32DA">
          <w:rPr>
            <w:szCs w:val="20"/>
          </w:rPr>
          <w:delText xml:space="preserve"> or ONCLR</w:delText>
        </w:r>
      </w:del>
      <w:r w:rsidRPr="00DE2E54">
        <w:rPr>
          <w:szCs w:val="20"/>
        </w:rPr>
        <w:t xml:space="preserve"> that the CLREDP was equal to or greater than 2.5 MW and equal to or less than 5.0 MW; </w:t>
      </w:r>
    </w:p>
    <w:p w14:paraId="421DDC3B"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E968BF8"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8" w:author="ERCOT 103020" w:date="2020-10-13T11:06:00Z">
        <w:r w:rsidRPr="00DE2E54" w:rsidDel="004E32DA">
          <w:rPr>
            <w:szCs w:val="20"/>
          </w:rPr>
          <w:delText xml:space="preserve">either </w:delText>
        </w:r>
      </w:del>
      <w:r w:rsidRPr="00DE2E54">
        <w:rPr>
          <w:szCs w:val="20"/>
        </w:rPr>
        <w:t>ON</w:t>
      </w:r>
      <w:del w:id="2889" w:author="ERCOT 103020" w:date="2020-10-13T11:06:00Z">
        <w:r w:rsidRPr="00DE2E54" w:rsidDel="004E32DA">
          <w:rPr>
            <w:szCs w:val="20"/>
          </w:rPr>
          <w:delText>RG</w:delText>
        </w:r>
      </w:del>
      <w:r w:rsidRPr="00DE2E54">
        <w:rPr>
          <w:szCs w:val="20"/>
        </w:rPr>
        <w:t>L</w:t>
      </w:r>
      <w:del w:id="2890" w:author="ERCOT 103020" w:date="2020-10-13T11:06:00Z">
        <w:r w:rsidRPr="00DE2E54" w:rsidDel="004E32DA">
          <w:rPr>
            <w:szCs w:val="20"/>
          </w:rPr>
          <w:delText xml:space="preserve"> or ONCLR</w:delText>
        </w:r>
      </w:del>
      <w:r w:rsidRPr="00DE2E54">
        <w:rPr>
          <w:szCs w:val="20"/>
        </w:rPr>
        <w:t xml:space="preserv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91" w:author="ERCOT 103020" w:date="2020-10-13T11:06:00Z">
        <w:r w:rsidRPr="00DE2E54" w:rsidDel="004E32DA">
          <w:rPr>
            <w:szCs w:val="20"/>
          </w:rPr>
          <w:delText xml:space="preserve">either </w:delText>
        </w:r>
      </w:del>
      <w:r w:rsidRPr="00DE2E54">
        <w:rPr>
          <w:szCs w:val="20"/>
        </w:rPr>
        <w:t>ON</w:t>
      </w:r>
      <w:del w:id="2892" w:author="ERCOT 103020" w:date="2020-10-13T11:06:00Z">
        <w:r w:rsidRPr="00DE2E54" w:rsidDel="004E32DA">
          <w:rPr>
            <w:szCs w:val="20"/>
          </w:rPr>
          <w:delText>RG</w:delText>
        </w:r>
      </w:del>
      <w:r w:rsidRPr="00DE2E54">
        <w:rPr>
          <w:szCs w:val="20"/>
        </w:rPr>
        <w:t>L</w:t>
      </w:r>
      <w:del w:id="2893" w:author="ERCOT 103020" w:date="2020-10-13T11:06:00Z">
        <w:r w:rsidRPr="00DE2E54" w:rsidDel="004E32DA">
          <w:rPr>
            <w:szCs w:val="20"/>
          </w:rPr>
          <w:delText xml:space="preserve"> or ONCLR</w:delText>
        </w:r>
      </w:del>
      <w:r w:rsidRPr="00DE2E54">
        <w:rPr>
          <w:szCs w:val="20"/>
        </w:rPr>
        <w:t xml:space="preserve"> that the CLREDP was greater than 5.0 MW; </w:t>
      </w:r>
    </w:p>
    <w:p w14:paraId="408455FA" w14:textId="77777777" w:rsidR="00DE2E54" w:rsidRPr="00DE2E54" w:rsidRDefault="00DE2E54" w:rsidP="00DE2E54">
      <w:pPr>
        <w:spacing w:after="240"/>
        <w:ind w:left="1440" w:hanging="720"/>
        <w:rPr>
          <w:szCs w:val="20"/>
        </w:rPr>
      </w:pPr>
      <w:r w:rsidRPr="00DE2E54">
        <w:rPr>
          <w:szCs w:val="20"/>
        </w:rPr>
        <w:t>(j)</w:t>
      </w:r>
      <w:r w:rsidRPr="00DE2E54">
        <w:rPr>
          <w:szCs w:val="20"/>
        </w:rPr>
        <w:tab/>
        <w:t xml:space="preserve">The percentage of the monthly five-minute clock intervals during which the Generation Resource, the IRR, or the DSR Portfolio was </w:t>
      </w:r>
      <w:ins w:id="2894" w:author="ERCOT 103020" w:date="2020-10-13T11:06:00Z">
        <w:r w:rsidR="004E32DA">
          <w:rPr>
            <w:szCs w:val="20"/>
          </w:rPr>
          <w:t>awarded</w:t>
        </w:r>
      </w:ins>
      <w:del w:id="2895" w:author="ERCOT 103020" w:date="2020-10-13T11:06:00Z">
        <w:r w:rsidRPr="00DE2E54" w:rsidDel="004E32DA">
          <w:rPr>
            <w:szCs w:val="20"/>
          </w:rPr>
          <w:delText>providing</w:delText>
        </w:r>
      </w:del>
      <w:r w:rsidRPr="00DE2E54">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FE32A18"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896" w:author="ERCOT 103020" w:date="2020-10-13T11:06:00Z">
        <w:r w:rsidR="004E32DA">
          <w:rPr>
            <w:szCs w:val="20"/>
          </w:rPr>
          <w:t>awarded</w:t>
        </w:r>
      </w:ins>
      <w:del w:id="2897" w:author="ERCOT 103020" w:date="2020-10-13T11:07:00Z">
        <w:r w:rsidRPr="00DE2E54" w:rsidDel="004E32DA">
          <w:rPr>
            <w:szCs w:val="20"/>
          </w:rPr>
          <w:delText>providing</w:delText>
        </w:r>
      </w:del>
      <w:r w:rsidRPr="00DE2E54">
        <w:rPr>
          <w:szCs w:val="20"/>
        </w:rPr>
        <w:t xml:space="preserve">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w:t>
      </w:r>
      <w:ins w:id="2898" w:author="ERCOT 103020" w:date="2020-10-13T11:07:00Z">
        <w:r w:rsidR="004E32DA">
          <w:rPr>
            <w:szCs w:val="20"/>
          </w:rPr>
          <w:t>awarded</w:t>
        </w:r>
      </w:ins>
      <w:del w:id="2899" w:author="ERCOT 103020" w:date="2020-10-13T11:07:00Z">
        <w:r w:rsidRPr="00DE2E54" w:rsidDel="004E32DA">
          <w:rPr>
            <w:szCs w:val="20"/>
          </w:rPr>
          <w:delText>providing</w:delText>
        </w:r>
      </w:del>
      <w:r w:rsidRPr="00DE2E54">
        <w:rPr>
          <w:szCs w:val="20"/>
        </w:rPr>
        <w:t xml:space="preserve"> Regulation Service that the CLREDP was less than 2.5 MW; </w:t>
      </w:r>
    </w:p>
    <w:p w14:paraId="38D29F21" w14:textId="77777777" w:rsidR="00DE2E54" w:rsidRPr="00DE2E54" w:rsidRDefault="00DE2E54" w:rsidP="00DE2E54">
      <w:pPr>
        <w:spacing w:after="240"/>
        <w:ind w:left="1440" w:hanging="720"/>
        <w:rPr>
          <w:szCs w:val="20"/>
        </w:rPr>
      </w:pPr>
      <w:r w:rsidRPr="00DE2E54">
        <w:rPr>
          <w:szCs w:val="20"/>
        </w:rPr>
        <w:t>(l)</w:t>
      </w:r>
      <w:r w:rsidRPr="00DE2E54">
        <w:rPr>
          <w:szCs w:val="20"/>
        </w:rPr>
        <w:tab/>
        <w:t xml:space="preserve">The percentage of the monthly five-minute clock intervals during which the Generation Resource, the IRR, or the DSR Portfolio was </w:t>
      </w:r>
      <w:ins w:id="2900" w:author="ERCOT 103020" w:date="2020-10-13T11:07:00Z">
        <w:r w:rsidR="004E32DA">
          <w:rPr>
            <w:szCs w:val="20"/>
          </w:rPr>
          <w:t>awarded</w:t>
        </w:r>
      </w:ins>
      <w:del w:id="2901" w:author="ERCOT 103020" w:date="2020-10-13T11:07:00Z">
        <w:r w:rsidRPr="00DE2E54" w:rsidDel="004E32DA">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the IRR, or the DSR Portfolio was </w:t>
      </w:r>
      <w:ins w:id="2902" w:author="ERCOT 103020" w:date="2020-10-13T11:07:00Z">
        <w:r w:rsidR="004E32DA">
          <w:rPr>
            <w:szCs w:val="20"/>
          </w:rPr>
          <w:t>awarded</w:t>
        </w:r>
      </w:ins>
      <w:del w:id="2903" w:author="ERCOT 103020" w:date="2020-10-13T11:07:00Z">
        <w:r w:rsidRPr="00DE2E54" w:rsidDel="004E32DA">
          <w:rPr>
            <w:szCs w:val="20"/>
          </w:rPr>
          <w:delText>providing</w:delText>
        </w:r>
      </w:del>
      <w:r w:rsidRPr="00DE2E54">
        <w:rPr>
          <w:szCs w:val="20"/>
        </w:rPr>
        <w:t xml:space="preserve"> Regulation Service that the GREDP was equal to or greater than 2.5 MW and equal to or less than 5.0 MW;</w:t>
      </w:r>
    </w:p>
    <w:p w14:paraId="032F889D" w14:textId="77777777" w:rsidR="00DE2E54" w:rsidRPr="00DE2E54" w:rsidRDefault="00DE2E54" w:rsidP="00DE2E54">
      <w:pPr>
        <w:spacing w:after="240"/>
        <w:ind w:left="1440" w:hanging="720"/>
        <w:rPr>
          <w:szCs w:val="20"/>
        </w:rPr>
      </w:pPr>
      <w:r w:rsidRPr="00DE2E54">
        <w:rPr>
          <w:szCs w:val="20"/>
        </w:rPr>
        <w:lastRenderedPageBreak/>
        <w:t>(m)</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04" w:author="ERCOT 103020" w:date="2020-10-13T11:07:00Z">
        <w:r w:rsidR="004E32DA">
          <w:rPr>
            <w:szCs w:val="20"/>
          </w:rPr>
          <w:t>awarded</w:t>
        </w:r>
      </w:ins>
      <w:del w:id="2905" w:author="ERCOT 103020" w:date="2020-10-13T11:07:00Z">
        <w:r w:rsidRPr="00DE2E54" w:rsidDel="004E32DA">
          <w:rPr>
            <w:szCs w:val="20"/>
          </w:rPr>
          <w:delText>providing</w:delText>
        </w:r>
      </w:del>
      <w:r w:rsidRPr="00DE2E54">
        <w:rPr>
          <w:szCs w:val="20"/>
        </w:rPr>
        <w:t xml:space="preserve">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06" w:author="ERCOT 103020" w:date="2020-10-13T11:07:00Z">
        <w:r w:rsidR="004E32DA">
          <w:rPr>
            <w:szCs w:val="20"/>
          </w:rPr>
          <w:t>awarded</w:t>
        </w:r>
      </w:ins>
      <w:del w:id="2907" w:author="ERCOT 103020" w:date="2020-10-13T11:07:00Z">
        <w:r w:rsidRPr="00DE2E54" w:rsidDel="004E32DA">
          <w:rPr>
            <w:szCs w:val="20"/>
          </w:rPr>
          <w:delText>providing</w:delText>
        </w:r>
      </w:del>
      <w:r w:rsidRPr="00DE2E54">
        <w:rPr>
          <w:szCs w:val="20"/>
        </w:rPr>
        <w:t xml:space="preserve"> Regulation Service that the CLREDP was equal to or greater than 2.5 MW and equal to or less than 5.0 MW; </w:t>
      </w:r>
    </w:p>
    <w:p w14:paraId="5198976C" w14:textId="77777777" w:rsidR="00DE2E54" w:rsidRPr="00DE2E54" w:rsidRDefault="00DE2E54" w:rsidP="00DE2E54">
      <w:pPr>
        <w:spacing w:after="240"/>
        <w:ind w:left="1440" w:hanging="720"/>
        <w:rPr>
          <w:szCs w:val="20"/>
        </w:rPr>
      </w:pPr>
      <w:r w:rsidRPr="00DE2E54">
        <w:rPr>
          <w:szCs w:val="20"/>
        </w:rPr>
        <w:t>(n)</w:t>
      </w:r>
      <w:r w:rsidRPr="00DE2E54">
        <w:rPr>
          <w:szCs w:val="20"/>
        </w:rPr>
        <w:tab/>
        <w:t xml:space="preserve">The percent of the monthly five-minute clock intervals during which the Generation Resource, the IRR, or the DSR Portfolio was </w:t>
      </w:r>
      <w:ins w:id="2908" w:author="ERCOT 103020" w:date="2020-10-13T11:07:00Z">
        <w:r w:rsidR="004E32DA">
          <w:rPr>
            <w:szCs w:val="20"/>
          </w:rPr>
          <w:t>awarded</w:t>
        </w:r>
      </w:ins>
      <w:del w:id="2909" w:author="ERCOT 103020" w:date="2020-10-13T11:07:00Z">
        <w:r w:rsidRPr="00DE2E54" w:rsidDel="004E32DA">
          <w:rPr>
            <w:szCs w:val="20"/>
          </w:rPr>
          <w:delText>providing</w:delText>
        </w:r>
      </w:del>
      <w:r w:rsidRPr="00DE2E54">
        <w:rPr>
          <w:szCs w:val="20"/>
        </w:rPr>
        <w:t xml:space="preserve"> Regulation Service that the GREDP was greater than 5.0% and the percentage of the monthly five-minute clock intervals during which the Generation Resource, the IRR, or the DSR Portfolio was </w:t>
      </w:r>
      <w:ins w:id="2910" w:author="ERCOT 103020" w:date="2020-10-13T11:07:00Z">
        <w:r w:rsidR="004E32DA">
          <w:rPr>
            <w:szCs w:val="20"/>
          </w:rPr>
          <w:t>awarded</w:t>
        </w:r>
      </w:ins>
      <w:del w:id="2911" w:author="ERCOT 103020" w:date="2020-10-13T11:07:00Z">
        <w:r w:rsidRPr="00DE2E54" w:rsidDel="004E32DA">
          <w:rPr>
            <w:szCs w:val="20"/>
          </w:rPr>
          <w:delText>providing</w:delText>
        </w:r>
      </w:del>
      <w:r w:rsidRPr="00DE2E54">
        <w:rPr>
          <w:szCs w:val="20"/>
        </w:rPr>
        <w:t xml:space="preserve"> Regulation Service that the GREDP was greater than 5.0 MW; and</w:t>
      </w:r>
    </w:p>
    <w:p w14:paraId="65F5E067"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12" w:author="ERCOT 103020" w:date="2020-10-13T11:07:00Z">
        <w:r w:rsidR="004E32DA">
          <w:rPr>
            <w:szCs w:val="20"/>
          </w:rPr>
          <w:t>awarded</w:t>
        </w:r>
      </w:ins>
      <w:del w:id="2913" w:author="ERCOT 103020" w:date="2020-10-13T11:07:00Z">
        <w:r w:rsidRPr="00DE2E54" w:rsidDel="004E32DA">
          <w:rPr>
            <w:szCs w:val="20"/>
          </w:rPr>
          <w:delText>providing</w:delText>
        </w:r>
      </w:del>
      <w:r w:rsidRPr="00DE2E54">
        <w:rPr>
          <w:szCs w:val="20"/>
        </w:rPr>
        <w:t xml:space="preserve"> Regulation Service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14" w:author="ERCOT 103020" w:date="2020-10-13T11:08:00Z">
        <w:r w:rsidR="004E32DA">
          <w:rPr>
            <w:szCs w:val="20"/>
          </w:rPr>
          <w:t>awarded</w:t>
        </w:r>
      </w:ins>
      <w:del w:id="2915" w:author="ERCOT 103020" w:date="2020-10-13T11:08:00Z">
        <w:r w:rsidRPr="00DE2E54" w:rsidDel="004E32DA">
          <w:rPr>
            <w:szCs w:val="20"/>
          </w:rPr>
          <w:delText>providing</w:delText>
        </w:r>
      </w:del>
      <w:r w:rsidRPr="00DE2E54">
        <w:rPr>
          <w:szCs w:val="20"/>
        </w:rPr>
        <w:t xml:space="preserve">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A06A09" w14:textId="77777777" w:rsidTr="001D22CE">
        <w:tc>
          <w:tcPr>
            <w:tcW w:w="9576" w:type="dxa"/>
            <w:shd w:val="clear" w:color="auto" w:fill="E0E0E0"/>
          </w:tcPr>
          <w:p w14:paraId="24AEBBEB" w14:textId="77777777" w:rsidR="00DE2E54" w:rsidRPr="00DE2E54" w:rsidRDefault="00DE2E54" w:rsidP="00DE2E54">
            <w:pPr>
              <w:spacing w:before="120" w:after="240"/>
              <w:rPr>
                <w:b/>
                <w:i/>
                <w:iCs/>
              </w:rPr>
            </w:pPr>
            <w:r w:rsidRPr="00DE2E54">
              <w:rPr>
                <w:b/>
                <w:i/>
                <w:iCs/>
              </w:rPr>
              <w:t>[NPRR963:  Replace paragraph (</w:t>
            </w:r>
            <w:ins w:id="2916" w:author="ERCOT 103020" w:date="2020-10-13T11:08:00Z">
              <w:r w:rsidR="004E32DA">
                <w:rPr>
                  <w:b/>
                  <w:i/>
                  <w:iCs/>
                </w:rPr>
                <w:t>4</w:t>
              </w:r>
            </w:ins>
            <w:del w:id="2917" w:author="ERCOT 103020" w:date="2020-10-13T11:08:00Z">
              <w:r w:rsidRPr="00DE2E54" w:rsidDel="004E32DA">
                <w:rPr>
                  <w:b/>
                  <w:i/>
                  <w:iCs/>
                </w:rPr>
                <w:delText>5</w:delText>
              </w:r>
            </w:del>
            <w:r w:rsidRPr="00DE2E54">
              <w:rPr>
                <w:b/>
                <w:i/>
                <w:iCs/>
              </w:rPr>
              <w:t>) above with the following upon system implementation:]</w:t>
            </w:r>
          </w:p>
          <w:p w14:paraId="5E6BDA72" w14:textId="77777777" w:rsidR="00DE2E54" w:rsidRPr="00DE2E54" w:rsidRDefault="00DE2E54" w:rsidP="00DE2E54">
            <w:pPr>
              <w:spacing w:after="240"/>
              <w:ind w:left="720" w:hanging="720"/>
              <w:rPr>
                <w:iCs/>
                <w:szCs w:val="20"/>
              </w:rPr>
            </w:pPr>
            <w:r w:rsidRPr="00DE2E54">
              <w:rPr>
                <w:iCs/>
                <w:szCs w:val="20"/>
              </w:rPr>
              <w:t>(</w:t>
            </w:r>
            <w:ins w:id="2918" w:author="ERCOT 103020" w:date="2020-10-13T11:08:00Z">
              <w:r w:rsidR="004E32DA">
                <w:rPr>
                  <w:iCs/>
                  <w:szCs w:val="20"/>
                </w:rPr>
                <w:t>4</w:t>
              </w:r>
            </w:ins>
            <w:del w:id="2919" w:author="ERCOT 103020" w:date="2020-10-13T11:08:00Z">
              <w:r w:rsidRPr="00DE2E54" w:rsidDel="004E32DA">
                <w:rPr>
                  <w:iCs/>
                  <w:szCs w:val="20"/>
                </w:rPr>
                <w:delText>5</w:delText>
              </w:r>
            </w:del>
            <w:r w:rsidRPr="00DE2E54">
              <w:rPr>
                <w:iCs/>
                <w:szCs w:val="20"/>
              </w:rPr>
              <w:t>)</w:t>
            </w:r>
            <w:r w:rsidRPr="00DE2E54">
              <w:rPr>
                <w:iCs/>
                <w:szCs w:val="20"/>
              </w:rPr>
              <w:tab/>
              <w:t>ERCOT shall post to the MIS Certified Area for each QSE and for all Generation Resources, ESRs, or Wind-powered Generation Resource (WGR) Groups that are not part of a DSR Portfolio, for the DSR Portfolios, and for all Controllable Load Resources:</w:t>
            </w:r>
          </w:p>
          <w:p w14:paraId="6AA82A78"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50721C61"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920" w:author="ERCOT 103020" w:date="2020-10-13T11:08:00Z">
              <w:r w:rsidRPr="00DE2E54" w:rsidDel="004E32DA">
                <w:rPr>
                  <w:szCs w:val="20"/>
                </w:rPr>
                <w:delText xml:space="preserve">either </w:delText>
              </w:r>
            </w:del>
            <w:r w:rsidRPr="00DE2E54">
              <w:rPr>
                <w:szCs w:val="20"/>
              </w:rPr>
              <w:t>ON</w:t>
            </w:r>
            <w:del w:id="2921" w:author="ERCOT 103020" w:date="2020-10-13T11:08:00Z">
              <w:r w:rsidRPr="00DE2E54" w:rsidDel="004E32DA">
                <w:rPr>
                  <w:szCs w:val="20"/>
                </w:rPr>
                <w:delText>RG</w:delText>
              </w:r>
            </w:del>
            <w:r w:rsidRPr="00DE2E54">
              <w:rPr>
                <w:szCs w:val="20"/>
              </w:rPr>
              <w:t>L</w:t>
            </w:r>
            <w:del w:id="2922" w:author="ERCOT 103020" w:date="2020-10-13T11:08:00Z">
              <w:r w:rsidRPr="00DE2E54" w:rsidDel="004E32DA">
                <w:rPr>
                  <w:szCs w:val="20"/>
                </w:rPr>
                <w:delText xml:space="preserve"> or ONCLR</w:delText>
              </w:r>
            </w:del>
            <w:r w:rsidRPr="00DE2E54">
              <w:rPr>
                <w:szCs w:val="20"/>
              </w:rPr>
              <w:t xml:space="preserve">; </w:t>
            </w:r>
          </w:p>
          <w:p w14:paraId="44B78676" w14:textId="77777777" w:rsidR="00DE2E54" w:rsidRPr="00DE2E54" w:rsidRDefault="00DE2E54" w:rsidP="00DE2E54">
            <w:pPr>
              <w:spacing w:after="240"/>
              <w:ind w:left="1440" w:hanging="720"/>
              <w:rPr>
                <w:szCs w:val="20"/>
              </w:rPr>
            </w:pPr>
            <w:r w:rsidRPr="00DE2E54">
              <w:rPr>
                <w:szCs w:val="20"/>
              </w:rPr>
              <w:t>(c)</w:t>
            </w:r>
            <w:r w:rsidRPr="00DE2E54">
              <w:rPr>
                <w:szCs w:val="20"/>
              </w:rPr>
              <w:tab/>
              <w:t>The percentage of the monthly five-minute clock intervals during which the ESR was On-Line;</w:t>
            </w:r>
          </w:p>
          <w:p w14:paraId="4FAE32CF" w14:textId="77777777" w:rsidR="00DE2E54" w:rsidRPr="00DE2E54" w:rsidRDefault="00DE2E54" w:rsidP="00DE2E54">
            <w:pPr>
              <w:spacing w:after="240"/>
              <w:ind w:left="1440" w:hanging="720"/>
              <w:rPr>
                <w:szCs w:val="20"/>
              </w:rPr>
            </w:pPr>
            <w:r w:rsidRPr="00DE2E54">
              <w:rPr>
                <w:szCs w:val="20"/>
              </w:rPr>
              <w:t>(d)</w:t>
            </w:r>
            <w:r w:rsidRPr="00DE2E54">
              <w:rPr>
                <w:szCs w:val="20"/>
              </w:rPr>
              <w:tab/>
              <w:t xml:space="preserve">The percentage of the monthly five-minute clock intervals during which the Generation Resource, IRR, ESR, or Controllable Load Resource was </w:t>
            </w:r>
            <w:ins w:id="2923" w:author="ERCOT 103020" w:date="2020-10-13T11:08:00Z">
              <w:r w:rsidR="004E32DA">
                <w:rPr>
                  <w:szCs w:val="20"/>
                </w:rPr>
                <w:t>awarded</w:t>
              </w:r>
            </w:ins>
            <w:del w:id="2924" w:author="ERCOT 103020" w:date="2020-10-13T11:08:00Z">
              <w:r w:rsidRPr="00DE2E54" w:rsidDel="004E32DA">
                <w:rPr>
                  <w:szCs w:val="20"/>
                </w:rPr>
                <w:delText>providing</w:delText>
              </w:r>
            </w:del>
            <w:r w:rsidRPr="00DE2E54">
              <w:rPr>
                <w:szCs w:val="20"/>
              </w:rPr>
              <w:t xml:space="preserve"> Regulation Service;</w:t>
            </w:r>
          </w:p>
          <w:p w14:paraId="68E01626"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Generation Resource, the IRR Group, or the DSR Portfolio was released to SCED that the GREDP was less than 2.5% and the percentage of the monthly </w:t>
            </w:r>
            <w:r w:rsidRPr="00DE2E54">
              <w:rPr>
                <w:szCs w:val="20"/>
              </w:rPr>
              <w:lastRenderedPageBreak/>
              <w:t>five-minute clock intervals during which the Generation Resource, the IRR Group, or the DSR Portfolio was released to SCED that the GREDP was less than 2.5 MW;</w:t>
            </w:r>
          </w:p>
          <w:p w14:paraId="77BE9FAB"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25" w:author="ERCOT 103020" w:date="2020-10-13T11:08:00Z">
              <w:r w:rsidRPr="00DE2E54" w:rsidDel="004E32DA">
                <w:rPr>
                  <w:szCs w:val="20"/>
                </w:rPr>
                <w:delText xml:space="preserve">either </w:delText>
              </w:r>
            </w:del>
            <w:r w:rsidRPr="00DE2E54">
              <w:rPr>
                <w:szCs w:val="20"/>
              </w:rPr>
              <w:t>ON</w:t>
            </w:r>
            <w:del w:id="2926" w:author="ERCOT 103020" w:date="2020-10-13T11:08:00Z">
              <w:r w:rsidRPr="00DE2E54" w:rsidDel="004E32DA">
                <w:rPr>
                  <w:szCs w:val="20"/>
                </w:rPr>
                <w:delText>RG</w:delText>
              </w:r>
            </w:del>
            <w:r w:rsidRPr="00DE2E54">
              <w:rPr>
                <w:szCs w:val="20"/>
              </w:rPr>
              <w:t>L</w:t>
            </w:r>
            <w:del w:id="2927" w:author="ERCOT 103020" w:date="2020-10-13T11:08:00Z">
              <w:r w:rsidRPr="00DE2E54" w:rsidDel="004E32DA">
                <w:rPr>
                  <w:szCs w:val="20"/>
                </w:rPr>
                <w:delText xml:space="preserve"> or ONCLR</w:delText>
              </w:r>
            </w:del>
            <w:r w:rsidRPr="00DE2E54">
              <w:rPr>
                <w:szCs w:val="20"/>
              </w:rPr>
              <w:t xml:space="preserv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28" w:author="ERCOT 103020" w:date="2020-10-13T11:08:00Z">
              <w:r w:rsidRPr="00DE2E54" w:rsidDel="004E32DA">
                <w:rPr>
                  <w:szCs w:val="20"/>
                </w:rPr>
                <w:delText xml:space="preserve">either </w:delText>
              </w:r>
            </w:del>
            <w:r w:rsidRPr="00DE2E54">
              <w:rPr>
                <w:szCs w:val="20"/>
              </w:rPr>
              <w:t>ON</w:t>
            </w:r>
            <w:del w:id="2929" w:author="ERCOT 103020" w:date="2020-10-13T11:08:00Z">
              <w:r w:rsidRPr="00DE2E54" w:rsidDel="004E32DA">
                <w:rPr>
                  <w:szCs w:val="20"/>
                </w:rPr>
                <w:delText>RG</w:delText>
              </w:r>
            </w:del>
            <w:r w:rsidRPr="00DE2E54">
              <w:rPr>
                <w:szCs w:val="20"/>
              </w:rPr>
              <w:t>L</w:t>
            </w:r>
            <w:del w:id="2930" w:author="ERCOT 103020" w:date="2020-10-13T11:08:00Z">
              <w:r w:rsidRPr="00DE2E54" w:rsidDel="004E32DA">
                <w:rPr>
                  <w:szCs w:val="20"/>
                </w:rPr>
                <w:delText xml:space="preserve"> or ONCLR</w:delText>
              </w:r>
            </w:del>
            <w:r w:rsidRPr="00DE2E54">
              <w:rPr>
                <w:szCs w:val="20"/>
              </w:rPr>
              <w:t xml:space="preserve"> that the CLREDP was less than 2.5 MW; </w:t>
            </w:r>
          </w:p>
          <w:p w14:paraId="67006A97"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 during which the ESR was released to SCED that the ESRE</w:t>
            </w:r>
            <w:del w:id="2931" w:author="ERCOT 103020" w:date="2020-10-13T11:09:00Z">
              <w:r w:rsidRPr="00DE2E54" w:rsidDel="004E32DA">
                <w:rPr>
                  <w:szCs w:val="20"/>
                </w:rPr>
                <w:delText>D</w:delText>
              </w:r>
            </w:del>
            <w:ins w:id="2932" w:author="ERCOT 103020" w:date="2020-10-13T11:09:00Z">
              <w:r w:rsidR="004E32DA">
                <w:rPr>
                  <w:szCs w:val="20"/>
                </w:rPr>
                <w:t>S</w:t>
              </w:r>
            </w:ins>
            <w:r w:rsidRPr="00DE2E54">
              <w:rPr>
                <w:szCs w:val="20"/>
              </w:rPr>
              <w:t>P was less than 2.5% and the percentage of the monthly five-minute clock intervals during which the ESR was released to SCED that the ESRE</w:t>
            </w:r>
            <w:del w:id="2933" w:author="ERCOT 103020" w:date="2020-10-13T11:09:00Z">
              <w:r w:rsidRPr="00DE2E54" w:rsidDel="004E32DA">
                <w:rPr>
                  <w:szCs w:val="20"/>
                </w:rPr>
                <w:delText>D</w:delText>
              </w:r>
            </w:del>
            <w:ins w:id="2934" w:author="ERCOT 103020" w:date="2020-10-13T11:09:00Z">
              <w:r w:rsidR="004E32DA">
                <w:rPr>
                  <w:szCs w:val="20"/>
                </w:rPr>
                <w:t>S</w:t>
              </w:r>
            </w:ins>
            <w:r w:rsidRPr="00DE2E54">
              <w:rPr>
                <w:szCs w:val="20"/>
              </w:rPr>
              <w:t>P was less than 2.5 MW;</w:t>
            </w:r>
          </w:p>
          <w:p w14:paraId="16060C48"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111EF71"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35" w:author="ERCOT 103020" w:date="2020-10-13T11:09:00Z">
              <w:r w:rsidRPr="00DE2E54" w:rsidDel="004E32DA">
                <w:rPr>
                  <w:szCs w:val="20"/>
                </w:rPr>
                <w:delText xml:space="preserve">either </w:delText>
              </w:r>
            </w:del>
            <w:r w:rsidRPr="00DE2E54">
              <w:rPr>
                <w:szCs w:val="20"/>
              </w:rPr>
              <w:t>ON</w:t>
            </w:r>
            <w:del w:id="2936" w:author="ERCOT 103020" w:date="2020-10-13T11:09:00Z">
              <w:r w:rsidRPr="00DE2E54" w:rsidDel="004E32DA">
                <w:rPr>
                  <w:szCs w:val="20"/>
                </w:rPr>
                <w:delText>RG</w:delText>
              </w:r>
            </w:del>
            <w:r w:rsidRPr="00DE2E54">
              <w:rPr>
                <w:szCs w:val="20"/>
              </w:rPr>
              <w:t>L</w:t>
            </w:r>
            <w:del w:id="2937" w:author="ERCOT 103020" w:date="2020-10-13T11:09:00Z">
              <w:r w:rsidRPr="00DE2E54" w:rsidDel="004E32DA">
                <w:rPr>
                  <w:szCs w:val="20"/>
                </w:rPr>
                <w:delText xml:space="preserve"> or ONCLR</w:delText>
              </w:r>
            </w:del>
            <w:r w:rsidRPr="00DE2E54">
              <w:rPr>
                <w:szCs w:val="20"/>
              </w:rPr>
              <w:t xml:space="preserv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38" w:author="ERCOT 103020" w:date="2020-10-13T11:09:00Z">
              <w:r w:rsidRPr="00DE2E54" w:rsidDel="004E32DA">
                <w:rPr>
                  <w:szCs w:val="20"/>
                </w:rPr>
                <w:delText xml:space="preserve">either </w:delText>
              </w:r>
            </w:del>
            <w:r w:rsidRPr="00DE2E54">
              <w:rPr>
                <w:szCs w:val="20"/>
              </w:rPr>
              <w:t>ON</w:t>
            </w:r>
            <w:del w:id="2939" w:author="ERCOT 103020" w:date="2020-10-13T11:09:00Z">
              <w:r w:rsidRPr="00DE2E54" w:rsidDel="004E32DA">
                <w:rPr>
                  <w:szCs w:val="20"/>
                </w:rPr>
                <w:delText>RG</w:delText>
              </w:r>
            </w:del>
            <w:r w:rsidRPr="00DE2E54">
              <w:rPr>
                <w:szCs w:val="20"/>
              </w:rPr>
              <w:t>L</w:t>
            </w:r>
            <w:del w:id="2940" w:author="ERCOT 103020" w:date="2020-10-13T11:09:00Z">
              <w:r w:rsidRPr="00DE2E54" w:rsidDel="004E32DA">
                <w:rPr>
                  <w:szCs w:val="20"/>
                </w:rPr>
                <w:delText xml:space="preserve"> or ONCLR</w:delText>
              </w:r>
            </w:del>
            <w:r w:rsidRPr="00DE2E54">
              <w:rPr>
                <w:szCs w:val="20"/>
              </w:rPr>
              <w:t xml:space="preserve"> that the CLREDP was equal to or greater than 2.5 MW and equal to or less than 5.0 MW; </w:t>
            </w:r>
          </w:p>
          <w:p w14:paraId="281B67E4" w14:textId="77777777" w:rsidR="00DE2E54" w:rsidRPr="00DE2E54" w:rsidRDefault="00DE2E54" w:rsidP="00DE2E54">
            <w:pPr>
              <w:spacing w:after="240"/>
              <w:ind w:left="1440" w:hanging="720"/>
              <w:rPr>
                <w:szCs w:val="20"/>
              </w:rPr>
            </w:pPr>
            <w:r w:rsidRPr="00DE2E54">
              <w:rPr>
                <w:szCs w:val="20"/>
              </w:rPr>
              <w:t>(j)</w:t>
            </w:r>
            <w:r w:rsidRPr="00DE2E54">
              <w:rPr>
                <w:szCs w:val="20"/>
              </w:rPr>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3E6D6541"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5D24246" w14:textId="77777777" w:rsidR="00DE2E54" w:rsidRPr="00DE2E54" w:rsidRDefault="00DE2E54" w:rsidP="00DE2E54">
            <w:pPr>
              <w:spacing w:after="240"/>
              <w:ind w:left="1440" w:hanging="720"/>
              <w:rPr>
                <w:szCs w:val="20"/>
              </w:rPr>
            </w:pPr>
            <w:r w:rsidRPr="00DE2E54">
              <w:rPr>
                <w:szCs w:val="20"/>
              </w:rPr>
              <w:t>(l)</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41" w:author="ERCOT 103020" w:date="2020-10-13T11:09:00Z">
              <w:r w:rsidRPr="00DE2E54" w:rsidDel="004E32DA">
                <w:rPr>
                  <w:szCs w:val="20"/>
                </w:rPr>
                <w:delText xml:space="preserve">either </w:delText>
              </w:r>
            </w:del>
            <w:r w:rsidRPr="00DE2E54">
              <w:rPr>
                <w:szCs w:val="20"/>
              </w:rPr>
              <w:t>ON</w:t>
            </w:r>
            <w:del w:id="2942" w:author="ERCOT 103020" w:date="2020-10-13T11:09:00Z">
              <w:r w:rsidRPr="00DE2E54" w:rsidDel="004E32DA">
                <w:rPr>
                  <w:szCs w:val="20"/>
                </w:rPr>
                <w:delText>RG</w:delText>
              </w:r>
            </w:del>
            <w:r w:rsidRPr="00DE2E54">
              <w:rPr>
                <w:szCs w:val="20"/>
              </w:rPr>
              <w:t>L</w:t>
            </w:r>
            <w:del w:id="2943" w:author="ERCOT 103020" w:date="2020-10-13T11:09:00Z">
              <w:r w:rsidRPr="00DE2E54" w:rsidDel="004E32DA">
                <w:rPr>
                  <w:szCs w:val="20"/>
                </w:rPr>
                <w:delText xml:space="preserve"> or </w:delText>
              </w:r>
              <w:r w:rsidRPr="00DE2E54" w:rsidDel="004E32DA">
                <w:rPr>
                  <w:szCs w:val="20"/>
                </w:rPr>
                <w:lastRenderedPageBreak/>
                <w:delText>ONCLR</w:delText>
              </w:r>
            </w:del>
            <w:r w:rsidRPr="00DE2E54">
              <w:rPr>
                <w:szCs w:val="20"/>
              </w:rPr>
              <w:t xml:space="preserv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44" w:author="ERCOT 103020" w:date="2020-10-13T11:09:00Z">
              <w:r w:rsidRPr="00DE2E54" w:rsidDel="004E32DA">
                <w:rPr>
                  <w:szCs w:val="20"/>
                </w:rPr>
                <w:delText xml:space="preserve">either </w:delText>
              </w:r>
            </w:del>
            <w:r w:rsidRPr="00DE2E54">
              <w:rPr>
                <w:szCs w:val="20"/>
              </w:rPr>
              <w:t>ON</w:t>
            </w:r>
            <w:del w:id="2945" w:author="ERCOT 103020" w:date="2020-10-13T11:09:00Z">
              <w:r w:rsidRPr="00DE2E54" w:rsidDel="004E32DA">
                <w:rPr>
                  <w:szCs w:val="20"/>
                </w:rPr>
                <w:delText>RG</w:delText>
              </w:r>
            </w:del>
            <w:r w:rsidRPr="00DE2E54">
              <w:rPr>
                <w:szCs w:val="20"/>
              </w:rPr>
              <w:t>L</w:t>
            </w:r>
            <w:del w:id="2946" w:author="ERCOT 103020" w:date="2020-10-13T11:09:00Z">
              <w:r w:rsidRPr="00DE2E54" w:rsidDel="004E32DA">
                <w:rPr>
                  <w:szCs w:val="20"/>
                </w:rPr>
                <w:delText xml:space="preserve"> or ONCLR</w:delText>
              </w:r>
            </w:del>
            <w:r w:rsidRPr="00DE2E54">
              <w:rPr>
                <w:szCs w:val="20"/>
              </w:rPr>
              <w:t xml:space="preserve"> that the CLREDP was greater than 5.0 MW; </w:t>
            </w:r>
          </w:p>
          <w:p w14:paraId="6E453684" w14:textId="77777777" w:rsidR="00DE2E54" w:rsidRPr="00DE2E54" w:rsidRDefault="00DE2E54" w:rsidP="00DE2E54">
            <w:pPr>
              <w:spacing w:after="240"/>
              <w:ind w:left="1440" w:hanging="720"/>
              <w:rPr>
                <w:szCs w:val="20"/>
              </w:rPr>
            </w:pPr>
            <w:r w:rsidRPr="00DE2E54">
              <w:rPr>
                <w:szCs w:val="20"/>
              </w:rPr>
              <w:t>(m)</w:t>
            </w:r>
            <w:r w:rsidRPr="00DE2E54">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704963E8" w14:textId="77777777" w:rsidR="00DE2E54" w:rsidRPr="00DE2E54" w:rsidRDefault="00DE2E54" w:rsidP="00DE2E54">
            <w:pPr>
              <w:spacing w:after="240"/>
              <w:ind w:left="1440" w:hanging="720"/>
              <w:rPr>
                <w:szCs w:val="20"/>
              </w:rPr>
            </w:pPr>
            <w:r w:rsidRPr="00DE2E54">
              <w:rPr>
                <w:szCs w:val="20"/>
              </w:rPr>
              <w:t>(n)</w:t>
            </w:r>
            <w:r w:rsidRPr="00DE2E54">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4A8AA228"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47" w:author="ERCOT 103020" w:date="2020-10-13T11:10:00Z">
              <w:r w:rsidR="004E32DA">
                <w:rPr>
                  <w:szCs w:val="20"/>
                </w:rPr>
                <w:t>awarded</w:t>
              </w:r>
            </w:ins>
            <w:del w:id="2948" w:author="ERCOT 103020" w:date="2020-10-13T11:10:00Z">
              <w:r w:rsidRPr="00DE2E54" w:rsidDel="004E32DA">
                <w:rPr>
                  <w:szCs w:val="20"/>
                </w:rPr>
                <w:delText>providing</w:delText>
              </w:r>
            </w:del>
            <w:r w:rsidRPr="00DE2E54">
              <w:rPr>
                <w:szCs w:val="20"/>
              </w:rPr>
              <w:t xml:space="preserve">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w:t>
            </w:r>
            <w:ins w:id="2949" w:author="ERCOT 103020" w:date="2020-10-13T11:10:00Z">
              <w:r w:rsidR="004E32DA">
                <w:rPr>
                  <w:szCs w:val="20"/>
                </w:rPr>
                <w:t>awarded</w:t>
              </w:r>
            </w:ins>
            <w:del w:id="2950" w:author="ERCOT 103020" w:date="2020-10-13T11:10:00Z">
              <w:r w:rsidRPr="00DE2E54" w:rsidDel="004E32DA">
                <w:rPr>
                  <w:szCs w:val="20"/>
                </w:rPr>
                <w:delText>providing</w:delText>
              </w:r>
            </w:del>
            <w:r w:rsidRPr="00DE2E54">
              <w:rPr>
                <w:szCs w:val="20"/>
              </w:rPr>
              <w:t xml:space="preserve"> Regulation Service that the CLREDP was less than 2.5 MW; </w:t>
            </w:r>
          </w:p>
          <w:p w14:paraId="437BC182" w14:textId="77777777" w:rsidR="00DE2E54" w:rsidRPr="00DE2E54" w:rsidRDefault="00DE2E54" w:rsidP="00DE2E54">
            <w:pPr>
              <w:spacing w:after="240"/>
              <w:ind w:left="1440" w:hanging="720"/>
              <w:rPr>
                <w:szCs w:val="20"/>
              </w:rPr>
            </w:pPr>
            <w:r w:rsidRPr="00DE2E54">
              <w:rPr>
                <w:szCs w:val="20"/>
              </w:rPr>
              <w:t>(p)</w:t>
            </w:r>
            <w:r w:rsidRPr="00DE2E54">
              <w:rPr>
                <w:szCs w:val="20"/>
              </w:rPr>
              <w:tab/>
              <w:t xml:space="preserve">The percentage of the monthly five-minute clock intervals during which the ESR was </w:t>
            </w:r>
            <w:ins w:id="2951" w:author="ERCOT 103020" w:date="2020-10-13T11:10:00Z">
              <w:r w:rsidR="004E32DA">
                <w:rPr>
                  <w:szCs w:val="20"/>
                </w:rPr>
                <w:t>awarded</w:t>
              </w:r>
            </w:ins>
            <w:del w:id="2952" w:author="ERCOT 103020" w:date="2020-10-13T11:10:00Z">
              <w:r w:rsidRPr="00DE2E54" w:rsidDel="004E32DA">
                <w:rPr>
                  <w:szCs w:val="20"/>
                </w:rPr>
                <w:delText>providing</w:delText>
              </w:r>
            </w:del>
            <w:r w:rsidRPr="00DE2E54">
              <w:rPr>
                <w:szCs w:val="20"/>
              </w:rPr>
              <w:t xml:space="preserve"> Regulation Service that the ESREDP was less than 2.5% and the percentage of the monthly five-minute clock intervals during which the ESR was </w:t>
            </w:r>
            <w:ins w:id="2953" w:author="ERCOT 103020" w:date="2020-10-13T11:10:00Z">
              <w:r w:rsidR="004E32DA">
                <w:rPr>
                  <w:szCs w:val="20"/>
                </w:rPr>
                <w:t>awarded</w:t>
              </w:r>
            </w:ins>
            <w:del w:id="2954" w:author="ERCOT 103020" w:date="2020-10-13T11:10:00Z">
              <w:r w:rsidRPr="00DE2E54" w:rsidDel="004E32DA">
                <w:rPr>
                  <w:szCs w:val="20"/>
                </w:rPr>
                <w:delText>providing</w:delText>
              </w:r>
            </w:del>
            <w:r w:rsidRPr="00DE2E54">
              <w:rPr>
                <w:szCs w:val="20"/>
              </w:rPr>
              <w:t xml:space="preserve"> Regulation Service that the ESREDP was less than 2.5 MW;</w:t>
            </w:r>
          </w:p>
          <w:p w14:paraId="7DBB5E0E" w14:textId="77777777" w:rsidR="00DE2E54" w:rsidRPr="00DE2E54" w:rsidRDefault="00DE2E54" w:rsidP="00DE2E54">
            <w:pPr>
              <w:spacing w:after="240"/>
              <w:ind w:left="1440" w:hanging="720"/>
              <w:rPr>
                <w:szCs w:val="20"/>
              </w:rPr>
            </w:pPr>
            <w:r w:rsidRPr="00DE2E54">
              <w:rPr>
                <w:szCs w:val="20"/>
              </w:rPr>
              <w:t>(q)</w:t>
            </w:r>
            <w:r w:rsidRPr="00DE2E54">
              <w:rPr>
                <w:szCs w:val="20"/>
              </w:rPr>
              <w:tab/>
              <w:t xml:space="preserve">The percentage of the monthly five-minute clock intervals during which the Generation Resource, the IRR, or the DSR Portfolio was </w:t>
            </w:r>
            <w:ins w:id="2955" w:author="ERCOT 103020" w:date="2020-10-13T11:10:00Z">
              <w:r w:rsidR="004E32DA">
                <w:rPr>
                  <w:szCs w:val="20"/>
                </w:rPr>
                <w:t>awarded</w:t>
              </w:r>
            </w:ins>
            <w:del w:id="2956" w:author="ERCOT 103020" w:date="2020-10-13T11:10:00Z">
              <w:r w:rsidRPr="00DE2E54" w:rsidDel="004E32DA">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the IRR, or the DSR Portfolio was </w:t>
            </w:r>
            <w:ins w:id="2957" w:author="ERCOT 103020" w:date="2020-10-13T11:10:00Z">
              <w:r w:rsidR="000E541F">
                <w:rPr>
                  <w:szCs w:val="20"/>
                </w:rPr>
                <w:t>awarded</w:t>
              </w:r>
            </w:ins>
            <w:del w:id="2958" w:author="ERCOT 103020" w:date="2020-10-13T11:10:00Z">
              <w:r w:rsidRPr="00DE2E54" w:rsidDel="000E541F">
                <w:rPr>
                  <w:szCs w:val="20"/>
                </w:rPr>
                <w:delText>providing</w:delText>
              </w:r>
            </w:del>
            <w:r w:rsidRPr="00DE2E54">
              <w:rPr>
                <w:szCs w:val="20"/>
              </w:rPr>
              <w:t xml:space="preserve"> Regulation Service that the GREDP was equal to or greater than 2.5 MW and equal to or less than 5.0 MW;</w:t>
            </w:r>
          </w:p>
          <w:p w14:paraId="18144A61" w14:textId="77777777" w:rsidR="00DE2E54" w:rsidRPr="00DE2E54" w:rsidRDefault="00DE2E54" w:rsidP="00DE2E54">
            <w:pPr>
              <w:spacing w:after="240"/>
              <w:ind w:left="1440" w:hanging="720"/>
              <w:rPr>
                <w:szCs w:val="20"/>
              </w:rPr>
            </w:pPr>
            <w:r w:rsidRPr="00DE2E54">
              <w:rPr>
                <w:szCs w:val="20"/>
              </w:rPr>
              <w:t>(r)</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59" w:author="ERCOT 103020" w:date="2020-10-13T11:10:00Z">
              <w:r w:rsidR="000E541F">
                <w:rPr>
                  <w:szCs w:val="20"/>
                </w:rPr>
                <w:t>awarded</w:t>
              </w:r>
            </w:ins>
            <w:del w:id="2960" w:author="ERCOT 103020" w:date="2020-10-13T11:10:00Z">
              <w:r w:rsidRPr="00DE2E54" w:rsidDel="000E541F">
                <w:rPr>
                  <w:szCs w:val="20"/>
                </w:rPr>
                <w:delText>providing</w:delText>
              </w:r>
            </w:del>
            <w:r w:rsidRPr="00DE2E54">
              <w:rPr>
                <w:szCs w:val="20"/>
              </w:rPr>
              <w:t xml:space="preserve">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61" w:author="ERCOT 103020" w:date="2020-10-13T11:10:00Z">
              <w:r w:rsidR="000E541F">
                <w:rPr>
                  <w:szCs w:val="20"/>
                </w:rPr>
                <w:t>awarded</w:t>
              </w:r>
            </w:ins>
            <w:del w:id="2962" w:author="ERCOT 103020" w:date="2020-10-13T11:10:00Z">
              <w:r w:rsidRPr="00DE2E54" w:rsidDel="000E541F">
                <w:rPr>
                  <w:szCs w:val="20"/>
                </w:rPr>
                <w:delText>providing</w:delText>
              </w:r>
            </w:del>
            <w:r w:rsidRPr="00DE2E54">
              <w:rPr>
                <w:szCs w:val="20"/>
              </w:rPr>
              <w:t xml:space="preserve"> Regulation Service that the CLREDP was equal to or greater than 2.5 MW and equal to or less than 5.0 MW; </w:t>
            </w:r>
          </w:p>
          <w:p w14:paraId="5D76387D" w14:textId="77777777" w:rsidR="00DE2E54" w:rsidRPr="00DE2E54" w:rsidRDefault="00DE2E54" w:rsidP="00DE2E54">
            <w:pPr>
              <w:spacing w:after="240"/>
              <w:ind w:left="1440" w:hanging="720"/>
              <w:rPr>
                <w:szCs w:val="20"/>
              </w:rPr>
            </w:pPr>
            <w:r w:rsidRPr="00DE2E54">
              <w:rPr>
                <w:szCs w:val="20"/>
              </w:rPr>
              <w:t>(s)</w:t>
            </w:r>
            <w:r w:rsidRPr="00DE2E54">
              <w:rPr>
                <w:szCs w:val="20"/>
              </w:rPr>
              <w:tab/>
              <w:t xml:space="preserve">The percentage of the monthly five-minute clock intervals during which the ESR was </w:t>
            </w:r>
            <w:ins w:id="2963" w:author="ERCOT 103020" w:date="2020-10-13T11:10:00Z">
              <w:r w:rsidR="000E541F">
                <w:rPr>
                  <w:szCs w:val="20"/>
                </w:rPr>
                <w:t>awarded</w:t>
              </w:r>
            </w:ins>
            <w:del w:id="2964" w:author="ERCOT 103020" w:date="2020-10-13T11:10:00Z">
              <w:r w:rsidRPr="00DE2E54" w:rsidDel="000E541F">
                <w:rPr>
                  <w:szCs w:val="20"/>
                </w:rPr>
                <w:delText>providing</w:delText>
              </w:r>
            </w:del>
            <w:r w:rsidRPr="00DE2E54">
              <w:rPr>
                <w:szCs w:val="20"/>
              </w:rPr>
              <w:t xml:space="preserve"> Regulation Service that the ESREDP was equal to </w:t>
            </w:r>
            <w:r w:rsidRPr="00DE2E54">
              <w:rPr>
                <w:szCs w:val="20"/>
              </w:rPr>
              <w:lastRenderedPageBreak/>
              <w:t xml:space="preserve">or greater than 2.5% and equal to or less than 5.0% and the percentage of the monthly five-minute clock intervals during which the ESR was </w:t>
            </w:r>
            <w:ins w:id="2965" w:author="ERCOT 103020" w:date="2020-10-13T11:10:00Z">
              <w:r w:rsidR="000E541F">
                <w:rPr>
                  <w:szCs w:val="20"/>
                </w:rPr>
                <w:t>awarded</w:t>
              </w:r>
            </w:ins>
            <w:del w:id="2966" w:author="ERCOT 103020" w:date="2020-10-13T11:10:00Z">
              <w:r w:rsidRPr="00DE2E54" w:rsidDel="000E541F">
                <w:rPr>
                  <w:szCs w:val="20"/>
                </w:rPr>
                <w:delText>providing</w:delText>
              </w:r>
            </w:del>
            <w:r w:rsidRPr="00DE2E54">
              <w:rPr>
                <w:szCs w:val="20"/>
              </w:rPr>
              <w:t xml:space="preserve"> Regulation Service that the ESREDP was equal to or greater than 2.5 MW and equal to or less than 5.0 MW;</w:t>
            </w:r>
          </w:p>
          <w:p w14:paraId="1B61F7AB" w14:textId="77777777" w:rsidR="00DE2E54" w:rsidRPr="00DE2E54" w:rsidRDefault="00DE2E54" w:rsidP="00DE2E54">
            <w:pPr>
              <w:spacing w:after="240"/>
              <w:ind w:left="1440" w:hanging="720"/>
              <w:rPr>
                <w:szCs w:val="20"/>
              </w:rPr>
            </w:pPr>
            <w:r w:rsidRPr="00DE2E54">
              <w:rPr>
                <w:szCs w:val="20"/>
              </w:rPr>
              <w:t>(t)</w:t>
            </w:r>
            <w:r w:rsidRPr="00DE2E54">
              <w:rPr>
                <w:szCs w:val="20"/>
              </w:rPr>
              <w:tab/>
              <w:t xml:space="preserve">The percent of the monthly five-minute clock intervals during which the Generation Resource, the IRR, or the DSR Portfolio was </w:t>
            </w:r>
            <w:ins w:id="2967" w:author="ERCOT 103020" w:date="2020-10-13T11:11:00Z">
              <w:r w:rsidR="000E541F">
                <w:rPr>
                  <w:szCs w:val="20"/>
                </w:rPr>
                <w:t>awarded</w:t>
              </w:r>
            </w:ins>
            <w:del w:id="2968" w:author="ERCOT 103020" w:date="2020-10-13T11:11:00Z">
              <w:r w:rsidRPr="00DE2E54" w:rsidDel="000E541F">
                <w:rPr>
                  <w:szCs w:val="20"/>
                </w:rPr>
                <w:delText>providing</w:delText>
              </w:r>
            </w:del>
            <w:r w:rsidRPr="00DE2E54">
              <w:rPr>
                <w:szCs w:val="20"/>
              </w:rPr>
              <w:t xml:space="preserve"> Regulation Service that the GREDP was greater than 5.0% and the percentage of the monthly five-minute clock intervals during which the Generation Resource, the IRR, or the DSR Portfolio was </w:t>
            </w:r>
            <w:ins w:id="2969" w:author="ERCOT 103020" w:date="2020-10-13T11:11:00Z">
              <w:r w:rsidR="000E541F">
                <w:rPr>
                  <w:szCs w:val="20"/>
                </w:rPr>
                <w:t>awarded</w:t>
              </w:r>
            </w:ins>
            <w:del w:id="2970" w:author="ERCOT 103020" w:date="2020-10-13T11:11:00Z">
              <w:r w:rsidRPr="00DE2E54" w:rsidDel="000E541F">
                <w:rPr>
                  <w:szCs w:val="20"/>
                </w:rPr>
                <w:delText>providing</w:delText>
              </w:r>
            </w:del>
            <w:r w:rsidRPr="00DE2E54">
              <w:rPr>
                <w:szCs w:val="20"/>
              </w:rPr>
              <w:t xml:space="preserve"> Regulation Service that the GREDP was greater than 5.0 MW;</w:t>
            </w:r>
          </w:p>
          <w:p w14:paraId="18670FF3" w14:textId="77777777" w:rsidR="00DE2E54" w:rsidRPr="00DE2E54" w:rsidRDefault="00DE2E54" w:rsidP="00DE2E54">
            <w:pPr>
              <w:spacing w:after="240"/>
              <w:ind w:left="1440" w:hanging="720"/>
              <w:rPr>
                <w:szCs w:val="20"/>
              </w:rPr>
            </w:pPr>
            <w:r w:rsidRPr="00DE2E54">
              <w:rPr>
                <w:szCs w:val="20"/>
              </w:rPr>
              <w:t>(u)</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71" w:author="ERCOT 103020" w:date="2020-10-13T11:11:00Z">
              <w:r w:rsidR="000E541F">
                <w:rPr>
                  <w:szCs w:val="20"/>
                </w:rPr>
                <w:t>awarded</w:t>
              </w:r>
            </w:ins>
            <w:del w:id="2972" w:author="ERCOT 103020" w:date="2020-10-13T11:11:00Z">
              <w:r w:rsidRPr="00DE2E54" w:rsidDel="000E541F">
                <w:rPr>
                  <w:szCs w:val="20"/>
                </w:rPr>
                <w:delText>providing</w:delText>
              </w:r>
            </w:del>
            <w:r w:rsidRPr="00DE2E54">
              <w:rPr>
                <w:szCs w:val="20"/>
              </w:rPr>
              <w:t xml:space="preserve"> Regulation Service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73" w:author="ERCOT 103020" w:date="2020-10-13T11:11:00Z">
              <w:r w:rsidR="000E541F">
                <w:rPr>
                  <w:szCs w:val="20"/>
                </w:rPr>
                <w:t>awarded</w:t>
              </w:r>
            </w:ins>
            <w:del w:id="2974" w:author="ERCOT 103020" w:date="2020-10-13T11:11:00Z">
              <w:r w:rsidRPr="00DE2E54" w:rsidDel="000E541F">
                <w:rPr>
                  <w:szCs w:val="20"/>
                </w:rPr>
                <w:delText>providing</w:delText>
              </w:r>
            </w:del>
            <w:r w:rsidRPr="00DE2E54">
              <w:rPr>
                <w:szCs w:val="20"/>
              </w:rPr>
              <w:t xml:space="preserve"> Regulation Service that the CLREDP was greater than 5.0 MW; and</w:t>
            </w:r>
          </w:p>
          <w:p w14:paraId="44DB92ED" w14:textId="77777777" w:rsidR="00DE2E54" w:rsidRPr="00DE2E54" w:rsidRDefault="00DE2E54" w:rsidP="000E541F">
            <w:pPr>
              <w:spacing w:after="240"/>
              <w:ind w:left="1440" w:hanging="720"/>
              <w:rPr>
                <w:szCs w:val="20"/>
              </w:rPr>
            </w:pPr>
            <w:r w:rsidRPr="00DE2E54">
              <w:rPr>
                <w:szCs w:val="20"/>
              </w:rPr>
              <w:t>(v)</w:t>
            </w:r>
            <w:r w:rsidRPr="00DE2E54">
              <w:rPr>
                <w:szCs w:val="20"/>
              </w:rPr>
              <w:tab/>
              <w:t xml:space="preserve">The percent of the monthly five-minute clock intervals during which the ESR was </w:t>
            </w:r>
            <w:ins w:id="2975" w:author="ERCOT 103020" w:date="2020-10-13T11:11:00Z">
              <w:r w:rsidR="000E541F">
                <w:rPr>
                  <w:szCs w:val="20"/>
                </w:rPr>
                <w:t>awarded</w:t>
              </w:r>
            </w:ins>
            <w:del w:id="2976" w:author="ERCOT 103020" w:date="2020-10-13T11:11:00Z">
              <w:r w:rsidRPr="00DE2E54" w:rsidDel="000E541F">
                <w:rPr>
                  <w:szCs w:val="20"/>
                </w:rPr>
                <w:delText>providing</w:delText>
              </w:r>
            </w:del>
            <w:r w:rsidRPr="00DE2E54">
              <w:rPr>
                <w:szCs w:val="20"/>
              </w:rPr>
              <w:t xml:space="preserve"> Regulation Service that the ESREDP was greater than 5.0% and the percentage of the monthly five-minute clock intervals during which the ESR was </w:t>
            </w:r>
            <w:ins w:id="2977" w:author="ERCOT 103020" w:date="2020-10-13T11:11:00Z">
              <w:r w:rsidR="000E541F">
                <w:rPr>
                  <w:szCs w:val="20"/>
                </w:rPr>
                <w:t>awarded</w:t>
              </w:r>
            </w:ins>
            <w:del w:id="2978" w:author="ERCOT 103020" w:date="2020-10-13T11:11:00Z">
              <w:r w:rsidRPr="00DE2E54" w:rsidDel="000E541F">
                <w:rPr>
                  <w:szCs w:val="20"/>
                </w:rPr>
                <w:delText>providing</w:delText>
              </w:r>
            </w:del>
            <w:r w:rsidRPr="00DE2E54">
              <w:rPr>
                <w:szCs w:val="20"/>
              </w:rPr>
              <w:t xml:space="preserve"> Regulation Service that the ESREDP was greater than 5.0 MW.</w:t>
            </w:r>
          </w:p>
        </w:tc>
      </w:tr>
    </w:tbl>
    <w:p w14:paraId="4310B03D"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5BFD251" w14:textId="77777777" w:rsidTr="001D22CE">
        <w:tc>
          <w:tcPr>
            <w:tcW w:w="9576" w:type="dxa"/>
            <w:shd w:val="clear" w:color="auto" w:fill="E0E0E0"/>
          </w:tcPr>
          <w:p w14:paraId="7245ED3F" w14:textId="77777777" w:rsidR="00DE2E54" w:rsidRPr="00DE2E54" w:rsidRDefault="00DE2E54" w:rsidP="00DE2E54">
            <w:pPr>
              <w:spacing w:before="120" w:after="240"/>
              <w:rPr>
                <w:b/>
                <w:i/>
                <w:iCs/>
              </w:rPr>
            </w:pPr>
            <w:r w:rsidRPr="00DE2E54">
              <w:rPr>
                <w:b/>
                <w:i/>
                <w:iCs/>
              </w:rPr>
              <w:t>[NPRR1000:  Replace paragraph (</w:t>
            </w:r>
            <w:ins w:id="2979" w:author="ERCOT 103020" w:date="2020-10-13T11:18:00Z">
              <w:r w:rsidR="000E541F">
                <w:rPr>
                  <w:b/>
                  <w:i/>
                  <w:iCs/>
                </w:rPr>
                <w:t>4</w:t>
              </w:r>
            </w:ins>
            <w:del w:id="2980" w:author="ERCOT 103020" w:date="2020-10-13T11:18:00Z">
              <w:r w:rsidRPr="00DE2E54" w:rsidDel="000E541F">
                <w:rPr>
                  <w:b/>
                  <w:i/>
                  <w:iCs/>
                </w:rPr>
                <w:delText>5</w:delText>
              </w:r>
            </w:del>
            <w:r w:rsidRPr="00DE2E54">
              <w:rPr>
                <w:b/>
                <w:i/>
                <w:iCs/>
              </w:rPr>
              <w:t>) above with the following upon system implementation:]</w:t>
            </w:r>
          </w:p>
          <w:p w14:paraId="7FAB88F6" w14:textId="77777777" w:rsidR="00DE2E54" w:rsidRPr="00DE2E54" w:rsidRDefault="00DE2E54" w:rsidP="00DE2E54">
            <w:pPr>
              <w:spacing w:after="240"/>
              <w:ind w:left="720" w:hanging="720"/>
              <w:rPr>
                <w:iCs/>
                <w:szCs w:val="20"/>
              </w:rPr>
            </w:pPr>
            <w:r w:rsidRPr="00DE2E54">
              <w:rPr>
                <w:iCs/>
                <w:szCs w:val="20"/>
              </w:rPr>
              <w:t>(</w:t>
            </w:r>
            <w:ins w:id="2981" w:author="ERCOT 103020" w:date="2020-10-13T11:18:00Z">
              <w:r w:rsidR="000E541F">
                <w:rPr>
                  <w:iCs/>
                  <w:szCs w:val="20"/>
                </w:rPr>
                <w:t>4</w:t>
              </w:r>
            </w:ins>
            <w:del w:id="2982" w:author="ERCOT 103020" w:date="2020-10-13T11:18:00Z">
              <w:r w:rsidRPr="00DE2E54" w:rsidDel="000E541F">
                <w:rPr>
                  <w:iCs/>
                  <w:szCs w:val="20"/>
                </w:rPr>
                <w:delText>5</w:delText>
              </w:r>
            </w:del>
            <w:r w:rsidRPr="00DE2E54">
              <w:rPr>
                <w:iCs/>
                <w:szCs w:val="20"/>
              </w:rPr>
              <w:t>)</w:t>
            </w:r>
            <w:r w:rsidRPr="00DE2E54">
              <w:rPr>
                <w:iCs/>
                <w:szCs w:val="20"/>
              </w:rPr>
              <w:tab/>
              <w:t xml:space="preserve">ERCOT shall post to the MIS Certified Area for each QSE and for all Generation Resources or </w:t>
            </w:r>
            <w:r w:rsidRPr="00DE2E54">
              <w:rPr>
                <w:szCs w:val="20"/>
              </w:rPr>
              <w:t>Wind-powered Generation Resource</w:t>
            </w:r>
            <w:r w:rsidRPr="00DE2E54">
              <w:rPr>
                <w:iCs/>
                <w:szCs w:val="20"/>
              </w:rPr>
              <w:t xml:space="preserve"> (WGR) Groups, and for all Controllable Load Resources:</w:t>
            </w:r>
          </w:p>
          <w:p w14:paraId="72B247F7"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3C7FBFA6"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983" w:author="ERCOT 103020" w:date="2020-10-13T11:12:00Z">
              <w:r w:rsidRPr="00DE2E54" w:rsidDel="000E541F">
                <w:rPr>
                  <w:szCs w:val="20"/>
                </w:rPr>
                <w:delText xml:space="preserve">either </w:delText>
              </w:r>
            </w:del>
            <w:r w:rsidRPr="00DE2E54">
              <w:rPr>
                <w:szCs w:val="20"/>
              </w:rPr>
              <w:t>ON</w:t>
            </w:r>
            <w:del w:id="2984" w:author="ERCOT 103020" w:date="2020-10-13T11:12:00Z">
              <w:r w:rsidRPr="00DE2E54" w:rsidDel="000E541F">
                <w:rPr>
                  <w:szCs w:val="20"/>
                </w:rPr>
                <w:delText>RG</w:delText>
              </w:r>
            </w:del>
            <w:r w:rsidRPr="00DE2E54">
              <w:rPr>
                <w:szCs w:val="20"/>
              </w:rPr>
              <w:t>L</w:t>
            </w:r>
            <w:del w:id="2985" w:author="ERCOT 103020" w:date="2020-10-13T11:12:00Z">
              <w:r w:rsidRPr="00DE2E54" w:rsidDel="000E541F">
                <w:rPr>
                  <w:szCs w:val="20"/>
                </w:rPr>
                <w:delText xml:space="preserve"> or ONCLR</w:delText>
              </w:r>
            </w:del>
            <w:r w:rsidRPr="00DE2E54">
              <w:rPr>
                <w:szCs w:val="20"/>
              </w:rPr>
              <w:t xml:space="preserve">; </w:t>
            </w:r>
          </w:p>
          <w:p w14:paraId="0BE812F5" w14:textId="77777777" w:rsidR="00DE2E54" w:rsidRPr="00DE2E54" w:rsidRDefault="00DE2E54" w:rsidP="00DE2E54">
            <w:pPr>
              <w:spacing w:after="240"/>
              <w:ind w:left="1440" w:hanging="720"/>
              <w:rPr>
                <w:szCs w:val="20"/>
              </w:rPr>
            </w:pPr>
            <w:r w:rsidRPr="00DE2E54">
              <w:rPr>
                <w:szCs w:val="20"/>
              </w:rPr>
              <w:t>(c)</w:t>
            </w:r>
            <w:r w:rsidRPr="00DE2E54">
              <w:rPr>
                <w:szCs w:val="20"/>
              </w:rPr>
              <w:tab/>
              <w:t xml:space="preserve">The percentage of the monthly five-minute clock intervals during which the Generation Resource, IRR or Controllable Load Resource was </w:t>
            </w:r>
            <w:ins w:id="2986" w:author="ERCOT 103020" w:date="2020-10-13T11:12:00Z">
              <w:r w:rsidR="000E541F">
                <w:rPr>
                  <w:szCs w:val="20"/>
                </w:rPr>
                <w:t>awarded</w:t>
              </w:r>
            </w:ins>
            <w:del w:id="2987" w:author="ERCOT 103020" w:date="2020-10-13T11:12:00Z">
              <w:r w:rsidRPr="00DE2E54" w:rsidDel="000E541F">
                <w:rPr>
                  <w:szCs w:val="20"/>
                </w:rPr>
                <w:delText>providing</w:delText>
              </w:r>
            </w:del>
            <w:r w:rsidRPr="00DE2E54">
              <w:rPr>
                <w:szCs w:val="20"/>
              </w:rPr>
              <w:t xml:space="preserve"> Regulation Service;</w:t>
            </w:r>
          </w:p>
          <w:p w14:paraId="612BF7B3" w14:textId="77777777" w:rsidR="00DE2E54" w:rsidRPr="00DE2E54" w:rsidRDefault="00DE2E54" w:rsidP="00DE2E54">
            <w:pPr>
              <w:spacing w:after="240"/>
              <w:ind w:left="1440" w:hanging="720"/>
              <w:rPr>
                <w:szCs w:val="20"/>
              </w:rPr>
            </w:pPr>
            <w:r w:rsidRPr="00DE2E54">
              <w:rPr>
                <w:szCs w:val="20"/>
              </w:rPr>
              <w:t>(d)</w:t>
            </w:r>
            <w:r w:rsidRPr="00DE2E54">
              <w:rPr>
                <w:szCs w:val="20"/>
              </w:rPr>
              <w:tab/>
              <w:t xml:space="preserve">The percentage of the monthly five-minute clock intervals during which the Generation Resource, the IRR Group, or the DSR Portfolio was released to </w:t>
            </w:r>
            <w:r w:rsidRPr="00DE2E54">
              <w:rPr>
                <w:szCs w:val="20"/>
              </w:rPr>
              <w:lastRenderedPageBreak/>
              <w:t>SCED that the GREDP was less than 2.5% and the percentage of the monthly five-minute clock intervals during which the Generation Resource or the IRR Group was released to SCED that the GREDP was less than 2.5 MW;</w:t>
            </w:r>
          </w:p>
          <w:p w14:paraId="6ECA7ECB"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Controllable Load Resource had a Resource Status of </w:t>
            </w:r>
            <w:del w:id="2988" w:author="ERCOT 103020" w:date="2020-10-13T11:12:00Z">
              <w:r w:rsidRPr="00DE2E54" w:rsidDel="000E541F">
                <w:rPr>
                  <w:szCs w:val="20"/>
                </w:rPr>
                <w:delText xml:space="preserve">either </w:delText>
              </w:r>
            </w:del>
            <w:r w:rsidRPr="00DE2E54">
              <w:rPr>
                <w:szCs w:val="20"/>
              </w:rPr>
              <w:t>ON</w:t>
            </w:r>
            <w:del w:id="2989" w:author="ERCOT 103020" w:date="2020-10-13T11:12:00Z">
              <w:r w:rsidRPr="00DE2E54" w:rsidDel="000E541F">
                <w:rPr>
                  <w:szCs w:val="20"/>
                </w:rPr>
                <w:delText>RG</w:delText>
              </w:r>
            </w:del>
            <w:r w:rsidRPr="00DE2E54">
              <w:rPr>
                <w:szCs w:val="20"/>
              </w:rPr>
              <w:t>L</w:t>
            </w:r>
            <w:del w:id="2990" w:author="ERCOT 103020" w:date="2020-10-13T11:12:00Z">
              <w:r w:rsidRPr="00DE2E54" w:rsidDel="000E541F">
                <w:rPr>
                  <w:szCs w:val="20"/>
                </w:rPr>
                <w:delText xml:space="preserve"> or ONCLR</w:delText>
              </w:r>
            </w:del>
            <w:r w:rsidRPr="00DE2E54">
              <w:rPr>
                <w:szCs w:val="20"/>
              </w:rPr>
              <w:t xml:space="preserve"> that the CLREDP was less than 2.5% and the percentage of the monthly five-minute clock intervals during which the Controllable Load Resource had a Resource Status of </w:t>
            </w:r>
            <w:del w:id="2991" w:author="ERCOT 103020" w:date="2020-10-13T11:12:00Z">
              <w:r w:rsidRPr="00DE2E54" w:rsidDel="000E541F">
                <w:rPr>
                  <w:szCs w:val="20"/>
                </w:rPr>
                <w:delText xml:space="preserve">either </w:delText>
              </w:r>
            </w:del>
            <w:r w:rsidRPr="00DE2E54">
              <w:rPr>
                <w:szCs w:val="20"/>
              </w:rPr>
              <w:t>ON</w:t>
            </w:r>
            <w:del w:id="2992" w:author="ERCOT 103020" w:date="2020-10-13T11:12:00Z">
              <w:r w:rsidRPr="00DE2E54" w:rsidDel="000E541F">
                <w:rPr>
                  <w:szCs w:val="20"/>
                </w:rPr>
                <w:delText>RG</w:delText>
              </w:r>
            </w:del>
            <w:r w:rsidRPr="00DE2E54">
              <w:rPr>
                <w:szCs w:val="20"/>
              </w:rPr>
              <w:t>L</w:t>
            </w:r>
            <w:del w:id="2993" w:author="ERCOT 103020" w:date="2020-10-13T11:12:00Z">
              <w:r w:rsidRPr="00DE2E54" w:rsidDel="000E541F">
                <w:rPr>
                  <w:szCs w:val="20"/>
                </w:rPr>
                <w:delText xml:space="preserve"> or ONCLR</w:delText>
              </w:r>
            </w:del>
            <w:r w:rsidRPr="00DE2E54">
              <w:rPr>
                <w:szCs w:val="20"/>
              </w:rPr>
              <w:t xml:space="preserve"> that the CLREDP was less than 2.5 MW; </w:t>
            </w:r>
          </w:p>
          <w:p w14:paraId="696F19BF"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63B92B8" w14:textId="77777777" w:rsidR="00DE2E54" w:rsidRPr="00DE2E54" w:rsidRDefault="00DE2E54" w:rsidP="00DE2E54">
            <w:pPr>
              <w:spacing w:after="240"/>
              <w:ind w:left="1440" w:hanging="720"/>
              <w:rPr>
                <w:szCs w:val="20"/>
              </w:rPr>
            </w:pPr>
            <w:r w:rsidRPr="00DE2E54">
              <w:rPr>
                <w:szCs w:val="20"/>
              </w:rPr>
              <w:t>(g)</w:t>
            </w:r>
            <w:r w:rsidRPr="00DE2E54">
              <w:rPr>
                <w:szCs w:val="20"/>
              </w:rPr>
              <w:tab/>
              <w:t xml:space="preserve">The percentage of the monthly five-minute clock intervals during which the Controllable Load Resource had a Resource Status of </w:t>
            </w:r>
            <w:del w:id="2994" w:author="ERCOT 103020" w:date="2020-10-13T11:12:00Z">
              <w:r w:rsidRPr="00DE2E54" w:rsidDel="000E541F">
                <w:rPr>
                  <w:szCs w:val="20"/>
                </w:rPr>
                <w:delText xml:space="preserve">either </w:delText>
              </w:r>
            </w:del>
            <w:r w:rsidRPr="00DE2E54">
              <w:rPr>
                <w:szCs w:val="20"/>
              </w:rPr>
              <w:t>ON</w:t>
            </w:r>
            <w:del w:id="2995" w:author="ERCOT 103020" w:date="2020-10-13T11:12:00Z">
              <w:r w:rsidRPr="00DE2E54" w:rsidDel="000E541F">
                <w:rPr>
                  <w:szCs w:val="20"/>
                </w:rPr>
                <w:delText>RG</w:delText>
              </w:r>
            </w:del>
            <w:r w:rsidRPr="00DE2E54">
              <w:rPr>
                <w:szCs w:val="20"/>
              </w:rPr>
              <w:t>L</w:t>
            </w:r>
            <w:del w:id="2996" w:author="ERCOT 103020" w:date="2020-10-13T11:12:00Z">
              <w:r w:rsidRPr="00DE2E54" w:rsidDel="000E541F">
                <w:rPr>
                  <w:szCs w:val="20"/>
                </w:rPr>
                <w:delText xml:space="preserve"> or ONCLR</w:delText>
              </w:r>
            </w:del>
            <w:r w:rsidRPr="00DE2E54">
              <w:rPr>
                <w:szCs w:val="20"/>
              </w:rPr>
              <w:t xml:space="preserve"> that the CLREDP was equal to or greater than 2.5% and equal to or less than 5.0% and the percentage of the monthly five-minute clock intervals during which the Controllable Load Resource had a Resource Status of </w:t>
            </w:r>
            <w:del w:id="2997" w:author="ERCOT 103020" w:date="2020-10-13T11:12:00Z">
              <w:r w:rsidRPr="00DE2E54" w:rsidDel="000E541F">
                <w:rPr>
                  <w:szCs w:val="20"/>
                </w:rPr>
                <w:delText xml:space="preserve">either </w:delText>
              </w:r>
            </w:del>
            <w:r w:rsidRPr="00DE2E54">
              <w:rPr>
                <w:szCs w:val="20"/>
              </w:rPr>
              <w:t>ON</w:t>
            </w:r>
            <w:del w:id="2998" w:author="ERCOT 103020" w:date="2020-10-13T11:12:00Z">
              <w:r w:rsidRPr="00DE2E54" w:rsidDel="000E541F">
                <w:rPr>
                  <w:szCs w:val="20"/>
                </w:rPr>
                <w:delText>RG</w:delText>
              </w:r>
            </w:del>
            <w:r w:rsidRPr="00DE2E54">
              <w:rPr>
                <w:szCs w:val="20"/>
              </w:rPr>
              <w:t>L</w:t>
            </w:r>
            <w:del w:id="2999" w:author="ERCOT 103020" w:date="2020-10-13T11:12:00Z">
              <w:r w:rsidRPr="00DE2E54" w:rsidDel="000E541F">
                <w:rPr>
                  <w:szCs w:val="20"/>
                </w:rPr>
                <w:delText xml:space="preserve"> or ONCLR</w:delText>
              </w:r>
            </w:del>
            <w:r w:rsidRPr="00DE2E54">
              <w:rPr>
                <w:szCs w:val="20"/>
              </w:rPr>
              <w:t xml:space="preserve"> that the CLREDP was equal to or greater than 2.5 MW and equal to or less than 5.0 MW; </w:t>
            </w:r>
          </w:p>
          <w:p w14:paraId="167890FC"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2A5EDBDB" w14:textId="77777777" w:rsidR="00DE2E54" w:rsidRPr="00DE2E54" w:rsidRDefault="00DE2E54" w:rsidP="00DE2E54">
            <w:pPr>
              <w:spacing w:after="240"/>
              <w:ind w:left="1440" w:hanging="720"/>
              <w:rPr>
                <w:szCs w:val="20"/>
              </w:rPr>
            </w:pPr>
            <w:r w:rsidRPr="00DE2E54">
              <w:rPr>
                <w:szCs w:val="20"/>
              </w:rPr>
              <w:t>(i)</w:t>
            </w:r>
            <w:r w:rsidRPr="00DE2E54">
              <w:rPr>
                <w:szCs w:val="20"/>
              </w:rPr>
              <w:tab/>
              <w:t xml:space="preserve">The percentage of the monthly five-minute clock intervals during which the Controllable Load Resource had a Resource Status of </w:t>
            </w:r>
            <w:del w:id="3000" w:author="ERCOT 103020" w:date="2020-10-13T11:13:00Z">
              <w:r w:rsidRPr="00DE2E54" w:rsidDel="000E541F">
                <w:rPr>
                  <w:szCs w:val="20"/>
                </w:rPr>
                <w:delText xml:space="preserve">either </w:delText>
              </w:r>
            </w:del>
            <w:r w:rsidRPr="00DE2E54">
              <w:rPr>
                <w:szCs w:val="20"/>
              </w:rPr>
              <w:t>ON</w:t>
            </w:r>
            <w:del w:id="3001" w:author="ERCOT 103020" w:date="2020-10-13T11:13:00Z">
              <w:r w:rsidRPr="00DE2E54" w:rsidDel="000E541F">
                <w:rPr>
                  <w:szCs w:val="20"/>
                </w:rPr>
                <w:delText>RG</w:delText>
              </w:r>
            </w:del>
            <w:r w:rsidRPr="00DE2E54">
              <w:rPr>
                <w:szCs w:val="20"/>
              </w:rPr>
              <w:t>L</w:t>
            </w:r>
            <w:del w:id="3002" w:author="ERCOT 103020" w:date="2020-10-13T11:13:00Z">
              <w:r w:rsidRPr="00DE2E54" w:rsidDel="000E541F">
                <w:rPr>
                  <w:szCs w:val="20"/>
                </w:rPr>
                <w:delText xml:space="preserve"> or ONCLR</w:delText>
              </w:r>
            </w:del>
            <w:r w:rsidRPr="00DE2E54">
              <w:rPr>
                <w:szCs w:val="20"/>
              </w:rPr>
              <w:t xml:space="preserve"> that the CLREDP was greater than 5.0% and the percentage of the monthly five-minute clock intervals during which the Controllable Load Resource had a Resource Status of </w:t>
            </w:r>
            <w:del w:id="3003" w:author="ERCOT 103020" w:date="2020-10-13T11:13:00Z">
              <w:r w:rsidRPr="00DE2E54" w:rsidDel="000E541F">
                <w:rPr>
                  <w:szCs w:val="20"/>
                </w:rPr>
                <w:delText xml:space="preserve">either </w:delText>
              </w:r>
            </w:del>
            <w:r w:rsidRPr="00DE2E54">
              <w:rPr>
                <w:szCs w:val="20"/>
              </w:rPr>
              <w:t>ON</w:t>
            </w:r>
            <w:del w:id="3004" w:author="ERCOT 103020" w:date="2020-10-13T11:13:00Z">
              <w:r w:rsidRPr="00DE2E54" w:rsidDel="000E541F">
                <w:rPr>
                  <w:szCs w:val="20"/>
                </w:rPr>
                <w:delText>RG</w:delText>
              </w:r>
            </w:del>
            <w:r w:rsidRPr="00DE2E54">
              <w:rPr>
                <w:szCs w:val="20"/>
              </w:rPr>
              <w:t>L</w:t>
            </w:r>
            <w:del w:id="3005" w:author="ERCOT 103020" w:date="2020-10-13T11:13:00Z">
              <w:r w:rsidRPr="00DE2E54" w:rsidDel="000E541F">
                <w:rPr>
                  <w:szCs w:val="20"/>
                </w:rPr>
                <w:delText xml:space="preserve"> or ONCLR</w:delText>
              </w:r>
            </w:del>
            <w:r w:rsidRPr="00DE2E54">
              <w:rPr>
                <w:szCs w:val="20"/>
              </w:rPr>
              <w:t xml:space="preserve"> that the CLREDP was greater than 5.0 MW; </w:t>
            </w:r>
          </w:p>
          <w:p w14:paraId="14251EE7" w14:textId="77777777" w:rsidR="00DE2E54" w:rsidRPr="00DE2E54" w:rsidRDefault="00DE2E54" w:rsidP="00DE2E54">
            <w:pPr>
              <w:spacing w:after="240"/>
              <w:ind w:left="1440" w:hanging="720"/>
              <w:rPr>
                <w:szCs w:val="20"/>
              </w:rPr>
            </w:pPr>
            <w:r w:rsidRPr="00DE2E54">
              <w:rPr>
                <w:szCs w:val="20"/>
              </w:rPr>
              <w:t>(j)</w:t>
            </w:r>
            <w:r w:rsidRPr="00DE2E54">
              <w:rPr>
                <w:szCs w:val="20"/>
              </w:rPr>
              <w:tab/>
              <w:t xml:space="preserve">The percentage of the monthly five-minute clock intervals during which the Generation Resource or the IRR was </w:t>
            </w:r>
            <w:ins w:id="3006" w:author="ERCOT 103020" w:date="2020-10-13T11:13:00Z">
              <w:r w:rsidR="000E541F">
                <w:rPr>
                  <w:szCs w:val="20"/>
                </w:rPr>
                <w:t>awarded</w:t>
              </w:r>
            </w:ins>
            <w:del w:id="3007" w:author="ERCOT 103020" w:date="2020-10-13T11:13:00Z">
              <w:r w:rsidRPr="00DE2E54" w:rsidDel="000E541F">
                <w:rPr>
                  <w:szCs w:val="20"/>
                </w:rPr>
                <w:delText>providing</w:delText>
              </w:r>
            </w:del>
            <w:r w:rsidRPr="00DE2E54">
              <w:rPr>
                <w:szCs w:val="20"/>
              </w:rPr>
              <w:t xml:space="preserve"> Regulation Service that the GREDP was less than 2.5% and the percentage of the monthly five-minute clock intervals during which the Generation Resource or the IRR was </w:t>
            </w:r>
            <w:ins w:id="3008" w:author="ERCOT 103020" w:date="2020-10-13T11:13:00Z">
              <w:r w:rsidR="000E541F">
                <w:rPr>
                  <w:szCs w:val="20"/>
                </w:rPr>
                <w:t>awarded</w:t>
              </w:r>
            </w:ins>
            <w:del w:id="3009" w:author="ERCOT 103020" w:date="2020-10-13T11:13:00Z">
              <w:r w:rsidRPr="00DE2E54" w:rsidDel="000E541F">
                <w:rPr>
                  <w:szCs w:val="20"/>
                </w:rPr>
                <w:delText>providing</w:delText>
              </w:r>
            </w:del>
            <w:r w:rsidRPr="00DE2E54">
              <w:rPr>
                <w:szCs w:val="20"/>
              </w:rPr>
              <w:t xml:space="preserve"> Regulation Service that the GREDP was less than 2.5 MW;</w:t>
            </w:r>
          </w:p>
          <w:p w14:paraId="6F1F3C30" w14:textId="77777777" w:rsidR="00DE2E54" w:rsidRPr="00DE2E54" w:rsidRDefault="00DE2E54" w:rsidP="00DE2E54">
            <w:pPr>
              <w:spacing w:after="240"/>
              <w:ind w:left="1440" w:hanging="720"/>
              <w:rPr>
                <w:szCs w:val="20"/>
              </w:rPr>
            </w:pPr>
            <w:r w:rsidRPr="00DE2E54">
              <w:rPr>
                <w:szCs w:val="20"/>
              </w:rPr>
              <w:t>(k)</w:t>
            </w:r>
            <w:r w:rsidRPr="00DE2E54">
              <w:rPr>
                <w:szCs w:val="20"/>
              </w:rPr>
              <w:tab/>
              <w:t xml:space="preserve">The percentage of the monthly five-minute clock intervals during which the Controllable Load Resource was </w:t>
            </w:r>
            <w:ins w:id="3010" w:author="ERCOT 103020" w:date="2020-10-13T11:13:00Z">
              <w:r w:rsidR="000E541F">
                <w:rPr>
                  <w:szCs w:val="20"/>
                </w:rPr>
                <w:t>awarded</w:t>
              </w:r>
            </w:ins>
            <w:del w:id="3011" w:author="ERCOT 103020" w:date="2020-10-13T11:13:00Z">
              <w:r w:rsidRPr="00DE2E54" w:rsidDel="000E541F">
                <w:rPr>
                  <w:szCs w:val="20"/>
                </w:rPr>
                <w:delText>providing</w:delText>
              </w:r>
            </w:del>
            <w:r w:rsidRPr="00DE2E54">
              <w:rPr>
                <w:szCs w:val="20"/>
              </w:rPr>
              <w:t xml:space="preserve"> Regulation Service that the </w:t>
            </w:r>
            <w:r w:rsidRPr="00DE2E54">
              <w:rPr>
                <w:szCs w:val="20"/>
              </w:rPr>
              <w:lastRenderedPageBreak/>
              <w:t xml:space="preserve">CLREDP was less than 2.5% and the percentage of the monthly five-minute clock intervals during which the Controllable Load Resource was </w:t>
            </w:r>
            <w:ins w:id="3012" w:author="ERCOT 103020" w:date="2020-10-13T11:13:00Z">
              <w:r w:rsidR="000E541F">
                <w:rPr>
                  <w:szCs w:val="20"/>
                </w:rPr>
                <w:t>awarded</w:t>
              </w:r>
            </w:ins>
            <w:del w:id="3013" w:author="ERCOT 103020" w:date="2020-10-13T11:13:00Z">
              <w:r w:rsidRPr="00DE2E54" w:rsidDel="000E541F">
                <w:rPr>
                  <w:szCs w:val="20"/>
                </w:rPr>
                <w:delText>providing</w:delText>
              </w:r>
            </w:del>
            <w:r w:rsidRPr="00DE2E54">
              <w:rPr>
                <w:szCs w:val="20"/>
              </w:rPr>
              <w:t xml:space="preserve"> Regulation Service that the CLREDP was less than 2.5 MW; </w:t>
            </w:r>
          </w:p>
          <w:p w14:paraId="1C54E717" w14:textId="77777777" w:rsidR="00DE2E54" w:rsidRPr="00DE2E54" w:rsidRDefault="00DE2E54" w:rsidP="00DE2E54">
            <w:pPr>
              <w:spacing w:after="240"/>
              <w:ind w:left="1440" w:hanging="720"/>
              <w:rPr>
                <w:szCs w:val="20"/>
              </w:rPr>
            </w:pPr>
            <w:r w:rsidRPr="00DE2E54">
              <w:rPr>
                <w:szCs w:val="20"/>
              </w:rPr>
              <w:t>(l)</w:t>
            </w:r>
            <w:r w:rsidRPr="00DE2E54">
              <w:rPr>
                <w:szCs w:val="20"/>
              </w:rPr>
              <w:tab/>
              <w:t xml:space="preserve">The percentage of the monthly five-minute clock intervals during which the Generation Resource or the IRR was </w:t>
            </w:r>
            <w:ins w:id="3014" w:author="ERCOT 103020" w:date="2020-10-13T11:13:00Z">
              <w:r w:rsidR="000E541F">
                <w:rPr>
                  <w:szCs w:val="20"/>
                </w:rPr>
                <w:t>awarded</w:t>
              </w:r>
            </w:ins>
            <w:del w:id="3015" w:author="ERCOT 103020" w:date="2020-10-13T11:13:00Z">
              <w:r w:rsidRPr="00DE2E54" w:rsidDel="000E541F">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or the IRR was </w:t>
            </w:r>
            <w:ins w:id="3016" w:author="ERCOT 103020" w:date="2020-10-13T11:13:00Z">
              <w:r w:rsidR="000E541F">
                <w:rPr>
                  <w:szCs w:val="20"/>
                </w:rPr>
                <w:t>awarded</w:t>
              </w:r>
            </w:ins>
            <w:del w:id="3017" w:author="ERCOT 103020" w:date="2020-10-13T11:13:00Z">
              <w:r w:rsidRPr="00DE2E54" w:rsidDel="000E541F">
                <w:rPr>
                  <w:szCs w:val="20"/>
                </w:rPr>
                <w:delText>providing</w:delText>
              </w:r>
            </w:del>
            <w:r w:rsidRPr="00DE2E54">
              <w:rPr>
                <w:szCs w:val="20"/>
              </w:rPr>
              <w:t xml:space="preserve"> Regulation Service that the GREDP was equal to or greater than 2.5 MW and equal to or less than 5.0 MW;</w:t>
            </w:r>
          </w:p>
          <w:p w14:paraId="00321555" w14:textId="77777777" w:rsidR="00DE2E54" w:rsidRPr="00DE2E54" w:rsidRDefault="00DE2E54" w:rsidP="00DE2E54">
            <w:pPr>
              <w:spacing w:after="240"/>
              <w:ind w:left="1440" w:hanging="720"/>
              <w:rPr>
                <w:szCs w:val="20"/>
              </w:rPr>
            </w:pPr>
            <w:r w:rsidRPr="00DE2E54">
              <w:rPr>
                <w:szCs w:val="20"/>
              </w:rPr>
              <w:t>(m)</w:t>
            </w:r>
            <w:r w:rsidRPr="00DE2E54">
              <w:rPr>
                <w:szCs w:val="20"/>
              </w:rPr>
              <w:tab/>
              <w:t xml:space="preserve">The percentage of the monthly five-minute clock intervals during which the Controllable Load Resource was </w:t>
            </w:r>
            <w:ins w:id="3018" w:author="ERCOT 103020" w:date="2020-10-13T11:13:00Z">
              <w:r w:rsidR="000E541F">
                <w:rPr>
                  <w:szCs w:val="20"/>
                </w:rPr>
                <w:t>awarded</w:t>
              </w:r>
            </w:ins>
            <w:del w:id="3019" w:author="ERCOT 103020" w:date="2020-10-13T11:13:00Z">
              <w:r w:rsidRPr="00DE2E54" w:rsidDel="000E541F">
                <w:rPr>
                  <w:szCs w:val="20"/>
                </w:rPr>
                <w:delText>providing</w:delText>
              </w:r>
            </w:del>
            <w:r w:rsidRPr="00DE2E54">
              <w:rPr>
                <w:szCs w:val="20"/>
              </w:rPr>
              <w:t xml:space="preserve"> Regulation Service that the CLREDP was equal to or greater than 2.5% and equal to or less than 5.0% and the percentage of the monthly five-minute clock intervals during which the Controllable Load Resource was </w:t>
            </w:r>
            <w:ins w:id="3020" w:author="ERCOT 103020" w:date="2020-10-13T11:13:00Z">
              <w:r w:rsidR="000E541F">
                <w:rPr>
                  <w:szCs w:val="20"/>
                </w:rPr>
                <w:t>awarded</w:t>
              </w:r>
            </w:ins>
            <w:del w:id="3021" w:author="ERCOT 103020" w:date="2020-10-13T11:13:00Z">
              <w:r w:rsidRPr="00DE2E54" w:rsidDel="000E541F">
                <w:rPr>
                  <w:szCs w:val="20"/>
                </w:rPr>
                <w:delText>providing</w:delText>
              </w:r>
            </w:del>
            <w:r w:rsidRPr="00DE2E54">
              <w:rPr>
                <w:szCs w:val="20"/>
              </w:rPr>
              <w:t xml:space="preserve"> Regulation Service that the CLREDP was equal to or greater than 2.5 MW and equal to or less than 5.0 MW; </w:t>
            </w:r>
          </w:p>
          <w:p w14:paraId="1C69054B" w14:textId="77777777" w:rsidR="00DE2E54" w:rsidRPr="00DE2E54" w:rsidRDefault="00DE2E54" w:rsidP="00DE2E54">
            <w:pPr>
              <w:spacing w:after="240"/>
              <w:ind w:left="1440" w:hanging="720"/>
              <w:rPr>
                <w:szCs w:val="20"/>
              </w:rPr>
            </w:pPr>
            <w:r w:rsidRPr="00DE2E54">
              <w:rPr>
                <w:szCs w:val="20"/>
              </w:rPr>
              <w:t>(n)</w:t>
            </w:r>
            <w:r w:rsidRPr="00DE2E54">
              <w:rPr>
                <w:szCs w:val="20"/>
              </w:rPr>
              <w:tab/>
              <w:t xml:space="preserve">The percent of the monthly five-minute clock intervals during which the Generation Resource or the IRR was </w:t>
            </w:r>
            <w:ins w:id="3022" w:author="ERCOT 103020" w:date="2020-10-13T11:13:00Z">
              <w:r w:rsidR="000E541F">
                <w:rPr>
                  <w:szCs w:val="20"/>
                </w:rPr>
                <w:t>awarded</w:t>
              </w:r>
            </w:ins>
            <w:del w:id="3023" w:author="ERCOT 103020" w:date="2020-10-13T11:13:00Z">
              <w:r w:rsidRPr="00DE2E54" w:rsidDel="000E541F">
                <w:rPr>
                  <w:szCs w:val="20"/>
                </w:rPr>
                <w:delText>providing</w:delText>
              </w:r>
            </w:del>
            <w:r w:rsidRPr="00DE2E54">
              <w:rPr>
                <w:szCs w:val="20"/>
              </w:rPr>
              <w:t xml:space="preserve"> Regulation Service that the GREDP was greater than 5.0% and the percentage of the monthly five-minute clock intervals during which the Generation Resource or the IRR was </w:t>
            </w:r>
            <w:ins w:id="3024" w:author="ERCOT 103020" w:date="2020-10-13T11:13:00Z">
              <w:r w:rsidR="000E541F">
                <w:rPr>
                  <w:szCs w:val="20"/>
                </w:rPr>
                <w:t>awarded</w:t>
              </w:r>
            </w:ins>
            <w:del w:id="3025" w:author="ERCOT 103020" w:date="2020-10-13T11:13:00Z">
              <w:r w:rsidRPr="00DE2E54" w:rsidDel="000E541F">
                <w:rPr>
                  <w:szCs w:val="20"/>
                </w:rPr>
                <w:delText>providing</w:delText>
              </w:r>
            </w:del>
            <w:r w:rsidRPr="00DE2E54">
              <w:rPr>
                <w:szCs w:val="20"/>
              </w:rPr>
              <w:t xml:space="preserve"> Regulation Service that the GREDP was greater than 5.0 MW; and</w:t>
            </w:r>
          </w:p>
          <w:p w14:paraId="03FCD68F" w14:textId="77777777" w:rsidR="00DE2E54" w:rsidRPr="00DE2E54" w:rsidRDefault="00DE2E54" w:rsidP="000E541F">
            <w:pPr>
              <w:spacing w:after="240"/>
              <w:ind w:left="1440" w:hanging="720"/>
              <w:rPr>
                <w:szCs w:val="20"/>
              </w:rPr>
            </w:pPr>
            <w:r w:rsidRPr="00DE2E54">
              <w:rPr>
                <w:szCs w:val="20"/>
              </w:rPr>
              <w:t>(o)</w:t>
            </w:r>
            <w:r w:rsidRPr="00DE2E54">
              <w:rPr>
                <w:szCs w:val="20"/>
              </w:rPr>
              <w:tab/>
              <w:t xml:space="preserve">The percentage of the monthly five-minute clock intervals during which the Controllable Load Resource was </w:t>
            </w:r>
            <w:ins w:id="3026" w:author="ERCOT 103020" w:date="2020-10-13T11:13:00Z">
              <w:r w:rsidR="000E541F">
                <w:rPr>
                  <w:szCs w:val="20"/>
                </w:rPr>
                <w:t>awarded</w:t>
              </w:r>
            </w:ins>
            <w:del w:id="3027" w:author="ERCOT 103020" w:date="2020-10-13T11:13:00Z">
              <w:r w:rsidRPr="00DE2E54" w:rsidDel="000E541F">
                <w:rPr>
                  <w:szCs w:val="20"/>
                </w:rPr>
                <w:delText>providing</w:delText>
              </w:r>
            </w:del>
            <w:r w:rsidRPr="00DE2E54">
              <w:rPr>
                <w:szCs w:val="20"/>
              </w:rPr>
              <w:t xml:space="preserve"> Regulation Service that the CLREDP was greater than 5.0% and the percentage of the monthly five-minute clock intervals during which the Controllable Load Resource was </w:t>
            </w:r>
            <w:ins w:id="3028" w:author="ERCOT 103020" w:date="2020-10-13T11:14:00Z">
              <w:r w:rsidR="000E541F">
                <w:rPr>
                  <w:szCs w:val="20"/>
                </w:rPr>
                <w:t>awarded</w:t>
              </w:r>
            </w:ins>
            <w:del w:id="3029" w:author="ERCOT 103020" w:date="2020-10-13T11:14:00Z">
              <w:r w:rsidRPr="00DE2E54" w:rsidDel="000E541F">
                <w:rPr>
                  <w:szCs w:val="20"/>
                </w:rPr>
                <w:delText>providing</w:delText>
              </w:r>
            </w:del>
            <w:r w:rsidRPr="00DE2E54">
              <w:rPr>
                <w:szCs w:val="20"/>
              </w:rPr>
              <w:t xml:space="preserve"> Regulation Service that the CLREDP was greater than 5.0 MW.</w:t>
            </w:r>
          </w:p>
        </w:tc>
      </w:tr>
    </w:tbl>
    <w:p w14:paraId="7AF420E6" w14:textId="77777777" w:rsidR="00DE2E54" w:rsidRPr="00DE2E54" w:rsidRDefault="00DE2E54" w:rsidP="00DE2E54">
      <w:pPr>
        <w:spacing w:before="240" w:after="240"/>
        <w:ind w:left="720" w:hanging="720"/>
        <w:rPr>
          <w:iCs/>
          <w:szCs w:val="20"/>
        </w:rPr>
      </w:pPr>
      <w:r w:rsidRPr="00DE2E54">
        <w:rPr>
          <w:iCs/>
          <w:szCs w:val="20"/>
        </w:rPr>
        <w:lastRenderedPageBreak/>
        <w:t>(</w:t>
      </w:r>
      <w:ins w:id="3030" w:author="ERCOT 103020" w:date="2020-10-13T11:14:00Z">
        <w:r w:rsidR="000E541F">
          <w:rPr>
            <w:iCs/>
            <w:szCs w:val="20"/>
          </w:rPr>
          <w:t>5</w:t>
        </w:r>
      </w:ins>
      <w:del w:id="3031" w:author="ERCOT 103020" w:date="2020-10-13T11:14:00Z">
        <w:r w:rsidRPr="00DE2E54" w:rsidDel="000E541F">
          <w:rPr>
            <w:iCs/>
            <w:szCs w:val="20"/>
          </w:rPr>
          <w:delText>6</w:delText>
        </w:r>
      </w:del>
      <w:r w:rsidRPr="00DE2E54">
        <w:rPr>
          <w:iCs/>
          <w:szCs w:val="20"/>
        </w:rPr>
        <w:t>)</w:t>
      </w:r>
      <w:r w:rsidRPr="00DE2E54">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91117DA" w14:textId="77777777" w:rsidTr="001D22CE">
        <w:tc>
          <w:tcPr>
            <w:tcW w:w="9576" w:type="dxa"/>
            <w:shd w:val="clear" w:color="auto" w:fill="E0E0E0"/>
          </w:tcPr>
          <w:p w14:paraId="029F0F98" w14:textId="77777777" w:rsidR="00DE2E54" w:rsidRPr="00DE2E54" w:rsidRDefault="00DE2E54" w:rsidP="00DE2E54">
            <w:pPr>
              <w:spacing w:before="120" w:after="240"/>
              <w:rPr>
                <w:b/>
                <w:i/>
                <w:iCs/>
              </w:rPr>
            </w:pPr>
            <w:r w:rsidRPr="00DE2E54">
              <w:rPr>
                <w:b/>
                <w:i/>
                <w:iCs/>
              </w:rPr>
              <w:t>[NPRR963:  Replace paragraph (</w:t>
            </w:r>
            <w:ins w:id="3032" w:author="ERCOT 103020" w:date="2020-10-13T11:14:00Z">
              <w:r w:rsidR="000E541F">
                <w:rPr>
                  <w:b/>
                  <w:i/>
                  <w:iCs/>
                </w:rPr>
                <w:t>5</w:t>
              </w:r>
            </w:ins>
            <w:del w:id="3033" w:author="ERCOT 103020" w:date="2020-10-13T11:14:00Z">
              <w:r w:rsidRPr="00DE2E54" w:rsidDel="000E541F">
                <w:rPr>
                  <w:b/>
                  <w:i/>
                  <w:iCs/>
                </w:rPr>
                <w:delText>6</w:delText>
              </w:r>
            </w:del>
            <w:r w:rsidRPr="00DE2E54">
              <w:rPr>
                <w:b/>
                <w:i/>
                <w:iCs/>
              </w:rPr>
              <w:t>) above with the following upon system implementation:]</w:t>
            </w:r>
          </w:p>
          <w:p w14:paraId="2B25ED65" w14:textId="77777777" w:rsidR="00DE2E54" w:rsidRPr="00DE2E54" w:rsidRDefault="00DE2E54" w:rsidP="000E541F">
            <w:pPr>
              <w:spacing w:after="240"/>
              <w:ind w:left="720" w:hanging="720"/>
              <w:rPr>
                <w:szCs w:val="20"/>
              </w:rPr>
            </w:pPr>
            <w:r w:rsidRPr="00DE2E54">
              <w:rPr>
                <w:iCs/>
                <w:szCs w:val="20"/>
              </w:rPr>
              <w:t>(</w:t>
            </w:r>
            <w:ins w:id="3034" w:author="ERCOT 103020" w:date="2020-10-13T11:14:00Z">
              <w:r w:rsidR="000E541F">
                <w:rPr>
                  <w:iCs/>
                  <w:szCs w:val="20"/>
                </w:rPr>
                <w:t>5</w:t>
              </w:r>
            </w:ins>
            <w:del w:id="3035" w:author="ERCOT 103020" w:date="2020-10-13T11:14:00Z">
              <w:r w:rsidRPr="00DE2E54" w:rsidDel="000E541F">
                <w:rPr>
                  <w:iCs/>
                  <w:szCs w:val="20"/>
                </w:rPr>
                <w:delText>6</w:delText>
              </w:r>
            </w:del>
            <w:r w:rsidRPr="00DE2E54">
              <w:rPr>
                <w:iCs/>
                <w:szCs w:val="20"/>
              </w:rPr>
              <w:t>)</w:t>
            </w:r>
            <w:r w:rsidRPr="00DE2E54">
              <w:rPr>
                <w:iCs/>
                <w:szCs w:val="20"/>
              </w:rPr>
              <w:tab/>
              <w:t>ERCOT shall calculate the GREDP/CLREDP/ESREDP under normal operating conditions.  ERCOT shall not consider five-minute clock intervals during which any of the following events has occurred:</w:t>
            </w:r>
          </w:p>
        </w:tc>
      </w:tr>
    </w:tbl>
    <w:p w14:paraId="4FCD0712" w14:textId="77777777" w:rsidR="00DE2E54" w:rsidRPr="00DE2E54" w:rsidRDefault="00DE2E54" w:rsidP="00DE2E54">
      <w:pPr>
        <w:spacing w:before="240" w:after="240"/>
        <w:ind w:left="1440" w:hanging="720"/>
        <w:rPr>
          <w:szCs w:val="20"/>
        </w:rPr>
      </w:pPr>
      <w:r w:rsidRPr="00DE2E54">
        <w:rPr>
          <w:szCs w:val="20"/>
        </w:rPr>
        <w:lastRenderedPageBreak/>
        <w:t>(a)</w:t>
      </w:r>
      <w:r w:rsidRPr="00DE2E54">
        <w:rPr>
          <w:szCs w:val="20"/>
        </w:rPr>
        <w:tab/>
        <w:t xml:space="preserve">The five-minute intervals within the 20-minute period following an event in which ERCOT has experienced a Forced Outage causing an ERCOT frequency deviation of greater than 0.05 Hz; </w:t>
      </w:r>
    </w:p>
    <w:p w14:paraId="07952791" w14:textId="77777777" w:rsidR="00DE2E54" w:rsidRPr="00DE2E54" w:rsidRDefault="00DE2E54" w:rsidP="00DE2E54">
      <w:pPr>
        <w:spacing w:after="240"/>
        <w:ind w:left="1440" w:hanging="720"/>
        <w:rPr>
          <w:szCs w:val="20"/>
        </w:rPr>
      </w:pPr>
      <w:r w:rsidRPr="00DE2E54">
        <w:rPr>
          <w:szCs w:val="20"/>
        </w:rPr>
        <w:t>(b)</w:t>
      </w:r>
      <w:r w:rsidRPr="00DE2E54">
        <w:rPr>
          <w:szCs w:val="20"/>
        </w:rPr>
        <w:tab/>
        <w:t>Five-minute clock intervals in which ERCOT has issued Emergency Base Points to the QSE;</w:t>
      </w:r>
    </w:p>
    <w:p w14:paraId="001B99FB" w14:textId="77777777" w:rsidR="00DE2E54" w:rsidRPr="00DE2E54" w:rsidRDefault="00DE2E54" w:rsidP="00DE2E54">
      <w:pPr>
        <w:spacing w:after="240"/>
        <w:ind w:left="1440" w:hanging="720"/>
        <w:rPr>
          <w:szCs w:val="20"/>
        </w:rPr>
      </w:pPr>
      <w:r w:rsidRPr="00DE2E54">
        <w:rPr>
          <w:szCs w:val="20"/>
        </w:rPr>
        <w:t>(c)</w:t>
      </w:r>
      <w:r w:rsidRPr="00DE2E54">
        <w:rPr>
          <w:szCs w:val="20"/>
        </w:rPr>
        <w:tab/>
        <w:t>The five-minute clock interval following the Forced Outage of any Resource within the QSE’s DSR Portfolio that has a Resource Status of ONDSR</w:t>
      </w:r>
      <w:del w:id="3036" w:author="ERCOT 103020" w:date="2020-10-13T11:14:00Z">
        <w:r w:rsidRPr="00DE2E54" w:rsidDel="000E541F">
          <w:rPr>
            <w:szCs w:val="20"/>
          </w:rPr>
          <w:delText xml:space="preserve"> or ONDSRREG</w:delText>
        </w:r>
      </w:del>
      <w:r w:rsidRPr="00DE2E54">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FB1244C" w14:textId="77777777" w:rsidTr="001D22CE">
        <w:tc>
          <w:tcPr>
            <w:tcW w:w="9576" w:type="dxa"/>
            <w:shd w:val="clear" w:color="auto" w:fill="E0E0E0"/>
          </w:tcPr>
          <w:p w14:paraId="3DEEDD6B" w14:textId="77777777" w:rsidR="00DE2E54" w:rsidRPr="00DE2E54" w:rsidRDefault="00DE2E54" w:rsidP="00DE2E54">
            <w:pPr>
              <w:spacing w:before="120" w:after="240"/>
              <w:rPr>
                <w:b/>
                <w:i/>
                <w:iCs/>
              </w:rPr>
            </w:pPr>
            <w:r w:rsidRPr="00DE2E54">
              <w:rPr>
                <w:b/>
                <w:i/>
                <w:iCs/>
              </w:rPr>
              <w:t>[NPRR1000:  Delete paragraph (c) above upon system implementation and renumber accordingly.]</w:t>
            </w:r>
          </w:p>
        </w:tc>
      </w:tr>
    </w:tbl>
    <w:p w14:paraId="19CA31FB" w14:textId="77777777" w:rsidR="00DE2E54" w:rsidRPr="00DE2E54" w:rsidRDefault="00DE2E54" w:rsidP="00DE2E54">
      <w:pPr>
        <w:spacing w:before="240"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35815C3" w14:textId="77777777" w:rsidTr="001D22CE">
        <w:tc>
          <w:tcPr>
            <w:tcW w:w="9576" w:type="dxa"/>
            <w:shd w:val="clear" w:color="auto" w:fill="E0E0E0"/>
          </w:tcPr>
          <w:p w14:paraId="7CEC30C3" w14:textId="77777777" w:rsidR="00DE2E54" w:rsidRPr="00DE2E54" w:rsidRDefault="00DE2E54" w:rsidP="00DE2E54">
            <w:pPr>
              <w:spacing w:before="120" w:after="240"/>
              <w:rPr>
                <w:b/>
                <w:i/>
                <w:iCs/>
              </w:rPr>
            </w:pPr>
            <w:r w:rsidRPr="00DE2E54">
              <w:rPr>
                <w:b/>
                <w:i/>
                <w:iCs/>
              </w:rPr>
              <w:t>[NPRR963:  Replace paragraph (d) above with the following upon system implementation:]</w:t>
            </w:r>
          </w:p>
          <w:p w14:paraId="0C17AD17" w14:textId="77777777" w:rsidR="00DE2E54" w:rsidRPr="00DE2E54" w:rsidRDefault="00DE2E54" w:rsidP="00DE2E54">
            <w:pPr>
              <w:spacing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ESR, or any member IRR of an IRR Group.  Upon request of the reliability monitor, the QSE shall provide the following documentation regarding each Forced Derate or Startup Loading Failure:</w:t>
            </w:r>
          </w:p>
        </w:tc>
      </w:tr>
    </w:tbl>
    <w:p w14:paraId="65479B7A" w14:textId="77777777" w:rsidR="00DE2E54" w:rsidRPr="00DE2E54" w:rsidRDefault="00DE2E54" w:rsidP="00DE2E54">
      <w:pPr>
        <w:spacing w:before="240" w:after="240"/>
        <w:ind w:left="2160" w:hanging="720"/>
        <w:rPr>
          <w:szCs w:val="20"/>
        </w:rPr>
      </w:pPr>
      <w:r w:rsidRPr="00DE2E54">
        <w:rPr>
          <w:szCs w:val="20"/>
        </w:rPr>
        <w:t>(i)</w:t>
      </w:r>
      <w:r w:rsidRPr="00DE2E54">
        <w:rPr>
          <w:szCs w:val="20"/>
        </w:rPr>
        <w:tab/>
        <w:t>Its generation log documenting the Forced Outage, Forced Derate or Startup Loading Failure;</w:t>
      </w:r>
    </w:p>
    <w:p w14:paraId="072475A9" w14:textId="77777777" w:rsidR="00DE2E54" w:rsidRPr="00DE2E54" w:rsidRDefault="00DE2E54" w:rsidP="00DE2E54">
      <w:pPr>
        <w:spacing w:after="240"/>
        <w:ind w:left="2160" w:hanging="720"/>
        <w:rPr>
          <w:szCs w:val="20"/>
        </w:rPr>
      </w:pPr>
      <w:r w:rsidRPr="00DE2E54">
        <w:rPr>
          <w:szCs w:val="20"/>
        </w:rPr>
        <w:t>(ii)</w:t>
      </w:r>
      <w:r w:rsidRPr="00DE2E54">
        <w:rPr>
          <w:szCs w:val="20"/>
        </w:rPr>
        <w:tab/>
        <w:t>QSE (COP) for the intervals prior to, and after the event; and</w:t>
      </w:r>
    </w:p>
    <w:p w14:paraId="1CC27BCF" w14:textId="77777777" w:rsidR="00DE2E54" w:rsidRPr="00DE2E54" w:rsidRDefault="00DE2E54" w:rsidP="00DE2E54">
      <w:pPr>
        <w:spacing w:after="240"/>
        <w:ind w:left="2160" w:hanging="720"/>
        <w:rPr>
          <w:szCs w:val="20"/>
        </w:rPr>
      </w:pPr>
      <w:r w:rsidRPr="00DE2E54">
        <w:rPr>
          <w:szCs w:val="20"/>
        </w:rPr>
        <w:t>(iii)</w:t>
      </w:r>
      <w:r w:rsidRPr="00DE2E54">
        <w:rPr>
          <w:szCs w:val="20"/>
        </w:rPr>
        <w:tab/>
        <w:t>Equipment failure documentation which may include, but not be limited to, Generation Availability Data System (GADS) reports, plant operator logs, work orders, or other applicable information;</w:t>
      </w:r>
    </w:p>
    <w:p w14:paraId="6C147C81" w14:textId="77777777" w:rsidR="00DE2E54" w:rsidRPr="00DE2E54" w:rsidRDefault="00DE2E54" w:rsidP="00DE2E54">
      <w:pPr>
        <w:spacing w:after="240"/>
        <w:ind w:left="1440" w:hanging="720"/>
        <w:rPr>
          <w:szCs w:val="20"/>
        </w:rPr>
      </w:pPr>
      <w:r w:rsidRPr="00DE2E54">
        <w:rPr>
          <w:szCs w:val="20"/>
        </w:rPr>
        <w:t>(e)</w:t>
      </w:r>
      <w:r w:rsidRPr="00DE2E54">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68F94591"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five-minute clock intervals where the telemetered Resource Status is set to STARTUP; </w:t>
      </w:r>
    </w:p>
    <w:p w14:paraId="3DEEAA50" w14:textId="77777777" w:rsidR="00DE2E54" w:rsidRPr="00DE2E54" w:rsidRDefault="00DE2E54" w:rsidP="00DE2E54">
      <w:pPr>
        <w:spacing w:after="240"/>
        <w:ind w:left="1440" w:hanging="720"/>
        <w:rPr>
          <w:szCs w:val="20"/>
        </w:rPr>
      </w:pPr>
      <w:r w:rsidRPr="00DE2E54">
        <w:rPr>
          <w:szCs w:val="20"/>
        </w:rPr>
        <w:lastRenderedPageBreak/>
        <w:t>(g)</w:t>
      </w:r>
      <w:r w:rsidRPr="00DE2E54">
        <w:rPr>
          <w:szCs w:val="20"/>
        </w:rPr>
        <w:tab/>
        <w:t>The five-minute clock intervals where a Generation Resource’s A</w:t>
      </w:r>
      <w:ins w:id="3037" w:author="ERCOT 103020" w:date="2020-10-13T11:14:00Z">
        <w:r w:rsidR="000E541F">
          <w:rPr>
            <w:szCs w:val="20"/>
          </w:rPr>
          <w:t>S</w:t>
        </w:r>
      </w:ins>
      <w:del w:id="3038" w:author="ERCOT 103020" w:date="2020-10-13T11:14:00Z">
        <w:r w:rsidRPr="00DE2E54" w:rsidDel="000E541F">
          <w:rPr>
            <w:szCs w:val="20"/>
          </w:rPr>
          <w:delText>B</w:delText>
        </w:r>
      </w:del>
      <w:r w:rsidRPr="00DE2E54">
        <w:rPr>
          <w:szCs w:val="20"/>
        </w:rPr>
        <w:t>P is below the average telemetered LSL;</w:t>
      </w:r>
    </w:p>
    <w:p w14:paraId="0808825A" w14:textId="77777777" w:rsidR="00DE2E54" w:rsidRPr="00DE2E54" w:rsidRDefault="00DE2E54" w:rsidP="00DE2E54">
      <w:pPr>
        <w:spacing w:after="240"/>
        <w:ind w:left="1440" w:hanging="720"/>
        <w:rPr>
          <w:szCs w:val="20"/>
        </w:rPr>
      </w:pPr>
      <w:r w:rsidRPr="00DE2E54">
        <w:rPr>
          <w:szCs w:val="20"/>
        </w:rPr>
        <w:t>(h)</w:t>
      </w:r>
      <w:r w:rsidRPr="00DE2E54">
        <w:rPr>
          <w:szCs w:val="20"/>
        </w:rPr>
        <w:tab/>
        <w:t>Certain other periods of abnormal operations as determined by ERCOT in its sole discretion; and</w:t>
      </w:r>
    </w:p>
    <w:p w14:paraId="497D6E84" w14:textId="77777777" w:rsidR="00DE2E54" w:rsidRPr="00DE2E54" w:rsidRDefault="00DE2E54" w:rsidP="00DE2E54">
      <w:pPr>
        <w:spacing w:after="240"/>
        <w:ind w:left="1440" w:hanging="720"/>
        <w:rPr>
          <w:szCs w:val="20"/>
        </w:rPr>
      </w:pPr>
      <w:r w:rsidRPr="00DE2E54">
        <w:rPr>
          <w:szCs w:val="20"/>
        </w:rPr>
        <w:t>(i)</w:t>
      </w:r>
      <w:r w:rsidRPr="00DE2E54">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220DA4C" w14:textId="77777777" w:rsidTr="001D22CE">
        <w:tc>
          <w:tcPr>
            <w:tcW w:w="9576" w:type="dxa"/>
            <w:shd w:val="clear" w:color="auto" w:fill="E0E0E0"/>
          </w:tcPr>
          <w:p w14:paraId="6C05A427" w14:textId="77777777" w:rsidR="00DE2E54" w:rsidRPr="00DE2E54" w:rsidRDefault="00DE2E54" w:rsidP="00DE2E54">
            <w:pPr>
              <w:spacing w:before="120" w:after="240"/>
              <w:rPr>
                <w:b/>
                <w:i/>
                <w:iCs/>
              </w:rPr>
            </w:pPr>
            <w:r w:rsidRPr="00DE2E54">
              <w:rPr>
                <w:b/>
                <w:i/>
                <w:iCs/>
              </w:rPr>
              <w:t>[NPRR965:  Insert paragraph (j) below upon system implementation:]</w:t>
            </w:r>
          </w:p>
          <w:p w14:paraId="2F776315" w14:textId="77777777" w:rsidR="00DE2E54" w:rsidRPr="00DE2E54" w:rsidRDefault="00DE2E54" w:rsidP="00DE2E54">
            <w:pPr>
              <w:spacing w:after="240"/>
              <w:ind w:left="1440" w:hanging="720"/>
              <w:rPr>
                <w:szCs w:val="20"/>
              </w:rPr>
            </w:pPr>
            <w:r w:rsidRPr="00DE2E54">
              <w:rPr>
                <w:szCs w:val="20"/>
              </w:rPr>
              <w:t>(j)</w:t>
            </w:r>
            <w:r w:rsidRPr="00DE2E54">
              <w:rPr>
                <w:szCs w:val="20"/>
              </w:rPr>
              <w:tab/>
              <w:t>For QSGRs, the five-minute clock intervals in which the QSGR has a telemetered status of SHUTDOWN or telemeters an LSL of zero pursuant to Section 3.8.3.1, Quick Start Generation Resource Decommitment Decision Process.</w:t>
            </w:r>
          </w:p>
        </w:tc>
      </w:tr>
    </w:tbl>
    <w:p w14:paraId="11635BE5" w14:textId="77777777" w:rsidR="00DE2E54" w:rsidRPr="00DE2E54" w:rsidRDefault="00DE2E54" w:rsidP="00DE2E54">
      <w:pPr>
        <w:spacing w:before="240" w:after="240"/>
        <w:ind w:left="720" w:hanging="720"/>
        <w:rPr>
          <w:szCs w:val="20"/>
        </w:rPr>
      </w:pPr>
      <w:r w:rsidRPr="00DE2E54">
        <w:rPr>
          <w:szCs w:val="20"/>
        </w:rPr>
        <w:t>(</w:t>
      </w:r>
      <w:ins w:id="3039" w:author="ERCOT 103020" w:date="2020-10-13T11:14:00Z">
        <w:r w:rsidR="000E541F">
          <w:rPr>
            <w:szCs w:val="20"/>
          </w:rPr>
          <w:t>6</w:t>
        </w:r>
      </w:ins>
      <w:del w:id="3040" w:author="ERCOT 103020" w:date="2020-10-13T11:14:00Z">
        <w:r w:rsidRPr="00DE2E54" w:rsidDel="000E541F">
          <w:rPr>
            <w:szCs w:val="20"/>
          </w:rPr>
          <w:delText>7</w:delText>
        </w:r>
      </w:del>
      <w:r w:rsidRPr="00DE2E54">
        <w:rPr>
          <w:szCs w:val="20"/>
        </w:rPr>
        <w:t>)</w:t>
      </w:r>
      <w:r w:rsidRPr="00DE2E54">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F2B7BED" w14:textId="77777777" w:rsidTr="001D22CE">
        <w:tc>
          <w:tcPr>
            <w:tcW w:w="9576" w:type="dxa"/>
            <w:shd w:val="clear" w:color="auto" w:fill="E0E0E0"/>
          </w:tcPr>
          <w:p w14:paraId="2BC92234" w14:textId="77777777" w:rsidR="00DE2E54" w:rsidRPr="00DE2E54" w:rsidRDefault="00DE2E54" w:rsidP="00DE2E54">
            <w:pPr>
              <w:spacing w:before="120" w:after="240"/>
              <w:rPr>
                <w:b/>
                <w:i/>
                <w:iCs/>
              </w:rPr>
            </w:pPr>
            <w:r w:rsidRPr="00DE2E54">
              <w:rPr>
                <w:b/>
                <w:i/>
                <w:iCs/>
              </w:rPr>
              <w:t>[NPRR963:  Replace paragraph (</w:t>
            </w:r>
            <w:ins w:id="3041" w:author="ERCOT 103020" w:date="2020-10-13T11:14:00Z">
              <w:r w:rsidR="000E541F">
                <w:rPr>
                  <w:b/>
                  <w:i/>
                  <w:iCs/>
                </w:rPr>
                <w:t>6</w:t>
              </w:r>
            </w:ins>
            <w:del w:id="3042" w:author="ERCOT 103020" w:date="2020-10-13T11:14:00Z">
              <w:r w:rsidRPr="00DE2E54" w:rsidDel="000E541F">
                <w:rPr>
                  <w:b/>
                  <w:i/>
                  <w:iCs/>
                </w:rPr>
                <w:delText>7</w:delText>
              </w:r>
            </w:del>
            <w:r w:rsidRPr="00DE2E54">
              <w:rPr>
                <w:b/>
                <w:i/>
                <w:iCs/>
              </w:rPr>
              <w:t>) above with the following upon system implementation:]</w:t>
            </w:r>
          </w:p>
          <w:p w14:paraId="5E31FFB4" w14:textId="77777777" w:rsidR="00DE2E54" w:rsidRPr="00DE2E54" w:rsidRDefault="00DE2E54" w:rsidP="00DE2E54">
            <w:pPr>
              <w:spacing w:after="240"/>
              <w:ind w:left="720" w:hanging="720"/>
              <w:rPr>
                <w:szCs w:val="20"/>
              </w:rPr>
            </w:pPr>
            <w:r w:rsidRPr="00DE2E54">
              <w:rPr>
                <w:szCs w:val="20"/>
              </w:rPr>
              <w:t>(</w:t>
            </w:r>
            <w:ins w:id="3043" w:author="ERCOT 103020" w:date="2020-10-13T11:14:00Z">
              <w:r w:rsidR="000E541F">
                <w:rPr>
                  <w:szCs w:val="20"/>
                </w:rPr>
                <w:t>6</w:t>
              </w:r>
            </w:ins>
            <w:del w:id="3044" w:author="ERCOT 103020" w:date="2020-10-13T11:14:00Z">
              <w:r w:rsidRPr="00DE2E54" w:rsidDel="000E541F">
                <w:rPr>
                  <w:szCs w:val="20"/>
                </w:rPr>
                <w:delText>7</w:delText>
              </w:r>
            </w:del>
            <w:r w:rsidRPr="00DE2E54">
              <w:rPr>
                <w:szCs w:val="20"/>
              </w:rPr>
              <w:t>)</w:t>
            </w:r>
            <w:r w:rsidRPr="00DE2E54">
              <w:rPr>
                <w:szCs w:val="20"/>
              </w:rPr>
              <w:tab/>
              <w:t>All Generation Resources that are not part of an ESR or DSR Portfolio, excluding IRRs, and all DSR Portfolios shall meet the following GREDP criteria for each month.  ERCOT will report non-compliance of the following performance criteria to the reliability monitor:</w:t>
            </w:r>
          </w:p>
        </w:tc>
      </w:tr>
    </w:tbl>
    <w:p w14:paraId="023DFD48"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Generation Resource or DSR Portfolio, excluding an IRR, must have a GREDP less than the greater of X% or Y MW for 85% of the five-minute clock intervals</w:t>
      </w:r>
      <w:r w:rsidRPr="00DE2E54" w:rsidDel="000D7A3E">
        <w:rPr>
          <w:szCs w:val="20"/>
        </w:rPr>
        <w:t xml:space="preserve"> </w:t>
      </w:r>
      <w:r w:rsidRPr="00DE2E54">
        <w:rPr>
          <w:szCs w:val="20"/>
        </w:rPr>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40198EA" w14:textId="77777777" w:rsidTr="001D22CE">
        <w:tc>
          <w:tcPr>
            <w:tcW w:w="9576" w:type="dxa"/>
            <w:shd w:val="clear" w:color="auto" w:fill="E0E0E0"/>
          </w:tcPr>
          <w:p w14:paraId="1F2A5FE4" w14:textId="77777777" w:rsidR="00DE2E54" w:rsidRPr="00DE2E54" w:rsidRDefault="00DE2E54" w:rsidP="00DE2E54">
            <w:pPr>
              <w:spacing w:before="120" w:after="240"/>
              <w:rPr>
                <w:b/>
                <w:i/>
                <w:iCs/>
              </w:rPr>
            </w:pPr>
            <w:r w:rsidRPr="00DE2E54">
              <w:rPr>
                <w:b/>
                <w:i/>
                <w:iCs/>
              </w:rPr>
              <w:t>[NPRR1000:  Replace paragraph (a) above with the following upon system implementation:]</w:t>
            </w:r>
          </w:p>
          <w:p w14:paraId="37AD722A" w14:textId="77777777" w:rsidR="00DE2E54" w:rsidRPr="00DE2E54" w:rsidRDefault="00DE2E54" w:rsidP="00DE2E54">
            <w:pPr>
              <w:spacing w:after="240"/>
              <w:ind w:left="1440" w:hanging="720"/>
              <w:rPr>
                <w:szCs w:val="20"/>
              </w:rPr>
            </w:pPr>
            <w:r w:rsidRPr="00DE2E54">
              <w:rPr>
                <w:szCs w:val="20"/>
              </w:rPr>
              <w:t>(a)</w:t>
            </w:r>
            <w:r w:rsidRPr="00DE2E54">
              <w:rPr>
                <w:szCs w:val="20"/>
              </w:rPr>
              <w:tab/>
              <w:t>A Generation Resource, excluding an IRR, must have a GREDP less than the greater of X% or Y MW for 85% of the five-minute clock intervals in the month during which GREDP was calculated.</w:t>
            </w:r>
          </w:p>
        </w:tc>
      </w:tr>
    </w:tbl>
    <w:p w14:paraId="1C5412D1" w14:textId="77777777" w:rsidR="00DE2E54" w:rsidRPr="00DE2E54" w:rsidRDefault="00DE2E54" w:rsidP="00DE2E54">
      <w:pPr>
        <w:spacing w:before="240" w:after="240"/>
        <w:ind w:left="1440" w:hanging="720"/>
        <w:rPr>
          <w:szCs w:val="20"/>
        </w:rPr>
      </w:pPr>
      <w:r w:rsidRPr="00DE2E54">
        <w:rPr>
          <w:szCs w:val="20"/>
        </w:rPr>
        <w:t>(b)</w:t>
      </w:r>
      <w:r w:rsidRPr="00DE2E54">
        <w:rPr>
          <w:szCs w:val="20"/>
        </w:rPr>
        <w:tab/>
        <w:t xml:space="preserve">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w:t>
      </w:r>
      <w:r w:rsidRPr="00DE2E54">
        <w:rPr>
          <w:szCs w:val="20"/>
        </w:rPr>
        <w:lastRenderedPageBreak/>
        <w:t>Forced Outage of any Resource within the QSE’s DSR Portfolio that has a Resource Status of ONDSR</w:t>
      </w:r>
      <w:del w:id="3045" w:author="ERCOT 103020" w:date="2020-10-13T11:15:00Z">
        <w:r w:rsidRPr="00DE2E54" w:rsidDel="000E541F">
          <w:rPr>
            <w:szCs w:val="20"/>
          </w:rPr>
          <w:delText xml:space="preserve"> or ONDSRREG</w:delText>
        </w:r>
      </w:del>
      <w:r w:rsidRPr="00DE2E54">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FA899A7" w14:textId="77777777" w:rsidTr="001D22CE">
        <w:tc>
          <w:tcPr>
            <w:tcW w:w="9576" w:type="dxa"/>
            <w:shd w:val="clear" w:color="auto" w:fill="E0E0E0"/>
          </w:tcPr>
          <w:p w14:paraId="60628C2E" w14:textId="77777777" w:rsidR="00DE2E54" w:rsidRPr="00DE2E54" w:rsidRDefault="00DE2E54" w:rsidP="00DE2E54">
            <w:pPr>
              <w:spacing w:before="120" w:after="240"/>
              <w:rPr>
                <w:b/>
                <w:i/>
                <w:iCs/>
              </w:rPr>
            </w:pPr>
            <w:r w:rsidRPr="00DE2E54">
              <w:rPr>
                <w:b/>
                <w:i/>
                <w:iCs/>
              </w:rPr>
              <w:t>[NPRR1000:  Delete paragraph (b) above upon system implementation and renumber accordingly.]</w:t>
            </w:r>
          </w:p>
        </w:tc>
      </w:tr>
    </w:tbl>
    <w:p w14:paraId="421B6672" w14:textId="77777777" w:rsidR="00DE2E54" w:rsidRPr="00DE2E54" w:rsidRDefault="00DE2E54" w:rsidP="00DE2E54">
      <w:pPr>
        <w:spacing w:before="240" w:after="240"/>
        <w:ind w:left="1440" w:hanging="720"/>
        <w:rPr>
          <w:szCs w:val="20"/>
        </w:rPr>
      </w:pPr>
      <w:r w:rsidRPr="00DE2E54">
        <w:rPr>
          <w:szCs w:val="20"/>
        </w:rPr>
        <w:t>(c)</w:t>
      </w:r>
      <w:r w:rsidRPr="00DE2E54">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03607E5"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4324AE50" w14:textId="77777777" w:rsidTr="001D22CE">
        <w:tc>
          <w:tcPr>
            <w:tcW w:w="9350" w:type="dxa"/>
            <w:shd w:val="clear" w:color="auto" w:fill="E0E0E0"/>
          </w:tcPr>
          <w:p w14:paraId="23D9A5EC" w14:textId="77777777" w:rsidR="00DE2E54" w:rsidRPr="00DE2E54" w:rsidRDefault="00DE2E54" w:rsidP="00DE2E54">
            <w:pPr>
              <w:spacing w:before="120" w:after="240"/>
              <w:rPr>
                <w:b/>
                <w:i/>
                <w:iCs/>
              </w:rPr>
            </w:pPr>
            <w:r w:rsidRPr="00DE2E54">
              <w:rPr>
                <w:b/>
                <w:i/>
                <w:iCs/>
              </w:rPr>
              <w:t>[NPRR963:  Replace paragraph (c) above with the following upon system implementation:]</w:t>
            </w:r>
          </w:p>
          <w:p w14:paraId="6FBF1E61"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that are not part of an ESR or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11FD72AA"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 Generation Resource or DSR Portfolio, excluding an IRR or Generation Resource part of an ESR, must have a GREDP less than the greater of X% or Y MW.  A Generation Resource or DSR Portfolio cannot fail this criteria more than three five-minute clock intervals during which EEA was declared and GREDP was calculated.  The </w:t>
            </w:r>
            <w:r w:rsidRPr="00DE2E54">
              <w:rPr>
                <w:szCs w:val="20"/>
              </w:rPr>
              <w:lastRenderedPageBreak/>
              <w:t>performance will be measured separately for each instance in which ERCOT has declared EEA.</w:t>
            </w:r>
          </w:p>
        </w:tc>
      </w:tr>
    </w:tbl>
    <w:p w14:paraId="714002A2"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562F09F" w14:textId="77777777" w:rsidTr="001D22CE">
        <w:tc>
          <w:tcPr>
            <w:tcW w:w="9350" w:type="dxa"/>
            <w:shd w:val="clear" w:color="auto" w:fill="E0E0E0"/>
          </w:tcPr>
          <w:p w14:paraId="3FB1FD4F" w14:textId="77777777" w:rsidR="00DE2E54" w:rsidRPr="00DE2E54" w:rsidRDefault="00DE2E54" w:rsidP="00DE2E54">
            <w:pPr>
              <w:spacing w:before="120" w:after="240"/>
              <w:rPr>
                <w:b/>
                <w:i/>
                <w:iCs/>
              </w:rPr>
            </w:pPr>
            <w:r w:rsidRPr="00DE2E54">
              <w:rPr>
                <w:b/>
                <w:i/>
                <w:iCs/>
              </w:rPr>
              <w:t>[NPRR1000:  Replace paragraph (c) above with the following upon system implementation:]</w:t>
            </w:r>
          </w:p>
          <w:p w14:paraId="2A4F8E4D"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4912E834"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6FB60CE1" w14:textId="77777777" w:rsidR="00DE2E54" w:rsidRPr="00DE2E54" w:rsidRDefault="00DE2E54" w:rsidP="00DE2E54">
      <w:pPr>
        <w:spacing w:before="240" w:after="240"/>
        <w:ind w:left="720" w:hanging="720"/>
        <w:rPr>
          <w:iCs/>
          <w:szCs w:val="20"/>
        </w:rPr>
      </w:pPr>
      <w:r w:rsidRPr="00DE2E54">
        <w:rPr>
          <w:iCs/>
          <w:szCs w:val="20"/>
        </w:rPr>
        <w:t>(</w:t>
      </w:r>
      <w:ins w:id="3046" w:author="ERCOT 103020" w:date="2020-10-13T11:15:00Z">
        <w:r w:rsidR="000E541F">
          <w:rPr>
            <w:iCs/>
            <w:szCs w:val="20"/>
          </w:rPr>
          <w:t>7</w:t>
        </w:r>
      </w:ins>
      <w:del w:id="3047" w:author="ERCOT 103020" w:date="2020-10-13T11:15:00Z">
        <w:r w:rsidRPr="00DE2E54" w:rsidDel="000E541F">
          <w:rPr>
            <w:iCs/>
            <w:szCs w:val="20"/>
          </w:rPr>
          <w:delText>8</w:delText>
        </w:r>
      </w:del>
      <w:r w:rsidRPr="00DE2E54">
        <w:rPr>
          <w:iCs/>
          <w:szCs w:val="20"/>
        </w:rPr>
        <w:t>)</w:t>
      </w:r>
      <w:r w:rsidRPr="00DE2E54">
        <w:rPr>
          <w:iCs/>
          <w:szCs w:val="20"/>
        </w:rPr>
        <w:tab/>
        <w:t>All IRRs and IRR Groups shall meet the following GREDP criteria for each month.  ERCOT will report non-compliance of the following performance criteria to the reliability monitor:</w:t>
      </w:r>
    </w:p>
    <w:p w14:paraId="3618FD2A" w14:textId="77777777" w:rsidR="00DE2E54" w:rsidRPr="00DE2E54" w:rsidRDefault="00DE2E54" w:rsidP="00DE2E54">
      <w:pPr>
        <w:spacing w:after="240"/>
        <w:ind w:left="1440" w:hanging="720"/>
      </w:pPr>
      <w:r w:rsidRPr="00DE2E54">
        <w:t>(a)</w:t>
      </w:r>
      <w:r w:rsidRPr="00DE2E54">
        <w:tab/>
        <w:t xml:space="preserve">An IRR or IRR Group must have a GREDP less than Z% or the ATG must be less than the </w:t>
      </w:r>
      <w:r w:rsidRPr="00DE2E54">
        <w:rPr>
          <w:szCs w:val="20"/>
        </w:rPr>
        <w:t>expected</w:t>
      </w:r>
      <w:r w:rsidRPr="00DE2E54">
        <w:t xml:space="preserve"> MW output for 95% of the five-minute clock intervals in the month when the </w:t>
      </w:r>
      <w:r w:rsidRPr="00DE2E54">
        <w:rPr>
          <w:szCs w:val="20"/>
        </w:rPr>
        <w:t>Resource</w:t>
      </w:r>
      <w:r w:rsidRPr="00DE2E54">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77B4FD9C"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75724334"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w:t>
      </w:r>
      <w:r w:rsidRPr="00DE2E54">
        <w:rPr>
          <w:szCs w:val="20"/>
        </w:rPr>
        <w:lastRenderedPageBreak/>
        <w:t>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108874C" w14:textId="77777777" w:rsidTr="001D22CE">
        <w:tc>
          <w:tcPr>
            <w:tcW w:w="9576" w:type="dxa"/>
            <w:shd w:val="clear" w:color="auto" w:fill="E0E0E0"/>
          </w:tcPr>
          <w:p w14:paraId="3B8913B5" w14:textId="77777777" w:rsidR="00DE2E54" w:rsidRPr="00DE2E54" w:rsidRDefault="00DE2E54" w:rsidP="00DE2E54">
            <w:pPr>
              <w:spacing w:before="120" w:after="240"/>
              <w:rPr>
                <w:b/>
                <w:i/>
                <w:iCs/>
              </w:rPr>
            </w:pPr>
            <w:r w:rsidRPr="00DE2E54">
              <w:rPr>
                <w:b/>
                <w:i/>
                <w:iCs/>
              </w:rPr>
              <w:t>[NPRR879:  Replace paragraph (</w:t>
            </w:r>
            <w:ins w:id="3048" w:author="ERCOT 103020" w:date="2020-10-13T11:15:00Z">
              <w:r w:rsidR="000E541F">
                <w:rPr>
                  <w:b/>
                  <w:i/>
                  <w:iCs/>
                </w:rPr>
                <w:t>7</w:t>
              </w:r>
            </w:ins>
            <w:del w:id="3049" w:author="ERCOT 103020" w:date="2020-10-13T11:15:00Z">
              <w:r w:rsidRPr="00DE2E54" w:rsidDel="000E541F">
                <w:rPr>
                  <w:b/>
                  <w:i/>
                  <w:iCs/>
                </w:rPr>
                <w:delText>8</w:delText>
              </w:r>
            </w:del>
            <w:r w:rsidRPr="00DE2E54">
              <w:rPr>
                <w:b/>
                <w:i/>
                <w:iCs/>
              </w:rPr>
              <w:t>) above with the following upon system implementation:]</w:t>
            </w:r>
          </w:p>
          <w:p w14:paraId="14C5DD4D" w14:textId="77777777" w:rsidR="00DE2E54" w:rsidRPr="00DE2E54" w:rsidRDefault="00DE2E54" w:rsidP="00DE2E54">
            <w:pPr>
              <w:spacing w:after="240"/>
              <w:ind w:left="720" w:hanging="720"/>
              <w:rPr>
                <w:iCs/>
                <w:szCs w:val="20"/>
              </w:rPr>
            </w:pPr>
            <w:r w:rsidRPr="00DE2E54">
              <w:rPr>
                <w:iCs/>
                <w:szCs w:val="20"/>
              </w:rPr>
              <w:t>(</w:t>
            </w:r>
            <w:ins w:id="3050" w:author="ERCOT 103020" w:date="2020-10-13T11:15:00Z">
              <w:r w:rsidR="000E541F">
                <w:rPr>
                  <w:iCs/>
                  <w:szCs w:val="20"/>
                </w:rPr>
                <w:t>7</w:t>
              </w:r>
            </w:ins>
            <w:del w:id="3051" w:author="ERCOT 103020" w:date="2020-10-13T11:15:00Z">
              <w:r w:rsidRPr="00DE2E54" w:rsidDel="000E541F">
                <w:rPr>
                  <w:iCs/>
                  <w:szCs w:val="20"/>
                </w:rPr>
                <w:delText>8</w:delText>
              </w:r>
            </w:del>
            <w:r w:rsidRPr="00DE2E54">
              <w:rPr>
                <w:iCs/>
                <w:szCs w:val="20"/>
              </w:rPr>
              <w:t>)</w:t>
            </w:r>
            <w:r w:rsidRPr="00DE2E54">
              <w:rPr>
                <w:iCs/>
                <w:szCs w:val="20"/>
              </w:rPr>
              <w:tab/>
              <w:t>All IRRs and IRR Groups shall meet the following GREDP criteria for each month.  ERCOT will report non-compliance of the following performance criteria to the reliability monitor:</w:t>
            </w:r>
          </w:p>
          <w:p w14:paraId="05C77E96" w14:textId="77777777" w:rsidR="00DE2E54" w:rsidRPr="00DE2E54" w:rsidRDefault="00DE2E54" w:rsidP="00DE2E54">
            <w:pPr>
              <w:spacing w:after="240"/>
              <w:ind w:left="1440" w:hanging="720"/>
              <w:rPr>
                <w:szCs w:val="20"/>
              </w:rPr>
            </w:pPr>
            <w:r w:rsidRPr="00DE2E54">
              <w:rPr>
                <w:szCs w:val="20"/>
              </w:rPr>
              <w:t>(a)</w:t>
            </w:r>
            <w:r w:rsidRPr="00DE2E54">
              <w:rPr>
                <w:szCs w:val="20"/>
              </w:rPr>
              <w:tab/>
              <w:t xml:space="preserve">An IRR or IRR Group must have a GREDP less than Z% or the ATG must be less than the expected MW output for 95% of the five-minute clock intervals in the month when the Resource or a member IRR of an IRR Group was not </w:t>
            </w:r>
            <w:ins w:id="3052" w:author="ERCOT 103020" w:date="2020-10-13T11:15:00Z">
              <w:r w:rsidR="000E541F">
                <w:rPr>
                  <w:szCs w:val="20"/>
                </w:rPr>
                <w:t>awarded</w:t>
              </w:r>
            </w:ins>
            <w:del w:id="3053" w:author="ERCOT 103020" w:date="2020-10-13T11:15:00Z">
              <w:r w:rsidRPr="00DE2E54" w:rsidDel="000E541F">
                <w:rPr>
                  <w:szCs w:val="20"/>
                </w:rPr>
                <w:delText>carrying an</w:delText>
              </w:r>
            </w:del>
            <w:r w:rsidRPr="00DE2E54">
              <w:rPr>
                <w:szCs w:val="20"/>
              </w:rPr>
              <w:t xml:space="preserve"> Ancillary Service</w:t>
            </w:r>
            <w:del w:id="3054" w:author="ERCOT 103020" w:date="2020-10-13T11:15:00Z">
              <w:r w:rsidRPr="00DE2E54" w:rsidDel="000E541F">
                <w:rPr>
                  <w:szCs w:val="20"/>
                </w:rPr>
                <w:delText xml:space="preserve"> Resource Responsibility</w:delText>
              </w:r>
            </w:del>
            <w:r w:rsidRPr="00DE2E54">
              <w:rPr>
                <w:szCs w:val="20"/>
              </w:rPr>
              <w:t xml:space="preserve"> and received a Base Point Dispatch Instruction in which the Base Point was two MW or more below the IRR’s HSL used by SCED.  The expected MW output includes the Resource’s Base Point, Regulation Service instructions, and any expected Primary Frequency Response.</w:t>
            </w:r>
          </w:p>
          <w:p w14:paraId="514FE907" w14:textId="77777777" w:rsidR="00DE2E54" w:rsidRPr="00DE2E54" w:rsidRDefault="00DE2E54" w:rsidP="00DE2E54">
            <w:pPr>
              <w:spacing w:after="240"/>
              <w:ind w:left="1440" w:hanging="720"/>
              <w:rPr>
                <w:szCs w:val="20"/>
              </w:rPr>
            </w:pPr>
            <w:r w:rsidRPr="00DE2E54">
              <w:rPr>
                <w:szCs w:val="20"/>
              </w:rPr>
              <w:t>(b)</w:t>
            </w:r>
            <w:r w:rsidRPr="00DE2E54">
              <w:rPr>
                <w:szCs w:val="20"/>
              </w:rPr>
              <w:tab/>
              <w:t>An IRR or IRR Group must have a GREDP less than the greater of X% or Y MW for 85% of the five-minute clock intervals</w:t>
            </w:r>
            <w:r w:rsidRPr="00DE2E54" w:rsidDel="000D7A3E">
              <w:rPr>
                <w:szCs w:val="20"/>
              </w:rPr>
              <w:t xml:space="preserve"> </w:t>
            </w:r>
            <w:r w:rsidRPr="00DE2E54">
              <w:rPr>
                <w:szCs w:val="20"/>
              </w:rPr>
              <w:t xml:space="preserve">in the month during which the Resource or a member IRR of an IRR Group was </w:t>
            </w:r>
            <w:ins w:id="3055" w:author="ERCOT 103020" w:date="2020-10-13T11:16:00Z">
              <w:r w:rsidR="000E541F">
                <w:rPr>
                  <w:szCs w:val="20"/>
                </w:rPr>
                <w:t>awarded</w:t>
              </w:r>
            </w:ins>
            <w:del w:id="3056" w:author="ERCOT 103020" w:date="2020-10-13T11:16:00Z">
              <w:r w:rsidRPr="00DE2E54" w:rsidDel="000E541F">
                <w:rPr>
                  <w:szCs w:val="20"/>
                </w:rPr>
                <w:delText>carrying an</w:delText>
              </w:r>
            </w:del>
            <w:r w:rsidRPr="00DE2E54">
              <w:rPr>
                <w:szCs w:val="20"/>
              </w:rPr>
              <w:t xml:space="preserve"> Ancillary Service</w:t>
            </w:r>
            <w:del w:id="3057" w:author="ERCOT 103020" w:date="2020-10-13T11:16:00Z">
              <w:r w:rsidRPr="00DE2E54" w:rsidDel="000E541F">
                <w:rPr>
                  <w:szCs w:val="20"/>
                </w:rPr>
                <w:delText xml:space="preserve"> Resource Responsibility</w:delText>
              </w:r>
            </w:del>
            <w:r w:rsidRPr="00DE2E54">
              <w:rPr>
                <w:szCs w:val="20"/>
              </w:rPr>
              <w:t>.</w:t>
            </w:r>
          </w:p>
          <w:p w14:paraId="01AB95A7"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98CE8F"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ins w:id="3058" w:author="ERCOT 103020" w:date="2020-10-13T11:16:00Z">
              <w:r w:rsidR="000E541F">
                <w:rPr>
                  <w:szCs w:val="20"/>
                </w:rPr>
                <w:t>awarded</w:t>
              </w:r>
            </w:ins>
            <w:del w:id="3059" w:author="ERCOT 103020" w:date="2020-10-13T11:16:00Z">
              <w:r w:rsidRPr="00DE2E54" w:rsidDel="000E541F">
                <w:rPr>
                  <w:szCs w:val="20"/>
                </w:rPr>
                <w:delText>carrying an</w:delText>
              </w:r>
            </w:del>
            <w:r w:rsidRPr="00DE2E54">
              <w:rPr>
                <w:szCs w:val="20"/>
              </w:rPr>
              <w:t xml:space="preserve"> Ancillary Service </w:t>
            </w:r>
            <w:del w:id="3060" w:author="ERCOT 103020" w:date="2020-10-13T11:16:00Z">
              <w:r w:rsidRPr="00DE2E54" w:rsidDel="000E541F">
                <w:rPr>
                  <w:szCs w:val="20"/>
                </w:rPr>
                <w:delText xml:space="preserve">Resource Responsibility </w:delText>
              </w:r>
            </w:del>
            <w:r w:rsidRPr="00DE2E54">
              <w:rPr>
                <w:szCs w:val="20"/>
              </w:rPr>
              <w:t>and received a Base Point Dispatch Instruction in which the Base Point was two MW or more below the IRR’s HSL used by SCED.  The performance will be measured separately for each instance in which ERCOT has declared EEA.</w:t>
            </w:r>
          </w:p>
          <w:p w14:paraId="373901D8" w14:textId="77777777" w:rsidR="00DE2E54" w:rsidRPr="00DE2E54" w:rsidRDefault="00DE2E54" w:rsidP="000E541F">
            <w:pPr>
              <w:spacing w:after="240"/>
              <w:ind w:left="2160" w:hanging="720"/>
              <w:rPr>
                <w:szCs w:val="20"/>
              </w:rPr>
            </w:pPr>
            <w:r w:rsidRPr="00DE2E54">
              <w:rPr>
                <w:szCs w:val="20"/>
              </w:rPr>
              <w:t>(ii)</w:t>
            </w:r>
            <w:r w:rsidRPr="00DE2E54">
              <w:rPr>
                <w:szCs w:val="20"/>
              </w:rPr>
              <w:tab/>
              <w:t xml:space="preserve">An IRR or IRR Group must have a GREDP less than the greater of X% or Y MW when the Resource or a member IRR of an IRR Group was </w:t>
            </w:r>
            <w:ins w:id="3061" w:author="ERCOT 103020" w:date="2020-10-13T11:16:00Z">
              <w:r w:rsidR="000E541F">
                <w:rPr>
                  <w:szCs w:val="20"/>
                </w:rPr>
                <w:t>awarded</w:t>
              </w:r>
            </w:ins>
            <w:del w:id="3062" w:author="ERCOT 103020" w:date="2020-10-13T11:16:00Z">
              <w:r w:rsidRPr="00DE2E54" w:rsidDel="000E541F">
                <w:rPr>
                  <w:szCs w:val="20"/>
                </w:rPr>
                <w:delText>carrying an</w:delText>
              </w:r>
            </w:del>
            <w:r w:rsidRPr="00DE2E54">
              <w:rPr>
                <w:szCs w:val="20"/>
              </w:rPr>
              <w:t xml:space="preserve"> Ancillary Service</w:t>
            </w:r>
            <w:del w:id="3063" w:author="ERCOT 103020" w:date="2020-10-13T11:16:00Z">
              <w:r w:rsidRPr="00DE2E54" w:rsidDel="000E541F">
                <w:rPr>
                  <w:szCs w:val="20"/>
                </w:rPr>
                <w:delText xml:space="preserve"> Resource Responsibility</w:delText>
              </w:r>
            </w:del>
            <w:r w:rsidRPr="00DE2E54">
              <w:rPr>
                <w:szCs w:val="20"/>
              </w:rPr>
              <w:t xml:space="preserve">.  An IRR or IRR Group cannot fail this criteria more than three five-minute clock intervals during which EEA was declared.  The performance will </w:t>
            </w:r>
            <w:r w:rsidRPr="00DE2E54">
              <w:rPr>
                <w:szCs w:val="20"/>
              </w:rPr>
              <w:lastRenderedPageBreak/>
              <w:t>be measured separately for each instance in which ERCOT has declared EEA.</w:t>
            </w:r>
          </w:p>
        </w:tc>
      </w:tr>
    </w:tbl>
    <w:p w14:paraId="5F3B418E" w14:textId="77777777" w:rsidR="00DE2E54" w:rsidRPr="00DE2E54" w:rsidRDefault="00DE2E54" w:rsidP="00DE2E54">
      <w:pPr>
        <w:spacing w:before="240" w:after="240"/>
        <w:ind w:left="720" w:hanging="720"/>
        <w:rPr>
          <w:szCs w:val="20"/>
        </w:rPr>
      </w:pPr>
      <w:r w:rsidRPr="00DE2E54">
        <w:rPr>
          <w:szCs w:val="20"/>
        </w:rPr>
        <w:lastRenderedPageBreak/>
        <w:t>(</w:t>
      </w:r>
      <w:ins w:id="3064" w:author="ERCOT 103020" w:date="2020-10-13T11:16:00Z">
        <w:r w:rsidR="000E541F">
          <w:rPr>
            <w:szCs w:val="20"/>
          </w:rPr>
          <w:t>8</w:t>
        </w:r>
      </w:ins>
      <w:del w:id="3065" w:author="ERCOT 103020" w:date="2020-10-13T11:16:00Z">
        <w:r w:rsidRPr="00DE2E54" w:rsidDel="000E541F">
          <w:rPr>
            <w:szCs w:val="20"/>
          </w:rPr>
          <w:delText>9</w:delText>
        </w:r>
      </w:del>
      <w:r w:rsidRPr="00DE2E54">
        <w:rPr>
          <w:szCs w:val="20"/>
        </w:rPr>
        <w:t>)</w:t>
      </w:r>
      <w:r w:rsidRPr="00DE2E54">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E4BAB44" w14:textId="77777777" w:rsidTr="001D22CE">
        <w:tc>
          <w:tcPr>
            <w:tcW w:w="9576" w:type="dxa"/>
            <w:shd w:val="clear" w:color="auto" w:fill="E0E0E0"/>
          </w:tcPr>
          <w:p w14:paraId="7F4EC158" w14:textId="77777777" w:rsidR="00DE2E54" w:rsidRPr="00DE2E54" w:rsidRDefault="00DE2E54" w:rsidP="00DE2E54">
            <w:pPr>
              <w:spacing w:before="120" w:after="240"/>
              <w:rPr>
                <w:b/>
                <w:i/>
                <w:iCs/>
              </w:rPr>
            </w:pPr>
            <w:r w:rsidRPr="00DE2E54">
              <w:rPr>
                <w:b/>
                <w:i/>
                <w:iCs/>
              </w:rPr>
              <w:t>[NPRR963:  Replace paragraph (</w:t>
            </w:r>
            <w:del w:id="3066" w:author="ERCOT 103020" w:date="2020-10-13T11:16:00Z">
              <w:r w:rsidRPr="00DE2E54" w:rsidDel="000E541F">
                <w:rPr>
                  <w:b/>
                  <w:i/>
                  <w:iCs/>
                </w:rPr>
                <w:delText>9</w:delText>
              </w:r>
            </w:del>
            <w:ins w:id="3067" w:author="ERCOT 103020" w:date="2020-10-13T11:16:00Z">
              <w:r w:rsidR="000E541F">
                <w:rPr>
                  <w:b/>
                  <w:i/>
                  <w:iCs/>
                </w:rPr>
                <w:t>8</w:t>
              </w:r>
            </w:ins>
            <w:r w:rsidRPr="00DE2E54">
              <w:rPr>
                <w:b/>
                <w:i/>
                <w:iCs/>
              </w:rPr>
              <w:t>) above with the following upon system implementation:]</w:t>
            </w:r>
          </w:p>
          <w:p w14:paraId="0B5C483B" w14:textId="77777777" w:rsidR="00DE2E54" w:rsidRPr="00DE2E54" w:rsidRDefault="00DE2E54" w:rsidP="00DE2E54">
            <w:pPr>
              <w:spacing w:after="240"/>
              <w:ind w:left="720" w:hanging="720"/>
              <w:rPr>
                <w:szCs w:val="20"/>
              </w:rPr>
            </w:pPr>
            <w:r w:rsidRPr="00DE2E54">
              <w:rPr>
                <w:szCs w:val="20"/>
              </w:rPr>
              <w:t>(</w:t>
            </w:r>
            <w:ins w:id="3068" w:author="ERCOT 103020" w:date="2020-10-13T11:16:00Z">
              <w:r w:rsidR="000E541F">
                <w:rPr>
                  <w:szCs w:val="20"/>
                </w:rPr>
                <w:t>8</w:t>
              </w:r>
            </w:ins>
            <w:del w:id="3069" w:author="ERCOT 103020" w:date="2020-10-13T11:16:00Z">
              <w:r w:rsidRPr="00DE2E54" w:rsidDel="000E541F">
                <w:rPr>
                  <w:szCs w:val="20"/>
                </w:rPr>
                <w:delText>9</w:delText>
              </w:r>
            </w:del>
            <w:r w:rsidRPr="00DE2E54">
              <w:rPr>
                <w:szCs w:val="20"/>
              </w:rPr>
              <w:t>)</w:t>
            </w:r>
            <w:r w:rsidRPr="00DE2E54">
              <w:rPr>
                <w:szCs w:val="20"/>
              </w:rPr>
              <w:tab/>
              <w:t>All Controllable Load Resources that are not part of an ESR shall meet the following CLREDP criteria each month.  ERCOT will report non-compliance of the following performance criteria to the reliability monitor:</w:t>
            </w:r>
          </w:p>
        </w:tc>
      </w:tr>
    </w:tbl>
    <w:p w14:paraId="67F63381"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Controllable Load Resource must have a CLREDP less than the greater of X% or Y MW for 85% of the five-minute clock intervals</w:t>
      </w:r>
      <w:r w:rsidRPr="00DE2E54" w:rsidDel="000D7A3E">
        <w:rPr>
          <w:szCs w:val="20"/>
        </w:rPr>
        <w:t xml:space="preserve"> </w:t>
      </w:r>
      <w:r w:rsidRPr="00DE2E54">
        <w:rPr>
          <w:szCs w:val="20"/>
        </w:rPr>
        <w:t>in the month during which CLREDP was calculated.</w:t>
      </w:r>
    </w:p>
    <w:p w14:paraId="6B22D9F7"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3310CD78"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6A74E6F" w14:textId="77777777" w:rsidR="00DE2E54" w:rsidRPr="00DE2E54" w:rsidRDefault="00DE2E54" w:rsidP="00DE2E54">
      <w:pPr>
        <w:spacing w:after="240"/>
        <w:ind w:left="1440" w:hanging="720"/>
        <w:rPr>
          <w:szCs w:val="20"/>
        </w:rPr>
      </w:pPr>
      <w:r w:rsidRPr="00DE2E54">
        <w:rPr>
          <w:szCs w:val="20"/>
        </w:rPr>
        <w:t>(c)</w:t>
      </w:r>
      <w:r w:rsidRPr="00DE2E54">
        <w:rPr>
          <w:szCs w:val="20"/>
        </w:rPr>
        <w:tab/>
        <w:t>For Controllable Load Resources which are providing RRS or Non-Spin, the following intervals will be excluded from these calculations:</w:t>
      </w:r>
    </w:p>
    <w:p w14:paraId="7B78C9FE"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was deployed to the Resource; </w:t>
      </w:r>
    </w:p>
    <w:p w14:paraId="63EA1506"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when the Resource was deployed for RRS;</w:t>
      </w:r>
    </w:p>
    <w:p w14:paraId="26357BD8"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6CDCE030"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267678" w14:textId="77777777" w:rsidTr="001D22CE">
        <w:tc>
          <w:tcPr>
            <w:tcW w:w="9576" w:type="dxa"/>
            <w:shd w:val="clear" w:color="auto" w:fill="E0E0E0"/>
          </w:tcPr>
          <w:p w14:paraId="70917FA8" w14:textId="77777777" w:rsidR="00DE2E54" w:rsidRPr="00DE2E54" w:rsidRDefault="00DE2E54" w:rsidP="00DE2E54">
            <w:pPr>
              <w:spacing w:before="120" w:after="240"/>
              <w:rPr>
                <w:b/>
                <w:i/>
                <w:iCs/>
              </w:rPr>
            </w:pPr>
            <w:r w:rsidRPr="00DE2E54">
              <w:rPr>
                <w:b/>
                <w:i/>
                <w:iCs/>
              </w:rPr>
              <w:lastRenderedPageBreak/>
              <w:t>[NPRR863:  Replace paragraph (c) above with the following upon system implementation:]</w:t>
            </w:r>
          </w:p>
          <w:p w14:paraId="18DB315E" w14:textId="77777777" w:rsidR="00DE2E54" w:rsidRPr="00DE2E54" w:rsidRDefault="00DE2E54" w:rsidP="00DE2E54">
            <w:pPr>
              <w:spacing w:after="240"/>
              <w:ind w:left="1440" w:hanging="720"/>
              <w:rPr>
                <w:szCs w:val="20"/>
              </w:rPr>
            </w:pPr>
            <w:r w:rsidRPr="00DE2E54">
              <w:rPr>
                <w:szCs w:val="20"/>
              </w:rPr>
              <w:t>(c)</w:t>
            </w:r>
            <w:r w:rsidRPr="00DE2E54">
              <w:rPr>
                <w:szCs w:val="20"/>
              </w:rPr>
              <w:tab/>
              <w:t>For Controllable Load Resources which are providing RRS, ECRS, or Non-Spin, the following intervals will be excluded from these calculations:</w:t>
            </w:r>
          </w:p>
          <w:p w14:paraId="2C0194D4"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or ECRS was deployed to the Resource; </w:t>
            </w:r>
          </w:p>
          <w:p w14:paraId="53B74CE6"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or ECRS when the Resource was deployed for RRS or ECRS;</w:t>
            </w:r>
          </w:p>
          <w:p w14:paraId="3A0E0320"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469AA7DC"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c>
      </w:tr>
    </w:tbl>
    <w:p w14:paraId="7C9BA15F"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0E1006F" w14:textId="77777777" w:rsidTr="00DE2E54">
        <w:tc>
          <w:tcPr>
            <w:tcW w:w="9350" w:type="dxa"/>
            <w:shd w:val="clear" w:color="auto" w:fill="E0E0E0"/>
          </w:tcPr>
          <w:p w14:paraId="798ABA29" w14:textId="77777777" w:rsidR="00DE2E54" w:rsidRPr="00DE2E54" w:rsidRDefault="00DE2E54" w:rsidP="00DE2E54">
            <w:pPr>
              <w:spacing w:before="120" w:after="240"/>
              <w:rPr>
                <w:b/>
                <w:i/>
                <w:iCs/>
              </w:rPr>
            </w:pPr>
            <w:r w:rsidRPr="00DE2E54">
              <w:rPr>
                <w:b/>
                <w:i/>
                <w:iCs/>
              </w:rPr>
              <w:t>[NPRR963:  Insert paragraph (</w:t>
            </w:r>
            <w:ins w:id="3070" w:author="ERCOT 103020" w:date="2020-10-13T11:17:00Z">
              <w:r w:rsidR="000E541F">
                <w:rPr>
                  <w:b/>
                  <w:i/>
                  <w:iCs/>
                </w:rPr>
                <w:t>9</w:t>
              </w:r>
            </w:ins>
            <w:del w:id="3071" w:author="ERCOT 103020" w:date="2020-10-13T11:17:00Z">
              <w:r w:rsidRPr="00DE2E54" w:rsidDel="000E541F">
                <w:rPr>
                  <w:b/>
                  <w:i/>
                  <w:iCs/>
                </w:rPr>
                <w:delText>11</w:delText>
              </w:r>
            </w:del>
            <w:r w:rsidRPr="00DE2E54">
              <w:rPr>
                <w:b/>
                <w:i/>
                <w:iCs/>
              </w:rPr>
              <w:t>) below upon system implementation and renumber accordingly:]</w:t>
            </w:r>
          </w:p>
          <w:p w14:paraId="5A14B273" w14:textId="77777777" w:rsidR="00DE2E54" w:rsidRPr="00DE2E54" w:rsidRDefault="00DE2E54" w:rsidP="00DE2E54">
            <w:pPr>
              <w:spacing w:after="240"/>
              <w:ind w:left="720" w:hanging="720"/>
              <w:rPr>
                <w:szCs w:val="20"/>
              </w:rPr>
            </w:pPr>
            <w:r w:rsidRPr="00DE2E54">
              <w:rPr>
                <w:szCs w:val="20"/>
              </w:rPr>
              <w:t>(</w:t>
            </w:r>
            <w:ins w:id="3072" w:author="ERCOT 103020" w:date="2020-10-13T11:17:00Z">
              <w:r w:rsidR="000E541F">
                <w:rPr>
                  <w:szCs w:val="20"/>
                </w:rPr>
                <w:t>9</w:t>
              </w:r>
            </w:ins>
            <w:del w:id="3073" w:author="ERCOT 103020" w:date="2020-10-13T11:17:00Z">
              <w:r w:rsidRPr="00DE2E54" w:rsidDel="000E541F">
                <w:rPr>
                  <w:szCs w:val="20"/>
                </w:rPr>
                <w:delText>11</w:delText>
              </w:r>
            </w:del>
            <w:r w:rsidRPr="00DE2E54">
              <w:rPr>
                <w:szCs w:val="20"/>
              </w:rPr>
              <w:t>)</w:t>
            </w:r>
            <w:r w:rsidRPr="00DE2E54">
              <w:rPr>
                <w:szCs w:val="20"/>
              </w:rPr>
              <w:tab/>
              <w:t>All ESRs shall meet the following ESREDP criteria each month.  ERCOT will report non-compliance of the following performance criteria to the Reliability Monitor:</w:t>
            </w:r>
          </w:p>
          <w:p w14:paraId="670ED3D8" w14:textId="77777777" w:rsidR="00DE2E54" w:rsidRPr="00DE2E54" w:rsidRDefault="00DE2E54" w:rsidP="00DE2E54">
            <w:pPr>
              <w:spacing w:after="240"/>
              <w:ind w:left="1440" w:hanging="720"/>
              <w:rPr>
                <w:szCs w:val="20"/>
              </w:rPr>
            </w:pPr>
            <w:r w:rsidRPr="00DE2E54">
              <w:rPr>
                <w:szCs w:val="20"/>
              </w:rPr>
              <w:t>(a)</w:t>
            </w:r>
            <w:r w:rsidRPr="00DE2E54">
              <w:rPr>
                <w:szCs w:val="20"/>
              </w:rPr>
              <w:tab/>
              <w:t>An ESR must have an ESREDP less than the greater of V% or W MW for 85% of the five-minute clock intervals</w:t>
            </w:r>
            <w:r w:rsidRPr="00DE2E54" w:rsidDel="000D7A3E">
              <w:rPr>
                <w:szCs w:val="20"/>
              </w:rPr>
              <w:t xml:space="preserve"> </w:t>
            </w:r>
            <w:r w:rsidRPr="00DE2E54">
              <w:rPr>
                <w:szCs w:val="20"/>
              </w:rPr>
              <w:t>in the month during which ESREDP was calculated.</w:t>
            </w:r>
          </w:p>
          <w:p w14:paraId="3EE1FF27"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F065467" w14:textId="77777777" w:rsidR="00DE2E54" w:rsidRPr="00DE2E54" w:rsidRDefault="00DE2E54" w:rsidP="00DE2E54">
            <w:pPr>
              <w:spacing w:after="240"/>
              <w:ind w:left="2160" w:hanging="720"/>
              <w:rPr>
                <w:iCs/>
                <w:szCs w:val="20"/>
              </w:rPr>
            </w:pPr>
            <w:r w:rsidRPr="00DE2E54">
              <w:rPr>
                <w:iCs/>
                <w:szCs w:val="20"/>
              </w:rPr>
              <w:t>(i)</w:t>
            </w:r>
            <w:r w:rsidRPr="00DE2E54">
              <w:rPr>
                <w:iCs/>
                <w:szCs w:val="20"/>
              </w:rPr>
              <w:tab/>
              <w:t>An ESR must have an ESREDP less than the greater of V% or W MW.  An ESR cannot fail this criteria more than three five-minute clock intervals during which EEA was declared and ESREDP was calculated.  The performance will be measured separately for each instance in which ERCOT has declared EEA.</w:t>
            </w:r>
          </w:p>
        </w:tc>
      </w:tr>
    </w:tbl>
    <w:p w14:paraId="42DA7678" w14:textId="77777777" w:rsidR="00DE2E54" w:rsidRDefault="00DE2E54" w:rsidP="00DE2E54">
      <w:pPr>
        <w:spacing w:before="240" w:after="240"/>
        <w:ind w:left="720" w:hanging="720"/>
        <w:rPr>
          <w:ins w:id="3074" w:author="ERCOT" w:date="2020-04-14T16:30:00Z"/>
        </w:rPr>
      </w:pPr>
      <w:ins w:id="3075" w:author="ERCOT" w:date="2020-04-14T16:30:00Z">
        <w:r w:rsidRPr="00E10CD4">
          <w:t>(1</w:t>
        </w:r>
      </w:ins>
      <w:ins w:id="3076" w:author="ERCOT 103020" w:date="2020-10-13T11:21:00Z">
        <w:r w:rsidR="001B79C0">
          <w:t>0</w:t>
        </w:r>
      </w:ins>
      <w:ins w:id="3077" w:author="ERCOT" w:date="2020-04-14T16:30:00Z">
        <w:del w:id="3078" w:author="ERCOT 103020" w:date="2020-10-13T11:21:00Z">
          <w:r w:rsidDel="001B79C0">
            <w:delText>1</w:delText>
          </w:r>
        </w:del>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ins>
    </w:p>
    <w:p w14:paraId="51FFB2C2" w14:textId="77777777" w:rsidR="00DE2E54" w:rsidRPr="00E10CD4" w:rsidRDefault="00DE2E54" w:rsidP="00DE2E54">
      <w:pPr>
        <w:spacing w:after="240"/>
        <w:ind w:left="1440" w:hanging="720"/>
        <w:rPr>
          <w:ins w:id="3079" w:author="ERCOT" w:date="2020-04-14T16:30:00Z"/>
        </w:rPr>
      </w:pPr>
      <w:ins w:id="3080" w:author="ERCOT" w:date="2020-04-14T16:30:00Z">
        <w:r>
          <w:lastRenderedPageBreak/>
          <w:t>(a)</w:t>
        </w:r>
        <w:r>
          <w:tab/>
          <w:t xml:space="preserve">For </w:t>
        </w:r>
      </w:ins>
      <w:ins w:id="3081" w:author="ERCOT" w:date="2020-06-22T21:52:00Z">
        <w:r>
          <w:t>each</w:t>
        </w:r>
      </w:ins>
      <w:ins w:id="3082" w:author="ERCOT" w:date="2020-04-14T16:30:00Z">
        <w:r>
          <w:t xml:space="preserve"> five-minute clock interval </w:t>
        </w:r>
      </w:ins>
      <w:ins w:id="3083" w:author="ERCOT" w:date="2020-06-22T21:52:00Z">
        <w:r>
          <w:t>in which</w:t>
        </w:r>
      </w:ins>
      <w:ins w:id="3084" w:author="ERCOT" w:date="2020-04-14T16:30:00Z">
        <w:r>
          <w:t xml:space="preserve"> a </w:t>
        </w:r>
        <w:r w:rsidRPr="00BB7FA2">
          <w:t>DC-Coupled Resource</w:t>
        </w:r>
        <w:r>
          <w:t xml:space="preserve"> </w:t>
        </w:r>
      </w:ins>
      <w:ins w:id="3085" w:author="ERCOT" w:date="2020-06-24T09:41:00Z">
        <w:r>
          <w:t>meet</w:t>
        </w:r>
      </w:ins>
      <w:ins w:id="3086" w:author="ERCOT" w:date="2020-06-24T10:08:00Z">
        <w:r>
          <w:t>s</w:t>
        </w:r>
      </w:ins>
      <w:ins w:id="3087" w:author="ERCOT" w:date="2020-06-24T09:41:00Z">
        <w:r>
          <w:t xml:space="preserve"> the conditions </w:t>
        </w:r>
      </w:ins>
      <w:ins w:id="3088" w:author="ERCOT" w:date="2020-06-24T17:44:00Z">
        <w:r>
          <w:t xml:space="preserve">in paragraph (1) of Section 3.8.7, DC-Coupled Resources, the </w:t>
        </w:r>
      </w:ins>
      <w:ins w:id="3089" w:author="ERCOT" w:date="2020-04-14T16:30:00Z">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ins>
    </w:p>
    <w:p w14:paraId="59799C29" w14:textId="77777777" w:rsidR="00DE2E54" w:rsidRPr="00167A8E" w:rsidRDefault="00DE2E54" w:rsidP="00DE2E54">
      <w:pPr>
        <w:spacing w:after="240"/>
        <w:ind w:left="1440" w:hanging="720"/>
        <w:rPr>
          <w:ins w:id="3090" w:author="ERCOT" w:date="2020-04-14T16:30:00Z"/>
        </w:rPr>
      </w:pPr>
      <w:ins w:id="3091" w:author="ERCOT" w:date="2020-04-14T16:30:00Z">
        <w:r>
          <w:t>(b)</w:t>
        </w:r>
        <w:r>
          <w:tab/>
        </w:r>
        <w:r w:rsidRPr="00F6512A">
          <w:t xml:space="preserve">For </w:t>
        </w:r>
      </w:ins>
      <w:ins w:id="3092" w:author="ERCOT" w:date="2020-06-22T21:52:00Z">
        <w:r>
          <w:t>each</w:t>
        </w:r>
      </w:ins>
      <w:ins w:id="3093" w:author="ERCOT" w:date="2020-04-14T16:30:00Z">
        <w:r w:rsidRPr="00F6512A">
          <w:t xml:space="preserve"> five-minute clock interval </w:t>
        </w:r>
      </w:ins>
      <w:ins w:id="3094" w:author="ERCOT" w:date="2020-06-22T21:52:00Z">
        <w:r>
          <w:t>in which</w:t>
        </w:r>
      </w:ins>
      <w:ins w:id="3095" w:author="ERCOT" w:date="2020-04-14T16:30:00Z">
        <w:r w:rsidRPr="00F6512A">
          <w:t xml:space="preserve"> a DC-Coupled Resource </w:t>
        </w:r>
      </w:ins>
      <w:ins w:id="3096" w:author="ERCOT" w:date="2020-06-24T09:42:00Z">
        <w:r>
          <w:t xml:space="preserve">meets the conditions in </w:t>
        </w:r>
      </w:ins>
      <w:ins w:id="3097" w:author="ERCOT" w:date="2020-06-24T17:44:00Z">
        <w:r>
          <w:t xml:space="preserve">paragraph (2) of Section 3.8.7, </w:t>
        </w:r>
      </w:ins>
      <w:ins w:id="3098" w:author="ERCOT" w:date="2020-04-14T16:30:00Z">
        <w:r>
          <w:t>the DC-Coupled Resource must have a</w:t>
        </w:r>
      </w:ins>
      <w:ins w:id="3099" w:author="ERCOT" w:date="2020-06-24T17:45:00Z">
        <w:r>
          <w:t>n</w:t>
        </w:r>
      </w:ins>
      <w:ins w:id="3100" w:author="ERCOT" w:date="2020-04-14T16:30:00Z">
        <w:r>
          <w:t xml:space="preserve">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ins>
    </w:p>
    <w:p w14:paraId="2968A903" w14:textId="77777777" w:rsidR="00DE2E54" w:rsidRPr="00E10CD4" w:rsidRDefault="00DE2E54" w:rsidP="00DE2E54">
      <w:pPr>
        <w:spacing w:after="240"/>
        <w:ind w:left="1440" w:hanging="720"/>
        <w:rPr>
          <w:ins w:id="3101" w:author="ERCOT" w:date="2020-04-14T16:30:00Z"/>
        </w:rPr>
      </w:pPr>
      <w:ins w:id="3102" w:author="ERCOT" w:date="2020-04-14T16:30:00Z">
        <w:r>
          <w:t>(c</w:t>
        </w:r>
        <w:r w:rsidRPr="00E10CD4">
          <w:t>)</w:t>
        </w:r>
        <w:r w:rsidRPr="00E10CD4">
          <w:tab/>
          <w:t xml:space="preserve">Additionally, all </w:t>
        </w:r>
        <w:r>
          <w:t>DC-Coupled Resources</w:t>
        </w:r>
        <w:r w:rsidRPr="00E10CD4">
          <w:t xml:space="preserve"> will be measured for performance during intervals in which ERCOT has declared </w:t>
        </w:r>
      </w:ins>
      <w:ins w:id="3103" w:author="ERCOT" w:date="2020-06-24T17:40:00Z">
        <w:r>
          <w:t xml:space="preserve">an </w:t>
        </w:r>
      </w:ins>
      <w:ins w:id="3104" w:author="ERCOT" w:date="2020-04-14T16:30:00Z">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ins>
    </w:p>
    <w:p w14:paraId="2F28A2F2" w14:textId="77777777" w:rsidR="00DE2E54" w:rsidDel="00041331" w:rsidRDefault="00DE2E54" w:rsidP="00DE2E54">
      <w:pPr>
        <w:pStyle w:val="List2"/>
        <w:ind w:left="2160"/>
        <w:rPr>
          <w:del w:id="3105" w:author="ERCOT" w:date="2020-04-14T16:28:00Z"/>
        </w:rPr>
      </w:pPr>
      <w:ins w:id="3106" w:author="ERCOT" w:date="2020-04-14T16:30:00Z">
        <w:r>
          <w:t>(i)</w:t>
        </w:r>
        <w:r>
          <w:tab/>
          <w:t xml:space="preserve">For </w:t>
        </w:r>
      </w:ins>
      <w:ins w:id="3107" w:author="ERCOT" w:date="2020-06-22T21:53:00Z">
        <w:r>
          <w:t>each</w:t>
        </w:r>
      </w:ins>
      <w:ins w:id="3108" w:author="ERCOT" w:date="2020-04-14T16:30:00Z">
        <w:r>
          <w:t xml:space="preserve"> five-minute clock interval </w:t>
        </w:r>
      </w:ins>
      <w:ins w:id="3109" w:author="ERCOT" w:date="2020-06-22T21:53:00Z">
        <w:r>
          <w:t>in which</w:t>
        </w:r>
      </w:ins>
      <w:ins w:id="3110" w:author="ERCOT" w:date="2020-04-14T16:30:00Z">
        <w:r>
          <w:t xml:space="preserve"> a </w:t>
        </w:r>
        <w:r w:rsidRPr="00BB7FA2">
          <w:t xml:space="preserve">DC-Coupled Resource </w:t>
        </w:r>
      </w:ins>
      <w:ins w:id="3111" w:author="ERCOT" w:date="2020-06-24T10:09:00Z">
        <w:r>
          <w:t xml:space="preserve">meets the conditions </w:t>
        </w:r>
      </w:ins>
      <w:ins w:id="3112" w:author="ERCOT" w:date="2020-06-24T17:41:00Z">
        <w:r>
          <w:t>in</w:t>
        </w:r>
      </w:ins>
      <w:ins w:id="3113" w:author="ERCOT" w:date="2020-06-24T10:09:00Z">
        <w:r>
          <w:t xml:space="preserve"> </w:t>
        </w:r>
      </w:ins>
      <w:ins w:id="3114" w:author="ERCOT" w:date="2020-06-24T17:41:00Z">
        <w:r>
          <w:t xml:space="preserve">paragraph (1) of </w:t>
        </w:r>
      </w:ins>
      <w:ins w:id="3115" w:author="ERCOT" w:date="2020-06-24T10:09:00Z">
        <w:r>
          <w:t>Section 3.8.7,</w:t>
        </w:r>
      </w:ins>
      <w:ins w:id="3116" w:author="ERCOT" w:date="2020-04-14T16:30:00Z">
        <w:r>
          <w:t xml:space="preserve">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ins>
    </w:p>
    <w:p w14:paraId="44FFE2FF" w14:textId="77777777" w:rsidR="00DE2E54" w:rsidRPr="00F6512A" w:rsidRDefault="00DE2E54" w:rsidP="00DE2E54">
      <w:pPr>
        <w:pStyle w:val="List2"/>
        <w:ind w:left="2160"/>
        <w:rPr>
          <w:ins w:id="3117" w:author="ERCOT" w:date="2020-04-14T16:30:00Z"/>
        </w:rPr>
      </w:pPr>
      <w:ins w:id="3118" w:author="ERCOT" w:date="2020-04-14T16:30:00Z">
        <w:r>
          <w:t>(ii)</w:t>
        </w:r>
        <w:r>
          <w:tab/>
        </w:r>
        <w:r w:rsidRPr="00F6512A">
          <w:t xml:space="preserve">For </w:t>
        </w:r>
      </w:ins>
      <w:ins w:id="3119" w:author="ERCOT" w:date="2020-06-22T21:53:00Z">
        <w:r>
          <w:t>each</w:t>
        </w:r>
      </w:ins>
      <w:ins w:id="3120" w:author="ERCOT" w:date="2020-04-14T16:30:00Z">
        <w:r w:rsidRPr="00F6512A">
          <w:t xml:space="preserve"> five-minute clock interval </w:t>
        </w:r>
      </w:ins>
      <w:ins w:id="3121" w:author="ERCOT" w:date="2020-06-22T21:53:00Z">
        <w:r>
          <w:t>in which</w:t>
        </w:r>
      </w:ins>
      <w:ins w:id="3122" w:author="ERCOT" w:date="2020-04-14T16:30:00Z">
        <w:r w:rsidRPr="00F6512A">
          <w:t xml:space="preserve"> a DC-Coupled Resource </w:t>
        </w:r>
      </w:ins>
      <w:ins w:id="3123" w:author="ERCOT" w:date="2020-06-24T10:10:00Z">
        <w:r>
          <w:t xml:space="preserve">meets the conditions </w:t>
        </w:r>
      </w:ins>
      <w:ins w:id="3124" w:author="ERCOT" w:date="2020-06-24T17:41:00Z">
        <w:r>
          <w:t>in</w:t>
        </w:r>
      </w:ins>
      <w:ins w:id="3125" w:author="ERCOT" w:date="2020-06-24T10:10:00Z">
        <w:r>
          <w:t xml:space="preserve"> </w:t>
        </w:r>
      </w:ins>
      <w:ins w:id="3126" w:author="ERCOT" w:date="2020-06-24T17:41:00Z">
        <w:r>
          <w:t xml:space="preserve">paragraph (2) of </w:t>
        </w:r>
      </w:ins>
      <w:ins w:id="3127" w:author="ERCOT" w:date="2020-06-24T17:42:00Z">
        <w:r>
          <w:t>Section 3.8.7</w:t>
        </w:r>
      </w:ins>
      <w:ins w:id="3128" w:author="ERCOT" w:date="2020-05-14T09:17:00Z">
        <w:r>
          <w:t xml:space="preserve">, </w:t>
        </w:r>
      </w:ins>
      <w:ins w:id="3129" w:author="ERCOT" w:date="2020-04-14T16:30:00Z">
        <w:r>
          <w:t xml:space="preserve">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ins>
    </w:p>
    <w:p w14:paraId="27B43C9C" w14:textId="77777777" w:rsidR="00DE2E54" w:rsidRPr="00DE2E54" w:rsidRDefault="00DE2E54" w:rsidP="00DE2E54">
      <w:pPr>
        <w:spacing w:before="240" w:after="240"/>
        <w:ind w:left="720" w:hanging="720"/>
        <w:rPr>
          <w:iCs/>
          <w:szCs w:val="20"/>
        </w:rPr>
      </w:pPr>
      <w:r w:rsidRPr="00DE2E54">
        <w:rPr>
          <w:iCs/>
          <w:szCs w:val="20"/>
        </w:rPr>
        <w:t>(1</w:t>
      </w:r>
      <w:ins w:id="3130" w:author="ERCOT 103020" w:date="2020-10-13T11:21:00Z">
        <w:r w:rsidR="001B79C0">
          <w:rPr>
            <w:iCs/>
            <w:szCs w:val="20"/>
          </w:rPr>
          <w:t>1</w:t>
        </w:r>
      </w:ins>
      <w:ins w:id="3131" w:author="ERCOT Market Rules" w:date="2020-09-14T11:12:00Z">
        <w:del w:id="3132" w:author="ERCOT 103020" w:date="2020-10-13T11:21:00Z">
          <w:r w:rsidDel="001B79C0">
            <w:rPr>
              <w:iCs/>
              <w:szCs w:val="20"/>
            </w:rPr>
            <w:delText>2</w:delText>
          </w:r>
        </w:del>
      </w:ins>
      <w:del w:id="3133" w:author="ERCOT Market Rules" w:date="2020-09-14T11:12:00Z">
        <w:r w:rsidRPr="00DE2E54" w:rsidDel="00DE2E54">
          <w:rPr>
            <w:iCs/>
            <w:szCs w:val="20"/>
          </w:rPr>
          <w:delText>0</w:delText>
        </w:r>
      </w:del>
      <w:r w:rsidRPr="00DE2E54">
        <w:rPr>
          <w:iCs/>
          <w:szCs w:val="20"/>
        </w:rPr>
        <w:t>)</w:t>
      </w:r>
      <w:r w:rsidRPr="00DE2E54">
        <w:rPr>
          <w:iCs/>
          <w:szCs w:val="20"/>
        </w:rPr>
        <w:tab/>
        <w:t>The GREDP/CLREDP performance criteria in paragraphs (</w:t>
      </w:r>
      <w:ins w:id="3134" w:author="ERCOT 103020" w:date="2020-10-13T11:21:00Z">
        <w:r w:rsidR="001B79C0">
          <w:rPr>
            <w:iCs/>
            <w:szCs w:val="20"/>
          </w:rPr>
          <w:t>6</w:t>
        </w:r>
      </w:ins>
      <w:del w:id="3135" w:author="ERCOT 103020" w:date="2020-10-13T11:21:00Z">
        <w:r w:rsidRPr="00DE2E54" w:rsidDel="001B79C0">
          <w:rPr>
            <w:iCs/>
            <w:szCs w:val="20"/>
          </w:rPr>
          <w:delText>7</w:delText>
        </w:r>
      </w:del>
      <w:r w:rsidRPr="00DE2E54">
        <w:rPr>
          <w:iCs/>
          <w:szCs w:val="20"/>
        </w:rPr>
        <w:t>) through (</w:t>
      </w:r>
      <w:ins w:id="3136" w:author="ERCOT 103020" w:date="2020-10-13T11:21:00Z">
        <w:r w:rsidR="001B79C0">
          <w:rPr>
            <w:iCs/>
            <w:szCs w:val="20"/>
          </w:rPr>
          <w:t>8</w:t>
        </w:r>
      </w:ins>
      <w:del w:id="3137" w:author="ERCOT 103020" w:date="2020-10-13T11:21:00Z">
        <w:r w:rsidRPr="00DE2E54" w:rsidDel="001B79C0">
          <w:rPr>
            <w:iCs/>
            <w:szCs w:val="20"/>
          </w:rPr>
          <w:delText>9</w:delText>
        </w:r>
      </w:del>
      <w:r w:rsidRPr="00DE2E54">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93310E" w14:textId="77777777" w:rsidTr="001D22CE">
        <w:tc>
          <w:tcPr>
            <w:tcW w:w="9576" w:type="dxa"/>
            <w:shd w:val="clear" w:color="auto" w:fill="E0E0E0"/>
          </w:tcPr>
          <w:p w14:paraId="4885FCB2" w14:textId="77777777" w:rsidR="00DE2E54" w:rsidRPr="00DE2E54" w:rsidRDefault="00DE2E54" w:rsidP="00DE2E54">
            <w:pPr>
              <w:spacing w:before="120" w:after="240"/>
              <w:rPr>
                <w:b/>
                <w:i/>
                <w:iCs/>
              </w:rPr>
            </w:pPr>
            <w:r w:rsidRPr="00DE2E54">
              <w:rPr>
                <w:b/>
                <w:i/>
                <w:iCs/>
              </w:rPr>
              <w:lastRenderedPageBreak/>
              <w:t>[NPRR963:  Replace paragraph (1</w:t>
            </w:r>
            <w:ins w:id="3138" w:author="ERCOT 103020" w:date="2020-10-13T11:21:00Z">
              <w:r w:rsidR="001B79C0">
                <w:rPr>
                  <w:b/>
                  <w:i/>
                  <w:iCs/>
                </w:rPr>
                <w:t>1</w:t>
              </w:r>
            </w:ins>
            <w:ins w:id="3139" w:author="ERCOT Market Rules" w:date="2020-09-14T11:12:00Z">
              <w:del w:id="3140" w:author="ERCOT 103020" w:date="2020-10-13T11:21:00Z">
                <w:r w:rsidDel="001B79C0">
                  <w:rPr>
                    <w:b/>
                    <w:i/>
                    <w:iCs/>
                  </w:rPr>
                  <w:delText>2</w:delText>
                </w:r>
              </w:del>
            </w:ins>
            <w:del w:id="3141" w:author="ERCOT Market Rules" w:date="2020-09-14T11:12:00Z">
              <w:r w:rsidRPr="00DE2E54" w:rsidDel="00DE2E54">
                <w:rPr>
                  <w:b/>
                  <w:i/>
                  <w:iCs/>
                </w:rPr>
                <w:delText>0</w:delText>
              </w:r>
            </w:del>
            <w:r w:rsidRPr="00DE2E54">
              <w:rPr>
                <w:b/>
                <w:i/>
                <w:iCs/>
              </w:rPr>
              <w:t>) above with the following upon system implementation:]</w:t>
            </w:r>
          </w:p>
          <w:p w14:paraId="573C1234" w14:textId="77777777" w:rsidR="00DE2E54" w:rsidRPr="00DE2E54" w:rsidRDefault="00DE2E54" w:rsidP="001B79C0">
            <w:pPr>
              <w:spacing w:after="240"/>
              <w:ind w:left="720" w:hanging="720"/>
              <w:rPr>
                <w:iCs/>
                <w:szCs w:val="20"/>
              </w:rPr>
            </w:pPr>
            <w:r w:rsidRPr="00DE2E54">
              <w:rPr>
                <w:iCs/>
                <w:szCs w:val="20"/>
              </w:rPr>
              <w:t>(1</w:t>
            </w:r>
            <w:ins w:id="3142" w:author="ERCOT Market Rules" w:date="2020-09-14T11:12:00Z">
              <w:del w:id="3143" w:author="ERCOT 103020" w:date="2020-10-13T11:21:00Z">
                <w:r w:rsidDel="001B79C0">
                  <w:rPr>
                    <w:iCs/>
                    <w:szCs w:val="20"/>
                  </w:rPr>
                  <w:delText>2</w:delText>
                </w:r>
              </w:del>
            </w:ins>
            <w:ins w:id="3144" w:author="ERCOT 103020" w:date="2020-10-13T11:21:00Z">
              <w:r w:rsidR="001B79C0">
                <w:rPr>
                  <w:iCs/>
                  <w:szCs w:val="20"/>
                </w:rPr>
                <w:t>1</w:t>
              </w:r>
            </w:ins>
            <w:del w:id="3145" w:author="ERCOT Market Rules" w:date="2020-09-14T11:12:00Z">
              <w:r w:rsidRPr="00DE2E54" w:rsidDel="00DE2E54">
                <w:rPr>
                  <w:iCs/>
                  <w:szCs w:val="20"/>
                </w:rPr>
                <w:delText>0</w:delText>
              </w:r>
            </w:del>
            <w:r w:rsidRPr="00DE2E54">
              <w:rPr>
                <w:iCs/>
                <w:szCs w:val="20"/>
              </w:rPr>
              <w:t>)</w:t>
            </w:r>
            <w:r w:rsidRPr="00DE2E54">
              <w:rPr>
                <w:iCs/>
                <w:szCs w:val="20"/>
              </w:rPr>
              <w:tab/>
              <w:t>The GREDP/CLREDP/ESREDP performance criteria in paragraphs (8) through (11) above shall be subject to review and approval by TAC.  The GREDP/CLREDP/ESREDP performance criteria variables V, W, X, Y, and Z shall be posted to the MIS Public Area no later than three Business Days after TAC approval.</w:t>
            </w:r>
          </w:p>
        </w:tc>
      </w:tr>
    </w:tbl>
    <w:p w14:paraId="47CDA999" w14:textId="77777777" w:rsidR="00DE2E54" w:rsidRPr="00DE2E54" w:rsidRDefault="00DE2E54" w:rsidP="00DE2E54">
      <w:pPr>
        <w:spacing w:before="240" w:after="240"/>
        <w:ind w:left="720" w:hanging="720"/>
        <w:rPr>
          <w:iCs/>
          <w:szCs w:val="20"/>
        </w:rPr>
      </w:pPr>
      <w:r w:rsidRPr="00DE2E54">
        <w:rPr>
          <w:iCs/>
          <w:szCs w:val="20"/>
        </w:rPr>
        <w:t>(1</w:t>
      </w:r>
      <w:ins w:id="3146" w:author="ERCOT 103020" w:date="2020-10-13T11:22:00Z">
        <w:r w:rsidR="001B79C0">
          <w:rPr>
            <w:iCs/>
            <w:szCs w:val="20"/>
          </w:rPr>
          <w:t>2</w:t>
        </w:r>
      </w:ins>
      <w:ins w:id="3147" w:author="ERCOT Market Rules" w:date="2020-09-14T11:12:00Z">
        <w:del w:id="3148" w:author="ERCOT 103020" w:date="2020-10-13T11:22:00Z">
          <w:r w:rsidDel="001B79C0">
            <w:rPr>
              <w:iCs/>
              <w:szCs w:val="20"/>
            </w:rPr>
            <w:delText>3</w:delText>
          </w:r>
        </w:del>
      </w:ins>
      <w:del w:id="3149"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3150" w:author="ERCOT 103020" w:date="2020-10-13T11:22:00Z">
        <w:r w:rsidRPr="00DE2E54" w:rsidDel="001B79C0">
          <w:rPr>
            <w:iCs/>
            <w:szCs w:val="20"/>
          </w:rPr>
          <w:delText>, as described in Section 6.5.7.2, Resource Limit Calculator</w:delText>
        </w:r>
      </w:del>
      <w:r w:rsidRPr="00DE2E54">
        <w:rPr>
          <w:iCs/>
          <w:szCs w:val="20"/>
        </w:rPr>
        <w:t>.  The requesting QSE shall provide to the reliability monitor information validating the ramp rate violation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0A4C6CD" w14:textId="77777777" w:rsidTr="001D22CE">
        <w:tc>
          <w:tcPr>
            <w:tcW w:w="9576" w:type="dxa"/>
            <w:shd w:val="clear" w:color="auto" w:fill="E0E0E0"/>
          </w:tcPr>
          <w:p w14:paraId="37F01F4F" w14:textId="77777777" w:rsidR="00DE2E54" w:rsidRPr="00DE2E54" w:rsidRDefault="00DE2E54" w:rsidP="00DE2E54">
            <w:pPr>
              <w:spacing w:before="120" w:after="240"/>
              <w:rPr>
                <w:b/>
                <w:i/>
                <w:iCs/>
              </w:rPr>
            </w:pPr>
            <w:r w:rsidRPr="00DE2E54">
              <w:rPr>
                <w:b/>
                <w:i/>
                <w:iCs/>
              </w:rPr>
              <w:t>[NPRR1000:  Replace paragraph (1</w:t>
            </w:r>
            <w:ins w:id="3151" w:author="ERCOT 103020" w:date="2020-10-13T11:22:00Z">
              <w:r w:rsidR="001B79C0">
                <w:rPr>
                  <w:b/>
                  <w:i/>
                  <w:iCs/>
                </w:rPr>
                <w:t>2</w:t>
              </w:r>
            </w:ins>
            <w:ins w:id="3152" w:author="ERCOT Market Rules" w:date="2020-09-14T11:12:00Z">
              <w:del w:id="3153" w:author="ERCOT 103020" w:date="2020-10-13T11:22:00Z">
                <w:r w:rsidDel="001B79C0">
                  <w:rPr>
                    <w:b/>
                    <w:i/>
                    <w:iCs/>
                  </w:rPr>
                  <w:delText>3</w:delText>
                </w:r>
              </w:del>
            </w:ins>
            <w:del w:id="3154" w:author="ERCOT Market Rules" w:date="2020-09-14T11:12:00Z">
              <w:r w:rsidRPr="00DE2E54" w:rsidDel="00DE2E54">
                <w:rPr>
                  <w:b/>
                  <w:i/>
                  <w:iCs/>
                </w:rPr>
                <w:delText>1</w:delText>
              </w:r>
            </w:del>
            <w:r w:rsidRPr="00DE2E54">
              <w:rPr>
                <w:b/>
                <w:i/>
                <w:iCs/>
              </w:rPr>
              <w:t>) above with the following upon system implementation:]</w:t>
            </w:r>
          </w:p>
          <w:p w14:paraId="11EDF38B" w14:textId="77777777" w:rsidR="00DE2E54" w:rsidRPr="00DE2E54" w:rsidRDefault="00DE2E54" w:rsidP="001B79C0">
            <w:pPr>
              <w:spacing w:after="240"/>
              <w:ind w:left="720" w:hanging="720"/>
              <w:rPr>
                <w:iCs/>
                <w:szCs w:val="20"/>
              </w:rPr>
            </w:pPr>
            <w:r w:rsidRPr="00DE2E54">
              <w:rPr>
                <w:iCs/>
                <w:szCs w:val="20"/>
              </w:rPr>
              <w:t>(1</w:t>
            </w:r>
            <w:ins w:id="3155" w:author="ERCOT 103020" w:date="2020-10-13T11:22:00Z">
              <w:r w:rsidR="001B79C0">
                <w:rPr>
                  <w:iCs/>
                  <w:szCs w:val="20"/>
                </w:rPr>
                <w:t>2</w:t>
              </w:r>
            </w:ins>
            <w:ins w:id="3156" w:author="ERCOT Market Rules" w:date="2020-09-14T11:12:00Z">
              <w:del w:id="3157" w:author="ERCOT 103020" w:date="2020-10-13T11:22:00Z">
                <w:r w:rsidDel="001B79C0">
                  <w:rPr>
                    <w:iCs/>
                    <w:szCs w:val="20"/>
                  </w:rPr>
                  <w:delText>3</w:delText>
                </w:r>
              </w:del>
            </w:ins>
            <w:del w:id="3158"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Resource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3159" w:author="ERCOT 103020" w:date="2020-10-13T11:22:00Z">
              <w:r w:rsidRPr="00DE2E54" w:rsidDel="001B79C0">
                <w:rPr>
                  <w:iCs/>
                  <w:szCs w:val="20"/>
                </w:rPr>
                <w:delText>, as described in Section 6.5.7.2, Resource Limit Calculator</w:delText>
              </w:r>
            </w:del>
            <w:r w:rsidRPr="00DE2E54">
              <w:rPr>
                <w:iCs/>
                <w:szCs w:val="20"/>
              </w:rPr>
              <w:t>.  The requesting QSE shall provide to the reliability monitor information validating the ramp rate violation for the intervals in dispute.</w:t>
            </w:r>
          </w:p>
        </w:tc>
      </w:tr>
    </w:tbl>
    <w:p w14:paraId="7C6BA639" w14:textId="77777777" w:rsidR="003C2A11" w:rsidRPr="003C2A11" w:rsidRDefault="003C2A11" w:rsidP="003C2A11">
      <w:pPr>
        <w:keepNext/>
        <w:tabs>
          <w:tab w:val="left" w:pos="1080"/>
        </w:tabs>
        <w:spacing w:before="240" w:after="240"/>
        <w:outlineLvl w:val="2"/>
        <w:rPr>
          <w:b/>
          <w:bCs/>
          <w:i/>
          <w:szCs w:val="20"/>
        </w:rPr>
      </w:pPr>
      <w:bookmarkStart w:id="3160" w:name="_Toc493250757"/>
      <w:bookmarkStart w:id="3161" w:name="_Toc181495"/>
      <w:bookmarkStart w:id="3162" w:name="_Toc181593"/>
      <w:r w:rsidRPr="003C2A11">
        <w:rPr>
          <w:b/>
          <w:bCs/>
          <w:i/>
          <w:szCs w:val="20"/>
        </w:rPr>
        <w:t>25.5.2</w:t>
      </w:r>
      <w:r w:rsidRPr="003C2A11">
        <w:rPr>
          <w:b/>
          <w:bCs/>
          <w:i/>
          <w:szCs w:val="20"/>
        </w:rPr>
        <w:tab/>
        <w:t>Market Suspension Make-Whole Payment</w:t>
      </w:r>
      <w:bookmarkEnd w:id="3160"/>
      <w:bookmarkEnd w:id="3161"/>
      <w:bookmarkEnd w:id="3162"/>
    </w:p>
    <w:p w14:paraId="48D4CD5F" w14:textId="77777777" w:rsidR="003C2A11" w:rsidRPr="003C2A11" w:rsidRDefault="003C2A11" w:rsidP="003C2A11">
      <w:pPr>
        <w:ind w:left="720" w:hanging="720"/>
        <w:rPr>
          <w:szCs w:val="20"/>
        </w:rPr>
      </w:pPr>
      <w:r w:rsidRPr="003C2A11">
        <w:rPr>
          <w:szCs w:val="20"/>
        </w:rPr>
        <w:t>(1)</w:t>
      </w:r>
      <w:r w:rsidRPr="003C2A11">
        <w:rPr>
          <w:szCs w:val="20"/>
        </w:rPr>
        <w:tab/>
        <w:t xml:space="preserve">To compensate QSEs representing Generation Resources </w:t>
      </w:r>
      <w:ins w:id="3163" w:author="ERCOT 092420" w:date="2020-07-13T15:34:00Z">
        <w:r w:rsidR="00C50AF1">
          <w:rPr>
            <w:szCs w:val="20"/>
          </w:rPr>
          <w:t xml:space="preserve">or Energy Storage Resources (ESRs) </w:t>
        </w:r>
      </w:ins>
      <w:r w:rsidRPr="003C2A11">
        <w:rPr>
          <w:szCs w:val="20"/>
        </w:rPr>
        <w:t>for providing energy during a Market Suspension, ERCOT shall calculate a Market Suspension Make-Whole Payment for the Operating Day as follows:</w:t>
      </w:r>
    </w:p>
    <w:p w14:paraId="26D7884F" w14:textId="77777777" w:rsidR="003C2A11" w:rsidRPr="003C2A11" w:rsidRDefault="003C2A11" w:rsidP="003C2A11">
      <w:pPr>
        <w:ind w:left="720" w:hanging="720"/>
        <w:rPr>
          <w:szCs w:val="20"/>
        </w:rPr>
      </w:pPr>
    </w:p>
    <w:p w14:paraId="35950D86" w14:textId="77777777" w:rsidR="003C2A11" w:rsidRPr="003C2A11" w:rsidRDefault="003C2A11" w:rsidP="003C2A11">
      <w:pPr>
        <w:spacing w:after="240"/>
        <w:ind w:left="2880" w:hanging="2160"/>
        <w:rPr>
          <w:i/>
          <w:szCs w:val="20"/>
          <w:vertAlign w:val="subscript"/>
        </w:rPr>
      </w:pPr>
      <w:r w:rsidRPr="003C2A11">
        <w:rPr>
          <w:szCs w:val="20"/>
        </w:rPr>
        <w:t xml:space="preserve">MSMWAMT </w:t>
      </w:r>
      <w:r w:rsidRPr="003C2A11">
        <w:rPr>
          <w:i/>
          <w:szCs w:val="20"/>
          <w:vertAlign w:val="subscript"/>
        </w:rPr>
        <w:t>q, r, d</w:t>
      </w:r>
      <w:r w:rsidRPr="003C2A11">
        <w:rPr>
          <w:szCs w:val="20"/>
        </w:rPr>
        <w:t xml:space="preserve">  =  (-1) * (MSSUC </w:t>
      </w:r>
      <w:r w:rsidRPr="003C2A11">
        <w:rPr>
          <w:i/>
          <w:szCs w:val="20"/>
          <w:vertAlign w:val="subscript"/>
        </w:rPr>
        <w:t>q, r, d</w:t>
      </w:r>
      <w:r w:rsidRPr="003C2A11">
        <w:rPr>
          <w:szCs w:val="20"/>
        </w:rPr>
        <w:t xml:space="preserve"> + MSOC </w:t>
      </w:r>
      <w:r w:rsidRPr="003C2A11">
        <w:rPr>
          <w:i/>
          <w:szCs w:val="20"/>
          <w:vertAlign w:val="subscript"/>
        </w:rPr>
        <w:t>q, r, d</w:t>
      </w:r>
      <w:r w:rsidRPr="003C2A11">
        <w:rPr>
          <w:szCs w:val="20"/>
        </w:rPr>
        <w:t xml:space="preserve"> + MSSUCADJ</w:t>
      </w:r>
      <w:r w:rsidRPr="003C2A11">
        <w:rPr>
          <w:i/>
          <w:szCs w:val="20"/>
          <w:vertAlign w:val="subscript"/>
        </w:rPr>
        <w:t xml:space="preserve"> q, r, d </w:t>
      </w:r>
      <w:r w:rsidRPr="003C2A11">
        <w:rPr>
          <w:szCs w:val="20"/>
        </w:rPr>
        <w:t>+ MSOCADJ</w:t>
      </w:r>
      <w:r w:rsidRPr="003C2A11">
        <w:rPr>
          <w:i/>
          <w:szCs w:val="20"/>
          <w:vertAlign w:val="subscript"/>
        </w:rPr>
        <w:t xml:space="preserve"> q, r, d</w:t>
      </w:r>
      <w:r w:rsidRPr="003C2A11">
        <w:rPr>
          <w:szCs w:val="20"/>
        </w:rPr>
        <w:t>)</w:t>
      </w:r>
    </w:p>
    <w:p w14:paraId="3234AAD1" w14:textId="77777777" w:rsidR="003C2A11" w:rsidRPr="003C2A11" w:rsidRDefault="003C2A11" w:rsidP="003C2A11">
      <w:pPr>
        <w:spacing w:after="240"/>
        <w:ind w:left="720"/>
        <w:rPr>
          <w:szCs w:val="20"/>
        </w:rPr>
      </w:pPr>
      <w:r w:rsidRPr="003C2A11">
        <w:rPr>
          <w:szCs w:val="20"/>
        </w:rPr>
        <w:t xml:space="preserve">Where, </w:t>
      </w:r>
    </w:p>
    <w:p w14:paraId="2989E54D" w14:textId="77777777" w:rsidR="003C2A11" w:rsidRPr="003C2A11" w:rsidRDefault="003C2A11" w:rsidP="003C2A11">
      <w:pPr>
        <w:spacing w:after="240"/>
        <w:ind w:left="720"/>
        <w:rPr>
          <w:szCs w:val="20"/>
        </w:rPr>
      </w:pPr>
      <w:r w:rsidRPr="003C2A11">
        <w:rPr>
          <w:szCs w:val="20"/>
        </w:rPr>
        <w:t>The startup cost (MSSUC) is calculated as follows:</w:t>
      </w:r>
    </w:p>
    <w:p w14:paraId="2A2E787E" w14:textId="77777777" w:rsidR="003C2A11" w:rsidRPr="003C2A11" w:rsidRDefault="003C2A11" w:rsidP="003C2A11">
      <w:pPr>
        <w:tabs>
          <w:tab w:val="left" w:pos="1440"/>
          <w:tab w:val="left" w:pos="3420"/>
        </w:tabs>
        <w:spacing w:before="240" w:after="240"/>
        <w:ind w:left="3420" w:hanging="2700"/>
        <w:rPr>
          <w:bCs/>
          <w:szCs w:val="20"/>
        </w:rPr>
      </w:pPr>
      <w:r w:rsidRPr="003C2A11">
        <w:rPr>
          <w:b/>
          <w:bCs/>
          <w:szCs w:val="20"/>
        </w:rPr>
        <w:tab/>
      </w:r>
      <w:r w:rsidRPr="003C2A11">
        <w:rPr>
          <w:bCs/>
          <w:szCs w:val="20"/>
        </w:rPr>
        <w:t>For Black Start Resources:</w:t>
      </w:r>
    </w:p>
    <w:p w14:paraId="53D1321E" w14:textId="77777777" w:rsidR="003C2A11" w:rsidRPr="003C2A11" w:rsidRDefault="003C2A11" w:rsidP="003C2A11">
      <w:pPr>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$0.00</w:t>
      </w:r>
    </w:p>
    <w:p w14:paraId="1B7C9985" w14:textId="77777777" w:rsidR="003C2A11" w:rsidRPr="003C2A11" w:rsidRDefault="003C2A11" w:rsidP="003C2A11">
      <w:pPr>
        <w:ind w:left="720"/>
        <w:rPr>
          <w:szCs w:val="20"/>
        </w:rPr>
      </w:pPr>
      <w:r w:rsidRPr="003C2A11">
        <w:rPr>
          <w:szCs w:val="20"/>
        </w:rPr>
        <w:lastRenderedPageBreak/>
        <w:tab/>
      </w:r>
    </w:p>
    <w:p w14:paraId="161A3705" w14:textId="77777777" w:rsidR="003C2A11" w:rsidRPr="003C2A11" w:rsidRDefault="003C2A11" w:rsidP="003C2A11">
      <w:pPr>
        <w:spacing w:after="240"/>
        <w:ind w:left="720" w:firstLine="720"/>
        <w:rPr>
          <w:szCs w:val="20"/>
        </w:rPr>
      </w:pPr>
      <w:r w:rsidRPr="003C2A11">
        <w:rPr>
          <w:szCs w:val="20"/>
        </w:rPr>
        <w:t xml:space="preserve">For Combined Cycle Trains: </w:t>
      </w:r>
    </w:p>
    <w:p w14:paraId="06BD7B09" w14:textId="77777777" w:rsidR="003C2A11" w:rsidRPr="003C2A11" w:rsidRDefault="003C2A11" w:rsidP="003C2A11">
      <w:pPr>
        <w:ind w:left="1440" w:firstLine="720"/>
        <w:rPr>
          <w:szCs w:val="20"/>
        </w:rPr>
      </w:pPr>
      <w:r w:rsidRPr="003C2A11">
        <w:rPr>
          <w:szCs w:val="20"/>
        </w:rPr>
        <w:t>MSSUC</w:t>
      </w:r>
      <w:r w:rsidRPr="003C2A11">
        <w:rPr>
          <w:bCs/>
          <w:szCs w:val="20"/>
        </w:rPr>
        <w:t xml:space="preserve">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5614B602" wp14:editId="739744DD">
            <wp:extent cx="182880" cy="27051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 xml:space="preserve">MSSUPR </w:t>
      </w:r>
      <w:r w:rsidRPr="003C2A11">
        <w:rPr>
          <w:bCs/>
          <w:i/>
          <w:szCs w:val="20"/>
          <w:vertAlign w:val="subscript"/>
        </w:rPr>
        <w:t xml:space="preserve">q, r, </w:t>
      </w:r>
      <w:r w:rsidRPr="003C2A11">
        <w:rPr>
          <w:bCs/>
          <w:szCs w:val="20"/>
          <w:vertAlign w:val="subscript"/>
        </w:rPr>
        <w:t>s</w:t>
      </w:r>
      <w:r w:rsidRPr="003C2A11">
        <w:rPr>
          <w:bCs/>
          <w:szCs w:val="20"/>
        </w:rPr>
        <w:t xml:space="preserve"> + </w:t>
      </w:r>
      <w:r w:rsidRPr="003C2A11">
        <w:rPr>
          <w:noProof/>
          <w:position w:val="-20"/>
          <w:szCs w:val="20"/>
        </w:rPr>
        <w:drawing>
          <wp:inline distT="0" distB="0" distL="0" distR="0" wp14:anchorId="0D39BFD5" wp14:editId="7B81176E">
            <wp:extent cx="182880" cy="27051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(MAX (0, MSSUPR </w:t>
      </w:r>
      <w:r w:rsidRPr="003C2A11">
        <w:rPr>
          <w:szCs w:val="20"/>
          <w:vertAlign w:val="subscript"/>
        </w:rPr>
        <w:t>afterCCGR</w:t>
      </w:r>
      <w:r w:rsidRPr="003C2A11">
        <w:rPr>
          <w:szCs w:val="20"/>
        </w:rPr>
        <w:t xml:space="preserve"> – </w:t>
      </w:r>
    </w:p>
    <w:p w14:paraId="2E25AEEF" w14:textId="77777777" w:rsidR="003C2A11" w:rsidRPr="003C2A11" w:rsidRDefault="003C2A11" w:rsidP="003C2A11">
      <w:pPr>
        <w:spacing w:after="240"/>
        <w:ind w:left="3690"/>
        <w:rPr>
          <w:szCs w:val="20"/>
        </w:rPr>
      </w:pPr>
      <w:r w:rsidRPr="003C2A11">
        <w:rPr>
          <w:szCs w:val="20"/>
        </w:rPr>
        <w:t xml:space="preserve">MSSUPR </w:t>
      </w:r>
      <w:r w:rsidRPr="003C2A11">
        <w:rPr>
          <w:szCs w:val="20"/>
          <w:vertAlign w:val="subscript"/>
        </w:rPr>
        <w:t>beforeCCGR</w:t>
      </w:r>
      <w:r w:rsidRPr="003C2A11">
        <w:rPr>
          <w:szCs w:val="20"/>
        </w:rPr>
        <w:t xml:space="preserve">)) </w:t>
      </w:r>
    </w:p>
    <w:p w14:paraId="76B4D62C" w14:textId="77777777" w:rsidR="003C2A11" w:rsidRPr="003C2A11" w:rsidRDefault="003C2A11" w:rsidP="003C2A11">
      <w:pPr>
        <w:spacing w:after="240"/>
        <w:ind w:left="720" w:firstLine="720"/>
        <w:rPr>
          <w:szCs w:val="20"/>
        </w:rPr>
      </w:pPr>
      <w:r w:rsidRPr="003C2A11">
        <w:rPr>
          <w:szCs w:val="20"/>
        </w:rPr>
        <w:t xml:space="preserve">For all other Resources:  </w:t>
      </w:r>
    </w:p>
    <w:p w14:paraId="12893D8A" w14:textId="77777777" w:rsidR="003C2A11" w:rsidRPr="003C2A11" w:rsidRDefault="003C2A11" w:rsidP="003C2A11">
      <w:pPr>
        <w:spacing w:after="240"/>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w:t>
      </w:r>
      <w:r w:rsidRPr="003C2A11">
        <w:rPr>
          <w:noProof/>
          <w:position w:val="-20"/>
          <w:szCs w:val="20"/>
        </w:rPr>
        <w:drawing>
          <wp:inline distT="0" distB="0" distL="0" distR="0" wp14:anchorId="226CDAFD" wp14:editId="4519D17C">
            <wp:extent cx="182880" cy="27051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 MSSUPR</w:t>
      </w:r>
      <w:r w:rsidRPr="003C2A11">
        <w:rPr>
          <w:i/>
          <w:szCs w:val="20"/>
          <w:vertAlign w:val="subscript"/>
        </w:rPr>
        <w:t xml:space="preserve"> q, r, s</w:t>
      </w:r>
    </w:p>
    <w:p w14:paraId="360A8BCF" w14:textId="77777777" w:rsidR="003C2A11" w:rsidRPr="003C2A11" w:rsidRDefault="003C2A11" w:rsidP="003C2A11">
      <w:pPr>
        <w:spacing w:after="240"/>
        <w:ind w:left="1440" w:hanging="720"/>
        <w:rPr>
          <w:szCs w:val="20"/>
        </w:rPr>
      </w:pPr>
      <w:r w:rsidRPr="003C2A11">
        <w:rPr>
          <w:szCs w:val="20"/>
        </w:rPr>
        <w:t>The startup price (MSSUPR) and operating cost (MSOC) are calculated as follows:</w:t>
      </w:r>
    </w:p>
    <w:p w14:paraId="4DA25246" w14:textId="77777777" w:rsidR="003C2A11" w:rsidRPr="003C2A11" w:rsidRDefault="003C2A11" w:rsidP="003C2A11">
      <w:pPr>
        <w:spacing w:after="240"/>
        <w:ind w:left="1440" w:hanging="720"/>
        <w:rPr>
          <w:iCs/>
          <w:szCs w:val="20"/>
        </w:rPr>
      </w:pPr>
      <w:r w:rsidRPr="003C2A11">
        <w:rPr>
          <w:iCs/>
          <w:szCs w:val="20"/>
        </w:rPr>
        <w:t>If ERCOT has approved verifiable costs for the Generation Resource:</w:t>
      </w:r>
    </w:p>
    <w:p w14:paraId="673B2B9B" w14:textId="77777777" w:rsidR="003C2A11" w:rsidRPr="003C2A11" w:rsidRDefault="003C2A11" w:rsidP="003C2A11">
      <w:pPr>
        <w:tabs>
          <w:tab w:val="left" w:pos="2340"/>
          <w:tab w:val="left" w:pos="3420"/>
        </w:tabs>
        <w:spacing w:after="240"/>
        <w:ind w:left="3420" w:hanging="1980"/>
        <w:rPr>
          <w:bCs/>
          <w:szCs w:val="20"/>
        </w:rPr>
      </w:pPr>
      <w:r w:rsidRPr="003C2A11">
        <w:rPr>
          <w:bCs/>
          <w:szCs w:val="20"/>
        </w:rPr>
        <w:t xml:space="preserve">MSSUPR </w:t>
      </w:r>
      <w:r w:rsidRPr="003C2A11">
        <w:rPr>
          <w:bCs/>
          <w:i/>
          <w:szCs w:val="20"/>
          <w:vertAlign w:val="subscript"/>
        </w:rPr>
        <w:t>q, r, s</w:t>
      </w:r>
      <w:r w:rsidRPr="003C2A11">
        <w:rPr>
          <w:bCs/>
          <w:iCs/>
          <w:szCs w:val="20"/>
        </w:rPr>
        <w:t xml:space="preserve"> = RABCFCRS</w:t>
      </w:r>
      <w:r w:rsidRPr="003C2A11">
        <w:rPr>
          <w:bCs/>
          <w:i/>
          <w:szCs w:val="20"/>
          <w:vertAlign w:val="subscript"/>
        </w:rPr>
        <w:t xml:space="preserve"> q, r, s </w:t>
      </w:r>
      <w:r w:rsidRPr="003C2A11">
        <w:rPr>
          <w:bCs/>
          <w:szCs w:val="20"/>
        </w:rPr>
        <w:t>* (MSAVGFP</w:t>
      </w:r>
      <w:del w:id="3164" w:author="ERCOT 092420" w:date="2020-07-13T15:35:00Z">
        <w:r w:rsidRPr="003C2A11" w:rsidDel="005153E9">
          <w:rPr>
            <w:bCs/>
            <w:szCs w:val="20"/>
          </w:rPr>
          <w:delText xml:space="preserve"> </w:delText>
        </w:r>
        <w:r w:rsidRPr="003C2A11" w:rsidDel="005153E9">
          <w:rPr>
            <w:bCs/>
            <w:i/>
            <w:szCs w:val="20"/>
            <w:vertAlign w:val="subscript"/>
          </w:rPr>
          <w:delText>j</w:delText>
        </w:r>
      </w:del>
      <w:r w:rsidRPr="003C2A11">
        <w:rPr>
          <w:bCs/>
          <w:szCs w:val="20"/>
        </w:rPr>
        <w:t xml:space="preserve"> + FA</w:t>
      </w:r>
      <w:r w:rsidRPr="003C2A11">
        <w:rPr>
          <w:bCs/>
          <w:i/>
          <w:szCs w:val="20"/>
          <w:vertAlign w:val="subscript"/>
        </w:rPr>
        <w:t xml:space="preserve"> q, r</w:t>
      </w:r>
      <w:r w:rsidRPr="003C2A11">
        <w:rPr>
          <w:bCs/>
          <w:szCs w:val="20"/>
        </w:rPr>
        <w:t>) + RVOMS</w:t>
      </w:r>
      <w:r w:rsidRPr="003C2A11">
        <w:rPr>
          <w:bCs/>
          <w:i/>
          <w:szCs w:val="20"/>
          <w:vertAlign w:val="subscript"/>
        </w:rPr>
        <w:t xml:space="preserve"> q, r, s</w:t>
      </w:r>
    </w:p>
    <w:p w14:paraId="6404D3E4" w14:textId="77777777"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0A865705" wp14:editId="5EC50D8B">
            <wp:extent cx="182880" cy="27051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w:t>
      </w:r>
      <w:r w:rsidRPr="003C2A11">
        <w:rPr>
          <w:bCs/>
          <w:szCs w:val="20"/>
          <w:lang w:val="pt-BR"/>
        </w:rPr>
        <w:t xml:space="preserve">AHR </w:t>
      </w:r>
      <w:r w:rsidRPr="003C2A11">
        <w:rPr>
          <w:bCs/>
          <w:i/>
          <w:szCs w:val="20"/>
          <w:vertAlign w:val="subscript"/>
          <w:lang w:val="es-ES"/>
        </w:rPr>
        <w:t xml:space="preserve">q, r, i </w:t>
      </w:r>
      <w:r w:rsidRPr="003C2A11">
        <w:rPr>
          <w:bCs/>
          <w:szCs w:val="20"/>
        </w:rPr>
        <w:t>* (MSAVGFP + FA</w:t>
      </w:r>
      <w:r w:rsidRPr="003C2A11">
        <w:rPr>
          <w:bCs/>
          <w:i/>
          <w:szCs w:val="20"/>
          <w:vertAlign w:val="subscript"/>
        </w:rPr>
        <w:t xml:space="preserve"> q, r</w:t>
      </w:r>
      <w:r w:rsidRPr="003C2A11">
        <w:rPr>
          <w:bCs/>
          <w:szCs w:val="20"/>
        </w:rPr>
        <w:t>) + ROM</w:t>
      </w:r>
      <w:r w:rsidRPr="003C2A11">
        <w:rPr>
          <w:bCs/>
          <w:i/>
          <w:szCs w:val="20"/>
          <w:vertAlign w:val="subscript"/>
        </w:rPr>
        <w:t xml:space="preserve"> q, r</w:t>
      </w:r>
      <w:r w:rsidRPr="003C2A11">
        <w:rPr>
          <w:bCs/>
          <w:szCs w:val="20"/>
        </w:rPr>
        <w:t xml:space="preserve">) * MSGEN </w:t>
      </w:r>
      <w:r w:rsidRPr="003C2A11">
        <w:rPr>
          <w:bCs/>
          <w:i/>
          <w:szCs w:val="20"/>
          <w:vertAlign w:val="subscript"/>
        </w:rPr>
        <w:t>q, r, i</w:t>
      </w:r>
    </w:p>
    <w:p w14:paraId="2841B1F7" w14:textId="77777777" w:rsidR="003C2A11" w:rsidRPr="003C2A11" w:rsidRDefault="003C2A11" w:rsidP="003C2A11">
      <w:pPr>
        <w:tabs>
          <w:tab w:val="left" w:pos="2340"/>
          <w:tab w:val="left" w:pos="3420"/>
        </w:tabs>
        <w:spacing w:after="240"/>
        <w:ind w:left="720"/>
        <w:rPr>
          <w:bCs/>
          <w:iCs/>
          <w:szCs w:val="20"/>
        </w:rPr>
      </w:pPr>
      <w:r w:rsidRPr="003C2A11">
        <w:rPr>
          <w:bCs/>
          <w:iCs/>
          <w:szCs w:val="20"/>
        </w:rPr>
        <w:t xml:space="preserve">Otherwise, </w:t>
      </w:r>
    </w:p>
    <w:p w14:paraId="7B5505ED" w14:textId="77777777" w:rsidR="003C2A11" w:rsidRPr="003C2A11" w:rsidRDefault="003C2A11" w:rsidP="003C2A11">
      <w:pPr>
        <w:tabs>
          <w:tab w:val="left" w:pos="2340"/>
          <w:tab w:val="left" w:pos="3420"/>
        </w:tabs>
        <w:spacing w:after="240"/>
        <w:ind w:left="3420" w:hanging="1980"/>
        <w:rPr>
          <w:bCs/>
          <w:iCs/>
          <w:szCs w:val="20"/>
        </w:rPr>
      </w:pPr>
      <w:r w:rsidRPr="003C2A11">
        <w:rPr>
          <w:bCs/>
          <w:szCs w:val="20"/>
        </w:rPr>
        <w:t xml:space="preserve">MSSUPR </w:t>
      </w:r>
      <w:r w:rsidRPr="003C2A11">
        <w:rPr>
          <w:bCs/>
          <w:i/>
          <w:szCs w:val="20"/>
          <w:vertAlign w:val="subscript"/>
        </w:rPr>
        <w:t>q, r, s</w:t>
      </w:r>
      <w:r w:rsidRPr="003C2A11">
        <w:rPr>
          <w:bCs/>
          <w:szCs w:val="20"/>
        </w:rPr>
        <w:t xml:space="preserve"> = RCGSC</w:t>
      </w:r>
    </w:p>
    <w:p w14:paraId="07D153F4" w14:textId="77777777"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48A56636" wp14:editId="0C4F01DB">
            <wp:extent cx="182880" cy="27051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(PA</w:t>
      </w:r>
      <w:r w:rsidRPr="003C2A11">
        <w:rPr>
          <w:bCs/>
          <w:szCs w:val="20"/>
          <w:lang w:val="pt-BR"/>
        </w:rPr>
        <w:t xml:space="preserve">HR </w:t>
      </w:r>
      <w:r w:rsidRPr="003C2A11">
        <w:rPr>
          <w:bCs/>
          <w:i/>
          <w:szCs w:val="20"/>
          <w:vertAlign w:val="subscript"/>
        </w:rPr>
        <w:t xml:space="preserve">r, </w:t>
      </w:r>
      <w:r w:rsidRPr="003C2A11">
        <w:rPr>
          <w:bCs/>
          <w:i/>
          <w:szCs w:val="20"/>
          <w:vertAlign w:val="subscript"/>
          <w:lang w:val="es-ES"/>
        </w:rPr>
        <w:t xml:space="preserve">i </w:t>
      </w:r>
      <w:r w:rsidRPr="003C2A11">
        <w:rPr>
          <w:bCs/>
          <w:szCs w:val="20"/>
        </w:rPr>
        <w:t>* (MSAVGFP</w:t>
      </w:r>
      <w:del w:id="3165" w:author="ERCOT 092420" w:date="2020-07-13T15:35:00Z">
        <w:r w:rsidRPr="003C2A11" w:rsidDel="00C50AF1">
          <w:rPr>
            <w:bCs/>
            <w:szCs w:val="20"/>
          </w:rPr>
          <w:delText xml:space="preserve"> </w:delText>
        </w:r>
        <w:r w:rsidRPr="003C2A11" w:rsidDel="00C50AF1">
          <w:rPr>
            <w:bCs/>
            <w:i/>
            <w:szCs w:val="20"/>
            <w:vertAlign w:val="subscript"/>
          </w:rPr>
          <w:delText>j</w:delText>
        </w:r>
      </w:del>
      <w:r w:rsidRPr="003C2A11">
        <w:rPr>
          <w:bCs/>
          <w:szCs w:val="20"/>
        </w:rPr>
        <w:t xml:space="preserve"> + PFA </w:t>
      </w:r>
      <w:r w:rsidRPr="003C2A11">
        <w:rPr>
          <w:bCs/>
          <w:i/>
          <w:szCs w:val="20"/>
          <w:vertAlign w:val="subscript"/>
        </w:rPr>
        <w:t>rc</w:t>
      </w:r>
      <w:r w:rsidRPr="003C2A11">
        <w:rPr>
          <w:bCs/>
          <w:szCs w:val="20"/>
        </w:rPr>
        <w:t xml:space="preserve">) + STOM </w:t>
      </w:r>
      <w:r w:rsidRPr="003C2A11">
        <w:rPr>
          <w:bCs/>
          <w:i/>
          <w:szCs w:val="20"/>
          <w:vertAlign w:val="subscript"/>
        </w:rPr>
        <w:t>rc</w:t>
      </w:r>
      <w:r w:rsidRPr="003C2A11">
        <w:rPr>
          <w:bCs/>
          <w:szCs w:val="20"/>
        </w:rPr>
        <w:t xml:space="preserve">) * MSGEN </w:t>
      </w:r>
      <w:r w:rsidRPr="003C2A11">
        <w:rPr>
          <w:bCs/>
          <w:i/>
          <w:szCs w:val="20"/>
          <w:vertAlign w:val="subscript"/>
        </w:rPr>
        <w:t>q, r, i</w:t>
      </w:r>
    </w:p>
    <w:p w14:paraId="048E7F0D" w14:textId="77777777" w:rsidR="003C2A11" w:rsidRPr="003C2A11" w:rsidRDefault="003C2A11" w:rsidP="003C2A11">
      <w:pPr>
        <w:tabs>
          <w:tab w:val="left" w:pos="1440"/>
          <w:tab w:val="left" w:pos="3420"/>
        </w:tabs>
        <w:spacing w:after="240"/>
        <w:ind w:left="3420" w:hanging="2700"/>
        <w:rPr>
          <w:bCs/>
          <w:szCs w:val="20"/>
        </w:rPr>
      </w:pPr>
      <w:r w:rsidRPr="003C2A11">
        <w:rPr>
          <w:bCs/>
          <w:szCs w:val="20"/>
        </w:rPr>
        <w:t xml:space="preserve">Where, </w:t>
      </w:r>
    </w:p>
    <w:p w14:paraId="69ACCD2B" w14:textId="77777777" w:rsidR="003C2A11" w:rsidRPr="003C2A11" w:rsidRDefault="003C2A11" w:rsidP="003C2A11">
      <w:pPr>
        <w:spacing w:after="240"/>
        <w:ind w:left="1440"/>
        <w:rPr>
          <w:bCs/>
          <w:iCs/>
          <w:szCs w:val="20"/>
        </w:rPr>
      </w:pPr>
      <w:r w:rsidRPr="003C2A11">
        <w:rPr>
          <w:iCs/>
          <w:szCs w:val="20"/>
        </w:rPr>
        <w:t>MSAVGFP = MSAVGFIP for Generation Resources that indicate in the Resource Registration process or the verifiable cost process to start on natural gas</w:t>
      </w:r>
      <w:ins w:id="3166" w:author="ERCOT 092420" w:date="2020-07-13T15:36:00Z">
        <w:r w:rsidR="005153E9">
          <w:rPr>
            <w:iCs/>
            <w:szCs w:val="20"/>
          </w:rPr>
          <w:t xml:space="preserve">.  For ESRs, the </w:t>
        </w:r>
        <w:r w:rsidR="005153E9" w:rsidRPr="002855C3">
          <w:rPr>
            <w:iCs/>
            <w:szCs w:val="20"/>
          </w:rPr>
          <w:t>MSAVGFIP</w:t>
        </w:r>
        <w:r w:rsidR="005153E9">
          <w:rPr>
            <w:iCs/>
            <w:szCs w:val="20"/>
          </w:rPr>
          <w:t xml:space="preserve"> shall be set to zero.</w:t>
        </w:r>
      </w:ins>
    </w:p>
    <w:p w14:paraId="2547D459" w14:textId="77777777" w:rsidR="003C2A11" w:rsidRPr="003C2A11" w:rsidRDefault="003C2A11" w:rsidP="003C2A11">
      <w:pPr>
        <w:spacing w:after="240"/>
        <w:ind w:firstLine="720"/>
        <w:rPr>
          <w:iCs/>
          <w:szCs w:val="20"/>
        </w:rPr>
      </w:pPr>
      <w:r w:rsidRPr="003C2A11">
        <w:rPr>
          <w:iCs/>
          <w:szCs w:val="20"/>
        </w:rPr>
        <w:t xml:space="preserve">Or, </w:t>
      </w:r>
    </w:p>
    <w:p w14:paraId="4FAA191F" w14:textId="77777777" w:rsidR="003C2A11" w:rsidRPr="003C2A11" w:rsidRDefault="003C2A11" w:rsidP="003C2A11">
      <w:pPr>
        <w:spacing w:after="240"/>
        <w:ind w:left="1440"/>
        <w:rPr>
          <w:iCs/>
          <w:szCs w:val="20"/>
        </w:rPr>
      </w:pPr>
      <w:r w:rsidRPr="003C2A11">
        <w:rPr>
          <w:iCs/>
          <w:szCs w:val="20"/>
        </w:rPr>
        <w:t>MSAVGFP = MSAVGFOP for Generation Resources that indicate in the Resource Registration process or through the verifiable cost process to start on fuel oil</w:t>
      </w:r>
    </w:p>
    <w:p w14:paraId="4B929C58" w14:textId="77777777" w:rsidR="003C2A11" w:rsidRPr="003C2A11" w:rsidRDefault="003C2A11" w:rsidP="003C2A11">
      <w:pPr>
        <w:rPr>
          <w:szCs w:val="20"/>
        </w:rPr>
      </w:pPr>
      <w:r w:rsidRPr="003C2A11">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3C2A11" w:rsidRPr="003C2A11" w14:paraId="25F23884" w14:textId="77777777" w:rsidTr="00C50AF1">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5284ACE4" w14:textId="77777777" w:rsidR="003C2A11" w:rsidRPr="003C2A11" w:rsidRDefault="003C2A11" w:rsidP="003C2A11">
            <w:pPr>
              <w:spacing w:after="240"/>
              <w:rPr>
                <w:b/>
                <w:iCs/>
                <w:sz w:val="20"/>
                <w:szCs w:val="20"/>
              </w:rPr>
            </w:pPr>
            <w:r w:rsidRPr="003C2A11">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6E98743" w14:textId="77777777" w:rsidR="003C2A11" w:rsidRPr="003C2A11" w:rsidRDefault="003C2A11" w:rsidP="003C2A11">
            <w:pPr>
              <w:spacing w:after="240"/>
              <w:jc w:val="center"/>
              <w:rPr>
                <w:b/>
                <w:iCs/>
                <w:sz w:val="20"/>
                <w:szCs w:val="20"/>
              </w:rPr>
            </w:pPr>
            <w:r w:rsidRPr="003C2A11">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07F6E66A"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3D24968A"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86EE8C8" w14:textId="77777777" w:rsidR="003C2A11" w:rsidRPr="003C2A11" w:rsidRDefault="003C2A11" w:rsidP="003C2A11">
            <w:pPr>
              <w:spacing w:after="60"/>
              <w:rPr>
                <w:iCs/>
                <w:sz w:val="20"/>
                <w:szCs w:val="20"/>
              </w:rPr>
            </w:pPr>
            <w:r w:rsidRPr="003C2A11">
              <w:rPr>
                <w:iCs/>
                <w:sz w:val="20"/>
                <w:szCs w:val="20"/>
              </w:rPr>
              <w:t xml:space="preserve">MSMWAMT </w:t>
            </w:r>
            <w:r w:rsidRPr="003C2A11">
              <w:rPr>
                <w:i/>
                <w:iCs/>
                <w:sz w:val="20"/>
                <w:szCs w:val="20"/>
                <w:vertAlign w:val="subscript"/>
              </w:rPr>
              <w:t>q, r, d</w:t>
            </w:r>
            <w:r w:rsidRPr="003C2A11">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1E52FC7"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4066A715" w14:textId="77777777" w:rsidR="003C2A11" w:rsidRPr="003C2A11" w:rsidRDefault="003C2A11" w:rsidP="003C2A11">
            <w:pPr>
              <w:spacing w:after="60"/>
              <w:rPr>
                <w:iCs/>
                <w:sz w:val="20"/>
                <w:szCs w:val="20"/>
              </w:rPr>
            </w:pPr>
            <w:r w:rsidRPr="003C2A11">
              <w:rPr>
                <w:i/>
                <w:iCs/>
                <w:sz w:val="20"/>
                <w:szCs w:val="20"/>
              </w:rPr>
              <w:t>Market Suspension Make-Whole Payment –</w:t>
            </w:r>
            <w:r w:rsidRPr="003C2A11">
              <w:rPr>
                <w:iCs/>
                <w:sz w:val="20"/>
                <w:szCs w:val="20"/>
              </w:rPr>
              <w:t xml:space="preserve"> The Market 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33B9FA84"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3FAFF1AB" w14:textId="77777777" w:rsidR="003C2A11" w:rsidRPr="003C2A11" w:rsidRDefault="003C2A11" w:rsidP="003C2A11">
            <w:pPr>
              <w:spacing w:after="60"/>
              <w:rPr>
                <w:iCs/>
                <w:sz w:val="20"/>
                <w:szCs w:val="20"/>
              </w:rPr>
            </w:pPr>
            <w:r w:rsidRPr="003C2A11">
              <w:rPr>
                <w:sz w:val="20"/>
                <w:szCs w:val="20"/>
              </w:rPr>
              <w:t xml:space="preserve">MSSUCADJ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5BD6F62D" w14:textId="77777777" w:rsidR="003C2A11" w:rsidRPr="003C2A11" w:rsidRDefault="003C2A11" w:rsidP="003C2A11">
            <w:pPr>
              <w:spacing w:after="60"/>
              <w:rPr>
                <w:iCs/>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60AEFA02" w14:textId="77777777" w:rsidR="003C2A11" w:rsidRPr="003C2A11" w:rsidRDefault="003C2A11" w:rsidP="003C2A11">
            <w:pPr>
              <w:spacing w:after="60"/>
              <w:rPr>
                <w:i/>
                <w:iCs/>
                <w:sz w:val="20"/>
                <w:szCs w:val="20"/>
              </w:rPr>
            </w:pPr>
            <w:r w:rsidRPr="003C2A11">
              <w:rPr>
                <w:i/>
                <w:sz w:val="20"/>
                <w:szCs w:val="20"/>
              </w:rPr>
              <w:t>Market Suspension Startup Costs Adjustment</w:t>
            </w:r>
            <w:r w:rsidRPr="003C2A11">
              <w:rPr>
                <w:i/>
                <w:iCs/>
                <w:sz w:val="20"/>
                <w:szCs w:val="20"/>
              </w:rPr>
              <w:t xml:space="preserve"> –</w:t>
            </w:r>
            <w:r w:rsidRPr="003C2A11">
              <w:rPr>
                <w:iCs/>
                <w:sz w:val="20"/>
                <w:szCs w:val="20"/>
              </w:rPr>
              <w:t xml:space="preserve"> </w:t>
            </w:r>
            <w:r w:rsidRPr="003C2A11">
              <w:rPr>
                <w:sz w:val="20"/>
                <w:szCs w:val="20"/>
              </w:rPr>
              <w:t>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related to starting up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4D207F22"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00CC60FD" w14:textId="77777777" w:rsidR="003C2A11" w:rsidRPr="003C2A11" w:rsidRDefault="003C2A11" w:rsidP="003C2A11">
            <w:pPr>
              <w:spacing w:after="60"/>
              <w:rPr>
                <w:sz w:val="20"/>
                <w:szCs w:val="20"/>
              </w:rPr>
            </w:pPr>
            <w:r w:rsidRPr="003C2A11">
              <w:rPr>
                <w:sz w:val="20"/>
                <w:szCs w:val="20"/>
              </w:rPr>
              <w:lastRenderedPageBreak/>
              <w:t xml:space="preserve">MSOCADJ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3BB184E1" w14:textId="77777777" w:rsidR="003C2A11" w:rsidRPr="003C2A11" w:rsidRDefault="003C2A11" w:rsidP="003C2A11">
            <w:pPr>
              <w:spacing w:after="60"/>
              <w:rPr>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244383B5" w14:textId="77777777" w:rsidR="003C2A11" w:rsidRPr="003C2A11" w:rsidRDefault="003C2A11" w:rsidP="003C2A11">
            <w:pPr>
              <w:spacing w:after="60"/>
              <w:rPr>
                <w:i/>
                <w:sz w:val="20"/>
                <w:szCs w:val="20"/>
              </w:rPr>
            </w:pPr>
            <w:r w:rsidRPr="003C2A11">
              <w:rPr>
                <w:i/>
                <w:sz w:val="20"/>
                <w:szCs w:val="20"/>
              </w:rPr>
              <w:t xml:space="preserve">Market Suspension Operating Costs Adjustment </w:t>
            </w:r>
            <w:r w:rsidRPr="003C2A11">
              <w:rPr>
                <w:i/>
                <w:iCs/>
                <w:sz w:val="20"/>
                <w:szCs w:val="20"/>
              </w:rPr>
              <w:t>–</w:t>
            </w:r>
            <w:r w:rsidRPr="003C2A11">
              <w:rPr>
                <w:sz w:val="20"/>
                <w:szCs w:val="20"/>
              </w:rPr>
              <w:t xml:space="preserve"> 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for operating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48B37DD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2BA2705" w14:textId="77777777" w:rsidR="003C2A11" w:rsidRPr="003C2A11" w:rsidRDefault="003C2A11" w:rsidP="003C2A11">
            <w:pPr>
              <w:spacing w:after="60"/>
              <w:rPr>
                <w:iCs/>
                <w:sz w:val="20"/>
                <w:szCs w:val="20"/>
              </w:rPr>
            </w:pPr>
            <w:r w:rsidRPr="003C2A11">
              <w:rPr>
                <w:iCs/>
                <w:sz w:val="20"/>
                <w:szCs w:val="20"/>
              </w:rPr>
              <w:t xml:space="preserve">MSSUC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6A77EBB1"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1599CF54" w14:textId="77777777" w:rsidR="003C2A11" w:rsidRPr="003C2A11" w:rsidRDefault="003C2A11" w:rsidP="003C2A11">
            <w:pPr>
              <w:spacing w:after="60"/>
              <w:rPr>
                <w:iCs/>
                <w:sz w:val="20"/>
                <w:szCs w:val="20"/>
              </w:rPr>
            </w:pPr>
            <w:r w:rsidRPr="003C2A11">
              <w:rPr>
                <w:i/>
                <w:iCs/>
                <w:sz w:val="20"/>
                <w:szCs w:val="20"/>
              </w:rPr>
              <w:t>Market Suspension Startup Cost –</w:t>
            </w:r>
            <w:r w:rsidRPr="003C2A11">
              <w:rPr>
                <w:sz w:val="20"/>
                <w:szCs w:val="20"/>
              </w:rPr>
              <w:t xml:space="preserve"> </w:t>
            </w:r>
            <w:r w:rsidRPr="003C2A11">
              <w:rPr>
                <w:iCs/>
                <w:sz w:val="20"/>
                <w:szCs w:val="20"/>
              </w:rPr>
              <w:t xml:space="preserve">The Startup Costs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during restart hours,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69D0CD1F"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28EE8C86" w14:textId="77777777" w:rsidR="003C2A11" w:rsidRPr="003C2A11" w:rsidRDefault="003C2A11" w:rsidP="003C2A11">
            <w:pPr>
              <w:spacing w:after="60"/>
              <w:rPr>
                <w:iCs/>
                <w:sz w:val="20"/>
                <w:szCs w:val="20"/>
              </w:rPr>
            </w:pPr>
            <w:r w:rsidRPr="003C2A11">
              <w:rPr>
                <w:iCs/>
                <w:sz w:val="20"/>
                <w:szCs w:val="20"/>
              </w:rPr>
              <w:t xml:space="preserve">MSSUPR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6291C319"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0CF68ECC" w14:textId="77777777" w:rsidR="003C2A11" w:rsidRPr="003C2A11" w:rsidRDefault="003C2A11" w:rsidP="003C2A11">
            <w:pPr>
              <w:spacing w:after="60"/>
              <w:rPr>
                <w:i/>
                <w:iCs/>
                <w:sz w:val="20"/>
                <w:szCs w:val="20"/>
              </w:rPr>
            </w:pPr>
            <w:r w:rsidRPr="003C2A11">
              <w:rPr>
                <w:i/>
                <w:iCs/>
                <w:sz w:val="20"/>
                <w:szCs w:val="20"/>
              </w:rPr>
              <w:t>Market Suspension Startup Price per Start</w:t>
            </w:r>
            <w:r w:rsidRPr="003C2A11">
              <w:rPr>
                <w:i/>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Settlement price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for the start </w:t>
            </w:r>
            <w:r w:rsidRPr="003C2A11">
              <w:rPr>
                <w:i/>
                <w:iCs/>
                <w:sz w:val="20"/>
                <w:szCs w:val="20"/>
              </w:rPr>
              <w:t>s</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5AAE8FF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A5A1421" w14:textId="77777777" w:rsidR="003C2A11" w:rsidRPr="003C2A11" w:rsidRDefault="003C2A11" w:rsidP="003C2A11">
            <w:pPr>
              <w:spacing w:after="60"/>
              <w:rPr>
                <w:iCs/>
                <w:sz w:val="20"/>
                <w:szCs w:val="20"/>
              </w:rPr>
            </w:pPr>
            <w:r w:rsidRPr="003C2A11">
              <w:rPr>
                <w:sz w:val="20"/>
                <w:szCs w:val="20"/>
              </w:rPr>
              <w:t>RABCFCRS</w:t>
            </w:r>
            <w:r w:rsidRPr="003C2A11">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3CC2DEC0" w14:textId="77777777" w:rsidR="003C2A11" w:rsidRPr="003C2A11" w:rsidRDefault="003C2A11" w:rsidP="003C2A11">
            <w:pPr>
              <w:spacing w:after="60"/>
              <w:rPr>
                <w:iCs/>
                <w:sz w:val="20"/>
                <w:szCs w:val="20"/>
              </w:rPr>
            </w:pPr>
            <w:r w:rsidRPr="003C2A11">
              <w:rPr>
                <w:iCs/>
                <w:sz w:val="20"/>
                <w:szCs w:val="20"/>
              </w:rPr>
              <w:t>MMBtu</w:t>
            </w:r>
            <w:ins w:id="3167" w:author="ERCOT 092420" w:date="2020-07-13T15:37:00Z">
              <w:r w:rsidR="005153E9">
                <w:rPr>
                  <w:iCs/>
                  <w:sz w:val="20"/>
                  <w:szCs w:val="20"/>
                </w:rPr>
                <w:t xml:space="preserve"> / start</w:t>
              </w:r>
            </w:ins>
          </w:p>
        </w:tc>
        <w:tc>
          <w:tcPr>
            <w:tcW w:w="3385" w:type="pct"/>
            <w:tcBorders>
              <w:top w:val="single" w:sz="6" w:space="0" w:color="auto"/>
              <w:left w:val="single" w:sz="6" w:space="0" w:color="auto"/>
              <w:bottom w:val="single" w:sz="6" w:space="0" w:color="auto"/>
              <w:right w:val="single" w:sz="4" w:space="0" w:color="auto"/>
            </w:tcBorders>
            <w:hideMark/>
          </w:tcPr>
          <w:p w14:paraId="1AE83E66" w14:textId="77777777" w:rsidR="003C2A11" w:rsidRPr="003C2A11" w:rsidRDefault="003C2A11" w:rsidP="003C2A11">
            <w:pPr>
              <w:spacing w:after="60"/>
              <w:rPr>
                <w:i/>
                <w:iCs/>
                <w:sz w:val="20"/>
                <w:szCs w:val="20"/>
              </w:rPr>
            </w:pPr>
            <w:r w:rsidRPr="003C2A11">
              <w:rPr>
                <w:i/>
                <w:iCs/>
                <w:sz w:val="20"/>
                <w:szCs w:val="20"/>
              </w:rPr>
              <w:t xml:space="preserve">Raw Actual Breaker Close Fuel Consumption Rate per Start – </w:t>
            </w:r>
            <w:r w:rsidRPr="003C2A11">
              <w:rPr>
                <w:iCs/>
                <w:sz w:val="20"/>
                <w:szCs w:val="20"/>
              </w:rPr>
              <w:t xml:space="preserve">The raw actual verifiable fuel consumption rate, from first fire to breaker close,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s,</w:t>
            </w:r>
            <w:r w:rsidRPr="003C2A11">
              <w:rPr>
                <w:iCs/>
                <w:sz w:val="20"/>
                <w:szCs w:val="20"/>
              </w:rPr>
              <w:t xml:space="preserve"> for the warmth state, as submitted through the verifiable cost process.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56C82EC7"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5D4F5ED" w14:textId="77777777" w:rsidR="003C2A11" w:rsidRPr="003C2A11" w:rsidRDefault="003C2A11" w:rsidP="003C2A11">
            <w:pPr>
              <w:spacing w:after="60"/>
              <w:rPr>
                <w:iCs/>
                <w:sz w:val="20"/>
                <w:szCs w:val="20"/>
              </w:rPr>
            </w:pPr>
            <w:r w:rsidRPr="003C2A11">
              <w:rPr>
                <w:iCs/>
                <w:sz w:val="20"/>
                <w:szCs w:val="20"/>
              </w:rPr>
              <w:t xml:space="preserve">MSOC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5EB7C16"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6041C8D" w14:textId="77777777" w:rsidR="003C2A11" w:rsidRPr="003C2A11" w:rsidRDefault="003C2A11" w:rsidP="003C2A11">
            <w:pPr>
              <w:spacing w:after="60"/>
              <w:rPr>
                <w:iCs/>
                <w:sz w:val="20"/>
                <w:szCs w:val="20"/>
              </w:rPr>
            </w:pPr>
            <w:r w:rsidRPr="003C2A11">
              <w:rPr>
                <w:i/>
                <w:iCs/>
                <w:sz w:val="20"/>
                <w:szCs w:val="20"/>
              </w:rPr>
              <w:t>Market Suspension Operating Cost</w:t>
            </w:r>
            <w:r w:rsidRPr="003C2A11">
              <w:rPr>
                <w:iCs/>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operating cost for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after breaker close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162A49C5" w14:textId="77777777" w:rsidTr="00C50AF1">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58B7752A" w14:textId="77777777" w:rsidR="003C2A11" w:rsidRPr="003C2A11" w:rsidRDefault="003C2A11" w:rsidP="003C2A11">
            <w:pPr>
              <w:spacing w:after="60"/>
              <w:rPr>
                <w:iCs/>
                <w:sz w:val="20"/>
                <w:szCs w:val="20"/>
              </w:rPr>
            </w:pPr>
            <w:r w:rsidRPr="003C2A11">
              <w:rPr>
                <w:iCs/>
                <w:sz w:val="20"/>
                <w:szCs w:val="20"/>
              </w:rPr>
              <w:t xml:space="preserve">RVOMS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1116A32E"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2C7EC3CD" w14:textId="77777777" w:rsidR="003C2A11" w:rsidRPr="003C2A11" w:rsidRDefault="003C2A11" w:rsidP="003C2A11">
            <w:pPr>
              <w:spacing w:after="60"/>
              <w:rPr>
                <w:iCs/>
                <w:sz w:val="20"/>
                <w:szCs w:val="20"/>
              </w:rPr>
            </w:pPr>
            <w:r w:rsidRPr="003C2A11">
              <w:rPr>
                <w:i/>
                <w:iCs/>
                <w:sz w:val="20"/>
                <w:szCs w:val="20"/>
              </w:rPr>
              <w:t xml:space="preserve">Raw Verifiable Operations and Maintenance Cost per Start – </w:t>
            </w:r>
            <w:r w:rsidRPr="003C2A11">
              <w:rPr>
                <w:iCs/>
                <w:sz w:val="20"/>
                <w:szCs w:val="20"/>
              </w:rPr>
              <w:t xml:space="preserve">The raw verifiable Operations and Maintenance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 xml:space="preserve">s, </w:t>
            </w:r>
            <w:r w:rsidRPr="003C2A11">
              <w:rPr>
                <w:iCs/>
                <w:sz w:val="20"/>
                <w:szCs w:val="20"/>
              </w:rPr>
              <w:t>for the warmth state, as submitted through the verifiable cost process</w:t>
            </w:r>
            <w:r w:rsidRPr="003C2A11">
              <w:rPr>
                <w:i/>
                <w:iCs/>
                <w:sz w:val="20"/>
                <w:szCs w:val="20"/>
              </w:rPr>
              <w:t xml:space="preserve">. </w:t>
            </w:r>
            <w:r w:rsidRPr="003C2A11" w:rsidDel="005A51D9">
              <w:rPr>
                <w:iCs/>
                <w:sz w:val="20"/>
                <w:szCs w:val="20"/>
              </w:rPr>
              <w:t xml:space="preserve"> </w:t>
            </w:r>
            <w:r w:rsidRPr="003C2A11">
              <w:rPr>
                <w:iCs/>
                <w:sz w:val="20"/>
                <w:szCs w:val="20"/>
              </w:rPr>
              <w:t xml:space="preserve">Where for a Combined Cycle Train, the Resource </w:t>
            </w:r>
            <w:r w:rsidRPr="003C2A11">
              <w:rPr>
                <w:i/>
                <w:iCs/>
                <w:sz w:val="20"/>
                <w:szCs w:val="20"/>
              </w:rPr>
              <w:t>r</w:t>
            </w:r>
            <w:r w:rsidRPr="003C2A11">
              <w:rPr>
                <w:iCs/>
                <w:sz w:val="20"/>
                <w:szCs w:val="20"/>
              </w:rPr>
              <w:t xml:space="preserve"> is a Combined Cycle Generation Resource within the Combined Cycle Train.  </w:t>
            </w:r>
          </w:p>
        </w:tc>
      </w:tr>
      <w:tr w:rsidR="003C2A11" w:rsidRPr="003C2A11" w14:paraId="34D14AAA"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F5CCA2E" w14:textId="77777777" w:rsidR="003C2A11" w:rsidRPr="003C2A11" w:rsidRDefault="003C2A11" w:rsidP="003C2A11">
            <w:pPr>
              <w:spacing w:after="60"/>
              <w:rPr>
                <w:iCs/>
                <w:sz w:val="20"/>
                <w:szCs w:val="20"/>
              </w:rPr>
            </w:pPr>
            <w:r w:rsidRPr="003C2A11">
              <w:rPr>
                <w:iCs/>
                <w:sz w:val="20"/>
                <w:szCs w:val="20"/>
              </w:rPr>
              <w:t xml:space="preserve">ROM </w:t>
            </w:r>
            <w:r w:rsidRPr="003C2A11">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5C528B7"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07B7E4CD" w14:textId="77777777" w:rsidR="003C2A11" w:rsidRPr="003C2A11" w:rsidRDefault="003C2A11" w:rsidP="003C2A11">
            <w:pPr>
              <w:spacing w:after="60"/>
              <w:rPr>
                <w:i/>
                <w:iCs/>
                <w:sz w:val="20"/>
                <w:szCs w:val="20"/>
              </w:rPr>
            </w:pPr>
            <w:r w:rsidRPr="003C2A11">
              <w:rPr>
                <w:i/>
                <w:iCs/>
                <w:sz w:val="20"/>
                <w:szCs w:val="20"/>
              </w:rPr>
              <w:t xml:space="preserve">Raw Verifiable Operations and Maintenance Cost Above LSL – </w:t>
            </w:r>
            <w:r w:rsidRPr="003C2A11">
              <w:rPr>
                <w:iCs/>
                <w:sz w:val="20"/>
                <w:szCs w:val="20"/>
              </w:rPr>
              <w:t xml:space="preserve">The raw verifiable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above Low Sustained Limit (LSL).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639C96D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C2A2C74" w14:textId="77777777" w:rsidR="003C2A11" w:rsidRPr="003C2A11" w:rsidRDefault="003C2A11" w:rsidP="003C2A11">
            <w:pPr>
              <w:spacing w:after="60"/>
              <w:rPr>
                <w:iCs/>
                <w:sz w:val="20"/>
                <w:szCs w:val="20"/>
              </w:rPr>
            </w:pPr>
            <w:r w:rsidRPr="003C2A11">
              <w:rPr>
                <w:iCs/>
                <w:sz w:val="20"/>
                <w:szCs w:val="20"/>
              </w:rPr>
              <w:t xml:space="preserve">STOM </w:t>
            </w:r>
            <w:r w:rsidRPr="003C2A11">
              <w:rPr>
                <w:i/>
                <w:iCs/>
                <w:sz w:val="20"/>
                <w:szCs w:val="20"/>
                <w:vertAlign w:val="subscript"/>
              </w:rPr>
              <w:t>rc</w:t>
            </w:r>
            <w:r w:rsidRPr="003C2A11">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8F85008"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49232057" w14:textId="77777777" w:rsidR="003C2A11" w:rsidRPr="003C2A11" w:rsidRDefault="003C2A11" w:rsidP="00472EAC">
            <w:pPr>
              <w:spacing w:after="60"/>
              <w:rPr>
                <w:iCs/>
                <w:sz w:val="20"/>
                <w:szCs w:val="20"/>
              </w:rPr>
            </w:pPr>
            <w:r w:rsidRPr="003C2A11">
              <w:rPr>
                <w:i/>
                <w:iCs/>
                <w:sz w:val="20"/>
                <w:szCs w:val="20"/>
              </w:rPr>
              <w:t xml:space="preserve">Standard Operations and Maintenance Cost – </w:t>
            </w:r>
            <w:r w:rsidRPr="003C2A11">
              <w:rPr>
                <w:iCs/>
                <w:sz w:val="20"/>
                <w:szCs w:val="20"/>
              </w:rPr>
              <w:t xml:space="preserve">The standard O&amp;M cost for the Resource category </w:t>
            </w:r>
            <w:r w:rsidRPr="003C2A11">
              <w:rPr>
                <w:i/>
                <w:iCs/>
                <w:sz w:val="20"/>
                <w:szCs w:val="20"/>
              </w:rPr>
              <w:t>rc</w:t>
            </w:r>
            <w:r w:rsidRPr="003C2A11">
              <w:rPr>
                <w:iCs/>
                <w:sz w:val="20"/>
                <w:szCs w:val="20"/>
              </w:rPr>
              <w:t xml:space="preserve"> for operations above LSL, shall be set to the minimum energy variable O&amp;M costs, as described in paragraph (6)(c) of Section 5.6.1, Verifiable Costs.  </w:t>
            </w:r>
            <w:ins w:id="3168" w:author="ERCOT 092420" w:date="2020-07-13T15:38:00Z">
              <w:r w:rsidR="005153E9">
                <w:rPr>
                  <w:iCs/>
                  <w:sz w:val="20"/>
                  <w:szCs w:val="20"/>
                </w:rPr>
                <w:t xml:space="preserve">For an ESR, STOM shall be set at $0.3/MWh and for </w:t>
              </w:r>
            </w:ins>
            <w:ins w:id="3169" w:author="ERCOT 092420" w:date="2020-09-24T14:47:00Z">
              <w:r w:rsidR="00472EAC">
                <w:rPr>
                  <w:iCs/>
                  <w:sz w:val="20"/>
                  <w:szCs w:val="20"/>
                </w:rPr>
                <w:t xml:space="preserve">a </w:t>
              </w:r>
            </w:ins>
            <w:ins w:id="3170" w:author="ERCOT 092420" w:date="2020-07-13T15:38:00Z">
              <w:r w:rsidR="005153E9">
                <w:rPr>
                  <w:iCs/>
                  <w:sz w:val="20"/>
                  <w:szCs w:val="20"/>
                </w:rPr>
                <w:t>DC-Coupled Resource, the value shall be set at $4.40/MWh.</w:t>
              </w:r>
            </w:ins>
          </w:p>
        </w:tc>
      </w:tr>
      <w:tr w:rsidR="003C2A11" w:rsidRPr="003C2A11" w14:paraId="77F8616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953FC98" w14:textId="77777777" w:rsidR="003C2A11" w:rsidRPr="003C2A11" w:rsidRDefault="003C2A11" w:rsidP="003C2A11">
            <w:pPr>
              <w:spacing w:after="60"/>
              <w:rPr>
                <w:i/>
                <w:iCs/>
                <w:sz w:val="20"/>
                <w:szCs w:val="20"/>
              </w:rPr>
            </w:pPr>
            <w:r w:rsidRPr="003C2A11">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760E0D0F"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14180159" w14:textId="77777777" w:rsidR="003C2A11" w:rsidRPr="003C2A11" w:rsidRDefault="003C2A11" w:rsidP="003C2A11">
            <w:pPr>
              <w:spacing w:after="60"/>
              <w:rPr>
                <w:iCs/>
                <w:sz w:val="20"/>
                <w:szCs w:val="20"/>
              </w:rPr>
            </w:pPr>
            <w:r w:rsidRPr="003C2A11">
              <w:rPr>
                <w:i/>
                <w:iCs/>
                <w:sz w:val="20"/>
                <w:szCs w:val="20"/>
              </w:rPr>
              <w:t>Market Suspension Average Fuel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price calculated based on MSAVGFIP or MSAVGFOP.</w:t>
            </w:r>
          </w:p>
        </w:tc>
      </w:tr>
      <w:tr w:rsidR="003C2A11" w:rsidRPr="003C2A11" w14:paraId="2C2DC7E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EBDEE30" w14:textId="77777777" w:rsidR="003C2A11" w:rsidRPr="003C2A11" w:rsidRDefault="003C2A11" w:rsidP="003C2A11">
            <w:pPr>
              <w:spacing w:after="60"/>
              <w:rPr>
                <w:iCs/>
                <w:sz w:val="20"/>
                <w:szCs w:val="20"/>
              </w:rPr>
            </w:pPr>
            <w:r w:rsidRPr="003C2A11">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2767506D"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18526C9" w14:textId="77777777" w:rsidR="003C2A11" w:rsidRPr="003C2A11" w:rsidRDefault="003C2A11" w:rsidP="003C2A11">
            <w:pPr>
              <w:spacing w:after="60"/>
              <w:rPr>
                <w:iCs/>
                <w:sz w:val="20"/>
                <w:szCs w:val="20"/>
              </w:rPr>
            </w:pPr>
            <w:r w:rsidRPr="003C2A11">
              <w:rPr>
                <w:i/>
                <w:iCs/>
                <w:sz w:val="20"/>
                <w:szCs w:val="20"/>
              </w:rPr>
              <w:t>Market Suspension Average Fuel Index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Index Price (FIP) calculated as the average price of FIP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6304D358"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35AF5C8" w14:textId="77777777" w:rsidR="003C2A11" w:rsidRPr="003C2A11" w:rsidRDefault="003C2A11" w:rsidP="003C2A11">
            <w:pPr>
              <w:spacing w:after="60"/>
              <w:rPr>
                <w:iCs/>
                <w:sz w:val="20"/>
                <w:szCs w:val="20"/>
              </w:rPr>
            </w:pPr>
            <w:r w:rsidRPr="003C2A11">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393E615"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BEE60CF" w14:textId="77777777" w:rsidR="003C2A11" w:rsidRPr="003C2A11" w:rsidRDefault="003C2A11" w:rsidP="003C2A11">
            <w:pPr>
              <w:spacing w:after="60"/>
              <w:rPr>
                <w:iCs/>
                <w:sz w:val="20"/>
                <w:szCs w:val="20"/>
              </w:rPr>
            </w:pPr>
            <w:r w:rsidRPr="003C2A11">
              <w:rPr>
                <w:i/>
                <w:iCs/>
                <w:sz w:val="20"/>
                <w:szCs w:val="20"/>
              </w:rPr>
              <w:t>Market Suspension Average Fuel Oil Price</w:t>
            </w:r>
            <w:r w:rsidRPr="003C2A11">
              <w:rPr>
                <w:iCs/>
                <w:sz w:val="20"/>
                <w:szCs w:val="20"/>
              </w:rPr>
              <w:t xml:space="preserve"> </w:t>
            </w:r>
            <w:r w:rsidRPr="003C2A11">
              <w:rPr>
                <w:i/>
                <w:iCs/>
                <w:sz w:val="20"/>
                <w:szCs w:val="20"/>
              </w:rPr>
              <w:t>–</w:t>
            </w:r>
            <w:r w:rsidRPr="003C2A11">
              <w:rPr>
                <w:iCs/>
                <w:sz w:val="20"/>
                <w:szCs w:val="20"/>
              </w:rPr>
              <w:t xml:space="preserve"> The Market Suspension average Fuel Oil Price (FOP) calculated as the average price of FOP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3A9548DC"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4B2CB142" w14:textId="77777777" w:rsidR="003C2A11" w:rsidRPr="003C2A11" w:rsidRDefault="003C2A11" w:rsidP="003C2A11">
            <w:pPr>
              <w:spacing w:after="60"/>
              <w:rPr>
                <w:iCs/>
                <w:sz w:val="20"/>
                <w:szCs w:val="20"/>
              </w:rPr>
            </w:pPr>
            <w:r w:rsidRPr="003C2A11">
              <w:rPr>
                <w:iCs/>
                <w:sz w:val="20"/>
                <w:szCs w:val="20"/>
              </w:rPr>
              <w:lastRenderedPageBreak/>
              <w:t>RCGSC</w:t>
            </w:r>
          </w:p>
        </w:tc>
        <w:tc>
          <w:tcPr>
            <w:tcW w:w="607" w:type="pct"/>
            <w:tcBorders>
              <w:top w:val="single" w:sz="6" w:space="0" w:color="auto"/>
              <w:left w:val="single" w:sz="6" w:space="0" w:color="auto"/>
              <w:bottom w:val="single" w:sz="6" w:space="0" w:color="auto"/>
              <w:right w:val="single" w:sz="6" w:space="0" w:color="auto"/>
            </w:tcBorders>
            <w:hideMark/>
          </w:tcPr>
          <w:p w14:paraId="0C990619"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BADBE" w14:textId="77777777" w:rsidR="003C2A11" w:rsidRPr="003C2A11" w:rsidRDefault="003C2A11" w:rsidP="003C2A11">
            <w:pPr>
              <w:spacing w:after="60"/>
              <w:rPr>
                <w:iCs/>
                <w:sz w:val="20"/>
                <w:szCs w:val="20"/>
              </w:rPr>
            </w:pPr>
            <w:r w:rsidRPr="003C2A11">
              <w:rPr>
                <w:i/>
                <w:iCs/>
                <w:sz w:val="20"/>
                <w:szCs w:val="20"/>
              </w:rPr>
              <w:t xml:space="preserve">Resource Category Generic Startup Cost – </w:t>
            </w:r>
            <w:r w:rsidRPr="003C2A11">
              <w:rPr>
                <w:iCs/>
                <w:sz w:val="20"/>
                <w:szCs w:val="20"/>
              </w:rPr>
              <w:t>The Resource Category Generic Startup Cost cap for the category of the Resource, according to Section 4.4.9.2.3, Startup Offer and Minimum-Energy Offer Generic Caps, for the Operating Day.</w:t>
            </w:r>
          </w:p>
        </w:tc>
      </w:tr>
      <w:tr w:rsidR="003C2A11" w:rsidRPr="003C2A11" w14:paraId="20089CE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C18FCE9" w14:textId="77777777" w:rsidR="003C2A11" w:rsidRPr="003C2A11" w:rsidRDefault="003C2A11" w:rsidP="003C2A11">
            <w:pPr>
              <w:spacing w:after="60"/>
              <w:rPr>
                <w:i/>
                <w:iCs/>
                <w:sz w:val="20"/>
                <w:szCs w:val="20"/>
              </w:rPr>
            </w:pPr>
            <w:r w:rsidRPr="003C2A11">
              <w:rPr>
                <w:iCs/>
                <w:sz w:val="20"/>
                <w:szCs w:val="20"/>
              </w:rPr>
              <w:t>FA</w:t>
            </w:r>
            <w:r w:rsidRPr="003C2A11">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35AB3A15"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04DFFD64" w14:textId="77777777" w:rsidR="003C2A11" w:rsidRPr="003C2A11" w:rsidRDefault="003C2A11" w:rsidP="003C2A11">
            <w:pPr>
              <w:spacing w:after="60"/>
              <w:rPr>
                <w:iCs/>
                <w:sz w:val="20"/>
                <w:szCs w:val="20"/>
              </w:rPr>
            </w:pPr>
            <w:r w:rsidRPr="003C2A11">
              <w:rPr>
                <w:i/>
                <w:iCs/>
                <w:sz w:val="20"/>
                <w:szCs w:val="20"/>
              </w:rPr>
              <w:t>Verifiable Average Fuel Adder</w:t>
            </w:r>
            <w:r w:rsidRPr="003C2A11">
              <w:rPr>
                <w:iCs/>
                <w:sz w:val="20"/>
                <w:szCs w:val="20"/>
              </w:rPr>
              <w:t xml:space="preserve"> </w:t>
            </w:r>
            <w:r w:rsidRPr="003C2A11">
              <w:rPr>
                <w:i/>
                <w:iCs/>
                <w:sz w:val="20"/>
                <w:szCs w:val="20"/>
              </w:rPr>
              <w:t>–</w:t>
            </w:r>
            <w:r w:rsidRPr="003C2A11">
              <w:rPr>
                <w:iCs/>
                <w:sz w:val="20"/>
                <w:szCs w:val="20"/>
              </w:rPr>
              <w:t xml:space="preserve"> The verifiable average fuel price adder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The fuel adder shall be set to the actual approved verifiable fuel adder or the standard value defined in the Verifiable Cost Manual.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7A22362B"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5790166" w14:textId="77777777" w:rsidR="003C2A11" w:rsidRPr="003C2A11" w:rsidRDefault="003C2A11" w:rsidP="003C2A11">
            <w:pPr>
              <w:spacing w:after="60"/>
              <w:rPr>
                <w:iCs/>
                <w:sz w:val="20"/>
                <w:szCs w:val="20"/>
              </w:rPr>
            </w:pPr>
            <w:r w:rsidRPr="003C2A11">
              <w:rPr>
                <w:iCs/>
                <w:sz w:val="20"/>
                <w:szCs w:val="20"/>
              </w:rPr>
              <w:t xml:space="preserve">PFA </w:t>
            </w:r>
            <w:r w:rsidRPr="003C2A11">
              <w:rPr>
                <w:i/>
                <w:iCs/>
                <w:sz w:val="20"/>
                <w:szCs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0E375C9B"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CE862C6" w14:textId="77777777" w:rsidR="003C2A11" w:rsidRPr="003C2A11" w:rsidRDefault="003C2A11" w:rsidP="003C2A11">
            <w:pPr>
              <w:spacing w:after="60"/>
              <w:rPr>
                <w:iCs/>
                <w:sz w:val="20"/>
                <w:szCs w:val="20"/>
              </w:rPr>
            </w:pPr>
            <w:r w:rsidRPr="003C2A11">
              <w:rPr>
                <w:i/>
                <w:iCs/>
                <w:sz w:val="20"/>
                <w:szCs w:val="20"/>
              </w:rPr>
              <w:t xml:space="preserve">Proxy Fuel Adder – </w:t>
            </w:r>
            <w:r w:rsidRPr="003C2A11">
              <w:rPr>
                <w:iCs/>
                <w:sz w:val="20"/>
                <w:szCs w:val="20"/>
              </w:rPr>
              <w:t xml:space="preserve">The proxy fuel price adder for the Resource category </w:t>
            </w:r>
            <w:r w:rsidRPr="003C2A11">
              <w:rPr>
                <w:i/>
                <w:iCs/>
                <w:sz w:val="20"/>
                <w:szCs w:val="20"/>
              </w:rPr>
              <w:t>rc</w:t>
            </w:r>
            <w:r w:rsidRPr="003C2A11">
              <w:rPr>
                <w:iCs/>
                <w:sz w:val="20"/>
                <w:szCs w:val="20"/>
              </w:rPr>
              <w:t xml:space="preserve">.  For all thermal Generation Resources, the fuel adder shall be set to $0.50/MMBtu; otherwise, the fuel adder shall be set to $0.00/MMBtu. </w:t>
            </w:r>
          </w:p>
        </w:tc>
      </w:tr>
      <w:tr w:rsidR="003C2A11" w:rsidRPr="003C2A11" w14:paraId="16D3172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D8513B9" w14:textId="77777777" w:rsidR="003C2A11" w:rsidRPr="003C2A11" w:rsidRDefault="003C2A11" w:rsidP="003C2A11">
            <w:pPr>
              <w:spacing w:after="60"/>
              <w:rPr>
                <w:i/>
                <w:iCs/>
                <w:sz w:val="20"/>
                <w:szCs w:val="20"/>
              </w:rPr>
            </w:pPr>
            <w:r w:rsidRPr="003C2A11">
              <w:rPr>
                <w:iCs/>
                <w:sz w:val="20"/>
                <w:szCs w:val="20"/>
                <w:lang w:val="pt-BR"/>
              </w:rPr>
              <w:t xml:space="preserve">AHR </w:t>
            </w:r>
            <w:r w:rsidRPr="003C2A11">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45525CAD"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03BA22BB" w14:textId="77777777" w:rsidR="003C2A11" w:rsidRPr="003C2A11" w:rsidRDefault="003C2A11" w:rsidP="003C2A11">
            <w:pPr>
              <w:spacing w:after="60"/>
              <w:rPr>
                <w:iCs/>
                <w:sz w:val="20"/>
                <w:szCs w:val="20"/>
              </w:rPr>
            </w:pPr>
            <w:r w:rsidRPr="003C2A11">
              <w:rPr>
                <w:i/>
                <w:iCs/>
                <w:sz w:val="20"/>
                <w:szCs w:val="20"/>
              </w:rPr>
              <w:t xml:space="preserve">Average Heat Rate per Resource – </w:t>
            </w:r>
            <w:r w:rsidRPr="003C2A11">
              <w:rPr>
                <w:iCs/>
                <w:sz w:val="20"/>
                <w:szCs w:val="20"/>
              </w:rPr>
              <w:t xml:space="preserve">The verifiable average heat rate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operating levels between LSL and High Sustained Limit (HSL),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748076DE"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B2C2E5A" w14:textId="77777777" w:rsidR="003C2A11" w:rsidRPr="003C2A11" w:rsidRDefault="003C2A11" w:rsidP="003C2A11">
            <w:pPr>
              <w:spacing w:after="60"/>
              <w:rPr>
                <w:iCs/>
                <w:sz w:val="20"/>
                <w:szCs w:val="20"/>
                <w:lang w:val="pt-BR"/>
              </w:rPr>
            </w:pPr>
            <w:r w:rsidRPr="003C2A11">
              <w:rPr>
                <w:iCs/>
                <w:sz w:val="20"/>
                <w:szCs w:val="20"/>
              </w:rPr>
              <w:t>PA</w:t>
            </w:r>
            <w:r w:rsidRPr="003C2A11">
              <w:rPr>
                <w:iCs/>
                <w:sz w:val="20"/>
                <w:szCs w:val="20"/>
                <w:lang w:val="pt-BR"/>
              </w:rPr>
              <w:t xml:space="preserve">HR </w:t>
            </w:r>
            <w:r w:rsidRPr="003C2A11">
              <w:rPr>
                <w:i/>
                <w:iCs/>
                <w:sz w:val="20"/>
                <w:szCs w:val="20"/>
                <w:vertAlign w:val="subscript"/>
              </w:rPr>
              <w:t xml:space="preserve">r, </w:t>
            </w:r>
            <w:r w:rsidRPr="003C2A11">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8FAFDDA"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3FE94ECA" w14:textId="77777777" w:rsidR="003C2A11" w:rsidRPr="003C2A11" w:rsidRDefault="003C2A11" w:rsidP="003C2A11">
            <w:pPr>
              <w:spacing w:after="60"/>
              <w:rPr>
                <w:i/>
                <w:iCs/>
                <w:sz w:val="20"/>
                <w:szCs w:val="20"/>
              </w:rPr>
            </w:pPr>
            <w:r w:rsidRPr="003C2A11">
              <w:rPr>
                <w:i/>
                <w:iCs/>
                <w:sz w:val="20"/>
                <w:szCs w:val="20"/>
              </w:rPr>
              <w:t xml:space="preserve">Proxy Average Heat Rate – </w:t>
            </w:r>
            <w:r w:rsidRPr="003C2A11">
              <w:rPr>
                <w:iCs/>
                <w:sz w:val="20"/>
                <w:szCs w:val="20"/>
              </w:rPr>
              <w:t xml:space="preserve">The proxy average heat rate for the Resource </w:t>
            </w:r>
            <w:r w:rsidRPr="003C2A11">
              <w:rPr>
                <w:i/>
                <w:iCs/>
                <w:sz w:val="20"/>
                <w:szCs w:val="20"/>
              </w:rPr>
              <w:t>r</w:t>
            </w:r>
            <w:r w:rsidRPr="003C2A11">
              <w:rPr>
                <w:iCs/>
                <w:sz w:val="20"/>
                <w:szCs w:val="20"/>
              </w:rPr>
              <w:t xml:space="preserve">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19D3533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F5D1A88" w14:textId="77777777" w:rsidR="003C2A11" w:rsidRPr="003C2A11" w:rsidRDefault="003C2A11" w:rsidP="003C2A11">
            <w:pPr>
              <w:spacing w:after="60"/>
              <w:rPr>
                <w:iCs/>
                <w:sz w:val="20"/>
                <w:szCs w:val="20"/>
              </w:rPr>
            </w:pPr>
            <w:r w:rsidRPr="003C2A11">
              <w:rPr>
                <w:iCs/>
                <w:sz w:val="20"/>
                <w:szCs w:val="20"/>
              </w:rPr>
              <w:t xml:space="preserve">MSGEN </w:t>
            </w:r>
            <w:r w:rsidRPr="003C2A11">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31CFC539"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CDF241" w14:textId="77777777" w:rsidR="003C2A11" w:rsidRPr="003C2A11" w:rsidRDefault="003C2A11" w:rsidP="003C2A11">
            <w:pPr>
              <w:spacing w:after="60"/>
              <w:rPr>
                <w:iCs/>
                <w:sz w:val="20"/>
                <w:szCs w:val="20"/>
              </w:rPr>
            </w:pPr>
            <w:r w:rsidRPr="003C2A11">
              <w:rPr>
                <w:i/>
                <w:iCs/>
                <w:sz w:val="20"/>
                <w:szCs w:val="20"/>
              </w:rPr>
              <w:t xml:space="preserve">Market Suspension Generation per Resource – </w:t>
            </w:r>
            <w:r w:rsidRPr="003C2A11">
              <w:rPr>
                <w:iCs/>
                <w:sz w:val="20"/>
                <w:szCs w:val="20"/>
              </w:rPr>
              <w:t xml:space="preserve">The generation for the Resource </w:t>
            </w:r>
            <w:r w:rsidRPr="003C2A11">
              <w:rPr>
                <w:i/>
                <w:iCs/>
                <w:sz w:val="20"/>
                <w:szCs w:val="20"/>
              </w:rPr>
              <w:t xml:space="preserve">r </w:t>
            </w:r>
            <w:r w:rsidRPr="003C2A11">
              <w:rPr>
                <w:iCs/>
                <w:sz w:val="20"/>
                <w:szCs w:val="20"/>
              </w:rPr>
              <w:t xml:space="preserve">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 xml:space="preserve">.  </w:t>
            </w:r>
          </w:p>
        </w:tc>
      </w:tr>
      <w:tr w:rsidR="003C2A11" w:rsidRPr="003C2A11" w14:paraId="1DEF97BC"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B2C809B" w14:textId="77777777" w:rsidR="003C2A11" w:rsidRPr="003C2A11" w:rsidRDefault="003C2A11" w:rsidP="003C2A11">
            <w:pPr>
              <w:spacing w:after="60"/>
              <w:rPr>
                <w:i/>
                <w:iCs/>
                <w:sz w:val="20"/>
                <w:szCs w:val="20"/>
              </w:rPr>
            </w:pPr>
            <w:r w:rsidRPr="003C2A11">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554E9E69"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42015C2"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76B7351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B9CBC20" w14:textId="77777777" w:rsidR="003C2A11" w:rsidRPr="003C2A11" w:rsidRDefault="003C2A11" w:rsidP="003C2A11">
            <w:pPr>
              <w:spacing w:after="60"/>
              <w:rPr>
                <w:i/>
                <w:iCs/>
                <w:sz w:val="20"/>
                <w:szCs w:val="20"/>
              </w:rPr>
            </w:pPr>
            <w:r w:rsidRPr="003C2A11">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16E9CD47"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274D25E" w14:textId="77777777" w:rsidR="003C2A11" w:rsidRPr="003C2A11" w:rsidRDefault="003C2A11" w:rsidP="003C2A11">
            <w:pPr>
              <w:spacing w:after="60"/>
              <w:rPr>
                <w:iCs/>
                <w:sz w:val="20"/>
                <w:szCs w:val="20"/>
              </w:rPr>
            </w:pPr>
            <w:r w:rsidRPr="003C2A11">
              <w:rPr>
                <w:iCs/>
                <w:sz w:val="20"/>
                <w:szCs w:val="20"/>
              </w:rPr>
              <w:t>A Generation Resource</w:t>
            </w:r>
            <w:ins w:id="3171" w:author="ERCOT 092420" w:date="2020-07-13T15:38:00Z">
              <w:r w:rsidR="005153E9">
                <w:rPr>
                  <w:iCs/>
                  <w:sz w:val="20"/>
                  <w:szCs w:val="20"/>
                </w:rPr>
                <w:t xml:space="preserve"> or ESR</w:t>
              </w:r>
            </w:ins>
            <w:r w:rsidRPr="003C2A11">
              <w:rPr>
                <w:iCs/>
                <w:sz w:val="20"/>
                <w:szCs w:val="20"/>
              </w:rPr>
              <w:t>.</w:t>
            </w:r>
          </w:p>
        </w:tc>
      </w:tr>
      <w:tr w:rsidR="003C2A11" w:rsidRPr="003C2A11" w14:paraId="79D20C06"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D7D98FC" w14:textId="77777777" w:rsidR="003C2A11" w:rsidRPr="003C2A11" w:rsidRDefault="003C2A11" w:rsidP="003C2A11">
            <w:pPr>
              <w:spacing w:after="60"/>
              <w:rPr>
                <w:i/>
                <w:iCs/>
                <w:sz w:val="20"/>
                <w:szCs w:val="20"/>
              </w:rPr>
            </w:pPr>
            <w:r w:rsidRPr="003C2A11">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0662FAB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E38884F"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7E53C8A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A242D68" w14:textId="77777777" w:rsidR="003C2A11" w:rsidRPr="003C2A11" w:rsidRDefault="003C2A11" w:rsidP="003C2A11">
            <w:pPr>
              <w:spacing w:after="60"/>
              <w:rPr>
                <w:i/>
                <w:iCs/>
                <w:sz w:val="20"/>
                <w:szCs w:val="20"/>
              </w:rPr>
            </w:pPr>
            <w:r w:rsidRPr="003C2A11">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28EE9F90"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56C144D" w14:textId="77777777" w:rsidR="003C2A11" w:rsidRPr="003C2A11" w:rsidRDefault="003C2A11" w:rsidP="003C2A11">
            <w:pPr>
              <w:spacing w:after="60"/>
              <w:rPr>
                <w:iCs/>
                <w:sz w:val="20"/>
                <w:szCs w:val="20"/>
              </w:rPr>
            </w:pPr>
            <w:r w:rsidRPr="003C2A11">
              <w:rPr>
                <w:iCs/>
                <w:sz w:val="20"/>
                <w:szCs w:val="20"/>
              </w:rPr>
              <w:t>A 15-minute Settlement Interval within the hour of an Operating Day of a Market Suspension</w:t>
            </w:r>
            <w:r w:rsidRPr="003C2A11">
              <w:rPr>
                <w:i/>
                <w:iCs/>
                <w:sz w:val="20"/>
                <w:szCs w:val="20"/>
              </w:rPr>
              <w:t xml:space="preserve"> </w:t>
            </w:r>
            <w:r w:rsidRPr="003C2A11">
              <w:rPr>
                <w:iCs/>
                <w:sz w:val="20"/>
                <w:szCs w:val="20"/>
              </w:rPr>
              <w:t>event.</w:t>
            </w:r>
          </w:p>
        </w:tc>
      </w:tr>
      <w:tr w:rsidR="003C2A11" w:rsidRPr="003C2A11" w14:paraId="24585B0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F44AF96" w14:textId="77777777" w:rsidR="003C2A11" w:rsidRPr="003C2A11" w:rsidRDefault="003C2A11" w:rsidP="003C2A11">
            <w:pPr>
              <w:spacing w:after="60"/>
              <w:rPr>
                <w:i/>
                <w:iCs/>
                <w:sz w:val="20"/>
                <w:szCs w:val="20"/>
              </w:rPr>
            </w:pPr>
            <w:r w:rsidRPr="003C2A11">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39110B4C"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DEB3B8C" w14:textId="77777777" w:rsidR="003C2A11" w:rsidRPr="003C2A11" w:rsidRDefault="003C2A11" w:rsidP="003C2A11">
            <w:pPr>
              <w:spacing w:after="60"/>
              <w:rPr>
                <w:iCs/>
                <w:sz w:val="20"/>
                <w:szCs w:val="20"/>
              </w:rPr>
            </w:pPr>
            <w:r w:rsidRPr="003C2A11">
              <w:rPr>
                <w:iCs/>
                <w:sz w:val="20"/>
                <w:szCs w:val="20"/>
              </w:rPr>
              <w:t>A Generation Resource start during an Operating Day of a Market Suspension event.</w:t>
            </w:r>
          </w:p>
        </w:tc>
      </w:tr>
      <w:tr w:rsidR="003C2A11" w:rsidRPr="003C2A11" w14:paraId="74E63C97"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CA7F37A" w14:textId="77777777" w:rsidR="003C2A11" w:rsidRPr="003C2A11" w:rsidRDefault="003C2A11" w:rsidP="003C2A11">
            <w:pPr>
              <w:spacing w:after="60"/>
              <w:rPr>
                <w:i/>
                <w:iCs/>
                <w:sz w:val="20"/>
                <w:szCs w:val="20"/>
              </w:rPr>
            </w:pPr>
            <w:r w:rsidRPr="003C2A11">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02347F6B"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308D528" w14:textId="77777777" w:rsidR="003C2A11" w:rsidRPr="003C2A11" w:rsidRDefault="003C2A11" w:rsidP="003C2A11">
            <w:pPr>
              <w:spacing w:after="60"/>
              <w:rPr>
                <w:iCs/>
                <w:sz w:val="20"/>
                <w:szCs w:val="20"/>
              </w:rPr>
            </w:pPr>
            <w:r w:rsidRPr="003C2A11">
              <w:rPr>
                <w:iCs/>
                <w:sz w:val="20"/>
                <w:szCs w:val="20"/>
              </w:rPr>
              <w:t>A transition that is eligible to have its costs included in the Market Suspension Startup Cost.</w:t>
            </w:r>
          </w:p>
        </w:tc>
      </w:tr>
      <w:tr w:rsidR="003C2A11" w:rsidRPr="003C2A11" w14:paraId="0646B96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FAF74A0" w14:textId="77777777" w:rsidR="003C2A11" w:rsidRPr="003C2A11" w:rsidRDefault="003C2A11" w:rsidP="003C2A11">
            <w:pPr>
              <w:spacing w:after="60"/>
              <w:rPr>
                <w:i/>
                <w:iCs/>
                <w:sz w:val="20"/>
                <w:szCs w:val="20"/>
              </w:rPr>
            </w:pPr>
            <w:r w:rsidRPr="003C2A11">
              <w:rPr>
                <w:i/>
                <w:iCs/>
                <w:sz w:val="20"/>
                <w:szCs w:val="20"/>
              </w:rPr>
              <w:t>rc</w:t>
            </w:r>
          </w:p>
        </w:tc>
        <w:tc>
          <w:tcPr>
            <w:tcW w:w="607" w:type="pct"/>
            <w:tcBorders>
              <w:top w:val="single" w:sz="6" w:space="0" w:color="auto"/>
              <w:left w:val="single" w:sz="6" w:space="0" w:color="auto"/>
              <w:bottom w:val="single" w:sz="6" w:space="0" w:color="auto"/>
              <w:right w:val="single" w:sz="6" w:space="0" w:color="auto"/>
            </w:tcBorders>
            <w:hideMark/>
          </w:tcPr>
          <w:p w14:paraId="4919FD0F"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50E079D" w14:textId="77777777" w:rsidR="003C2A11" w:rsidRPr="003C2A11" w:rsidRDefault="003C2A11" w:rsidP="003C2A11">
            <w:pPr>
              <w:spacing w:after="60"/>
              <w:rPr>
                <w:iCs/>
                <w:sz w:val="20"/>
                <w:szCs w:val="20"/>
              </w:rPr>
            </w:pPr>
            <w:r w:rsidRPr="003C2A11">
              <w:rPr>
                <w:iCs/>
                <w:sz w:val="20"/>
                <w:szCs w:val="20"/>
              </w:rPr>
              <w:t>A Resource category.</w:t>
            </w:r>
          </w:p>
        </w:tc>
      </w:tr>
      <w:tr w:rsidR="003C2A11" w:rsidRPr="003C2A11" w14:paraId="41AAF9DF"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2425936" w14:textId="77777777" w:rsidR="003C2A11" w:rsidRPr="003C2A11" w:rsidRDefault="003C2A11" w:rsidP="003C2A11">
            <w:pPr>
              <w:spacing w:after="60"/>
              <w:rPr>
                <w:i/>
                <w:iCs/>
                <w:sz w:val="20"/>
                <w:szCs w:val="20"/>
              </w:rPr>
            </w:pPr>
            <w:r w:rsidRPr="003C2A11">
              <w:rPr>
                <w:i/>
                <w:iCs/>
                <w:sz w:val="20"/>
                <w:szCs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6655572"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88BAE50"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to which a Combined Cycle Train transitions.</w:t>
            </w:r>
          </w:p>
        </w:tc>
      </w:tr>
      <w:tr w:rsidR="003C2A11" w:rsidRPr="003C2A11" w14:paraId="33F51890" w14:textId="77777777" w:rsidTr="00C50AF1">
        <w:trPr>
          <w:cantSplit/>
        </w:trPr>
        <w:tc>
          <w:tcPr>
            <w:tcW w:w="1008" w:type="pct"/>
            <w:tcBorders>
              <w:top w:val="single" w:sz="6" w:space="0" w:color="auto"/>
              <w:left w:val="single" w:sz="4" w:space="0" w:color="auto"/>
              <w:bottom w:val="single" w:sz="4" w:space="0" w:color="auto"/>
              <w:right w:val="single" w:sz="6" w:space="0" w:color="auto"/>
            </w:tcBorders>
            <w:hideMark/>
          </w:tcPr>
          <w:p w14:paraId="5740AC70" w14:textId="77777777" w:rsidR="003C2A11" w:rsidRPr="003C2A11" w:rsidRDefault="003C2A11" w:rsidP="003C2A11">
            <w:pPr>
              <w:spacing w:after="60"/>
              <w:rPr>
                <w:i/>
                <w:iCs/>
                <w:sz w:val="20"/>
                <w:szCs w:val="20"/>
              </w:rPr>
            </w:pPr>
            <w:r w:rsidRPr="003C2A11">
              <w:rPr>
                <w:i/>
                <w:iCs/>
                <w:sz w:val="20"/>
                <w:szCs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6724290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7146609B"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from which a Combined Cycle Train transitions.</w:t>
            </w:r>
          </w:p>
        </w:tc>
      </w:tr>
    </w:tbl>
    <w:p w14:paraId="5CBC28B3" w14:textId="77777777" w:rsidR="003C2A11" w:rsidRPr="003C2A11" w:rsidRDefault="003C2A11" w:rsidP="003C2A11">
      <w:pPr>
        <w:spacing w:before="240" w:after="240"/>
        <w:ind w:left="720" w:hanging="720"/>
        <w:rPr>
          <w:iCs/>
          <w:szCs w:val="20"/>
        </w:rPr>
      </w:pPr>
      <w:r w:rsidRPr="003C2A11">
        <w:rPr>
          <w:iCs/>
          <w:szCs w:val="20"/>
        </w:rPr>
        <w:t>(2)</w:t>
      </w:r>
      <w:r w:rsidRPr="003C2A11">
        <w:rPr>
          <w:iCs/>
          <w:szCs w:val="20"/>
        </w:rPr>
        <w:tab/>
        <w:t>The total compensation to each QSE for the Market Suspension</w:t>
      </w:r>
      <w:r w:rsidRPr="003C2A11">
        <w:rPr>
          <w:i/>
          <w:iCs/>
          <w:szCs w:val="20"/>
        </w:rPr>
        <w:t xml:space="preserve"> </w:t>
      </w:r>
      <w:r w:rsidRPr="003C2A11">
        <w:rPr>
          <w:iCs/>
          <w:szCs w:val="20"/>
        </w:rPr>
        <w:t>Make-Whole Payment for an Operating Day is calculated as follows:</w:t>
      </w:r>
    </w:p>
    <w:p w14:paraId="39723372" w14:textId="77777777" w:rsidR="003C2A11" w:rsidRPr="003C2A11" w:rsidRDefault="003C2A11" w:rsidP="003C2A11">
      <w:pPr>
        <w:spacing w:after="240"/>
        <w:ind w:left="1440" w:hanging="720"/>
        <w:rPr>
          <w:b/>
          <w:i/>
          <w:iCs/>
          <w:szCs w:val="20"/>
          <w:vertAlign w:val="subscript"/>
          <w:lang w:val="es-ES"/>
        </w:rPr>
      </w:pPr>
      <w:r w:rsidRPr="003C2A11">
        <w:rPr>
          <w:b/>
          <w:iCs/>
          <w:szCs w:val="20"/>
        </w:rPr>
        <w:t xml:space="preserve">MSMWAMTQSETOT </w:t>
      </w:r>
      <w:r w:rsidRPr="003C2A11">
        <w:rPr>
          <w:b/>
          <w:i/>
          <w:iCs/>
          <w:szCs w:val="20"/>
          <w:vertAlign w:val="subscript"/>
        </w:rPr>
        <w:t>q, d</w:t>
      </w:r>
      <w:r w:rsidRPr="003C2A11">
        <w:rPr>
          <w:b/>
          <w:i/>
          <w:iCs/>
          <w:szCs w:val="20"/>
          <w:vertAlign w:val="subscript"/>
        </w:rPr>
        <w:tab/>
      </w:r>
      <w:r w:rsidRPr="003C2A11">
        <w:rPr>
          <w:b/>
          <w:iCs/>
          <w:szCs w:val="20"/>
        </w:rPr>
        <w:t xml:space="preserve">=  </w:t>
      </w:r>
      <w:r w:rsidRPr="003C2A11">
        <w:rPr>
          <w:noProof/>
          <w:position w:val="-18"/>
          <w:szCs w:val="20"/>
        </w:rPr>
        <w:drawing>
          <wp:inline distT="0" distB="0" distL="0" distR="0" wp14:anchorId="4E06F909" wp14:editId="7C8CBD3C">
            <wp:extent cx="191135"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3C2A11">
        <w:rPr>
          <w:b/>
          <w:iCs/>
          <w:szCs w:val="20"/>
        </w:rPr>
        <w:t xml:space="preserve">MSMWAMT </w:t>
      </w:r>
      <w:r w:rsidRPr="003C2A11">
        <w:rPr>
          <w:b/>
          <w:i/>
          <w:iCs/>
          <w:szCs w:val="20"/>
          <w:vertAlign w:val="subscript"/>
        </w:rPr>
        <w:t>q, r, d</w:t>
      </w:r>
    </w:p>
    <w:p w14:paraId="6D2C5CC6" w14:textId="77777777" w:rsidR="003C2A11" w:rsidRPr="003C2A11" w:rsidRDefault="003C2A11" w:rsidP="003C2A11">
      <w:pPr>
        <w:spacing w:after="240"/>
        <w:ind w:left="720"/>
        <w:rPr>
          <w:iCs/>
          <w:szCs w:val="20"/>
        </w:rPr>
      </w:pPr>
      <w:r w:rsidRPr="003C2A11">
        <w:rPr>
          <w:iCs/>
          <w:szCs w:val="20"/>
        </w:rPr>
        <w:t>And,</w:t>
      </w:r>
    </w:p>
    <w:p w14:paraId="59F01941" w14:textId="77777777" w:rsidR="003C2A11" w:rsidRPr="003C2A11" w:rsidRDefault="003C2A11" w:rsidP="003C2A11">
      <w:pPr>
        <w:tabs>
          <w:tab w:val="left" w:pos="1440"/>
          <w:tab w:val="left" w:pos="3420"/>
        </w:tabs>
        <w:spacing w:before="240" w:after="240"/>
        <w:ind w:left="3420" w:hanging="2700"/>
        <w:rPr>
          <w:bCs/>
          <w:szCs w:val="20"/>
        </w:rPr>
      </w:pPr>
      <w:r w:rsidRPr="003C2A11">
        <w:rPr>
          <w:bCs/>
          <w:szCs w:val="20"/>
        </w:rPr>
        <w:lastRenderedPageBreak/>
        <w:t>MSMWAMTTOT</w:t>
      </w:r>
      <w:r w:rsidRPr="003C2A11">
        <w:rPr>
          <w:bCs/>
          <w:i/>
          <w:szCs w:val="20"/>
          <w:vertAlign w:val="subscript"/>
        </w:rPr>
        <w:t xml:space="preserve"> d</w:t>
      </w:r>
      <w:r w:rsidRPr="003C2A11">
        <w:rPr>
          <w:bCs/>
          <w:szCs w:val="20"/>
        </w:rPr>
        <w:tab/>
        <w:t>=</w:t>
      </w:r>
      <w:r w:rsidRPr="003C2A11">
        <w:rPr>
          <w:bCs/>
          <w:szCs w:val="20"/>
        </w:rPr>
        <w:tab/>
        <w:t xml:space="preserve"> </w:t>
      </w:r>
      <w:r w:rsidRPr="003C2A11">
        <w:rPr>
          <w:noProof/>
          <w:position w:val="-22"/>
          <w:szCs w:val="20"/>
        </w:rPr>
        <w:drawing>
          <wp:inline distT="0" distB="0" distL="0" distR="0" wp14:anchorId="3E44A760" wp14:editId="6AD5DC06">
            <wp:extent cx="191135" cy="4133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3C2A11">
        <w:rPr>
          <w:bCs/>
          <w:color w:val="000000"/>
          <w:szCs w:val="20"/>
        </w:rPr>
        <w:t xml:space="preserve"> </w:t>
      </w:r>
      <w:r w:rsidRPr="003C2A11">
        <w:rPr>
          <w:bCs/>
          <w:szCs w:val="20"/>
        </w:rPr>
        <w:t xml:space="preserve">MSMWAMTQSETOT </w:t>
      </w:r>
      <w:r w:rsidRPr="003C2A11">
        <w:rPr>
          <w:bCs/>
          <w:i/>
          <w:szCs w:val="20"/>
          <w:vertAlign w:val="subscript"/>
        </w:rPr>
        <w:t>q, d</w:t>
      </w:r>
    </w:p>
    <w:p w14:paraId="6B05C03B" w14:textId="77777777" w:rsidR="003C2A11" w:rsidRPr="003C2A11" w:rsidRDefault="003C2A11" w:rsidP="003C2A11">
      <w:pPr>
        <w:rPr>
          <w:szCs w:val="20"/>
        </w:rPr>
      </w:pPr>
      <w:r w:rsidRPr="003C2A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2343B299"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6AC8DAB" w14:textId="77777777" w:rsidR="003C2A11" w:rsidRPr="003C2A11" w:rsidRDefault="003C2A11" w:rsidP="003C2A11">
            <w:pPr>
              <w:spacing w:after="240"/>
              <w:rPr>
                <w:b/>
                <w:iCs/>
                <w:sz w:val="20"/>
                <w:szCs w:val="20"/>
              </w:rPr>
            </w:pPr>
            <w:r w:rsidRPr="003C2A11">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4C3CB3D"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5658AF23"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1C6B7430"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77276C19" w14:textId="77777777" w:rsidR="003C2A11" w:rsidRPr="003C2A11" w:rsidRDefault="003C2A11" w:rsidP="003C2A11">
            <w:pPr>
              <w:spacing w:after="60"/>
              <w:rPr>
                <w:iCs/>
                <w:sz w:val="20"/>
                <w:szCs w:val="20"/>
              </w:rPr>
            </w:pPr>
            <w:r w:rsidRPr="003C2A11">
              <w:rPr>
                <w:iCs/>
                <w:sz w:val="20"/>
                <w:szCs w:val="20"/>
              </w:rPr>
              <w:t>MSMWAMTQSETOT</w:t>
            </w:r>
            <w:r w:rsidRPr="003C2A11">
              <w:rPr>
                <w:b/>
                <w:iCs/>
                <w:sz w:val="20"/>
                <w:szCs w:val="20"/>
              </w:rPr>
              <w:t xml:space="preserve"> </w:t>
            </w:r>
            <w:r w:rsidRPr="003C2A11">
              <w:rPr>
                <w:i/>
                <w:iCs/>
                <w:sz w:val="20"/>
                <w:szCs w:val="20"/>
                <w:vertAlign w:val="subscript"/>
              </w:rPr>
              <w:t>q</w:t>
            </w:r>
            <w:r w:rsidRPr="003C2A11">
              <w:rPr>
                <w:i/>
                <w:iCs/>
                <w:sz w:val="20"/>
                <w:szCs w:val="20"/>
                <w:vertAlign w:val="subscript"/>
                <w:lang w:val="es-ES"/>
              </w:rPr>
              <w:t>,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E6AF717"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895F883" w14:textId="77777777" w:rsidR="003C2A11" w:rsidRPr="003C2A11" w:rsidRDefault="003C2A11" w:rsidP="003C2A11">
            <w:pPr>
              <w:spacing w:after="60"/>
              <w:rPr>
                <w:iCs/>
                <w:sz w:val="20"/>
                <w:szCs w:val="20"/>
              </w:rPr>
            </w:pPr>
            <w:r w:rsidRPr="003C2A11">
              <w:rPr>
                <w:i/>
                <w:iCs/>
                <w:sz w:val="20"/>
                <w:szCs w:val="20"/>
              </w:rPr>
              <w:t xml:space="preserve">Market Suspension Make-Whole Payment per QSE – </w:t>
            </w:r>
            <w:r w:rsidRPr="003C2A11">
              <w:rPr>
                <w:iCs/>
                <w:sz w:val="20"/>
                <w:szCs w:val="20"/>
              </w:rPr>
              <w:t xml:space="preserve">The total payment to QSE </w:t>
            </w:r>
            <w:r w:rsidRPr="003C2A11">
              <w:rPr>
                <w:i/>
                <w:iCs/>
                <w:sz w:val="20"/>
                <w:szCs w:val="20"/>
              </w:rPr>
              <w:t>q</w:t>
            </w:r>
            <w:r w:rsidRPr="003C2A11">
              <w:rPr>
                <w:iCs/>
                <w:sz w:val="20"/>
                <w:szCs w:val="20"/>
              </w:rPr>
              <w:t xml:space="preserve">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r w:rsidRPr="003C2A11">
              <w:rPr>
                <w:i/>
                <w:iCs/>
                <w:sz w:val="20"/>
                <w:szCs w:val="20"/>
              </w:rPr>
              <w:t>d</w:t>
            </w:r>
            <w:r w:rsidRPr="003C2A11">
              <w:rPr>
                <w:iCs/>
                <w:sz w:val="20"/>
                <w:szCs w:val="20"/>
              </w:rPr>
              <w:t>.</w:t>
            </w:r>
          </w:p>
        </w:tc>
      </w:tr>
      <w:tr w:rsidR="003C2A11" w:rsidRPr="003C2A11" w14:paraId="453A1CA2"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1550A8F" w14:textId="77777777" w:rsidR="003C2A11" w:rsidRPr="003C2A11" w:rsidRDefault="003C2A11" w:rsidP="003C2A11">
            <w:pPr>
              <w:spacing w:after="60"/>
              <w:rPr>
                <w:b/>
                <w:iCs/>
                <w:sz w:val="20"/>
                <w:szCs w:val="20"/>
              </w:rPr>
            </w:pPr>
            <w:r w:rsidRPr="003C2A11">
              <w:rPr>
                <w:iCs/>
                <w:sz w:val="20"/>
                <w:szCs w:val="20"/>
              </w:rPr>
              <w:t>MSMWAMTTOT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168307D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BD06832" w14:textId="77777777" w:rsidR="003C2A11" w:rsidRPr="003C2A11" w:rsidRDefault="003C2A11" w:rsidP="003C2A11">
            <w:pPr>
              <w:spacing w:after="60"/>
              <w:rPr>
                <w:i/>
                <w:iCs/>
                <w:sz w:val="20"/>
                <w:szCs w:val="20"/>
              </w:rPr>
            </w:pPr>
            <w:r w:rsidRPr="003C2A11">
              <w:rPr>
                <w:i/>
                <w:iCs/>
                <w:sz w:val="20"/>
                <w:szCs w:val="20"/>
              </w:rPr>
              <w:t xml:space="preserve">Market Suspension Make-Whole Payment Total – </w:t>
            </w:r>
            <w:r w:rsidRPr="003C2A11">
              <w:rPr>
                <w:iCs/>
                <w:sz w:val="20"/>
                <w:szCs w:val="20"/>
              </w:rPr>
              <w:t>The total payment to all QSEs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p>
        </w:tc>
      </w:tr>
      <w:tr w:rsidR="003C2A11" w:rsidRPr="003C2A11" w14:paraId="6B608F4A"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1693DDA" w14:textId="77777777" w:rsidR="003C2A11" w:rsidRPr="003C2A11" w:rsidRDefault="003C2A11" w:rsidP="003C2A11">
            <w:pPr>
              <w:spacing w:after="240"/>
              <w:ind w:left="720" w:hanging="720"/>
              <w:rPr>
                <w:i/>
                <w:iCs/>
                <w:sz w:val="20"/>
                <w:szCs w:val="20"/>
                <w:vertAlign w:val="subscript"/>
                <w:lang w:val="es-ES"/>
              </w:rPr>
            </w:pPr>
            <w:r w:rsidRPr="003C2A11">
              <w:rPr>
                <w:iCs/>
                <w:sz w:val="20"/>
                <w:szCs w:val="20"/>
              </w:rPr>
              <w:t xml:space="preserve">MSMWAMT </w:t>
            </w:r>
            <w:r w:rsidRPr="003C2A11">
              <w:rPr>
                <w:i/>
                <w:iCs/>
                <w:sz w:val="20"/>
                <w:szCs w:val="20"/>
                <w:vertAlign w:val="subscript"/>
              </w:rPr>
              <w:t>q, r, d</w:t>
            </w:r>
          </w:p>
          <w:p w14:paraId="1D76CD95" w14:textId="77777777" w:rsidR="003C2A11" w:rsidRPr="003C2A11" w:rsidRDefault="003C2A11" w:rsidP="003C2A11">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71B98A7E" w14:textId="77777777" w:rsidR="003C2A11" w:rsidRPr="003C2A11" w:rsidRDefault="003C2A11" w:rsidP="003C2A11">
            <w:pPr>
              <w:spacing w:after="60"/>
              <w:rPr>
                <w:i/>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7602FAE8" w14:textId="77777777" w:rsidR="003C2A11" w:rsidRPr="003C2A11" w:rsidRDefault="003C2A11" w:rsidP="003C2A11">
            <w:pPr>
              <w:spacing w:after="60"/>
              <w:rPr>
                <w:iCs/>
                <w:sz w:val="20"/>
                <w:szCs w:val="20"/>
              </w:rPr>
            </w:pPr>
            <w:r w:rsidRPr="003C2A11">
              <w:rPr>
                <w:i/>
                <w:iCs/>
                <w:sz w:val="20"/>
                <w:szCs w:val="20"/>
              </w:rPr>
              <w:t xml:space="preserve">Market Suspension Make-Whole Payment –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497FE479"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7265F135"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BE36AA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E804264"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3C2B2C35"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4A6CD065" w14:textId="77777777" w:rsidR="003C2A11" w:rsidRPr="003C2A11" w:rsidRDefault="003C2A11" w:rsidP="003C2A11">
            <w:pPr>
              <w:spacing w:after="60"/>
              <w:rPr>
                <w:i/>
                <w:iCs/>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4B8395BF"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2149F2D" w14:textId="77777777" w:rsidR="003C2A11" w:rsidRPr="003C2A11" w:rsidRDefault="003C2A11" w:rsidP="003C2A11">
            <w:pPr>
              <w:spacing w:after="60"/>
              <w:rPr>
                <w:iCs/>
                <w:sz w:val="20"/>
                <w:szCs w:val="20"/>
              </w:rPr>
            </w:pPr>
            <w:r w:rsidRPr="003C2A11">
              <w:rPr>
                <w:iCs/>
                <w:sz w:val="20"/>
                <w:szCs w:val="20"/>
              </w:rPr>
              <w:t>A Generation Resource</w:t>
            </w:r>
            <w:ins w:id="3172" w:author="ERCOT 092420" w:date="2020-07-13T15:38:00Z">
              <w:r w:rsidR="005153E9">
                <w:rPr>
                  <w:iCs/>
                  <w:sz w:val="20"/>
                  <w:szCs w:val="20"/>
                </w:rPr>
                <w:t xml:space="preserve"> or ESR</w:t>
              </w:r>
            </w:ins>
            <w:r w:rsidRPr="003C2A11">
              <w:rPr>
                <w:iCs/>
                <w:sz w:val="20"/>
                <w:szCs w:val="20"/>
              </w:rPr>
              <w:t>.</w:t>
            </w:r>
          </w:p>
        </w:tc>
      </w:tr>
      <w:tr w:rsidR="003C2A11" w:rsidRPr="003C2A11" w14:paraId="737A9499"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F4BC332"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788C3C1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36EB1467"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bl>
    <w:p w14:paraId="40A3A1FA" w14:textId="77777777" w:rsidR="003C2A11" w:rsidRPr="003C2A11" w:rsidRDefault="003C2A11" w:rsidP="003C2A11">
      <w:pPr>
        <w:spacing w:before="240" w:after="240"/>
        <w:ind w:left="720" w:hanging="720"/>
        <w:rPr>
          <w:iCs/>
          <w:szCs w:val="20"/>
        </w:rPr>
      </w:pPr>
      <w:r w:rsidRPr="003C2A11">
        <w:rPr>
          <w:iCs/>
          <w:szCs w:val="20"/>
        </w:rPr>
        <w:t>(3)</w:t>
      </w:r>
      <w:r w:rsidRPr="003C2A11">
        <w:rPr>
          <w:iCs/>
          <w:szCs w:val="20"/>
        </w:rPr>
        <w:tab/>
        <w:t>During a Market Suspension, ERCOT may cease making payments in accordance with this Section in the event that funds are not available to make such payments.</w:t>
      </w:r>
    </w:p>
    <w:p w14:paraId="6089B8FA" w14:textId="77777777" w:rsidR="003C2A11" w:rsidRPr="003C2A11" w:rsidRDefault="003C2A11" w:rsidP="003C2A11">
      <w:pPr>
        <w:keepNext/>
        <w:tabs>
          <w:tab w:val="left" w:pos="1080"/>
        </w:tabs>
        <w:spacing w:before="480" w:after="240"/>
        <w:outlineLvl w:val="2"/>
        <w:rPr>
          <w:b/>
          <w:bCs/>
          <w:i/>
          <w:szCs w:val="20"/>
        </w:rPr>
      </w:pPr>
      <w:bookmarkStart w:id="3173" w:name="_Toc493250760"/>
      <w:bookmarkStart w:id="3174" w:name="_Toc181498"/>
      <w:bookmarkStart w:id="3175" w:name="_Toc181596"/>
      <w:r w:rsidRPr="003C2A11">
        <w:rPr>
          <w:b/>
          <w:bCs/>
          <w:i/>
          <w:szCs w:val="20"/>
        </w:rPr>
        <w:t>25.5.5</w:t>
      </w:r>
      <w:r w:rsidRPr="003C2A11">
        <w:rPr>
          <w:b/>
          <w:bCs/>
          <w:i/>
          <w:szCs w:val="20"/>
        </w:rPr>
        <w:tab/>
        <w:t>Market Suspension Charge Allocation</w:t>
      </w:r>
      <w:bookmarkEnd w:id="3173"/>
      <w:bookmarkEnd w:id="3174"/>
      <w:bookmarkEnd w:id="3175"/>
    </w:p>
    <w:p w14:paraId="1E8A41C3" w14:textId="77777777" w:rsidR="003C2A11" w:rsidRPr="003C2A11" w:rsidRDefault="003C2A11" w:rsidP="003C2A11">
      <w:pPr>
        <w:spacing w:after="240"/>
        <w:ind w:left="720" w:hanging="720"/>
        <w:rPr>
          <w:szCs w:val="20"/>
        </w:rPr>
      </w:pPr>
      <w:r w:rsidRPr="003C2A11">
        <w:rPr>
          <w:szCs w:val="20"/>
        </w:rPr>
        <w:t>(1)</w:t>
      </w:r>
      <w:r w:rsidRPr="003C2A11">
        <w:rPr>
          <w:szCs w:val="20"/>
        </w:rPr>
        <w:tab/>
        <w:t>After resumption of the RTM, and in accordance with Section 25.5.1, Settlement Activity for a Market Suspension, ERCOT shall allocate the cost on a Load Ratio Share (LRS) basis for the cost to:</w:t>
      </w:r>
    </w:p>
    <w:p w14:paraId="3909A1BE" w14:textId="77777777" w:rsidR="003C2A11" w:rsidRPr="003C2A11" w:rsidRDefault="003C2A11" w:rsidP="003C2A11">
      <w:pPr>
        <w:spacing w:after="240"/>
        <w:ind w:left="1440" w:hanging="720"/>
        <w:rPr>
          <w:szCs w:val="20"/>
        </w:rPr>
      </w:pPr>
      <w:r w:rsidRPr="003C2A11">
        <w:rPr>
          <w:szCs w:val="20"/>
        </w:rPr>
        <w:t xml:space="preserve">(a) </w:t>
      </w:r>
      <w:r w:rsidRPr="003C2A11">
        <w:rPr>
          <w:szCs w:val="20"/>
        </w:rPr>
        <w:tab/>
        <w:t>Reimburse QSEs representing Resources for Market Suspension Make-Whole Payments in accordance with Section 25.5.2, Market Suspension Make-Whole Payment;</w:t>
      </w:r>
    </w:p>
    <w:p w14:paraId="418ECFF0" w14:textId="77777777" w:rsidR="003C2A11" w:rsidRPr="003C2A11" w:rsidRDefault="003C2A11" w:rsidP="003C2A11">
      <w:pPr>
        <w:spacing w:after="240"/>
        <w:ind w:left="1440" w:hanging="720"/>
        <w:rPr>
          <w:szCs w:val="20"/>
        </w:rPr>
      </w:pPr>
      <w:r w:rsidRPr="003C2A11">
        <w:rPr>
          <w:szCs w:val="20"/>
        </w:rPr>
        <w:t xml:space="preserve">(b) </w:t>
      </w:r>
      <w:r w:rsidRPr="003C2A11">
        <w:rPr>
          <w:szCs w:val="20"/>
        </w:rPr>
        <w:tab/>
        <w:t>Reimburse QSEs for Market Suspension DC Tie Import Payments in accordance with Section 25.5.3, Market Suspension DC Tie Import Payment;</w:t>
      </w:r>
    </w:p>
    <w:p w14:paraId="1ECC02D4" w14:textId="77777777" w:rsidR="003C2A11" w:rsidRPr="003C2A11" w:rsidRDefault="003C2A11" w:rsidP="003C2A11">
      <w:pPr>
        <w:spacing w:after="240"/>
        <w:ind w:left="1440" w:hanging="720"/>
        <w:rPr>
          <w:szCs w:val="20"/>
        </w:rPr>
      </w:pPr>
      <w:r w:rsidRPr="003C2A11">
        <w:rPr>
          <w:szCs w:val="20"/>
        </w:rPr>
        <w:t xml:space="preserve">(c) </w:t>
      </w:r>
      <w:r w:rsidRPr="003C2A11">
        <w:rPr>
          <w:szCs w:val="20"/>
        </w:rPr>
        <w:tab/>
        <w:t>Reimburse QSEs for Market Suspension Block Load Transfer Payments in accordance with Section 25.5.4, Market Suspension Block Load Transfer Payment;</w:t>
      </w:r>
    </w:p>
    <w:p w14:paraId="13955449" w14:textId="77777777" w:rsidR="003C2A11" w:rsidRPr="003C2A11" w:rsidRDefault="003C2A11" w:rsidP="003C2A11">
      <w:pPr>
        <w:spacing w:after="240"/>
        <w:ind w:left="1440" w:hanging="720"/>
        <w:rPr>
          <w:szCs w:val="20"/>
        </w:rPr>
      </w:pPr>
      <w:r w:rsidRPr="003C2A11">
        <w:rPr>
          <w:szCs w:val="20"/>
        </w:rPr>
        <w:t>(d)</w:t>
      </w:r>
      <w:r w:rsidRPr="003C2A11">
        <w:rPr>
          <w:szCs w:val="20"/>
        </w:rPr>
        <w:tab/>
        <w:t>Reimburse QSEs for Market Suspension RMR Standby Payments in accordance with Section 6.6.6.1, RMR Standby Payment;</w:t>
      </w:r>
    </w:p>
    <w:p w14:paraId="62CF431E" w14:textId="77777777" w:rsidR="003C2A11" w:rsidRPr="003C2A11" w:rsidRDefault="003C2A11" w:rsidP="003C2A11">
      <w:pPr>
        <w:spacing w:after="240"/>
        <w:ind w:left="1440" w:hanging="720"/>
        <w:rPr>
          <w:szCs w:val="20"/>
        </w:rPr>
      </w:pPr>
      <w:r w:rsidRPr="003C2A11">
        <w:rPr>
          <w:szCs w:val="20"/>
        </w:rPr>
        <w:t>(e)</w:t>
      </w:r>
      <w:r w:rsidRPr="003C2A11">
        <w:rPr>
          <w:szCs w:val="20"/>
        </w:rPr>
        <w:tab/>
        <w:t>Reimburse QSEs for Market Suspension RMR Payment for Energy in accordance with Section 6.6.6.2, RMR Payment for Energy;</w:t>
      </w:r>
    </w:p>
    <w:p w14:paraId="444EC47E" w14:textId="77777777" w:rsidR="005153E9" w:rsidRDefault="003C2A11" w:rsidP="003C2A11">
      <w:pPr>
        <w:spacing w:after="240"/>
        <w:ind w:left="1440" w:hanging="720"/>
        <w:rPr>
          <w:ins w:id="3176" w:author="ERCOT 092420" w:date="2020-07-13T15:39:00Z"/>
          <w:szCs w:val="20"/>
        </w:rPr>
      </w:pPr>
      <w:r w:rsidRPr="003C2A11">
        <w:rPr>
          <w:szCs w:val="20"/>
        </w:rPr>
        <w:lastRenderedPageBreak/>
        <w:t>(f)</w:t>
      </w:r>
      <w:r w:rsidRPr="003C2A11">
        <w:rPr>
          <w:szCs w:val="20"/>
        </w:rPr>
        <w:tab/>
        <w:t xml:space="preserve">Reimburse QSEs for Market Suspension Black Start Service in accordance with Section 6.6.8.1, Black Start Hourly Standby Fee Payment; </w:t>
      </w:r>
    </w:p>
    <w:p w14:paraId="1CD4F383" w14:textId="77777777" w:rsidR="003C2A11" w:rsidRPr="003C2A11" w:rsidRDefault="005153E9" w:rsidP="003C2A11">
      <w:pPr>
        <w:spacing w:after="240"/>
        <w:ind w:left="1440" w:hanging="720"/>
        <w:rPr>
          <w:szCs w:val="20"/>
        </w:rPr>
      </w:pPr>
      <w:ins w:id="3177" w:author="ERCOT 092420" w:date="2020-07-13T15:39:00Z">
        <w:r>
          <w:rPr>
            <w:szCs w:val="20"/>
          </w:rPr>
          <w:t xml:space="preserve">(g) </w:t>
        </w:r>
        <w:r>
          <w:rPr>
            <w:szCs w:val="20"/>
          </w:rPr>
          <w:tab/>
        </w:r>
        <w:r w:rsidRPr="002855C3">
          <w:rPr>
            <w:szCs w:val="20"/>
          </w:rPr>
          <w:t xml:space="preserve">Reimburse QSEs representing </w:t>
        </w:r>
        <w:r>
          <w:rPr>
            <w:szCs w:val="20"/>
          </w:rPr>
          <w:t>ESRs for approved charging costs incurred prior to the Market Suspension</w:t>
        </w:r>
        <w:r w:rsidRPr="002855C3">
          <w:rPr>
            <w:szCs w:val="20"/>
          </w:rPr>
          <w:t>;</w:t>
        </w:r>
        <w:r>
          <w:rPr>
            <w:szCs w:val="20"/>
          </w:rPr>
          <w:t xml:space="preserve"> </w:t>
        </w:r>
      </w:ins>
      <w:r w:rsidR="003C2A11" w:rsidRPr="003C2A11">
        <w:rPr>
          <w:szCs w:val="20"/>
        </w:rPr>
        <w:t>and</w:t>
      </w:r>
    </w:p>
    <w:p w14:paraId="308EA4FC" w14:textId="77777777" w:rsidR="003C2A11" w:rsidRPr="003C2A11" w:rsidRDefault="003C2A11" w:rsidP="003C2A11">
      <w:pPr>
        <w:spacing w:after="240"/>
        <w:ind w:left="1440" w:hanging="720"/>
        <w:rPr>
          <w:szCs w:val="20"/>
        </w:rPr>
      </w:pPr>
      <w:r w:rsidRPr="003C2A11">
        <w:rPr>
          <w:szCs w:val="20"/>
        </w:rPr>
        <w:t>(</w:t>
      </w:r>
      <w:ins w:id="3178" w:author="ERCOT 092420" w:date="2020-07-13T15:39:00Z">
        <w:r w:rsidR="005153E9">
          <w:rPr>
            <w:szCs w:val="20"/>
          </w:rPr>
          <w:t>h</w:t>
        </w:r>
      </w:ins>
      <w:del w:id="3179" w:author="ERCOT 092420" w:date="2020-07-13T15:39:00Z">
        <w:r w:rsidRPr="003C2A11" w:rsidDel="005153E9">
          <w:rPr>
            <w:szCs w:val="20"/>
          </w:rPr>
          <w:delText>g</w:delText>
        </w:r>
      </w:del>
      <w:r w:rsidRPr="003C2A11">
        <w:rPr>
          <w:szCs w:val="20"/>
        </w:rPr>
        <w:t>)</w:t>
      </w:r>
      <w:r w:rsidRPr="003C2A11">
        <w:rPr>
          <w:szCs w:val="20"/>
        </w:rPr>
        <w:tab/>
        <w:t>Pay any other unfunded non-recurring costs incurred in restarting ERCOT markets.</w:t>
      </w:r>
    </w:p>
    <w:p w14:paraId="6B5C1A75" w14:textId="77777777" w:rsidR="003C2A11" w:rsidRPr="003C2A11" w:rsidRDefault="003C2A11" w:rsidP="003C2A11">
      <w:pPr>
        <w:spacing w:after="240"/>
        <w:ind w:left="720" w:hanging="720"/>
        <w:rPr>
          <w:szCs w:val="20"/>
        </w:rPr>
      </w:pPr>
      <w:r w:rsidRPr="003C2A11">
        <w:rPr>
          <w:szCs w:val="20"/>
        </w:rPr>
        <w:t>(2)</w:t>
      </w:r>
      <w:r w:rsidRPr="003C2A11">
        <w:rPr>
          <w:szCs w:val="20"/>
        </w:rPr>
        <w:tab/>
        <w:t xml:space="preserve">ERCOT shall charge for the costs described above through the Market Suspension Charge Allocation. </w:t>
      </w:r>
    </w:p>
    <w:p w14:paraId="476FDC36" w14:textId="77777777" w:rsidR="003C2A11" w:rsidRPr="003C2A11" w:rsidRDefault="003C2A11" w:rsidP="003C2A11">
      <w:pPr>
        <w:spacing w:after="240"/>
        <w:ind w:left="1440" w:hanging="720"/>
        <w:rPr>
          <w:szCs w:val="20"/>
        </w:rPr>
      </w:pPr>
      <w:r w:rsidRPr="003C2A11">
        <w:rPr>
          <w:szCs w:val="20"/>
        </w:rPr>
        <w:t>(a)</w:t>
      </w:r>
      <w:r w:rsidRPr="003C2A11">
        <w:rPr>
          <w:szCs w:val="20"/>
        </w:rPr>
        <w:tab/>
        <w:t xml:space="preserve">These charges shall be initially allocated on an LRS basis for the most recent 30 days prior to the Market Suspension event for which Initial Settlement has been completed. For purposes of this charge, a QSE’s basis shall be the QSE’s total Real-Time Adjusted Metered Load (AML) for the 30 days prior to the Market Suspension divided by the total ERCOT Real-Time AML for the same period. The initial Market Suspension Charge to each QSE for a given Operating Day is calculated as follows: </w:t>
      </w:r>
    </w:p>
    <w:p w14:paraId="295FD810" w14:textId="77777777" w:rsidR="003C2A11" w:rsidRPr="003C2A11" w:rsidRDefault="003C2A11" w:rsidP="003C2A11">
      <w:pPr>
        <w:spacing w:after="240"/>
        <w:ind w:left="3960" w:hanging="3240"/>
        <w:rPr>
          <w:szCs w:val="20"/>
        </w:rPr>
      </w:pPr>
      <w:r w:rsidRPr="003C2A11">
        <w:rPr>
          <w:szCs w:val="20"/>
        </w:rPr>
        <w:t>LARTMSAMT</w:t>
      </w:r>
      <w:r w:rsidRPr="003C2A11">
        <w:rPr>
          <w:szCs w:val="20"/>
          <w:vertAlign w:val="subscript"/>
        </w:rPr>
        <w:t xml:space="preserve"> </w:t>
      </w:r>
      <w:r w:rsidRPr="003C2A11">
        <w:rPr>
          <w:i/>
          <w:szCs w:val="20"/>
          <w:vertAlign w:val="subscript"/>
        </w:rPr>
        <w:t>q</w:t>
      </w:r>
      <w:r w:rsidRPr="003C2A11">
        <w:rPr>
          <w:szCs w:val="20"/>
          <w:vertAlign w:val="subscript"/>
        </w:rPr>
        <w:t xml:space="preserve">            </w:t>
      </w:r>
      <w:r w:rsidRPr="003C2A11">
        <w:rPr>
          <w:szCs w:val="20"/>
        </w:rPr>
        <w:t xml:space="preserve"> = </w:t>
      </w:r>
      <w:r w:rsidRPr="003C2A11">
        <w:rPr>
          <w:szCs w:val="20"/>
        </w:rPr>
        <w:tab/>
        <w:t>(-1) * (MSMWAMTTOT</w:t>
      </w:r>
      <w:r w:rsidRPr="003C2A11">
        <w:rPr>
          <w:i/>
          <w:szCs w:val="20"/>
          <w:vertAlign w:val="subscript"/>
        </w:rPr>
        <w:t xml:space="preserve"> d</w:t>
      </w:r>
      <w:r w:rsidRPr="003C2A11">
        <w:rPr>
          <w:szCs w:val="20"/>
        </w:rPr>
        <w:t xml:space="preserve"> + MSEDCIMPAMTTOT</w:t>
      </w:r>
      <w:r w:rsidRPr="003C2A11">
        <w:rPr>
          <w:i/>
          <w:szCs w:val="20"/>
          <w:vertAlign w:val="subscript"/>
        </w:rPr>
        <w:t xml:space="preserve"> d</w:t>
      </w:r>
      <w:r w:rsidRPr="003C2A11">
        <w:rPr>
          <w:szCs w:val="20"/>
        </w:rPr>
        <w:t xml:space="preserve"> + MSBLTRAMTTOT</w:t>
      </w:r>
      <w:r w:rsidRPr="003C2A11">
        <w:rPr>
          <w:i/>
          <w:szCs w:val="20"/>
          <w:vertAlign w:val="subscript"/>
        </w:rPr>
        <w:t xml:space="preserve"> d</w:t>
      </w:r>
      <w:r w:rsidRPr="003C2A11">
        <w:rPr>
          <w:szCs w:val="20"/>
        </w:rPr>
        <w:t xml:space="preserve"> + </w:t>
      </w:r>
      <w:r w:rsidRPr="003C2A11">
        <w:rPr>
          <w:noProof/>
          <w:position w:val="-20"/>
          <w:szCs w:val="20"/>
        </w:rPr>
        <w:drawing>
          <wp:inline distT="0" distB="0" distL="0" distR="0" wp14:anchorId="2966BD54" wp14:editId="657A0FC3">
            <wp:extent cx="142875" cy="278130"/>
            <wp:effectExtent l="0" t="0" r="9525" b="762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RMRSBAMTTOT + </w:t>
      </w:r>
      <w:r w:rsidRPr="003C2A11">
        <w:rPr>
          <w:noProof/>
          <w:position w:val="-20"/>
          <w:szCs w:val="20"/>
        </w:rPr>
        <w:drawing>
          <wp:inline distT="0" distB="0" distL="0" distR="0" wp14:anchorId="16BB9A49" wp14:editId="361AB252">
            <wp:extent cx="142875" cy="278130"/>
            <wp:effectExtent l="0" t="0" r="9525" b="762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RMREAMTTOT + </w:t>
      </w:r>
      <w:r w:rsidRPr="003C2A11">
        <w:rPr>
          <w:noProof/>
          <w:position w:val="-20"/>
          <w:szCs w:val="20"/>
        </w:rPr>
        <w:drawing>
          <wp:inline distT="0" distB="0" distL="0" distR="0" wp14:anchorId="3937B86D" wp14:editId="29AAEFC3">
            <wp:extent cx="142875" cy="278130"/>
            <wp:effectExtent l="0" t="0" r="9525" b="762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BSSAMTTOT) * RTMSLRS </w:t>
      </w:r>
      <w:r w:rsidRPr="003C2A11">
        <w:rPr>
          <w:i/>
          <w:szCs w:val="20"/>
          <w:vertAlign w:val="subscript"/>
        </w:rPr>
        <w:t>q</w:t>
      </w:r>
      <w:r w:rsidRPr="003C2A11">
        <w:rPr>
          <w:szCs w:val="20"/>
          <w:vertAlign w:val="subscript"/>
        </w:rPr>
        <w:t xml:space="preserve"> </w:t>
      </w:r>
    </w:p>
    <w:p w14:paraId="5CF0AC7C" w14:textId="77777777" w:rsidR="003C2A11" w:rsidRPr="003C2A11" w:rsidRDefault="003C2A11" w:rsidP="003C2A11">
      <w:pPr>
        <w:spacing w:after="240"/>
        <w:ind w:left="720"/>
        <w:rPr>
          <w:szCs w:val="20"/>
        </w:rPr>
      </w:pPr>
      <w:r w:rsidRPr="003C2A11">
        <w:rPr>
          <w:szCs w:val="20"/>
        </w:rPr>
        <w:t>Where:</w:t>
      </w:r>
    </w:p>
    <w:p w14:paraId="1816069D" w14:textId="77777777" w:rsidR="003C2A11" w:rsidRPr="003C2A11" w:rsidRDefault="003C2A11" w:rsidP="003C2A11">
      <w:pPr>
        <w:spacing w:after="240"/>
        <w:ind w:left="720"/>
        <w:rPr>
          <w:szCs w:val="20"/>
        </w:rPr>
      </w:pPr>
      <w:r w:rsidRPr="003C2A11">
        <w:rPr>
          <w:szCs w:val="20"/>
        </w:rPr>
        <w:t xml:space="preserve">RTMSLRS </w:t>
      </w:r>
      <w:r w:rsidRPr="003C2A11">
        <w:rPr>
          <w:i/>
          <w:szCs w:val="20"/>
          <w:vertAlign w:val="subscript"/>
        </w:rPr>
        <w:t>q</w:t>
      </w:r>
      <w:r w:rsidRPr="003C2A11">
        <w:rPr>
          <w:szCs w:val="20"/>
          <w:vertAlign w:val="subscript"/>
        </w:rPr>
        <w:t xml:space="preserve"> </w:t>
      </w:r>
      <w:r w:rsidRPr="003C2A11">
        <w:rPr>
          <w:szCs w:val="20"/>
          <w:vertAlign w:val="subscript"/>
        </w:rPr>
        <w:tab/>
      </w:r>
      <w:r w:rsidRPr="003C2A11">
        <w:rPr>
          <w:szCs w:val="20"/>
        </w:rPr>
        <w:t>= M</w:t>
      </w:r>
      <w:r w:rsidRPr="003C2A11">
        <w:rPr>
          <w:bCs/>
          <w:szCs w:val="20"/>
        </w:rPr>
        <w:t>ax(0,</w:t>
      </w:r>
      <w:r w:rsidRPr="003C2A11">
        <w:rPr>
          <w:noProof/>
          <w:position w:val="-20"/>
          <w:szCs w:val="20"/>
        </w:rPr>
        <w:drawing>
          <wp:inline distT="0" distB="0" distL="0" distR="0" wp14:anchorId="1DBCCE3B" wp14:editId="6F405E5C">
            <wp:extent cx="246380" cy="365760"/>
            <wp:effectExtent l="0" t="0" r="127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1370E0B7" wp14:editId="6C699888">
            <wp:extent cx="230505" cy="36576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Pr="003C2A11">
        <w:rPr>
          <w:noProof/>
          <w:position w:val="-22"/>
          <w:szCs w:val="20"/>
        </w:rPr>
        <w:drawing>
          <wp:inline distT="0" distB="0" distL="0" distR="0" wp14:anchorId="2A0D8142" wp14:editId="63249186">
            <wp:extent cx="142875" cy="294005"/>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r w:rsidRPr="003C2A11">
        <w:rPr>
          <w:szCs w:val="20"/>
        </w:rPr>
        <w:t xml:space="preserve"> /</w:t>
      </w:r>
      <w:r w:rsidRPr="003C2A11">
        <w:rPr>
          <w:bCs/>
          <w:szCs w:val="20"/>
        </w:rPr>
        <w:t xml:space="preserve"> </w:t>
      </w:r>
      <w:r w:rsidRPr="003C2A11">
        <w:rPr>
          <w:noProof/>
          <w:position w:val="-22"/>
          <w:szCs w:val="20"/>
        </w:rPr>
        <w:drawing>
          <wp:inline distT="0" distB="0" distL="0" distR="0" wp14:anchorId="0CEFA5A3" wp14:editId="60B21D87">
            <wp:extent cx="142875" cy="294005"/>
            <wp:effectExtent l="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(Max(0,</w:t>
      </w:r>
      <w:r w:rsidRPr="003C2A11">
        <w:rPr>
          <w:noProof/>
          <w:position w:val="-20"/>
          <w:szCs w:val="20"/>
        </w:rPr>
        <w:drawing>
          <wp:inline distT="0" distB="0" distL="0" distR="0" wp14:anchorId="2C23B08A" wp14:editId="70387892">
            <wp:extent cx="246380" cy="365760"/>
            <wp:effectExtent l="0" t="0" r="127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41765C18" wp14:editId="74B7E3A6">
            <wp:extent cx="302260" cy="36576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Pr="003C2A11">
        <w:rPr>
          <w:noProof/>
          <w:position w:val="-22"/>
          <w:szCs w:val="20"/>
        </w:rPr>
        <w:drawing>
          <wp:inline distT="0" distB="0" distL="0" distR="0" wp14:anchorId="4DA55CD4" wp14:editId="5BE6FEDD">
            <wp:extent cx="142875" cy="294005"/>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p>
    <w:p w14:paraId="2008684A" w14:textId="77777777" w:rsidR="003C2A11" w:rsidRPr="003C2A11" w:rsidRDefault="003C2A11" w:rsidP="003C2A11">
      <w:pPr>
        <w:spacing w:before="120"/>
        <w:rPr>
          <w:szCs w:val="20"/>
        </w:rPr>
      </w:pPr>
      <w:r w:rsidRPr="003C2A11">
        <w:rPr>
          <w:szCs w:val="20"/>
        </w:rPr>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3C2A11" w:rsidRPr="003C2A11" w14:paraId="2F41905C" w14:textId="77777777" w:rsidTr="00C50AF1">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7D959BA5" w14:textId="77777777" w:rsidR="003C2A11" w:rsidRPr="003C2A11" w:rsidRDefault="003C2A11" w:rsidP="003C2A11">
            <w:pPr>
              <w:spacing w:after="240"/>
              <w:rPr>
                <w:b/>
                <w:iCs/>
                <w:sz w:val="20"/>
                <w:szCs w:val="20"/>
              </w:rPr>
            </w:pPr>
            <w:r w:rsidRPr="003C2A11">
              <w:rPr>
                <w:b/>
                <w:iCs/>
                <w:sz w:val="20"/>
                <w:szCs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6F81150E" w14:textId="77777777" w:rsidR="003C2A11" w:rsidRPr="003C2A11" w:rsidRDefault="003C2A11" w:rsidP="003C2A11">
            <w:pPr>
              <w:spacing w:after="240"/>
              <w:rPr>
                <w:b/>
                <w:iCs/>
                <w:sz w:val="20"/>
                <w:szCs w:val="20"/>
              </w:rPr>
            </w:pPr>
            <w:r w:rsidRPr="003C2A11">
              <w:rPr>
                <w:b/>
                <w:iCs/>
                <w:sz w:val="20"/>
                <w:szCs w:val="20"/>
              </w:rPr>
              <w:t>Unit</w:t>
            </w:r>
          </w:p>
        </w:tc>
        <w:tc>
          <w:tcPr>
            <w:tcW w:w="3092" w:type="pct"/>
            <w:tcBorders>
              <w:top w:val="single" w:sz="4" w:space="0" w:color="auto"/>
              <w:left w:val="single" w:sz="4" w:space="0" w:color="auto"/>
              <w:bottom w:val="single" w:sz="4" w:space="0" w:color="auto"/>
              <w:right w:val="single" w:sz="4" w:space="0" w:color="auto"/>
            </w:tcBorders>
            <w:hideMark/>
          </w:tcPr>
          <w:p w14:paraId="4611ADB3"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2C64BE11"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14BD538"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553F76D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EC02552"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244FA83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2FDC4EA5" w14:textId="77777777" w:rsidR="003C2A11" w:rsidRPr="003C2A11" w:rsidRDefault="003C2A11" w:rsidP="003C2A11">
            <w:pPr>
              <w:spacing w:after="60"/>
              <w:rPr>
                <w:iCs/>
                <w:sz w:val="20"/>
                <w:szCs w:val="20"/>
              </w:rPr>
            </w:pPr>
            <w:r w:rsidRPr="003C2A11">
              <w:rPr>
                <w:iCs/>
                <w:sz w:val="20"/>
                <w:szCs w:val="20"/>
              </w:rPr>
              <w:t>MSEDCIMPAMTTOT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31C1D9D2"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4CE2ADF"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02597BE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1EF45152"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1DE07163"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466A9817"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028E6FDC"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DF23231"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0F7C5846"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30533113"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391028E3"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2D66091D" w14:textId="77777777" w:rsidR="003C2A11" w:rsidRPr="003C2A11" w:rsidRDefault="003C2A11" w:rsidP="003C2A11">
            <w:pPr>
              <w:spacing w:after="60"/>
              <w:rPr>
                <w:iCs/>
                <w:sz w:val="20"/>
                <w:szCs w:val="20"/>
              </w:rPr>
            </w:pPr>
            <w:r w:rsidRPr="003C2A11">
              <w:rPr>
                <w:iCs/>
                <w:sz w:val="20"/>
                <w:szCs w:val="20"/>
              </w:rPr>
              <w:t>BSSAMTTOT</w:t>
            </w:r>
          </w:p>
        </w:tc>
        <w:tc>
          <w:tcPr>
            <w:tcW w:w="600" w:type="pct"/>
            <w:tcBorders>
              <w:top w:val="single" w:sz="4" w:space="0" w:color="auto"/>
              <w:left w:val="single" w:sz="4" w:space="0" w:color="auto"/>
              <w:bottom w:val="single" w:sz="4" w:space="0" w:color="auto"/>
              <w:right w:val="single" w:sz="4" w:space="0" w:color="auto"/>
            </w:tcBorders>
          </w:tcPr>
          <w:p w14:paraId="3E786E3C"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2D29D654"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 </w:t>
            </w:r>
            <w:r w:rsidRPr="003C2A11">
              <w:rPr>
                <w:i/>
                <w:iCs/>
                <w:sz w:val="20"/>
                <w:szCs w:val="20"/>
              </w:rPr>
              <w:t>h</w:t>
            </w:r>
            <w:r w:rsidRPr="003C2A11">
              <w:rPr>
                <w:iCs/>
                <w:sz w:val="20"/>
                <w:szCs w:val="20"/>
              </w:rPr>
              <w:t>.</w:t>
            </w:r>
          </w:p>
        </w:tc>
      </w:tr>
      <w:tr w:rsidR="003C2A11" w:rsidRPr="003C2A11" w14:paraId="56335A0E"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BFD542C" w14:textId="77777777" w:rsidR="003C2A11" w:rsidRPr="003C2A11" w:rsidRDefault="003C2A11" w:rsidP="003C2A11">
            <w:pPr>
              <w:spacing w:after="60"/>
              <w:rPr>
                <w:iCs/>
                <w:sz w:val="20"/>
                <w:szCs w:val="20"/>
              </w:rPr>
            </w:pPr>
            <w:r w:rsidRPr="003C2A11">
              <w:rPr>
                <w:iCs/>
                <w:sz w:val="20"/>
                <w:szCs w:val="20"/>
              </w:rPr>
              <w:lastRenderedPageBreak/>
              <w:t>RMREAMTTOT</w:t>
            </w:r>
          </w:p>
        </w:tc>
        <w:tc>
          <w:tcPr>
            <w:tcW w:w="600" w:type="pct"/>
            <w:tcBorders>
              <w:top w:val="single" w:sz="4" w:space="0" w:color="auto"/>
              <w:left w:val="single" w:sz="4" w:space="0" w:color="auto"/>
              <w:bottom w:val="single" w:sz="4" w:space="0" w:color="auto"/>
              <w:right w:val="single" w:sz="4" w:space="0" w:color="auto"/>
            </w:tcBorders>
          </w:tcPr>
          <w:p w14:paraId="0092EF4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1FF35C94"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19DF787C"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B12AA96" w14:textId="77777777" w:rsidR="003C2A11" w:rsidRPr="003C2A11" w:rsidRDefault="003C2A11" w:rsidP="003C2A11">
            <w:pPr>
              <w:spacing w:after="60"/>
              <w:rPr>
                <w:iCs/>
                <w:sz w:val="20"/>
                <w:szCs w:val="20"/>
              </w:rPr>
            </w:pPr>
            <w:r w:rsidRPr="003C2A11">
              <w:rPr>
                <w:iCs/>
                <w:sz w:val="20"/>
                <w:szCs w:val="20"/>
              </w:rPr>
              <w:t>RMRSBAMTTOT</w:t>
            </w:r>
          </w:p>
        </w:tc>
        <w:tc>
          <w:tcPr>
            <w:tcW w:w="600" w:type="pct"/>
            <w:tcBorders>
              <w:top w:val="single" w:sz="4" w:space="0" w:color="auto"/>
              <w:left w:val="single" w:sz="4" w:space="0" w:color="auto"/>
              <w:bottom w:val="single" w:sz="4" w:space="0" w:color="auto"/>
              <w:right w:val="single" w:sz="4" w:space="0" w:color="auto"/>
            </w:tcBorders>
          </w:tcPr>
          <w:p w14:paraId="6626F00A"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ED3AEA2"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161F581A" w14:textId="77777777" w:rsidTr="00C50AF1">
        <w:trPr>
          <w:cantSplit/>
        </w:trPr>
        <w:tc>
          <w:tcPr>
            <w:tcW w:w="1307" w:type="pct"/>
            <w:tcBorders>
              <w:top w:val="single" w:sz="4" w:space="0" w:color="auto"/>
              <w:left w:val="single" w:sz="4" w:space="0" w:color="auto"/>
              <w:bottom w:val="single" w:sz="4" w:space="0" w:color="auto"/>
              <w:right w:val="single" w:sz="4" w:space="0" w:color="auto"/>
            </w:tcBorders>
            <w:hideMark/>
          </w:tcPr>
          <w:p w14:paraId="2D1DFBCC" w14:textId="77777777" w:rsidR="003C2A11" w:rsidRPr="003C2A11" w:rsidRDefault="003C2A11" w:rsidP="003C2A11">
            <w:pPr>
              <w:spacing w:after="60"/>
              <w:rPr>
                <w:iCs/>
                <w:sz w:val="20"/>
                <w:szCs w:val="20"/>
              </w:rPr>
            </w:pPr>
            <w:r w:rsidRPr="003C2A11">
              <w:rPr>
                <w:iCs/>
                <w:sz w:val="20"/>
                <w:szCs w:val="20"/>
              </w:rPr>
              <w:t xml:space="preserve">RTMSLRS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72519746"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F255449"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3F97A9C7"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4B83A048" w14:textId="77777777" w:rsidR="003C2A11" w:rsidRPr="003C2A11" w:rsidRDefault="003C2A11" w:rsidP="003C2A11">
            <w:pPr>
              <w:spacing w:after="60"/>
              <w:rPr>
                <w:b/>
                <w:iCs/>
                <w:sz w:val="20"/>
                <w:szCs w:val="20"/>
              </w:rPr>
            </w:pPr>
            <w:r w:rsidRPr="003C2A11">
              <w:rPr>
                <w:iCs/>
                <w:sz w:val="20"/>
                <w:szCs w:val="20"/>
              </w:rPr>
              <w:t xml:space="preserve">RTAML </w:t>
            </w:r>
            <w:r w:rsidRPr="003C2A11">
              <w:rPr>
                <w:i/>
                <w:iCs/>
                <w:sz w:val="20"/>
                <w:szCs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13A8C4E6" w14:textId="77777777" w:rsidR="003C2A11" w:rsidRPr="003C2A11" w:rsidRDefault="003C2A11" w:rsidP="003C2A11">
            <w:pPr>
              <w:spacing w:after="60"/>
              <w:rPr>
                <w:iCs/>
                <w:sz w:val="20"/>
                <w:szCs w:val="20"/>
              </w:rPr>
            </w:pPr>
            <w:r w:rsidRPr="003C2A11">
              <w:rPr>
                <w:iCs/>
                <w:sz w:val="20"/>
                <w:szCs w:val="20"/>
              </w:rPr>
              <w:t>MWh</w:t>
            </w:r>
          </w:p>
        </w:tc>
        <w:tc>
          <w:tcPr>
            <w:tcW w:w="3092" w:type="pct"/>
            <w:tcBorders>
              <w:top w:val="single" w:sz="4" w:space="0" w:color="auto"/>
              <w:left w:val="single" w:sz="4" w:space="0" w:color="auto"/>
              <w:bottom w:val="single" w:sz="4" w:space="0" w:color="auto"/>
              <w:right w:val="single" w:sz="4" w:space="0" w:color="auto"/>
            </w:tcBorders>
          </w:tcPr>
          <w:p w14:paraId="4C965DC2" w14:textId="77777777" w:rsidR="003C2A11" w:rsidRPr="003C2A11" w:rsidRDefault="003C2A11" w:rsidP="003C2A11">
            <w:pPr>
              <w:spacing w:after="60"/>
              <w:rPr>
                <w:i/>
                <w:iCs/>
                <w:sz w:val="20"/>
                <w:szCs w:val="20"/>
              </w:rPr>
            </w:pPr>
            <w:r w:rsidRPr="003C2A11">
              <w:rPr>
                <w:i/>
                <w:iCs/>
                <w:sz w:val="20"/>
                <w:szCs w:val="20"/>
              </w:rPr>
              <w:t xml:space="preserve">Real-Time Adjusted Metered Load – </w:t>
            </w:r>
            <w:r w:rsidRPr="003C2A11">
              <w:rPr>
                <w:iCs/>
                <w:sz w:val="20"/>
                <w:szCs w:val="20"/>
              </w:rPr>
              <w:t xml:space="preserve">The sum of the AML at the Electrical Buses that are included in Settlement Point </w:t>
            </w:r>
            <w:r w:rsidRPr="003C2A11">
              <w:rPr>
                <w:i/>
                <w:iCs/>
                <w:sz w:val="20"/>
                <w:szCs w:val="20"/>
              </w:rPr>
              <w:t>p</w:t>
            </w:r>
            <w:r w:rsidRPr="003C2A11">
              <w:rPr>
                <w:iCs/>
                <w:sz w:val="20"/>
                <w:szCs w:val="20"/>
              </w:rPr>
              <w:t xml:space="preserve">, 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w:t>
            </w:r>
          </w:p>
        </w:tc>
      </w:tr>
      <w:tr w:rsidR="003C2A11" w:rsidRPr="003C2A11" w14:paraId="03015E01"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8590A04" w14:textId="77777777" w:rsidR="003C2A11" w:rsidRPr="003C2A11" w:rsidRDefault="003C2A11" w:rsidP="003C2A11">
            <w:pPr>
              <w:spacing w:after="60"/>
              <w:rPr>
                <w:i/>
                <w:iCs/>
                <w:sz w:val="20"/>
                <w:szCs w:val="20"/>
              </w:rPr>
            </w:pPr>
            <w:r w:rsidRPr="003C2A11">
              <w:rPr>
                <w:i/>
                <w:iCs/>
                <w:sz w:val="20"/>
                <w:szCs w:val="20"/>
              </w:rPr>
              <w:t>i</w:t>
            </w:r>
          </w:p>
        </w:tc>
        <w:tc>
          <w:tcPr>
            <w:tcW w:w="600" w:type="pct"/>
            <w:tcBorders>
              <w:top w:val="single" w:sz="4" w:space="0" w:color="auto"/>
              <w:left w:val="single" w:sz="4" w:space="0" w:color="auto"/>
              <w:bottom w:val="single" w:sz="4" w:space="0" w:color="auto"/>
              <w:right w:val="single" w:sz="4" w:space="0" w:color="auto"/>
            </w:tcBorders>
          </w:tcPr>
          <w:p w14:paraId="4AE2034F"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5BA5CEF4" w14:textId="77777777" w:rsidR="003C2A11" w:rsidRPr="003C2A11" w:rsidRDefault="003C2A11" w:rsidP="003C2A11">
            <w:pPr>
              <w:spacing w:after="60"/>
              <w:rPr>
                <w:iCs/>
                <w:sz w:val="20"/>
                <w:szCs w:val="20"/>
              </w:rPr>
            </w:pPr>
            <w:r w:rsidRPr="003C2A11">
              <w:rPr>
                <w:iCs/>
                <w:sz w:val="20"/>
                <w:szCs w:val="20"/>
              </w:rPr>
              <w:t>A 15-minute Settlement Interval.</w:t>
            </w:r>
          </w:p>
        </w:tc>
      </w:tr>
      <w:tr w:rsidR="003C2A11" w:rsidRPr="003C2A11" w14:paraId="21295FCD"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66800D66" w14:textId="77777777" w:rsidR="003C2A11" w:rsidRPr="003C2A11" w:rsidRDefault="003C2A11" w:rsidP="003C2A11">
            <w:pPr>
              <w:spacing w:after="60"/>
              <w:rPr>
                <w:i/>
                <w:iCs/>
                <w:sz w:val="20"/>
                <w:szCs w:val="20"/>
              </w:rPr>
            </w:pPr>
            <w:r w:rsidRPr="003C2A11">
              <w:rPr>
                <w:i/>
                <w:iCs/>
                <w:sz w:val="20"/>
                <w:szCs w:val="20"/>
              </w:rPr>
              <w:t>q</w:t>
            </w:r>
          </w:p>
        </w:tc>
        <w:tc>
          <w:tcPr>
            <w:tcW w:w="600" w:type="pct"/>
            <w:tcBorders>
              <w:top w:val="single" w:sz="4" w:space="0" w:color="auto"/>
              <w:left w:val="single" w:sz="4" w:space="0" w:color="auto"/>
              <w:bottom w:val="single" w:sz="4" w:space="0" w:color="auto"/>
              <w:right w:val="single" w:sz="4" w:space="0" w:color="auto"/>
            </w:tcBorders>
          </w:tcPr>
          <w:p w14:paraId="598EF55F"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5C681CE5"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019B0268"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4B4CF072" w14:textId="77777777" w:rsidR="003C2A11" w:rsidRPr="003C2A11" w:rsidRDefault="003C2A11" w:rsidP="003C2A11">
            <w:pPr>
              <w:spacing w:after="60"/>
              <w:rPr>
                <w:i/>
                <w:iCs/>
                <w:sz w:val="20"/>
                <w:szCs w:val="20"/>
              </w:rPr>
            </w:pPr>
            <w:r w:rsidRPr="003C2A11">
              <w:rPr>
                <w:i/>
                <w:iCs/>
                <w:sz w:val="20"/>
                <w:szCs w:val="20"/>
              </w:rPr>
              <w:t>p</w:t>
            </w:r>
          </w:p>
        </w:tc>
        <w:tc>
          <w:tcPr>
            <w:tcW w:w="600" w:type="pct"/>
            <w:tcBorders>
              <w:top w:val="single" w:sz="4" w:space="0" w:color="auto"/>
              <w:left w:val="single" w:sz="4" w:space="0" w:color="auto"/>
              <w:bottom w:val="single" w:sz="4" w:space="0" w:color="auto"/>
              <w:right w:val="single" w:sz="4" w:space="0" w:color="auto"/>
            </w:tcBorders>
          </w:tcPr>
          <w:p w14:paraId="61B12F5C"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572D67A" w14:textId="77777777" w:rsidR="003C2A11" w:rsidRPr="003C2A11" w:rsidRDefault="003C2A11" w:rsidP="003C2A11">
            <w:pPr>
              <w:spacing w:after="60"/>
              <w:rPr>
                <w:iCs/>
                <w:sz w:val="20"/>
                <w:szCs w:val="20"/>
              </w:rPr>
            </w:pPr>
            <w:r w:rsidRPr="003C2A11">
              <w:rPr>
                <w:iCs/>
                <w:sz w:val="20"/>
                <w:szCs w:val="20"/>
              </w:rPr>
              <w:t>A Load Zone Settlement Point.</w:t>
            </w:r>
          </w:p>
        </w:tc>
      </w:tr>
      <w:tr w:rsidR="003C2A11" w:rsidRPr="003C2A11" w14:paraId="086F82FE"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2B7FB77" w14:textId="77777777" w:rsidR="003C2A11" w:rsidRPr="003C2A11" w:rsidRDefault="003C2A11" w:rsidP="003C2A11">
            <w:pPr>
              <w:spacing w:after="60"/>
              <w:rPr>
                <w:i/>
                <w:iCs/>
                <w:sz w:val="20"/>
                <w:szCs w:val="20"/>
              </w:rPr>
            </w:pPr>
            <w:r w:rsidRPr="003C2A11">
              <w:rPr>
                <w:i/>
                <w:iCs/>
                <w:sz w:val="20"/>
                <w:szCs w:val="20"/>
              </w:rPr>
              <w:t>d</w:t>
            </w:r>
          </w:p>
        </w:tc>
        <w:tc>
          <w:tcPr>
            <w:tcW w:w="600" w:type="pct"/>
            <w:tcBorders>
              <w:top w:val="single" w:sz="4" w:space="0" w:color="auto"/>
              <w:left w:val="single" w:sz="4" w:space="0" w:color="auto"/>
              <w:bottom w:val="single" w:sz="4" w:space="0" w:color="auto"/>
              <w:right w:val="single" w:sz="4" w:space="0" w:color="auto"/>
            </w:tcBorders>
          </w:tcPr>
          <w:p w14:paraId="5736DA19"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E59DC90" w14:textId="77777777" w:rsidR="003C2A11" w:rsidRPr="003C2A11" w:rsidRDefault="003C2A11" w:rsidP="003C2A11">
            <w:pPr>
              <w:spacing w:after="60"/>
              <w:rPr>
                <w:iCs/>
                <w:sz w:val="20"/>
                <w:szCs w:val="20"/>
              </w:rPr>
            </w:pPr>
            <w:r w:rsidRPr="003C2A11">
              <w:rPr>
                <w:iCs/>
                <w:sz w:val="20"/>
                <w:szCs w:val="20"/>
              </w:rPr>
              <w:t>An Operating Day.</w:t>
            </w:r>
          </w:p>
        </w:tc>
      </w:tr>
      <w:tr w:rsidR="003C2A11" w:rsidRPr="003C2A11" w14:paraId="6D4D19B6"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900F55C" w14:textId="77777777" w:rsidR="003C2A11" w:rsidRPr="003C2A11" w:rsidRDefault="003C2A11" w:rsidP="003C2A11">
            <w:pPr>
              <w:spacing w:after="60"/>
              <w:rPr>
                <w:i/>
                <w:iCs/>
                <w:sz w:val="20"/>
                <w:szCs w:val="20"/>
              </w:rPr>
            </w:pPr>
            <w:r w:rsidRPr="003C2A11">
              <w:rPr>
                <w:i/>
                <w:sz w:val="20"/>
                <w:szCs w:val="20"/>
              </w:rPr>
              <w:t>h</w:t>
            </w:r>
          </w:p>
        </w:tc>
        <w:tc>
          <w:tcPr>
            <w:tcW w:w="600" w:type="pct"/>
            <w:tcBorders>
              <w:top w:val="single" w:sz="4" w:space="0" w:color="auto"/>
              <w:left w:val="single" w:sz="4" w:space="0" w:color="auto"/>
              <w:bottom w:val="single" w:sz="4" w:space="0" w:color="auto"/>
              <w:right w:val="single" w:sz="4" w:space="0" w:color="auto"/>
            </w:tcBorders>
          </w:tcPr>
          <w:p w14:paraId="74D18EE7"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266434DF" w14:textId="77777777" w:rsidR="003C2A11" w:rsidRPr="003C2A11" w:rsidRDefault="003C2A11" w:rsidP="003C2A11">
            <w:pPr>
              <w:spacing w:after="60"/>
              <w:rPr>
                <w:iCs/>
                <w:sz w:val="20"/>
                <w:szCs w:val="20"/>
              </w:rPr>
            </w:pPr>
            <w:r w:rsidRPr="003C2A11">
              <w:rPr>
                <w:iCs/>
                <w:sz w:val="20"/>
                <w:szCs w:val="20"/>
              </w:rPr>
              <w:t>An hour within a Market Suspension.</w:t>
            </w:r>
          </w:p>
        </w:tc>
      </w:tr>
    </w:tbl>
    <w:p w14:paraId="41E05EFE" w14:textId="77777777" w:rsidR="003C2A11" w:rsidRPr="003C2A11" w:rsidRDefault="003C2A11" w:rsidP="003C2A11">
      <w:pPr>
        <w:spacing w:before="240" w:after="240"/>
        <w:ind w:left="1440" w:hanging="720"/>
        <w:rPr>
          <w:szCs w:val="20"/>
        </w:rPr>
      </w:pPr>
      <w:bookmarkStart w:id="3180" w:name="_Toc493250761"/>
      <w:r w:rsidRPr="003C2A11">
        <w:rPr>
          <w:szCs w:val="20"/>
        </w:rPr>
        <w:t>(b)</w:t>
      </w:r>
      <w:r w:rsidRPr="003C2A11">
        <w:rPr>
          <w:szCs w:val="20"/>
        </w:rPr>
        <w:tab/>
        <w:t>This Market Suspension Charge shall be resettled using TDSP-submitted actual and estimated Load data</w:t>
      </w:r>
      <w:del w:id="3181" w:author="ERCOT 092420" w:date="2020-09-24T14:49:00Z">
        <w:r w:rsidRPr="003C2A11" w:rsidDel="00472EAC">
          <w:rPr>
            <w:szCs w:val="20"/>
          </w:rPr>
          <w:delText>,</w:delText>
        </w:r>
      </w:del>
      <w:ins w:id="3182" w:author="ERCOT 092420" w:date="2020-09-24T14:49:00Z">
        <w:r w:rsidR="00472EAC">
          <w:rPr>
            <w:szCs w:val="20"/>
          </w:rPr>
          <w:t xml:space="preserve">. </w:t>
        </w:r>
      </w:ins>
      <w:r w:rsidRPr="003C2A11">
        <w:rPr>
          <w:szCs w:val="20"/>
        </w:rPr>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57A9041F" w14:textId="77777777" w:rsidR="003C2A11" w:rsidRPr="003C2A11" w:rsidRDefault="003C2A11" w:rsidP="003C2A11">
      <w:pPr>
        <w:spacing w:after="240"/>
        <w:ind w:left="3060" w:hanging="2340"/>
        <w:rPr>
          <w:iCs/>
          <w:szCs w:val="20"/>
        </w:rPr>
      </w:pPr>
      <w:r w:rsidRPr="003C2A11">
        <w:rPr>
          <w:iCs/>
          <w:szCs w:val="20"/>
        </w:rPr>
        <w:t>LARTMSAMT</w:t>
      </w:r>
      <w:r w:rsidRPr="003C2A11">
        <w:rPr>
          <w:iCs/>
          <w:szCs w:val="20"/>
          <w:vertAlign w:val="subscript"/>
        </w:rPr>
        <w:t xml:space="preserve"> </w:t>
      </w:r>
      <w:r w:rsidRPr="003C2A11">
        <w:rPr>
          <w:i/>
          <w:iCs/>
          <w:szCs w:val="20"/>
          <w:vertAlign w:val="subscript"/>
        </w:rPr>
        <w:t>q</w:t>
      </w:r>
      <w:r w:rsidRPr="003C2A11">
        <w:rPr>
          <w:iCs/>
          <w:szCs w:val="20"/>
          <w:vertAlign w:val="subscript"/>
        </w:rPr>
        <w:t xml:space="preserve">            </w:t>
      </w:r>
      <w:r w:rsidRPr="003C2A11">
        <w:rPr>
          <w:iCs/>
          <w:szCs w:val="20"/>
        </w:rPr>
        <w:t>= (-1) * {(</w:t>
      </w:r>
      <w:r w:rsidRPr="003C2A11">
        <w:rPr>
          <w:iCs/>
          <w:noProof/>
          <w:position w:val="-22"/>
          <w:szCs w:val="20"/>
        </w:rPr>
        <w:drawing>
          <wp:inline distT="0" distB="0" distL="0" distR="0" wp14:anchorId="47CC59EC" wp14:editId="05A29352">
            <wp:extent cx="142875" cy="302260"/>
            <wp:effectExtent l="0" t="0" r="9525"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48FA696F">
          <v:shape id="_x0000_i1087" type="#_x0000_t75" style="width:14.25pt;height:21.75pt" o:ole="">
            <v:imagedata r:id="rId92" o:title=""/>
          </v:shape>
          <o:OLEObject Type="Embed" ProgID="Equation.3" ShapeID="_x0000_i1087" DrawAspect="Content" ObjectID="_1666765907" r:id="rId93"/>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 xml:space="preserve">) + </w:t>
      </w:r>
      <w:r w:rsidRPr="003C2A11">
        <w:rPr>
          <w:iCs/>
          <w:noProof/>
          <w:position w:val="-20"/>
          <w:szCs w:val="20"/>
        </w:rPr>
        <w:drawing>
          <wp:inline distT="0" distB="0" distL="0" distR="0" wp14:anchorId="49ABAD74" wp14:editId="5A2A04B8">
            <wp:extent cx="142875" cy="278130"/>
            <wp:effectExtent l="0" t="0" r="9525"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RMRSBAMTTOT +</w:t>
      </w:r>
      <w:r w:rsidRPr="003C2A11">
        <w:rPr>
          <w:iCs/>
          <w:noProof/>
          <w:position w:val="-20"/>
          <w:szCs w:val="20"/>
        </w:rPr>
        <w:drawing>
          <wp:inline distT="0" distB="0" distL="0" distR="0" wp14:anchorId="1903EEEC" wp14:editId="46F192AD">
            <wp:extent cx="142875" cy="278130"/>
            <wp:effectExtent l="0" t="0" r="9525" b="762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BSSAMTTOT) * RTMSLRS </w:t>
      </w:r>
      <w:r w:rsidRPr="003C2A11">
        <w:rPr>
          <w:i/>
          <w:iCs/>
          <w:szCs w:val="20"/>
          <w:vertAlign w:val="subscript"/>
        </w:rPr>
        <w:t>q</w:t>
      </w:r>
      <w:r w:rsidRPr="003C2A11">
        <w:rPr>
          <w:iCs/>
          <w:szCs w:val="20"/>
        </w:rPr>
        <w:t xml:space="preserve"> + [MSMWAMTTOT</w:t>
      </w:r>
      <w:r w:rsidRPr="003C2A11">
        <w:rPr>
          <w:i/>
          <w:iCs/>
          <w:szCs w:val="20"/>
          <w:vertAlign w:val="subscript"/>
        </w:rPr>
        <w:t xml:space="preserve"> d</w:t>
      </w:r>
      <w:r w:rsidRPr="003C2A11">
        <w:rPr>
          <w:iCs/>
          <w:szCs w:val="20"/>
        </w:rPr>
        <w:t xml:space="preserve"> - </w:t>
      </w:r>
      <w:r w:rsidRPr="003C2A11">
        <w:rPr>
          <w:iCs/>
          <w:noProof/>
          <w:position w:val="-22"/>
          <w:szCs w:val="20"/>
        </w:rPr>
        <w:drawing>
          <wp:inline distT="0" distB="0" distL="0" distR="0" wp14:anchorId="3C94C081" wp14:editId="31A9DD8C">
            <wp:extent cx="142875" cy="302260"/>
            <wp:effectExtent l="0" t="0" r="9525" b="254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5CA4FEAD">
          <v:shape id="_x0000_i1088" type="#_x0000_t75" style="width:14.25pt;height:21.75pt" o:ole="">
            <v:imagedata r:id="rId92" o:title=""/>
          </v:shape>
          <o:OLEObject Type="Embed" ProgID="Equation.3" ShapeID="_x0000_i1088" DrawAspect="Content" ObjectID="_1666765908" r:id="rId94"/>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w:t>
      </w:r>
      <w:r w:rsidRPr="003C2A11">
        <w:rPr>
          <w:i/>
          <w:iCs/>
          <w:szCs w:val="20"/>
          <w:vertAlign w:val="subscript"/>
        </w:rPr>
        <w:t xml:space="preserve"> </w:t>
      </w:r>
      <w:r w:rsidRPr="003C2A11">
        <w:rPr>
          <w:iCs/>
          <w:szCs w:val="20"/>
        </w:rPr>
        <w:t>+ MSEDCIMPAMTTOT</w:t>
      </w:r>
      <w:r w:rsidRPr="003C2A11">
        <w:rPr>
          <w:i/>
          <w:iCs/>
          <w:szCs w:val="20"/>
          <w:vertAlign w:val="subscript"/>
        </w:rPr>
        <w:t xml:space="preserve"> d</w:t>
      </w:r>
      <w:r w:rsidRPr="003C2A11">
        <w:rPr>
          <w:iCs/>
          <w:szCs w:val="20"/>
        </w:rPr>
        <w:t xml:space="preserve"> + MSBLTRAMTTOT</w:t>
      </w:r>
      <w:r w:rsidRPr="003C2A11">
        <w:rPr>
          <w:i/>
          <w:iCs/>
          <w:szCs w:val="20"/>
          <w:vertAlign w:val="subscript"/>
        </w:rPr>
        <w:t xml:space="preserve"> d</w:t>
      </w:r>
      <w:r w:rsidRPr="003C2A11">
        <w:rPr>
          <w:iCs/>
          <w:szCs w:val="20"/>
        </w:rPr>
        <w:t xml:space="preserve"> + </w:t>
      </w:r>
      <w:r w:rsidRPr="003C2A11">
        <w:rPr>
          <w:iCs/>
          <w:noProof/>
          <w:position w:val="-20"/>
          <w:szCs w:val="20"/>
        </w:rPr>
        <w:drawing>
          <wp:inline distT="0" distB="0" distL="0" distR="0" wp14:anchorId="40CB233E" wp14:editId="4C13C6AF">
            <wp:extent cx="142875" cy="278130"/>
            <wp:effectExtent l="0" t="0" r="9525"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RMREAMTTOT] * AMRTSLRS </w:t>
      </w:r>
      <w:r w:rsidRPr="003C2A11">
        <w:rPr>
          <w:i/>
          <w:iCs/>
          <w:szCs w:val="20"/>
          <w:vertAlign w:val="subscript"/>
        </w:rPr>
        <w:t>q, d</w:t>
      </w:r>
      <w:r w:rsidRPr="003C2A11">
        <w:rPr>
          <w:iCs/>
          <w:szCs w:val="20"/>
        </w:rPr>
        <w:t>}</w:t>
      </w:r>
    </w:p>
    <w:p w14:paraId="0A100EE7" w14:textId="77777777" w:rsidR="003C2A11" w:rsidRPr="003C2A11" w:rsidRDefault="003C2A11" w:rsidP="003C2A11">
      <w:pPr>
        <w:spacing w:after="240"/>
        <w:ind w:left="720"/>
        <w:rPr>
          <w:iCs/>
          <w:szCs w:val="20"/>
        </w:rPr>
      </w:pPr>
      <w:r w:rsidRPr="003C2A11">
        <w:rPr>
          <w:iCs/>
          <w:szCs w:val="20"/>
        </w:rPr>
        <w:t>Where:</w:t>
      </w:r>
    </w:p>
    <w:p w14:paraId="25186E24" w14:textId="77777777" w:rsidR="003C2A11" w:rsidRPr="003C2A11" w:rsidRDefault="003C2A11" w:rsidP="003C2A11">
      <w:pPr>
        <w:spacing w:after="240"/>
        <w:ind w:left="2160" w:hanging="1440"/>
        <w:rPr>
          <w:iCs/>
          <w:szCs w:val="20"/>
        </w:rPr>
      </w:pPr>
      <w:r w:rsidRPr="003C2A11">
        <w:rPr>
          <w:iCs/>
          <w:szCs w:val="20"/>
        </w:rPr>
        <w:t xml:space="preserve">AMRTSLRS </w:t>
      </w:r>
      <w:r w:rsidRPr="003C2A11">
        <w:rPr>
          <w:i/>
          <w:iCs/>
          <w:szCs w:val="20"/>
          <w:vertAlign w:val="subscript"/>
        </w:rPr>
        <w:t>q, d</w:t>
      </w:r>
      <w:r w:rsidRPr="003C2A11">
        <w:rPr>
          <w:iCs/>
          <w:szCs w:val="20"/>
          <w:vertAlign w:val="subscript"/>
        </w:rPr>
        <w:tab/>
      </w:r>
      <w:r w:rsidRPr="003C2A11">
        <w:rPr>
          <w:iCs/>
          <w:szCs w:val="20"/>
        </w:rPr>
        <w:t>= Max(0, AMRTAML</w:t>
      </w:r>
      <w:r w:rsidRPr="003C2A11">
        <w:rPr>
          <w:i/>
          <w:iCs/>
          <w:szCs w:val="20"/>
          <w:vertAlign w:val="subscript"/>
        </w:rPr>
        <w:t xml:space="preserve"> q, d</w:t>
      </w:r>
      <w:ins w:id="3183" w:author="ERCOT 092420" w:date="2020-07-13T15:40:00Z">
        <w:r w:rsidR="005153E9">
          <w:rPr>
            <w:iCs/>
            <w:szCs w:val="20"/>
          </w:rPr>
          <w:t xml:space="preserve"> </w:t>
        </w:r>
      </w:ins>
      <w:ins w:id="3184" w:author="ERCOT 092420" w:date="2020-07-13T15:41:00Z">
        <w:r w:rsidR="005153E9">
          <w:rPr>
            <w:iCs/>
            <w:szCs w:val="20"/>
          </w:rPr>
          <w:t xml:space="preserve">– </w:t>
        </w:r>
      </w:ins>
      <w:ins w:id="3185" w:author="ERCOT 092420" w:date="2020-07-13T15:40:00Z">
        <w:r w:rsidR="005153E9">
          <w:rPr>
            <w:iCs/>
            <w:szCs w:val="20"/>
          </w:rPr>
          <w:t>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 xml:space="preserve">) / </w:t>
      </w:r>
      <w:r w:rsidRPr="003C2A11">
        <w:rPr>
          <w:iCs/>
          <w:noProof/>
          <w:position w:val="-22"/>
          <w:szCs w:val="20"/>
        </w:rPr>
        <w:drawing>
          <wp:inline distT="0" distB="0" distL="0" distR="0" wp14:anchorId="2DB9F427" wp14:editId="51D84812">
            <wp:extent cx="142875" cy="302260"/>
            <wp:effectExtent l="0" t="0" r="9525"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szCs w:val="20"/>
        </w:rPr>
        <w:t>Max(0, AMRTAML</w:t>
      </w:r>
      <w:r w:rsidRPr="003C2A11">
        <w:rPr>
          <w:i/>
          <w:iCs/>
          <w:szCs w:val="20"/>
          <w:vertAlign w:val="subscript"/>
        </w:rPr>
        <w:t xml:space="preserve"> q, d</w:t>
      </w:r>
      <w:ins w:id="3186" w:author="ERCOT 092420" w:date="2020-07-13T15:41:00Z">
        <w:r w:rsidR="005153E9">
          <w:rPr>
            <w:iCs/>
            <w:szCs w:val="20"/>
          </w:rPr>
          <w:t xml:space="preserve"> – 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w:t>
      </w:r>
    </w:p>
    <w:p w14:paraId="354613BA" w14:textId="77777777" w:rsidR="003C2A11" w:rsidRPr="003C2A11" w:rsidRDefault="003C2A11" w:rsidP="003C2A11">
      <w:pPr>
        <w:rPr>
          <w:iCs/>
          <w:szCs w:val="20"/>
        </w:rPr>
      </w:pPr>
      <w:r w:rsidRPr="003C2A11">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007B5F18"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C6F8655" w14:textId="77777777" w:rsidR="003C2A11" w:rsidRPr="003C2A11" w:rsidRDefault="003C2A11" w:rsidP="003C2A11">
            <w:pPr>
              <w:spacing w:after="240"/>
              <w:rPr>
                <w:b/>
                <w:iCs/>
                <w:sz w:val="20"/>
                <w:szCs w:val="20"/>
              </w:rPr>
            </w:pPr>
            <w:r w:rsidRPr="003C2A11">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D815AD2"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686125E"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5F82E7ED"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7FBBF03"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2FDB9EC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766D841"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6CC30633"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C085B08" w14:textId="77777777" w:rsidR="003C2A11" w:rsidRPr="003C2A11" w:rsidRDefault="003C2A11" w:rsidP="003C2A11">
            <w:pPr>
              <w:spacing w:after="60"/>
              <w:rPr>
                <w:iCs/>
                <w:sz w:val="20"/>
                <w:szCs w:val="20"/>
              </w:rPr>
            </w:pPr>
            <w:r w:rsidRPr="003C2A11">
              <w:rPr>
                <w:sz w:val="20"/>
                <w:szCs w:val="20"/>
              </w:rPr>
              <w:lastRenderedPageBreak/>
              <w:t xml:space="preserve">MSSUC </w:t>
            </w:r>
            <w:r w:rsidRPr="003C2A11">
              <w:rPr>
                <w:i/>
                <w:sz w:val="20"/>
                <w:szCs w:val="20"/>
                <w:vertAlign w:val="subscript"/>
              </w:rPr>
              <w:t>q, r, d</w:t>
            </w:r>
            <w:r w:rsidRPr="003C2A11">
              <w:rPr>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79921AB" w14:textId="77777777" w:rsidR="003C2A11" w:rsidRPr="003C2A11" w:rsidRDefault="003C2A11" w:rsidP="003C2A11">
            <w:pPr>
              <w:spacing w:after="60"/>
              <w:rPr>
                <w:iCs/>
                <w:sz w:val="20"/>
                <w:szCs w:val="20"/>
              </w:rPr>
            </w:pPr>
            <w:r w:rsidRPr="003C2A11">
              <w:rPr>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8AD55D8" w14:textId="77777777" w:rsidR="003C2A11" w:rsidRPr="003C2A11" w:rsidRDefault="003C2A11" w:rsidP="003C2A11">
            <w:pPr>
              <w:spacing w:after="60"/>
              <w:rPr>
                <w:i/>
                <w:sz w:val="20"/>
                <w:szCs w:val="20"/>
              </w:rPr>
            </w:pPr>
            <w:r w:rsidRPr="003C2A11">
              <w:rPr>
                <w:i/>
                <w:sz w:val="20"/>
                <w:szCs w:val="20"/>
              </w:rPr>
              <w:t xml:space="preserve">Market Suspension Startup Cost – </w:t>
            </w:r>
            <w:r w:rsidRPr="003C2A11">
              <w:rPr>
                <w:sz w:val="20"/>
                <w:szCs w:val="20"/>
              </w:rPr>
              <w:t xml:space="preserve">The Startup Costs for Resource </w:t>
            </w:r>
            <w:r w:rsidRPr="003C2A11">
              <w:rPr>
                <w:i/>
                <w:sz w:val="20"/>
                <w:szCs w:val="20"/>
              </w:rPr>
              <w:t xml:space="preserve">r </w:t>
            </w:r>
            <w:r w:rsidRPr="003C2A11">
              <w:rPr>
                <w:sz w:val="20"/>
                <w:szCs w:val="20"/>
              </w:rPr>
              <w:t>represented by QSE</w:t>
            </w:r>
            <w:r w:rsidRPr="003C2A11">
              <w:rPr>
                <w:i/>
                <w:sz w:val="20"/>
                <w:szCs w:val="20"/>
              </w:rPr>
              <w:t xml:space="preserve"> q </w:t>
            </w:r>
            <w:r w:rsidRPr="003C2A11">
              <w:rPr>
                <w:sz w:val="20"/>
                <w:szCs w:val="20"/>
              </w:rPr>
              <w:t xml:space="preserve">during restart hours,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783AA3FD"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0D1BE5A" w14:textId="77777777" w:rsidR="003C2A11" w:rsidRPr="003C2A11" w:rsidRDefault="003C2A11" w:rsidP="003C2A11">
            <w:pPr>
              <w:spacing w:after="60"/>
              <w:rPr>
                <w:iCs/>
                <w:sz w:val="20"/>
                <w:szCs w:val="20"/>
              </w:rPr>
            </w:pPr>
            <w:r w:rsidRPr="003C2A11">
              <w:rPr>
                <w:iCs/>
                <w:sz w:val="20"/>
                <w:szCs w:val="20"/>
              </w:rPr>
              <w:t>MSEDCIMPAMTTOT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598044DB"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28DE6E4F"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061E10B1"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7CB21233"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567120F1"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4D09A57A"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2F7BAEFF"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A7301D5"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91A36AD"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DB04CB6"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2366C9F5"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6F52E0D" w14:textId="77777777" w:rsidR="003C2A11" w:rsidRPr="003C2A11" w:rsidRDefault="003C2A11" w:rsidP="003C2A11">
            <w:pPr>
              <w:spacing w:after="60"/>
              <w:rPr>
                <w:iCs/>
                <w:sz w:val="20"/>
                <w:szCs w:val="20"/>
              </w:rPr>
            </w:pPr>
            <w:r w:rsidRPr="003C2A11">
              <w:rPr>
                <w:iCs/>
                <w:sz w:val="20"/>
                <w:szCs w:val="20"/>
              </w:rPr>
              <w:t>BSSAMTTOT</w:t>
            </w:r>
          </w:p>
        </w:tc>
        <w:tc>
          <w:tcPr>
            <w:tcW w:w="433" w:type="pct"/>
            <w:tcBorders>
              <w:top w:val="single" w:sz="4" w:space="0" w:color="auto"/>
              <w:left w:val="single" w:sz="4" w:space="0" w:color="auto"/>
              <w:bottom w:val="single" w:sz="4" w:space="0" w:color="auto"/>
              <w:right w:val="single" w:sz="4" w:space="0" w:color="auto"/>
            </w:tcBorders>
          </w:tcPr>
          <w:p w14:paraId="76F4722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ACC1C4F"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w:t>
            </w:r>
          </w:p>
        </w:tc>
      </w:tr>
      <w:tr w:rsidR="003C2A11" w:rsidRPr="003C2A11" w14:paraId="44793DDA"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95E8BE1" w14:textId="77777777" w:rsidR="003C2A11" w:rsidRPr="003C2A11" w:rsidRDefault="003C2A11" w:rsidP="003C2A11">
            <w:pPr>
              <w:spacing w:after="60"/>
              <w:rPr>
                <w:iCs/>
                <w:sz w:val="20"/>
                <w:szCs w:val="20"/>
              </w:rPr>
            </w:pPr>
            <w:r w:rsidRPr="003C2A11">
              <w:rPr>
                <w:iCs/>
                <w:sz w:val="20"/>
                <w:szCs w:val="20"/>
              </w:rPr>
              <w:t>RMREAMTTOT</w:t>
            </w:r>
          </w:p>
        </w:tc>
        <w:tc>
          <w:tcPr>
            <w:tcW w:w="433" w:type="pct"/>
            <w:tcBorders>
              <w:top w:val="single" w:sz="4" w:space="0" w:color="auto"/>
              <w:left w:val="single" w:sz="4" w:space="0" w:color="auto"/>
              <w:bottom w:val="single" w:sz="4" w:space="0" w:color="auto"/>
              <w:right w:val="single" w:sz="4" w:space="0" w:color="auto"/>
            </w:tcBorders>
          </w:tcPr>
          <w:p w14:paraId="7B29025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F4BA802"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471D594C"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7A46A809" w14:textId="77777777" w:rsidR="003C2A11" w:rsidRPr="003C2A11" w:rsidRDefault="003C2A11" w:rsidP="003C2A11">
            <w:pPr>
              <w:spacing w:after="60"/>
              <w:rPr>
                <w:iCs/>
                <w:sz w:val="20"/>
                <w:szCs w:val="20"/>
              </w:rPr>
            </w:pPr>
            <w:r w:rsidRPr="003C2A11">
              <w:rPr>
                <w:iCs/>
                <w:sz w:val="20"/>
                <w:szCs w:val="20"/>
              </w:rPr>
              <w:t>RMRSBAMTTOT</w:t>
            </w:r>
          </w:p>
        </w:tc>
        <w:tc>
          <w:tcPr>
            <w:tcW w:w="433" w:type="pct"/>
            <w:tcBorders>
              <w:top w:val="single" w:sz="4" w:space="0" w:color="auto"/>
              <w:left w:val="single" w:sz="4" w:space="0" w:color="auto"/>
              <w:bottom w:val="single" w:sz="4" w:space="0" w:color="auto"/>
              <w:right w:val="single" w:sz="4" w:space="0" w:color="auto"/>
            </w:tcBorders>
          </w:tcPr>
          <w:p w14:paraId="03A96B4B"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585BFD7"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42D7B72F"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4BF7894F" w14:textId="77777777" w:rsidR="003C2A11" w:rsidRPr="003C2A11" w:rsidRDefault="003C2A11" w:rsidP="003C2A11">
            <w:pPr>
              <w:spacing w:after="60"/>
              <w:rPr>
                <w:iCs/>
                <w:sz w:val="20"/>
                <w:szCs w:val="20"/>
              </w:rPr>
            </w:pPr>
            <w:r w:rsidRPr="003C2A11">
              <w:rPr>
                <w:iCs/>
                <w:sz w:val="20"/>
                <w:szCs w:val="20"/>
              </w:rPr>
              <w:t xml:space="preserve">RTMSLRS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725B6739"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793F982"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61191C97"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89B6070" w14:textId="77777777" w:rsidR="003C2A11" w:rsidRPr="003C2A11" w:rsidRDefault="003C2A11" w:rsidP="003C2A11">
            <w:pPr>
              <w:spacing w:after="60"/>
              <w:rPr>
                <w:iCs/>
                <w:sz w:val="20"/>
                <w:szCs w:val="20"/>
              </w:rPr>
            </w:pPr>
            <w:r w:rsidRPr="003C2A11">
              <w:rPr>
                <w:iCs/>
                <w:sz w:val="20"/>
                <w:szCs w:val="20"/>
              </w:rPr>
              <w:t xml:space="preserve">AMRTSLRS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BCF84C7"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532582D6" w14:textId="77777777" w:rsidR="003C2A11" w:rsidRPr="003C2A11" w:rsidRDefault="003C2A11" w:rsidP="003C2A11">
            <w:pPr>
              <w:spacing w:after="60"/>
              <w:rPr>
                <w:i/>
                <w:iCs/>
                <w:sz w:val="20"/>
                <w:szCs w:val="20"/>
              </w:rPr>
            </w:pPr>
            <w:r w:rsidRPr="003C2A11">
              <w:rPr>
                <w:i/>
                <w:iCs/>
                <w:sz w:val="20"/>
                <w:szCs w:val="20"/>
              </w:rPr>
              <w:t>Actual Metered Real-Time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actual metered Real-Time AML to the total ERCOT actual metered Real-Time AML.</w:t>
            </w:r>
          </w:p>
        </w:tc>
      </w:tr>
      <w:tr w:rsidR="003C2A11" w:rsidRPr="003C2A11" w14:paraId="5DB5FC10"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B6AA653" w14:textId="77777777" w:rsidR="003C2A11" w:rsidRPr="003C2A11" w:rsidRDefault="003C2A11" w:rsidP="003C2A11">
            <w:pPr>
              <w:spacing w:after="60"/>
              <w:rPr>
                <w:iCs/>
                <w:sz w:val="20"/>
                <w:szCs w:val="20"/>
              </w:rPr>
            </w:pPr>
            <w:r w:rsidRPr="003C2A11">
              <w:rPr>
                <w:iCs/>
                <w:sz w:val="20"/>
                <w:szCs w:val="20"/>
              </w:rPr>
              <w:t xml:space="preserve">AMRTAML </w:t>
            </w:r>
            <w:r w:rsidRPr="003C2A11">
              <w:rPr>
                <w:i/>
                <w:iCs/>
                <w:sz w:val="20"/>
                <w:szCs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57B6CFB" w14:textId="77777777" w:rsidR="003C2A11" w:rsidRPr="003C2A11" w:rsidRDefault="003C2A11" w:rsidP="003C2A11">
            <w:pPr>
              <w:spacing w:after="60"/>
              <w:rPr>
                <w:iCs/>
                <w:sz w:val="20"/>
                <w:szCs w:val="20"/>
              </w:rPr>
            </w:pPr>
            <w:r w:rsidRPr="003C2A11">
              <w:rPr>
                <w:iCs/>
                <w:sz w:val="20"/>
                <w:szCs w:val="20"/>
              </w:rPr>
              <w:t>MWh</w:t>
            </w:r>
          </w:p>
        </w:tc>
        <w:tc>
          <w:tcPr>
            <w:tcW w:w="3174" w:type="pct"/>
            <w:tcBorders>
              <w:top w:val="single" w:sz="4" w:space="0" w:color="auto"/>
              <w:left w:val="single" w:sz="4" w:space="0" w:color="auto"/>
              <w:bottom w:val="single" w:sz="4" w:space="0" w:color="auto"/>
              <w:right w:val="single" w:sz="4" w:space="0" w:color="auto"/>
            </w:tcBorders>
          </w:tcPr>
          <w:p w14:paraId="4B10C72E" w14:textId="77777777" w:rsidR="003C2A11" w:rsidRPr="003C2A11" w:rsidRDefault="003C2A11" w:rsidP="00472EAC">
            <w:pPr>
              <w:spacing w:after="60"/>
              <w:rPr>
                <w:i/>
                <w:iCs/>
                <w:sz w:val="20"/>
                <w:szCs w:val="20"/>
              </w:rPr>
            </w:pPr>
            <w:r w:rsidRPr="003C2A11">
              <w:rPr>
                <w:i/>
                <w:iCs/>
                <w:sz w:val="20"/>
                <w:szCs w:val="20"/>
              </w:rPr>
              <w:t xml:space="preserve">Actual Metered Real-Time Adjusted Metered Load – </w:t>
            </w:r>
            <w:r w:rsidRPr="003C2A11">
              <w:rPr>
                <w:iCs/>
                <w:sz w:val="20"/>
                <w:szCs w:val="20"/>
              </w:rPr>
              <w:t xml:space="preserve">The sum of the actual metered </w:t>
            </w:r>
            <w:del w:id="3187" w:author="ERCOT 092420" w:date="2020-09-24T14:47:00Z">
              <w:r w:rsidRPr="003C2A11" w:rsidDel="00472EAC">
                <w:rPr>
                  <w:iCs/>
                  <w:sz w:val="20"/>
                  <w:szCs w:val="20"/>
                </w:rPr>
                <w:delText>interval data that are</w:delText>
              </w:r>
            </w:del>
            <w:ins w:id="3188" w:author="ERCOT 092420" w:date="2020-09-24T14:48:00Z">
              <w:r w:rsidR="00472EAC">
                <w:rPr>
                  <w:iCs/>
                  <w:sz w:val="20"/>
                  <w:szCs w:val="20"/>
                </w:rPr>
                <w:t>Load</w:t>
              </w:r>
            </w:ins>
            <w:r w:rsidRPr="003C2A11">
              <w:rPr>
                <w:iCs/>
                <w:sz w:val="20"/>
                <w:szCs w:val="20"/>
              </w:rPr>
              <w:t xml:space="preserve"> represented by QSE </w:t>
            </w:r>
            <w:r w:rsidRPr="003C2A11">
              <w:rPr>
                <w:i/>
                <w:iCs/>
                <w:sz w:val="20"/>
                <w:szCs w:val="20"/>
              </w:rPr>
              <w:t xml:space="preserve">q </w:t>
            </w:r>
            <w:r w:rsidRPr="003C2A11">
              <w:rPr>
                <w:iCs/>
                <w:sz w:val="20"/>
                <w:szCs w:val="20"/>
              </w:rPr>
              <w:t xml:space="preserve">for the day </w:t>
            </w:r>
            <w:r w:rsidRPr="003C2A11">
              <w:rPr>
                <w:i/>
                <w:iCs/>
                <w:sz w:val="20"/>
                <w:szCs w:val="20"/>
              </w:rPr>
              <w:t>d</w:t>
            </w:r>
            <w:r w:rsidRPr="003C2A11">
              <w:rPr>
                <w:iCs/>
                <w:sz w:val="20"/>
                <w:szCs w:val="20"/>
              </w:rPr>
              <w:t>.</w:t>
            </w:r>
          </w:p>
        </w:tc>
      </w:tr>
      <w:tr w:rsidR="005153E9" w:rsidRPr="003C2A11" w14:paraId="66D26764" w14:textId="77777777" w:rsidTr="00C50AF1">
        <w:trPr>
          <w:cantSplit/>
          <w:ins w:id="3189" w:author="ERCOT 092420" w:date="2020-07-13T15:43:00Z"/>
        </w:trPr>
        <w:tc>
          <w:tcPr>
            <w:tcW w:w="1393" w:type="pct"/>
            <w:tcBorders>
              <w:top w:val="single" w:sz="4" w:space="0" w:color="auto"/>
              <w:left w:val="single" w:sz="4" w:space="0" w:color="auto"/>
              <w:bottom w:val="single" w:sz="4" w:space="0" w:color="auto"/>
              <w:right w:val="single" w:sz="4" w:space="0" w:color="auto"/>
            </w:tcBorders>
          </w:tcPr>
          <w:p w14:paraId="2993CF2D" w14:textId="77777777" w:rsidR="005153E9" w:rsidRPr="003C2A11" w:rsidRDefault="005153E9" w:rsidP="005153E9">
            <w:pPr>
              <w:spacing w:after="60"/>
              <w:rPr>
                <w:ins w:id="3190" w:author="ERCOT 092420" w:date="2020-07-13T15:43:00Z"/>
                <w:iCs/>
                <w:sz w:val="20"/>
                <w:szCs w:val="20"/>
              </w:rPr>
            </w:pPr>
            <w:ins w:id="3191" w:author="ERCOT 092420" w:date="2020-07-13T15:43:00Z">
              <w:r w:rsidRPr="002855C3">
                <w:rPr>
                  <w:iCs/>
                  <w:sz w:val="20"/>
                  <w:szCs w:val="20"/>
                </w:rPr>
                <w:t>AMRTA</w:t>
              </w:r>
              <w:r>
                <w:rPr>
                  <w:iCs/>
                  <w:sz w:val="20"/>
                  <w:szCs w:val="20"/>
                </w:rPr>
                <w:t>ESR</w:t>
              </w:r>
              <w:r w:rsidRPr="002855C3">
                <w:rPr>
                  <w:iCs/>
                  <w:sz w:val="20"/>
                  <w:szCs w:val="20"/>
                </w:rPr>
                <w:t>ML</w:t>
              </w:r>
              <w:r w:rsidRPr="002855C3">
                <w:rPr>
                  <w:i/>
                  <w:iCs/>
                  <w:sz w:val="20"/>
                  <w:szCs w:val="20"/>
                  <w:vertAlign w:val="subscript"/>
                </w:rPr>
                <w:t xml:space="preserve"> q, d </w:t>
              </w:r>
            </w:ins>
          </w:p>
        </w:tc>
        <w:tc>
          <w:tcPr>
            <w:tcW w:w="433" w:type="pct"/>
            <w:tcBorders>
              <w:top w:val="single" w:sz="4" w:space="0" w:color="auto"/>
              <w:left w:val="single" w:sz="4" w:space="0" w:color="auto"/>
              <w:bottom w:val="single" w:sz="4" w:space="0" w:color="auto"/>
              <w:right w:val="single" w:sz="4" w:space="0" w:color="auto"/>
            </w:tcBorders>
          </w:tcPr>
          <w:p w14:paraId="267FB143" w14:textId="77777777" w:rsidR="005153E9" w:rsidRPr="003C2A11" w:rsidRDefault="005153E9" w:rsidP="005153E9">
            <w:pPr>
              <w:spacing w:after="60"/>
              <w:rPr>
                <w:ins w:id="3192" w:author="ERCOT 092420" w:date="2020-07-13T15:43:00Z"/>
                <w:iCs/>
                <w:sz w:val="20"/>
                <w:szCs w:val="20"/>
              </w:rPr>
            </w:pPr>
            <w:ins w:id="3193" w:author="ERCOT 092420" w:date="2020-07-13T15:43:00Z">
              <w:r w:rsidRPr="002855C3">
                <w:rPr>
                  <w:iCs/>
                  <w:sz w:val="20"/>
                  <w:szCs w:val="20"/>
                </w:rPr>
                <w:t>MWh</w:t>
              </w:r>
            </w:ins>
          </w:p>
        </w:tc>
        <w:tc>
          <w:tcPr>
            <w:tcW w:w="3174" w:type="pct"/>
            <w:tcBorders>
              <w:top w:val="single" w:sz="4" w:space="0" w:color="auto"/>
              <w:left w:val="single" w:sz="4" w:space="0" w:color="auto"/>
              <w:bottom w:val="single" w:sz="4" w:space="0" w:color="auto"/>
              <w:right w:val="single" w:sz="4" w:space="0" w:color="auto"/>
            </w:tcBorders>
          </w:tcPr>
          <w:p w14:paraId="0BC02EDC" w14:textId="77777777" w:rsidR="005153E9" w:rsidRPr="003C2A11" w:rsidRDefault="005153E9" w:rsidP="00472EAC">
            <w:pPr>
              <w:spacing w:after="60"/>
              <w:rPr>
                <w:ins w:id="3194" w:author="ERCOT 092420" w:date="2020-07-13T15:43:00Z"/>
                <w:i/>
                <w:iCs/>
                <w:sz w:val="20"/>
                <w:szCs w:val="20"/>
              </w:rPr>
            </w:pPr>
            <w:ins w:id="3195" w:author="ERCOT 092420" w:date="2020-07-13T15:43:00Z">
              <w:r w:rsidRPr="002855C3">
                <w:rPr>
                  <w:i/>
                  <w:iCs/>
                  <w:sz w:val="20"/>
                  <w:szCs w:val="20"/>
                </w:rPr>
                <w:t xml:space="preserve">Actual Metered Real-Time Adjusted </w:t>
              </w:r>
              <w:r>
                <w:rPr>
                  <w:i/>
                  <w:iCs/>
                  <w:sz w:val="20"/>
                  <w:szCs w:val="20"/>
                </w:rPr>
                <w:t xml:space="preserve">ESR </w:t>
              </w:r>
              <w:r w:rsidRPr="002855C3">
                <w:rPr>
                  <w:i/>
                  <w:iCs/>
                  <w:sz w:val="20"/>
                  <w:szCs w:val="20"/>
                </w:rPr>
                <w:t xml:space="preserve">Metered Load – </w:t>
              </w:r>
              <w:r w:rsidRPr="002855C3">
                <w:rPr>
                  <w:iCs/>
                  <w:sz w:val="20"/>
                  <w:szCs w:val="20"/>
                </w:rPr>
                <w:t>The sum of the</w:t>
              </w:r>
              <w:r>
                <w:rPr>
                  <w:iCs/>
                  <w:sz w:val="20"/>
                  <w:szCs w:val="20"/>
                </w:rPr>
                <w:t xml:space="preserve"> ESR </w:t>
              </w:r>
              <w:r w:rsidRPr="002855C3">
                <w:rPr>
                  <w:iCs/>
                  <w:sz w:val="20"/>
                  <w:szCs w:val="20"/>
                </w:rPr>
                <w:t xml:space="preserve">actual metered </w:t>
              </w:r>
            </w:ins>
            <w:ins w:id="3196" w:author="ERCOT 092420" w:date="2020-09-24T14:48:00Z">
              <w:r w:rsidR="00472EAC">
                <w:rPr>
                  <w:iCs/>
                  <w:sz w:val="20"/>
                  <w:szCs w:val="20"/>
                </w:rPr>
                <w:t>Load</w:t>
              </w:r>
            </w:ins>
            <w:ins w:id="3197" w:author="ERCOT 092420" w:date="2020-07-13T15:43:00Z">
              <w:r w:rsidRPr="002855C3">
                <w:rPr>
                  <w:iCs/>
                  <w:sz w:val="20"/>
                  <w:szCs w:val="20"/>
                </w:rPr>
                <w:t xml:space="preserve"> represented by QSE </w:t>
              </w:r>
              <w:r w:rsidRPr="002855C3">
                <w:rPr>
                  <w:i/>
                  <w:iCs/>
                  <w:sz w:val="20"/>
                  <w:szCs w:val="20"/>
                </w:rPr>
                <w:t xml:space="preserve">q </w:t>
              </w:r>
              <w:r w:rsidRPr="002855C3">
                <w:rPr>
                  <w:iCs/>
                  <w:sz w:val="20"/>
                  <w:szCs w:val="20"/>
                </w:rPr>
                <w:t xml:space="preserve">for the day </w:t>
              </w:r>
              <w:r w:rsidRPr="002855C3">
                <w:rPr>
                  <w:i/>
                  <w:iCs/>
                  <w:sz w:val="20"/>
                  <w:szCs w:val="20"/>
                </w:rPr>
                <w:t>d</w:t>
              </w:r>
              <w:r w:rsidRPr="002855C3">
                <w:rPr>
                  <w:iCs/>
                  <w:sz w:val="20"/>
                  <w:szCs w:val="20"/>
                </w:rPr>
                <w:t>.</w:t>
              </w:r>
              <w:r>
                <w:rPr>
                  <w:iCs/>
                  <w:sz w:val="20"/>
                  <w:szCs w:val="20"/>
                </w:rPr>
                <w:t xml:space="preserve">  Where the ESR </w:t>
              </w:r>
              <w:r w:rsidRPr="002855C3">
                <w:rPr>
                  <w:iCs/>
                  <w:sz w:val="20"/>
                  <w:szCs w:val="20"/>
                </w:rPr>
                <w:t xml:space="preserve">actual metered </w:t>
              </w:r>
            </w:ins>
            <w:ins w:id="3198" w:author="ERCOT 092420" w:date="2020-09-24T14:48:00Z">
              <w:r w:rsidR="00472EAC">
                <w:rPr>
                  <w:iCs/>
                  <w:sz w:val="20"/>
                  <w:szCs w:val="20"/>
                </w:rPr>
                <w:t xml:space="preserve">Load </w:t>
              </w:r>
            </w:ins>
            <w:ins w:id="3199" w:author="ERCOT 092420" w:date="2020-07-13T15:43:00Z">
              <w:r>
                <w:rPr>
                  <w:iCs/>
                  <w:sz w:val="20"/>
                  <w:szCs w:val="20"/>
                </w:rPr>
                <w:t>represents the ESR Load as measured by</w:t>
              </w:r>
              <w:r w:rsidR="002407C5">
                <w:rPr>
                  <w:iCs/>
                  <w:sz w:val="20"/>
                  <w:szCs w:val="20"/>
                </w:rPr>
                <w:t xml:space="preserve"> </w:t>
              </w:r>
            </w:ins>
            <w:ins w:id="3200" w:author="ERCOT 092420" w:date="2020-07-13T15:54:00Z">
              <w:r w:rsidR="002407C5" w:rsidRPr="002407C5">
                <w:rPr>
                  <w:iCs/>
                  <w:sz w:val="20"/>
                  <w:szCs w:val="20"/>
                </w:rPr>
                <w:t>Metered Energy for Energy Storage Resource Load at Bus</w:t>
              </w:r>
              <w:r w:rsidR="002407C5">
                <w:rPr>
                  <w:iCs/>
                  <w:sz w:val="20"/>
                  <w:szCs w:val="20"/>
                </w:rPr>
                <w:t xml:space="preserve"> (</w:t>
              </w:r>
            </w:ins>
            <w:ins w:id="3201" w:author="ERCOT 092420" w:date="2020-07-13T15:43:00Z">
              <w:r>
                <w:rPr>
                  <w:iCs/>
                  <w:sz w:val="20"/>
                  <w:szCs w:val="20"/>
                </w:rPr>
                <w:t>MEBR</w:t>
              </w:r>
            </w:ins>
            <w:ins w:id="3202" w:author="ERCOT 092420" w:date="2020-07-13T15:54:00Z">
              <w:r w:rsidR="002407C5">
                <w:rPr>
                  <w:iCs/>
                  <w:sz w:val="20"/>
                  <w:szCs w:val="20"/>
                </w:rPr>
                <w:t>)</w:t>
              </w:r>
            </w:ins>
            <w:ins w:id="3203" w:author="ERCOT 092420" w:date="2020-07-13T15:43:00Z">
              <w:r>
                <w:rPr>
                  <w:iCs/>
                  <w:sz w:val="20"/>
                  <w:szCs w:val="20"/>
                </w:rPr>
                <w:t xml:space="preserve">, as described in </w:t>
              </w:r>
            </w:ins>
            <w:ins w:id="3204" w:author="ERCOT 092420" w:date="2020-07-13T15:54:00Z">
              <w:r w:rsidR="002407C5">
                <w:rPr>
                  <w:iCs/>
                  <w:sz w:val="20"/>
                  <w:szCs w:val="20"/>
                </w:rPr>
                <w:t xml:space="preserve">Section </w:t>
              </w:r>
            </w:ins>
            <w:ins w:id="3205" w:author="ERCOT 092420" w:date="2020-07-13T15:43:00Z">
              <w:r w:rsidRPr="00D60A18">
                <w:rPr>
                  <w:iCs/>
                  <w:sz w:val="20"/>
                  <w:szCs w:val="20"/>
                </w:rPr>
                <w:t>6.6.3.1</w:t>
              </w:r>
            </w:ins>
            <w:ins w:id="3206" w:author="ERCOT 092420" w:date="2020-07-13T15:54:00Z">
              <w:r w:rsidR="002407C5">
                <w:rPr>
                  <w:iCs/>
                  <w:sz w:val="20"/>
                  <w:szCs w:val="20"/>
                </w:rPr>
                <w:t>,</w:t>
              </w:r>
            </w:ins>
            <w:ins w:id="3207" w:author="ERCOT 092420" w:date="2020-07-13T15:43:00Z">
              <w:r>
                <w:rPr>
                  <w:iCs/>
                  <w:sz w:val="20"/>
                  <w:szCs w:val="20"/>
                </w:rPr>
                <w:t xml:space="preserve"> </w:t>
              </w:r>
              <w:r w:rsidRPr="00D60A18">
                <w:rPr>
                  <w:iCs/>
                  <w:sz w:val="20"/>
                  <w:szCs w:val="20"/>
                </w:rPr>
                <w:t>Real-Time Energy Imbalance Payment or Charge at a Resource Node</w:t>
              </w:r>
              <w:r>
                <w:rPr>
                  <w:iCs/>
                  <w:sz w:val="20"/>
                  <w:szCs w:val="20"/>
                </w:rPr>
                <w:t>.</w:t>
              </w:r>
            </w:ins>
          </w:p>
        </w:tc>
      </w:tr>
      <w:tr w:rsidR="003C2A11" w:rsidRPr="003C2A11" w14:paraId="39492A7E"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0D54D62"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tcPr>
          <w:p w14:paraId="02066B38"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B4BE2D0"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628A13A6"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6F007F4"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016DEFD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7197AB0D"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20BEE4E7"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620AB55" w14:textId="77777777" w:rsidR="003C2A11" w:rsidRPr="003C2A11" w:rsidRDefault="003C2A11" w:rsidP="003C2A11">
            <w:pPr>
              <w:spacing w:after="60"/>
              <w:rPr>
                <w:i/>
                <w:iCs/>
                <w:sz w:val="20"/>
                <w:szCs w:val="20"/>
              </w:rPr>
            </w:pPr>
            <w:r w:rsidRPr="003C2A11">
              <w:rPr>
                <w:i/>
                <w:sz w:val="20"/>
                <w:szCs w:val="20"/>
              </w:rPr>
              <w:t>h</w:t>
            </w:r>
          </w:p>
        </w:tc>
        <w:tc>
          <w:tcPr>
            <w:tcW w:w="433" w:type="pct"/>
            <w:tcBorders>
              <w:top w:val="single" w:sz="4" w:space="0" w:color="auto"/>
              <w:left w:val="single" w:sz="4" w:space="0" w:color="auto"/>
              <w:bottom w:val="single" w:sz="4" w:space="0" w:color="auto"/>
              <w:right w:val="single" w:sz="4" w:space="0" w:color="auto"/>
            </w:tcBorders>
          </w:tcPr>
          <w:p w14:paraId="0E59C887"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256EA50F" w14:textId="77777777" w:rsidR="003C2A11" w:rsidRPr="003C2A11" w:rsidRDefault="003C2A11" w:rsidP="003C2A11">
            <w:pPr>
              <w:spacing w:after="60"/>
              <w:rPr>
                <w:iCs/>
                <w:sz w:val="20"/>
                <w:szCs w:val="20"/>
              </w:rPr>
            </w:pPr>
            <w:r w:rsidRPr="003C2A11">
              <w:rPr>
                <w:iCs/>
                <w:sz w:val="20"/>
                <w:szCs w:val="20"/>
              </w:rPr>
              <w:t>An hour within a Market Suspension.</w:t>
            </w:r>
          </w:p>
        </w:tc>
      </w:tr>
      <w:tr w:rsidR="003C2A11" w:rsidRPr="003C2A11" w14:paraId="2C2BADFC"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6602B16" w14:textId="77777777" w:rsidR="003C2A11" w:rsidRPr="003C2A11" w:rsidRDefault="003C2A11" w:rsidP="003C2A11">
            <w:pPr>
              <w:spacing w:after="60"/>
              <w:rPr>
                <w:i/>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tcPr>
          <w:p w14:paraId="4261DB89"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3F2FE9DE" w14:textId="77777777" w:rsidR="003C2A11" w:rsidRPr="003C2A11" w:rsidRDefault="003C2A11" w:rsidP="003C2A11">
            <w:pPr>
              <w:spacing w:after="60"/>
              <w:rPr>
                <w:iCs/>
                <w:sz w:val="20"/>
                <w:szCs w:val="20"/>
              </w:rPr>
            </w:pPr>
            <w:r w:rsidRPr="003C2A11">
              <w:rPr>
                <w:iCs/>
                <w:sz w:val="20"/>
                <w:szCs w:val="20"/>
              </w:rPr>
              <w:t>A Generation Resource</w:t>
            </w:r>
            <w:ins w:id="3208" w:author="ERCOT 092420" w:date="2020-07-13T15:55:00Z">
              <w:r w:rsidR="002407C5">
                <w:rPr>
                  <w:iCs/>
                  <w:sz w:val="20"/>
                  <w:szCs w:val="20"/>
                </w:rPr>
                <w:t xml:space="preserve"> or ESR</w:t>
              </w:r>
            </w:ins>
            <w:r w:rsidRPr="003C2A11">
              <w:rPr>
                <w:iCs/>
                <w:sz w:val="20"/>
                <w:szCs w:val="20"/>
              </w:rPr>
              <w:t>.</w:t>
            </w:r>
          </w:p>
        </w:tc>
      </w:tr>
    </w:tbl>
    <w:p w14:paraId="22BE6933" w14:textId="77777777" w:rsidR="003C2A11" w:rsidRPr="003C2A11" w:rsidRDefault="003C2A11" w:rsidP="003C2A11">
      <w:pPr>
        <w:keepNext/>
        <w:tabs>
          <w:tab w:val="left" w:pos="1080"/>
        </w:tabs>
        <w:spacing w:before="480" w:after="240"/>
        <w:outlineLvl w:val="2"/>
        <w:rPr>
          <w:b/>
          <w:bCs/>
          <w:i/>
          <w:szCs w:val="20"/>
        </w:rPr>
      </w:pPr>
      <w:bookmarkStart w:id="3209" w:name="_Toc181499"/>
      <w:bookmarkStart w:id="3210" w:name="_Toc181597"/>
      <w:r w:rsidRPr="003C2A11">
        <w:rPr>
          <w:b/>
          <w:bCs/>
          <w:i/>
          <w:szCs w:val="20"/>
        </w:rPr>
        <w:t>25.5.6</w:t>
      </w:r>
      <w:r w:rsidRPr="003C2A11">
        <w:rPr>
          <w:b/>
          <w:bCs/>
          <w:i/>
          <w:szCs w:val="20"/>
        </w:rPr>
        <w:tab/>
        <w:t>Market Suspension</w:t>
      </w:r>
      <w:r w:rsidRPr="003C2A11" w:rsidDel="004A3D90">
        <w:rPr>
          <w:b/>
          <w:bCs/>
          <w:i/>
          <w:szCs w:val="20"/>
        </w:rPr>
        <w:t xml:space="preserve"> </w:t>
      </w:r>
      <w:r w:rsidRPr="003C2A11">
        <w:rPr>
          <w:b/>
          <w:bCs/>
          <w:i/>
          <w:szCs w:val="20"/>
        </w:rPr>
        <w:t>Data Submissions</w:t>
      </w:r>
      <w:bookmarkEnd w:id="3180"/>
      <w:bookmarkEnd w:id="3209"/>
      <w:bookmarkEnd w:id="3210"/>
    </w:p>
    <w:p w14:paraId="7DD69C65" w14:textId="77777777" w:rsidR="003C2A11" w:rsidRPr="003C2A11" w:rsidRDefault="003C2A11" w:rsidP="003C2A11">
      <w:pPr>
        <w:spacing w:after="240"/>
        <w:ind w:left="720" w:hanging="720"/>
        <w:rPr>
          <w:iCs/>
          <w:szCs w:val="20"/>
        </w:rPr>
      </w:pPr>
      <w:r w:rsidRPr="003C2A11">
        <w:rPr>
          <w:iCs/>
          <w:szCs w:val="20"/>
        </w:rPr>
        <w:t>(1)</w:t>
      </w:r>
      <w:r w:rsidRPr="003C2A11">
        <w:rPr>
          <w:iCs/>
          <w:szCs w:val="20"/>
        </w:rPr>
        <w:tab/>
        <w:t xml:space="preserve">Any data submissions provided by the </w:t>
      </w:r>
      <w:r w:rsidRPr="003C2A11">
        <w:rPr>
          <w:szCs w:val="20"/>
        </w:rPr>
        <w:t xml:space="preserve">Transmission and/or Distribution Service Provider (TDSP), Meter Reading Entity (MRE), or a </w:t>
      </w:r>
      <w:r w:rsidRPr="003C2A11">
        <w:rPr>
          <w:iCs/>
          <w:szCs w:val="20"/>
        </w:rPr>
        <w:t>QSE representing a Generation Resource required or requested by ERCOT due to a Market Suspension shall be filed within five months of the Market Restart, including but not limited to:</w:t>
      </w:r>
    </w:p>
    <w:p w14:paraId="2D3ACAD9" w14:textId="77777777" w:rsidR="003C2A11" w:rsidRPr="003C2A11" w:rsidRDefault="003C2A11" w:rsidP="003C2A11">
      <w:pPr>
        <w:spacing w:after="240"/>
        <w:ind w:left="1440" w:hanging="720"/>
        <w:rPr>
          <w:iCs/>
          <w:szCs w:val="20"/>
        </w:rPr>
      </w:pPr>
      <w:r w:rsidRPr="003C2A11">
        <w:rPr>
          <w:iCs/>
          <w:szCs w:val="20"/>
        </w:rPr>
        <w:lastRenderedPageBreak/>
        <w:t>(a)</w:t>
      </w:r>
      <w:r w:rsidRPr="003C2A11">
        <w:rPr>
          <w:iCs/>
          <w:szCs w:val="20"/>
        </w:rPr>
        <w:tab/>
        <w:t>Generation data;</w:t>
      </w:r>
    </w:p>
    <w:p w14:paraId="4384BFEC" w14:textId="77777777" w:rsidR="003C2A11" w:rsidRPr="003C2A11" w:rsidRDefault="003C2A11" w:rsidP="003C2A11">
      <w:pPr>
        <w:spacing w:after="240"/>
        <w:ind w:left="1440" w:hanging="720"/>
        <w:rPr>
          <w:iCs/>
          <w:szCs w:val="20"/>
        </w:rPr>
      </w:pPr>
      <w:r w:rsidRPr="003C2A11">
        <w:rPr>
          <w:iCs/>
          <w:szCs w:val="20"/>
        </w:rPr>
        <w:t>(b)</w:t>
      </w:r>
      <w:r w:rsidRPr="003C2A11">
        <w:rPr>
          <w:iCs/>
          <w:szCs w:val="20"/>
        </w:rPr>
        <w:tab/>
        <w:t>Load data;</w:t>
      </w:r>
    </w:p>
    <w:p w14:paraId="56C39973" w14:textId="77777777" w:rsidR="003C2A11" w:rsidRPr="003C2A11" w:rsidRDefault="003C2A11" w:rsidP="003C2A11">
      <w:pPr>
        <w:spacing w:after="240"/>
        <w:ind w:left="1440" w:hanging="720"/>
        <w:rPr>
          <w:iCs/>
          <w:szCs w:val="20"/>
        </w:rPr>
      </w:pPr>
      <w:r w:rsidRPr="003C2A11">
        <w:rPr>
          <w:iCs/>
          <w:szCs w:val="20"/>
        </w:rPr>
        <w:t>(c)</w:t>
      </w:r>
      <w:r w:rsidRPr="003C2A11">
        <w:rPr>
          <w:iCs/>
          <w:szCs w:val="20"/>
        </w:rPr>
        <w:tab/>
        <w:t>Actual price paid for delivered natural gas, fuel oil, or another fuel; and</w:t>
      </w:r>
    </w:p>
    <w:p w14:paraId="28E2AD04" w14:textId="77777777" w:rsidR="00ED2C14" w:rsidRDefault="003C2A11" w:rsidP="003C2A11">
      <w:pPr>
        <w:spacing w:after="240"/>
        <w:ind w:left="1440" w:hanging="720"/>
        <w:rPr>
          <w:iCs/>
          <w:szCs w:val="20"/>
        </w:rPr>
      </w:pPr>
      <w:r w:rsidRPr="003C2A11">
        <w:rPr>
          <w:iCs/>
          <w:szCs w:val="20"/>
        </w:rPr>
        <w:t>(d)</w:t>
      </w:r>
      <w:r w:rsidRPr="003C2A11">
        <w:rPr>
          <w:iCs/>
          <w:szCs w:val="20"/>
        </w:rPr>
        <w:tab/>
        <w:t>Costs associated with the transport or delivery of fuel.</w:t>
      </w:r>
    </w:p>
    <w:p w14:paraId="1B143CEF" w14:textId="77777777" w:rsidR="00472EAC" w:rsidRDefault="00472EAC" w:rsidP="00472EAC">
      <w:pPr>
        <w:spacing w:after="240"/>
        <w:ind w:left="720" w:hanging="720"/>
        <w:rPr>
          <w:ins w:id="3211" w:author="ERCOT 092420" w:date="2020-09-24T14:48:00Z"/>
          <w:iCs/>
          <w:szCs w:val="20"/>
        </w:rPr>
      </w:pPr>
      <w:ins w:id="3212" w:author="ERCOT 092420" w:date="2020-09-24T14:48:00Z">
        <w:r>
          <w:rPr>
            <w:iCs/>
            <w:szCs w:val="20"/>
          </w:rPr>
          <w:t>(2</w:t>
        </w:r>
        <w:r w:rsidRPr="002855C3">
          <w:rPr>
            <w:iCs/>
            <w:szCs w:val="20"/>
          </w:rPr>
          <w:t>)</w:t>
        </w:r>
        <w:r w:rsidRPr="002855C3">
          <w:rPr>
            <w:iCs/>
            <w:szCs w:val="20"/>
          </w:rPr>
          <w:tab/>
        </w:r>
        <w:r>
          <w:rPr>
            <w:iCs/>
            <w:szCs w:val="20"/>
          </w:rPr>
          <w:t xml:space="preserve">Any </w:t>
        </w:r>
        <w:r w:rsidRPr="002855C3">
          <w:rPr>
            <w:iCs/>
            <w:szCs w:val="20"/>
          </w:rPr>
          <w:t xml:space="preserve">QSE representing </w:t>
        </w:r>
        <w:r>
          <w:rPr>
            <w:iCs/>
            <w:szCs w:val="20"/>
          </w:rPr>
          <w:t>an Energy Storage Resource may submit the following information</w:t>
        </w:r>
        <w:r w:rsidRPr="002855C3">
          <w:rPr>
            <w:iCs/>
            <w:szCs w:val="20"/>
          </w:rPr>
          <w:t xml:space="preserve"> </w:t>
        </w:r>
        <w:r>
          <w:rPr>
            <w:iCs/>
            <w:szCs w:val="20"/>
          </w:rPr>
          <w:t xml:space="preserve">to ERCOT </w:t>
        </w:r>
        <w:r w:rsidRPr="002855C3">
          <w:rPr>
            <w:iCs/>
            <w:szCs w:val="20"/>
          </w:rPr>
          <w:t>within five months of the Market Restart</w:t>
        </w:r>
        <w:r>
          <w:rPr>
            <w:iCs/>
            <w:szCs w:val="20"/>
          </w:rPr>
          <w:t xml:space="preserve"> for ERCOT’s use in calculating the QSE’s payment pursuant to Section </w:t>
        </w:r>
        <w:r w:rsidRPr="003D37A1">
          <w:rPr>
            <w:iCs/>
            <w:szCs w:val="20"/>
          </w:rPr>
          <w:t>25.5.2</w:t>
        </w:r>
        <w:r>
          <w:rPr>
            <w:iCs/>
            <w:szCs w:val="20"/>
          </w:rPr>
          <w:t xml:space="preserve">, </w:t>
        </w:r>
        <w:r w:rsidRPr="003D37A1">
          <w:rPr>
            <w:iCs/>
            <w:szCs w:val="20"/>
          </w:rPr>
          <w:t>Market Suspension Make-Whole Payment</w:t>
        </w:r>
        <w:r>
          <w:rPr>
            <w:iCs/>
            <w:szCs w:val="20"/>
          </w:rPr>
          <w:t xml:space="preserve">:  </w:t>
        </w:r>
      </w:ins>
    </w:p>
    <w:p w14:paraId="7272656D" w14:textId="77777777" w:rsidR="00472EAC" w:rsidRDefault="00472EAC" w:rsidP="00472EAC">
      <w:pPr>
        <w:spacing w:after="240"/>
        <w:ind w:left="1440" w:hanging="720"/>
        <w:rPr>
          <w:ins w:id="3213" w:author="ERCOT 092420" w:date="2020-09-24T14:48:00Z"/>
          <w:iCs/>
          <w:szCs w:val="20"/>
        </w:rPr>
      </w:pPr>
      <w:ins w:id="3214" w:author="ERCOT 092420" w:date="2020-09-24T14:48:00Z">
        <w:r>
          <w:rPr>
            <w:iCs/>
            <w:szCs w:val="20"/>
          </w:rPr>
          <w:t>(a)</w:t>
        </w:r>
        <w:r>
          <w:rPr>
            <w:iCs/>
            <w:szCs w:val="20"/>
          </w:rPr>
          <w:tab/>
          <w:t xml:space="preserve">Actual variable O&amp;M rate incurred during the Market </w:t>
        </w:r>
        <w:r w:rsidRPr="002855C3">
          <w:rPr>
            <w:iCs/>
            <w:szCs w:val="20"/>
          </w:rPr>
          <w:t>Suspension</w:t>
        </w:r>
        <w:r>
          <w:rPr>
            <w:iCs/>
            <w:szCs w:val="20"/>
          </w:rPr>
          <w:t xml:space="preserve"> period in lieu of the </w:t>
        </w:r>
        <w:r w:rsidRPr="001A6EDC">
          <w:rPr>
            <w:iCs/>
            <w:szCs w:val="20"/>
          </w:rPr>
          <w:t xml:space="preserve">Standard Operations and Maintenance Cost </w:t>
        </w:r>
        <w:r>
          <w:rPr>
            <w:iCs/>
            <w:szCs w:val="20"/>
          </w:rPr>
          <w:t>(STOM);</w:t>
        </w:r>
      </w:ins>
    </w:p>
    <w:p w14:paraId="29AA072D" w14:textId="77777777" w:rsidR="00472EAC" w:rsidRDefault="00472EAC" w:rsidP="00472EAC">
      <w:pPr>
        <w:spacing w:after="240"/>
        <w:ind w:left="1440" w:hanging="720"/>
        <w:rPr>
          <w:ins w:id="3215" w:author="ERCOT 092420" w:date="2020-09-24T14:48:00Z"/>
          <w:iCs/>
          <w:szCs w:val="20"/>
        </w:rPr>
      </w:pPr>
      <w:ins w:id="3216" w:author="ERCOT 092420" w:date="2020-09-24T14:48:00Z">
        <w:r>
          <w:rPr>
            <w:iCs/>
            <w:szCs w:val="20"/>
          </w:rPr>
          <w:t xml:space="preserve">(b) </w:t>
        </w:r>
        <w:r>
          <w:rPr>
            <w:iCs/>
            <w:szCs w:val="20"/>
          </w:rPr>
          <w:tab/>
          <w:t xml:space="preserve">The electricity cost incurred prior to a </w:t>
        </w:r>
        <w:r w:rsidRPr="002855C3">
          <w:rPr>
            <w:iCs/>
            <w:szCs w:val="20"/>
          </w:rPr>
          <w:t>Market Suspension</w:t>
        </w:r>
        <w:r>
          <w:rPr>
            <w:iCs/>
            <w:szCs w:val="20"/>
          </w:rPr>
          <w:t xml:space="preserve"> for any net amount of discharge of the battery during the Market Suspension period, if the ESR’s state of charge</w:t>
        </w:r>
        <w:r w:rsidRPr="003021FC">
          <w:rPr>
            <w:iCs/>
            <w:szCs w:val="20"/>
          </w:rPr>
          <w:t xml:space="preserve"> at the end of the Market Suspension is less than the </w:t>
        </w:r>
        <w:r>
          <w:rPr>
            <w:iCs/>
            <w:szCs w:val="20"/>
          </w:rPr>
          <w:t>state of charge</w:t>
        </w:r>
        <w:r w:rsidRPr="003021FC">
          <w:rPr>
            <w:iCs/>
            <w:szCs w:val="20"/>
          </w:rPr>
          <w:t xml:space="preserve"> at the beginning of the period</w:t>
        </w:r>
        <w:r>
          <w:rPr>
            <w:iCs/>
            <w:szCs w:val="20"/>
          </w:rPr>
          <w:t xml:space="preserve">.  The electricity cost incurred to charge the battery prior to a </w:t>
        </w:r>
        <w:r w:rsidRPr="002855C3">
          <w:rPr>
            <w:iCs/>
            <w:szCs w:val="20"/>
          </w:rPr>
          <w:t>Market Suspension</w:t>
        </w:r>
        <w:r>
          <w:rPr>
            <w:iCs/>
            <w:szCs w:val="20"/>
          </w:rPr>
          <w:t xml:space="preserve"> may include the cost of serving any auxiliary Load not measured with the settlement meters.  The following information must be provided to support recovery of these costs:</w:t>
        </w:r>
      </w:ins>
    </w:p>
    <w:p w14:paraId="7AE2177F" w14:textId="77777777" w:rsidR="00472EAC" w:rsidRDefault="00472EAC" w:rsidP="00472EAC">
      <w:pPr>
        <w:spacing w:after="240"/>
        <w:ind w:left="2160" w:hanging="720"/>
        <w:rPr>
          <w:ins w:id="3217" w:author="ERCOT 092420" w:date="2020-09-24T14:48:00Z"/>
          <w:iCs/>
          <w:szCs w:val="20"/>
        </w:rPr>
      </w:pPr>
      <w:ins w:id="3218" w:author="ERCOT 092420" w:date="2020-09-24T14:48:00Z">
        <w:r>
          <w:rPr>
            <w:iCs/>
            <w:szCs w:val="20"/>
          </w:rPr>
          <w:t>(i)</w:t>
        </w:r>
        <w:r>
          <w:rPr>
            <w:iCs/>
            <w:szCs w:val="20"/>
          </w:rPr>
          <w:tab/>
          <w:t xml:space="preserve">Battery state of charge prior to Market </w:t>
        </w:r>
        <w:r w:rsidRPr="002855C3">
          <w:rPr>
            <w:iCs/>
            <w:szCs w:val="20"/>
          </w:rPr>
          <w:t>Suspension;</w:t>
        </w:r>
      </w:ins>
    </w:p>
    <w:p w14:paraId="4EAC4E49" w14:textId="77777777" w:rsidR="00472EAC" w:rsidRPr="00B81C48" w:rsidRDefault="00472EAC" w:rsidP="00472EAC">
      <w:pPr>
        <w:spacing w:after="240"/>
        <w:ind w:left="2160" w:hanging="720"/>
        <w:rPr>
          <w:ins w:id="3219" w:author="ERCOT 092420" w:date="2020-09-24T14:48:00Z"/>
          <w:iCs/>
          <w:szCs w:val="20"/>
        </w:rPr>
      </w:pPr>
      <w:ins w:id="3220" w:author="ERCOT 092420" w:date="2020-09-24T14:48:00Z">
        <w:r>
          <w:rPr>
            <w:iCs/>
            <w:szCs w:val="20"/>
          </w:rPr>
          <w:t>(ii)</w:t>
        </w:r>
        <w:r>
          <w:rPr>
            <w:iCs/>
            <w:szCs w:val="20"/>
          </w:rPr>
          <w:tab/>
        </w:r>
        <w:r w:rsidRPr="00B81C48">
          <w:rPr>
            <w:iCs/>
            <w:szCs w:val="20"/>
          </w:rPr>
          <w:t>Battery state of charge at the end of the Market Suspension;</w:t>
        </w:r>
      </w:ins>
    </w:p>
    <w:p w14:paraId="434416C5" w14:textId="77777777" w:rsidR="00472EAC" w:rsidRPr="003C2A11" w:rsidRDefault="00472EAC" w:rsidP="00472EAC">
      <w:pPr>
        <w:spacing w:after="240"/>
        <w:ind w:left="2160" w:hanging="720"/>
        <w:rPr>
          <w:ins w:id="3221" w:author="ERCOT 092420" w:date="2020-09-24T14:48:00Z"/>
          <w:iCs/>
          <w:szCs w:val="20"/>
        </w:rPr>
      </w:pPr>
      <w:ins w:id="3222" w:author="ERCOT 092420" w:date="2020-09-24T14:48:00Z">
        <w:r>
          <w:rPr>
            <w:iCs/>
            <w:szCs w:val="20"/>
          </w:rPr>
          <w:t>(iii)</w:t>
        </w:r>
        <w:r>
          <w:rPr>
            <w:iCs/>
            <w:szCs w:val="20"/>
          </w:rPr>
          <w:tab/>
        </w:r>
        <w:r w:rsidRPr="00140804">
          <w:rPr>
            <w:iCs/>
            <w:szCs w:val="20"/>
          </w:rPr>
          <w:t>Prices paid to charge the battery for the MWh difference between (</w:t>
        </w:r>
        <w:r>
          <w:rPr>
            <w:iCs/>
            <w:szCs w:val="20"/>
          </w:rPr>
          <w:t>i</w:t>
        </w:r>
        <w:r w:rsidRPr="00140804">
          <w:rPr>
            <w:iCs/>
            <w:szCs w:val="20"/>
          </w:rPr>
          <w:t xml:space="preserve">) and </w:t>
        </w:r>
        <w:r w:rsidRPr="00362749">
          <w:rPr>
            <w:iCs/>
            <w:szCs w:val="20"/>
          </w:rPr>
          <w:t>(</w:t>
        </w:r>
        <w:r>
          <w:rPr>
            <w:iCs/>
            <w:szCs w:val="20"/>
          </w:rPr>
          <w:t>ii</w:t>
        </w:r>
        <w:r w:rsidRPr="00362749">
          <w:rPr>
            <w:iCs/>
            <w:szCs w:val="20"/>
          </w:rPr>
          <w:t>) above.</w:t>
        </w:r>
      </w:ins>
    </w:p>
    <w:p w14:paraId="262A4BA6" w14:textId="77777777" w:rsidR="00472EAC" w:rsidRPr="003C2A11" w:rsidRDefault="00472EAC">
      <w:pPr>
        <w:spacing w:after="240"/>
        <w:ind w:left="2160" w:hanging="720"/>
        <w:rPr>
          <w:iCs/>
          <w:szCs w:val="20"/>
        </w:rPr>
      </w:pPr>
    </w:p>
    <w:sectPr w:rsidR="00472EAC" w:rsidRPr="003C2A11">
      <w:headerReference w:type="default" r:id="rId95"/>
      <w:footerReference w:type="even" r:id="rId96"/>
      <w:footerReference w:type="default" r:id="rId97"/>
      <w:footerReference w:type="first" r:id="rId9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7" w:author="ERCOT Market Rules" w:date="2020-06-25T13:45:00Z" w:initials="CP">
    <w:p w14:paraId="2943D832" w14:textId="3C602AFD" w:rsidR="007954DB" w:rsidRDefault="007954DB">
      <w:pPr>
        <w:pStyle w:val="CommentText"/>
      </w:pPr>
      <w:r>
        <w:rPr>
          <w:rStyle w:val="CommentReference"/>
        </w:rPr>
        <w:annotationRef/>
      </w:r>
      <w:r>
        <w:t>Please note NPRRs 1014 and 1039 also proposes revisions to this section.</w:t>
      </w:r>
    </w:p>
  </w:comment>
  <w:comment w:id="46" w:author="ERCOT Market Rules" w:date="2020-06-25T13:26:00Z" w:initials="CP">
    <w:p w14:paraId="2AC9B362" w14:textId="2792D112" w:rsidR="007954DB" w:rsidRDefault="007954DB">
      <w:pPr>
        <w:pStyle w:val="CommentText"/>
      </w:pPr>
      <w:r>
        <w:rPr>
          <w:rStyle w:val="CommentReference"/>
        </w:rPr>
        <w:annotationRef/>
      </w:r>
      <w:r>
        <w:t>Please note NPRRs 1007, 1039, and 1048 also propose revisions to this section.</w:t>
      </w:r>
    </w:p>
  </w:comment>
  <w:comment w:id="268" w:author="ERCOT Market Rules" w:date="2020-06-25T13:23:00Z" w:initials="CP">
    <w:p w14:paraId="16F37971" w14:textId="5E85CB91" w:rsidR="007954DB" w:rsidRDefault="007954DB">
      <w:pPr>
        <w:pStyle w:val="CommentText"/>
      </w:pPr>
      <w:r>
        <w:rPr>
          <w:rStyle w:val="CommentReference"/>
        </w:rPr>
        <w:annotationRef/>
      </w:r>
      <w:r>
        <w:t>Please note NPRRs 1007, 1014, and 1026 also propose revisions to this section.</w:t>
      </w:r>
    </w:p>
  </w:comment>
  <w:comment w:id="526" w:author="ERCOT Market Rules" w:date="2020-06-25T13:23:00Z" w:initials="CP">
    <w:p w14:paraId="1586986E" w14:textId="1C2DF1C2" w:rsidR="007954DB" w:rsidRDefault="007954DB">
      <w:pPr>
        <w:pStyle w:val="CommentText"/>
      </w:pPr>
      <w:r>
        <w:rPr>
          <w:rStyle w:val="CommentReference"/>
        </w:rPr>
        <w:annotationRef/>
      </w:r>
      <w:r>
        <w:t>Please note NPRRs 1005 and 1026 also propose revisions to this section.</w:t>
      </w:r>
    </w:p>
  </w:comment>
  <w:comment w:id="564" w:author="ERCOT Market Rules" w:date="2020-11-11T18:09:00Z" w:initials="CP">
    <w:p w14:paraId="466B6D51" w14:textId="12E9DEA4" w:rsidR="007954DB" w:rsidRDefault="007954DB">
      <w:pPr>
        <w:pStyle w:val="CommentText"/>
      </w:pPr>
      <w:r>
        <w:rPr>
          <w:rStyle w:val="CommentReference"/>
        </w:rPr>
        <w:annotationRef/>
      </w:r>
      <w:r>
        <w:t>Please note NPRR1039 also proposes revisions to this section.</w:t>
      </w:r>
    </w:p>
  </w:comment>
  <w:comment w:id="661" w:author="ERCOT Market Rules" w:date="2020-11-11T18:10:00Z" w:initials="CP">
    <w:p w14:paraId="310EF1DA" w14:textId="38A454D8" w:rsidR="007954DB" w:rsidRDefault="007954DB">
      <w:pPr>
        <w:pStyle w:val="CommentText"/>
      </w:pPr>
      <w:r>
        <w:rPr>
          <w:rStyle w:val="CommentReference"/>
        </w:rPr>
        <w:annotationRef/>
      </w:r>
      <w:r>
        <w:t>Please note NPRR1039 also proposes revisions to this section.</w:t>
      </w:r>
    </w:p>
  </w:comment>
  <w:comment w:id="774" w:author="ERCOT Market Rules" w:date="2020-06-25T13:43:00Z" w:initials="CP">
    <w:p w14:paraId="67926629" w14:textId="61262461" w:rsidR="007954DB" w:rsidRDefault="007954DB">
      <w:pPr>
        <w:pStyle w:val="CommentText"/>
      </w:pPr>
      <w:r>
        <w:rPr>
          <w:rStyle w:val="CommentReference"/>
        </w:rPr>
        <w:annotationRef/>
      </w:r>
      <w:r>
        <w:t>Please note NPRRs 1009, 1032, and 1054 also propose revisions to this section.</w:t>
      </w:r>
    </w:p>
  </w:comment>
  <w:comment w:id="1841" w:author="ERCOT Market Rules" w:date="2020-06-25T13:44:00Z" w:initials="CP">
    <w:p w14:paraId="7666278E" w14:textId="77777777" w:rsidR="007954DB" w:rsidRDefault="007954DB">
      <w:pPr>
        <w:pStyle w:val="CommentText"/>
      </w:pPr>
      <w:r>
        <w:rPr>
          <w:rStyle w:val="CommentReference"/>
        </w:rPr>
        <w:annotationRef/>
      </w:r>
      <w:r>
        <w:t>Please note NPRRs 1010 and 1014 also propose revisions to this section.</w:t>
      </w:r>
    </w:p>
  </w:comment>
  <w:comment w:id="2018" w:author="ERCOT Market Rules" w:date="2020-06-25T13:22:00Z" w:initials="CP">
    <w:p w14:paraId="48086BAB" w14:textId="30616945" w:rsidR="007954DB" w:rsidRDefault="007954DB">
      <w:pPr>
        <w:pStyle w:val="CommentText"/>
      </w:pPr>
      <w:r>
        <w:rPr>
          <w:rStyle w:val="CommentReference"/>
        </w:rPr>
        <w:annotationRef/>
      </w:r>
      <w:r>
        <w:t>Please note NPRRs 1010, 1014, and 1039 also propose revisions to this section.</w:t>
      </w:r>
    </w:p>
  </w:comment>
  <w:comment w:id="2257" w:author="ERCOT Market Rules" w:date="2020-06-25T13:54:00Z" w:initials="CP">
    <w:p w14:paraId="06176D58" w14:textId="77777777" w:rsidR="007954DB" w:rsidRDefault="007954DB">
      <w:pPr>
        <w:pStyle w:val="CommentText"/>
      </w:pPr>
      <w:r>
        <w:rPr>
          <w:rStyle w:val="CommentReference"/>
        </w:rPr>
        <w:annotationRef/>
      </w:r>
      <w:r>
        <w:t>Please note NPRR1014 also proposes revisions to this section.</w:t>
      </w:r>
    </w:p>
  </w:comment>
  <w:comment w:id="2522" w:author="ERCOT Market Rules" w:date="2020-06-25T13:54:00Z" w:initials="CP">
    <w:p w14:paraId="4BCA83DD" w14:textId="77777777" w:rsidR="007954DB" w:rsidRDefault="007954DB">
      <w:pPr>
        <w:pStyle w:val="CommentText"/>
      </w:pPr>
      <w:r>
        <w:rPr>
          <w:rStyle w:val="CommentReference"/>
        </w:rPr>
        <w:annotationRef/>
      </w:r>
      <w:r>
        <w:t>Please note NPRR1014 also proposes revisions to this section.</w:t>
      </w:r>
    </w:p>
  </w:comment>
  <w:comment w:id="2712" w:author="ERCOT Market Rules" w:date="2020-06-25T13:24:00Z" w:initials="CP">
    <w:p w14:paraId="33318649" w14:textId="304F65CC" w:rsidR="007954DB" w:rsidRDefault="007954DB">
      <w:pPr>
        <w:pStyle w:val="CommentText"/>
      </w:pPr>
      <w:r>
        <w:rPr>
          <w:rStyle w:val="CommentReference"/>
        </w:rPr>
        <w:annotationRef/>
      </w:r>
      <w:r>
        <w:t>Please note NPRRs 1011, 1014, 1039, 1040, and 1046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43D832" w15:done="0"/>
  <w15:commentEx w15:paraId="2AC9B362" w15:done="0"/>
  <w15:commentEx w15:paraId="16F37971" w15:done="0"/>
  <w15:commentEx w15:paraId="1586986E" w15:done="0"/>
  <w15:commentEx w15:paraId="466B6D51" w15:done="0"/>
  <w15:commentEx w15:paraId="310EF1DA" w15:done="0"/>
  <w15:commentEx w15:paraId="67926629" w15:done="0"/>
  <w15:commentEx w15:paraId="7666278E" w15:done="0"/>
  <w15:commentEx w15:paraId="48086BAB" w15:done="0"/>
  <w15:commentEx w15:paraId="06176D58" w15:done="0"/>
  <w15:commentEx w15:paraId="4BCA83DD" w15:done="0"/>
  <w15:commentEx w15:paraId="333186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37E89" w14:textId="77777777" w:rsidR="007954DB" w:rsidRDefault="007954DB">
      <w:r>
        <w:separator/>
      </w:r>
    </w:p>
  </w:endnote>
  <w:endnote w:type="continuationSeparator" w:id="0">
    <w:p w14:paraId="0D16466B" w14:textId="77777777" w:rsidR="007954DB" w:rsidRDefault="0079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BD67E" w14:textId="77777777" w:rsidR="007954DB" w:rsidRPr="00412DCA" w:rsidRDefault="007954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C2E8F" w14:textId="6BB6B1BF" w:rsidR="007954DB" w:rsidRDefault="007954DB">
    <w:pPr>
      <w:pStyle w:val="Footer"/>
      <w:tabs>
        <w:tab w:val="clear" w:pos="4320"/>
        <w:tab w:val="clear" w:pos="8640"/>
        <w:tab w:val="right" w:pos="9360"/>
      </w:tabs>
      <w:rPr>
        <w:rFonts w:ascii="Arial" w:hAnsi="Arial" w:cs="Arial"/>
        <w:sz w:val="18"/>
      </w:rPr>
    </w:pPr>
    <w:r>
      <w:rPr>
        <w:rFonts w:ascii="Arial" w:hAnsi="Arial" w:cs="Arial"/>
        <w:sz w:val="18"/>
      </w:rPr>
      <w:t>1029NPRR-08 PRS Report 111120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B42F9">
      <w:rPr>
        <w:rFonts w:ascii="Arial" w:hAnsi="Arial" w:cs="Arial"/>
        <w:noProof/>
        <w:sz w:val="18"/>
      </w:rPr>
      <w:t>26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FB42F9">
      <w:rPr>
        <w:rFonts w:ascii="Arial" w:hAnsi="Arial" w:cs="Arial"/>
        <w:noProof/>
        <w:sz w:val="18"/>
      </w:rPr>
      <w:t>102</w:t>
    </w:r>
    <w:r w:rsidRPr="00412DCA">
      <w:rPr>
        <w:rFonts w:ascii="Arial" w:hAnsi="Arial" w:cs="Arial"/>
        <w:sz w:val="18"/>
      </w:rPr>
      <w:fldChar w:fldCharType="end"/>
    </w:r>
  </w:p>
  <w:p w14:paraId="0032E1EB" w14:textId="77777777" w:rsidR="007954DB" w:rsidRPr="00412DCA" w:rsidRDefault="007954D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01327" w14:textId="77777777" w:rsidR="007954DB" w:rsidRPr="00412DCA" w:rsidRDefault="007954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3BDE7" w14:textId="77777777" w:rsidR="007954DB" w:rsidRDefault="007954DB">
      <w:r>
        <w:separator/>
      </w:r>
    </w:p>
  </w:footnote>
  <w:footnote w:type="continuationSeparator" w:id="0">
    <w:p w14:paraId="423CC248" w14:textId="77777777" w:rsidR="007954DB" w:rsidRDefault="00795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BBEF5" w14:textId="5FB61B26" w:rsidR="007954DB" w:rsidRDefault="007954DB"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4"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5"/>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9"/>
  </w:num>
  <w:num w:numId="15">
    <w:abstractNumId w:val="16"/>
  </w:num>
  <w:num w:numId="16">
    <w:abstractNumId w:val="21"/>
  </w:num>
  <w:num w:numId="17">
    <w:abstractNumId w:val="22"/>
  </w:num>
  <w:num w:numId="18">
    <w:abstractNumId w:val="10"/>
  </w:num>
  <w:num w:numId="19">
    <w:abstractNumId w:val="19"/>
  </w:num>
  <w:num w:numId="20">
    <w:abstractNumId w:val="6"/>
  </w:num>
  <w:num w:numId="21">
    <w:abstractNumId w:val="3"/>
  </w:num>
  <w:num w:numId="22">
    <w:abstractNumId w:val="15"/>
  </w:num>
  <w:num w:numId="23">
    <w:abstractNumId w:val="11"/>
  </w:num>
  <w:num w:numId="24">
    <w:abstractNumId w:val="5"/>
  </w:num>
  <w:num w:numId="25">
    <w:abstractNumId w:val="2"/>
  </w:num>
  <w:num w:numId="26">
    <w:abstractNumId w:val="8"/>
  </w:num>
  <w:num w:numId="27">
    <w:abstractNumId w:val="4"/>
  </w:num>
  <w:num w:numId="28">
    <w:abstractNumId w:val="14"/>
  </w:num>
  <w:num w:numId="29">
    <w:abstractNumId w:val="20"/>
  </w:num>
  <w:num w:numId="30">
    <w:abstractNumId w:val="18"/>
  </w:num>
  <w:num w:numId="31">
    <w:abstractNumId w:val="24"/>
  </w:num>
  <w:num w:numId="32">
    <w:abstractNumId w:val="7"/>
  </w:num>
  <w:num w:numId="33">
    <w:abstractNumId w:val="13"/>
  </w:num>
  <w:num w:numId="3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92420">
    <w15:presenceInfo w15:providerId="None" w15:userId="ERCOT 092420"/>
  </w15:person>
  <w15:person w15:author="ERCOT Market Rules">
    <w15:presenceInfo w15:providerId="None" w15:userId="ERCOT Market Rules"/>
  </w15:person>
  <w15:person w15:author="ERCOT 103020">
    <w15:presenceInfo w15:providerId="None" w15:userId="ERCOT 1030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1C"/>
    <w:rsid w:val="00006711"/>
    <w:rsid w:val="00006F79"/>
    <w:rsid w:val="00007262"/>
    <w:rsid w:val="000159F3"/>
    <w:rsid w:val="00015E02"/>
    <w:rsid w:val="00041331"/>
    <w:rsid w:val="00046168"/>
    <w:rsid w:val="000471DF"/>
    <w:rsid w:val="00055270"/>
    <w:rsid w:val="00060A5A"/>
    <w:rsid w:val="00062F7D"/>
    <w:rsid w:val="00064B44"/>
    <w:rsid w:val="00067204"/>
    <w:rsid w:val="00067FE2"/>
    <w:rsid w:val="00070B6F"/>
    <w:rsid w:val="00071375"/>
    <w:rsid w:val="00071D40"/>
    <w:rsid w:val="000727E9"/>
    <w:rsid w:val="0007358C"/>
    <w:rsid w:val="0007428F"/>
    <w:rsid w:val="0007682E"/>
    <w:rsid w:val="0008000D"/>
    <w:rsid w:val="0008050D"/>
    <w:rsid w:val="00081727"/>
    <w:rsid w:val="00083C33"/>
    <w:rsid w:val="000A17E0"/>
    <w:rsid w:val="000B3284"/>
    <w:rsid w:val="000B373C"/>
    <w:rsid w:val="000C2925"/>
    <w:rsid w:val="000D1AEB"/>
    <w:rsid w:val="000D3E64"/>
    <w:rsid w:val="000D730B"/>
    <w:rsid w:val="000E1DDB"/>
    <w:rsid w:val="000E541F"/>
    <w:rsid w:val="000E5891"/>
    <w:rsid w:val="000F13C5"/>
    <w:rsid w:val="00102D07"/>
    <w:rsid w:val="001050A3"/>
    <w:rsid w:val="00105A36"/>
    <w:rsid w:val="00112447"/>
    <w:rsid w:val="00117E28"/>
    <w:rsid w:val="00120611"/>
    <w:rsid w:val="0012073D"/>
    <w:rsid w:val="00123458"/>
    <w:rsid w:val="001313B4"/>
    <w:rsid w:val="0013141A"/>
    <w:rsid w:val="00140FF1"/>
    <w:rsid w:val="00144C38"/>
    <w:rsid w:val="0014546D"/>
    <w:rsid w:val="001500D9"/>
    <w:rsid w:val="00156DB7"/>
    <w:rsid w:val="00157228"/>
    <w:rsid w:val="00160C3C"/>
    <w:rsid w:val="00167A8E"/>
    <w:rsid w:val="0017778C"/>
    <w:rsid w:val="0017783C"/>
    <w:rsid w:val="001909CD"/>
    <w:rsid w:val="0019314C"/>
    <w:rsid w:val="001A011D"/>
    <w:rsid w:val="001B14FC"/>
    <w:rsid w:val="001B3794"/>
    <w:rsid w:val="001B523C"/>
    <w:rsid w:val="001B79C0"/>
    <w:rsid w:val="001C34F3"/>
    <w:rsid w:val="001C579B"/>
    <w:rsid w:val="001D1E80"/>
    <w:rsid w:val="001D2086"/>
    <w:rsid w:val="001D22CE"/>
    <w:rsid w:val="001D6483"/>
    <w:rsid w:val="001E2C0C"/>
    <w:rsid w:val="001E58CF"/>
    <w:rsid w:val="001F0485"/>
    <w:rsid w:val="001F1987"/>
    <w:rsid w:val="001F28AC"/>
    <w:rsid w:val="001F38F0"/>
    <w:rsid w:val="001F39A9"/>
    <w:rsid w:val="001F7CF7"/>
    <w:rsid w:val="002030F6"/>
    <w:rsid w:val="00215D09"/>
    <w:rsid w:val="00220F88"/>
    <w:rsid w:val="00233F32"/>
    <w:rsid w:val="0023505B"/>
    <w:rsid w:val="00236DD8"/>
    <w:rsid w:val="00237430"/>
    <w:rsid w:val="00237CC6"/>
    <w:rsid w:val="0024019D"/>
    <w:rsid w:val="002407C5"/>
    <w:rsid w:val="00244256"/>
    <w:rsid w:val="00251029"/>
    <w:rsid w:val="0027363F"/>
    <w:rsid w:val="00276A99"/>
    <w:rsid w:val="00280E81"/>
    <w:rsid w:val="0028197A"/>
    <w:rsid w:val="00286492"/>
    <w:rsid w:val="00286AD9"/>
    <w:rsid w:val="00292455"/>
    <w:rsid w:val="002966F3"/>
    <w:rsid w:val="002970D5"/>
    <w:rsid w:val="002A6688"/>
    <w:rsid w:val="002A7479"/>
    <w:rsid w:val="002B16BB"/>
    <w:rsid w:val="002B69F3"/>
    <w:rsid w:val="002B763A"/>
    <w:rsid w:val="002B7F5B"/>
    <w:rsid w:val="002C51F5"/>
    <w:rsid w:val="002C5CBA"/>
    <w:rsid w:val="002D2E64"/>
    <w:rsid w:val="002D363E"/>
    <w:rsid w:val="002D382A"/>
    <w:rsid w:val="002D47CC"/>
    <w:rsid w:val="002E14A6"/>
    <w:rsid w:val="002F1EDD"/>
    <w:rsid w:val="003013F2"/>
    <w:rsid w:val="0030218E"/>
    <w:rsid w:val="0030232A"/>
    <w:rsid w:val="0030320E"/>
    <w:rsid w:val="00303C46"/>
    <w:rsid w:val="003058B5"/>
    <w:rsid w:val="0030613E"/>
    <w:rsid w:val="0030694A"/>
    <w:rsid w:val="003069F4"/>
    <w:rsid w:val="00307D74"/>
    <w:rsid w:val="00321DCF"/>
    <w:rsid w:val="00326BA9"/>
    <w:rsid w:val="0035001B"/>
    <w:rsid w:val="00360920"/>
    <w:rsid w:val="0036137A"/>
    <w:rsid w:val="0036554E"/>
    <w:rsid w:val="00366D46"/>
    <w:rsid w:val="00374E9A"/>
    <w:rsid w:val="00382816"/>
    <w:rsid w:val="003839C5"/>
    <w:rsid w:val="00383A88"/>
    <w:rsid w:val="00384709"/>
    <w:rsid w:val="00386C35"/>
    <w:rsid w:val="003933AB"/>
    <w:rsid w:val="00397517"/>
    <w:rsid w:val="003A3D77"/>
    <w:rsid w:val="003B2071"/>
    <w:rsid w:val="003B5595"/>
    <w:rsid w:val="003B5AED"/>
    <w:rsid w:val="003C2A11"/>
    <w:rsid w:val="003C6B7B"/>
    <w:rsid w:val="003D29F9"/>
    <w:rsid w:val="003D456F"/>
    <w:rsid w:val="003E5399"/>
    <w:rsid w:val="003E6660"/>
    <w:rsid w:val="003F1E9B"/>
    <w:rsid w:val="003F4AA9"/>
    <w:rsid w:val="003F75CD"/>
    <w:rsid w:val="004135BD"/>
    <w:rsid w:val="004302A4"/>
    <w:rsid w:val="004323E8"/>
    <w:rsid w:val="00432FD1"/>
    <w:rsid w:val="00435182"/>
    <w:rsid w:val="00441DF0"/>
    <w:rsid w:val="004463BA"/>
    <w:rsid w:val="00447EB3"/>
    <w:rsid w:val="004511BE"/>
    <w:rsid w:val="00453684"/>
    <w:rsid w:val="00461260"/>
    <w:rsid w:val="00466584"/>
    <w:rsid w:val="00472EAC"/>
    <w:rsid w:val="004736BD"/>
    <w:rsid w:val="0048060C"/>
    <w:rsid w:val="004822D4"/>
    <w:rsid w:val="004829E5"/>
    <w:rsid w:val="0048548D"/>
    <w:rsid w:val="0049290B"/>
    <w:rsid w:val="004962D0"/>
    <w:rsid w:val="00497C64"/>
    <w:rsid w:val="004A0992"/>
    <w:rsid w:val="004A1819"/>
    <w:rsid w:val="004A4451"/>
    <w:rsid w:val="004A507C"/>
    <w:rsid w:val="004B4340"/>
    <w:rsid w:val="004C2F76"/>
    <w:rsid w:val="004C3A17"/>
    <w:rsid w:val="004D220C"/>
    <w:rsid w:val="004D37ED"/>
    <w:rsid w:val="004D3958"/>
    <w:rsid w:val="004E32DA"/>
    <w:rsid w:val="004E7CB7"/>
    <w:rsid w:val="004F4E53"/>
    <w:rsid w:val="005008DF"/>
    <w:rsid w:val="0050430B"/>
    <w:rsid w:val="005045D0"/>
    <w:rsid w:val="00506969"/>
    <w:rsid w:val="00510AE4"/>
    <w:rsid w:val="005151B7"/>
    <w:rsid w:val="005153E9"/>
    <w:rsid w:val="00521F29"/>
    <w:rsid w:val="00523780"/>
    <w:rsid w:val="0052456C"/>
    <w:rsid w:val="00534C6C"/>
    <w:rsid w:val="00553C24"/>
    <w:rsid w:val="005600F1"/>
    <w:rsid w:val="0056059B"/>
    <w:rsid w:val="00563CBF"/>
    <w:rsid w:val="0057035C"/>
    <w:rsid w:val="00581187"/>
    <w:rsid w:val="005831F9"/>
    <w:rsid w:val="00584063"/>
    <w:rsid w:val="005841C0"/>
    <w:rsid w:val="005853C9"/>
    <w:rsid w:val="00590D4C"/>
    <w:rsid w:val="0059260F"/>
    <w:rsid w:val="00597500"/>
    <w:rsid w:val="005A4461"/>
    <w:rsid w:val="005B087C"/>
    <w:rsid w:val="005C26AE"/>
    <w:rsid w:val="005C3730"/>
    <w:rsid w:val="005C5C5B"/>
    <w:rsid w:val="005D7FD9"/>
    <w:rsid w:val="005E5074"/>
    <w:rsid w:val="005E7250"/>
    <w:rsid w:val="005E7EC2"/>
    <w:rsid w:val="005F63D0"/>
    <w:rsid w:val="00604106"/>
    <w:rsid w:val="006064C6"/>
    <w:rsid w:val="00612E4F"/>
    <w:rsid w:val="00615D5E"/>
    <w:rsid w:val="006163AE"/>
    <w:rsid w:val="00620AAE"/>
    <w:rsid w:val="00622E99"/>
    <w:rsid w:val="00624C44"/>
    <w:rsid w:val="00625E5D"/>
    <w:rsid w:val="006261AA"/>
    <w:rsid w:val="006274DF"/>
    <w:rsid w:val="00634D87"/>
    <w:rsid w:val="00643ACF"/>
    <w:rsid w:val="00651509"/>
    <w:rsid w:val="0065319D"/>
    <w:rsid w:val="0066200A"/>
    <w:rsid w:val="0066370F"/>
    <w:rsid w:val="00671E04"/>
    <w:rsid w:val="006833F6"/>
    <w:rsid w:val="00683C44"/>
    <w:rsid w:val="006A0784"/>
    <w:rsid w:val="006A697B"/>
    <w:rsid w:val="006B4DDE"/>
    <w:rsid w:val="006B5051"/>
    <w:rsid w:val="006C7C31"/>
    <w:rsid w:val="006D1D43"/>
    <w:rsid w:val="006D30A7"/>
    <w:rsid w:val="006E4597"/>
    <w:rsid w:val="006E508E"/>
    <w:rsid w:val="006F19C8"/>
    <w:rsid w:val="006F1E38"/>
    <w:rsid w:val="006F46AD"/>
    <w:rsid w:val="007007F1"/>
    <w:rsid w:val="00707526"/>
    <w:rsid w:val="0071440F"/>
    <w:rsid w:val="00716BCB"/>
    <w:rsid w:val="00724018"/>
    <w:rsid w:val="007301C5"/>
    <w:rsid w:val="00733852"/>
    <w:rsid w:val="0073387E"/>
    <w:rsid w:val="00733C21"/>
    <w:rsid w:val="007346C2"/>
    <w:rsid w:val="00743968"/>
    <w:rsid w:val="00744DB3"/>
    <w:rsid w:val="00750551"/>
    <w:rsid w:val="00752EE5"/>
    <w:rsid w:val="00755642"/>
    <w:rsid w:val="00756874"/>
    <w:rsid w:val="00772BA3"/>
    <w:rsid w:val="00785415"/>
    <w:rsid w:val="00791CB9"/>
    <w:rsid w:val="00793130"/>
    <w:rsid w:val="007954DB"/>
    <w:rsid w:val="007959E9"/>
    <w:rsid w:val="007A08D9"/>
    <w:rsid w:val="007A1BE1"/>
    <w:rsid w:val="007A593E"/>
    <w:rsid w:val="007B3233"/>
    <w:rsid w:val="007B5A42"/>
    <w:rsid w:val="007B794A"/>
    <w:rsid w:val="007C199B"/>
    <w:rsid w:val="007C324D"/>
    <w:rsid w:val="007C7487"/>
    <w:rsid w:val="007D3073"/>
    <w:rsid w:val="007D64B9"/>
    <w:rsid w:val="007D72D4"/>
    <w:rsid w:val="007E0452"/>
    <w:rsid w:val="007E5AA3"/>
    <w:rsid w:val="007F0240"/>
    <w:rsid w:val="007F0AFB"/>
    <w:rsid w:val="007F0FA8"/>
    <w:rsid w:val="007F4122"/>
    <w:rsid w:val="007F7E10"/>
    <w:rsid w:val="008022CA"/>
    <w:rsid w:val="008070C0"/>
    <w:rsid w:val="00810A96"/>
    <w:rsid w:val="00811C12"/>
    <w:rsid w:val="00814723"/>
    <w:rsid w:val="008169C9"/>
    <w:rsid w:val="00816BAE"/>
    <w:rsid w:val="00817809"/>
    <w:rsid w:val="00822344"/>
    <w:rsid w:val="008306D7"/>
    <w:rsid w:val="00834BAE"/>
    <w:rsid w:val="00836FF2"/>
    <w:rsid w:val="00845778"/>
    <w:rsid w:val="0084720B"/>
    <w:rsid w:val="008710D7"/>
    <w:rsid w:val="008726D7"/>
    <w:rsid w:val="008838C7"/>
    <w:rsid w:val="00887E28"/>
    <w:rsid w:val="0089197B"/>
    <w:rsid w:val="00892D01"/>
    <w:rsid w:val="00895B49"/>
    <w:rsid w:val="008A0103"/>
    <w:rsid w:val="008A7400"/>
    <w:rsid w:val="008B1515"/>
    <w:rsid w:val="008C559E"/>
    <w:rsid w:val="008D07F6"/>
    <w:rsid w:val="008D4071"/>
    <w:rsid w:val="008D5C3A"/>
    <w:rsid w:val="008D5CBB"/>
    <w:rsid w:val="008E04EB"/>
    <w:rsid w:val="008E40FD"/>
    <w:rsid w:val="008E5157"/>
    <w:rsid w:val="008E599B"/>
    <w:rsid w:val="008E6DA2"/>
    <w:rsid w:val="008F2501"/>
    <w:rsid w:val="008F3443"/>
    <w:rsid w:val="00901219"/>
    <w:rsid w:val="00907B1E"/>
    <w:rsid w:val="00917886"/>
    <w:rsid w:val="00922311"/>
    <w:rsid w:val="00926418"/>
    <w:rsid w:val="00935884"/>
    <w:rsid w:val="00943535"/>
    <w:rsid w:val="009437AC"/>
    <w:rsid w:val="00943AFD"/>
    <w:rsid w:val="0095089B"/>
    <w:rsid w:val="00950C1F"/>
    <w:rsid w:val="00954944"/>
    <w:rsid w:val="009600DD"/>
    <w:rsid w:val="00963A51"/>
    <w:rsid w:val="0096765B"/>
    <w:rsid w:val="00973EE4"/>
    <w:rsid w:val="009740F7"/>
    <w:rsid w:val="00975167"/>
    <w:rsid w:val="00983B6E"/>
    <w:rsid w:val="00991515"/>
    <w:rsid w:val="009936F8"/>
    <w:rsid w:val="0099787C"/>
    <w:rsid w:val="009A11F1"/>
    <w:rsid w:val="009A3772"/>
    <w:rsid w:val="009A6997"/>
    <w:rsid w:val="009A7220"/>
    <w:rsid w:val="009B037D"/>
    <w:rsid w:val="009B15D3"/>
    <w:rsid w:val="009B2A54"/>
    <w:rsid w:val="009C08C0"/>
    <w:rsid w:val="009D17F0"/>
    <w:rsid w:val="009D19BF"/>
    <w:rsid w:val="009E0115"/>
    <w:rsid w:val="009E71B0"/>
    <w:rsid w:val="009F6BB7"/>
    <w:rsid w:val="00A0447F"/>
    <w:rsid w:val="00A07ADD"/>
    <w:rsid w:val="00A13B0D"/>
    <w:rsid w:val="00A20FDF"/>
    <w:rsid w:val="00A251C5"/>
    <w:rsid w:val="00A42796"/>
    <w:rsid w:val="00A514FE"/>
    <w:rsid w:val="00A5311D"/>
    <w:rsid w:val="00A55E6B"/>
    <w:rsid w:val="00A5774B"/>
    <w:rsid w:val="00A647A7"/>
    <w:rsid w:val="00A736B9"/>
    <w:rsid w:val="00A75F48"/>
    <w:rsid w:val="00A77D9A"/>
    <w:rsid w:val="00A826C9"/>
    <w:rsid w:val="00A82BEC"/>
    <w:rsid w:val="00A866AA"/>
    <w:rsid w:val="00A9141F"/>
    <w:rsid w:val="00A9280A"/>
    <w:rsid w:val="00A932B8"/>
    <w:rsid w:val="00AC18D4"/>
    <w:rsid w:val="00AD3B58"/>
    <w:rsid w:val="00AE5717"/>
    <w:rsid w:val="00AF56C6"/>
    <w:rsid w:val="00AF5B82"/>
    <w:rsid w:val="00B00621"/>
    <w:rsid w:val="00B032E8"/>
    <w:rsid w:val="00B1009E"/>
    <w:rsid w:val="00B22F3D"/>
    <w:rsid w:val="00B34F36"/>
    <w:rsid w:val="00B36E31"/>
    <w:rsid w:val="00B42CBD"/>
    <w:rsid w:val="00B57328"/>
    <w:rsid w:val="00B57F96"/>
    <w:rsid w:val="00B674FE"/>
    <w:rsid w:val="00B67892"/>
    <w:rsid w:val="00B77FB5"/>
    <w:rsid w:val="00B854A3"/>
    <w:rsid w:val="00B875D2"/>
    <w:rsid w:val="00B90C62"/>
    <w:rsid w:val="00B935F7"/>
    <w:rsid w:val="00B93879"/>
    <w:rsid w:val="00B979D8"/>
    <w:rsid w:val="00BA4D33"/>
    <w:rsid w:val="00BB7FA2"/>
    <w:rsid w:val="00BC2D06"/>
    <w:rsid w:val="00BC78D0"/>
    <w:rsid w:val="00BD06B1"/>
    <w:rsid w:val="00BD1B8C"/>
    <w:rsid w:val="00BE131C"/>
    <w:rsid w:val="00BF5A3C"/>
    <w:rsid w:val="00C16931"/>
    <w:rsid w:val="00C169CA"/>
    <w:rsid w:val="00C25723"/>
    <w:rsid w:val="00C373A4"/>
    <w:rsid w:val="00C37A76"/>
    <w:rsid w:val="00C4336C"/>
    <w:rsid w:val="00C50AF1"/>
    <w:rsid w:val="00C50DFA"/>
    <w:rsid w:val="00C552E3"/>
    <w:rsid w:val="00C55A61"/>
    <w:rsid w:val="00C608CD"/>
    <w:rsid w:val="00C744EB"/>
    <w:rsid w:val="00C77CF2"/>
    <w:rsid w:val="00C83924"/>
    <w:rsid w:val="00C85264"/>
    <w:rsid w:val="00C87274"/>
    <w:rsid w:val="00C90702"/>
    <w:rsid w:val="00C907FD"/>
    <w:rsid w:val="00C9091F"/>
    <w:rsid w:val="00C913AA"/>
    <w:rsid w:val="00C917FF"/>
    <w:rsid w:val="00C9311D"/>
    <w:rsid w:val="00C931F6"/>
    <w:rsid w:val="00C9766A"/>
    <w:rsid w:val="00CA2DB4"/>
    <w:rsid w:val="00CA3EBD"/>
    <w:rsid w:val="00CA49DB"/>
    <w:rsid w:val="00CA6C4D"/>
    <w:rsid w:val="00CB36BA"/>
    <w:rsid w:val="00CB5AD7"/>
    <w:rsid w:val="00CC0951"/>
    <w:rsid w:val="00CC4F39"/>
    <w:rsid w:val="00CD13FD"/>
    <w:rsid w:val="00CD544C"/>
    <w:rsid w:val="00CD75FF"/>
    <w:rsid w:val="00CE44DC"/>
    <w:rsid w:val="00CE66BD"/>
    <w:rsid w:val="00CF4256"/>
    <w:rsid w:val="00CF68B6"/>
    <w:rsid w:val="00D0490F"/>
    <w:rsid w:val="00D04FE8"/>
    <w:rsid w:val="00D139B5"/>
    <w:rsid w:val="00D1432A"/>
    <w:rsid w:val="00D176CF"/>
    <w:rsid w:val="00D215BE"/>
    <w:rsid w:val="00D2253B"/>
    <w:rsid w:val="00D271E3"/>
    <w:rsid w:val="00D30B85"/>
    <w:rsid w:val="00D4377E"/>
    <w:rsid w:val="00D47A80"/>
    <w:rsid w:val="00D50071"/>
    <w:rsid w:val="00D51DE1"/>
    <w:rsid w:val="00D5463E"/>
    <w:rsid w:val="00D6139A"/>
    <w:rsid w:val="00D643CB"/>
    <w:rsid w:val="00D64DAA"/>
    <w:rsid w:val="00D75E37"/>
    <w:rsid w:val="00D76E56"/>
    <w:rsid w:val="00D85807"/>
    <w:rsid w:val="00D87349"/>
    <w:rsid w:val="00D90B58"/>
    <w:rsid w:val="00D91EE9"/>
    <w:rsid w:val="00D932A3"/>
    <w:rsid w:val="00D97220"/>
    <w:rsid w:val="00DA169D"/>
    <w:rsid w:val="00DA7D70"/>
    <w:rsid w:val="00DC7E04"/>
    <w:rsid w:val="00DD6F59"/>
    <w:rsid w:val="00DE2E54"/>
    <w:rsid w:val="00DF3C6F"/>
    <w:rsid w:val="00E03107"/>
    <w:rsid w:val="00E1062C"/>
    <w:rsid w:val="00E11A0E"/>
    <w:rsid w:val="00E14D47"/>
    <w:rsid w:val="00E1641C"/>
    <w:rsid w:val="00E179BD"/>
    <w:rsid w:val="00E22F4A"/>
    <w:rsid w:val="00E26708"/>
    <w:rsid w:val="00E27D56"/>
    <w:rsid w:val="00E34958"/>
    <w:rsid w:val="00E37AB0"/>
    <w:rsid w:val="00E40296"/>
    <w:rsid w:val="00E446EC"/>
    <w:rsid w:val="00E576C2"/>
    <w:rsid w:val="00E62999"/>
    <w:rsid w:val="00E71C39"/>
    <w:rsid w:val="00E7552D"/>
    <w:rsid w:val="00E84A65"/>
    <w:rsid w:val="00E86ABE"/>
    <w:rsid w:val="00E915C5"/>
    <w:rsid w:val="00E95087"/>
    <w:rsid w:val="00E9589F"/>
    <w:rsid w:val="00E96BFC"/>
    <w:rsid w:val="00EA1269"/>
    <w:rsid w:val="00EA287B"/>
    <w:rsid w:val="00EA56E6"/>
    <w:rsid w:val="00EA7C7E"/>
    <w:rsid w:val="00EB59A3"/>
    <w:rsid w:val="00EB687D"/>
    <w:rsid w:val="00EC335F"/>
    <w:rsid w:val="00EC48FB"/>
    <w:rsid w:val="00ED2C14"/>
    <w:rsid w:val="00ED7C7F"/>
    <w:rsid w:val="00EE66C8"/>
    <w:rsid w:val="00EE6E0C"/>
    <w:rsid w:val="00EF00CE"/>
    <w:rsid w:val="00EF02D2"/>
    <w:rsid w:val="00EF232A"/>
    <w:rsid w:val="00EF414D"/>
    <w:rsid w:val="00EF726B"/>
    <w:rsid w:val="00F05A69"/>
    <w:rsid w:val="00F07503"/>
    <w:rsid w:val="00F14773"/>
    <w:rsid w:val="00F1515F"/>
    <w:rsid w:val="00F2125C"/>
    <w:rsid w:val="00F236BE"/>
    <w:rsid w:val="00F2679B"/>
    <w:rsid w:val="00F3263E"/>
    <w:rsid w:val="00F32B1E"/>
    <w:rsid w:val="00F42454"/>
    <w:rsid w:val="00F43FFD"/>
    <w:rsid w:val="00F44236"/>
    <w:rsid w:val="00F446EE"/>
    <w:rsid w:val="00F45FA1"/>
    <w:rsid w:val="00F52517"/>
    <w:rsid w:val="00F61F67"/>
    <w:rsid w:val="00F6512A"/>
    <w:rsid w:val="00F65BE9"/>
    <w:rsid w:val="00F718E0"/>
    <w:rsid w:val="00F776D6"/>
    <w:rsid w:val="00F819CB"/>
    <w:rsid w:val="00F844E3"/>
    <w:rsid w:val="00FA3241"/>
    <w:rsid w:val="00FA57B2"/>
    <w:rsid w:val="00FB42F9"/>
    <w:rsid w:val="00FB509B"/>
    <w:rsid w:val="00FC3D4B"/>
    <w:rsid w:val="00FC6312"/>
    <w:rsid w:val="00FD3B02"/>
    <w:rsid w:val="00FD3B6B"/>
    <w:rsid w:val="00FD7B55"/>
    <w:rsid w:val="00FE36E3"/>
    <w:rsid w:val="00FE424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3AEC73"/>
  <w15:chartTrackingRefBased/>
  <w15:docId w15:val="{414BB538-F2B1-4035-8D7D-F811439C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2D47CC"/>
    <w:pPr>
      <w:tabs>
        <w:tab w:val="left" w:pos="2340"/>
        <w:tab w:val="left" w:pos="3420"/>
      </w:tabs>
      <w:spacing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F414D"/>
    <w:pPr>
      <w:ind w:left="720"/>
      <w:contextualSpacing/>
    </w:pPr>
    <w:rPr>
      <w:rFonts w:ascii="Arial" w:hAnsi="Arial"/>
      <w:color w:val="5B6770"/>
    </w:rPr>
  </w:style>
  <w:style w:type="paragraph" w:customStyle="1" w:styleId="BodyTextNumbered">
    <w:name w:val="Body Text Numbered"/>
    <w:basedOn w:val="BodyText"/>
    <w:link w:val="BodyTextNumberedChar"/>
    <w:rsid w:val="00ED2C14"/>
    <w:pPr>
      <w:ind w:left="720" w:hanging="720"/>
    </w:pPr>
    <w:rPr>
      <w:szCs w:val="20"/>
    </w:rPr>
  </w:style>
  <w:style w:type="character" w:customStyle="1" w:styleId="CommentTextChar">
    <w:name w:val="Comment Text Char"/>
    <w:link w:val="CommentText"/>
    <w:rsid w:val="00ED2C14"/>
  </w:style>
  <w:style w:type="character" w:customStyle="1" w:styleId="BodyTextNumberedChar">
    <w:name w:val="Body Text Numbered Char"/>
    <w:link w:val="BodyTextNumbered"/>
    <w:rsid w:val="00ED2C14"/>
    <w:rPr>
      <w:sz w:val="24"/>
    </w:rPr>
  </w:style>
  <w:style w:type="character" w:customStyle="1" w:styleId="H4Char">
    <w:name w:val="H4 Char"/>
    <w:link w:val="H4"/>
    <w:rsid w:val="00ED2C14"/>
    <w:rPr>
      <w:b/>
      <w:bCs/>
      <w:snapToGrid w:val="0"/>
      <w:sz w:val="24"/>
    </w:rPr>
  </w:style>
  <w:style w:type="character" w:customStyle="1" w:styleId="InstructionsChar">
    <w:name w:val="Instructions Char"/>
    <w:link w:val="Instructions"/>
    <w:rsid w:val="00ED2C14"/>
    <w:rPr>
      <w:b/>
      <w:i/>
      <w:iCs/>
      <w:sz w:val="24"/>
      <w:szCs w:val="24"/>
    </w:rPr>
  </w:style>
  <w:style w:type="character" w:customStyle="1" w:styleId="H3Char">
    <w:name w:val="H3 Char"/>
    <w:link w:val="H3"/>
    <w:rsid w:val="00ED2C14"/>
    <w:rPr>
      <w:b/>
      <w:bCs/>
      <w:i/>
      <w:sz w:val="24"/>
    </w:rPr>
  </w:style>
  <w:style w:type="character" w:customStyle="1" w:styleId="BodyTextNumberedChar1">
    <w:name w:val="Body Text Numbered Char1"/>
    <w:rsid w:val="008D07F6"/>
    <w:rPr>
      <w:iCs/>
      <w:sz w:val="24"/>
      <w:lang w:val="en-US" w:eastAsia="en-US" w:bidi="ar-SA"/>
    </w:rPr>
  </w:style>
  <w:style w:type="character" w:customStyle="1" w:styleId="BodyTextNumberedCharChar">
    <w:name w:val="Body Text Numbered Char Char"/>
    <w:rsid w:val="005600F1"/>
    <w:rPr>
      <w:iCs/>
      <w:sz w:val="24"/>
      <w:lang w:val="en-US" w:eastAsia="en-US" w:bidi="ar-SA"/>
    </w:rPr>
  </w:style>
  <w:style w:type="character" w:customStyle="1" w:styleId="DeltaViewInsertion">
    <w:name w:val="DeltaView Insertion"/>
    <w:rsid w:val="005600F1"/>
    <w:rPr>
      <w:color w:val="0000FF"/>
      <w:spacing w:val="0"/>
      <w:u w:val="double"/>
    </w:rPr>
  </w:style>
  <w:style w:type="character" w:customStyle="1" w:styleId="H5Char">
    <w:name w:val="H5 Char"/>
    <w:link w:val="H5"/>
    <w:rsid w:val="005C3730"/>
    <w:rPr>
      <w:b/>
      <w:bCs/>
      <w:i/>
      <w:iCs/>
      <w:sz w:val="24"/>
      <w:szCs w:val="26"/>
    </w:rPr>
  </w:style>
  <w:style w:type="character" w:customStyle="1" w:styleId="DeltaViewMoveDestination">
    <w:name w:val="DeltaView Move Destination"/>
    <w:rsid w:val="005C3730"/>
    <w:rPr>
      <w:color w:val="00C000"/>
      <w:spacing w:val="0"/>
      <w:u w:val="double"/>
    </w:rPr>
  </w:style>
  <w:style w:type="character" w:customStyle="1" w:styleId="FormulaBoldChar">
    <w:name w:val="Formula Bold Char"/>
    <w:link w:val="FormulaBold"/>
    <w:rsid w:val="002D47CC"/>
    <w:rPr>
      <w:bCs/>
      <w:sz w:val="24"/>
      <w:szCs w:val="24"/>
    </w:rPr>
  </w:style>
  <w:style w:type="character" w:customStyle="1" w:styleId="H2Char">
    <w:name w:val="H2 Char"/>
    <w:link w:val="H2"/>
    <w:rsid w:val="006E508E"/>
    <w:rPr>
      <w:b/>
      <w:sz w:val="24"/>
    </w:rPr>
  </w:style>
  <w:style w:type="paragraph" w:customStyle="1" w:styleId="Default">
    <w:name w:val="Default"/>
    <w:rsid w:val="005153E9"/>
    <w:pPr>
      <w:autoSpaceDE w:val="0"/>
      <w:autoSpaceDN w:val="0"/>
      <w:adjustRightInd w:val="0"/>
    </w:pPr>
    <w:rPr>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819CB"/>
    <w:rPr>
      <w:sz w:val="24"/>
      <w:szCs w:val="24"/>
    </w:rPr>
  </w:style>
  <w:style w:type="paragraph" w:styleId="BodyText3">
    <w:name w:val="Body Text 3"/>
    <w:basedOn w:val="Normal"/>
    <w:link w:val="BodyText3Char"/>
    <w:rsid w:val="0066200A"/>
    <w:pPr>
      <w:spacing w:after="120"/>
    </w:pPr>
    <w:rPr>
      <w:sz w:val="16"/>
      <w:szCs w:val="16"/>
    </w:rPr>
  </w:style>
  <w:style w:type="character" w:customStyle="1" w:styleId="BodyText3Char">
    <w:name w:val="Body Text 3 Char"/>
    <w:basedOn w:val="DefaultParagraphFont"/>
    <w:link w:val="BodyText3"/>
    <w:rsid w:val="0066200A"/>
    <w:rPr>
      <w:sz w:val="16"/>
      <w:szCs w:val="16"/>
    </w:rPr>
  </w:style>
  <w:style w:type="character" w:customStyle="1" w:styleId="HeaderChar">
    <w:name w:val="Header Char"/>
    <w:link w:val="Header"/>
    <w:rsid w:val="006B505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90158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247588">
      <w:bodyDiv w:val="1"/>
      <w:marLeft w:val="0"/>
      <w:marRight w:val="0"/>
      <w:marTop w:val="0"/>
      <w:marBottom w:val="0"/>
      <w:divBdr>
        <w:top w:val="none" w:sz="0" w:space="0" w:color="auto"/>
        <w:left w:val="none" w:sz="0" w:space="0" w:color="auto"/>
        <w:bottom w:val="none" w:sz="0" w:space="0" w:color="auto"/>
        <w:right w:val="none" w:sz="0" w:space="0" w:color="auto"/>
      </w:divBdr>
    </w:div>
    <w:div w:id="13421276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microsoft.com/office/2011/relationships/commentsExtended" Target="commentsExtended.xml"/><Relationship Id="rId34" Type="http://schemas.openxmlformats.org/officeDocument/2006/relationships/image" Target="media/image8.wmf"/><Relationship Id="rId42" Type="http://schemas.openxmlformats.org/officeDocument/2006/relationships/image" Target="media/image11.wmf"/><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oleObject" Target="embeddings/oleObject24.bin"/><Relationship Id="rId63" Type="http://schemas.openxmlformats.org/officeDocument/2006/relationships/oleObject" Target="embeddings/oleObject31.bin"/><Relationship Id="rId68" Type="http://schemas.openxmlformats.org/officeDocument/2006/relationships/oleObject" Target="embeddings/oleObject36.bin"/><Relationship Id="rId76" Type="http://schemas.openxmlformats.org/officeDocument/2006/relationships/image" Target="media/image14.wmf"/><Relationship Id="rId84" Type="http://schemas.openxmlformats.org/officeDocument/2006/relationships/image" Target="media/image19.wmf"/><Relationship Id="rId89" Type="http://schemas.openxmlformats.org/officeDocument/2006/relationships/image" Target="media/image24.wmf"/><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oleObject" Target="embeddings/oleObject39.bin"/><Relationship Id="rId92" Type="http://schemas.openxmlformats.org/officeDocument/2006/relationships/image" Target="media/image27.wmf"/><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7.wmf"/><Relationship Id="rId37" Type="http://schemas.openxmlformats.org/officeDocument/2006/relationships/image" Target="media/image9.wmf"/><Relationship Id="rId40" Type="http://schemas.openxmlformats.org/officeDocument/2006/relationships/oleObject" Target="embeddings/oleObject11.bin"/><Relationship Id="rId45"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7.bin"/><Relationship Id="rId66" Type="http://schemas.openxmlformats.org/officeDocument/2006/relationships/oleObject" Target="embeddings/oleObject34.bin"/><Relationship Id="rId74" Type="http://schemas.openxmlformats.org/officeDocument/2006/relationships/oleObject" Target="embeddings/oleObject42.bin"/><Relationship Id="rId79" Type="http://schemas.openxmlformats.org/officeDocument/2006/relationships/oleObject" Target="embeddings/oleObject46.bin"/><Relationship Id="rId87" Type="http://schemas.openxmlformats.org/officeDocument/2006/relationships/image" Target="media/image22.wmf"/><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17.wmf"/><Relationship Id="rId90" Type="http://schemas.openxmlformats.org/officeDocument/2006/relationships/image" Target="media/image25.wmf"/><Relationship Id="rId95" Type="http://schemas.openxmlformats.org/officeDocument/2006/relationships/header" Target="header1.xml"/><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8.bin"/><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oleObject" Target="embeddings/oleObject37.bin"/><Relationship Id="rId77" Type="http://schemas.openxmlformats.org/officeDocument/2006/relationships/oleObject" Target="embeddings/oleObject44.bin"/><Relationship Id="rId100" Type="http://schemas.microsoft.com/office/2011/relationships/people" Target="people.xml"/><Relationship Id="rId8" Type="http://schemas.openxmlformats.org/officeDocument/2006/relationships/hyperlink" Target="http://www.ercot.com/mktrules/issues/NPRR1029" TargetMode="External"/><Relationship Id="rId51" Type="http://schemas.openxmlformats.org/officeDocument/2006/relationships/oleObject" Target="embeddings/oleObject21.bin"/><Relationship Id="rId72" Type="http://schemas.openxmlformats.org/officeDocument/2006/relationships/oleObject" Target="embeddings/oleObject40.bin"/><Relationship Id="rId80" Type="http://schemas.openxmlformats.org/officeDocument/2006/relationships/image" Target="media/image15.wmf"/><Relationship Id="rId85" Type="http://schemas.openxmlformats.org/officeDocument/2006/relationships/image" Target="media/image20.wmf"/><Relationship Id="rId93" Type="http://schemas.openxmlformats.org/officeDocument/2006/relationships/oleObject" Target="embeddings/oleObject47.bin"/><Relationship Id="rId98" Type="http://schemas.openxmlformats.org/officeDocument/2006/relationships/footer" Target="footer3.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oleObject" Target="embeddings/oleObject10.bin"/><Relationship Id="rId46" Type="http://schemas.openxmlformats.org/officeDocument/2006/relationships/oleObject" Target="embeddings/oleObject16.bin"/><Relationship Id="rId59" Type="http://schemas.openxmlformats.org/officeDocument/2006/relationships/oleObject" Target="embeddings/oleObject28.bin"/><Relationship Id="rId67" Type="http://schemas.openxmlformats.org/officeDocument/2006/relationships/oleObject" Target="embeddings/oleObject35.bin"/><Relationship Id="rId20" Type="http://schemas.openxmlformats.org/officeDocument/2006/relationships/comments" Target="comments.xml"/><Relationship Id="rId41" Type="http://schemas.openxmlformats.org/officeDocument/2006/relationships/oleObject" Target="embeddings/oleObject12.bin"/><Relationship Id="rId54" Type="http://schemas.openxmlformats.org/officeDocument/2006/relationships/image" Target="media/image12.wmf"/><Relationship Id="rId62" Type="http://schemas.openxmlformats.org/officeDocument/2006/relationships/image" Target="media/image13.wmf"/><Relationship Id="rId70" Type="http://schemas.openxmlformats.org/officeDocument/2006/relationships/oleObject" Target="embeddings/oleObject38.bin"/><Relationship Id="rId75" Type="http://schemas.openxmlformats.org/officeDocument/2006/relationships/oleObject" Target="embeddings/oleObject43.bin"/><Relationship Id="rId83" Type="http://schemas.openxmlformats.org/officeDocument/2006/relationships/image" Target="media/image18.wmf"/><Relationship Id="rId88" Type="http://schemas.openxmlformats.org/officeDocument/2006/relationships/image" Target="media/image23.wmf"/><Relationship Id="rId91" Type="http://schemas.openxmlformats.org/officeDocument/2006/relationships/image" Target="media/image26.wmf"/><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9.bin"/><Relationship Id="rId49" Type="http://schemas.openxmlformats.org/officeDocument/2006/relationships/oleObject" Target="embeddings/oleObject19.bin"/><Relationship Id="rId57" Type="http://schemas.openxmlformats.org/officeDocument/2006/relationships/oleObject" Target="embeddings/oleObject26.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oleObject" Target="embeddings/oleObject14.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3.bin"/><Relationship Id="rId73" Type="http://schemas.openxmlformats.org/officeDocument/2006/relationships/oleObject" Target="embeddings/oleObject41.bin"/><Relationship Id="rId78" Type="http://schemas.openxmlformats.org/officeDocument/2006/relationships/oleObject" Target="embeddings/oleObject45.bin"/><Relationship Id="rId81" Type="http://schemas.openxmlformats.org/officeDocument/2006/relationships/image" Target="media/image16.wmf"/><Relationship Id="rId86" Type="http://schemas.openxmlformats.org/officeDocument/2006/relationships/image" Target="media/image21.wmf"/><Relationship Id="rId94" Type="http://schemas.openxmlformats.org/officeDocument/2006/relationships/oleObject" Target="embeddings/oleObject48.bin"/><Relationship Id="rId99" Type="http://schemas.openxmlformats.org/officeDocument/2006/relationships/fontTable" Target="fontTable.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39" Type="http://schemas.openxmlformats.org/officeDocument/2006/relationships/image" Target="media/image10.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E7850-7038-4789-9904-A86C37440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102</Pages>
  <Words>35205</Words>
  <Characters>200672</Characters>
  <Application>Microsoft Office Word</Application>
  <DocSecurity>4</DocSecurity>
  <Lines>1672</Lines>
  <Paragraphs>470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235407</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2020-11-13T15:43:00Z</dcterms:created>
  <dcterms:modified xsi:type="dcterms:W3CDTF">2020-11-13T15:43:00Z</dcterms:modified>
</cp:coreProperties>
</file>