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F7CE5" w14:paraId="70B444AE" w14:textId="77777777" w:rsidTr="00FF5A43">
        <w:tc>
          <w:tcPr>
            <w:tcW w:w="1620" w:type="dxa"/>
            <w:tcBorders>
              <w:bottom w:val="single" w:sz="4" w:space="0" w:color="auto"/>
            </w:tcBorders>
            <w:shd w:val="clear" w:color="auto" w:fill="FFFFFF"/>
            <w:vAlign w:val="center"/>
          </w:tcPr>
          <w:p w14:paraId="26BF7EE3" w14:textId="77777777" w:rsidR="006F7CE5" w:rsidRDefault="006F7CE5" w:rsidP="00FF5A43">
            <w:pPr>
              <w:pStyle w:val="Header"/>
            </w:pPr>
            <w:bookmarkStart w:id="0" w:name="_Toc205190238"/>
            <w:bookmarkStart w:id="1" w:name="_Toc118909445"/>
            <w:bookmarkStart w:id="2" w:name="_Toc118224377"/>
            <w:bookmarkStart w:id="3" w:name="_Toc73847662"/>
            <w:r>
              <w:t>NPRR Number</w:t>
            </w:r>
          </w:p>
        </w:tc>
        <w:tc>
          <w:tcPr>
            <w:tcW w:w="1260" w:type="dxa"/>
            <w:tcBorders>
              <w:bottom w:val="single" w:sz="4" w:space="0" w:color="auto"/>
            </w:tcBorders>
            <w:vAlign w:val="center"/>
          </w:tcPr>
          <w:p w14:paraId="1B73880F" w14:textId="77777777" w:rsidR="006F7CE5" w:rsidRDefault="009C056B" w:rsidP="00FF5A43">
            <w:pPr>
              <w:pStyle w:val="Header"/>
            </w:pPr>
            <w:hyperlink r:id="rId8" w:history="1">
              <w:r w:rsidR="006F7CE5" w:rsidRPr="00A961C5">
                <w:rPr>
                  <w:rStyle w:val="Hyperlink"/>
                </w:rPr>
                <w:t>1026</w:t>
              </w:r>
            </w:hyperlink>
          </w:p>
        </w:tc>
        <w:tc>
          <w:tcPr>
            <w:tcW w:w="900" w:type="dxa"/>
            <w:tcBorders>
              <w:bottom w:val="single" w:sz="4" w:space="0" w:color="auto"/>
            </w:tcBorders>
            <w:shd w:val="clear" w:color="auto" w:fill="FFFFFF"/>
            <w:vAlign w:val="center"/>
          </w:tcPr>
          <w:p w14:paraId="3A3766C4" w14:textId="77777777" w:rsidR="006F7CE5" w:rsidRDefault="006F7CE5" w:rsidP="00FF5A43">
            <w:pPr>
              <w:pStyle w:val="Header"/>
            </w:pPr>
            <w:r>
              <w:t>NPRR Title</w:t>
            </w:r>
          </w:p>
        </w:tc>
        <w:tc>
          <w:tcPr>
            <w:tcW w:w="6660" w:type="dxa"/>
            <w:tcBorders>
              <w:bottom w:val="single" w:sz="4" w:space="0" w:color="auto"/>
            </w:tcBorders>
            <w:vAlign w:val="center"/>
          </w:tcPr>
          <w:p w14:paraId="7A6E3355" w14:textId="490F46AD" w:rsidR="006F7CE5" w:rsidRDefault="006F7CE5" w:rsidP="00FF5A43">
            <w:pPr>
              <w:pStyle w:val="Header"/>
            </w:pPr>
            <w:r>
              <w:t>BESTF-7 Self-Limiting Facilities</w:t>
            </w:r>
          </w:p>
        </w:tc>
      </w:tr>
      <w:tr w:rsidR="006F7CE5" w:rsidRPr="00E01925" w14:paraId="00DDC366" w14:textId="77777777" w:rsidTr="00FF5A43">
        <w:trPr>
          <w:trHeight w:val="518"/>
        </w:trPr>
        <w:tc>
          <w:tcPr>
            <w:tcW w:w="2880" w:type="dxa"/>
            <w:gridSpan w:val="2"/>
            <w:shd w:val="clear" w:color="auto" w:fill="FFFFFF"/>
            <w:vAlign w:val="center"/>
          </w:tcPr>
          <w:p w14:paraId="4EBBAA57" w14:textId="77777777" w:rsidR="006F7CE5" w:rsidRPr="00E01925" w:rsidRDefault="006F7CE5" w:rsidP="00FF5A43">
            <w:pPr>
              <w:pStyle w:val="Header"/>
              <w:rPr>
                <w:bCs w:val="0"/>
              </w:rPr>
            </w:pPr>
            <w:r w:rsidRPr="00E01925">
              <w:rPr>
                <w:bCs w:val="0"/>
              </w:rPr>
              <w:t xml:space="preserve">Date </w:t>
            </w:r>
            <w:r>
              <w:rPr>
                <w:bCs w:val="0"/>
              </w:rPr>
              <w:t>of Decision</w:t>
            </w:r>
          </w:p>
        </w:tc>
        <w:tc>
          <w:tcPr>
            <w:tcW w:w="7560" w:type="dxa"/>
            <w:gridSpan w:val="2"/>
            <w:vAlign w:val="center"/>
          </w:tcPr>
          <w:p w14:paraId="1082B170" w14:textId="7AD1EC15" w:rsidR="006F7CE5" w:rsidRPr="00E01925" w:rsidRDefault="000460C7" w:rsidP="00FF5A43">
            <w:pPr>
              <w:pStyle w:val="NormalArial"/>
            </w:pPr>
            <w:r>
              <w:t>November</w:t>
            </w:r>
            <w:r w:rsidR="006F7CE5">
              <w:t xml:space="preserve"> 1</w:t>
            </w:r>
            <w:r>
              <w:t>1</w:t>
            </w:r>
            <w:r w:rsidR="006F7CE5">
              <w:t>, 2020</w:t>
            </w:r>
          </w:p>
        </w:tc>
      </w:tr>
      <w:tr w:rsidR="006F7CE5" w:rsidRPr="00E01925" w14:paraId="6754E545" w14:textId="77777777" w:rsidTr="00FF5A43">
        <w:trPr>
          <w:trHeight w:val="518"/>
        </w:trPr>
        <w:tc>
          <w:tcPr>
            <w:tcW w:w="2880" w:type="dxa"/>
            <w:gridSpan w:val="2"/>
            <w:shd w:val="clear" w:color="auto" w:fill="FFFFFF"/>
            <w:vAlign w:val="center"/>
          </w:tcPr>
          <w:p w14:paraId="569DCBE3" w14:textId="77777777" w:rsidR="006F7CE5" w:rsidRPr="00E01925" w:rsidRDefault="006F7CE5" w:rsidP="00FF5A43">
            <w:pPr>
              <w:pStyle w:val="Header"/>
              <w:rPr>
                <w:bCs w:val="0"/>
              </w:rPr>
            </w:pPr>
            <w:r>
              <w:rPr>
                <w:bCs w:val="0"/>
              </w:rPr>
              <w:t>Action</w:t>
            </w:r>
          </w:p>
        </w:tc>
        <w:tc>
          <w:tcPr>
            <w:tcW w:w="7560" w:type="dxa"/>
            <w:gridSpan w:val="2"/>
            <w:vAlign w:val="center"/>
          </w:tcPr>
          <w:p w14:paraId="7EA3A744" w14:textId="15DD262A" w:rsidR="006F7CE5" w:rsidRDefault="006F7CE5" w:rsidP="00FF5A43">
            <w:pPr>
              <w:pStyle w:val="NormalArial"/>
            </w:pPr>
            <w:r>
              <w:t>Recommended Approval</w:t>
            </w:r>
          </w:p>
        </w:tc>
      </w:tr>
      <w:tr w:rsidR="006F7CE5" w:rsidRPr="00E01925" w14:paraId="631DF07A" w14:textId="77777777" w:rsidTr="00FF5A43">
        <w:trPr>
          <w:trHeight w:val="518"/>
        </w:trPr>
        <w:tc>
          <w:tcPr>
            <w:tcW w:w="2880" w:type="dxa"/>
            <w:gridSpan w:val="2"/>
            <w:shd w:val="clear" w:color="auto" w:fill="FFFFFF"/>
            <w:vAlign w:val="center"/>
          </w:tcPr>
          <w:p w14:paraId="3EEC74CA" w14:textId="77777777" w:rsidR="006F7CE5" w:rsidRPr="00E01925" w:rsidRDefault="006F7CE5" w:rsidP="00FF5A43">
            <w:pPr>
              <w:pStyle w:val="Header"/>
              <w:rPr>
                <w:bCs w:val="0"/>
              </w:rPr>
            </w:pPr>
            <w:r>
              <w:t xml:space="preserve">Timeline </w:t>
            </w:r>
          </w:p>
        </w:tc>
        <w:tc>
          <w:tcPr>
            <w:tcW w:w="7560" w:type="dxa"/>
            <w:gridSpan w:val="2"/>
            <w:vAlign w:val="center"/>
          </w:tcPr>
          <w:p w14:paraId="1049325E" w14:textId="77777777" w:rsidR="006F7CE5" w:rsidRDefault="006F7CE5" w:rsidP="00FF5A43">
            <w:pPr>
              <w:pStyle w:val="NormalArial"/>
            </w:pPr>
            <w:r>
              <w:t>Normal</w:t>
            </w:r>
          </w:p>
        </w:tc>
      </w:tr>
      <w:tr w:rsidR="006F7CE5" w:rsidRPr="00E01925" w14:paraId="6E72D535" w14:textId="77777777" w:rsidTr="00FF5A43">
        <w:trPr>
          <w:trHeight w:val="518"/>
        </w:trPr>
        <w:tc>
          <w:tcPr>
            <w:tcW w:w="2880" w:type="dxa"/>
            <w:gridSpan w:val="2"/>
            <w:shd w:val="clear" w:color="auto" w:fill="FFFFFF"/>
            <w:vAlign w:val="center"/>
          </w:tcPr>
          <w:p w14:paraId="0E9F583B" w14:textId="77777777" w:rsidR="006F7CE5" w:rsidRPr="00E01925" w:rsidRDefault="006F7CE5" w:rsidP="00FF5A43">
            <w:pPr>
              <w:pStyle w:val="Header"/>
              <w:rPr>
                <w:bCs w:val="0"/>
              </w:rPr>
            </w:pPr>
            <w:r>
              <w:t>Proposed Effective Date</w:t>
            </w:r>
          </w:p>
        </w:tc>
        <w:tc>
          <w:tcPr>
            <w:tcW w:w="7560" w:type="dxa"/>
            <w:gridSpan w:val="2"/>
            <w:vAlign w:val="center"/>
          </w:tcPr>
          <w:p w14:paraId="12089618" w14:textId="625AE9C6" w:rsidR="006F7CE5" w:rsidRDefault="000460C7" w:rsidP="00FF5A43">
            <w:pPr>
              <w:pStyle w:val="NormalArial"/>
            </w:pPr>
            <w:r>
              <w:t>Upon system implementation</w:t>
            </w:r>
          </w:p>
        </w:tc>
      </w:tr>
      <w:tr w:rsidR="006F7CE5" w:rsidRPr="00E01925" w14:paraId="106D2C42" w14:textId="77777777" w:rsidTr="00FF5A43">
        <w:trPr>
          <w:trHeight w:val="518"/>
        </w:trPr>
        <w:tc>
          <w:tcPr>
            <w:tcW w:w="2880" w:type="dxa"/>
            <w:gridSpan w:val="2"/>
            <w:shd w:val="clear" w:color="auto" w:fill="FFFFFF"/>
            <w:vAlign w:val="center"/>
          </w:tcPr>
          <w:p w14:paraId="466A3ED3" w14:textId="77777777" w:rsidR="006F7CE5" w:rsidRPr="00E01925" w:rsidRDefault="006F7CE5" w:rsidP="00FF5A43">
            <w:pPr>
              <w:pStyle w:val="Header"/>
              <w:rPr>
                <w:bCs w:val="0"/>
              </w:rPr>
            </w:pPr>
            <w:r>
              <w:t>Priority and Rank Assigned</w:t>
            </w:r>
          </w:p>
        </w:tc>
        <w:tc>
          <w:tcPr>
            <w:tcW w:w="7560" w:type="dxa"/>
            <w:gridSpan w:val="2"/>
            <w:vAlign w:val="center"/>
          </w:tcPr>
          <w:p w14:paraId="74F90622" w14:textId="54C72C6B" w:rsidR="006F7CE5" w:rsidRDefault="000460C7" w:rsidP="00FF5A43">
            <w:pPr>
              <w:pStyle w:val="NormalArial"/>
            </w:pPr>
            <w:r>
              <w:t>Priority – 2020; Rank – 3010</w:t>
            </w:r>
          </w:p>
        </w:tc>
      </w:tr>
      <w:tr w:rsidR="006F7CE5" w14:paraId="484AE0B1" w14:textId="77777777" w:rsidTr="00FF5A43">
        <w:trPr>
          <w:trHeight w:val="3005"/>
        </w:trPr>
        <w:tc>
          <w:tcPr>
            <w:tcW w:w="2880" w:type="dxa"/>
            <w:gridSpan w:val="2"/>
            <w:tcBorders>
              <w:top w:val="single" w:sz="4" w:space="0" w:color="auto"/>
              <w:bottom w:val="single" w:sz="4" w:space="0" w:color="auto"/>
            </w:tcBorders>
            <w:shd w:val="clear" w:color="auto" w:fill="FFFFFF"/>
            <w:vAlign w:val="center"/>
          </w:tcPr>
          <w:p w14:paraId="474794A7" w14:textId="77777777" w:rsidR="006F7CE5" w:rsidRDefault="006F7CE5" w:rsidP="00FF5A43">
            <w:pPr>
              <w:pStyle w:val="Header"/>
            </w:pPr>
            <w:r>
              <w:t xml:space="preserve">Nodal Protocol Sections Requiring Revision </w:t>
            </w:r>
          </w:p>
        </w:tc>
        <w:tc>
          <w:tcPr>
            <w:tcW w:w="7560" w:type="dxa"/>
            <w:gridSpan w:val="2"/>
            <w:tcBorders>
              <w:top w:val="single" w:sz="4" w:space="0" w:color="auto"/>
            </w:tcBorders>
            <w:vAlign w:val="center"/>
          </w:tcPr>
          <w:p w14:paraId="201E98BF" w14:textId="77777777" w:rsidR="006F7CE5" w:rsidRDefault="006F7CE5" w:rsidP="00FF5A43">
            <w:pPr>
              <w:pStyle w:val="NormalArial"/>
            </w:pPr>
            <w:r>
              <w:t>2.1, Definitions</w:t>
            </w:r>
          </w:p>
          <w:p w14:paraId="50D69534" w14:textId="77777777" w:rsidR="006F7CE5" w:rsidRDefault="006F7CE5" w:rsidP="00FF5A43">
            <w:pPr>
              <w:pStyle w:val="NormalArial"/>
            </w:pPr>
            <w:r>
              <w:t>3.8, Special Considerations for Split Generation Meters, Combined Cycle Generation Resources, Quick Start Generation Resources, Hydro Generation Resources,</w:t>
            </w:r>
            <w:r w:rsidRPr="002519D5">
              <w:t xml:space="preserve"> Limited Duration Resources</w:t>
            </w:r>
            <w:r>
              <w:t>, and Energy Storage Resources</w:t>
            </w:r>
          </w:p>
          <w:p w14:paraId="5326C01C" w14:textId="77777777" w:rsidR="006F7CE5" w:rsidRDefault="006F7CE5" w:rsidP="00FF5A43">
            <w:pPr>
              <w:pStyle w:val="NormalArial"/>
            </w:pPr>
            <w:r>
              <w:t xml:space="preserve">3.8.7, </w:t>
            </w:r>
            <w:r w:rsidRPr="00937528">
              <w:t>Self-Limiting Facility and Self-Limiting Resource</w:t>
            </w:r>
            <w:r>
              <w:t xml:space="preserve"> (new)</w:t>
            </w:r>
          </w:p>
          <w:p w14:paraId="10A4D24F" w14:textId="77777777" w:rsidR="006F7CE5" w:rsidRDefault="006F7CE5" w:rsidP="00FF5A43">
            <w:pPr>
              <w:pStyle w:val="NormalArial"/>
            </w:pPr>
            <w:r>
              <w:t>3.9.1, Current Operating Plan (COP) Criteria</w:t>
            </w:r>
          </w:p>
          <w:p w14:paraId="1E24D5E7" w14:textId="77777777" w:rsidR="006F7CE5" w:rsidRPr="00C94631" w:rsidRDefault="006F7CE5" w:rsidP="00FF5A43">
            <w:pPr>
              <w:pStyle w:val="NormalArial"/>
            </w:pPr>
            <w:r>
              <w:t>3.15, Voltage Support</w:t>
            </w:r>
          </w:p>
          <w:p w14:paraId="062EB10D" w14:textId="77777777" w:rsidR="006F7CE5" w:rsidRPr="00FB509B" w:rsidRDefault="006F7CE5" w:rsidP="00FF5A43">
            <w:pPr>
              <w:pStyle w:val="NormalArial"/>
            </w:pPr>
            <w:r>
              <w:t xml:space="preserve">3.15.3, </w:t>
            </w:r>
            <w:r w:rsidRPr="00C94631">
              <w:t>Generation Resource Requirements Related to Voltage Support</w:t>
            </w:r>
          </w:p>
        </w:tc>
      </w:tr>
      <w:tr w:rsidR="006F7CE5" w14:paraId="760B71A9" w14:textId="77777777" w:rsidTr="00FF5A43">
        <w:trPr>
          <w:trHeight w:val="518"/>
        </w:trPr>
        <w:tc>
          <w:tcPr>
            <w:tcW w:w="2880" w:type="dxa"/>
            <w:gridSpan w:val="2"/>
            <w:tcBorders>
              <w:bottom w:val="single" w:sz="4" w:space="0" w:color="auto"/>
            </w:tcBorders>
            <w:shd w:val="clear" w:color="auto" w:fill="FFFFFF"/>
            <w:vAlign w:val="center"/>
          </w:tcPr>
          <w:p w14:paraId="7B9ABD24" w14:textId="77777777" w:rsidR="006F7CE5" w:rsidRDefault="006F7CE5" w:rsidP="00FF5A43">
            <w:pPr>
              <w:pStyle w:val="Header"/>
            </w:pPr>
            <w:r>
              <w:t>Related Documents Requiring Revision/Related Revision Requests</w:t>
            </w:r>
          </w:p>
        </w:tc>
        <w:tc>
          <w:tcPr>
            <w:tcW w:w="7560" w:type="dxa"/>
            <w:gridSpan w:val="2"/>
            <w:tcBorders>
              <w:bottom w:val="single" w:sz="4" w:space="0" w:color="auto"/>
            </w:tcBorders>
            <w:vAlign w:val="center"/>
          </w:tcPr>
          <w:p w14:paraId="7A56FBEB" w14:textId="10B2A916" w:rsidR="006F7CE5" w:rsidRPr="00FB509B" w:rsidRDefault="006F7CE5" w:rsidP="00FF5A43">
            <w:pPr>
              <w:pStyle w:val="NormalArial"/>
            </w:pPr>
            <w:r>
              <w:t xml:space="preserve">Planning Guide Revision Request (PGRR) 081, Related to </w:t>
            </w:r>
            <w:r w:rsidRPr="00173682">
              <w:t>NPRR</w:t>
            </w:r>
            <w:r>
              <w:t>1026,</w:t>
            </w:r>
            <w:r w:rsidRPr="00173682">
              <w:t xml:space="preserve"> BESTF-7 Self-Limiting Facilit</w:t>
            </w:r>
            <w:r>
              <w:t>ies</w:t>
            </w:r>
          </w:p>
        </w:tc>
      </w:tr>
      <w:tr w:rsidR="006F7CE5" w14:paraId="1BB975E7" w14:textId="77777777" w:rsidTr="00FF5A43">
        <w:trPr>
          <w:trHeight w:val="518"/>
        </w:trPr>
        <w:tc>
          <w:tcPr>
            <w:tcW w:w="2880" w:type="dxa"/>
            <w:gridSpan w:val="2"/>
            <w:tcBorders>
              <w:bottom w:val="single" w:sz="4" w:space="0" w:color="auto"/>
            </w:tcBorders>
            <w:shd w:val="clear" w:color="auto" w:fill="FFFFFF"/>
            <w:vAlign w:val="center"/>
          </w:tcPr>
          <w:p w14:paraId="30145403" w14:textId="77777777" w:rsidR="006F7CE5" w:rsidRDefault="006F7CE5" w:rsidP="00FF5A43">
            <w:pPr>
              <w:pStyle w:val="Header"/>
            </w:pPr>
            <w:r>
              <w:t>Revision Description</w:t>
            </w:r>
          </w:p>
        </w:tc>
        <w:tc>
          <w:tcPr>
            <w:tcW w:w="7560" w:type="dxa"/>
            <w:gridSpan w:val="2"/>
            <w:tcBorders>
              <w:bottom w:val="single" w:sz="4" w:space="0" w:color="auto"/>
            </w:tcBorders>
            <w:vAlign w:val="center"/>
          </w:tcPr>
          <w:p w14:paraId="16E7B50F" w14:textId="310D7328" w:rsidR="006F7CE5" w:rsidRDefault="006F7CE5" w:rsidP="00FF5A43">
            <w:pPr>
              <w:pStyle w:val="NormalArial"/>
              <w:spacing w:before="120" w:after="120"/>
            </w:pPr>
            <w:r>
              <w:t xml:space="preserve">This Nodal Protocol Revision Request (NPRR) establishes rules for and enables the integration of Self-Limiting Facilities into the ERCOT markets and core systems, as described in Key Topic and Concept #13 which achieved consensus support at the Battery Energy Storage Task Force (BESTF) and was approved by the Technical Advisory Committee (TAC) by email vote which concluded on April 3, 2020.  This NPRR is written to be consistent with the approved KTC-13.  </w:t>
            </w:r>
          </w:p>
          <w:p w14:paraId="5219BC3E" w14:textId="77F7FFBF" w:rsidR="006F7CE5" w:rsidRDefault="006F7CE5" w:rsidP="00FF5A43">
            <w:pPr>
              <w:pStyle w:val="NormalArial"/>
              <w:spacing w:before="120" w:after="120"/>
              <w:rPr>
                <w:color w:val="000000"/>
              </w:rPr>
            </w:pPr>
            <w:r>
              <w:rPr>
                <w:color w:val="000000"/>
              </w:rPr>
              <w:t xml:space="preserve">A Self-Limiting Facility is described as a site with one or more Generation Resources and/or Energy Storage Resources (ESRs) in the same modeled generation station that connect to the same Point of Interconnection(s) (POI(s)), where the sum of the injection capability of the Resources in the same modeled generation station is greater than either the </w:t>
            </w:r>
            <w:r>
              <w:rPr>
                <w:rFonts w:cs="Arial"/>
                <w:iCs/>
              </w:rPr>
              <w:t>maximum power export (</w:t>
            </w:r>
            <w:r w:rsidRPr="00BF0DB2">
              <w:rPr>
                <w:rFonts w:cs="Arial"/>
                <w:iCs/>
              </w:rPr>
              <w:t>Pmax</w:t>
            </w:r>
            <w:r>
              <w:rPr>
                <w:rFonts w:cs="Arial"/>
                <w:iCs/>
              </w:rPr>
              <w:t>)</w:t>
            </w:r>
            <w:r w:rsidRPr="00BF0DB2">
              <w:rPr>
                <w:rFonts w:cs="Arial"/>
                <w:iCs/>
              </w:rPr>
              <w:t xml:space="preserve"> </w:t>
            </w:r>
            <w:r>
              <w:rPr>
                <w:color w:val="000000"/>
              </w:rPr>
              <w:t xml:space="preserve">rating as established in the </w:t>
            </w:r>
            <w:r w:rsidR="00EF4991">
              <w:rPr>
                <w:color w:val="000000"/>
              </w:rPr>
              <w:t>interconnection agreement</w:t>
            </w:r>
            <w:r>
              <w:rPr>
                <w:color w:val="000000"/>
              </w:rPr>
              <w:t xml:space="preserve">, or the inverter rating. </w:t>
            </w:r>
            <w:r w:rsidR="00143363">
              <w:rPr>
                <w:color w:val="000000"/>
              </w:rPr>
              <w:t xml:space="preserve"> </w:t>
            </w:r>
            <w:r>
              <w:rPr>
                <w:color w:val="000000"/>
              </w:rPr>
              <w:t>Similarly, the withdrawal capability of an ESR (or ESRs) in a Self-Limiting Facility may exceed the maximum power withdrawal value (Pmin).</w:t>
            </w:r>
          </w:p>
          <w:p w14:paraId="40576E6A" w14:textId="001B3E8C" w:rsidR="006F7CE5" w:rsidRDefault="006F7CE5" w:rsidP="00FF5A43">
            <w:pPr>
              <w:pStyle w:val="NormalArial"/>
              <w:spacing w:before="120" w:after="120"/>
              <w:rPr>
                <w:color w:val="000000"/>
              </w:rPr>
            </w:pPr>
            <w:r>
              <w:rPr>
                <w:color w:val="000000"/>
              </w:rPr>
              <w:lastRenderedPageBreak/>
              <w:t xml:space="preserve">In these cases the Qualified Scheduling Entity (QSE) representing the Self-Limiting Facility will bear the responsibility of ensuring that energy injections to the grid do not exceed the Pmax and energy withdrawals from the grid do not exceed the Pmin.  </w:t>
            </w:r>
          </w:p>
          <w:p w14:paraId="7533B4D1" w14:textId="6A36DA35" w:rsidR="006F7CE5" w:rsidRDefault="006F7CE5" w:rsidP="00FF5A43">
            <w:pPr>
              <w:pStyle w:val="NormalArial"/>
              <w:spacing w:before="120" w:after="120"/>
              <w:rPr>
                <w:color w:val="000000"/>
              </w:rPr>
            </w:pPr>
            <w:r>
              <w:rPr>
                <w:color w:val="000000"/>
              </w:rPr>
              <w:t xml:space="preserve">As proposed, the language in this NPRR reflects the initial determination of the BESTF that when a Self-Limiting Facility exceeds its established injection or withdrawal limit, the consequence should be that ERCOT reports the exceedance to regulatory authorities and that the Resource Entity must submit a Generation Resource Interconnection or Change Request (GINR) to interconnect the entire capacity of the site.  The NPRR also clarifies that the self-limiting status of the Facility would immediately terminate.  </w:t>
            </w:r>
          </w:p>
          <w:p w14:paraId="5BACADBC" w14:textId="0AFFA43B" w:rsidR="006F7CE5" w:rsidRDefault="006F7CE5" w:rsidP="00FF5A43">
            <w:pPr>
              <w:pStyle w:val="NormalArial"/>
              <w:spacing w:before="120" w:after="120"/>
              <w:rPr>
                <w:color w:val="000000"/>
              </w:rPr>
            </w:pPr>
            <w:r>
              <w:rPr>
                <w:color w:val="000000"/>
              </w:rPr>
              <w:t xml:space="preserve">BESTF discussions have considered an alternate approach in the form of a claw-back mechanism as an economic way to discourage exceedances of the established limits.  ERCOT believes at this time there is no need to have a claw-back mechanism; however, that concept is something that may be considered at a later date. </w:t>
            </w:r>
          </w:p>
          <w:p w14:paraId="0A91F039" w14:textId="77777777" w:rsidR="006F7CE5" w:rsidRPr="00FB509B" w:rsidRDefault="006F7CE5" w:rsidP="00FF5A43">
            <w:pPr>
              <w:pStyle w:val="NormalArial"/>
              <w:spacing w:before="120" w:after="120"/>
            </w:pPr>
            <w:r>
              <w:t xml:space="preserve">The language in this NPRR is intended to apply to both the current combo model era, in which ESRs are treated in ERCOT systems as two Resources — a Generation Resource and a Controllable Load Resource — as well as the future single model era as described in NPRR1014, </w:t>
            </w:r>
            <w:r w:rsidRPr="003F5C96">
              <w:t>BESTF-4 Energy Storage Resource Single Model</w:t>
            </w:r>
            <w:r>
              <w:t>.  ERCOT appreciates stakeholders’ collaboration in developing these provisions.</w:t>
            </w:r>
          </w:p>
        </w:tc>
      </w:tr>
      <w:tr w:rsidR="006F7CE5" w14:paraId="5D2F917F" w14:textId="77777777" w:rsidTr="00FF5A43">
        <w:trPr>
          <w:trHeight w:val="518"/>
        </w:trPr>
        <w:tc>
          <w:tcPr>
            <w:tcW w:w="2880" w:type="dxa"/>
            <w:gridSpan w:val="2"/>
            <w:shd w:val="clear" w:color="auto" w:fill="FFFFFF"/>
            <w:vAlign w:val="center"/>
          </w:tcPr>
          <w:p w14:paraId="34ECE56D" w14:textId="77777777" w:rsidR="006F7CE5" w:rsidRDefault="006F7CE5" w:rsidP="00FF5A43">
            <w:pPr>
              <w:pStyle w:val="Header"/>
            </w:pPr>
            <w:r>
              <w:lastRenderedPageBreak/>
              <w:t>Reason for Revision</w:t>
            </w:r>
          </w:p>
        </w:tc>
        <w:tc>
          <w:tcPr>
            <w:tcW w:w="7560" w:type="dxa"/>
            <w:gridSpan w:val="2"/>
            <w:vAlign w:val="center"/>
          </w:tcPr>
          <w:p w14:paraId="7F2A5D83" w14:textId="77777777" w:rsidR="006F7CE5" w:rsidRDefault="006F7CE5" w:rsidP="00FF5A43">
            <w:pPr>
              <w:pStyle w:val="NormalArial"/>
              <w:spacing w:before="120"/>
              <w:rPr>
                <w:rFonts w:cs="Arial"/>
                <w:color w:val="000000"/>
              </w:rPr>
            </w:pPr>
            <w:r w:rsidRPr="006629C8">
              <w:object w:dxaOrig="225" w:dyaOrig="225" w14:anchorId="2BC36D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4.95pt" o:ole="">
                  <v:imagedata r:id="rId9" o:title=""/>
                </v:shape>
                <w:control r:id="rId10" w:name="TextBox11" w:shapeid="_x0000_i1037"/>
              </w:object>
            </w:r>
            <w:r w:rsidRPr="006629C8">
              <w:t xml:space="preserve">  </w:t>
            </w:r>
            <w:r>
              <w:rPr>
                <w:rFonts w:cs="Arial"/>
                <w:color w:val="000000"/>
              </w:rPr>
              <w:t>Addresses current operational issues.</w:t>
            </w:r>
          </w:p>
          <w:p w14:paraId="17525F68" w14:textId="77777777" w:rsidR="006F7CE5" w:rsidRDefault="006F7CE5" w:rsidP="00FF5A43">
            <w:pPr>
              <w:pStyle w:val="NormalArial"/>
              <w:tabs>
                <w:tab w:val="left" w:pos="432"/>
              </w:tabs>
              <w:spacing w:before="120"/>
              <w:ind w:left="432" w:hanging="432"/>
              <w:rPr>
                <w:iCs/>
                <w:kern w:val="24"/>
              </w:rPr>
            </w:pPr>
            <w:r w:rsidRPr="00CD242D">
              <w:object w:dxaOrig="225" w:dyaOrig="225" w14:anchorId="035FA330">
                <v:shape id="_x0000_i1039" type="#_x0000_t75" style="width:15.6pt;height:14.9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4E22D326" w14:textId="77777777" w:rsidR="006F7CE5" w:rsidRDefault="006F7CE5" w:rsidP="00FF5A43">
            <w:pPr>
              <w:pStyle w:val="NormalArial"/>
              <w:spacing w:before="120"/>
              <w:rPr>
                <w:iCs/>
                <w:kern w:val="24"/>
              </w:rPr>
            </w:pPr>
            <w:r w:rsidRPr="006629C8">
              <w:object w:dxaOrig="225" w:dyaOrig="225" w14:anchorId="070409DC">
                <v:shape id="_x0000_i1041" type="#_x0000_t75" style="width:15.6pt;height:14.95pt" o:ole="">
                  <v:imagedata r:id="rId9" o:title=""/>
                </v:shape>
                <w:control r:id="rId14" w:name="TextBox12" w:shapeid="_x0000_i1041"/>
              </w:object>
            </w:r>
            <w:r w:rsidRPr="006629C8">
              <w:t xml:space="preserve">  </w:t>
            </w:r>
            <w:r>
              <w:rPr>
                <w:iCs/>
                <w:kern w:val="24"/>
              </w:rPr>
              <w:t>Market efficiencies or enhancements</w:t>
            </w:r>
          </w:p>
          <w:p w14:paraId="290B45C1" w14:textId="77777777" w:rsidR="006F7CE5" w:rsidRDefault="006F7CE5" w:rsidP="00FF5A43">
            <w:pPr>
              <w:pStyle w:val="NormalArial"/>
              <w:spacing w:before="120"/>
              <w:rPr>
                <w:iCs/>
                <w:kern w:val="24"/>
              </w:rPr>
            </w:pPr>
            <w:r w:rsidRPr="006629C8">
              <w:object w:dxaOrig="225" w:dyaOrig="225" w14:anchorId="40FAF0D9">
                <v:shape id="_x0000_i1043" type="#_x0000_t75" style="width:15.6pt;height:14.95pt" o:ole="">
                  <v:imagedata r:id="rId11" o:title=""/>
                </v:shape>
                <w:control r:id="rId15" w:name="TextBox13" w:shapeid="_x0000_i1043"/>
              </w:object>
            </w:r>
            <w:r w:rsidRPr="006629C8">
              <w:t xml:space="preserve">  </w:t>
            </w:r>
            <w:r>
              <w:rPr>
                <w:iCs/>
                <w:kern w:val="24"/>
              </w:rPr>
              <w:t>Administrative</w:t>
            </w:r>
          </w:p>
          <w:p w14:paraId="307FB4A3" w14:textId="77777777" w:rsidR="006F7CE5" w:rsidRDefault="006F7CE5" w:rsidP="00FF5A43">
            <w:pPr>
              <w:pStyle w:val="NormalArial"/>
              <w:spacing w:before="120"/>
              <w:rPr>
                <w:iCs/>
                <w:kern w:val="24"/>
              </w:rPr>
            </w:pPr>
            <w:r w:rsidRPr="006629C8">
              <w:object w:dxaOrig="225" w:dyaOrig="225" w14:anchorId="75F689F3">
                <v:shape id="_x0000_i1045" type="#_x0000_t75" style="width:15.6pt;height:14.95pt" o:ole="">
                  <v:imagedata r:id="rId11" o:title=""/>
                </v:shape>
                <w:control r:id="rId16" w:name="TextBox14" w:shapeid="_x0000_i1045"/>
              </w:object>
            </w:r>
            <w:r w:rsidRPr="006629C8">
              <w:t xml:space="preserve">  </w:t>
            </w:r>
            <w:r>
              <w:rPr>
                <w:iCs/>
                <w:kern w:val="24"/>
              </w:rPr>
              <w:t>Regulatory requirements</w:t>
            </w:r>
          </w:p>
          <w:p w14:paraId="2E419B8C" w14:textId="77777777" w:rsidR="006F7CE5" w:rsidRPr="00CD242D" w:rsidRDefault="006F7CE5" w:rsidP="00FF5A43">
            <w:pPr>
              <w:pStyle w:val="NormalArial"/>
              <w:spacing w:before="120"/>
              <w:rPr>
                <w:rFonts w:cs="Arial"/>
                <w:color w:val="000000"/>
              </w:rPr>
            </w:pPr>
            <w:r w:rsidRPr="006629C8">
              <w:object w:dxaOrig="225" w:dyaOrig="225" w14:anchorId="0E17164F">
                <v:shape id="_x0000_i1047" type="#_x0000_t75" style="width:15.6pt;height:14.95pt" o:ole="">
                  <v:imagedata r:id="rId11" o:title=""/>
                </v:shape>
                <w:control r:id="rId17" w:name="TextBox15" w:shapeid="_x0000_i1047"/>
              </w:object>
            </w:r>
            <w:r w:rsidRPr="006629C8">
              <w:t xml:space="preserve">  </w:t>
            </w:r>
            <w:r w:rsidRPr="00CD242D">
              <w:rPr>
                <w:rFonts w:cs="Arial"/>
                <w:color w:val="000000"/>
              </w:rPr>
              <w:t>Other:  (explain)</w:t>
            </w:r>
          </w:p>
          <w:p w14:paraId="25F90488" w14:textId="77777777" w:rsidR="006F7CE5" w:rsidRPr="001313B4" w:rsidRDefault="006F7CE5" w:rsidP="00FF5A43">
            <w:pPr>
              <w:pStyle w:val="NormalArial"/>
              <w:rPr>
                <w:iCs/>
                <w:kern w:val="24"/>
              </w:rPr>
            </w:pPr>
            <w:r w:rsidRPr="00CD242D">
              <w:rPr>
                <w:i/>
                <w:sz w:val="20"/>
                <w:szCs w:val="20"/>
              </w:rPr>
              <w:t>(please select all that apply)</w:t>
            </w:r>
          </w:p>
        </w:tc>
      </w:tr>
      <w:tr w:rsidR="006F7CE5" w14:paraId="30997F55" w14:textId="77777777" w:rsidTr="00FF5A43">
        <w:trPr>
          <w:trHeight w:val="518"/>
        </w:trPr>
        <w:tc>
          <w:tcPr>
            <w:tcW w:w="2880" w:type="dxa"/>
            <w:gridSpan w:val="2"/>
            <w:tcBorders>
              <w:bottom w:val="single" w:sz="4" w:space="0" w:color="auto"/>
            </w:tcBorders>
            <w:shd w:val="clear" w:color="auto" w:fill="FFFFFF"/>
            <w:vAlign w:val="center"/>
          </w:tcPr>
          <w:p w14:paraId="04EDA8E8" w14:textId="77777777" w:rsidR="006F7CE5" w:rsidRDefault="006F7CE5" w:rsidP="00FF5A43">
            <w:pPr>
              <w:pStyle w:val="Header"/>
            </w:pPr>
            <w:r>
              <w:t>Business Case</w:t>
            </w:r>
          </w:p>
        </w:tc>
        <w:tc>
          <w:tcPr>
            <w:tcW w:w="7560" w:type="dxa"/>
            <w:gridSpan w:val="2"/>
            <w:tcBorders>
              <w:bottom w:val="single" w:sz="4" w:space="0" w:color="auto"/>
            </w:tcBorders>
            <w:vAlign w:val="center"/>
          </w:tcPr>
          <w:p w14:paraId="2C7571BF" w14:textId="0C4C1A7E" w:rsidR="006F7CE5" w:rsidRPr="00E518B3" w:rsidRDefault="006F7CE5" w:rsidP="00FF5A43">
            <w:pPr>
              <w:pStyle w:val="NormalArial"/>
              <w:spacing w:before="120" w:after="120"/>
            </w:pPr>
            <w:r>
              <w:t xml:space="preserve">The ERCOT registration process, market rules and core systems currently do not support an approach that allows Facilities to participate with self-limitation.  In recent months, ERCOT has fielded numerous requests from developers interested in interconnecting and operating with the ability to self-limit.  Many developers would like to co-locate PhotoVoltaic generation and Energy Storage Systems (ESS) to enable optimal use of the interconnection facilities </w:t>
            </w:r>
            <w:r>
              <w:lastRenderedPageBreak/>
              <w:t>and allow them to inject to the ERCOT System at times when the PV output is less than interconnection limit.  The ability to charge an ESS using on-site renewable generation improves the business case for battery energy storage.  ERCOT anticipates this trend will continue and believes that the market rules proposed here are important for system reliability and for enabling better use of the interconnection facilities and transmission system.</w:t>
            </w:r>
            <w:r w:rsidRPr="002005FE">
              <w:t xml:space="preserve"> </w:t>
            </w:r>
          </w:p>
        </w:tc>
      </w:tr>
      <w:tr w:rsidR="006F7CE5" w:rsidRPr="00CF4510" w14:paraId="646B5814" w14:textId="77777777" w:rsidTr="00FF5A4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B6BCA5" w14:textId="77777777" w:rsidR="006F7CE5" w:rsidRDefault="006F7CE5" w:rsidP="00FF5A43">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C6FB478" w14:textId="77FFD664" w:rsidR="006F7CE5" w:rsidRPr="00CF4510" w:rsidRDefault="000460C7" w:rsidP="00FF5A43">
            <w:pPr>
              <w:pStyle w:val="NormalArial"/>
              <w:spacing w:before="120" w:after="120"/>
            </w:pPr>
            <w:r w:rsidRPr="000460C7">
              <w:t>ERCOT Credit Staff and the Credit Work Group (Credit WG) have reviewed NPRR1026 and do not believe that it requires changes to credit monitoring activity or the calculation of liability.</w:t>
            </w:r>
          </w:p>
        </w:tc>
      </w:tr>
      <w:tr w:rsidR="006F7CE5" w:rsidRPr="00CF4510" w14:paraId="2451F13D" w14:textId="77777777" w:rsidTr="00FF5A4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1ED41B" w14:textId="77777777" w:rsidR="006F7CE5" w:rsidRDefault="006F7CE5" w:rsidP="00FF5A43">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BBC550" w14:textId="77777777" w:rsidR="006F7CE5" w:rsidRDefault="006F7CE5" w:rsidP="00FF5A43">
            <w:pPr>
              <w:pStyle w:val="NormalArial"/>
              <w:spacing w:before="120" w:after="120"/>
            </w:pPr>
            <w:r>
              <w:t>On 7/16/20, PRS unanimously voted via roll call to table NPRR1026.  All Market Segments were present for the vote.</w:t>
            </w:r>
          </w:p>
          <w:p w14:paraId="685C8560" w14:textId="77777777" w:rsidR="006F7CE5" w:rsidRDefault="006F7CE5" w:rsidP="00FF5A43">
            <w:pPr>
              <w:pStyle w:val="NormalArial"/>
              <w:spacing w:before="120" w:after="120"/>
            </w:pPr>
            <w:r>
              <w:t>On 10/15/20, PRS unanimously voted via roll call to recommend approval of NPRR1026 as amended by the 9/22/20 ERCOT comments.  All Market Segments were present for the vote.</w:t>
            </w:r>
          </w:p>
          <w:p w14:paraId="608D35B3" w14:textId="77179866" w:rsidR="000460C7" w:rsidRPr="00CF4510" w:rsidRDefault="000460C7" w:rsidP="00FF5A43">
            <w:pPr>
              <w:pStyle w:val="NormalArial"/>
              <w:spacing w:before="120" w:after="120"/>
            </w:pPr>
            <w:r>
              <w:t xml:space="preserve">On 11/11/20, PRS unanimously voted via roll call to </w:t>
            </w:r>
            <w:r w:rsidRPr="000460C7">
              <w:t>endorse and forward to TAC the 10/15/20 PRS Report and Impact Analysis for NPRR1026 with a recommended priority of 2020 and rank of 3010</w:t>
            </w:r>
            <w:r>
              <w:t>.  All Market Segments were present for the vote.</w:t>
            </w:r>
          </w:p>
        </w:tc>
      </w:tr>
      <w:tr w:rsidR="006F7CE5" w:rsidRPr="00CF4510" w14:paraId="62F76E49" w14:textId="77777777" w:rsidTr="00FF5A4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A0897F" w14:textId="77777777" w:rsidR="006F7CE5" w:rsidRDefault="006F7CE5" w:rsidP="00FF5A43">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C7D343" w14:textId="77777777" w:rsidR="006F7CE5" w:rsidRDefault="006F7CE5" w:rsidP="00FF5A43">
            <w:pPr>
              <w:pStyle w:val="NormalArial"/>
              <w:spacing w:before="120" w:after="120"/>
            </w:pPr>
            <w:r>
              <w:t>On 7/16/20, there was no discussion.</w:t>
            </w:r>
          </w:p>
          <w:p w14:paraId="1358E798" w14:textId="77777777" w:rsidR="006F7CE5" w:rsidRDefault="006F7CE5" w:rsidP="00FF5A43">
            <w:pPr>
              <w:pStyle w:val="NormalArial"/>
              <w:spacing w:before="120" w:after="120"/>
            </w:pPr>
            <w:r>
              <w:t>On 10/15/20, participants reviewed the 9/22/20 ERCOT comments.</w:t>
            </w:r>
          </w:p>
          <w:p w14:paraId="18006A37" w14:textId="1A2887F9" w:rsidR="000460C7" w:rsidRPr="00CF4510" w:rsidRDefault="000460C7" w:rsidP="00FF5A43">
            <w:pPr>
              <w:pStyle w:val="NormalArial"/>
              <w:spacing w:before="120" w:after="120"/>
            </w:pPr>
            <w:r>
              <w:t xml:space="preserve">On 11/11/20, participants reviewed the Impact Analysis </w:t>
            </w:r>
            <w:r w:rsidR="008D1E25">
              <w:t xml:space="preserve">and Business Case, </w:t>
            </w:r>
            <w:r>
              <w:t>and discussed the appropriate priority and rank for NPRR1026.</w:t>
            </w:r>
          </w:p>
        </w:tc>
      </w:tr>
    </w:tbl>
    <w:p w14:paraId="494ECA19" w14:textId="77777777" w:rsidR="006F7CE5" w:rsidRPr="00D85807" w:rsidRDefault="006F7CE5" w:rsidP="006F7CE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F7CE5" w14:paraId="591346E5" w14:textId="77777777" w:rsidTr="00FF5A43">
        <w:trPr>
          <w:cantSplit/>
          <w:trHeight w:val="432"/>
        </w:trPr>
        <w:tc>
          <w:tcPr>
            <w:tcW w:w="10440" w:type="dxa"/>
            <w:gridSpan w:val="2"/>
            <w:tcBorders>
              <w:top w:val="single" w:sz="4" w:space="0" w:color="auto"/>
            </w:tcBorders>
            <w:shd w:val="clear" w:color="auto" w:fill="FFFFFF"/>
            <w:vAlign w:val="center"/>
          </w:tcPr>
          <w:p w14:paraId="6EAC0A47" w14:textId="77777777" w:rsidR="006F7CE5" w:rsidRDefault="006F7CE5" w:rsidP="00FF5A43">
            <w:pPr>
              <w:pStyle w:val="Header"/>
              <w:jc w:val="center"/>
            </w:pPr>
            <w:r>
              <w:t>Sponsor</w:t>
            </w:r>
          </w:p>
        </w:tc>
      </w:tr>
      <w:tr w:rsidR="006F7CE5" w14:paraId="5D43FDE7" w14:textId="77777777" w:rsidTr="00FF5A43">
        <w:trPr>
          <w:cantSplit/>
          <w:trHeight w:val="432"/>
        </w:trPr>
        <w:tc>
          <w:tcPr>
            <w:tcW w:w="2880" w:type="dxa"/>
            <w:shd w:val="clear" w:color="auto" w:fill="FFFFFF"/>
            <w:vAlign w:val="center"/>
          </w:tcPr>
          <w:p w14:paraId="539397D5" w14:textId="77777777" w:rsidR="006F7CE5" w:rsidRPr="00B93CA0" w:rsidRDefault="006F7CE5" w:rsidP="00FF5A43">
            <w:pPr>
              <w:pStyle w:val="Header"/>
              <w:rPr>
                <w:bCs w:val="0"/>
              </w:rPr>
            </w:pPr>
            <w:r w:rsidRPr="00B93CA0">
              <w:rPr>
                <w:bCs w:val="0"/>
              </w:rPr>
              <w:t>Name</w:t>
            </w:r>
          </w:p>
        </w:tc>
        <w:tc>
          <w:tcPr>
            <w:tcW w:w="7560" w:type="dxa"/>
            <w:vAlign w:val="center"/>
          </w:tcPr>
          <w:p w14:paraId="60349BA5" w14:textId="77777777" w:rsidR="006F7CE5" w:rsidRDefault="006F7CE5" w:rsidP="00FF5A43">
            <w:pPr>
              <w:pStyle w:val="NormalArial"/>
            </w:pPr>
            <w:r>
              <w:t>Sandip Sharma / Jay Teixeira</w:t>
            </w:r>
          </w:p>
        </w:tc>
      </w:tr>
      <w:tr w:rsidR="006F7CE5" w14:paraId="266E52E9" w14:textId="77777777" w:rsidTr="00FF5A43">
        <w:trPr>
          <w:cantSplit/>
          <w:trHeight w:val="432"/>
        </w:trPr>
        <w:tc>
          <w:tcPr>
            <w:tcW w:w="2880" w:type="dxa"/>
            <w:shd w:val="clear" w:color="auto" w:fill="FFFFFF"/>
            <w:vAlign w:val="center"/>
          </w:tcPr>
          <w:p w14:paraId="14707584" w14:textId="77777777" w:rsidR="006F7CE5" w:rsidRPr="00B93CA0" w:rsidRDefault="006F7CE5" w:rsidP="00FF5A43">
            <w:pPr>
              <w:pStyle w:val="Header"/>
              <w:rPr>
                <w:bCs w:val="0"/>
              </w:rPr>
            </w:pPr>
            <w:r w:rsidRPr="00B93CA0">
              <w:rPr>
                <w:bCs w:val="0"/>
              </w:rPr>
              <w:t>E-mail Address</w:t>
            </w:r>
          </w:p>
        </w:tc>
        <w:tc>
          <w:tcPr>
            <w:tcW w:w="7560" w:type="dxa"/>
            <w:vAlign w:val="center"/>
          </w:tcPr>
          <w:p w14:paraId="39590053" w14:textId="77777777" w:rsidR="006F7CE5" w:rsidRDefault="009C056B" w:rsidP="00FF5A43">
            <w:pPr>
              <w:pStyle w:val="NormalArial"/>
            </w:pPr>
            <w:hyperlink r:id="rId18" w:history="1">
              <w:r w:rsidR="006F7CE5" w:rsidRPr="00793224">
                <w:rPr>
                  <w:rStyle w:val="Hyperlink"/>
                </w:rPr>
                <w:t>Sandip.sharma@ercot.com</w:t>
              </w:r>
            </w:hyperlink>
            <w:r w:rsidR="006F7CE5">
              <w:t xml:space="preserve">; </w:t>
            </w:r>
            <w:hyperlink r:id="rId19" w:history="1">
              <w:r w:rsidR="006F7CE5" w:rsidRPr="0039377A">
                <w:rPr>
                  <w:rStyle w:val="Hyperlink"/>
                </w:rPr>
                <w:t>jay.teixeira@ercot.com</w:t>
              </w:r>
            </w:hyperlink>
          </w:p>
        </w:tc>
      </w:tr>
      <w:tr w:rsidR="006F7CE5" w14:paraId="2CF665B1" w14:textId="77777777" w:rsidTr="00FF5A43">
        <w:trPr>
          <w:cantSplit/>
          <w:trHeight w:val="432"/>
        </w:trPr>
        <w:tc>
          <w:tcPr>
            <w:tcW w:w="2880" w:type="dxa"/>
            <w:shd w:val="clear" w:color="auto" w:fill="FFFFFF"/>
            <w:vAlign w:val="center"/>
          </w:tcPr>
          <w:p w14:paraId="716F778E" w14:textId="77777777" w:rsidR="006F7CE5" w:rsidRPr="00B93CA0" w:rsidRDefault="006F7CE5" w:rsidP="00FF5A43">
            <w:pPr>
              <w:pStyle w:val="Header"/>
              <w:rPr>
                <w:bCs w:val="0"/>
              </w:rPr>
            </w:pPr>
            <w:r w:rsidRPr="00B93CA0">
              <w:rPr>
                <w:bCs w:val="0"/>
              </w:rPr>
              <w:t>Company</w:t>
            </w:r>
          </w:p>
        </w:tc>
        <w:tc>
          <w:tcPr>
            <w:tcW w:w="7560" w:type="dxa"/>
            <w:vAlign w:val="center"/>
          </w:tcPr>
          <w:p w14:paraId="5C4A644B" w14:textId="77777777" w:rsidR="006F7CE5" w:rsidRDefault="006F7CE5" w:rsidP="00FF5A43">
            <w:pPr>
              <w:pStyle w:val="NormalArial"/>
            </w:pPr>
            <w:r>
              <w:t>ERCOT</w:t>
            </w:r>
          </w:p>
        </w:tc>
      </w:tr>
      <w:tr w:rsidR="006F7CE5" w14:paraId="1851F46F" w14:textId="77777777" w:rsidTr="00FF5A43">
        <w:trPr>
          <w:cantSplit/>
          <w:trHeight w:val="432"/>
        </w:trPr>
        <w:tc>
          <w:tcPr>
            <w:tcW w:w="2880" w:type="dxa"/>
            <w:tcBorders>
              <w:bottom w:val="single" w:sz="4" w:space="0" w:color="auto"/>
            </w:tcBorders>
            <w:shd w:val="clear" w:color="auto" w:fill="FFFFFF"/>
            <w:vAlign w:val="center"/>
          </w:tcPr>
          <w:p w14:paraId="03A805FB" w14:textId="77777777" w:rsidR="006F7CE5" w:rsidRPr="00B93CA0" w:rsidRDefault="006F7CE5" w:rsidP="00FF5A43">
            <w:pPr>
              <w:pStyle w:val="Header"/>
              <w:rPr>
                <w:bCs w:val="0"/>
              </w:rPr>
            </w:pPr>
            <w:r w:rsidRPr="00B93CA0">
              <w:rPr>
                <w:bCs w:val="0"/>
              </w:rPr>
              <w:t>Phone Number</w:t>
            </w:r>
          </w:p>
        </w:tc>
        <w:tc>
          <w:tcPr>
            <w:tcW w:w="7560" w:type="dxa"/>
            <w:tcBorders>
              <w:bottom w:val="single" w:sz="4" w:space="0" w:color="auto"/>
            </w:tcBorders>
            <w:vAlign w:val="center"/>
          </w:tcPr>
          <w:p w14:paraId="5FFA1705" w14:textId="77777777" w:rsidR="006F7CE5" w:rsidRDefault="006F7CE5" w:rsidP="00FF5A43">
            <w:pPr>
              <w:pStyle w:val="NormalArial"/>
            </w:pPr>
            <w:r>
              <w:t>512-248-4298; 512-248-6582</w:t>
            </w:r>
          </w:p>
        </w:tc>
      </w:tr>
      <w:tr w:rsidR="006F7CE5" w14:paraId="537D5246" w14:textId="77777777" w:rsidTr="00FF5A43">
        <w:trPr>
          <w:cantSplit/>
          <w:trHeight w:val="432"/>
        </w:trPr>
        <w:tc>
          <w:tcPr>
            <w:tcW w:w="2880" w:type="dxa"/>
            <w:shd w:val="clear" w:color="auto" w:fill="FFFFFF"/>
            <w:vAlign w:val="center"/>
          </w:tcPr>
          <w:p w14:paraId="1B1B0318" w14:textId="77777777" w:rsidR="006F7CE5" w:rsidRPr="00B93CA0" w:rsidRDefault="006F7CE5" w:rsidP="00FF5A43">
            <w:pPr>
              <w:pStyle w:val="Header"/>
              <w:rPr>
                <w:bCs w:val="0"/>
              </w:rPr>
            </w:pPr>
            <w:r>
              <w:rPr>
                <w:bCs w:val="0"/>
              </w:rPr>
              <w:t>Cell</w:t>
            </w:r>
            <w:r w:rsidRPr="00B93CA0">
              <w:rPr>
                <w:bCs w:val="0"/>
              </w:rPr>
              <w:t xml:space="preserve"> Number</w:t>
            </w:r>
          </w:p>
        </w:tc>
        <w:tc>
          <w:tcPr>
            <w:tcW w:w="7560" w:type="dxa"/>
            <w:vAlign w:val="center"/>
          </w:tcPr>
          <w:p w14:paraId="76526F1B" w14:textId="77777777" w:rsidR="006F7CE5" w:rsidRDefault="006F7CE5" w:rsidP="00FF5A43">
            <w:pPr>
              <w:pStyle w:val="NormalArial"/>
            </w:pPr>
          </w:p>
        </w:tc>
      </w:tr>
      <w:tr w:rsidR="006F7CE5" w14:paraId="1AEC9615" w14:textId="77777777" w:rsidTr="00FF5A43">
        <w:trPr>
          <w:cantSplit/>
          <w:trHeight w:val="432"/>
        </w:trPr>
        <w:tc>
          <w:tcPr>
            <w:tcW w:w="2880" w:type="dxa"/>
            <w:tcBorders>
              <w:bottom w:val="single" w:sz="4" w:space="0" w:color="auto"/>
            </w:tcBorders>
            <w:shd w:val="clear" w:color="auto" w:fill="FFFFFF"/>
            <w:vAlign w:val="center"/>
          </w:tcPr>
          <w:p w14:paraId="09CA1DD3" w14:textId="77777777" w:rsidR="006F7CE5" w:rsidRPr="00B93CA0" w:rsidRDefault="006F7CE5" w:rsidP="00FF5A43">
            <w:pPr>
              <w:pStyle w:val="Header"/>
              <w:rPr>
                <w:bCs w:val="0"/>
              </w:rPr>
            </w:pPr>
            <w:r>
              <w:rPr>
                <w:bCs w:val="0"/>
              </w:rPr>
              <w:t>Market Segment</w:t>
            </w:r>
          </w:p>
        </w:tc>
        <w:tc>
          <w:tcPr>
            <w:tcW w:w="7560" w:type="dxa"/>
            <w:tcBorders>
              <w:bottom w:val="single" w:sz="4" w:space="0" w:color="auto"/>
            </w:tcBorders>
            <w:vAlign w:val="center"/>
          </w:tcPr>
          <w:p w14:paraId="29E6EBB0" w14:textId="77777777" w:rsidR="006F7CE5" w:rsidRDefault="006F7CE5" w:rsidP="00FF5A43">
            <w:pPr>
              <w:pStyle w:val="NormalArial"/>
            </w:pPr>
            <w:r>
              <w:t>Not applicable</w:t>
            </w:r>
          </w:p>
        </w:tc>
      </w:tr>
    </w:tbl>
    <w:p w14:paraId="014660A0" w14:textId="77777777" w:rsidR="006F7CE5" w:rsidRPr="00D56D61" w:rsidRDefault="006F7CE5" w:rsidP="006F7CE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F7CE5" w:rsidRPr="00D56D61" w14:paraId="7D71682F" w14:textId="77777777" w:rsidTr="00FF5A43">
        <w:trPr>
          <w:cantSplit/>
          <w:trHeight w:val="432"/>
        </w:trPr>
        <w:tc>
          <w:tcPr>
            <w:tcW w:w="10440" w:type="dxa"/>
            <w:gridSpan w:val="2"/>
            <w:vAlign w:val="center"/>
          </w:tcPr>
          <w:p w14:paraId="03F5880F" w14:textId="77777777" w:rsidR="006F7CE5" w:rsidRPr="007C199B" w:rsidRDefault="006F7CE5" w:rsidP="00FF5A43">
            <w:pPr>
              <w:pStyle w:val="NormalArial"/>
              <w:jc w:val="center"/>
              <w:rPr>
                <w:b/>
              </w:rPr>
            </w:pPr>
            <w:r w:rsidRPr="007C199B">
              <w:rPr>
                <w:b/>
              </w:rPr>
              <w:t>Market Rules Staff Contact</w:t>
            </w:r>
          </w:p>
        </w:tc>
      </w:tr>
      <w:tr w:rsidR="006F7CE5" w:rsidRPr="00D56D61" w14:paraId="45DF7B8D" w14:textId="77777777" w:rsidTr="00FF5A43">
        <w:trPr>
          <w:cantSplit/>
          <w:trHeight w:val="432"/>
        </w:trPr>
        <w:tc>
          <w:tcPr>
            <w:tcW w:w="2880" w:type="dxa"/>
            <w:vAlign w:val="center"/>
          </w:tcPr>
          <w:p w14:paraId="02B6DC61" w14:textId="77777777" w:rsidR="006F7CE5" w:rsidRPr="007C199B" w:rsidRDefault="006F7CE5" w:rsidP="00FF5A43">
            <w:pPr>
              <w:pStyle w:val="NormalArial"/>
              <w:rPr>
                <w:b/>
              </w:rPr>
            </w:pPr>
            <w:r w:rsidRPr="007C199B">
              <w:rPr>
                <w:b/>
              </w:rPr>
              <w:t>Name</w:t>
            </w:r>
          </w:p>
        </w:tc>
        <w:tc>
          <w:tcPr>
            <w:tcW w:w="7560" w:type="dxa"/>
            <w:vAlign w:val="center"/>
          </w:tcPr>
          <w:p w14:paraId="3C312EDC" w14:textId="77777777" w:rsidR="006F7CE5" w:rsidRPr="00D56D61" w:rsidRDefault="006F7CE5" w:rsidP="00FF5A43">
            <w:pPr>
              <w:pStyle w:val="NormalArial"/>
            </w:pPr>
            <w:r>
              <w:t>Cory Phillips</w:t>
            </w:r>
          </w:p>
        </w:tc>
      </w:tr>
      <w:tr w:rsidR="006F7CE5" w:rsidRPr="00D56D61" w14:paraId="042E25CC" w14:textId="77777777" w:rsidTr="00FF5A43">
        <w:trPr>
          <w:cantSplit/>
          <w:trHeight w:val="432"/>
        </w:trPr>
        <w:tc>
          <w:tcPr>
            <w:tcW w:w="2880" w:type="dxa"/>
            <w:vAlign w:val="center"/>
          </w:tcPr>
          <w:p w14:paraId="2993A199" w14:textId="77777777" w:rsidR="006F7CE5" w:rsidRPr="007C199B" w:rsidRDefault="006F7CE5" w:rsidP="00FF5A43">
            <w:pPr>
              <w:pStyle w:val="NormalArial"/>
              <w:rPr>
                <w:b/>
              </w:rPr>
            </w:pPr>
            <w:r w:rsidRPr="007C199B">
              <w:rPr>
                <w:b/>
              </w:rPr>
              <w:lastRenderedPageBreak/>
              <w:t>E-Mail Address</w:t>
            </w:r>
          </w:p>
        </w:tc>
        <w:tc>
          <w:tcPr>
            <w:tcW w:w="7560" w:type="dxa"/>
            <w:vAlign w:val="center"/>
          </w:tcPr>
          <w:p w14:paraId="1FAB281A" w14:textId="77777777" w:rsidR="006F7CE5" w:rsidRPr="00D56D61" w:rsidRDefault="009C056B" w:rsidP="00FF5A43">
            <w:pPr>
              <w:pStyle w:val="NormalArial"/>
            </w:pPr>
            <w:hyperlink r:id="rId20" w:history="1">
              <w:r w:rsidR="006F7CE5" w:rsidRPr="001A5C18">
                <w:rPr>
                  <w:rStyle w:val="Hyperlink"/>
                </w:rPr>
                <w:t>Cory.phillips@ercot.com</w:t>
              </w:r>
            </w:hyperlink>
          </w:p>
        </w:tc>
      </w:tr>
      <w:tr w:rsidR="006F7CE5" w:rsidRPr="005370B5" w14:paraId="7DB09D89" w14:textId="77777777" w:rsidTr="00FF5A43">
        <w:trPr>
          <w:cantSplit/>
          <w:trHeight w:val="432"/>
        </w:trPr>
        <w:tc>
          <w:tcPr>
            <w:tcW w:w="2880" w:type="dxa"/>
            <w:vAlign w:val="center"/>
          </w:tcPr>
          <w:p w14:paraId="796CA6FF" w14:textId="77777777" w:rsidR="006F7CE5" w:rsidRPr="007C199B" w:rsidRDefault="006F7CE5" w:rsidP="00FF5A43">
            <w:pPr>
              <w:pStyle w:val="NormalArial"/>
              <w:rPr>
                <w:b/>
              </w:rPr>
            </w:pPr>
            <w:r w:rsidRPr="007C199B">
              <w:rPr>
                <w:b/>
              </w:rPr>
              <w:t>Phone Number</w:t>
            </w:r>
          </w:p>
        </w:tc>
        <w:tc>
          <w:tcPr>
            <w:tcW w:w="7560" w:type="dxa"/>
            <w:vAlign w:val="center"/>
          </w:tcPr>
          <w:p w14:paraId="584F8510" w14:textId="77777777" w:rsidR="006F7CE5" w:rsidRDefault="006F7CE5" w:rsidP="00FF5A43">
            <w:pPr>
              <w:pStyle w:val="NormalArial"/>
            </w:pPr>
            <w:r>
              <w:t>512-248-6464</w:t>
            </w:r>
          </w:p>
        </w:tc>
      </w:tr>
    </w:tbl>
    <w:p w14:paraId="7B989218" w14:textId="77777777" w:rsidR="006F7CE5" w:rsidRPr="00BD05BB" w:rsidRDefault="006F7CE5" w:rsidP="006F7CE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F7CE5" w:rsidRPr="00BD05BB" w14:paraId="0093298F" w14:textId="77777777" w:rsidTr="00FF5A43">
        <w:trPr>
          <w:trHeight w:val="432"/>
        </w:trPr>
        <w:tc>
          <w:tcPr>
            <w:tcW w:w="10440" w:type="dxa"/>
            <w:gridSpan w:val="2"/>
            <w:shd w:val="clear" w:color="auto" w:fill="FFFFFF"/>
            <w:vAlign w:val="center"/>
          </w:tcPr>
          <w:p w14:paraId="27299057" w14:textId="77777777" w:rsidR="006F7CE5" w:rsidRPr="00BD05BB" w:rsidRDefault="006F7CE5" w:rsidP="00FF5A43">
            <w:pPr>
              <w:jc w:val="center"/>
              <w:rPr>
                <w:rFonts w:ascii="Arial" w:hAnsi="Arial"/>
                <w:b/>
              </w:rPr>
            </w:pPr>
            <w:r w:rsidRPr="00BD05BB">
              <w:rPr>
                <w:rFonts w:ascii="Arial" w:hAnsi="Arial"/>
                <w:b/>
              </w:rPr>
              <w:t>Comments Received</w:t>
            </w:r>
          </w:p>
        </w:tc>
      </w:tr>
      <w:tr w:rsidR="006F7CE5" w:rsidRPr="00BD05BB" w14:paraId="64DAFD90" w14:textId="77777777" w:rsidTr="00FF5A43">
        <w:trPr>
          <w:trHeight w:val="432"/>
        </w:trPr>
        <w:tc>
          <w:tcPr>
            <w:tcW w:w="2880" w:type="dxa"/>
            <w:shd w:val="clear" w:color="auto" w:fill="FFFFFF"/>
            <w:vAlign w:val="center"/>
          </w:tcPr>
          <w:p w14:paraId="28ADFF29" w14:textId="77777777" w:rsidR="006F7CE5" w:rsidRPr="00BD05BB" w:rsidRDefault="006F7CE5" w:rsidP="00FF5A43">
            <w:pPr>
              <w:tabs>
                <w:tab w:val="center" w:pos="4320"/>
                <w:tab w:val="right" w:pos="8640"/>
              </w:tabs>
              <w:rPr>
                <w:rFonts w:ascii="Arial" w:hAnsi="Arial"/>
                <w:b/>
              </w:rPr>
            </w:pPr>
            <w:r w:rsidRPr="00BD05BB">
              <w:rPr>
                <w:rFonts w:ascii="Arial" w:hAnsi="Arial"/>
                <w:b/>
              </w:rPr>
              <w:t>Comment Author</w:t>
            </w:r>
          </w:p>
        </w:tc>
        <w:tc>
          <w:tcPr>
            <w:tcW w:w="7560" w:type="dxa"/>
            <w:vAlign w:val="center"/>
          </w:tcPr>
          <w:p w14:paraId="362281D1" w14:textId="77777777" w:rsidR="006F7CE5" w:rsidRPr="00BD05BB" w:rsidRDefault="006F7CE5" w:rsidP="00FF5A43">
            <w:pPr>
              <w:rPr>
                <w:rFonts w:ascii="Arial" w:hAnsi="Arial"/>
                <w:b/>
              </w:rPr>
            </w:pPr>
            <w:r w:rsidRPr="00BD05BB">
              <w:rPr>
                <w:rFonts w:ascii="Arial" w:hAnsi="Arial"/>
                <w:b/>
              </w:rPr>
              <w:t>Comment Summary</w:t>
            </w:r>
          </w:p>
        </w:tc>
      </w:tr>
      <w:tr w:rsidR="006F7CE5" w:rsidRPr="00BD05BB" w14:paraId="72A57C2B" w14:textId="77777777" w:rsidTr="00FF5A43">
        <w:trPr>
          <w:trHeight w:val="432"/>
        </w:trPr>
        <w:tc>
          <w:tcPr>
            <w:tcW w:w="2880" w:type="dxa"/>
            <w:shd w:val="clear" w:color="auto" w:fill="FFFFFF"/>
            <w:vAlign w:val="center"/>
          </w:tcPr>
          <w:p w14:paraId="403E5C2C" w14:textId="5EA109F2" w:rsidR="006F7CE5" w:rsidRPr="00BD05BB" w:rsidRDefault="006F7CE5" w:rsidP="00FF5A43">
            <w:pPr>
              <w:tabs>
                <w:tab w:val="center" w:pos="4320"/>
                <w:tab w:val="right" w:pos="8640"/>
              </w:tabs>
              <w:rPr>
                <w:rFonts w:ascii="Arial" w:hAnsi="Arial"/>
              </w:rPr>
            </w:pPr>
            <w:r>
              <w:rPr>
                <w:rFonts w:ascii="Arial" w:hAnsi="Arial"/>
              </w:rPr>
              <w:t>ERCOT 090320</w:t>
            </w:r>
          </w:p>
        </w:tc>
        <w:tc>
          <w:tcPr>
            <w:tcW w:w="7560" w:type="dxa"/>
            <w:vAlign w:val="center"/>
          </w:tcPr>
          <w:p w14:paraId="3362DC2D" w14:textId="62D0E1EA" w:rsidR="006F7CE5" w:rsidRPr="00BD05BB" w:rsidRDefault="00624745" w:rsidP="00822099">
            <w:pPr>
              <w:spacing w:before="120" w:after="120"/>
              <w:rPr>
                <w:rFonts w:ascii="Arial" w:hAnsi="Arial"/>
              </w:rPr>
            </w:pPr>
            <w:r>
              <w:rPr>
                <w:rFonts w:ascii="Arial" w:hAnsi="Arial"/>
              </w:rPr>
              <w:t xml:space="preserve">Proposed edits to expand the definition of Self-Limiting Facility, remove the proposed term Self-Limiting Resource, and remove the previously proposed claw-back mechanism </w:t>
            </w:r>
            <w:r w:rsidRPr="00624745">
              <w:rPr>
                <w:rFonts w:ascii="Arial" w:hAnsi="Arial"/>
              </w:rPr>
              <w:t xml:space="preserve">to deter </w:t>
            </w:r>
            <w:r>
              <w:rPr>
                <w:rFonts w:ascii="Arial" w:hAnsi="Arial"/>
              </w:rPr>
              <w:t>E</w:t>
            </w:r>
            <w:r w:rsidRPr="00624745">
              <w:rPr>
                <w:rFonts w:ascii="Arial" w:hAnsi="Arial"/>
              </w:rPr>
              <w:t>ntities from exceeding the Self-Limiting Facility maximum limits</w:t>
            </w:r>
          </w:p>
        </w:tc>
      </w:tr>
      <w:tr w:rsidR="006F7CE5" w:rsidRPr="00BD05BB" w14:paraId="355BAAB7" w14:textId="77777777" w:rsidTr="00FF5A43">
        <w:trPr>
          <w:trHeight w:val="432"/>
        </w:trPr>
        <w:tc>
          <w:tcPr>
            <w:tcW w:w="2880" w:type="dxa"/>
            <w:shd w:val="clear" w:color="auto" w:fill="FFFFFF"/>
            <w:vAlign w:val="center"/>
          </w:tcPr>
          <w:p w14:paraId="519964F2" w14:textId="77777777" w:rsidR="006F7CE5" w:rsidRPr="00BD05BB" w:rsidRDefault="006F7CE5" w:rsidP="00FF5A43">
            <w:pPr>
              <w:tabs>
                <w:tab w:val="center" w:pos="4320"/>
                <w:tab w:val="right" w:pos="8640"/>
              </w:tabs>
              <w:rPr>
                <w:rFonts w:ascii="Arial" w:hAnsi="Arial"/>
              </w:rPr>
            </w:pPr>
            <w:r>
              <w:rPr>
                <w:rFonts w:ascii="Arial" w:hAnsi="Arial"/>
              </w:rPr>
              <w:t>ERCOT 092220</w:t>
            </w:r>
          </w:p>
        </w:tc>
        <w:tc>
          <w:tcPr>
            <w:tcW w:w="7560" w:type="dxa"/>
            <w:vAlign w:val="center"/>
          </w:tcPr>
          <w:p w14:paraId="04C28457" w14:textId="77777777" w:rsidR="006F7CE5" w:rsidRPr="00BD05BB" w:rsidRDefault="006F7CE5" w:rsidP="00822099">
            <w:pPr>
              <w:spacing w:before="120" w:after="120"/>
              <w:rPr>
                <w:rFonts w:ascii="Arial" w:hAnsi="Arial"/>
              </w:rPr>
            </w:pPr>
            <w:r>
              <w:rPr>
                <w:rFonts w:ascii="Arial" w:hAnsi="Arial"/>
              </w:rPr>
              <w:t xml:space="preserve">Proposed additional edits on top of the 9/3/20 ERCOT comments to clarify the definition of Self-Limiting Facility </w:t>
            </w:r>
          </w:p>
        </w:tc>
      </w:tr>
    </w:tbl>
    <w:p w14:paraId="18B0EF4C" w14:textId="77777777" w:rsidR="006F7CE5" w:rsidRDefault="006F7CE5" w:rsidP="006F7CE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6F7CE5" w14:paraId="5B4877C6" w14:textId="77777777" w:rsidTr="00FF5A43">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56D8EEA8" w14:textId="77777777" w:rsidR="006F7CE5" w:rsidRDefault="006F7CE5" w:rsidP="00FF5A43">
            <w:pPr>
              <w:pStyle w:val="NormalArial"/>
              <w:jc w:val="center"/>
              <w:rPr>
                <w:b/>
              </w:rPr>
            </w:pPr>
            <w:r w:rsidRPr="000B3B63">
              <w:rPr>
                <w:b/>
              </w:rPr>
              <w:t>Market Rules Notes</w:t>
            </w:r>
          </w:p>
        </w:tc>
      </w:tr>
    </w:tbl>
    <w:p w14:paraId="0627D17B" w14:textId="77777777" w:rsidR="006F7CE5" w:rsidRDefault="006F7CE5" w:rsidP="006F7CE5">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409C1A66" w14:textId="77777777" w:rsidR="006F7CE5" w:rsidRDefault="006F7CE5" w:rsidP="006F7CE5">
      <w:pPr>
        <w:numPr>
          <w:ilvl w:val="0"/>
          <w:numId w:val="22"/>
        </w:numPr>
        <w:rPr>
          <w:rFonts w:ascii="Arial" w:hAnsi="Arial" w:cs="Arial"/>
        </w:rPr>
      </w:pPr>
      <w:r>
        <w:rPr>
          <w:rFonts w:ascii="Arial" w:hAnsi="Arial" w:cs="Arial"/>
        </w:rPr>
        <w:t xml:space="preserve">NPRR989, </w:t>
      </w:r>
      <w:r w:rsidRPr="00D34F95">
        <w:rPr>
          <w:rFonts w:ascii="Arial" w:hAnsi="Arial" w:cs="Arial"/>
        </w:rPr>
        <w:t>BESTF-1 Energy Storage Resource Technical Requirements</w:t>
      </w:r>
      <w:r>
        <w:rPr>
          <w:rFonts w:ascii="Arial" w:hAnsi="Arial" w:cs="Arial"/>
        </w:rPr>
        <w:t xml:space="preserve"> (incorporated 7/1/20)</w:t>
      </w:r>
    </w:p>
    <w:p w14:paraId="3FAD962B" w14:textId="77777777" w:rsidR="006F7CE5" w:rsidRDefault="006F7CE5" w:rsidP="006F7CE5">
      <w:pPr>
        <w:numPr>
          <w:ilvl w:val="1"/>
          <w:numId w:val="22"/>
        </w:numPr>
        <w:rPr>
          <w:rFonts w:ascii="Arial" w:hAnsi="Arial" w:cs="Arial"/>
        </w:rPr>
      </w:pPr>
      <w:r>
        <w:rPr>
          <w:rFonts w:ascii="Arial" w:hAnsi="Arial" w:cs="Arial"/>
        </w:rPr>
        <w:t>Section 3.15</w:t>
      </w:r>
    </w:p>
    <w:p w14:paraId="0166C4AB" w14:textId="77777777" w:rsidR="006F7CE5" w:rsidRDefault="006F7CE5" w:rsidP="006F7CE5">
      <w:pPr>
        <w:numPr>
          <w:ilvl w:val="1"/>
          <w:numId w:val="22"/>
        </w:numPr>
        <w:spacing w:after="120"/>
        <w:rPr>
          <w:rFonts w:ascii="Arial" w:hAnsi="Arial" w:cs="Arial"/>
        </w:rPr>
      </w:pPr>
      <w:r>
        <w:rPr>
          <w:rFonts w:ascii="Arial" w:hAnsi="Arial" w:cs="Arial"/>
        </w:rPr>
        <w:t>Section 3.15.3</w:t>
      </w:r>
    </w:p>
    <w:p w14:paraId="5E938DD0" w14:textId="77777777" w:rsidR="006F7CE5" w:rsidRDefault="006F7CE5" w:rsidP="006F7CE5">
      <w:pPr>
        <w:numPr>
          <w:ilvl w:val="0"/>
          <w:numId w:val="22"/>
        </w:numPr>
        <w:rPr>
          <w:rFonts w:ascii="Arial" w:hAnsi="Arial" w:cs="Arial"/>
        </w:rPr>
      </w:pPr>
      <w:r>
        <w:rPr>
          <w:rFonts w:ascii="Arial" w:hAnsi="Arial" w:cs="Arial"/>
        </w:rPr>
        <w:t xml:space="preserve">NPRR1000, </w:t>
      </w:r>
      <w:r w:rsidRPr="006A14AF">
        <w:rPr>
          <w:rFonts w:ascii="Arial" w:hAnsi="Arial" w:cs="Arial"/>
        </w:rPr>
        <w:t>Elimination of Dynamically Scheduled Resources</w:t>
      </w:r>
      <w:r>
        <w:rPr>
          <w:rFonts w:ascii="Arial" w:hAnsi="Arial" w:cs="Arial"/>
        </w:rPr>
        <w:t xml:space="preserve"> (incorporated 9/1/20)</w:t>
      </w:r>
    </w:p>
    <w:p w14:paraId="5DB45F85" w14:textId="77777777" w:rsidR="006F7CE5" w:rsidRDefault="006F7CE5" w:rsidP="006F7CE5">
      <w:pPr>
        <w:numPr>
          <w:ilvl w:val="1"/>
          <w:numId w:val="22"/>
        </w:numPr>
        <w:spacing w:after="120"/>
        <w:rPr>
          <w:rFonts w:ascii="Arial" w:hAnsi="Arial" w:cs="Arial"/>
        </w:rPr>
      </w:pPr>
      <w:r>
        <w:rPr>
          <w:rFonts w:ascii="Arial" w:hAnsi="Arial" w:cs="Arial"/>
        </w:rPr>
        <w:t>Section 3.9.1</w:t>
      </w:r>
    </w:p>
    <w:p w14:paraId="6BC15964" w14:textId="77777777" w:rsidR="006F7CE5" w:rsidRDefault="006F7CE5" w:rsidP="006F7CE5">
      <w:pPr>
        <w:numPr>
          <w:ilvl w:val="0"/>
          <w:numId w:val="22"/>
        </w:numPr>
        <w:rPr>
          <w:rFonts w:ascii="Arial" w:hAnsi="Arial" w:cs="Arial"/>
        </w:rPr>
      </w:pPr>
      <w:r>
        <w:rPr>
          <w:rFonts w:ascii="Arial" w:hAnsi="Arial" w:cs="Arial"/>
        </w:rPr>
        <w:t xml:space="preserve">NPRR1015, </w:t>
      </w:r>
      <w:r w:rsidRPr="00763D3C">
        <w:rPr>
          <w:rFonts w:ascii="Arial" w:hAnsi="Arial" w:cs="Arial"/>
        </w:rPr>
        <w:t>Clarification of DAM implementation of NPRR863 Phase 2</w:t>
      </w:r>
      <w:r>
        <w:rPr>
          <w:rFonts w:ascii="Arial" w:hAnsi="Arial" w:cs="Arial"/>
        </w:rPr>
        <w:t xml:space="preserve"> (incorporated 9/1/20)</w:t>
      </w:r>
    </w:p>
    <w:p w14:paraId="738F36A1" w14:textId="77777777" w:rsidR="006F7CE5" w:rsidRPr="00095203" w:rsidRDefault="006F7CE5" w:rsidP="006F7CE5">
      <w:pPr>
        <w:numPr>
          <w:ilvl w:val="1"/>
          <w:numId w:val="22"/>
        </w:numPr>
        <w:spacing w:after="120"/>
        <w:rPr>
          <w:rFonts w:ascii="Arial" w:hAnsi="Arial" w:cs="Arial"/>
        </w:rPr>
      </w:pPr>
      <w:r>
        <w:rPr>
          <w:rFonts w:ascii="Arial" w:hAnsi="Arial" w:cs="Arial"/>
        </w:rPr>
        <w:t>Section 3.9.1</w:t>
      </w:r>
    </w:p>
    <w:p w14:paraId="582FAE81" w14:textId="77777777" w:rsidR="006F7CE5" w:rsidRDefault="006F7CE5" w:rsidP="006F7CE5">
      <w:pPr>
        <w:numPr>
          <w:ilvl w:val="0"/>
          <w:numId w:val="22"/>
        </w:numPr>
        <w:rPr>
          <w:rFonts w:ascii="Arial" w:hAnsi="Arial" w:cs="Arial"/>
        </w:rPr>
      </w:pPr>
      <w:r>
        <w:rPr>
          <w:rFonts w:ascii="Arial" w:hAnsi="Arial" w:cs="Arial"/>
        </w:rPr>
        <w:t xml:space="preserve">NPRR1016, </w:t>
      </w:r>
      <w:r w:rsidRPr="00095203">
        <w:rPr>
          <w:rFonts w:ascii="Arial" w:hAnsi="Arial" w:cs="Arial"/>
        </w:rPr>
        <w:t>Clarify Requirements for Distribution Generation Resources (DGRs) and Distribution Energy Storage Resources (DESRs)</w:t>
      </w:r>
      <w:r>
        <w:rPr>
          <w:rFonts w:ascii="Arial" w:hAnsi="Arial" w:cs="Arial"/>
        </w:rPr>
        <w:t xml:space="preserve"> (incorporated 9/1/20)</w:t>
      </w:r>
    </w:p>
    <w:p w14:paraId="384679FC" w14:textId="77777777" w:rsidR="006F7CE5" w:rsidRDefault="006F7CE5" w:rsidP="006F7CE5">
      <w:pPr>
        <w:numPr>
          <w:ilvl w:val="1"/>
          <w:numId w:val="22"/>
        </w:numPr>
        <w:rPr>
          <w:rFonts w:ascii="Arial" w:hAnsi="Arial" w:cs="Arial"/>
        </w:rPr>
      </w:pPr>
      <w:r>
        <w:rPr>
          <w:rFonts w:ascii="Arial" w:hAnsi="Arial" w:cs="Arial"/>
        </w:rPr>
        <w:t>Section 3.8</w:t>
      </w:r>
    </w:p>
    <w:p w14:paraId="02C27A57" w14:textId="77777777" w:rsidR="006F7CE5" w:rsidRDefault="006F7CE5" w:rsidP="006F7CE5">
      <w:pPr>
        <w:numPr>
          <w:ilvl w:val="1"/>
          <w:numId w:val="22"/>
        </w:numPr>
        <w:spacing w:after="120"/>
        <w:rPr>
          <w:rFonts w:ascii="Arial" w:hAnsi="Arial" w:cs="Arial"/>
        </w:rPr>
      </w:pPr>
      <w:r>
        <w:rPr>
          <w:rFonts w:ascii="Arial" w:hAnsi="Arial" w:cs="Arial"/>
        </w:rPr>
        <w:t>Section 3.15</w:t>
      </w:r>
    </w:p>
    <w:p w14:paraId="79DBFB26" w14:textId="77777777" w:rsidR="006F7CE5" w:rsidRDefault="006F7CE5" w:rsidP="006F7CE5">
      <w:pPr>
        <w:numPr>
          <w:ilvl w:val="0"/>
          <w:numId w:val="22"/>
        </w:numPr>
        <w:rPr>
          <w:rFonts w:ascii="Arial" w:hAnsi="Arial" w:cs="Arial"/>
        </w:rPr>
      </w:pPr>
      <w:r>
        <w:rPr>
          <w:rFonts w:ascii="Arial" w:hAnsi="Arial" w:cs="Arial"/>
        </w:rPr>
        <w:t xml:space="preserve">NPRR1019, </w:t>
      </w:r>
      <w:r w:rsidRPr="000F14E3">
        <w:rPr>
          <w:rFonts w:ascii="Arial" w:hAnsi="Arial" w:cs="Arial"/>
        </w:rPr>
        <w:t>Pricing and Settlement Changes for Switchable Generation Resources (SWGRs) Instructed to Switch to ERCOT</w:t>
      </w:r>
      <w:r>
        <w:rPr>
          <w:rFonts w:ascii="Arial" w:hAnsi="Arial" w:cs="Arial"/>
        </w:rPr>
        <w:t xml:space="preserve"> (incorporated 6/10/20)</w:t>
      </w:r>
    </w:p>
    <w:p w14:paraId="073ECCB5" w14:textId="77777777" w:rsidR="006F7CE5" w:rsidRDefault="006F7CE5" w:rsidP="006F7CE5">
      <w:pPr>
        <w:numPr>
          <w:ilvl w:val="1"/>
          <w:numId w:val="22"/>
        </w:numPr>
        <w:spacing w:after="120"/>
        <w:rPr>
          <w:rFonts w:ascii="Arial" w:hAnsi="Arial" w:cs="Arial"/>
        </w:rPr>
      </w:pPr>
      <w:r>
        <w:rPr>
          <w:rFonts w:ascii="Arial" w:hAnsi="Arial" w:cs="Arial"/>
        </w:rPr>
        <w:t>Section 3.9.1</w:t>
      </w:r>
    </w:p>
    <w:p w14:paraId="4AD7E80F" w14:textId="3CC46418" w:rsidR="00014863" w:rsidRDefault="00014863" w:rsidP="00014863">
      <w:pPr>
        <w:numPr>
          <w:ilvl w:val="0"/>
          <w:numId w:val="22"/>
        </w:numPr>
        <w:rPr>
          <w:rFonts w:ascii="Arial" w:hAnsi="Arial" w:cs="Arial"/>
        </w:rPr>
      </w:pPr>
      <w:r>
        <w:rPr>
          <w:rFonts w:ascii="Arial" w:hAnsi="Arial" w:cs="Arial"/>
        </w:rPr>
        <w:t xml:space="preserve">NPRR1038, </w:t>
      </w:r>
      <w:r w:rsidRPr="00CC3435">
        <w:rPr>
          <w:rFonts w:ascii="Arial" w:hAnsi="Arial" w:cs="Arial"/>
        </w:rPr>
        <w:t>BESTF-8 Limited Exemption from Reactive Power Requirements for Certain Energy Storage Resources</w:t>
      </w:r>
      <w:r>
        <w:rPr>
          <w:rFonts w:ascii="Arial" w:hAnsi="Arial" w:cs="Arial"/>
        </w:rPr>
        <w:t xml:space="preserve"> (incorporated 11/1/20)</w:t>
      </w:r>
    </w:p>
    <w:p w14:paraId="54A40302" w14:textId="57EE5A2B" w:rsidR="00014863" w:rsidRPr="001F654E" w:rsidRDefault="00014863" w:rsidP="00014863">
      <w:pPr>
        <w:numPr>
          <w:ilvl w:val="1"/>
          <w:numId w:val="22"/>
        </w:numPr>
        <w:spacing w:after="120"/>
        <w:rPr>
          <w:rFonts w:ascii="Arial" w:hAnsi="Arial" w:cs="Arial"/>
        </w:rPr>
      </w:pPr>
      <w:r>
        <w:rPr>
          <w:rFonts w:ascii="Arial" w:hAnsi="Arial" w:cs="Arial"/>
        </w:rPr>
        <w:t>Section 3.15</w:t>
      </w:r>
    </w:p>
    <w:p w14:paraId="0F3FF587" w14:textId="77777777" w:rsidR="006F7CE5" w:rsidRDefault="006F7CE5" w:rsidP="006F7CE5">
      <w:pPr>
        <w:pStyle w:val="NormalArial"/>
        <w:spacing w:before="120" w:after="120"/>
        <w:rPr>
          <w:rFonts w:cs="Arial"/>
        </w:rPr>
      </w:pPr>
      <w:r>
        <w:rPr>
          <w:rFonts w:cs="Arial"/>
        </w:rPr>
        <w:t>Please note the following NPRR(s) also propose revisions to the following sections:</w:t>
      </w:r>
    </w:p>
    <w:p w14:paraId="23BAF13E" w14:textId="77777777" w:rsidR="006F7CE5" w:rsidRDefault="006F7CE5" w:rsidP="006F7CE5">
      <w:pPr>
        <w:numPr>
          <w:ilvl w:val="0"/>
          <w:numId w:val="22"/>
        </w:numPr>
        <w:rPr>
          <w:rFonts w:ascii="Arial" w:hAnsi="Arial" w:cs="Arial"/>
        </w:rPr>
      </w:pPr>
      <w:r>
        <w:rPr>
          <w:rFonts w:ascii="Arial" w:hAnsi="Arial" w:cs="Arial"/>
        </w:rPr>
        <w:lastRenderedPageBreak/>
        <w:t xml:space="preserve">NPRR1001, </w:t>
      </w:r>
      <w:r w:rsidRPr="00D34F95">
        <w:rPr>
          <w:rFonts w:ascii="Arial" w:hAnsi="Arial" w:cs="Arial"/>
        </w:rPr>
        <w:t>Clarification of Definitions of Operating Condition Notice, Advisory, Watch, Emergency Notice, and Related Clarifications</w:t>
      </w:r>
    </w:p>
    <w:p w14:paraId="55C5B003" w14:textId="77777777" w:rsidR="006F7CE5" w:rsidRPr="00095203" w:rsidRDefault="006F7CE5" w:rsidP="006F7CE5">
      <w:pPr>
        <w:numPr>
          <w:ilvl w:val="1"/>
          <w:numId w:val="22"/>
        </w:numPr>
        <w:spacing w:after="120"/>
        <w:rPr>
          <w:rFonts w:ascii="Arial" w:hAnsi="Arial" w:cs="Arial"/>
        </w:rPr>
      </w:pPr>
      <w:r>
        <w:rPr>
          <w:rFonts w:ascii="Arial" w:hAnsi="Arial" w:cs="Arial"/>
        </w:rPr>
        <w:t>Section 3.15.3</w:t>
      </w:r>
    </w:p>
    <w:p w14:paraId="1BFE50CA" w14:textId="77777777" w:rsidR="006F7CE5" w:rsidRDefault="006F7CE5" w:rsidP="006F7CE5">
      <w:pPr>
        <w:numPr>
          <w:ilvl w:val="0"/>
          <w:numId w:val="22"/>
        </w:numPr>
        <w:rPr>
          <w:rFonts w:ascii="Arial" w:hAnsi="Arial" w:cs="Arial"/>
        </w:rPr>
      </w:pPr>
      <w:r>
        <w:rPr>
          <w:rFonts w:ascii="Arial" w:hAnsi="Arial" w:cs="Arial"/>
        </w:rPr>
        <w:t xml:space="preserve">NPRR1005, </w:t>
      </w:r>
      <w:r w:rsidRPr="00D9049C">
        <w:rPr>
          <w:rFonts w:ascii="Arial" w:hAnsi="Arial" w:cs="Arial"/>
        </w:rPr>
        <w:t>Clarify Definition of Point of Interconnection (POI) and Add Definition Point of Interconnection Bus (POIB)</w:t>
      </w:r>
    </w:p>
    <w:p w14:paraId="066E05DE" w14:textId="77777777" w:rsidR="006F7CE5" w:rsidRPr="00095203" w:rsidRDefault="006F7CE5" w:rsidP="006F7CE5">
      <w:pPr>
        <w:numPr>
          <w:ilvl w:val="1"/>
          <w:numId w:val="22"/>
        </w:numPr>
        <w:spacing w:after="120"/>
        <w:rPr>
          <w:rFonts w:ascii="Arial" w:hAnsi="Arial" w:cs="Arial"/>
        </w:rPr>
      </w:pPr>
      <w:r>
        <w:rPr>
          <w:rFonts w:ascii="Arial" w:hAnsi="Arial" w:cs="Arial"/>
        </w:rPr>
        <w:t>Section 3.15</w:t>
      </w:r>
    </w:p>
    <w:p w14:paraId="45E3B6C4" w14:textId="77777777" w:rsidR="006F7CE5" w:rsidRDefault="006F7CE5" w:rsidP="006F7CE5">
      <w:pPr>
        <w:numPr>
          <w:ilvl w:val="0"/>
          <w:numId w:val="22"/>
        </w:numPr>
        <w:rPr>
          <w:rFonts w:ascii="Arial" w:hAnsi="Arial" w:cs="Arial"/>
        </w:rPr>
      </w:pPr>
      <w:r>
        <w:rPr>
          <w:rFonts w:ascii="Arial" w:hAnsi="Arial" w:cs="Arial"/>
        </w:rPr>
        <w:t xml:space="preserve">NPRR1007, </w:t>
      </w:r>
      <w:r w:rsidRPr="006A14AF">
        <w:rPr>
          <w:rFonts w:ascii="Arial" w:hAnsi="Arial" w:cs="Arial"/>
        </w:rPr>
        <w:t>RTC – NP 3: Management Activities for the ERCOT System</w:t>
      </w:r>
    </w:p>
    <w:p w14:paraId="4BE761FB" w14:textId="77777777" w:rsidR="006F7CE5" w:rsidRPr="00095203" w:rsidRDefault="006F7CE5" w:rsidP="006F7CE5">
      <w:pPr>
        <w:numPr>
          <w:ilvl w:val="1"/>
          <w:numId w:val="22"/>
        </w:numPr>
        <w:spacing w:after="120"/>
        <w:rPr>
          <w:rFonts w:ascii="Arial" w:hAnsi="Arial" w:cs="Arial"/>
        </w:rPr>
      </w:pPr>
      <w:r>
        <w:rPr>
          <w:rFonts w:ascii="Arial" w:hAnsi="Arial" w:cs="Arial"/>
        </w:rPr>
        <w:t>Section 3.9.1</w:t>
      </w:r>
    </w:p>
    <w:p w14:paraId="06A6BFCA" w14:textId="6425B399" w:rsidR="006F7CE5" w:rsidRDefault="006F7CE5" w:rsidP="00EB1B88">
      <w:pPr>
        <w:numPr>
          <w:ilvl w:val="0"/>
          <w:numId w:val="22"/>
        </w:numPr>
        <w:rPr>
          <w:rFonts w:ascii="Arial" w:hAnsi="Arial" w:cs="Arial"/>
        </w:rPr>
      </w:pPr>
      <w:r>
        <w:rPr>
          <w:rFonts w:ascii="Arial" w:hAnsi="Arial" w:cs="Arial"/>
        </w:rPr>
        <w:t>NPRR1014</w:t>
      </w:r>
    </w:p>
    <w:p w14:paraId="4618678C" w14:textId="77777777" w:rsidR="006F7CE5" w:rsidRDefault="006F7CE5" w:rsidP="006F7CE5">
      <w:pPr>
        <w:numPr>
          <w:ilvl w:val="1"/>
          <w:numId w:val="22"/>
        </w:numPr>
        <w:spacing w:after="120"/>
        <w:rPr>
          <w:rFonts w:ascii="Arial" w:hAnsi="Arial" w:cs="Arial"/>
        </w:rPr>
      </w:pPr>
      <w:r>
        <w:rPr>
          <w:rFonts w:ascii="Arial" w:hAnsi="Arial" w:cs="Arial"/>
        </w:rPr>
        <w:t>Section 3.9.1</w:t>
      </w:r>
    </w:p>
    <w:p w14:paraId="554233B0" w14:textId="6AC1359A" w:rsidR="00624745" w:rsidRDefault="00624745" w:rsidP="00624745">
      <w:pPr>
        <w:numPr>
          <w:ilvl w:val="0"/>
          <w:numId w:val="22"/>
        </w:numPr>
        <w:rPr>
          <w:rFonts w:ascii="Arial" w:hAnsi="Arial" w:cs="Arial"/>
        </w:rPr>
      </w:pPr>
      <w:r>
        <w:rPr>
          <w:rFonts w:ascii="Arial" w:hAnsi="Arial" w:cs="Arial"/>
        </w:rPr>
        <w:t xml:space="preserve">NPRR1029, </w:t>
      </w:r>
      <w:r w:rsidRPr="00624745">
        <w:rPr>
          <w:rFonts w:ascii="Arial" w:hAnsi="Arial" w:cs="Arial"/>
        </w:rPr>
        <w:t>BESTF-6 DC-Coupled Resources</w:t>
      </w:r>
    </w:p>
    <w:p w14:paraId="1B959A03" w14:textId="639B7676" w:rsidR="00624745" w:rsidRDefault="00624745" w:rsidP="00624745">
      <w:pPr>
        <w:numPr>
          <w:ilvl w:val="1"/>
          <w:numId w:val="22"/>
        </w:numPr>
        <w:rPr>
          <w:rFonts w:ascii="Arial" w:hAnsi="Arial" w:cs="Arial"/>
        </w:rPr>
      </w:pPr>
      <w:r>
        <w:rPr>
          <w:rFonts w:ascii="Arial" w:hAnsi="Arial" w:cs="Arial"/>
        </w:rPr>
        <w:t>Section 3.9.1</w:t>
      </w:r>
    </w:p>
    <w:p w14:paraId="180691AD" w14:textId="0E07120B" w:rsidR="00CC3435" w:rsidRPr="009C056B" w:rsidRDefault="00624745" w:rsidP="009C056B">
      <w:pPr>
        <w:numPr>
          <w:ilvl w:val="1"/>
          <w:numId w:val="22"/>
        </w:numPr>
        <w:spacing w:after="120"/>
        <w:rPr>
          <w:rFonts w:ascii="Arial" w:hAnsi="Arial" w:cs="Arial"/>
        </w:rPr>
      </w:pPr>
      <w:r>
        <w:rPr>
          <w:rFonts w:ascii="Arial" w:hAnsi="Arial" w:cs="Arial"/>
        </w:rPr>
        <w:t>Section 3.15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F7CE5" w14:paraId="62D29F8D" w14:textId="77777777" w:rsidTr="00FF5A43">
        <w:trPr>
          <w:trHeight w:val="350"/>
        </w:trPr>
        <w:tc>
          <w:tcPr>
            <w:tcW w:w="10440" w:type="dxa"/>
            <w:tcBorders>
              <w:bottom w:val="single" w:sz="4" w:space="0" w:color="auto"/>
            </w:tcBorders>
            <w:shd w:val="clear" w:color="auto" w:fill="FFFFFF"/>
            <w:vAlign w:val="center"/>
          </w:tcPr>
          <w:p w14:paraId="3149446C" w14:textId="77777777" w:rsidR="006F7CE5" w:rsidRDefault="006F7CE5" w:rsidP="00FF5A43">
            <w:pPr>
              <w:pStyle w:val="Header"/>
              <w:jc w:val="center"/>
            </w:pPr>
            <w:r>
              <w:t>Proposed Protocol Language Revision</w:t>
            </w:r>
          </w:p>
        </w:tc>
      </w:tr>
    </w:tbl>
    <w:p w14:paraId="6FD655FF" w14:textId="77777777" w:rsidR="008C013B" w:rsidRDefault="008C013B" w:rsidP="008C013B">
      <w:pPr>
        <w:pStyle w:val="Heading2"/>
        <w:numPr>
          <w:ilvl w:val="0"/>
          <w:numId w:val="0"/>
        </w:numPr>
      </w:pPr>
      <w:r>
        <w:t>2.1</w:t>
      </w:r>
      <w:r>
        <w:tab/>
        <w:t>DEFINITIONS</w:t>
      </w:r>
      <w:bookmarkEnd w:id="0"/>
      <w:bookmarkEnd w:id="1"/>
      <w:bookmarkEnd w:id="2"/>
      <w:bookmarkEnd w:id="3"/>
    </w:p>
    <w:p w14:paraId="0CAE1871" w14:textId="77777777" w:rsidR="00454A98" w:rsidRDefault="00454A98" w:rsidP="00454A98">
      <w:pPr>
        <w:spacing w:before="240" w:after="240"/>
        <w:rPr>
          <w:ins w:id="4" w:author="ERCOT" w:date="2020-04-10T13:45:00Z"/>
        </w:rPr>
      </w:pPr>
      <w:ins w:id="5" w:author="ERCOT" w:date="2020-04-10T13:45:00Z">
        <w:r>
          <w:rPr>
            <w:b/>
          </w:rPr>
          <w:t xml:space="preserve">MW Injection </w:t>
        </w:r>
      </w:ins>
    </w:p>
    <w:p w14:paraId="0DEC63D2" w14:textId="77777777" w:rsidR="00454A98" w:rsidRDefault="00454A98" w:rsidP="00FB0482">
      <w:pPr>
        <w:spacing w:after="240"/>
        <w:rPr>
          <w:ins w:id="6" w:author="ERCOT" w:date="2020-04-10T13:45:00Z"/>
        </w:rPr>
      </w:pPr>
      <w:ins w:id="7" w:author="ERCOT" w:date="2020-04-10T13:45:00Z">
        <w:r>
          <w:t>The instantaneous MW energy injected into the ERCOT System as measured at the Point of Interconnection (POI).</w:t>
        </w:r>
      </w:ins>
    </w:p>
    <w:p w14:paraId="40BE2EAE" w14:textId="77777777" w:rsidR="00454A98" w:rsidRDefault="00454A98" w:rsidP="00454A98">
      <w:pPr>
        <w:spacing w:before="240" w:after="240"/>
        <w:rPr>
          <w:ins w:id="8" w:author="ERCOT" w:date="2020-04-10T13:45:00Z"/>
        </w:rPr>
      </w:pPr>
      <w:ins w:id="9" w:author="ERCOT" w:date="2020-04-10T13:45:00Z">
        <w:r>
          <w:rPr>
            <w:b/>
          </w:rPr>
          <w:t xml:space="preserve">MW Withdrawal </w:t>
        </w:r>
      </w:ins>
    </w:p>
    <w:p w14:paraId="5B119650" w14:textId="77777777" w:rsidR="00454A98" w:rsidRPr="003B014D" w:rsidRDefault="00454A98" w:rsidP="00FB0482">
      <w:pPr>
        <w:spacing w:after="240"/>
        <w:rPr>
          <w:ins w:id="10" w:author="ERCOT" w:date="2020-04-10T13:45:00Z"/>
        </w:rPr>
      </w:pPr>
      <w:ins w:id="11" w:author="ERCOT" w:date="2020-04-10T13:45:00Z">
        <w:r>
          <w:t>The instantaneous MW energy withdrawn from the ERCOT System as measured at the Point of Interconnection (POI).</w:t>
        </w:r>
      </w:ins>
    </w:p>
    <w:p w14:paraId="4CC05161" w14:textId="77777777" w:rsidR="00454A98" w:rsidRPr="00197513" w:rsidRDefault="00454A98" w:rsidP="00FB0482">
      <w:pPr>
        <w:spacing w:before="240" w:after="240"/>
        <w:rPr>
          <w:ins w:id="12" w:author="ERCOT" w:date="2020-04-10T13:45:00Z"/>
          <w:b/>
        </w:rPr>
      </w:pPr>
      <w:ins w:id="13" w:author="ERCOT" w:date="2020-04-10T13:45:00Z">
        <w:r w:rsidRPr="00197513">
          <w:rPr>
            <w:b/>
          </w:rPr>
          <w:t>Self-Limiting Facility</w:t>
        </w:r>
      </w:ins>
    </w:p>
    <w:p w14:paraId="16607365" w14:textId="32E1F74B" w:rsidR="008A00AD" w:rsidRDefault="008A00AD" w:rsidP="008A00AD">
      <w:pPr>
        <w:spacing w:after="240"/>
        <w:rPr>
          <w:ins w:id="14" w:author="ERCOT" w:date="2020-06-04T09:39:00Z"/>
        </w:rPr>
      </w:pPr>
      <w:ins w:id="15" w:author="ERCOT" w:date="2020-06-04T09:39:00Z">
        <w:r>
          <w:t xml:space="preserve">A </w:t>
        </w:r>
        <w:del w:id="16" w:author="ERCOT 090320" w:date="2020-09-03T10:35:00Z">
          <w:r w:rsidDel="001C6025">
            <w:delText>site</w:delText>
          </w:r>
        </w:del>
      </w:ins>
      <w:ins w:id="17" w:author="ERCOT 090320" w:date="2020-09-03T10:35:00Z">
        <w:r w:rsidR="001C6025">
          <w:t>modeled generation station</w:t>
        </w:r>
      </w:ins>
      <w:ins w:id="18" w:author="ERCOT" w:date="2020-06-04T09:39:00Z">
        <w:r>
          <w:t xml:space="preserve"> that includes </w:t>
        </w:r>
        <w:del w:id="19" w:author="ERCOT 090320" w:date="2020-09-03T10:35:00Z">
          <w:r w:rsidDel="001C6025">
            <w:delText>multiple</w:delText>
          </w:r>
        </w:del>
      </w:ins>
      <w:ins w:id="20" w:author="ERCOT 090320" w:date="2020-09-03T10:35:00Z">
        <w:r w:rsidR="001C6025">
          <w:t>one or more</w:t>
        </w:r>
      </w:ins>
      <w:ins w:id="21" w:author="ERCOT" w:date="2020-06-04T09:39:00Z">
        <w:r>
          <w:t xml:space="preserve"> Generation </w:t>
        </w:r>
        <w:r w:rsidRPr="00197513">
          <w:t>Resource</w:t>
        </w:r>
        <w:del w:id="22" w:author="ERCOT 090320" w:date="2020-09-03T17:33:00Z">
          <w:r w:rsidDel="00291CA7">
            <w:delText>(</w:delText>
          </w:r>
        </w:del>
        <w:r w:rsidRPr="00197513">
          <w:t>s</w:t>
        </w:r>
        <w:del w:id="23" w:author="ERCOT 090320" w:date="2020-09-03T17:33:00Z">
          <w:r w:rsidDel="00291CA7">
            <w:delText>)</w:delText>
          </w:r>
        </w:del>
        <w:r>
          <w:t xml:space="preserve"> and/or Energy Storage Resource</w:t>
        </w:r>
        <w:del w:id="24" w:author="ERCOT 090320" w:date="2020-09-03T17:33:00Z">
          <w:r w:rsidDel="00291CA7">
            <w:delText>(</w:delText>
          </w:r>
        </w:del>
        <w:r>
          <w:t>s</w:t>
        </w:r>
        <w:del w:id="25" w:author="ERCOT 090320" w:date="2020-09-03T17:33:00Z">
          <w:r w:rsidDel="00291CA7">
            <w:delText>)</w:delText>
          </w:r>
        </w:del>
        <w:r>
          <w:t xml:space="preserve"> (ESR</w:t>
        </w:r>
        <w:del w:id="26" w:author="ERCOT 090320" w:date="2020-09-03T17:33:00Z">
          <w:r w:rsidDel="00291CA7">
            <w:delText>(</w:delText>
          </w:r>
        </w:del>
        <w:r>
          <w:t>s</w:t>
        </w:r>
        <w:del w:id="27" w:author="ERCOT 090320" w:date="2020-09-03T17:33:00Z">
          <w:r w:rsidDel="00291CA7">
            <w:delText>)</w:delText>
          </w:r>
        </w:del>
        <w:r>
          <w:t>)</w:t>
        </w:r>
        <w:del w:id="28" w:author="ERCOT 090320" w:date="2020-09-03T10:36:00Z">
          <w:r w:rsidDel="009B14C6">
            <w:delText xml:space="preserve"> in the same modeled generation station</w:delText>
          </w:r>
          <w:r w:rsidRPr="00197513" w:rsidDel="009B14C6">
            <w:delText xml:space="preserve"> </w:delText>
          </w:r>
          <w:r w:rsidDel="009B14C6">
            <w:delText>that are</w:delText>
          </w:r>
          <w:r w:rsidRPr="00197513" w:rsidDel="009B14C6">
            <w:delText xml:space="preserve"> interconnected at the same Point of Interconnection (POI)</w:delText>
          </w:r>
          <w:r w:rsidDel="009B14C6">
            <w:delText xml:space="preserve"> or point of common coupling</w:delText>
          </w:r>
        </w:del>
        <w:r w:rsidRPr="00197513">
          <w:t xml:space="preserve"> with a</w:t>
        </w:r>
        <w:r>
          <w:t>n</w:t>
        </w:r>
        <w:r w:rsidRPr="00197513">
          <w:t xml:space="preserve"> </w:t>
        </w:r>
        <w:r>
          <w:t xml:space="preserve">established limit on the </w:t>
        </w:r>
        <w:del w:id="29" w:author="ERCOT 092220" w:date="2020-09-14T10:08:00Z">
          <w:r w:rsidDel="00420530">
            <w:delText>combined</w:delText>
          </w:r>
        </w:del>
      </w:ins>
      <w:ins w:id="30" w:author="ERCOT 092220" w:date="2020-09-14T10:08:00Z">
        <w:r w:rsidR="00420530">
          <w:t>total</w:t>
        </w:r>
      </w:ins>
      <w:ins w:id="31" w:author="ERCOT" w:date="2020-06-04T09:39:00Z">
        <w:r w:rsidRPr="00197513">
          <w:t xml:space="preserve"> </w:t>
        </w:r>
        <w:del w:id="32" w:author="ERCOT 092220" w:date="2020-09-17T17:29:00Z">
          <w:r w:rsidRPr="00197513" w:rsidDel="003B5EDB">
            <w:delText xml:space="preserve">maximum </w:delText>
          </w:r>
        </w:del>
        <w:r w:rsidRPr="00C94631">
          <w:t xml:space="preserve">MW </w:t>
        </w:r>
        <w:r>
          <w:t>Injection</w:t>
        </w:r>
        <w:r w:rsidRPr="00C94631">
          <w:t xml:space="preserve"> </w:t>
        </w:r>
      </w:ins>
      <w:ins w:id="33" w:author="ERCOT 090320" w:date="2020-09-03T15:22:00Z">
        <w:r w:rsidR="001848C1">
          <w:t>that</w:t>
        </w:r>
      </w:ins>
      <w:ins w:id="34" w:author="ERCOT" w:date="2020-06-04T09:39:00Z">
        <w:del w:id="35" w:author="ERCOT 090320" w:date="2020-09-03T15:22:00Z">
          <w:r w:rsidRPr="00197513" w:rsidDel="001848C1">
            <w:delText>which</w:delText>
          </w:r>
        </w:del>
        <w:r w:rsidRPr="00197513">
          <w:t xml:space="preserve"> is less than the </w:t>
        </w:r>
        <w:del w:id="36" w:author="ERCOT 092220" w:date="2020-09-14T10:08:00Z">
          <w:r w:rsidRPr="00197513" w:rsidDel="00420530">
            <w:delText>combined</w:delText>
          </w:r>
        </w:del>
      </w:ins>
      <w:ins w:id="37" w:author="ERCOT 092220" w:date="2020-09-14T10:08:00Z">
        <w:r w:rsidR="00420530">
          <w:t>total</w:t>
        </w:r>
      </w:ins>
      <w:ins w:id="38" w:author="ERCOT" w:date="2020-06-04T09:39:00Z">
        <w:r w:rsidRPr="00197513">
          <w:t xml:space="preserve"> </w:t>
        </w:r>
      </w:ins>
      <w:ins w:id="39" w:author="ERCOT 090320" w:date="2020-09-03T10:39:00Z">
        <w:del w:id="40" w:author="ERCOT 092220" w:date="2020-09-17T17:29:00Z">
          <w:r w:rsidR="009B14C6" w:rsidDel="003B5EDB">
            <w:delText>maximum</w:delText>
          </w:r>
          <w:r w:rsidR="009B14C6" w:rsidRPr="00197513" w:rsidDel="003B5EDB">
            <w:delText xml:space="preserve"> </w:delText>
          </w:r>
        </w:del>
      </w:ins>
      <w:ins w:id="41" w:author="ERCOT 092220" w:date="2020-09-17T17:40:00Z">
        <w:r w:rsidR="00654FF1">
          <w:t xml:space="preserve">nameplate </w:t>
        </w:r>
      </w:ins>
      <w:ins w:id="42" w:author="ERCOT 090320" w:date="2020-09-03T10:39:00Z">
        <w:del w:id="43" w:author="ERCOT 092220" w:date="2020-09-18T07:50:00Z">
          <w:r w:rsidR="009B14C6" w:rsidRPr="00197513" w:rsidDel="00AC3705">
            <w:delText xml:space="preserve">MW </w:delText>
          </w:r>
          <w:r w:rsidR="009B14C6" w:rsidDel="00AC3705">
            <w:delText xml:space="preserve">Injection </w:delText>
          </w:r>
        </w:del>
      </w:ins>
      <w:ins w:id="44" w:author="ERCOT 092220" w:date="2020-09-15T18:53:00Z">
        <w:r w:rsidR="0007006D">
          <w:t>capacity</w:t>
        </w:r>
      </w:ins>
      <w:ins w:id="45" w:author="ERCOT 090320" w:date="2020-09-03T10:39:00Z">
        <w:del w:id="46" w:author="ERCOT 092220" w:date="2020-09-15T18:53:00Z">
          <w:r w:rsidR="009B14C6" w:rsidDel="0007006D">
            <w:delText>capability</w:delText>
          </w:r>
        </w:del>
      </w:ins>
      <w:ins w:id="47" w:author="ERCOT 092220" w:date="2020-09-15T18:52:00Z">
        <w:del w:id="48" w:author="ERCOT 092220" w:date="2020-09-17T17:39:00Z">
          <w:r w:rsidR="0007006D" w:rsidDel="00654FF1">
            <w:delText xml:space="preserve"> </w:delText>
          </w:r>
        </w:del>
      </w:ins>
      <w:ins w:id="49" w:author="ERCOT 090320" w:date="2020-09-03T10:39:00Z">
        <w:r w:rsidR="009B14C6">
          <w:t xml:space="preserve"> of all Resource(s) within the Facility.  A Facility with one or more ESR</w:t>
        </w:r>
      </w:ins>
      <w:ins w:id="50" w:author="ERCOT 090320" w:date="2020-09-03T17:33:00Z">
        <w:r w:rsidR="00291CA7">
          <w:t>s</w:t>
        </w:r>
      </w:ins>
      <w:ins w:id="51" w:author="ERCOT 090320" w:date="2020-09-03T10:39:00Z">
        <w:r w:rsidR="009B14C6">
          <w:t xml:space="preserve"> may also have an established limit on the </w:t>
        </w:r>
        <w:del w:id="52" w:author="ERCOT 092220" w:date="2020-09-17T17:29:00Z">
          <w:r w:rsidR="009B14C6" w:rsidDel="003B5EDB">
            <w:delText>maximum</w:delText>
          </w:r>
          <w:r w:rsidR="009B14C6" w:rsidRPr="00197513" w:rsidDel="003B5EDB">
            <w:delText xml:space="preserve"> </w:delText>
          </w:r>
        </w:del>
        <w:r w:rsidR="009B14C6" w:rsidRPr="00197513">
          <w:t xml:space="preserve">MW </w:t>
        </w:r>
        <w:r w:rsidR="009B14C6">
          <w:t>Withdrawal that</w:t>
        </w:r>
        <w:r w:rsidR="009B14C6" w:rsidRPr="00197513">
          <w:t xml:space="preserve"> is less than </w:t>
        </w:r>
      </w:ins>
      <w:ins w:id="53" w:author="ERCOT 092220" w:date="2020-09-21T14:22:00Z">
        <w:r w:rsidR="002051D0">
          <w:t>the</w:t>
        </w:r>
      </w:ins>
      <w:ins w:id="54" w:author="ERCOT 090320" w:date="2020-09-03T10:39:00Z">
        <w:del w:id="55" w:author="ERCOT 092220" w:date="2020-09-21T14:22:00Z">
          <w:r w:rsidR="009B14C6" w:rsidDel="002051D0">
            <w:delText>its</w:delText>
          </w:r>
        </w:del>
        <w:r w:rsidR="009B14C6">
          <w:t xml:space="preserve"> </w:t>
        </w:r>
      </w:ins>
      <w:ins w:id="56" w:author="ERCOT 092220" w:date="2020-09-14T10:09:00Z">
        <w:r w:rsidR="00420530">
          <w:t xml:space="preserve">total </w:t>
        </w:r>
      </w:ins>
      <w:ins w:id="57" w:author="ERCOT 090320" w:date="2020-09-03T10:39:00Z">
        <w:del w:id="58" w:author="ERCOT 092220" w:date="2020-09-17T17:29:00Z">
          <w:r w:rsidR="009B14C6" w:rsidRPr="00197513" w:rsidDel="003B5EDB">
            <w:delText>maximum</w:delText>
          </w:r>
          <w:r w:rsidR="009B14C6" w:rsidDel="003B5EDB">
            <w:delText xml:space="preserve"> </w:delText>
          </w:r>
        </w:del>
      </w:ins>
      <w:ins w:id="59" w:author="ERCOT 092220" w:date="2020-09-17T17:40:00Z">
        <w:r w:rsidR="00654FF1">
          <w:t xml:space="preserve">nameplate </w:t>
        </w:r>
      </w:ins>
      <w:ins w:id="60" w:author="ERCOT 090320" w:date="2020-09-03T10:39:00Z">
        <w:r w:rsidR="009B14C6">
          <w:t>MW</w:t>
        </w:r>
        <w:r w:rsidR="009B14C6" w:rsidRPr="00197513">
          <w:t xml:space="preserve"> </w:t>
        </w:r>
        <w:r w:rsidR="009B14C6">
          <w:t>Withdrawal</w:t>
        </w:r>
        <w:r w:rsidR="009B14C6" w:rsidRPr="00197513">
          <w:t xml:space="preserve"> </w:t>
        </w:r>
        <w:del w:id="61" w:author="ERCOT 092220" w:date="2020-09-15T18:54:00Z">
          <w:r w:rsidR="009B14C6" w:rsidRPr="00197513" w:rsidDel="0007006D">
            <w:delText>capability</w:delText>
          </w:r>
        </w:del>
      </w:ins>
      <w:ins w:id="62" w:author="ERCOT 092220" w:date="2020-09-15T18:54:00Z">
        <w:r w:rsidR="0007006D">
          <w:t xml:space="preserve"> rating</w:t>
        </w:r>
      </w:ins>
      <w:ins w:id="63" w:author="ERCOT 092220" w:date="2020-09-21T14:22:00Z">
        <w:r w:rsidR="002051D0">
          <w:t xml:space="preserve"> </w:t>
        </w:r>
        <w:r w:rsidR="002051D0" w:rsidRPr="002051D0">
          <w:t>of all ESR(s) within the facility</w:t>
        </w:r>
      </w:ins>
      <w:ins w:id="64" w:author="ERCOT 090320" w:date="2020-09-03T10:39:00Z">
        <w:r w:rsidR="009B14C6">
          <w:t>.</w:t>
        </w:r>
      </w:ins>
      <w:ins w:id="65" w:author="ERCOT" w:date="2020-06-04T09:39:00Z">
        <w:del w:id="66" w:author="ERCOT 090320" w:date="2020-09-03T10:39:00Z">
          <w:r w:rsidRPr="00197513" w:rsidDel="009B14C6">
            <w:delText>installed MW capacity of these Resources</w:delText>
          </w:r>
          <w:r w:rsidDel="009B14C6">
            <w:delText>, and an established limit on the maximum</w:delText>
          </w:r>
          <w:r w:rsidRPr="00197513" w:rsidDel="009B14C6">
            <w:delText xml:space="preserve"> MW </w:delText>
          </w:r>
          <w:r w:rsidDel="009B14C6">
            <w:delText xml:space="preserve">Withdrawal </w:delText>
          </w:r>
          <w:r w:rsidRPr="00197513" w:rsidDel="009B14C6">
            <w:delText xml:space="preserve">which is less than </w:delText>
          </w:r>
          <w:r w:rsidDel="009B14C6">
            <w:delText xml:space="preserve">the </w:delText>
          </w:r>
          <w:r w:rsidRPr="00197513" w:rsidDel="009B14C6">
            <w:delText>maximum</w:delText>
          </w:r>
          <w:r w:rsidDel="009B14C6">
            <w:delText xml:space="preserve"> MW</w:delText>
          </w:r>
          <w:r w:rsidRPr="00197513" w:rsidDel="009B14C6">
            <w:delText xml:space="preserve"> </w:delText>
          </w:r>
          <w:r w:rsidDel="009B14C6">
            <w:delText>Withdrawal</w:delText>
          </w:r>
          <w:r w:rsidRPr="00197513" w:rsidDel="009B14C6">
            <w:delText xml:space="preserve"> capability</w:delText>
          </w:r>
          <w:r w:rsidDel="009B14C6">
            <w:delText xml:space="preserve"> of any ESR(s)</w:delText>
          </w:r>
          <w:r w:rsidRPr="00197513" w:rsidDel="009B14C6">
            <w:delText xml:space="preserve">. </w:delText>
          </w:r>
          <w:r w:rsidDel="009B14C6">
            <w:delText xml:space="preserve"> The limit(s) shall be established through</w:delText>
          </w:r>
          <w:r w:rsidRPr="00197513" w:rsidDel="009B14C6">
            <w:delText xml:space="preserve"> the Resource Registration data </w:delText>
          </w:r>
          <w:r w:rsidDel="009B14C6">
            <w:delText>and</w:delText>
          </w:r>
          <w:r w:rsidRPr="00197513" w:rsidDel="009B14C6">
            <w:delText xml:space="preserve"> </w:delText>
          </w:r>
          <w:r w:rsidDel="009B14C6">
            <w:delText xml:space="preserve">in </w:delText>
          </w:r>
          <w:r w:rsidRPr="00197513" w:rsidDel="009B14C6">
            <w:delText>an attestation from the Resource Entity</w:delText>
          </w:r>
          <w:r w:rsidDel="009B14C6">
            <w:delText xml:space="preserve"> in a form designated by ERCOT.</w:delText>
          </w:r>
          <w:r w:rsidRPr="00197513" w:rsidDel="009B14C6">
            <w:delText xml:space="preserve"> </w:delText>
          </w:r>
          <w:r w:rsidDel="009B14C6">
            <w:delText xml:space="preserve"> A Self-Limiting Facility shall be represented by a single Resource Entity and a single Qualified Scheduling Entity (QSE).</w:delText>
          </w:r>
        </w:del>
      </w:ins>
      <w:ins w:id="67" w:author="ERCOT 092220" w:date="2020-09-14T10:09:00Z">
        <w:r w:rsidR="00420530">
          <w:t xml:space="preserve">  </w:t>
        </w:r>
      </w:ins>
    </w:p>
    <w:p w14:paraId="33F15063" w14:textId="3DD1BD22" w:rsidR="00454A98" w:rsidRPr="00767BE3" w:rsidDel="001C6025" w:rsidRDefault="00454A98" w:rsidP="008A00AD">
      <w:pPr>
        <w:spacing w:before="240" w:after="240"/>
        <w:ind w:left="7"/>
        <w:rPr>
          <w:ins w:id="68" w:author="ERCOT" w:date="2020-04-10T13:45:00Z"/>
          <w:del w:id="69" w:author="ERCOT 090320" w:date="2020-09-03T10:34:00Z"/>
          <w:b/>
        </w:rPr>
      </w:pPr>
      <w:ins w:id="70" w:author="ERCOT" w:date="2020-04-10T13:45:00Z">
        <w:del w:id="71" w:author="ERCOT 090320" w:date="2020-09-03T10:34:00Z">
          <w:r w:rsidRPr="00767BE3" w:rsidDel="001C6025">
            <w:rPr>
              <w:b/>
            </w:rPr>
            <w:delText>Self-Limiting Resource</w:delText>
          </w:r>
        </w:del>
      </w:ins>
    </w:p>
    <w:p w14:paraId="50A98B01" w14:textId="3E39F8F6" w:rsidR="00982C16" w:rsidDel="001C6025" w:rsidRDefault="008A00AD" w:rsidP="008A00AD">
      <w:pPr>
        <w:spacing w:after="240"/>
        <w:ind w:left="7"/>
        <w:rPr>
          <w:del w:id="72" w:author="ERCOT 090320" w:date="2020-09-03T10:34:00Z"/>
        </w:rPr>
      </w:pPr>
      <w:bookmarkStart w:id="73" w:name="_Toc204048540"/>
      <w:bookmarkStart w:id="74" w:name="_Toc400526135"/>
      <w:bookmarkStart w:id="75" w:name="_Toc405534453"/>
      <w:bookmarkStart w:id="76" w:name="_Toc406570466"/>
      <w:bookmarkStart w:id="77" w:name="_Toc410910618"/>
      <w:bookmarkStart w:id="78" w:name="_Toc411841046"/>
      <w:bookmarkStart w:id="79" w:name="_Toc422147008"/>
      <w:bookmarkStart w:id="80" w:name="_Toc433020604"/>
      <w:bookmarkStart w:id="81" w:name="_Toc437262045"/>
      <w:bookmarkStart w:id="82" w:name="_Toc478375220"/>
      <w:bookmarkStart w:id="83" w:name="_Toc33773584"/>
      <w:ins w:id="84" w:author="ERCOT" w:date="2020-06-04T09:40:00Z">
        <w:del w:id="85" w:author="ERCOT 090320" w:date="2020-09-03T10:34:00Z">
          <w:r w:rsidDel="001C6025">
            <w:lastRenderedPageBreak/>
            <w:delText xml:space="preserve">A Generation </w:delText>
          </w:r>
          <w:r w:rsidRPr="00197513" w:rsidDel="001C6025">
            <w:delText>Resource</w:delText>
          </w:r>
          <w:r w:rsidDel="001C6025">
            <w:delText xml:space="preserve"> or Energy Storage Resource (ESR)</w:delText>
          </w:r>
          <w:r w:rsidRPr="00767BE3" w:rsidDel="001C6025">
            <w:delText xml:space="preserve"> </w:delText>
          </w:r>
          <w:r w:rsidDel="001C6025">
            <w:delText>which has</w:delText>
          </w:r>
          <w:r w:rsidRPr="00767BE3" w:rsidDel="001C6025">
            <w:delText xml:space="preserve"> a</w:delText>
          </w:r>
          <w:r w:rsidDel="001C6025">
            <w:delText>n established limit on its</w:delText>
          </w:r>
          <w:r w:rsidRPr="00767BE3" w:rsidDel="001C6025">
            <w:delText xml:space="preserve"> maximum MW </w:delText>
          </w:r>
          <w:r w:rsidDel="001C6025">
            <w:delText xml:space="preserve">Injection </w:delText>
          </w:r>
          <w:r w:rsidRPr="00767BE3" w:rsidDel="001C6025">
            <w:delText>which is less than the installed MW capacity of the Resource</w:delText>
          </w:r>
          <w:r w:rsidDel="001C6025">
            <w:delText xml:space="preserve">, and, in the case of an ESR, may have a limit on the maximum </w:delText>
          </w:r>
          <w:r w:rsidRPr="00767BE3" w:rsidDel="001C6025">
            <w:delText xml:space="preserve">MW </w:delText>
          </w:r>
          <w:r w:rsidDel="001C6025">
            <w:delText>Withdrawal</w:delText>
          </w:r>
          <w:r w:rsidRPr="00767BE3" w:rsidDel="001C6025">
            <w:delText xml:space="preserve"> which is less than </w:delText>
          </w:r>
          <w:r w:rsidDel="001C6025">
            <w:delText xml:space="preserve">the ESR’s </w:delText>
          </w:r>
          <w:r w:rsidRPr="00767BE3" w:rsidDel="001C6025">
            <w:delText xml:space="preserve">maximum </w:delText>
          </w:r>
          <w:r w:rsidDel="001C6025">
            <w:delText>MW Withdrawal</w:delText>
          </w:r>
          <w:r w:rsidRPr="00767BE3" w:rsidDel="001C6025">
            <w:delText xml:space="preserve"> capability. </w:delText>
          </w:r>
          <w:r w:rsidDel="001C6025">
            <w:delText xml:space="preserve"> The limit(s) shall be established through</w:delText>
          </w:r>
          <w:r w:rsidRPr="00197513" w:rsidDel="001C6025">
            <w:delText xml:space="preserve"> the Resource Registration data </w:delText>
          </w:r>
          <w:r w:rsidDel="001C6025">
            <w:delText>and</w:delText>
          </w:r>
          <w:r w:rsidRPr="00197513" w:rsidDel="001C6025">
            <w:delText xml:space="preserve"> </w:delText>
          </w:r>
          <w:r w:rsidDel="001C6025">
            <w:delText xml:space="preserve">in </w:delText>
          </w:r>
          <w:r w:rsidRPr="00197513" w:rsidDel="001C6025">
            <w:delText>an attestation</w:delText>
          </w:r>
          <w:r w:rsidRPr="003D5A1C" w:rsidDel="001C6025">
            <w:delText xml:space="preserve"> </w:delText>
          </w:r>
          <w:r w:rsidRPr="00197513" w:rsidDel="001C6025">
            <w:delText>from the Resource Entity</w:delText>
          </w:r>
          <w:r w:rsidDel="001C6025">
            <w:delText xml:space="preserve"> in a form designated by ERCOT.</w:delText>
          </w:r>
        </w:del>
      </w:ins>
    </w:p>
    <w:p w14:paraId="2C5B05F2" w14:textId="77777777" w:rsidR="006E2DAE" w:rsidRDefault="006E2DAE" w:rsidP="006E2DAE">
      <w:pPr>
        <w:pStyle w:val="H2"/>
      </w:pPr>
      <w:r>
        <w:t>3.8</w:t>
      </w:r>
      <w:r>
        <w:tab/>
        <w:t xml:space="preserve">Special Considerations </w:t>
      </w:r>
      <w:del w:id="86" w:author="ERCOT" w:date="2020-04-14T08:01:00Z">
        <w:r w:rsidDel="006E2DAE">
          <w:delText>for Split Generation Meters</w:delText>
        </w:r>
        <w:bookmarkEnd w:id="73"/>
        <w:r w:rsidDel="006E2DAE">
          <w:delText>, Combined Cycle Generation Resources, Quick Start Generation Resources, Hydro Generation Resources</w:delText>
        </w:r>
        <w:bookmarkEnd w:id="74"/>
        <w:bookmarkEnd w:id="75"/>
        <w:bookmarkEnd w:id="76"/>
        <w:bookmarkEnd w:id="77"/>
        <w:bookmarkEnd w:id="78"/>
        <w:bookmarkEnd w:id="79"/>
        <w:bookmarkEnd w:id="80"/>
        <w:bookmarkEnd w:id="81"/>
        <w:bookmarkEnd w:id="82"/>
        <w:r w:rsidDel="006E2DAE">
          <w:delText>,</w:delText>
        </w:r>
        <w:r w:rsidRPr="002519D5" w:rsidDel="006E2DAE">
          <w:delText xml:space="preserve"> Limited Duration Resources</w:delText>
        </w:r>
        <w:r w:rsidDel="006E2DAE">
          <w:delText>, and Energy Storage Resources</w:delText>
        </w:r>
      </w:del>
      <w:bookmarkEnd w:id="8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21C93" w14:paraId="63104B98"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0C771A57" w14:textId="77777777" w:rsidR="00321C93" w:rsidRDefault="00321C93" w:rsidP="008126DC">
            <w:pPr>
              <w:spacing w:before="120" w:after="240"/>
              <w:rPr>
                <w:b/>
                <w:i/>
              </w:rPr>
            </w:pPr>
            <w:bookmarkStart w:id="87" w:name="_Toc33773591"/>
            <w:r>
              <w:rPr>
                <w:b/>
                <w:i/>
              </w:rPr>
              <w:t>[NPRR986 and NPRR1016</w:t>
            </w:r>
            <w:r w:rsidRPr="004B0726">
              <w:rPr>
                <w:b/>
                <w:i/>
              </w:rPr>
              <w:t xml:space="preserve">: </w:t>
            </w:r>
            <w:r>
              <w:rPr>
                <w:b/>
                <w:i/>
              </w:rPr>
              <w:t xml:space="preserve"> Replace applicable portions of Section 3.8 above with the following upon system implementation:</w:t>
            </w:r>
            <w:r w:rsidRPr="004B0726">
              <w:rPr>
                <w:b/>
                <w:i/>
              </w:rPr>
              <w:t>]</w:t>
            </w:r>
          </w:p>
          <w:p w14:paraId="503A2E55" w14:textId="18A34BEB" w:rsidR="00321C93" w:rsidRPr="002A760C" w:rsidRDefault="00321C93" w:rsidP="001C6025">
            <w:pPr>
              <w:spacing w:after="240"/>
              <w:ind w:left="720" w:hanging="720"/>
              <w:rPr>
                <w:b/>
              </w:rPr>
            </w:pPr>
            <w:r w:rsidRPr="00545C6F">
              <w:rPr>
                <w:b/>
              </w:rPr>
              <w:t xml:space="preserve">3.8 </w:t>
            </w:r>
            <w:r w:rsidRPr="00545C6F">
              <w:rPr>
                <w:b/>
              </w:rPr>
              <w:tab/>
              <w:t xml:space="preserve">Special Considerations </w:t>
            </w:r>
            <w:del w:id="88" w:author="ERCOT 090320" w:date="2020-09-03T10:34:00Z">
              <w:r w:rsidRPr="00545C6F" w:rsidDel="001C6025">
                <w:rPr>
                  <w:b/>
                </w:rPr>
                <w:delText>for Split Generation Meters, Combined Cycle Generation Resources, Quick Start Generation Resources, Hydro Generation Resources, Energy Storage Resources</w:delText>
              </w:r>
              <w:r w:rsidDel="001C6025">
                <w:rPr>
                  <w:b/>
                </w:rPr>
                <w:delText>, Distribution Generation Resources, and Distribution Energy Storage Resources</w:delText>
              </w:r>
            </w:del>
          </w:p>
        </w:tc>
      </w:tr>
    </w:tbl>
    <w:p w14:paraId="3AFFEA42" w14:textId="77777777" w:rsidR="00454A98" w:rsidRPr="00197513" w:rsidRDefault="00454A98" w:rsidP="009B14C6">
      <w:pPr>
        <w:spacing w:before="240" w:after="240"/>
        <w:rPr>
          <w:ins w:id="89" w:author="ERCOT" w:date="2020-04-10T13:45:00Z"/>
          <w:b/>
          <w:i/>
        </w:rPr>
      </w:pPr>
      <w:ins w:id="90" w:author="ERCOT" w:date="2020-04-10T13:45:00Z">
        <w:r w:rsidRPr="00197513">
          <w:rPr>
            <w:b/>
            <w:i/>
          </w:rPr>
          <w:t>3.8.7</w:t>
        </w:r>
        <w:r w:rsidRPr="00197513">
          <w:rPr>
            <w:b/>
            <w:i/>
          </w:rPr>
          <w:tab/>
        </w:r>
        <w:bookmarkEnd w:id="87"/>
        <w:r w:rsidRPr="00197513">
          <w:rPr>
            <w:b/>
            <w:i/>
          </w:rPr>
          <w:t>Self-Limiting Facility</w:t>
        </w:r>
        <w:del w:id="91" w:author="ERCOT 090320" w:date="2020-09-03T10:41:00Z">
          <w:r w:rsidRPr="00197513" w:rsidDel="009B14C6">
            <w:rPr>
              <w:b/>
              <w:i/>
            </w:rPr>
            <w:delText xml:space="preserve"> and Self-</w:delText>
          </w:r>
        </w:del>
        <w:del w:id="92" w:author="ERCOT 090320" w:date="2020-09-03T10:40:00Z">
          <w:r w:rsidRPr="00197513" w:rsidDel="009B14C6">
            <w:rPr>
              <w:b/>
              <w:i/>
            </w:rPr>
            <w:delText>Limiting Resource</w:delText>
          </w:r>
        </w:del>
        <w:r w:rsidRPr="00197513">
          <w:rPr>
            <w:b/>
            <w:i/>
          </w:rPr>
          <w:t xml:space="preserve"> </w:t>
        </w:r>
      </w:ins>
    </w:p>
    <w:p w14:paraId="62E1EB6B" w14:textId="7AE0718F" w:rsidR="009B14C6" w:rsidRDefault="009B14C6" w:rsidP="009B14C6">
      <w:pPr>
        <w:spacing w:after="240"/>
        <w:ind w:left="720" w:hanging="720"/>
        <w:rPr>
          <w:ins w:id="93" w:author="ERCOT 090320" w:date="2020-09-03T10:42:00Z"/>
        </w:rPr>
      </w:pPr>
      <w:bookmarkStart w:id="94" w:name="_Toc400526142"/>
      <w:bookmarkStart w:id="95" w:name="_Toc405534460"/>
      <w:bookmarkStart w:id="96" w:name="_Toc406570473"/>
      <w:bookmarkStart w:id="97" w:name="_Toc410910625"/>
      <w:bookmarkStart w:id="98" w:name="_Toc411841053"/>
      <w:bookmarkStart w:id="99" w:name="_Toc422147015"/>
      <w:bookmarkStart w:id="100" w:name="_Toc433020611"/>
      <w:bookmarkStart w:id="101" w:name="_Toc437262052"/>
      <w:bookmarkStart w:id="102" w:name="_Toc478375227"/>
      <w:bookmarkStart w:id="103" w:name="_Toc33773593"/>
      <w:ins w:id="104" w:author="ERCOT 090320" w:date="2020-09-03T10:42:00Z">
        <w:r>
          <w:t>(1)</w:t>
        </w:r>
        <w:r>
          <w:tab/>
          <w:t xml:space="preserve">A Resource Entity or Interconnecting Entity for a Self-Limiting Facility may establish a </w:t>
        </w:r>
        <w:del w:id="105" w:author="ERCOT 092220" w:date="2020-09-17T17:33:00Z">
          <w:r w:rsidDel="00654FF1">
            <w:delText xml:space="preserve">maximum </w:delText>
          </w:r>
        </w:del>
        <w:r>
          <w:t xml:space="preserve">MW Injection or MW Withdrawal limit by submitting </w:t>
        </w:r>
        <w:r w:rsidRPr="00197513">
          <w:t xml:space="preserve">an attestation </w:t>
        </w:r>
        <w:r>
          <w:t xml:space="preserve">in a form designated by ERCOT through the Resource Registration process.  The Resource Entity or Interconnecting Entity shall simultaneously provide a copy of the attestation to the interconnecting </w:t>
        </w:r>
      </w:ins>
      <w:ins w:id="106" w:author="ERCOT 090320" w:date="2020-09-03T17:35:00Z">
        <w:r w:rsidR="00291CA7" w:rsidRPr="00291CA7">
          <w:t>Transmission and/or Distribution Service Provider</w:t>
        </w:r>
        <w:r w:rsidR="00291CA7">
          <w:t xml:space="preserve"> (</w:t>
        </w:r>
      </w:ins>
      <w:ins w:id="107" w:author="ERCOT 090320" w:date="2020-09-03T10:42:00Z">
        <w:r>
          <w:t>TDSP</w:t>
        </w:r>
      </w:ins>
      <w:ins w:id="108" w:author="ERCOT 090320" w:date="2020-09-03T17:35:00Z">
        <w:r w:rsidR="00291CA7">
          <w:t>)</w:t>
        </w:r>
      </w:ins>
      <w:ins w:id="109" w:author="ERCOT 090320" w:date="2020-09-03T10:42:00Z">
        <w:r>
          <w:t>.  All Resources within a Self-Limiting Facility shall be represented by a single Resource Entity and a single Qualified Scheduling Entity (QSE).</w:t>
        </w:r>
      </w:ins>
    </w:p>
    <w:p w14:paraId="56DCD231" w14:textId="1029C41F" w:rsidR="008A00AD" w:rsidRDefault="008A00AD" w:rsidP="009B14C6">
      <w:pPr>
        <w:pStyle w:val="BodyTextNumbered"/>
        <w:rPr>
          <w:ins w:id="110" w:author="ERCOT" w:date="2020-06-04T09:42:00Z"/>
        </w:rPr>
      </w:pPr>
      <w:ins w:id="111" w:author="ERCOT" w:date="2020-06-04T09:42:00Z">
        <w:r>
          <w:t>(</w:t>
        </w:r>
      </w:ins>
      <w:ins w:id="112" w:author="ERCOT 090320" w:date="2020-09-03T10:42:00Z">
        <w:r w:rsidR="009B14C6">
          <w:t>2</w:t>
        </w:r>
      </w:ins>
      <w:ins w:id="113" w:author="ERCOT" w:date="2020-06-04T09:42:00Z">
        <w:del w:id="114" w:author="ERCOT 090320" w:date="2020-09-03T10:42:00Z">
          <w:r w:rsidDel="009B14C6">
            <w:delText>1</w:delText>
          </w:r>
        </w:del>
        <w:r>
          <w:t>)</w:t>
        </w:r>
        <w:r>
          <w:tab/>
          <w:t>A Self-Limiting Facility</w:t>
        </w:r>
        <w:del w:id="115" w:author="ERCOT 090320" w:date="2020-09-03T10:41:00Z">
          <w:r w:rsidDel="009B14C6">
            <w:delText xml:space="preserve"> or </w:delText>
          </w:r>
          <w:r w:rsidRPr="00D73C49" w:rsidDel="009B14C6">
            <w:delText>Self-Limiting Resource</w:delText>
          </w:r>
        </w:del>
        <w:r>
          <w:t xml:space="preserve"> shall not inject or withdraw power in excess of its established </w:t>
        </w:r>
        <w:del w:id="116" w:author="ERCOT 092220" w:date="2020-09-17T17:34:00Z">
          <w:r w:rsidDel="00654FF1">
            <w:delText xml:space="preserve">maximum </w:delText>
          </w:r>
        </w:del>
        <w:r w:rsidRPr="00AA1205">
          <w:t xml:space="preserve">MW </w:t>
        </w:r>
        <w:r>
          <w:t xml:space="preserve">Injection </w:t>
        </w:r>
        <w:r w:rsidRPr="00AA1205">
          <w:t>limit</w:t>
        </w:r>
        <w:r>
          <w:t xml:space="preserve"> or its established </w:t>
        </w:r>
        <w:del w:id="117" w:author="ERCOT 092220" w:date="2020-09-17T17:34:00Z">
          <w:r w:rsidDel="00654FF1">
            <w:delText>maximum</w:delText>
          </w:r>
          <w:r w:rsidRPr="00AA1205" w:rsidDel="00654FF1">
            <w:delText xml:space="preserve"> </w:delText>
          </w:r>
        </w:del>
        <w:r w:rsidRPr="00AA1205">
          <w:t>MW</w:t>
        </w:r>
        <w:r>
          <w:t xml:space="preserve"> Withdrawal</w:t>
        </w:r>
        <w:r w:rsidRPr="00AA1205">
          <w:t xml:space="preserve"> limit</w:t>
        </w:r>
        <w:r>
          <w:t xml:space="preserve">. </w:t>
        </w:r>
      </w:ins>
    </w:p>
    <w:p w14:paraId="707886CD" w14:textId="352AFEFD" w:rsidR="008A00AD" w:rsidRPr="00AA1205" w:rsidRDefault="008A00AD" w:rsidP="008A00AD">
      <w:pPr>
        <w:pStyle w:val="BodyTextNumbered"/>
        <w:rPr>
          <w:ins w:id="118" w:author="ERCOT" w:date="2020-06-04T09:42:00Z"/>
        </w:rPr>
      </w:pPr>
      <w:ins w:id="119" w:author="ERCOT" w:date="2020-06-04T09:42:00Z">
        <w:r>
          <w:t>(</w:t>
        </w:r>
      </w:ins>
      <w:ins w:id="120" w:author="ERCOT 090320" w:date="2020-09-03T10:43:00Z">
        <w:r w:rsidR="009B14C6">
          <w:t>3</w:t>
        </w:r>
      </w:ins>
      <w:ins w:id="121" w:author="ERCOT" w:date="2020-06-04T09:42:00Z">
        <w:del w:id="122" w:author="ERCOT 090320" w:date="2020-09-03T10:43:00Z">
          <w:r w:rsidDel="009B14C6">
            <w:delText>2</w:delText>
          </w:r>
        </w:del>
        <w:r>
          <w:t>)</w:t>
        </w:r>
        <w:r>
          <w:tab/>
          <w:t>On a m</w:t>
        </w:r>
        <w:r w:rsidRPr="00AA1205">
          <w:t xml:space="preserve">onthly </w:t>
        </w:r>
        <w:r>
          <w:t xml:space="preserve">basis, </w:t>
        </w:r>
        <w:r w:rsidRPr="00AA1205">
          <w:t xml:space="preserve">ERCOT will </w:t>
        </w:r>
        <w:r>
          <w:t>report to the Reliab</w:t>
        </w:r>
      </w:ins>
      <w:ins w:id="123" w:author="ERCOT" w:date="2020-06-04T14:53:00Z">
        <w:r w:rsidR="00C30936">
          <w:t>i</w:t>
        </w:r>
      </w:ins>
      <w:ins w:id="124" w:author="ERCOT" w:date="2020-06-04T09:42:00Z">
        <w:r>
          <w:t>lity Monitor and IMM</w:t>
        </w:r>
        <w:r w:rsidRPr="00AA1205">
          <w:t xml:space="preserve"> any instance </w:t>
        </w:r>
        <w:r>
          <w:t xml:space="preserve">where a </w:t>
        </w:r>
        <w:r w:rsidRPr="00AA1205">
          <w:t>Self-Limiting Facility</w:t>
        </w:r>
      </w:ins>
      <w:ins w:id="125" w:author="ERCOT 090320" w:date="2020-09-03T10:42:00Z">
        <w:r w:rsidR="009B14C6">
          <w:t>’s</w:t>
        </w:r>
      </w:ins>
      <w:ins w:id="126" w:author="ERCOT" w:date="2020-06-04T09:42:00Z">
        <w:del w:id="127" w:author="ERCOT 090320" w:date="2020-09-03T10:42:00Z">
          <w:r w:rsidRPr="00AA1205" w:rsidDel="009B14C6">
            <w:delText xml:space="preserve"> or Self-Limiting Resource</w:delText>
          </w:r>
          <w:r w:rsidDel="009B14C6">
            <w:delText>’s</w:delText>
          </w:r>
        </w:del>
        <w:r w:rsidRPr="00AA1205">
          <w:t xml:space="preserve"> actual </w:t>
        </w:r>
        <w:r>
          <w:t xml:space="preserve">MW Injections exceeded the </w:t>
        </w:r>
        <w:del w:id="128" w:author="ERCOT 092220" w:date="2020-09-17T17:34:00Z">
          <w:r w:rsidRPr="00AA1205" w:rsidDel="00654FF1">
            <w:delText xml:space="preserve">maximum </w:delText>
          </w:r>
        </w:del>
        <w:r w:rsidRPr="00AA1205">
          <w:t xml:space="preserve">MW </w:t>
        </w:r>
        <w:r>
          <w:t xml:space="preserve">Injection </w:t>
        </w:r>
        <w:r w:rsidRPr="00AA1205">
          <w:t xml:space="preserve">limit or </w:t>
        </w:r>
        <w:r>
          <w:t xml:space="preserve">where actual MW Withdrawals exceeded the </w:t>
        </w:r>
        <w:del w:id="129" w:author="ERCOT 092220" w:date="2020-09-17T17:34:00Z">
          <w:r w:rsidDel="00654FF1">
            <w:delText>maximum</w:delText>
          </w:r>
          <w:r w:rsidRPr="00AA1205" w:rsidDel="00654FF1">
            <w:delText xml:space="preserve"> </w:delText>
          </w:r>
        </w:del>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ins>
      <w:ins w:id="130" w:author="ERCOT 090320" w:date="2020-09-03T10:42:00Z">
        <w:r w:rsidR="009B14C6">
          <w:t>Self-Limiting Facility</w:t>
        </w:r>
      </w:ins>
      <w:ins w:id="131" w:author="ERCOT" w:date="2020-06-04T09:42:00Z">
        <w:del w:id="132" w:author="ERCOT 090320" w:date="2020-09-03T10:42:00Z">
          <w:r w:rsidRPr="00AA1205" w:rsidDel="009B14C6">
            <w:delText>Resource</w:delText>
          </w:r>
        </w:del>
        <w:r>
          <w:t>, as described in Section 3.9.1, Current Operating Plan Criteria</w:t>
        </w:r>
        <w:r w:rsidRPr="00AA1205">
          <w:t xml:space="preserve">. </w:t>
        </w:r>
      </w:ins>
    </w:p>
    <w:p w14:paraId="5AD860FB" w14:textId="59CF8191" w:rsidR="008A00AD" w:rsidRPr="00AA1205" w:rsidRDefault="008A00AD" w:rsidP="008A00AD">
      <w:pPr>
        <w:pStyle w:val="BodyTextNumbered"/>
        <w:rPr>
          <w:ins w:id="133" w:author="ERCOT" w:date="2020-06-04T09:42:00Z"/>
        </w:rPr>
      </w:pPr>
      <w:ins w:id="134" w:author="ERCOT" w:date="2020-06-04T09:42:00Z">
        <w:r>
          <w:t>(</w:t>
        </w:r>
      </w:ins>
      <w:ins w:id="135" w:author="ERCOT 090320" w:date="2020-09-03T10:43:00Z">
        <w:r w:rsidR="009B14C6">
          <w:t>4</w:t>
        </w:r>
      </w:ins>
      <w:ins w:id="136" w:author="ERCOT" w:date="2020-06-04T09:42:00Z">
        <w:del w:id="137" w:author="ERCOT 090320" w:date="2020-09-03T10:43:00Z">
          <w:r w:rsidDel="009B14C6">
            <w:delText>3</w:delText>
          </w:r>
        </w:del>
        <w:r>
          <w:t>)</w:t>
        </w:r>
        <w:r>
          <w:tab/>
          <w:t xml:space="preserve">If requested by </w:t>
        </w:r>
        <w:r w:rsidRPr="00AA1205">
          <w:t>ERCOT</w:t>
        </w:r>
        <w:r>
          <w:t>,</w:t>
        </w:r>
        <w:r w:rsidRPr="00AA1205">
          <w:t xml:space="preserve"> </w:t>
        </w:r>
        <w:r>
          <w:t xml:space="preserve">the relevant QSE shall provide </w:t>
        </w:r>
        <w:r w:rsidRPr="00AA1205">
          <w:t xml:space="preserve">meter data to confirm </w:t>
        </w:r>
        <w:r w:rsidR="00C30936">
          <w:t>whether</w:t>
        </w:r>
        <w:r w:rsidRPr="00AA1205">
          <w:t xml:space="preserve"> </w:t>
        </w:r>
        <w:r>
          <w:t>the established</w:t>
        </w:r>
        <w:r w:rsidRPr="00AA1205">
          <w:t xml:space="preserve"> </w:t>
        </w:r>
        <w:r>
          <w:t xml:space="preserve">limits for a </w:t>
        </w:r>
        <w:r w:rsidRPr="00AA1205">
          <w:t>Self-Limiting Facility</w:t>
        </w:r>
        <w:del w:id="138" w:author="ERCOT 090320" w:date="2020-09-03T10:43:00Z">
          <w:r w:rsidRPr="00AA1205" w:rsidDel="009B14C6">
            <w:delText xml:space="preserve"> or Self-Limiting Resource</w:delText>
          </w:r>
        </w:del>
        <w:r>
          <w:t xml:space="preserve"> were violated</w:t>
        </w:r>
        <w:r w:rsidRPr="00AA1205">
          <w:t xml:space="preserve">. </w:t>
        </w:r>
      </w:ins>
    </w:p>
    <w:p w14:paraId="3A0D566D" w14:textId="67B94F9A" w:rsidR="008A00AD" w:rsidRDefault="008A00AD" w:rsidP="008A00AD">
      <w:pPr>
        <w:pStyle w:val="BodyTextNumbered"/>
        <w:rPr>
          <w:ins w:id="139" w:author="ERCOT" w:date="2020-06-04T09:42:00Z"/>
          <w:iCs w:val="0"/>
          <w:szCs w:val="24"/>
        </w:rPr>
      </w:pPr>
      <w:ins w:id="140" w:author="ERCOT" w:date="2020-06-04T09:42:00Z">
        <w:r>
          <w:t>(</w:t>
        </w:r>
      </w:ins>
      <w:ins w:id="141" w:author="ERCOT 090320" w:date="2020-09-03T11:21:00Z">
        <w:r w:rsidR="00D360C2">
          <w:t>5</w:t>
        </w:r>
      </w:ins>
      <w:ins w:id="142" w:author="ERCOT" w:date="2020-06-04T09:42:00Z">
        <w:del w:id="143" w:author="ERCOT 090320" w:date="2020-09-03T11:21:00Z">
          <w:r w:rsidDel="00D360C2">
            <w:delText>4</w:delText>
          </w:r>
        </w:del>
        <w:r>
          <w:t>)</w:t>
        </w:r>
        <w:r>
          <w:tab/>
        </w:r>
      </w:ins>
      <w:ins w:id="144" w:author="ERCOT 090320" w:date="2020-09-03T10:43:00Z">
        <w:r w:rsidR="009B14C6">
          <w:t>If ERCOT determines that a</w:t>
        </w:r>
      </w:ins>
      <w:ins w:id="145" w:author="ERCOT" w:date="2020-06-04T09:42:00Z">
        <w:del w:id="146" w:author="ERCOT 090320" w:date="2020-09-03T10:43:00Z">
          <w:r w:rsidDel="009B14C6">
            <w:delText>A</w:delText>
          </w:r>
        </w:del>
        <w:r>
          <w:t xml:space="preserve"> </w:t>
        </w:r>
        <w:r w:rsidRPr="00B87E38">
          <w:t>Self-Limiting Facility</w:t>
        </w:r>
        <w:del w:id="147" w:author="ERCOT 090320" w:date="2020-09-03T10:43:00Z">
          <w:r w:rsidDel="009B14C6">
            <w:delText xml:space="preserve"> </w:delText>
          </w:r>
          <w:r w:rsidRPr="00B87E38" w:rsidDel="009B14C6">
            <w:delText>or Self-Limiting Resource</w:delText>
          </w:r>
        </w:del>
        <w:r w:rsidRPr="00B87E38">
          <w:t xml:space="preserve"> </w:t>
        </w:r>
        <w:del w:id="148" w:author="ERCOT 090320" w:date="2020-09-03T10:52:00Z">
          <w:r w:rsidRPr="00B87E38" w:rsidDel="00377BAE">
            <w:delText>that exceeds</w:delText>
          </w:r>
        </w:del>
      </w:ins>
      <w:ins w:id="149" w:author="ERCOT 090320" w:date="2020-09-03T10:52:00Z">
        <w:r w:rsidR="00377BAE">
          <w:t>connected at transmission voltage has</w:t>
        </w:r>
        <w:r w:rsidR="00377BAE" w:rsidRPr="00B87E38">
          <w:t xml:space="preserve"> exceed</w:t>
        </w:r>
        <w:r w:rsidR="00377BAE">
          <w:t>ed</w:t>
        </w:r>
      </w:ins>
      <w:ins w:id="150" w:author="ERCOT" w:date="2020-06-04T09:42:00Z">
        <w:r w:rsidRPr="00B87E38">
          <w:t xml:space="preserve"> </w:t>
        </w:r>
        <w:r>
          <w:t xml:space="preserve">either </w:t>
        </w:r>
        <w:r w:rsidRPr="00B87E38">
          <w:t xml:space="preserve">its </w:t>
        </w:r>
        <w:del w:id="151" w:author="ERCOT 092220" w:date="2020-09-17T17:34:00Z">
          <w:r w:rsidRPr="00B87E38" w:rsidDel="00654FF1">
            <w:delText xml:space="preserve">maximum </w:delText>
          </w:r>
        </w:del>
        <w:r w:rsidRPr="00B87E38">
          <w:t xml:space="preserve">MW </w:t>
        </w:r>
        <w:r>
          <w:lastRenderedPageBreak/>
          <w:t>Injection</w:t>
        </w:r>
        <w:r w:rsidRPr="00B87E38">
          <w:t xml:space="preserve"> limit or its </w:t>
        </w:r>
        <w:del w:id="152" w:author="ERCOT 092220" w:date="2020-09-17T17:34:00Z">
          <w:r w:rsidDel="00654FF1">
            <w:delText>maximum</w:delText>
          </w:r>
          <w:r w:rsidRPr="00B87E38" w:rsidDel="00654FF1">
            <w:delText xml:space="preserve"> </w:delText>
          </w:r>
        </w:del>
        <w:r w:rsidRPr="00B87E38">
          <w:t xml:space="preserve">MW </w:t>
        </w:r>
        <w:r>
          <w:t>Withdrawal</w:t>
        </w:r>
        <w:r w:rsidRPr="00B87E38">
          <w:t xml:space="preserve"> limit </w:t>
        </w:r>
        <w:r>
          <w:t>established in the Resource Registration data</w:t>
        </w:r>
        <w:del w:id="153" w:author="ERCOT 090320" w:date="2020-09-03T10:52:00Z">
          <w:r w:rsidDel="00377BAE">
            <w:delText>,</w:delText>
          </w:r>
        </w:del>
        <w:r>
          <w:t xml:space="preserve"> </w:t>
        </w:r>
      </w:ins>
      <w:ins w:id="154" w:author="ERCOT 090320" w:date="2020-09-03T10:52:00Z">
        <w:r w:rsidR="00377BAE">
          <w:t xml:space="preserve">by more than the greater of 5 MW or 3% of the limit, the Self-Limiting Facility </w:t>
        </w:r>
      </w:ins>
      <w:ins w:id="155" w:author="ERCOT" w:date="2020-06-04T09:42:00Z">
        <w:r>
          <w:t>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w:t>
        </w:r>
        <w:del w:id="156" w:author="ERCOT 090320" w:date="2020-09-03T10:54:00Z">
          <w:r w:rsidDel="00377BAE">
            <w:rPr>
              <w:iCs w:val="0"/>
              <w:szCs w:val="24"/>
            </w:rPr>
            <w:delText xml:space="preserve"> or Self-Limiting Resource</w:delText>
          </w:r>
        </w:del>
        <w:r>
          <w:rPr>
            <w:iCs w:val="0"/>
            <w:szCs w:val="24"/>
          </w:rPr>
          <w:t xml:space="preserve"> at the completion of the generation interconnection process</w:t>
        </w:r>
        <w:r w:rsidRPr="00B87E38">
          <w:rPr>
            <w:iCs w:val="0"/>
            <w:szCs w:val="24"/>
          </w:rPr>
          <w:t>.</w:t>
        </w:r>
      </w:ins>
      <w:ins w:id="157" w:author="ERCOT 090320" w:date="2020-09-03T10:54:00Z">
        <w:r w:rsidR="00377BAE">
          <w:rPr>
            <w:iCs w:val="0"/>
            <w:szCs w:val="24"/>
          </w:rPr>
          <w:t xml:space="preserve">  </w:t>
        </w:r>
        <w:r w:rsidR="00377BAE">
          <w:t xml:space="preserve">The Self-Limiting Facility shall be subject to the established </w:t>
        </w:r>
        <w:del w:id="158" w:author="ERCOT 092220" w:date="2020-09-17T17:34:00Z">
          <w:r w:rsidR="00377BAE" w:rsidDel="00654FF1">
            <w:delText xml:space="preserve">maximum </w:delText>
          </w:r>
        </w:del>
        <w:r w:rsidR="00377BAE">
          <w:t xml:space="preserve">MW Injection </w:t>
        </w:r>
      </w:ins>
      <w:ins w:id="159" w:author="ERCOT 090320" w:date="2020-09-03T15:22:00Z">
        <w:r w:rsidR="001848C1">
          <w:t xml:space="preserve">limit </w:t>
        </w:r>
      </w:ins>
      <w:ins w:id="160" w:author="ERCOT 090320" w:date="2020-09-03T10:54:00Z">
        <w:r w:rsidR="00377BAE">
          <w:t xml:space="preserve">and any established </w:t>
        </w:r>
      </w:ins>
      <w:ins w:id="161" w:author="ERCOT 090320" w:date="2020-09-03T15:22:00Z">
        <w:del w:id="162" w:author="ERCOT 092220" w:date="2020-09-17T17:34:00Z">
          <w:r w:rsidR="001848C1" w:rsidDel="00654FF1">
            <w:delText xml:space="preserve">maximum </w:delText>
          </w:r>
        </w:del>
      </w:ins>
      <w:ins w:id="163" w:author="ERCOT 090320" w:date="2020-09-03T10:54:00Z">
        <w:r w:rsidR="00377BAE">
          <w:t xml:space="preserve">MW Withdrawal limit until the generation interconnection process has been completed. </w:t>
        </w:r>
        <w:r w:rsidR="00377BAE">
          <w:rPr>
            <w:iCs w:val="0"/>
            <w:szCs w:val="24"/>
          </w:rPr>
          <w:t xml:space="preserve">  </w:t>
        </w:r>
      </w:ins>
    </w:p>
    <w:p w14:paraId="1F4F78A5" w14:textId="15BC0E0B" w:rsidR="00377BAE" w:rsidRDefault="00377BAE" w:rsidP="00377BAE">
      <w:pPr>
        <w:pStyle w:val="BodyTextNumbered"/>
        <w:rPr>
          <w:ins w:id="164" w:author="ERCOT 090320" w:date="2020-09-03T10:54:00Z"/>
        </w:rPr>
      </w:pPr>
      <w:ins w:id="165" w:author="ERCOT 090320" w:date="2020-09-03T10:54:00Z">
        <w:r>
          <w:rPr>
            <w:iCs w:val="0"/>
            <w:szCs w:val="24"/>
          </w:rPr>
          <w:t>(6)</w:t>
        </w:r>
        <w:r>
          <w:rPr>
            <w:iCs w:val="0"/>
            <w:szCs w:val="24"/>
          </w:rPr>
          <w:tab/>
          <w:t>A</w:t>
        </w:r>
        <w:r w:rsidRPr="00440D9F">
          <w:t xml:space="preserve"> </w:t>
        </w:r>
      </w:ins>
      <w:ins w:id="166" w:author="ERCOT 090320" w:date="2020-09-03T17:36:00Z">
        <w:r w:rsidR="00291CA7" w:rsidRPr="00291CA7">
          <w:t>Distribution Service Provider</w:t>
        </w:r>
        <w:r w:rsidR="00291CA7">
          <w:t xml:space="preserve"> (</w:t>
        </w:r>
      </w:ins>
      <w:ins w:id="167" w:author="ERCOT 090320" w:date="2020-09-03T10:54:00Z">
        <w:r w:rsidRPr="00440D9F">
          <w:t>DSP</w:t>
        </w:r>
      </w:ins>
      <w:ins w:id="168" w:author="ERCOT 090320" w:date="2020-09-03T17:36:00Z">
        <w:r w:rsidR="00291CA7">
          <w:t>)</w:t>
        </w:r>
      </w:ins>
      <w:ins w:id="169" w:author="ERCOT 090320" w:date="2020-09-03T10:54:00Z">
        <w:r w:rsidRPr="00440D9F">
          <w:t xml:space="preserve"> </w:t>
        </w:r>
        <w:r>
          <w:t>may</w:t>
        </w:r>
        <w:r w:rsidRPr="00440D9F">
          <w:t xml:space="preserve"> limit injections and withdrawals </w:t>
        </w:r>
        <w:r>
          <w:t xml:space="preserve">from any Generation </w:t>
        </w:r>
        <w:r w:rsidRPr="00440D9F">
          <w:t xml:space="preserve">Resource </w:t>
        </w:r>
        <w:r>
          <w:t xml:space="preserve">or ESR based on Resource </w:t>
        </w:r>
        <w:r w:rsidRPr="00440D9F">
          <w:t xml:space="preserve">Registration data and the interconnection agreement between the DSP and the </w:t>
        </w:r>
        <w:r>
          <w:t xml:space="preserve">Interconnecting Entity or </w:t>
        </w:r>
        <w:r w:rsidRPr="00440D9F">
          <w:t xml:space="preserve">Resource Entity.  </w:t>
        </w:r>
        <w:r>
          <w:t xml:space="preserve">In that case, the Interconnecting Entity or Resource Entity shall submit the attestation required by paragraph (1) above, and shall be considered a Self-Limiting Facility.  </w:t>
        </w:r>
      </w:ins>
    </w:p>
    <w:p w14:paraId="46D40A23" w14:textId="6C8DD98A" w:rsidR="00377BAE" w:rsidRPr="004240DD" w:rsidRDefault="00377BAE" w:rsidP="00377BAE">
      <w:pPr>
        <w:pStyle w:val="BodyTextNumbered"/>
        <w:rPr>
          <w:ins w:id="170" w:author="ERCOT 090320" w:date="2020-09-03T10:54:00Z"/>
          <w:iCs w:val="0"/>
          <w:szCs w:val="24"/>
        </w:rPr>
      </w:pPr>
      <w:ins w:id="171" w:author="ERCOT 090320" w:date="2020-09-03T10:54:00Z">
        <w:r>
          <w:t>(7)</w:t>
        </w:r>
        <w:r>
          <w:tab/>
        </w:r>
        <w:r w:rsidRPr="002E4035">
          <w:t xml:space="preserve">If ERCOT determines that a Self-Limiting Facility connected at </w:t>
        </w:r>
        <w:r>
          <w:t>distribution</w:t>
        </w:r>
        <w:r w:rsidRPr="002E4035">
          <w:t xml:space="preserve"> voltage has exceeded either its </w:t>
        </w:r>
        <w:del w:id="172" w:author="ERCOT 092220" w:date="2020-09-17T17:35:00Z">
          <w:r w:rsidRPr="002E4035" w:rsidDel="00654FF1">
            <w:delText xml:space="preserve">maximum </w:delText>
          </w:r>
        </w:del>
        <w:r w:rsidRPr="002E4035">
          <w:t xml:space="preserve">MW Injection limit or its </w:t>
        </w:r>
        <w:del w:id="173" w:author="ERCOT 092220" w:date="2020-09-17T17:35:00Z">
          <w:r w:rsidRPr="002E4035" w:rsidDel="00654FF1">
            <w:delText xml:space="preserve">maximum </w:delText>
          </w:r>
        </w:del>
        <w:r w:rsidRPr="002E4035">
          <w:t xml:space="preserve">MW Withdrawal limit established in the Resource Registration data, the Self-Limiting Facility </w:t>
        </w:r>
        <w:r>
          <w:t>shall</w:t>
        </w:r>
        <w:r w:rsidRPr="002E4035">
          <w:t xml:space="preserve"> submit a new generation interconnection request based on the installed MW capacity of the individual Resource(s) and </w:t>
        </w:r>
      </w:ins>
      <w:ins w:id="174" w:author="ERCOT 090320" w:date="2020-09-03T15:22:00Z">
        <w:r w:rsidR="001848C1">
          <w:t>shall be</w:t>
        </w:r>
      </w:ins>
      <w:ins w:id="175" w:author="ERCOT 090320" w:date="2020-09-03T10:54:00Z">
        <w:r w:rsidRPr="002E4035">
          <w:t xml:space="preserve"> deregister</w:t>
        </w:r>
      </w:ins>
      <w:ins w:id="176" w:author="ERCOT 090320" w:date="2020-09-03T15:22:00Z">
        <w:r w:rsidR="001848C1">
          <w:t>ed</w:t>
        </w:r>
      </w:ins>
      <w:ins w:id="177" w:author="ERCOT 090320" w:date="2020-09-03T10:54:00Z">
        <w:r w:rsidRPr="002E4035">
          <w:t xml:space="preserve"> as a Self-Limiting Facility at the completion of the generation interconnection process.  The Self-Limiting Facility shall be subject to any </w:t>
        </w:r>
        <w:del w:id="178" w:author="ERCOT 092220" w:date="2020-09-17T17:35:00Z">
          <w:r w:rsidRPr="002E4035" w:rsidDel="00654FF1">
            <w:delText xml:space="preserve">maximum </w:delText>
          </w:r>
        </w:del>
        <w:r w:rsidRPr="002E4035">
          <w:t>MW Injection or MW Withdrawal limit until the generation interconnection process has been completed.</w:t>
        </w:r>
        <w:r>
          <w:t xml:space="preserve">    </w:t>
        </w:r>
        <w:r>
          <w:rPr>
            <w:iCs w:val="0"/>
            <w:szCs w:val="24"/>
          </w:rPr>
          <w:t xml:space="preserve"> </w:t>
        </w:r>
      </w:ins>
    </w:p>
    <w:p w14:paraId="2CB953E3" w14:textId="4DD5F8FE" w:rsidR="008A00AD" w:rsidRDefault="008A00AD" w:rsidP="00377BAE">
      <w:pPr>
        <w:pStyle w:val="BodyTextNumbered"/>
        <w:tabs>
          <w:tab w:val="left" w:pos="1440"/>
        </w:tabs>
        <w:rPr>
          <w:ins w:id="179" w:author="ERCOT" w:date="2020-06-04T09:42:00Z"/>
          <w:szCs w:val="24"/>
        </w:rPr>
      </w:pPr>
      <w:ins w:id="180" w:author="ERCOT" w:date="2020-06-04T09:42:00Z">
        <w:r>
          <w:rPr>
            <w:szCs w:val="24"/>
          </w:rPr>
          <w:t>(</w:t>
        </w:r>
      </w:ins>
      <w:ins w:id="181" w:author="ERCOT 090320" w:date="2020-09-03T10:54:00Z">
        <w:r w:rsidR="00377BAE">
          <w:rPr>
            <w:szCs w:val="24"/>
          </w:rPr>
          <w:t>8</w:t>
        </w:r>
      </w:ins>
      <w:ins w:id="182" w:author="ERCOT" w:date="2020-06-04T09:42:00Z">
        <w:del w:id="183" w:author="ERCOT 090320" w:date="2020-09-03T10:54:00Z">
          <w:r w:rsidDel="00377BAE">
            <w:rPr>
              <w:szCs w:val="24"/>
            </w:rPr>
            <w:delText>5</w:delText>
          </w:r>
        </w:del>
        <w:r>
          <w:rPr>
            <w:szCs w:val="24"/>
          </w:rPr>
          <w:t>)</w:t>
        </w:r>
        <w:r>
          <w:rPr>
            <w:szCs w:val="24"/>
          </w:rPr>
          <w:tab/>
          <w:t>The interconnecting TDSP</w:t>
        </w:r>
      </w:ins>
      <w:ins w:id="184" w:author="ERCOT 090320" w:date="2020-09-03T10:55:00Z">
        <w:r w:rsidR="00377BAE">
          <w:rPr>
            <w:szCs w:val="24"/>
          </w:rPr>
          <w:t>, at its sole discretion,</w:t>
        </w:r>
      </w:ins>
      <w:ins w:id="185" w:author="ERCOT" w:date="2020-06-04T09:42:00Z">
        <w:r>
          <w:rPr>
            <w:szCs w:val="24"/>
          </w:rPr>
          <w:t xml:space="preserve"> may </w:t>
        </w:r>
      </w:ins>
      <w:ins w:id="186" w:author="ERCOT 090320" w:date="2020-09-03T10:55:00Z">
        <w:r w:rsidR="00377BAE">
          <w:rPr>
            <w:szCs w:val="24"/>
          </w:rPr>
          <w:t>use relaying</w:t>
        </w:r>
      </w:ins>
      <w:ins w:id="187" w:author="ERCOT" w:date="2020-06-04T09:42:00Z">
        <w:del w:id="188" w:author="ERCOT 090320" w:date="2020-09-03T10:55:00Z">
          <w:r w:rsidDel="00377BAE">
            <w:rPr>
              <w:szCs w:val="24"/>
            </w:rPr>
            <w:delText>install additional control s</w:delText>
          </w:r>
        </w:del>
        <w:del w:id="189" w:author="ERCOT 090320" w:date="2020-09-03T10:56:00Z">
          <w:r w:rsidDel="00377BAE">
            <w:rPr>
              <w:szCs w:val="24"/>
            </w:rPr>
            <w:delText>chemes</w:delText>
          </w:r>
        </w:del>
        <w:r>
          <w:rPr>
            <w:szCs w:val="24"/>
          </w:rPr>
          <w:t xml:space="preserve"> to ensure a Self-Limiting Facility</w:t>
        </w:r>
        <w:del w:id="190" w:author="ERCOT 090320" w:date="2020-09-03T10:56:00Z">
          <w:r w:rsidDel="00377BAE">
            <w:rPr>
              <w:szCs w:val="24"/>
            </w:rPr>
            <w:delText xml:space="preserve"> or a Self-Limiting Resource</w:delText>
          </w:r>
        </w:del>
        <w:r>
          <w:rPr>
            <w:szCs w:val="24"/>
          </w:rPr>
          <w:t xml:space="preserve"> does not inject or withdraw energy in excess of its </w:t>
        </w:r>
        <w:del w:id="191" w:author="ERCOT 092220" w:date="2020-09-17T17:35:00Z">
          <w:r w:rsidDel="00654FF1">
            <w:rPr>
              <w:szCs w:val="24"/>
            </w:rPr>
            <w:delText xml:space="preserve">maximum </w:delText>
          </w:r>
        </w:del>
        <w:r>
          <w:rPr>
            <w:szCs w:val="24"/>
          </w:rPr>
          <w:t xml:space="preserve">MW Injection or </w:t>
        </w:r>
        <w:del w:id="192" w:author="ERCOT 092220" w:date="2020-09-17T17:35:00Z">
          <w:r w:rsidDel="00654FF1">
            <w:rPr>
              <w:szCs w:val="24"/>
            </w:rPr>
            <w:delText xml:space="preserve">maximum </w:delText>
          </w:r>
        </w:del>
        <w:r>
          <w:rPr>
            <w:szCs w:val="24"/>
          </w:rPr>
          <w:t>MW Withdrawal limits</w:t>
        </w:r>
      </w:ins>
      <w:ins w:id="193" w:author="ERCOT 090320" w:date="2020-09-03T10:56:00Z">
        <w:r w:rsidR="00377BAE" w:rsidRPr="00377BAE">
          <w:rPr>
            <w:szCs w:val="24"/>
          </w:rPr>
          <w:t xml:space="preserve"> </w:t>
        </w:r>
        <w:r w:rsidR="00377BAE">
          <w:rPr>
            <w:szCs w:val="24"/>
          </w:rPr>
          <w:t>in order to protect the TDSP’s limiting element(s)</w:t>
        </w:r>
      </w:ins>
      <w:ins w:id="194" w:author="ERCOT" w:date="2020-06-04T09:42:00Z">
        <w:r>
          <w:rPr>
            <w:szCs w:val="24"/>
          </w:rPr>
          <w:t>.</w:t>
        </w:r>
        <w:del w:id="195" w:author="ERCOT 090320" w:date="2020-09-03T10:56:00Z">
          <w:r w:rsidDel="00377BAE">
            <w:rPr>
              <w:szCs w:val="24"/>
            </w:rPr>
            <w:delText xml:space="preserve"> Any such additional control scheme shall not be a Remedial Action Scheme (RAS).</w:delText>
          </w:r>
        </w:del>
        <w:r>
          <w:rPr>
            <w:szCs w:val="24"/>
          </w:rPr>
          <w:t xml:space="preserve"> </w:t>
        </w:r>
      </w:ins>
    </w:p>
    <w:p w14:paraId="3FD80B5F" w14:textId="77777777" w:rsidR="00106C93" w:rsidRPr="00106C93" w:rsidRDefault="00106C93" w:rsidP="00C94631">
      <w:pPr>
        <w:keepNext/>
        <w:tabs>
          <w:tab w:val="left" w:pos="1080"/>
        </w:tabs>
        <w:spacing w:before="240" w:after="240"/>
        <w:outlineLvl w:val="2"/>
        <w:rPr>
          <w:b/>
          <w:bCs/>
          <w:i/>
          <w:szCs w:val="20"/>
        </w:rPr>
      </w:pPr>
      <w:commentRangeStart w:id="196"/>
      <w:r w:rsidRPr="00106C93">
        <w:rPr>
          <w:b/>
          <w:bCs/>
          <w:i/>
          <w:szCs w:val="20"/>
        </w:rPr>
        <w:t>3.9.1</w:t>
      </w:r>
      <w:commentRangeEnd w:id="196"/>
      <w:r w:rsidR="00B57FC5">
        <w:rPr>
          <w:rStyle w:val="CommentReference"/>
        </w:rPr>
        <w:commentReference w:id="196"/>
      </w:r>
      <w:r w:rsidRPr="00106C93">
        <w:rPr>
          <w:b/>
          <w:bCs/>
          <w:i/>
          <w:szCs w:val="20"/>
        </w:rPr>
        <w:tab/>
        <w:t>Current Operating Plan (COP) Criteria</w:t>
      </w:r>
      <w:bookmarkEnd w:id="94"/>
      <w:bookmarkEnd w:id="95"/>
      <w:bookmarkEnd w:id="96"/>
      <w:bookmarkEnd w:id="97"/>
      <w:bookmarkEnd w:id="98"/>
      <w:bookmarkEnd w:id="99"/>
      <w:bookmarkEnd w:id="100"/>
      <w:bookmarkEnd w:id="101"/>
      <w:bookmarkEnd w:id="102"/>
      <w:bookmarkEnd w:id="103"/>
    </w:p>
    <w:p w14:paraId="455A4743" w14:textId="77777777" w:rsidR="00B865B5" w:rsidRPr="00B865B5" w:rsidRDefault="00B865B5" w:rsidP="00B865B5">
      <w:pPr>
        <w:spacing w:after="240"/>
        <w:ind w:left="720" w:hanging="720"/>
        <w:rPr>
          <w:iCs/>
          <w:szCs w:val="20"/>
        </w:rPr>
      </w:pPr>
      <w:r w:rsidRPr="00B865B5">
        <w:rPr>
          <w:iCs/>
          <w:szCs w:val="20"/>
        </w:rPr>
        <w:t>(1)</w:t>
      </w:r>
      <w:r w:rsidRPr="00B865B5">
        <w:rPr>
          <w:iCs/>
          <w:szCs w:val="20"/>
        </w:rPr>
        <w:tab/>
        <w:t>Each QSE that represents a Resource must submit a COP to ERCOT that reflects expected operating conditions for each Resource for each hour in the next seven Operating Days.</w:t>
      </w:r>
    </w:p>
    <w:p w14:paraId="336CB912" w14:textId="77777777" w:rsidR="00B865B5" w:rsidRPr="00B865B5" w:rsidRDefault="00B865B5" w:rsidP="00B865B5">
      <w:pPr>
        <w:spacing w:after="240"/>
        <w:ind w:left="720" w:hanging="720"/>
        <w:rPr>
          <w:iCs/>
          <w:szCs w:val="20"/>
        </w:rPr>
      </w:pPr>
      <w:r w:rsidRPr="00B865B5">
        <w:rPr>
          <w:iCs/>
          <w:szCs w:val="20"/>
        </w:rPr>
        <w:t>(2)</w:t>
      </w:r>
      <w:r w:rsidRPr="00B865B5">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6D04B84F" w14:textId="77777777" w:rsidR="00B865B5" w:rsidRPr="00B865B5" w:rsidRDefault="00B865B5" w:rsidP="00B865B5">
      <w:pPr>
        <w:spacing w:after="240"/>
        <w:ind w:left="720" w:hanging="720"/>
        <w:rPr>
          <w:iCs/>
          <w:szCs w:val="20"/>
        </w:rPr>
      </w:pPr>
      <w:r w:rsidRPr="00B865B5">
        <w:rPr>
          <w:iCs/>
          <w:szCs w:val="20"/>
        </w:rPr>
        <w:t>(3)</w:t>
      </w:r>
      <w:r w:rsidRPr="00B865B5">
        <w:rPr>
          <w:iCs/>
          <w:szCs w:val="20"/>
        </w:rPr>
        <w:tab/>
        <w:t xml:space="preserve">The Resource capacity in a QSE’s COP must be sufficient to supply the Ancillary Service Supply Responsibility of that QSE. </w:t>
      </w:r>
    </w:p>
    <w:p w14:paraId="691FA78E" w14:textId="77777777" w:rsidR="00B865B5" w:rsidRPr="00B865B5" w:rsidRDefault="00B865B5" w:rsidP="00B865B5">
      <w:pPr>
        <w:spacing w:after="240"/>
        <w:ind w:left="720" w:hanging="720"/>
        <w:rPr>
          <w:iCs/>
          <w:szCs w:val="20"/>
        </w:rPr>
      </w:pPr>
      <w:r w:rsidRPr="00B865B5">
        <w:rPr>
          <w:iCs/>
          <w:szCs w:val="20"/>
        </w:rPr>
        <w:t>(4)</w:t>
      </w:r>
      <w:r w:rsidRPr="00B865B5">
        <w:rPr>
          <w:iCs/>
          <w:szCs w:val="20"/>
        </w:rPr>
        <w:tab/>
      </w:r>
      <w:r w:rsidRPr="00B865B5">
        <w:rPr>
          <w:szCs w:val="20"/>
        </w:rPr>
        <w:t xml:space="preserve">Load Resource COP values may be adjusted to reflect Distribution Losses in accordance with Section 8.1.1.2, </w:t>
      </w:r>
      <w:r w:rsidRPr="00B865B5">
        <w:rPr>
          <w:iCs/>
          <w:szCs w:val="20"/>
        </w:rPr>
        <w:t>General Capacity Testing Requirements.</w:t>
      </w:r>
    </w:p>
    <w:p w14:paraId="7E6BF256" w14:textId="77777777" w:rsidR="00B865B5" w:rsidRPr="00B865B5" w:rsidRDefault="00B865B5" w:rsidP="00B865B5">
      <w:pPr>
        <w:spacing w:after="240"/>
        <w:ind w:left="720" w:hanging="720"/>
        <w:rPr>
          <w:iCs/>
          <w:szCs w:val="20"/>
        </w:rPr>
      </w:pPr>
      <w:r w:rsidRPr="00B865B5">
        <w:rPr>
          <w:iCs/>
          <w:szCs w:val="20"/>
        </w:rPr>
        <w:t>(5)</w:t>
      </w:r>
      <w:r w:rsidRPr="00B865B5">
        <w:rPr>
          <w:iCs/>
          <w:szCs w:val="20"/>
        </w:rPr>
        <w:tab/>
        <w:t>A COP must include the following for each Resource represented by the QSE:</w:t>
      </w:r>
    </w:p>
    <w:p w14:paraId="0E3CC1D5" w14:textId="77777777" w:rsidR="00B865B5" w:rsidRPr="00B865B5" w:rsidRDefault="00B865B5" w:rsidP="00B865B5">
      <w:pPr>
        <w:spacing w:after="240"/>
        <w:ind w:left="1440" w:hanging="720"/>
        <w:rPr>
          <w:szCs w:val="20"/>
        </w:rPr>
      </w:pPr>
      <w:r w:rsidRPr="00B865B5">
        <w:rPr>
          <w:szCs w:val="20"/>
        </w:rPr>
        <w:lastRenderedPageBreak/>
        <w:t>(a)</w:t>
      </w:r>
      <w:r w:rsidRPr="00B865B5">
        <w:rPr>
          <w:szCs w:val="20"/>
        </w:rPr>
        <w:tab/>
        <w:t>The name of the Resource;</w:t>
      </w:r>
    </w:p>
    <w:p w14:paraId="4BE4D422" w14:textId="77777777" w:rsidR="00B865B5" w:rsidRPr="00B865B5" w:rsidRDefault="00B865B5" w:rsidP="00B865B5">
      <w:pPr>
        <w:spacing w:after="240"/>
        <w:ind w:left="1440" w:hanging="720"/>
        <w:rPr>
          <w:szCs w:val="20"/>
        </w:rPr>
      </w:pPr>
      <w:r w:rsidRPr="00B865B5">
        <w:rPr>
          <w:szCs w:val="20"/>
        </w:rPr>
        <w:t>(b)</w:t>
      </w:r>
      <w:r w:rsidRPr="00B865B5">
        <w:rPr>
          <w:szCs w:val="20"/>
        </w:rPr>
        <w:tab/>
        <w:t>The expected Resource Status:</w:t>
      </w:r>
    </w:p>
    <w:p w14:paraId="24AAE855" w14:textId="77777777" w:rsidR="00B865B5" w:rsidRPr="00B865B5" w:rsidRDefault="00B865B5" w:rsidP="00B865B5">
      <w:pPr>
        <w:spacing w:after="240"/>
        <w:ind w:left="2160" w:hanging="720"/>
        <w:rPr>
          <w:szCs w:val="20"/>
        </w:rPr>
      </w:pPr>
      <w:r w:rsidRPr="00B865B5">
        <w:rPr>
          <w:szCs w:val="20"/>
        </w:rPr>
        <w:t>(i)</w:t>
      </w:r>
      <w:r w:rsidRPr="00B865B5">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4B9FBF66" w14:textId="77777777" w:rsidR="00B865B5" w:rsidRPr="00B865B5" w:rsidRDefault="00B865B5" w:rsidP="00B865B5">
      <w:pPr>
        <w:spacing w:after="240"/>
        <w:ind w:left="2880" w:hanging="720"/>
        <w:rPr>
          <w:szCs w:val="20"/>
        </w:rPr>
      </w:pPr>
      <w:r w:rsidRPr="00B865B5">
        <w:rPr>
          <w:szCs w:val="20"/>
        </w:rPr>
        <w:t>(A)</w:t>
      </w:r>
      <w:r w:rsidRPr="00B865B5">
        <w:rPr>
          <w:szCs w:val="20"/>
        </w:rPr>
        <w:tab/>
        <w:t>ONRUC – On-Line and the hour is a RUC-Committed Hour;</w:t>
      </w:r>
    </w:p>
    <w:p w14:paraId="4A7E8093" w14:textId="77777777" w:rsidR="00B865B5" w:rsidRPr="00B865B5" w:rsidRDefault="00B865B5" w:rsidP="00B865B5">
      <w:pPr>
        <w:spacing w:after="240"/>
        <w:ind w:left="2880" w:hanging="720"/>
        <w:rPr>
          <w:szCs w:val="20"/>
        </w:rPr>
      </w:pPr>
      <w:r w:rsidRPr="00B865B5">
        <w:rPr>
          <w:szCs w:val="20"/>
        </w:rPr>
        <w:t>(B)</w:t>
      </w:r>
      <w:r w:rsidRPr="00B865B5">
        <w:rPr>
          <w:szCs w:val="20"/>
        </w:rPr>
        <w:tab/>
        <w:t>ONREG – On-Line Resource with Energy Offer Curve providing Regulation Service;</w:t>
      </w:r>
    </w:p>
    <w:p w14:paraId="72175D0B" w14:textId="77777777" w:rsidR="00B865B5" w:rsidRPr="00B865B5" w:rsidRDefault="00B865B5" w:rsidP="00B865B5">
      <w:pPr>
        <w:spacing w:after="240"/>
        <w:ind w:left="2880" w:hanging="720"/>
        <w:rPr>
          <w:szCs w:val="20"/>
        </w:rPr>
      </w:pPr>
      <w:r w:rsidRPr="00B865B5">
        <w:rPr>
          <w:szCs w:val="20"/>
        </w:rPr>
        <w:t>(C)</w:t>
      </w:r>
      <w:r w:rsidRPr="00B865B5">
        <w:rPr>
          <w:szCs w:val="20"/>
        </w:rPr>
        <w:tab/>
        <w:t>ON – On-Line Resource with Energy Offer Curve;</w:t>
      </w:r>
    </w:p>
    <w:p w14:paraId="05596071" w14:textId="77777777" w:rsidR="00B865B5" w:rsidRPr="00B865B5" w:rsidRDefault="00B865B5" w:rsidP="00B865B5">
      <w:pPr>
        <w:spacing w:after="240"/>
        <w:ind w:left="2880" w:hanging="720"/>
        <w:rPr>
          <w:szCs w:val="20"/>
        </w:rPr>
      </w:pPr>
      <w:r w:rsidRPr="00B865B5">
        <w:rPr>
          <w:szCs w:val="20"/>
        </w:rPr>
        <w:t>(D)</w:t>
      </w:r>
      <w:r w:rsidRPr="00B865B5">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2A08C633"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50D582D3" w14:textId="77777777" w:rsidR="00B865B5" w:rsidRPr="00B865B5" w:rsidRDefault="00B865B5" w:rsidP="00B865B5">
            <w:pPr>
              <w:spacing w:before="120" w:after="240"/>
              <w:rPr>
                <w:b/>
                <w:i/>
                <w:szCs w:val="20"/>
              </w:rPr>
            </w:pPr>
            <w:r w:rsidRPr="00B865B5">
              <w:rPr>
                <w:b/>
                <w:i/>
                <w:szCs w:val="20"/>
              </w:rPr>
              <w:t>[NPRR1000:  Delete item (D) above upon system implementation and renumber accordingly.]</w:t>
            </w:r>
          </w:p>
        </w:tc>
      </w:tr>
    </w:tbl>
    <w:p w14:paraId="2DA85B6F" w14:textId="77777777" w:rsidR="00B865B5" w:rsidRPr="00B865B5" w:rsidRDefault="00B865B5" w:rsidP="00B865B5">
      <w:pPr>
        <w:spacing w:before="240" w:after="240"/>
        <w:ind w:left="2880" w:hanging="720"/>
        <w:rPr>
          <w:szCs w:val="20"/>
        </w:rPr>
      </w:pPr>
      <w:r w:rsidRPr="00B865B5">
        <w:rPr>
          <w:szCs w:val="20"/>
        </w:rPr>
        <w:t>(E)</w:t>
      </w:r>
      <w:r w:rsidRPr="00B865B5">
        <w:rPr>
          <w:szCs w:val="20"/>
        </w:rPr>
        <w:tab/>
        <w:t>ONOS – On-Line Resource with Output Schedule;</w:t>
      </w:r>
    </w:p>
    <w:p w14:paraId="2EC8810D" w14:textId="77777777" w:rsidR="00B865B5" w:rsidRPr="00B865B5" w:rsidRDefault="00B865B5" w:rsidP="00B865B5">
      <w:pPr>
        <w:spacing w:after="240"/>
        <w:ind w:left="2880" w:hanging="720"/>
        <w:rPr>
          <w:szCs w:val="20"/>
        </w:rPr>
      </w:pPr>
      <w:r w:rsidRPr="00B865B5">
        <w:rPr>
          <w:szCs w:val="20"/>
        </w:rPr>
        <w:t>(F)</w:t>
      </w:r>
      <w:r w:rsidRPr="00B865B5">
        <w:rPr>
          <w:szCs w:val="20"/>
        </w:rPr>
        <w:tab/>
        <w:t>ONOSREG – On-Line Resource with Output Schedule providing Regulation Service;</w:t>
      </w:r>
    </w:p>
    <w:p w14:paraId="5D0B8D63" w14:textId="77777777" w:rsidR="00B865B5" w:rsidRPr="00B865B5" w:rsidRDefault="00B865B5" w:rsidP="00B865B5">
      <w:pPr>
        <w:spacing w:after="240"/>
        <w:ind w:left="2880" w:hanging="720"/>
        <w:rPr>
          <w:szCs w:val="20"/>
        </w:rPr>
      </w:pPr>
      <w:r w:rsidRPr="00B865B5">
        <w:rPr>
          <w:szCs w:val="20"/>
        </w:rPr>
        <w:t>(G)</w:t>
      </w:r>
      <w:r w:rsidRPr="00B865B5">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5B30780C"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1F3BFB9D" w14:textId="77777777" w:rsidR="00B865B5" w:rsidRPr="00B865B5" w:rsidRDefault="00B865B5" w:rsidP="00B865B5">
            <w:pPr>
              <w:spacing w:before="120" w:after="240"/>
              <w:rPr>
                <w:b/>
                <w:i/>
                <w:szCs w:val="20"/>
              </w:rPr>
            </w:pPr>
            <w:r w:rsidRPr="00B865B5">
              <w:rPr>
                <w:b/>
                <w:i/>
                <w:szCs w:val="20"/>
              </w:rPr>
              <w:t>[NPRR1000:  Delete item (G) above upon system implementation and renumber accordingly.]</w:t>
            </w:r>
          </w:p>
        </w:tc>
      </w:tr>
    </w:tbl>
    <w:p w14:paraId="6D7A3F2C" w14:textId="77777777" w:rsidR="00B865B5" w:rsidRPr="00B865B5" w:rsidRDefault="00B865B5" w:rsidP="00B865B5">
      <w:pPr>
        <w:spacing w:before="240" w:after="240"/>
        <w:ind w:left="2880" w:hanging="720"/>
        <w:rPr>
          <w:szCs w:val="20"/>
        </w:rPr>
      </w:pPr>
      <w:r w:rsidRPr="00B865B5">
        <w:rPr>
          <w:szCs w:val="20"/>
        </w:rPr>
        <w:t>(H)</w:t>
      </w:r>
      <w:r w:rsidRPr="00B865B5">
        <w:rPr>
          <w:szCs w:val="20"/>
        </w:rPr>
        <w:tab/>
        <w:t>FRRSUP – Available for Dispatch of Fast Responding Regulation Service (FRRS).  This Resource Status is only to be used for Real-Time telemetry purposes;</w:t>
      </w:r>
    </w:p>
    <w:p w14:paraId="05D65A86" w14:textId="77777777" w:rsidR="00B865B5" w:rsidRPr="00B865B5" w:rsidRDefault="00B865B5" w:rsidP="00B865B5">
      <w:pPr>
        <w:spacing w:after="240"/>
        <w:ind w:left="2880" w:hanging="720"/>
        <w:rPr>
          <w:szCs w:val="20"/>
        </w:rPr>
      </w:pPr>
      <w:r w:rsidRPr="00B865B5">
        <w:rPr>
          <w:szCs w:val="20"/>
        </w:rPr>
        <w:t>(I)</w:t>
      </w:r>
      <w:r w:rsidRPr="00B865B5">
        <w:rPr>
          <w:szCs w:val="20"/>
        </w:rPr>
        <w:tab/>
        <w:t>ONTEST – On-Line blocked from Security-Constrained Economic Dispatch (SCED) for operations testing (while ONTEST, a Generation Resource may be shown on Outage in the Outage Scheduler);</w:t>
      </w:r>
    </w:p>
    <w:p w14:paraId="0B5B6A93" w14:textId="77777777" w:rsidR="00B865B5" w:rsidRPr="00B865B5" w:rsidRDefault="00B865B5" w:rsidP="00B865B5">
      <w:pPr>
        <w:spacing w:after="240"/>
        <w:ind w:left="2880" w:hanging="720"/>
        <w:rPr>
          <w:szCs w:val="20"/>
        </w:rPr>
      </w:pPr>
      <w:r w:rsidRPr="00B865B5">
        <w:rPr>
          <w:szCs w:val="20"/>
        </w:rPr>
        <w:t>(J)</w:t>
      </w:r>
      <w:r w:rsidRPr="00B865B5">
        <w:rPr>
          <w:szCs w:val="20"/>
        </w:rPr>
        <w:tab/>
        <w:t>ONEMR – On-Line EMR (available for commitment or dispatch only for ERCOT-declared Emergency Conditions; the QSE may appropriately set LSL and High Sustained Limit (HSL) to reflect operating limits);</w:t>
      </w:r>
    </w:p>
    <w:p w14:paraId="4D143D1A" w14:textId="77777777" w:rsidR="00B865B5" w:rsidRPr="00B865B5" w:rsidRDefault="00B865B5" w:rsidP="00B865B5">
      <w:pPr>
        <w:spacing w:after="240"/>
        <w:ind w:left="2880" w:hanging="720"/>
        <w:rPr>
          <w:szCs w:val="20"/>
        </w:rPr>
      </w:pPr>
      <w:r w:rsidRPr="00B865B5">
        <w:rPr>
          <w:szCs w:val="20"/>
        </w:rPr>
        <w:lastRenderedPageBreak/>
        <w:t>(K)</w:t>
      </w:r>
      <w:r w:rsidRPr="00B865B5">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6A7A249A"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1C78F506" w14:textId="77777777" w:rsidR="00B865B5" w:rsidRPr="00B865B5" w:rsidRDefault="00B865B5" w:rsidP="00B865B5">
            <w:pPr>
              <w:spacing w:before="120" w:after="240"/>
              <w:rPr>
                <w:b/>
                <w:i/>
                <w:szCs w:val="20"/>
              </w:rPr>
            </w:pPr>
            <w:r w:rsidRPr="00B865B5">
              <w:rPr>
                <w:b/>
                <w:i/>
                <w:szCs w:val="20"/>
              </w:rPr>
              <w:t>[NPRR863:  Insert paragraph (L) below upon system implementation and renumber accordingly:]</w:t>
            </w:r>
          </w:p>
          <w:p w14:paraId="675CB434" w14:textId="77777777" w:rsidR="00B865B5" w:rsidRPr="00B865B5" w:rsidRDefault="00B865B5" w:rsidP="00B865B5">
            <w:pPr>
              <w:spacing w:after="240"/>
              <w:ind w:left="2880" w:hanging="720"/>
              <w:rPr>
                <w:szCs w:val="20"/>
              </w:rPr>
            </w:pPr>
            <w:r w:rsidRPr="00B865B5">
              <w:rPr>
                <w:szCs w:val="20"/>
              </w:rPr>
              <w:t>(L)</w:t>
            </w:r>
            <w:r w:rsidRPr="00B865B5">
              <w:rPr>
                <w:szCs w:val="20"/>
              </w:rPr>
              <w:tab/>
              <w:t>ONECRS – On-Line as a synchronous condenser providing ERCOT Contingency Response Service (ECRS) but unavailable for Dispatch by SCED and available for commitment by RUC;</w:t>
            </w:r>
          </w:p>
        </w:tc>
      </w:tr>
    </w:tbl>
    <w:p w14:paraId="6ADB0F7E" w14:textId="77777777" w:rsidR="00B865B5" w:rsidRPr="00B865B5" w:rsidRDefault="00B865B5" w:rsidP="00B865B5">
      <w:pPr>
        <w:spacing w:before="240" w:after="240"/>
        <w:ind w:left="2880" w:hanging="720"/>
        <w:rPr>
          <w:szCs w:val="20"/>
        </w:rPr>
      </w:pPr>
      <w:r w:rsidRPr="00B865B5">
        <w:rPr>
          <w:szCs w:val="20"/>
        </w:rPr>
        <w:t>(L)</w:t>
      </w:r>
      <w:r w:rsidRPr="00B865B5">
        <w:rPr>
          <w:szCs w:val="20"/>
        </w:rPr>
        <w:tab/>
        <w:t xml:space="preserve">ONOPTOUT – On-Line and the hour is a RUC Buy-Back Hour; </w:t>
      </w:r>
    </w:p>
    <w:p w14:paraId="70EE5606" w14:textId="77777777" w:rsidR="00B865B5" w:rsidRPr="00B865B5" w:rsidRDefault="00B865B5" w:rsidP="00B865B5">
      <w:pPr>
        <w:spacing w:after="240"/>
        <w:ind w:left="2880" w:hanging="720"/>
        <w:rPr>
          <w:szCs w:val="20"/>
        </w:rPr>
      </w:pPr>
      <w:r w:rsidRPr="00B865B5">
        <w:rPr>
          <w:szCs w:val="20"/>
        </w:rPr>
        <w:t>(M)</w:t>
      </w:r>
      <w:r w:rsidRPr="00B865B5">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02670AC3" w14:textId="77777777" w:rsidR="00B865B5" w:rsidRPr="00B865B5" w:rsidRDefault="00B865B5" w:rsidP="00B865B5">
      <w:pPr>
        <w:spacing w:after="240"/>
        <w:ind w:left="2880" w:hanging="720"/>
        <w:rPr>
          <w:szCs w:val="20"/>
        </w:rPr>
      </w:pPr>
      <w:r w:rsidRPr="00B865B5">
        <w:rPr>
          <w:szCs w:val="20"/>
        </w:rPr>
        <w:t>(N)</w:t>
      </w:r>
      <w:r w:rsidRPr="00B865B5">
        <w:rPr>
          <w:szCs w:val="20"/>
        </w:rPr>
        <w:tab/>
        <w:t>STARTUP – The Resource is On-Line and in a start-up sequence and has no Ancillary Service Obligations.  This Resource Status is only to be used for Real-Time telemetry purposes;</w:t>
      </w:r>
    </w:p>
    <w:p w14:paraId="46148194" w14:textId="77777777" w:rsidR="00B865B5" w:rsidRPr="00B865B5" w:rsidRDefault="00B865B5" w:rsidP="00B865B5">
      <w:pPr>
        <w:spacing w:after="240"/>
        <w:ind w:left="2880" w:hanging="720"/>
        <w:rPr>
          <w:szCs w:val="20"/>
        </w:rPr>
      </w:pPr>
      <w:r w:rsidRPr="00B865B5">
        <w:rPr>
          <w:szCs w:val="20"/>
        </w:rPr>
        <w:t>(O)</w:t>
      </w:r>
      <w:r w:rsidRPr="00B865B5">
        <w:rPr>
          <w:szCs w:val="20"/>
        </w:rPr>
        <w:tab/>
        <w:t xml:space="preserve">OFFQS – Off-Line but available for SCED deployment.  Only qualified Quick Start Generation Resources (QSGRs) may utilize this status; and </w:t>
      </w:r>
    </w:p>
    <w:p w14:paraId="1BBBE117" w14:textId="77777777" w:rsidR="00B865B5" w:rsidRPr="00B865B5" w:rsidRDefault="00B865B5" w:rsidP="00B865B5">
      <w:pPr>
        <w:spacing w:after="240"/>
        <w:ind w:left="2880" w:hanging="720"/>
        <w:rPr>
          <w:szCs w:val="20"/>
        </w:rPr>
      </w:pPr>
      <w:r w:rsidRPr="00B865B5">
        <w:rPr>
          <w:szCs w:val="20"/>
        </w:rPr>
        <w:t>(P)</w:t>
      </w:r>
      <w:r w:rsidRPr="00B865B5">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865B5" w:rsidRPr="00B865B5" w14:paraId="7EA10D87"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11B6DD11" w14:textId="77777777" w:rsidR="00B865B5" w:rsidRPr="00B865B5" w:rsidRDefault="00B865B5" w:rsidP="00B865B5">
            <w:pPr>
              <w:spacing w:before="120" w:after="240"/>
              <w:rPr>
                <w:b/>
                <w:i/>
                <w:szCs w:val="20"/>
              </w:rPr>
            </w:pPr>
            <w:r w:rsidRPr="00B865B5">
              <w:rPr>
                <w:b/>
                <w:i/>
                <w:szCs w:val="20"/>
              </w:rPr>
              <w:t>[NPRR1015:  Replace paragraph (P) above with the following upon system implementation of NPRR863:]</w:t>
            </w:r>
          </w:p>
          <w:p w14:paraId="2F4B8103" w14:textId="77777777" w:rsidR="00B865B5" w:rsidRPr="00B865B5" w:rsidRDefault="00B865B5" w:rsidP="00B865B5">
            <w:pPr>
              <w:spacing w:after="240"/>
              <w:ind w:left="2880" w:hanging="720"/>
              <w:rPr>
                <w:szCs w:val="20"/>
              </w:rPr>
            </w:pPr>
            <w:r w:rsidRPr="00B865B5">
              <w:rPr>
                <w:szCs w:val="20"/>
              </w:rPr>
              <w:t>(P)</w:t>
            </w:r>
            <w:r w:rsidRPr="00B865B5">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0390F227" w14:textId="77777777" w:rsidR="00B865B5" w:rsidRPr="00B865B5" w:rsidRDefault="00B865B5" w:rsidP="00B865B5">
      <w:pPr>
        <w:spacing w:before="240" w:after="240"/>
        <w:ind w:left="2160" w:hanging="720"/>
        <w:rPr>
          <w:szCs w:val="20"/>
        </w:rPr>
      </w:pPr>
      <w:r w:rsidRPr="00B865B5">
        <w:rPr>
          <w:szCs w:val="20"/>
        </w:rPr>
        <w:t>(ii)</w:t>
      </w:r>
      <w:r w:rsidRPr="00B865B5">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6AA66A41" w14:textId="77777777" w:rsidR="00B865B5" w:rsidRPr="00B865B5" w:rsidRDefault="00B865B5" w:rsidP="00B865B5">
      <w:pPr>
        <w:spacing w:after="240"/>
        <w:ind w:left="2880" w:hanging="720"/>
        <w:rPr>
          <w:szCs w:val="20"/>
        </w:rPr>
      </w:pPr>
      <w:r w:rsidRPr="00B865B5">
        <w:rPr>
          <w:szCs w:val="20"/>
        </w:rPr>
        <w:lastRenderedPageBreak/>
        <w:t>(A)</w:t>
      </w:r>
      <w:r w:rsidRPr="00B865B5">
        <w:rPr>
          <w:szCs w:val="20"/>
        </w:rPr>
        <w:tab/>
        <w:t>OUT – Off-Line and unavailable;</w:t>
      </w:r>
    </w:p>
    <w:p w14:paraId="0D472046" w14:textId="77777777" w:rsidR="00B865B5" w:rsidRPr="00B865B5" w:rsidRDefault="00B865B5" w:rsidP="00B865B5">
      <w:pPr>
        <w:spacing w:after="240"/>
        <w:ind w:left="2880" w:hanging="720"/>
        <w:rPr>
          <w:szCs w:val="20"/>
        </w:rPr>
      </w:pPr>
      <w:r w:rsidRPr="00B865B5">
        <w:rPr>
          <w:szCs w:val="20"/>
        </w:rPr>
        <w:t>(B)</w:t>
      </w:r>
      <w:r w:rsidRPr="00B865B5">
        <w:rPr>
          <w:szCs w:val="20"/>
        </w:rPr>
        <w:tab/>
        <w:t>OFFNS – Off-Line but reserved for Non-Spin;</w:t>
      </w:r>
    </w:p>
    <w:p w14:paraId="7CADDD0A" w14:textId="77777777" w:rsidR="00B865B5" w:rsidRPr="00B865B5" w:rsidRDefault="00B865B5" w:rsidP="00B865B5">
      <w:pPr>
        <w:spacing w:after="240"/>
        <w:ind w:left="2880" w:hanging="720"/>
        <w:rPr>
          <w:szCs w:val="20"/>
        </w:rPr>
      </w:pPr>
      <w:r w:rsidRPr="00B865B5">
        <w:rPr>
          <w:szCs w:val="20"/>
        </w:rPr>
        <w:t>(C)</w:t>
      </w:r>
      <w:r w:rsidRPr="00B865B5">
        <w:rPr>
          <w:szCs w:val="20"/>
        </w:rPr>
        <w:tab/>
        <w:t>OFF – Off-Line but available for commitment in the Day-Ahead Market (DAM) and RUC;</w:t>
      </w:r>
    </w:p>
    <w:p w14:paraId="3505D101" w14:textId="77777777" w:rsidR="00B865B5" w:rsidRPr="00B865B5" w:rsidRDefault="00B865B5" w:rsidP="00B865B5">
      <w:pPr>
        <w:spacing w:after="240"/>
        <w:ind w:left="2880" w:hanging="720"/>
        <w:rPr>
          <w:szCs w:val="20"/>
        </w:rPr>
      </w:pPr>
      <w:r w:rsidRPr="00B865B5">
        <w:rPr>
          <w:szCs w:val="20"/>
        </w:rPr>
        <w:t>(D)</w:t>
      </w:r>
      <w:r w:rsidRPr="00B865B5">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3B2FDD51" w14:textId="77777777" w:rsidR="00B865B5" w:rsidRPr="00B865B5" w:rsidRDefault="00B865B5" w:rsidP="00B865B5">
      <w:pPr>
        <w:spacing w:after="240"/>
        <w:ind w:left="2880" w:hanging="720"/>
        <w:rPr>
          <w:szCs w:val="20"/>
        </w:rPr>
      </w:pPr>
      <w:r w:rsidRPr="00B865B5">
        <w:rPr>
          <w:szCs w:val="20"/>
        </w:rPr>
        <w:t>(E)</w:t>
      </w:r>
      <w:r w:rsidRPr="00B865B5">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364A50FB" w14:textId="77777777" w:rsidR="00B865B5" w:rsidRPr="00B865B5" w:rsidRDefault="00B865B5" w:rsidP="00B865B5">
      <w:pPr>
        <w:spacing w:after="240"/>
        <w:ind w:left="2160" w:hanging="720"/>
        <w:rPr>
          <w:szCs w:val="20"/>
        </w:rPr>
      </w:pPr>
      <w:r w:rsidRPr="00B865B5">
        <w:rPr>
          <w:szCs w:val="20"/>
        </w:rPr>
        <w:t>(iii)</w:t>
      </w:r>
      <w:r w:rsidRPr="00B865B5">
        <w:rPr>
          <w:szCs w:val="20"/>
        </w:rPr>
        <w:tab/>
        <w:t>Select one of the following for Load Resources.  Unless otherwise provided below, these Resource Statuses are to be used for COP and/or Real-Time telemetry purposes.</w:t>
      </w:r>
    </w:p>
    <w:p w14:paraId="5C117DE1" w14:textId="77777777" w:rsidR="00B865B5" w:rsidRPr="00B865B5" w:rsidRDefault="00B865B5" w:rsidP="00B865B5">
      <w:pPr>
        <w:spacing w:after="240"/>
        <w:ind w:left="2880" w:hanging="720"/>
        <w:rPr>
          <w:szCs w:val="20"/>
        </w:rPr>
      </w:pPr>
      <w:r w:rsidRPr="00B865B5">
        <w:rPr>
          <w:szCs w:val="20"/>
        </w:rPr>
        <w:t>(A)</w:t>
      </w:r>
      <w:r w:rsidRPr="00B865B5">
        <w:rPr>
          <w:szCs w:val="20"/>
        </w:rPr>
        <w:tab/>
        <w:t xml:space="preserve">ONRGL – Available for Dispatch of Regulation Service by Load Frequency Control (LFC) and, for any remaining Dispatchable capacity, by SCED with a Real-Time Market (RTM) Energy Bid; </w:t>
      </w:r>
    </w:p>
    <w:p w14:paraId="261712A2" w14:textId="77777777" w:rsidR="00B865B5" w:rsidRPr="00B865B5" w:rsidRDefault="00B865B5" w:rsidP="00B865B5">
      <w:pPr>
        <w:spacing w:after="240"/>
        <w:ind w:left="2880" w:hanging="720"/>
        <w:rPr>
          <w:szCs w:val="20"/>
        </w:rPr>
      </w:pPr>
      <w:r w:rsidRPr="00B865B5">
        <w:rPr>
          <w:szCs w:val="20"/>
        </w:rPr>
        <w:t>(B)</w:t>
      </w:r>
      <w:r w:rsidRPr="00B865B5">
        <w:rPr>
          <w:szCs w:val="20"/>
        </w:rPr>
        <w:tab/>
        <w:t>FRRSUP – Available for Dispatch of FRRS by LFC and not Dispatchable by SCED.  This Resource Status is only to be used for Real-Time telemetry purposes;</w:t>
      </w:r>
    </w:p>
    <w:p w14:paraId="5E3287EC" w14:textId="77777777" w:rsidR="00B865B5" w:rsidRPr="00B865B5" w:rsidRDefault="00B865B5" w:rsidP="00B865B5">
      <w:pPr>
        <w:spacing w:after="240"/>
        <w:ind w:left="2880" w:hanging="720"/>
        <w:rPr>
          <w:szCs w:val="20"/>
        </w:rPr>
      </w:pPr>
      <w:r w:rsidRPr="00B865B5">
        <w:rPr>
          <w:szCs w:val="20"/>
        </w:rPr>
        <w:t>(C)</w:t>
      </w:r>
      <w:r w:rsidRPr="00B865B5">
        <w:rPr>
          <w:szCs w:val="20"/>
        </w:rPr>
        <w:tab/>
        <w:t xml:space="preserve">FRRSDN - Available for Dispatch of FRRS by LFC and not Dispatchable by SCED.  This Resource Status is only to be used for Real-Time telemetry purposes;  </w:t>
      </w:r>
    </w:p>
    <w:p w14:paraId="539555FB" w14:textId="77777777" w:rsidR="00B865B5" w:rsidRPr="00B865B5" w:rsidRDefault="00B865B5" w:rsidP="00B865B5">
      <w:pPr>
        <w:spacing w:after="240"/>
        <w:ind w:left="2880" w:hanging="720"/>
        <w:rPr>
          <w:szCs w:val="20"/>
        </w:rPr>
      </w:pPr>
      <w:r w:rsidRPr="00B865B5">
        <w:rPr>
          <w:szCs w:val="20"/>
        </w:rPr>
        <w:t>(D)</w:t>
      </w:r>
      <w:r w:rsidRPr="00B865B5">
        <w:rPr>
          <w:szCs w:val="20"/>
        </w:rPr>
        <w:tab/>
        <w:t>ONCLR – Available for Dispatch as a Controllable Load Resource by SCED with an RTM Energy Bid;</w:t>
      </w:r>
    </w:p>
    <w:p w14:paraId="23105195" w14:textId="77777777" w:rsidR="00B865B5" w:rsidRPr="00B865B5" w:rsidRDefault="00B865B5" w:rsidP="00B865B5">
      <w:pPr>
        <w:spacing w:after="240"/>
        <w:ind w:left="2880" w:hanging="720"/>
        <w:rPr>
          <w:szCs w:val="20"/>
        </w:rPr>
      </w:pPr>
      <w:r w:rsidRPr="00B865B5">
        <w:rPr>
          <w:szCs w:val="20"/>
        </w:rPr>
        <w:t>(E)</w:t>
      </w:r>
      <w:r w:rsidRPr="00B865B5">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0392B249"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44167AF9" w14:textId="77777777" w:rsidR="00B865B5" w:rsidRPr="00B865B5" w:rsidRDefault="00B865B5" w:rsidP="00B865B5">
            <w:pPr>
              <w:spacing w:before="120" w:after="240"/>
              <w:rPr>
                <w:b/>
                <w:i/>
                <w:szCs w:val="20"/>
              </w:rPr>
            </w:pPr>
            <w:r w:rsidRPr="00B865B5">
              <w:rPr>
                <w:b/>
                <w:i/>
                <w:szCs w:val="20"/>
              </w:rPr>
              <w:t>[NPRR863:  Insert paragraph (F) below upon system implementation and renumber accordingly:]</w:t>
            </w:r>
          </w:p>
          <w:p w14:paraId="2D7884FD" w14:textId="77777777" w:rsidR="00B865B5" w:rsidRPr="00B865B5" w:rsidRDefault="00B865B5" w:rsidP="00B865B5">
            <w:pPr>
              <w:spacing w:after="240"/>
              <w:ind w:left="2880" w:hanging="720"/>
              <w:rPr>
                <w:szCs w:val="20"/>
              </w:rPr>
            </w:pPr>
            <w:r w:rsidRPr="00B865B5">
              <w:rPr>
                <w:szCs w:val="20"/>
              </w:rPr>
              <w:t>(F)</w:t>
            </w:r>
            <w:r w:rsidRPr="00B865B5">
              <w:rPr>
                <w:szCs w:val="20"/>
              </w:rPr>
              <w:tab/>
              <w:t xml:space="preserve">ONECL – Available for Dispatch of ECRS, excluding Controllable Load Resources; </w:t>
            </w:r>
          </w:p>
        </w:tc>
      </w:tr>
    </w:tbl>
    <w:p w14:paraId="2DCE3BDD" w14:textId="77777777" w:rsidR="00B865B5" w:rsidRPr="00B865B5" w:rsidRDefault="00B865B5" w:rsidP="00B865B5">
      <w:pPr>
        <w:spacing w:before="240" w:after="240"/>
        <w:ind w:left="2880" w:hanging="720"/>
        <w:rPr>
          <w:szCs w:val="20"/>
        </w:rPr>
      </w:pPr>
      <w:r w:rsidRPr="00B865B5">
        <w:rPr>
          <w:szCs w:val="20"/>
        </w:rPr>
        <w:lastRenderedPageBreak/>
        <w:t>(F)</w:t>
      </w:r>
      <w:r w:rsidRPr="00B865B5">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072D2884"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5BDB609B" w14:textId="77777777" w:rsidR="00B865B5" w:rsidRPr="00B865B5" w:rsidRDefault="00B865B5" w:rsidP="00B865B5">
            <w:pPr>
              <w:spacing w:before="120" w:after="240"/>
              <w:rPr>
                <w:b/>
                <w:i/>
                <w:szCs w:val="20"/>
              </w:rPr>
            </w:pPr>
            <w:r w:rsidRPr="00B865B5">
              <w:rPr>
                <w:b/>
                <w:i/>
                <w:szCs w:val="20"/>
              </w:rPr>
              <w:t>[NPRR863 and NPRR1015:  Insert applicable portions of paragraph (H) below upon system implementation of NPRR863:]</w:t>
            </w:r>
          </w:p>
          <w:p w14:paraId="0A15F38D" w14:textId="77777777" w:rsidR="00B865B5" w:rsidRPr="00B865B5" w:rsidRDefault="00B865B5" w:rsidP="00B865B5">
            <w:pPr>
              <w:spacing w:after="240"/>
              <w:ind w:left="2880" w:hanging="720"/>
              <w:rPr>
                <w:szCs w:val="20"/>
              </w:rPr>
            </w:pPr>
            <w:r w:rsidRPr="00B865B5">
              <w:rPr>
                <w:szCs w:val="20"/>
              </w:rPr>
              <w:t>(H)</w:t>
            </w:r>
            <w:r w:rsidRPr="00B865B5">
              <w:rPr>
                <w:szCs w:val="20"/>
              </w:rPr>
              <w:tab/>
              <w:t>ONFFRRRSL – Available for Dispatch of RRS when providing FFR, excluding Controllable Load Resources. This Resource Status is only to be used for Real-Time telemetry purposes;</w:t>
            </w:r>
          </w:p>
        </w:tc>
      </w:tr>
    </w:tbl>
    <w:p w14:paraId="6A77FD95" w14:textId="77777777" w:rsidR="00B865B5" w:rsidRPr="00B865B5" w:rsidRDefault="00B865B5" w:rsidP="00B865B5">
      <w:pPr>
        <w:spacing w:before="240" w:after="240"/>
        <w:ind w:left="1440" w:hanging="720"/>
        <w:rPr>
          <w:szCs w:val="20"/>
        </w:rPr>
      </w:pPr>
      <w:r w:rsidRPr="00B865B5">
        <w:rPr>
          <w:szCs w:val="20"/>
        </w:rPr>
        <w:t>(c)</w:t>
      </w:r>
      <w:r w:rsidRPr="00B865B5">
        <w:rPr>
          <w:szCs w:val="20"/>
        </w:rPr>
        <w:tab/>
        <w:t>The HSL;</w:t>
      </w:r>
    </w:p>
    <w:p w14:paraId="18482EB9" w14:textId="77777777" w:rsidR="00B865B5" w:rsidRPr="00B865B5" w:rsidRDefault="00B865B5" w:rsidP="00B865B5">
      <w:pPr>
        <w:spacing w:after="240"/>
        <w:ind w:left="2160" w:hanging="720"/>
        <w:rPr>
          <w:szCs w:val="20"/>
        </w:rPr>
      </w:pPr>
      <w:r w:rsidRPr="00B865B5">
        <w:rPr>
          <w:szCs w:val="20"/>
        </w:rPr>
        <w:t>(i)</w:t>
      </w:r>
      <w:r w:rsidRPr="00B865B5">
        <w:rPr>
          <w:szCs w:val="20"/>
        </w:rPr>
        <w:tab/>
        <w:t>For Load Resources other than Controllable Load Resources, the HSL should equal the expected power consumption;</w:t>
      </w:r>
    </w:p>
    <w:p w14:paraId="243530C5" w14:textId="77777777" w:rsidR="00B865B5" w:rsidRPr="00B865B5" w:rsidRDefault="00B865B5" w:rsidP="00B865B5">
      <w:pPr>
        <w:spacing w:after="240"/>
        <w:ind w:left="1440" w:hanging="720"/>
        <w:rPr>
          <w:szCs w:val="20"/>
        </w:rPr>
      </w:pPr>
      <w:r w:rsidRPr="00B865B5">
        <w:rPr>
          <w:szCs w:val="20"/>
        </w:rPr>
        <w:t>(d)</w:t>
      </w:r>
      <w:r w:rsidRPr="00B865B5">
        <w:rPr>
          <w:szCs w:val="20"/>
        </w:rPr>
        <w:tab/>
        <w:t>The LSL;</w:t>
      </w:r>
    </w:p>
    <w:p w14:paraId="279CCCEF" w14:textId="77777777" w:rsidR="00B865B5" w:rsidRPr="00B865B5" w:rsidRDefault="00B865B5" w:rsidP="00B865B5">
      <w:pPr>
        <w:spacing w:after="240"/>
        <w:ind w:left="2160" w:hanging="720"/>
        <w:rPr>
          <w:szCs w:val="20"/>
        </w:rPr>
      </w:pPr>
      <w:r w:rsidRPr="00B865B5">
        <w:rPr>
          <w:szCs w:val="20"/>
        </w:rPr>
        <w:t>(i)</w:t>
      </w:r>
      <w:r w:rsidRPr="00B865B5">
        <w:rPr>
          <w:szCs w:val="20"/>
        </w:rPr>
        <w:tab/>
        <w:t>For Load Resources other than Controllable Load Resources, the LSL should equal the expected Low Power Consumption (LPC);</w:t>
      </w:r>
    </w:p>
    <w:p w14:paraId="456EBEB9" w14:textId="77777777" w:rsidR="00B865B5" w:rsidRPr="00B865B5" w:rsidRDefault="00B865B5" w:rsidP="00B865B5">
      <w:pPr>
        <w:spacing w:after="240"/>
        <w:ind w:left="1440" w:hanging="720"/>
        <w:rPr>
          <w:szCs w:val="20"/>
        </w:rPr>
      </w:pPr>
      <w:r w:rsidRPr="00B865B5">
        <w:rPr>
          <w:szCs w:val="20"/>
        </w:rPr>
        <w:t>(e)</w:t>
      </w:r>
      <w:r w:rsidRPr="00B865B5">
        <w:rPr>
          <w:szCs w:val="20"/>
        </w:rPr>
        <w:tab/>
        <w:t>The High Emergency Limit (HEL);</w:t>
      </w:r>
    </w:p>
    <w:p w14:paraId="44978723" w14:textId="77777777" w:rsidR="00B865B5" w:rsidRPr="00B865B5" w:rsidRDefault="00B865B5" w:rsidP="00B865B5">
      <w:pPr>
        <w:spacing w:after="240"/>
        <w:ind w:left="1440" w:hanging="720"/>
        <w:rPr>
          <w:szCs w:val="20"/>
        </w:rPr>
      </w:pPr>
      <w:r w:rsidRPr="00B865B5">
        <w:rPr>
          <w:szCs w:val="20"/>
        </w:rPr>
        <w:t>(f)</w:t>
      </w:r>
      <w:r w:rsidRPr="00B865B5">
        <w:rPr>
          <w:szCs w:val="20"/>
        </w:rPr>
        <w:tab/>
        <w:t>The Low Emergency Limit (LEL); and</w:t>
      </w:r>
    </w:p>
    <w:p w14:paraId="042831F2" w14:textId="77777777" w:rsidR="00B865B5" w:rsidRPr="00B865B5" w:rsidRDefault="00B865B5" w:rsidP="00B865B5">
      <w:pPr>
        <w:spacing w:after="240"/>
        <w:ind w:left="1440" w:hanging="720"/>
        <w:rPr>
          <w:szCs w:val="20"/>
        </w:rPr>
      </w:pPr>
      <w:r w:rsidRPr="00B865B5">
        <w:rPr>
          <w:szCs w:val="20"/>
        </w:rPr>
        <w:t>(g)</w:t>
      </w:r>
      <w:r w:rsidRPr="00B865B5">
        <w:rPr>
          <w:szCs w:val="20"/>
        </w:rPr>
        <w:tab/>
        <w:t>Ancillary Service Resource Responsibility capacity in MW for:</w:t>
      </w:r>
    </w:p>
    <w:p w14:paraId="1510B76E" w14:textId="77777777" w:rsidR="00B865B5" w:rsidRPr="00B865B5" w:rsidRDefault="00B865B5" w:rsidP="00B865B5">
      <w:pPr>
        <w:spacing w:after="240"/>
        <w:ind w:left="2160" w:hanging="720"/>
        <w:rPr>
          <w:szCs w:val="20"/>
        </w:rPr>
      </w:pPr>
      <w:r w:rsidRPr="00B865B5">
        <w:rPr>
          <w:szCs w:val="20"/>
        </w:rPr>
        <w:t>(i)</w:t>
      </w:r>
      <w:r w:rsidRPr="00B865B5">
        <w:rPr>
          <w:szCs w:val="20"/>
        </w:rPr>
        <w:tab/>
        <w:t>Regulation Up (Reg-Up);</w:t>
      </w:r>
    </w:p>
    <w:p w14:paraId="3D59B860" w14:textId="77777777" w:rsidR="00B865B5" w:rsidRPr="00B865B5" w:rsidRDefault="00B865B5" w:rsidP="00B865B5">
      <w:pPr>
        <w:spacing w:after="240"/>
        <w:ind w:left="2160" w:hanging="720"/>
        <w:rPr>
          <w:szCs w:val="20"/>
        </w:rPr>
      </w:pPr>
      <w:r w:rsidRPr="00B865B5">
        <w:rPr>
          <w:szCs w:val="20"/>
        </w:rPr>
        <w:t>(ii)</w:t>
      </w:r>
      <w:r w:rsidRPr="00B865B5">
        <w:rPr>
          <w:szCs w:val="20"/>
        </w:rPr>
        <w:tab/>
        <w:t>Regulation Down (Reg-Down);</w:t>
      </w:r>
    </w:p>
    <w:p w14:paraId="3603044E" w14:textId="77777777" w:rsidR="00B865B5" w:rsidRPr="00B865B5" w:rsidRDefault="00B865B5" w:rsidP="00B865B5">
      <w:pPr>
        <w:spacing w:after="240"/>
        <w:ind w:left="2160" w:hanging="720"/>
        <w:rPr>
          <w:szCs w:val="20"/>
        </w:rPr>
      </w:pPr>
      <w:r w:rsidRPr="00B865B5">
        <w:rPr>
          <w:szCs w:val="20"/>
        </w:rPr>
        <w:t>(iii)</w:t>
      </w:r>
      <w:r w:rsidRPr="00B865B5">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20F7FEC5"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2CC8FE7A" w14:textId="77777777" w:rsidR="00B865B5" w:rsidRPr="00B865B5" w:rsidRDefault="00B865B5" w:rsidP="00B865B5">
            <w:pPr>
              <w:spacing w:before="120" w:after="240"/>
              <w:rPr>
                <w:b/>
                <w:i/>
                <w:szCs w:val="20"/>
              </w:rPr>
            </w:pPr>
            <w:r w:rsidRPr="00B865B5">
              <w:rPr>
                <w:b/>
                <w:i/>
                <w:szCs w:val="20"/>
              </w:rPr>
              <w:t>[NPRR863:  Insert paragraph (iv) below upon system implementation and renumber accordingly:]</w:t>
            </w:r>
          </w:p>
          <w:p w14:paraId="35D75581" w14:textId="77777777" w:rsidR="00B865B5" w:rsidRPr="00B865B5" w:rsidRDefault="00B865B5" w:rsidP="00B865B5">
            <w:pPr>
              <w:spacing w:after="240"/>
              <w:ind w:left="2160" w:hanging="720"/>
              <w:rPr>
                <w:szCs w:val="20"/>
              </w:rPr>
            </w:pPr>
            <w:r w:rsidRPr="00B865B5">
              <w:rPr>
                <w:szCs w:val="20"/>
              </w:rPr>
              <w:t>(iv)</w:t>
            </w:r>
            <w:r w:rsidRPr="00B865B5">
              <w:rPr>
                <w:szCs w:val="20"/>
              </w:rPr>
              <w:tab/>
              <w:t>ECRS; and</w:t>
            </w:r>
          </w:p>
        </w:tc>
      </w:tr>
    </w:tbl>
    <w:p w14:paraId="64F59B4A" w14:textId="77777777" w:rsidR="00B865B5" w:rsidRPr="00B865B5" w:rsidRDefault="00B865B5" w:rsidP="00B865B5">
      <w:pPr>
        <w:spacing w:before="240" w:after="240"/>
        <w:ind w:left="2160" w:hanging="720"/>
        <w:rPr>
          <w:szCs w:val="20"/>
        </w:rPr>
      </w:pPr>
      <w:r w:rsidRPr="00B865B5">
        <w:rPr>
          <w:szCs w:val="20"/>
        </w:rPr>
        <w:t>(iv)</w:t>
      </w:r>
      <w:r w:rsidRPr="00B865B5">
        <w:rPr>
          <w:szCs w:val="20"/>
        </w:rPr>
        <w:tab/>
        <w:t xml:space="preserve">Non-Spin. </w:t>
      </w:r>
    </w:p>
    <w:p w14:paraId="3D5349EA" w14:textId="77777777" w:rsidR="00B865B5" w:rsidRPr="00B865B5" w:rsidRDefault="00B865B5" w:rsidP="00B865B5">
      <w:pPr>
        <w:spacing w:after="240"/>
        <w:ind w:left="720" w:hanging="720"/>
        <w:rPr>
          <w:iCs/>
          <w:szCs w:val="20"/>
        </w:rPr>
      </w:pPr>
      <w:r w:rsidRPr="00B865B5">
        <w:rPr>
          <w:iCs/>
          <w:szCs w:val="20"/>
        </w:rPr>
        <w:t>(6)</w:t>
      </w:r>
      <w:r w:rsidRPr="00B865B5">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3F475C4A" w14:textId="77777777" w:rsidR="00B865B5" w:rsidRPr="00B865B5" w:rsidRDefault="00B865B5" w:rsidP="00B865B5">
      <w:pPr>
        <w:spacing w:after="240"/>
        <w:ind w:left="1440" w:hanging="720"/>
        <w:rPr>
          <w:szCs w:val="20"/>
        </w:rPr>
      </w:pPr>
      <w:r w:rsidRPr="00B865B5">
        <w:rPr>
          <w:szCs w:val="20"/>
        </w:rPr>
        <w:t>(a)</w:t>
      </w:r>
      <w:r w:rsidRPr="00B865B5">
        <w:rPr>
          <w:szCs w:val="20"/>
        </w:rPr>
        <w:tab/>
        <w:t xml:space="preserve">During a RUC study period, if a QSE’s COP reports multiple Combined Cycle Generation Resources in a Combined Cycle Train to be On-Line for any hour, then until the QSE corrects its COP, the On-Line Combined Cycle Generation </w:t>
      </w:r>
      <w:r w:rsidRPr="00B865B5">
        <w:rPr>
          <w:szCs w:val="20"/>
        </w:rPr>
        <w:lastRenderedPageBreak/>
        <w:t>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2FAC6B42" w14:textId="77777777" w:rsidR="00B865B5" w:rsidRPr="00B865B5" w:rsidRDefault="00B865B5" w:rsidP="00B865B5">
      <w:pPr>
        <w:spacing w:after="240"/>
        <w:ind w:left="1440" w:hanging="720"/>
        <w:rPr>
          <w:szCs w:val="20"/>
        </w:rPr>
      </w:pPr>
      <w:r w:rsidRPr="00B865B5">
        <w:rPr>
          <w:szCs w:val="20"/>
        </w:rPr>
        <w:t>(b)</w:t>
      </w:r>
      <w:r w:rsidRPr="00B865B5">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49B9DCB" w14:textId="77777777" w:rsidR="00B865B5" w:rsidRPr="00B865B5" w:rsidRDefault="00B865B5" w:rsidP="00B865B5">
      <w:pPr>
        <w:spacing w:after="240"/>
        <w:ind w:left="1440" w:hanging="720"/>
        <w:rPr>
          <w:szCs w:val="20"/>
        </w:rPr>
      </w:pPr>
      <w:r w:rsidRPr="00B865B5">
        <w:rPr>
          <w:szCs w:val="20"/>
        </w:rPr>
        <w:t>(c)</w:t>
      </w:r>
      <w:r w:rsidRPr="00B865B5">
        <w:rPr>
          <w:szCs w:val="20"/>
        </w:rPr>
        <w:tab/>
        <w:t>ERCOT systems shall allow only one Combined Cycle Generation Resource in a Combined Cycle Train to offer Off-Line Non-Spin in the DAM or Supplemental Ancillary Services Market (SASM).</w:t>
      </w:r>
    </w:p>
    <w:p w14:paraId="61012DEA" w14:textId="77777777" w:rsidR="00B865B5" w:rsidRPr="00B865B5" w:rsidRDefault="00B865B5" w:rsidP="00B865B5">
      <w:pPr>
        <w:spacing w:after="240"/>
        <w:ind w:left="2160" w:hanging="720"/>
        <w:rPr>
          <w:szCs w:val="20"/>
        </w:rPr>
      </w:pPr>
      <w:r w:rsidRPr="00B865B5">
        <w:rPr>
          <w:szCs w:val="20"/>
        </w:rPr>
        <w:t>(i)</w:t>
      </w:r>
      <w:r w:rsidRPr="00B865B5">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054B5A8E" w14:textId="77777777" w:rsidR="00B865B5" w:rsidRPr="00B865B5" w:rsidRDefault="00B865B5" w:rsidP="00B865B5">
      <w:pPr>
        <w:spacing w:after="240"/>
        <w:ind w:left="2160" w:hanging="720"/>
        <w:rPr>
          <w:szCs w:val="20"/>
        </w:rPr>
      </w:pPr>
      <w:r w:rsidRPr="00B865B5">
        <w:rPr>
          <w:szCs w:val="20"/>
        </w:rPr>
        <w:t>(ii)</w:t>
      </w:r>
      <w:r w:rsidRPr="00B865B5">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6DDA652" w14:textId="77777777" w:rsidR="00B865B5" w:rsidRPr="00B865B5" w:rsidRDefault="00B865B5" w:rsidP="00B865B5">
      <w:pPr>
        <w:spacing w:after="240"/>
        <w:ind w:left="1440" w:hanging="720"/>
        <w:rPr>
          <w:iCs/>
          <w:szCs w:val="20"/>
        </w:rPr>
      </w:pPr>
      <w:r w:rsidRPr="00B865B5">
        <w:rPr>
          <w:iCs/>
          <w:szCs w:val="20"/>
        </w:rPr>
        <w:t>(d)</w:t>
      </w:r>
      <w:r w:rsidRPr="00B865B5">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0425C1F" w14:textId="77777777" w:rsidR="00B865B5" w:rsidRPr="00B865B5" w:rsidRDefault="00B865B5" w:rsidP="00B865B5">
      <w:pPr>
        <w:spacing w:after="240"/>
        <w:ind w:left="720" w:hanging="720"/>
        <w:rPr>
          <w:iCs/>
          <w:szCs w:val="20"/>
        </w:rPr>
      </w:pPr>
      <w:r w:rsidRPr="00B865B5">
        <w:rPr>
          <w:iCs/>
          <w:szCs w:val="20"/>
        </w:rPr>
        <w:t>(7)</w:t>
      </w:r>
      <w:r w:rsidRPr="00B865B5">
        <w:rPr>
          <w:iCs/>
          <w:szCs w:val="20"/>
        </w:rPr>
        <w:tab/>
        <w:t>ERCOT may accept COPs only from QSEs.</w:t>
      </w:r>
    </w:p>
    <w:p w14:paraId="3CD50447" w14:textId="77777777" w:rsidR="00B865B5" w:rsidRPr="00B865B5" w:rsidRDefault="00B865B5" w:rsidP="00B865B5">
      <w:pPr>
        <w:spacing w:after="240"/>
        <w:ind w:left="720" w:hanging="720"/>
        <w:rPr>
          <w:iCs/>
          <w:szCs w:val="20"/>
        </w:rPr>
      </w:pPr>
      <w:r w:rsidRPr="00B865B5">
        <w:rPr>
          <w:iCs/>
          <w:szCs w:val="20"/>
        </w:rPr>
        <w:t>(8)</w:t>
      </w:r>
      <w:r w:rsidRPr="00B865B5">
        <w:rPr>
          <w:iCs/>
          <w:szCs w:val="20"/>
        </w:rPr>
        <w:tab/>
        <w:t xml:space="preserve">For the first 168 hours of the COP, ERCOT will update the HSL values for Wind-powered Generation Resources (WGRs) with the most recently updated Short-Term </w:t>
      </w:r>
      <w:r w:rsidRPr="00B865B5">
        <w:rPr>
          <w:iCs/>
          <w:szCs w:val="20"/>
        </w:rPr>
        <w:lastRenderedPageBreak/>
        <w:t xml:space="preserve">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5311EABD" w14:textId="77777777" w:rsidR="00B865B5" w:rsidRPr="00B865B5" w:rsidRDefault="00B865B5" w:rsidP="00B865B5">
      <w:pPr>
        <w:spacing w:after="240"/>
        <w:ind w:left="720" w:hanging="720"/>
        <w:rPr>
          <w:iCs/>
          <w:szCs w:val="20"/>
        </w:rPr>
      </w:pPr>
      <w:r w:rsidRPr="00B865B5">
        <w:rPr>
          <w:iCs/>
          <w:szCs w:val="20"/>
        </w:rPr>
        <w:t>(9)</w:t>
      </w:r>
      <w:r w:rsidRPr="00B865B5">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B865B5">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B865B5">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167316B" w14:textId="77777777" w:rsidR="00B865B5" w:rsidRPr="00B865B5" w:rsidRDefault="00B865B5" w:rsidP="00B865B5">
      <w:pPr>
        <w:spacing w:after="240"/>
        <w:ind w:left="720" w:hanging="720"/>
        <w:rPr>
          <w:iCs/>
          <w:szCs w:val="20"/>
        </w:rPr>
      </w:pPr>
      <w:r w:rsidRPr="00B865B5">
        <w:rPr>
          <w:iCs/>
          <w:szCs w:val="20"/>
        </w:rPr>
        <w:t>(10)</w:t>
      </w:r>
      <w:r w:rsidRPr="00B865B5">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1EDFD121" w14:textId="77777777" w:rsidR="00B865B5" w:rsidRPr="00B865B5" w:rsidRDefault="00B865B5" w:rsidP="00B865B5">
      <w:pPr>
        <w:spacing w:after="240"/>
        <w:ind w:left="720" w:hanging="720"/>
        <w:rPr>
          <w:iCs/>
          <w:szCs w:val="20"/>
        </w:rPr>
      </w:pPr>
      <w:r w:rsidRPr="00B865B5">
        <w:rPr>
          <w:iCs/>
          <w:szCs w:val="20"/>
        </w:rPr>
        <w:t>(11)</w:t>
      </w:r>
      <w:r w:rsidRPr="00B865B5">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0B66B130" w14:textId="77777777" w:rsidR="00B865B5" w:rsidRPr="00B865B5" w:rsidRDefault="00B865B5" w:rsidP="00B865B5">
      <w:pPr>
        <w:spacing w:after="240"/>
        <w:ind w:left="720" w:hanging="720"/>
        <w:rPr>
          <w:iCs/>
          <w:szCs w:val="20"/>
        </w:rPr>
      </w:pPr>
      <w:r w:rsidRPr="00B865B5">
        <w:rPr>
          <w:iCs/>
          <w:szCs w:val="20"/>
        </w:rPr>
        <w:t>(12)</w:t>
      </w:r>
      <w:r w:rsidRPr="00B865B5">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B865B5">
        <w:rPr>
          <w:szCs w:val="20"/>
        </w:rPr>
        <w:t xml:space="preserve"> that </w:t>
      </w:r>
      <w:r w:rsidRPr="00B865B5">
        <w:rPr>
          <w:iCs/>
          <w:szCs w:val="20"/>
        </w:rPr>
        <w:t xml:space="preserve">has been contracted by ERCOT under Section 3.14.1 or under paragraph (2) of Section 6.5.1.1, the QSE shall change its Resource Status to </w:t>
      </w:r>
      <w:r w:rsidRPr="00B865B5">
        <w:rPr>
          <w:szCs w:val="20"/>
        </w:rPr>
        <w:t xml:space="preserve">ONRUC.  Otherwise, the QSE shall change its Resource Status to </w:t>
      </w:r>
      <w:r w:rsidRPr="00B865B5">
        <w:rPr>
          <w:iCs/>
          <w:szCs w:val="20"/>
        </w:rPr>
        <w:t>ONEMR.</w:t>
      </w:r>
    </w:p>
    <w:p w14:paraId="7DA83BE0" w14:textId="77777777" w:rsidR="00B865B5" w:rsidRPr="00B865B5" w:rsidRDefault="00B865B5" w:rsidP="00B865B5">
      <w:pPr>
        <w:spacing w:after="240"/>
        <w:ind w:left="720" w:hanging="720"/>
        <w:rPr>
          <w:iCs/>
          <w:szCs w:val="20"/>
        </w:rPr>
      </w:pPr>
      <w:r w:rsidRPr="00B865B5">
        <w:rPr>
          <w:iCs/>
          <w:szCs w:val="20"/>
        </w:rPr>
        <w:t xml:space="preserve">(13)     A QSE representing a Resource may use the Resource Status code of ONEMR for a        Resource that is: </w:t>
      </w:r>
    </w:p>
    <w:p w14:paraId="3A0DFE7B" w14:textId="77777777" w:rsidR="00B865B5" w:rsidRPr="00B865B5" w:rsidRDefault="00B865B5" w:rsidP="00B865B5">
      <w:pPr>
        <w:spacing w:after="240"/>
        <w:ind w:left="1440" w:hanging="720"/>
        <w:rPr>
          <w:iCs/>
          <w:szCs w:val="20"/>
        </w:rPr>
      </w:pPr>
      <w:r w:rsidRPr="00B865B5">
        <w:rPr>
          <w:iCs/>
          <w:szCs w:val="20"/>
        </w:rPr>
        <w:t>(a)</w:t>
      </w:r>
      <w:r w:rsidRPr="00B865B5">
        <w:rPr>
          <w:iCs/>
          <w:szCs w:val="20"/>
        </w:rPr>
        <w:tab/>
        <w:t>On-Line, but for equipment problems it must be held at its current output level until repair and/or replacement of equipment can be accomplished; or</w:t>
      </w:r>
    </w:p>
    <w:p w14:paraId="45E88322" w14:textId="77777777" w:rsidR="00B865B5" w:rsidRPr="00B865B5" w:rsidRDefault="00B865B5" w:rsidP="00B865B5">
      <w:pPr>
        <w:spacing w:after="240"/>
        <w:ind w:left="1440" w:hanging="720"/>
        <w:rPr>
          <w:iCs/>
          <w:szCs w:val="20"/>
        </w:rPr>
      </w:pPr>
      <w:r w:rsidRPr="00B865B5">
        <w:rPr>
          <w:iCs/>
          <w:szCs w:val="20"/>
        </w:rPr>
        <w:t>(b)</w:t>
      </w:r>
      <w:r w:rsidRPr="00B865B5">
        <w:rPr>
          <w:iCs/>
          <w:szCs w:val="20"/>
        </w:rPr>
        <w:tab/>
        <w:t xml:space="preserve">A hydro unit. </w:t>
      </w:r>
    </w:p>
    <w:p w14:paraId="03FB9003" w14:textId="77777777" w:rsidR="00B865B5" w:rsidRPr="00B865B5" w:rsidRDefault="00B865B5" w:rsidP="00B865B5">
      <w:pPr>
        <w:spacing w:after="240"/>
        <w:ind w:left="720" w:hanging="720"/>
        <w:rPr>
          <w:iCs/>
          <w:szCs w:val="20"/>
        </w:rPr>
      </w:pPr>
      <w:r w:rsidRPr="00B865B5">
        <w:rPr>
          <w:iCs/>
          <w:szCs w:val="20"/>
        </w:rPr>
        <w:lastRenderedPageBreak/>
        <w:t>(14)</w:t>
      </w:r>
      <w:r w:rsidRPr="00B865B5">
        <w:rPr>
          <w:iCs/>
          <w:szCs w:val="20"/>
        </w:rPr>
        <w:tab/>
        <w:t>A QSE operating a Resource with a Resource Status code of ONEMR may set the HSL and LSL of the unit to be equal to ensure that SCED does not send Base Points that would move the unit.</w:t>
      </w:r>
    </w:p>
    <w:p w14:paraId="6431C321" w14:textId="64D082B4" w:rsidR="00B865B5" w:rsidRDefault="00B865B5" w:rsidP="00B865B5">
      <w:pPr>
        <w:spacing w:after="240"/>
        <w:ind w:left="720" w:hanging="720"/>
        <w:rPr>
          <w:iCs/>
          <w:szCs w:val="20"/>
        </w:rPr>
      </w:pPr>
      <w:r w:rsidRPr="00B865B5">
        <w:rPr>
          <w:szCs w:val="20"/>
        </w:rPr>
        <w:t>(15)</w:t>
      </w:r>
      <w:r w:rsidRPr="00B865B5">
        <w:rPr>
          <w:szCs w:val="20"/>
        </w:rPr>
        <w:tab/>
        <w:t>A QSE representing a Resource may use the Resource Status code of EMRSWGR only for an SWGR.</w:t>
      </w:r>
    </w:p>
    <w:p w14:paraId="12FB8959" w14:textId="030DADB4" w:rsidR="00B865B5" w:rsidRDefault="00B865B5" w:rsidP="00B865B5">
      <w:pPr>
        <w:spacing w:after="240"/>
        <w:ind w:left="720" w:hanging="720"/>
        <w:rPr>
          <w:ins w:id="197" w:author="ERCOT" w:date="2020-04-10T13:46:00Z"/>
          <w:iCs/>
        </w:rPr>
      </w:pPr>
      <w:commentRangeStart w:id="198"/>
      <w:ins w:id="199" w:author="ERCOT" w:date="2020-04-10T13:46:00Z">
        <w:r w:rsidRPr="00BA2731">
          <w:rPr>
            <w:iCs/>
          </w:rPr>
          <w:t>(16)</w:t>
        </w:r>
        <w:commentRangeEnd w:id="198"/>
        <w:r w:rsidRPr="00BA2731">
          <w:rPr>
            <w:rStyle w:val="CommentReference"/>
            <w:sz w:val="24"/>
            <w:szCs w:val="24"/>
          </w:rPr>
          <w:commentReference w:id="198"/>
        </w:r>
        <w:r w:rsidRPr="00BA2731">
          <w:rPr>
            <w:iCs/>
          </w:rPr>
          <w:tab/>
        </w:r>
        <w:r w:rsidRPr="00454A98">
          <w:rPr>
            <w:iCs/>
          </w:rPr>
          <w:t>A QSE representing a Self-Limiting Facility</w:t>
        </w:r>
      </w:ins>
      <w:ins w:id="200" w:author="ERCOT" w:date="2020-04-17T15:25:00Z">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w:t>
        </w:r>
        <w:del w:id="201" w:author="ERCOT 092220" w:date="2020-09-17T17:35:00Z">
          <w:r w:rsidRPr="00154E44" w:rsidDel="00654FF1">
            <w:rPr>
              <w:iCs/>
            </w:rPr>
            <w:delText xml:space="preserve">maximum </w:delText>
          </w:r>
        </w:del>
        <w:r w:rsidRPr="00154E44">
          <w:rPr>
            <w:iCs/>
          </w:rPr>
          <w:t xml:space="preserve">MW </w:t>
        </w:r>
        <w:r>
          <w:rPr>
            <w:iCs/>
          </w:rPr>
          <w:t>Injection</w:t>
        </w:r>
        <w:r w:rsidRPr="00154E44">
          <w:rPr>
            <w:iCs/>
          </w:rPr>
          <w:t xml:space="preserve"> or </w:t>
        </w:r>
        <w:r>
          <w:rPr>
            <w:iCs/>
          </w:rPr>
          <w:t>the limit on</w:t>
        </w:r>
      </w:ins>
      <w:ins w:id="202" w:author="ERCOT 090320" w:date="2020-09-03T11:01:00Z">
        <w:r w:rsidR="000E74AF">
          <w:rPr>
            <w:iCs/>
          </w:rPr>
          <w:t xml:space="preserve"> the</w:t>
        </w:r>
      </w:ins>
      <w:ins w:id="203" w:author="ERCOT" w:date="2020-04-17T15:25:00Z">
        <w:r>
          <w:rPr>
            <w:iCs/>
          </w:rPr>
          <w:t xml:space="preserve"> </w:t>
        </w:r>
        <w:del w:id="204" w:author="ERCOT 092220" w:date="2020-09-17T17:35:00Z">
          <w:r w:rsidDel="00654FF1">
            <w:rPr>
              <w:iCs/>
            </w:rPr>
            <w:delText>maximum</w:delText>
          </w:r>
          <w:r w:rsidRPr="00154E44" w:rsidDel="00654FF1">
            <w:rPr>
              <w:iCs/>
            </w:rPr>
            <w:delText xml:space="preserve"> </w:delText>
          </w:r>
        </w:del>
        <w:r w:rsidRPr="00154E44">
          <w:rPr>
            <w:iCs/>
          </w:rPr>
          <w:t xml:space="preserve">MW </w:t>
        </w:r>
        <w:r>
          <w:rPr>
            <w:iCs/>
          </w:rPr>
          <w:t>Withdrawal</w:t>
        </w:r>
        <w:r w:rsidRPr="00154E44">
          <w:rPr>
            <w:iCs/>
          </w:rPr>
          <w:t xml:space="preserve"> established for the Self-Limiting Facility</w:t>
        </w:r>
      </w:ins>
      <w:ins w:id="205" w:author="ERCOT" w:date="2020-04-10T13:46:00Z">
        <w:r w:rsidRPr="00154E44">
          <w:rPr>
            <w:iCs/>
          </w:rPr>
          <w:t xml:space="preserve">. </w:t>
        </w:r>
      </w:ins>
    </w:p>
    <w:p w14:paraId="56D0E450" w14:textId="24C9EF6A" w:rsidR="00B865B5" w:rsidDel="000E74AF" w:rsidRDefault="00B865B5" w:rsidP="00B865B5">
      <w:pPr>
        <w:spacing w:after="240"/>
        <w:ind w:left="720" w:hanging="720"/>
        <w:rPr>
          <w:ins w:id="206" w:author="ERCOT" w:date="2020-04-10T13:46:00Z"/>
          <w:del w:id="207" w:author="ERCOT 090320" w:date="2020-09-03T11:01:00Z"/>
          <w:iCs/>
        </w:rPr>
      </w:pPr>
      <w:commentRangeStart w:id="208"/>
      <w:ins w:id="209" w:author="ERCOT" w:date="2020-04-10T13:46:00Z">
        <w:del w:id="210" w:author="ERCOT 090320" w:date="2020-09-03T11:01:00Z">
          <w:r w:rsidRPr="00BA2731" w:rsidDel="000E74AF">
            <w:rPr>
              <w:iCs/>
            </w:rPr>
            <w:delText>(</w:delText>
          </w:r>
          <w:r w:rsidDel="000E74AF">
            <w:rPr>
              <w:iCs/>
            </w:rPr>
            <w:delText>17</w:delText>
          </w:r>
          <w:r w:rsidRPr="00BA2731" w:rsidDel="000E74AF">
            <w:rPr>
              <w:iCs/>
            </w:rPr>
            <w:delText>)</w:delText>
          </w:r>
          <w:commentRangeEnd w:id="208"/>
          <w:r w:rsidRPr="00BA2731" w:rsidDel="000E74AF">
            <w:rPr>
              <w:rStyle w:val="CommentReference"/>
              <w:sz w:val="24"/>
              <w:szCs w:val="24"/>
            </w:rPr>
            <w:commentReference w:id="208"/>
          </w:r>
          <w:r w:rsidRPr="00BA2731" w:rsidDel="000E74AF">
            <w:rPr>
              <w:iCs/>
            </w:rPr>
            <w:tab/>
          </w:r>
          <w:r w:rsidRPr="00A80543" w:rsidDel="000E74AF">
            <w:rPr>
              <w:iCs/>
            </w:rPr>
            <w:delText>A QSE representing a Self-Limiting</w:delText>
          </w:r>
        </w:del>
      </w:ins>
      <w:ins w:id="211" w:author="ERCOT" w:date="2020-04-17T15:26:00Z">
        <w:del w:id="212" w:author="ERCOT 090320" w:date="2020-09-03T11:01:00Z">
          <w:r w:rsidDel="000E74AF">
            <w:rPr>
              <w:iCs/>
            </w:rPr>
            <w:delText xml:space="preserve"> </w:delText>
          </w:r>
        </w:del>
      </w:ins>
      <w:ins w:id="213" w:author="ERCOT" w:date="2020-04-17T15:25:00Z">
        <w:del w:id="214" w:author="ERCOT 090320" w:date="2020-09-03T11:01:00Z">
          <w:r w:rsidRPr="00A80543" w:rsidDel="000E74AF">
            <w:rPr>
              <w:iCs/>
            </w:rPr>
            <w:delText xml:space="preserve">Resource </w:delText>
          </w:r>
          <w:r w:rsidDel="000E74AF">
            <w:rPr>
              <w:iCs/>
            </w:rPr>
            <w:delText>must</w:delText>
          </w:r>
          <w:r w:rsidRPr="00A80543" w:rsidDel="000E74AF">
            <w:rPr>
              <w:iCs/>
            </w:rPr>
            <w:delText xml:space="preserve"> </w:delText>
          </w:r>
          <w:r w:rsidDel="000E74AF">
            <w:rPr>
              <w:iCs/>
            </w:rPr>
            <w:delText>ensure that the</w:delText>
          </w:r>
          <w:r w:rsidRPr="00A80543" w:rsidDel="000E74AF">
            <w:rPr>
              <w:iCs/>
            </w:rPr>
            <w:delText xml:space="preserve"> </w:delText>
          </w:r>
          <w:r w:rsidDel="000E74AF">
            <w:rPr>
              <w:iCs/>
            </w:rPr>
            <w:delText xml:space="preserve">Resource’s </w:delText>
          </w:r>
          <w:r w:rsidRPr="00A80543" w:rsidDel="000E74AF">
            <w:rPr>
              <w:iCs/>
            </w:rPr>
            <w:delText>COP HSL/LSL and telemetered HSL/LSL do not exceed</w:delText>
          </w:r>
          <w:r w:rsidDel="000E74AF">
            <w:rPr>
              <w:iCs/>
            </w:rPr>
            <w:delText xml:space="preserve"> either</w:delText>
          </w:r>
          <w:r w:rsidRPr="00A80543" w:rsidDel="000E74AF">
            <w:rPr>
              <w:iCs/>
            </w:rPr>
            <w:delText xml:space="preserve"> the </w:delText>
          </w:r>
          <w:r w:rsidDel="000E74AF">
            <w:rPr>
              <w:iCs/>
            </w:rPr>
            <w:delText>Resource’s established</w:delText>
          </w:r>
          <w:r w:rsidRPr="00A80543" w:rsidDel="000E74AF">
            <w:rPr>
              <w:iCs/>
            </w:rPr>
            <w:delText xml:space="preserve"> maximum MW </w:delText>
          </w:r>
          <w:r w:rsidDel="000E74AF">
            <w:rPr>
              <w:iCs/>
            </w:rPr>
            <w:delText>Injection</w:delText>
          </w:r>
          <w:r w:rsidRPr="00A80543" w:rsidDel="000E74AF">
            <w:rPr>
              <w:iCs/>
            </w:rPr>
            <w:delText xml:space="preserve"> limit or </w:delText>
          </w:r>
          <w:r w:rsidDel="000E74AF">
            <w:rPr>
              <w:iCs/>
            </w:rPr>
            <w:delText>its established maximum</w:delText>
          </w:r>
          <w:r w:rsidRPr="00A80543" w:rsidDel="000E74AF">
            <w:rPr>
              <w:iCs/>
            </w:rPr>
            <w:delText xml:space="preserve"> MW </w:delText>
          </w:r>
          <w:r w:rsidDel="000E74AF">
            <w:rPr>
              <w:iCs/>
            </w:rPr>
            <w:delText>Withdrawal limit</w:delText>
          </w:r>
        </w:del>
      </w:ins>
      <w:ins w:id="215" w:author="ERCOT" w:date="2020-04-10T13:46:00Z">
        <w:del w:id="216" w:author="ERCOT 090320" w:date="2020-09-03T11:01:00Z">
          <w:r w:rsidDel="000E74AF">
            <w:rPr>
              <w:iCs/>
            </w:rPr>
            <w:delText xml:space="preserve">. </w:delText>
          </w:r>
        </w:del>
      </w:ins>
    </w:p>
    <w:p w14:paraId="2C2EB6DC" w14:textId="77777777" w:rsidR="00BD39DB" w:rsidRDefault="00BD39DB" w:rsidP="00BD39DB">
      <w:pPr>
        <w:pStyle w:val="H2"/>
        <w:spacing w:before="480"/>
        <w:ind w:left="907" w:hanging="907"/>
      </w:pPr>
      <w:bookmarkStart w:id="217" w:name="_Toc38965091"/>
      <w:bookmarkStart w:id="218" w:name="_Toc114235806"/>
      <w:bookmarkStart w:id="219" w:name="_Toc144691994"/>
      <w:bookmarkStart w:id="220" w:name="_Toc204048606"/>
      <w:bookmarkStart w:id="221" w:name="_Toc400526224"/>
      <w:bookmarkStart w:id="222" w:name="_Toc405534542"/>
      <w:bookmarkStart w:id="223" w:name="_Toc406570555"/>
      <w:bookmarkStart w:id="224" w:name="_Toc410910707"/>
      <w:bookmarkStart w:id="225" w:name="_Toc411841136"/>
      <w:bookmarkStart w:id="226" w:name="_Toc422147098"/>
      <w:bookmarkStart w:id="227" w:name="_Toc433020694"/>
      <w:bookmarkStart w:id="228" w:name="_Toc437262135"/>
      <w:bookmarkStart w:id="229" w:name="_Toc478375313"/>
      <w:bookmarkStart w:id="230" w:name="_Toc33773702"/>
      <w:commentRangeStart w:id="231"/>
      <w:r>
        <w:t>3.15</w:t>
      </w:r>
      <w:commentRangeEnd w:id="231"/>
      <w:r w:rsidR="000B3E34">
        <w:rPr>
          <w:rStyle w:val="CommentReference"/>
          <w:b w:val="0"/>
        </w:rPr>
        <w:commentReference w:id="231"/>
      </w:r>
      <w:r>
        <w:tab/>
        <w:t>Voltage Support</w:t>
      </w:r>
      <w:bookmarkEnd w:id="217"/>
    </w:p>
    <w:p w14:paraId="5D2E37A5" w14:textId="77777777" w:rsidR="004903C1" w:rsidRPr="004903C1" w:rsidRDefault="004903C1" w:rsidP="004903C1">
      <w:pPr>
        <w:spacing w:after="240"/>
        <w:ind w:left="720" w:hanging="720"/>
        <w:rPr>
          <w:iCs/>
          <w:szCs w:val="20"/>
        </w:rPr>
      </w:pPr>
      <w:r w:rsidRPr="004903C1">
        <w:rPr>
          <w:iCs/>
          <w:szCs w:val="20"/>
        </w:rPr>
        <w:t>(1)</w:t>
      </w:r>
      <w:r w:rsidRPr="004903C1">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5119AACE" w14:textId="77777777" w:rsidR="004903C1" w:rsidRPr="004903C1" w:rsidRDefault="004903C1" w:rsidP="004903C1">
      <w:pPr>
        <w:spacing w:after="240"/>
        <w:ind w:left="720" w:hanging="720"/>
        <w:rPr>
          <w:iCs/>
          <w:szCs w:val="20"/>
        </w:rPr>
      </w:pPr>
      <w:r w:rsidRPr="004903C1">
        <w:rPr>
          <w:iCs/>
          <w:szCs w:val="20"/>
        </w:rPr>
        <w:t>(2)</w:t>
      </w:r>
      <w:r w:rsidRPr="004903C1">
        <w:rPr>
          <w:iCs/>
          <w:szCs w:val="20"/>
        </w:rPr>
        <w:tab/>
        <w:t>All Generation Resources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Voltage Support Service (VSS).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438E7157"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60BA6FF5" w14:textId="77777777" w:rsidR="004903C1" w:rsidRPr="004903C1" w:rsidRDefault="004903C1" w:rsidP="004903C1">
            <w:pPr>
              <w:spacing w:before="120" w:after="240"/>
              <w:rPr>
                <w:b/>
                <w:i/>
                <w:szCs w:val="20"/>
              </w:rPr>
            </w:pPr>
            <w:r w:rsidRPr="004903C1">
              <w:rPr>
                <w:b/>
                <w:i/>
                <w:szCs w:val="20"/>
              </w:rPr>
              <w:t>[NPRR989 and NPRR1016:  Replace applicable portions of paragraph (2) above with the following upon system implementation:]</w:t>
            </w:r>
          </w:p>
          <w:p w14:paraId="6B660303" w14:textId="77777777" w:rsidR="004903C1" w:rsidRPr="004903C1" w:rsidRDefault="004903C1" w:rsidP="004903C1">
            <w:pPr>
              <w:spacing w:after="240"/>
              <w:ind w:left="720" w:hanging="720"/>
              <w:rPr>
                <w:iCs/>
                <w:szCs w:val="20"/>
              </w:rPr>
            </w:pPr>
            <w:r w:rsidRPr="004903C1">
              <w:rPr>
                <w:iCs/>
                <w:szCs w:val="20"/>
              </w:rPr>
              <w:t>(2)</w:t>
            </w:r>
            <w:r w:rsidRPr="004903C1">
              <w:rPr>
                <w:iCs/>
                <w:szCs w:val="20"/>
              </w:rPr>
              <w:tab/>
              <w:t xml:space="preserve">All Generation Resources (including self-serve generating units) </w:t>
            </w:r>
            <w:r w:rsidRPr="004903C1">
              <w:rPr>
                <w:szCs w:val="20"/>
              </w:rPr>
              <w:t>and Energy Storage Resources (ESRs)</w:t>
            </w:r>
            <w:r w:rsidRPr="004903C1">
              <w:rPr>
                <w:iCs/>
                <w:szCs w:val="20"/>
              </w:rPr>
              <w:t xml:space="preserve"> that are connected to Transmission Facilities and that 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4A9EFC22" w14:textId="77777777" w:rsidR="004903C1" w:rsidRPr="004903C1" w:rsidRDefault="004903C1" w:rsidP="004903C1">
      <w:pPr>
        <w:spacing w:before="240" w:after="240"/>
        <w:ind w:left="720" w:hanging="720"/>
        <w:rPr>
          <w:iCs/>
          <w:szCs w:val="20"/>
        </w:rPr>
      </w:pPr>
      <w:r w:rsidRPr="004903C1">
        <w:rPr>
          <w:iCs/>
          <w:szCs w:val="20"/>
        </w:rPr>
        <w:t>(3)</w:t>
      </w:r>
      <w:r w:rsidRPr="004903C1">
        <w:rPr>
          <w:iCs/>
          <w:szCs w:val="20"/>
        </w:rPr>
        <w:tab/>
      </w:r>
      <w:r w:rsidRPr="004903C1">
        <w:rPr>
          <w:rFonts w:hint="eastAsia"/>
          <w:szCs w:val="20"/>
        </w:rPr>
        <w:t>Except as reasonably necessary to ensure reliability or operational efficiency</w:t>
      </w:r>
      <w:r w:rsidRPr="004903C1">
        <w:rPr>
          <w:szCs w:val="20"/>
        </w:rPr>
        <w:t xml:space="preserve">, </w:t>
      </w:r>
      <w:r w:rsidRPr="004903C1">
        <w:rPr>
          <w:iCs/>
          <w:szCs w:val="20"/>
        </w:rPr>
        <w:t>TSPs should utilize available static reactive devices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7F97DD74"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503B82E9" w14:textId="77777777" w:rsidR="004903C1" w:rsidRPr="004903C1" w:rsidRDefault="004903C1" w:rsidP="004903C1">
            <w:pPr>
              <w:spacing w:before="120" w:after="240"/>
              <w:rPr>
                <w:b/>
                <w:i/>
                <w:szCs w:val="20"/>
              </w:rPr>
            </w:pPr>
            <w:r w:rsidRPr="004903C1">
              <w:rPr>
                <w:b/>
                <w:i/>
                <w:szCs w:val="20"/>
              </w:rPr>
              <w:lastRenderedPageBreak/>
              <w:t>[NPRR989:  Replace paragraph (3) above with the following upon system implementation:]</w:t>
            </w:r>
          </w:p>
          <w:p w14:paraId="161A0754" w14:textId="77777777" w:rsidR="004903C1" w:rsidRPr="004903C1" w:rsidRDefault="004903C1" w:rsidP="004903C1">
            <w:pPr>
              <w:spacing w:after="240"/>
              <w:ind w:left="720" w:hanging="720"/>
              <w:rPr>
                <w:iCs/>
                <w:szCs w:val="20"/>
              </w:rPr>
            </w:pPr>
            <w:r w:rsidRPr="004903C1">
              <w:rPr>
                <w:iCs/>
                <w:szCs w:val="20"/>
              </w:rPr>
              <w:t>(3)</w:t>
            </w:r>
            <w:r w:rsidRPr="004903C1">
              <w:rPr>
                <w:iCs/>
                <w:szCs w:val="20"/>
              </w:rPr>
              <w:tab/>
            </w:r>
            <w:r w:rsidRPr="004903C1">
              <w:rPr>
                <w:rFonts w:hint="eastAsia"/>
                <w:szCs w:val="20"/>
              </w:rPr>
              <w:t>Except as reasonably necessary to ensure reliability or operational efficiency</w:t>
            </w:r>
            <w:r w:rsidRPr="004903C1">
              <w:rPr>
                <w:szCs w:val="20"/>
              </w:rPr>
              <w:t xml:space="preserve">, </w:t>
            </w:r>
            <w:r w:rsidRPr="004903C1">
              <w:rPr>
                <w:iCs/>
                <w:szCs w:val="20"/>
              </w:rPr>
              <w:t>TSPs should utilize available static reactive devices prior to requesting a Voltage Set Point change from a Generation Resource or ESR.</w:t>
            </w:r>
          </w:p>
        </w:tc>
      </w:tr>
    </w:tbl>
    <w:p w14:paraId="0017B756" w14:textId="77777777" w:rsidR="004903C1" w:rsidRPr="004903C1" w:rsidRDefault="004903C1" w:rsidP="004903C1">
      <w:pPr>
        <w:spacing w:before="240" w:after="240"/>
        <w:ind w:left="720" w:hanging="720"/>
        <w:rPr>
          <w:iCs/>
          <w:szCs w:val="20"/>
        </w:rPr>
      </w:pPr>
      <w:r w:rsidRPr="004903C1">
        <w:rPr>
          <w:iCs/>
          <w:szCs w:val="20"/>
        </w:rPr>
        <w:t>(4)</w:t>
      </w:r>
      <w:r w:rsidRPr="004903C1">
        <w:rPr>
          <w:iCs/>
          <w:szCs w:val="20"/>
        </w:rPr>
        <w:tab/>
        <w:t>Each Generation Resource required to provide VSS shall comply with the following Reactive Power requirements</w:t>
      </w:r>
      <w:r w:rsidRPr="004903C1">
        <w:rPr>
          <w:szCs w:val="20"/>
        </w:rPr>
        <w:t xml:space="preserve"> in Real-Time operations when issued a Voltage Set Point by a TSP or ERCOT</w:t>
      </w:r>
      <w:r w:rsidRPr="004903C1">
        <w:rPr>
          <w:iCs/>
          <w:szCs w:val="20"/>
        </w:rPr>
        <w:t xml:space="preserve">:  </w:t>
      </w:r>
    </w:p>
    <w:p w14:paraId="28E10C06" w14:textId="77777777" w:rsidR="004903C1" w:rsidRPr="004903C1" w:rsidRDefault="004903C1" w:rsidP="004903C1">
      <w:pPr>
        <w:spacing w:after="240"/>
        <w:ind w:left="1440" w:hanging="720"/>
        <w:rPr>
          <w:iCs/>
          <w:szCs w:val="20"/>
        </w:rPr>
      </w:pPr>
      <w:r w:rsidRPr="004903C1">
        <w:rPr>
          <w:iCs/>
          <w:szCs w:val="20"/>
        </w:rPr>
        <w:t>(a)</w:t>
      </w:r>
      <w:r w:rsidRPr="004903C1">
        <w:rPr>
          <w:iCs/>
          <w:szCs w:val="20"/>
        </w:rPr>
        <w:tab/>
        <w:t xml:space="preserve">An over-excited (lagging or producing) power factor capability of 0.95 or less determined at the generating unit's maximum net power to be supplied to the ERCOT Transmission Grid and </w:t>
      </w:r>
      <w:r w:rsidRPr="004903C1">
        <w:rPr>
          <w:szCs w:val="20"/>
        </w:rPr>
        <w:t>for any Voltage Set Point from 0.95 per unit to 1.04 per unit, as</w:t>
      </w:r>
      <w:r w:rsidRPr="004903C1">
        <w:rPr>
          <w:iCs/>
          <w:szCs w:val="20"/>
        </w:rPr>
        <w:t xml:space="preserve"> measured at the POI;</w:t>
      </w:r>
    </w:p>
    <w:p w14:paraId="5C971B58" w14:textId="77777777" w:rsidR="004903C1" w:rsidRPr="004903C1" w:rsidRDefault="004903C1" w:rsidP="004903C1">
      <w:pPr>
        <w:spacing w:after="240"/>
        <w:ind w:left="1440" w:hanging="720"/>
        <w:rPr>
          <w:iCs/>
          <w:szCs w:val="20"/>
        </w:rPr>
      </w:pPr>
      <w:r w:rsidRPr="004903C1">
        <w:rPr>
          <w:iCs/>
          <w:szCs w:val="20"/>
        </w:rPr>
        <w:t>(b)</w:t>
      </w:r>
      <w:r w:rsidRPr="004903C1">
        <w:rPr>
          <w:iCs/>
          <w:szCs w:val="20"/>
        </w:rPr>
        <w:tab/>
        <w:t xml:space="preserve">An under-excited (leading or absorbing) power factor capability of 0.95 or less, determined at the generating unit's maximum net power to be supplied to the ERCOT Transmission Grid and </w:t>
      </w:r>
      <w:r w:rsidRPr="004903C1">
        <w:rPr>
          <w:szCs w:val="20"/>
        </w:rPr>
        <w:t>for any Voltage Set Point from 1.0 per unit to 1.05 per unit, as</w:t>
      </w:r>
      <w:r w:rsidRPr="004903C1">
        <w:rPr>
          <w:iCs/>
          <w:szCs w:val="20"/>
        </w:rPr>
        <w:t xml:space="preserve"> measured at the POI;  </w:t>
      </w:r>
    </w:p>
    <w:p w14:paraId="2C00EC4A" w14:textId="77777777" w:rsidR="004903C1" w:rsidRPr="004903C1" w:rsidRDefault="004903C1" w:rsidP="004903C1">
      <w:pPr>
        <w:spacing w:after="240"/>
        <w:ind w:left="1440" w:hanging="720"/>
        <w:rPr>
          <w:iCs/>
          <w:szCs w:val="20"/>
        </w:rPr>
      </w:pPr>
      <w:r w:rsidRPr="004903C1">
        <w:rPr>
          <w:iCs/>
          <w:szCs w:val="20"/>
        </w:rPr>
        <w:t>(c)</w:t>
      </w:r>
      <w:r w:rsidRPr="004903C1">
        <w:rPr>
          <w:iCs/>
          <w:szCs w:val="20"/>
        </w:rPr>
        <w:tab/>
        <w:t>For any Voltage Set Point outside of the voltage ranges described in paragraphs (a) and (b) above, the Generation Resource shall supply or absorb the maximum amount of Reactive Power available within its inherent capability and the capability of any VAr-capable devices as necessary to achieve the Voltage Set Point;</w:t>
      </w:r>
    </w:p>
    <w:p w14:paraId="3A75AD3F" w14:textId="77777777" w:rsidR="004903C1" w:rsidRPr="004903C1" w:rsidRDefault="004903C1" w:rsidP="004903C1">
      <w:pPr>
        <w:spacing w:after="240"/>
        <w:ind w:left="1440" w:hanging="720"/>
        <w:rPr>
          <w:iCs/>
          <w:szCs w:val="20"/>
        </w:rPr>
      </w:pPr>
      <w:r w:rsidRPr="004903C1">
        <w:rPr>
          <w:iCs/>
          <w:szCs w:val="20"/>
        </w:rPr>
        <w:t xml:space="preserve">(d) </w:t>
      </w:r>
      <w:r w:rsidRPr="004903C1">
        <w:rPr>
          <w:iCs/>
          <w:szCs w:val="20"/>
        </w:rPr>
        <w:tab/>
        <w:t>When a Generation Resource required to provide VSS is issued a new Voltage Set Point, that Generation Resource shall make adjustments in response to the new Voltage Set Point, regardless of whether the current voltage is within the tolerances identified in paragraph (4) of Nodal Operating Guide Section 2.7.3.5, Resource Entity Responsibilities and Generation Resource Requirements;</w:t>
      </w:r>
    </w:p>
    <w:p w14:paraId="4F8425F9" w14:textId="77777777" w:rsidR="004903C1" w:rsidRDefault="004903C1" w:rsidP="004903C1">
      <w:pPr>
        <w:spacing w:after="240"/>
        <w:ind w:left="1440" w:hanging="720"/>
        <w:rPr>
          <w:iCs/>
          <w:szCs w:val="20"/>
        </w:rPr>
      </w:pPr>
      <w:r w:rsidRPr="004903C1">
        <w:rPr>
          <w:iCs/>
          <w:szCs w:val="20"/>
        </w:rPr>
        <w:t>(e)</w:t>
      </w:r>
      <w:r w:rsidRPr="004903C1">
        <w:rPr>
          <w:iCs/>
          <w:szCs w:val="20"/>
        </w:rPr>
        <w:tab/>
        <w:t>Reactive Power capability shall be available at all MW output levels and may be met through a combination of the Generation Resource’s Unit Reactive Limit (URL),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Pr="004903C1">
        <w:rPr>
          <w:szCs w:val="20"/>
        </w:rPr>
        <w:t>, the interconnecting TSP, or that TSP’s agent</w:t>
      </w:r>
      <w:r w:rsidRPr="004903C1">
        <w:rPr>
          <w:iCs/>
          <w:szCs w:val="20"/>
        </w:rPr>
        <w:t xml:space="preserve"> may require an IRR to disconnect from the ERCOT System for purposes of maintaining reliability;</w:t>
      </w:r>
    </w:p>
    <w:p w14:paraId="499CE21C" w14:textId="703BC8CD" w:rsidR="004903C1" w:rsidRPr="004903C1" w:rsidRDefault="004903C1" w:rsidP="004903C1">
      <w:pPr>
        <w:pStyle w:val="BodyTextNumbered"/>
        <w:ind w:left="1440"/>
      </w:pPr>
      <w:ins w:id="232" w:author="ERCOT" w:date="2020-06-04T09:44:00Z">
        <w:r>
          <w:t>(f)</w:t>
        </w:r>
        <w:r>
          <w:tab/>
          <w:t xml:space="preserve">For any </w:t>
        </w:r>
        <w:del w:id="233" w:author="ERCOT 090320" w:date="2020-09-03T11:02:00Z">
          <w:r w:rsidDel="000E74AF">
            <w:delText xml:space="preserve">Self-Limiting Resource or any </w:delText>
          </w:r>
        </w:del>
        <w:r>
          <w:t>Generation Resource or Energy Storage Resource</w:t>
        </w:r>
      </w:ins>
      <w:ins w:id="234" w:author="ERCOT 090320" w:date="2020-09-03T11:02:00Z">
        <w:r w:rsidR="000E74AF">
          <w:t xml:space="preserve"> (ESR)</w:t>
        </w:r>
      </w:ins>
      <w:ins w:id="235" w:author="ERCOT" w:date="2020-06-04T09:44:00Z">
        <w:r>
          <w:t xml:space="preserve"> that is part of a Self-Limiting Facility, the capabilities described </w:t>
        </w:r>
        <w:r>
          <w:lastRenderedPageBreak/>
          <w:t xml:space="preserve">in paragraphs (a) and (b) above shall be determined based on the </w:t>
        </w:r>
        <w:del w:id="236" w:author="ERCOT 090320" w:date="2020-09-03T11:02:00Z">
          <w:r w:rsidDel="000E74AF">
            <w:delText xml:space="preserve">Self-Limiting Resource’s or </w:delText>
          </w:r>
        </w:del>
        <w:r>
          <w:t xml:space="preserve">Self-Limiting Facility’s </w:t>
        </w:r>
      </w:ins>
      <w:ins w:id="237" w:author="ERCOT 090320" w:date="2020-09-03T11:02:00Z">
        <w:r w:rsidR="000E74AF">
          <w:t xml:space="preserve">established </w:t>
        </w:r>
      </w:ins>
      <w:ins w:id="238" w:author="ERCOT" w:date="2020-06-04T09:44:00Z">
        <w:del w:id="239" w:author="ERCOT 092220" w:date="2020-09-17T17:36:00Z">
          <w:r w:rsidDel="00654FF1">
            <w:delText xml:space="preserve">maximum </w:delText>
          </w:r>
        </w:del>
        <w:r>
          <w:t>MW Injection</w:t>
        </w:r>
      </w:ins>
      <w:ins w:id="240" w:author="ERCOT 090320" w:date="2020-09-03T11:02:00Z">
        <w:r w:rsidR="000E74AF">
          <w:t xml:space="preserve"> limit</w:t>
        </w:r>
      </w:ins>
      <w:ins w:id="241" w:author="ERCOT" w:date="2020-06-04T09:44:00Z">
        <w:r>
          <w:t xml:space="preserve"> and, if applicable, </w:t>
        </w:r>
      </w:ins>
      <w:ins w:id="242" w:author="ERCOT 090320" w:date="2020-09-03T11:03:00Z">
        <w:r w:rsidR="000E74AF">
          <w:t xml:space="preserve">established </w:t>
        </w:r>
      </w:ins>
      <w:ins w:id="243" w:author="ERCOT" w:date="2020-06-04T09:44:00Z">
        <w:del w:id="244" w:author="ERCOT 092220" w:date="2020-09-17T17:36:00Z">
          <w:r w:rsidDel="00654FF1">
            <w:delText xml:space="preserve">maximum </w:delText>
          </w:r>
        </w:del>
        <w:r>
          <w:t xml:space="preserve">MW Withdrawal </w:t>
        </w:r>
      </w:ins>
      <w:ins w:id="245" w:author="ERCOT 090320" w:date="2020-09-03T11:03:00Z">
        <w:r w:rsidR="000E74AF">
          <w:t>limit</w:t>
        </w:r>
      </w:ins>
      <w:ins w:id="246" w:author="ERCOT" w:date="2020-06-04T09:44:00Z">
        <w:del w:id="247" w:author="ERCOT 090320" w:date="2020-09-03T11:03:00Z">
          <w:r w:rsidDel="000E74AF">
            <w:delText>values</w:delText>
          </w:r>
        </w:del>
        <w: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3AD71A56"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1BB1A45D" w14:textId="77777777" w:rsidR="004903C1" w:rsidRPr="004903C1" w:rsidRDefault="004903C1" w:rsidP="004903C1">
            <w:pPr>
              <w:spacing w:before="120" w:after="240"/>
              <w:rPr>
                <w:b/>
                <w:i/>
                <w:szCs w:val="20"/>
              </w:rPr>
            </w:pPr>
            <w:r w:rsidRPr="004903C1">
              <w:rPr>
                <w:b/>
                <w:i/>
                <w:szCs w:val="20"/>
              </w:rPr>
              <w:t>[NPRR989:  Replace paragraph (4) above with the following upon system implementation:]</w:t>
            </w:r>
          </w:p>
          <w:p w14:paraId="08FB54A3" w14:textId="77777777" w:rsidR="004903C1" w:rsidRPr="004903C1" w:rsidRDefault="004903C1" w:rsidP="004903C1">
            <w:pPr>
              <w:spacing w:after="240"/>
              <w:ind w:left="720" w:hanging="720"/>
              <w:rPr>
                <w:iCs/>
                <w:szCs w:val="20"/>
              </w:rPr>
            </w:pPr>
            <w:r w:rsidRPr="004903C1">
              <w:rPr>
                <w:iCs/>
                <w:szCs w:val="20"/>
              </w:rPr>
              <w:t>(4)</w:t>
            </w:r>
            <w:r w:rsidRPr="004903C1">
              <w:rPr>
                <w:iCs/>
                <w:szCs w:val="20"/>
              </w:rPr>
              <w:tab/>
              <w:t>Each Generation Resource and ESR required to provide VSS shall comply with the following Reactive Power requirements</w:t>
            </w:r>
            <w:r w:rsidRPr="004903C1">
              <w:rPr>
                <w:szCs w:val="20"/>
              </w:rPr>
              <w:t xml:space="preserve"> in Real-Time operations when issued a Voltage Set Point by a TSP or ERCOT</w:t>
            </w:r>
            <w:r w:rsidRPr="004903C1">
              <w:rPr>
                <w:iCs/>
                <w:szCs w:val="20"/>
              </w:rPr>
              <w:t xml:space="preserve">:  </w:t>
            </w:r>
          </w:p>
          <w:p w14:paraId="2CEAA451" w14:textId="77777777" w:rsidR="004903C1" w:rsidRPr="004903C1" w:rsidRDefault="004903C1" w:rsidP="004903C1">
            <w:pPr>
              <w:spacing w:after="240"/>
              <w:ind w:left="1440" w:hanging="720"/>
              <w:rPr>
                <w:iCs/>
                <w:szCs w:val="20"/>
              </w:rPr>
            </w:pPr>
            <w:r w:rsidRPr="004903C1">
              <w:rPr>
                <w:iCs/>
                <w:szCs w:val="20"/>
              </w:rPr>
              <w:t>(a)</w:t>
            </w:r>
            <w:r w:rsidRPr="004903C1">
              <w:rPr>
                <w:iCs/>
                <w:szCs w:val="20"/>
              </w:rPr>
              <w:tab/>
              <w:t xml:space="preserve">An over-excited (lagging or producing) power factor capability of 0.95 or less determined at the unit's maximum net power to be supplied to the ERCOT Transmission Grid and </w:t>
            </w:r>
            <w:r w:rsidRPr="004903C1">
              <w:rPr>
                <w:szCs w:val="20"/>
              </w:rPr>
              <w:t>for any Voltage Set Point from 0.95 per unit to 1.04 per unit, as</w:t>
            </w:r>
            <w:r w:rsidRPr="004903C1">
              <w:rPr>
                <w:iCs/>
                <w:szCs w:val="20"/>
              </w:rPr>
              <w:t xml:space="preserve"> measured at the POI;</w:t>
            </w:r>
          </w:p>
          <w:p w14:paraId="40AE8C9F" w14:textId="77777777" w:rsidR="004903C1" w:rsidRPr="004903C1" w:rsidRDefault="004903C1" w:rsidP="004903C1">
            <w:pPr>
              <w:spacing w:after="240"/>
              <w:ind w:left="1440" w:hanging="720"/>
              <w:rPr>
                <w:iCs/>
                <w:szCs w:val="20"/>
              </w:rPr>
            </w:pPr>
            <w:r w:rsidRPr="004903C1">
              <w:rPr>
                <w:iCs/>
                <w:szCs w:val="20"/>
              </w:rPr>
              <w:t>(b)</w:t>
            </w:r>
            <w:r w:rsidRPr="004903C1">
              <w:rPr>
                <w:iCs/>
                <w:szCs w:val="20"/>
              </w:rPr>
              <w:tab/>
              <w:t xml:space="preserve">An under-excited (leading or absorbing) power factor capability of 0.95 or less, determined at the unit's maximum net power to be supplied to the ERCOT Transmission Grid and </w:t>
            </w:r>
            <w:r w:rsidRPr="004903C1">
              <w:rPr>
                <w:szCs w:val="20"/>
              </w:rPr>
              <w:t>for any Voltage Set Point from 1.0 per unit to 1.05 per unit, as</w:t>
            </w:r>
            <w:r w:rsidRPr="004903C1">
              <w:rPr>
                <w:iCs/>
                <w:szCs w:val="20"/>
              </w:rPr>
              <w:t xml:space="preserve"> measured at the POI;  </w:t>
            </w:r>
          </w:p>
          <w:p w14:paraId="03557766" w14:textId="77777777" w:rsidR="004903C1" w:rsidRPr="004903C1" w:rsidRDefault="004903C1" w:rsidP="004903C1">
            <w:pPr>
              <w:spacing w:after="240"/>
              <w:ind w:left="1440" w:hanging="720"/>
              <w:rPr>
                <w:iCs/>
                <w:szCs w:val="20"/>
              </w:rPr>
            </w:pPr>
            <w:r w:rsidRPr="004903C1">
              <w:rPr>
                <w:iCs/>
                <w:szCs w:val="20"/>
              </w:rPr>
              <w:t>(c)</w:t>
            </w:r>
            <w:r w:rsidRPr="004903C1">
              <w:rPr>
                <w:iCs/>
                <w:szCs w:val="20"/>
              </w:rPr>
              <w:tab/>
              <w:t>For any Voltage Set Point outside of the voltage ranges described in paragraphs (a) and (b) above, the Generation Resource or ESR shall supply or absorb the maximum amount of Reactive Power available within its inherent capability and the capability of any VAr-capable devices as necessary to achieve the Voltage Set Point;</w:t>
            </w:r>
          </w:p>
          <w:p w14:paraId="00D22A0C" w14:textId="77777777" w:rsidR="004903C1" w:rsidRPr="004903C1" w:rsidRDefault="004903C1" w:rsidP="004903C1">
            <w:pPr>
              <w:spacing w:after="240"/>
              <w:ind w:left="1440" w:hanging="720"/>
              <w:rPr>
                <w:iCs/>
                <w:szCs w:val="20"/>
              </w:rPr>
            </w:pPr>
            <w:r w:rsidRPr="004903C1">
              <w:rPr>
                <w:iCs/>
                <w:szCs w:val="20"/>
              </w:rPr>
              <w:t xml:space="preserve">(d) </w:t>
            </w:r>
            <w:r w:rsidRPr="004903C1">
              <w:rPr>
                <w:iCs/>
                <w:szCs w:val="20"/>
              </w:rPr>
              <w:tab/>
              <w:t>When a Generation Resource or an ESR required to provide VSS is issued a new Voltage Set Point, that Generation Resource or ESR shall make adjustments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709CFA24" w14:textId="6207B45E" w:rsidR="004903C1" w:rsidRDefault="004903C1" w:rsidP="004903C1">
            <w:pPr>
              <w:spacing w:after="240"/>
              <w:ind w:left="1440" w:hanging="720"/>
              <w:rPr>
                <w:ins w:id="248" w:author="ERCOT 090320" w:date="2020-09-03T11:03:00Z"/>
                <w:szCs w:val="20"/>
              </w:rPr>
            </w:pPr>
            <w:r w:rsidRPr="004903C1">
              <w:rPr>
                <w:szCs w:val="20"/>
              </w:rPr>
              <w:t>(e)</w:t>
            </w:r>
            <w:r w:rsidRPr="004903C1">
              <w:rPr>
                <w:szCs w:val="20"/>
              </w:rPr>
              <w:tab/>
              <w:t xml:space="preserve">For Generation Resources, the Reactive Power capability shall be available at all MW output levels and may be </w:t>
            </w:r>
            <w:r w:rsidRPr="004903C1">
              <w:rPr>
                <w:iCs/>
                <w:szCs w:val="20"/>
              </w:rPr>
              <w:t>met</w:t>
            </w:r>
            <w:r w:rsidRPr="004903C1">
              <w:rPr>
                <w:szCs w:val="20"/>
              </w:rPr>
              <w:t xml:space="preserve"> through a combination of the Generation Resource’s Corrected Unit Reactive Limit (CURL),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VAr-capable devices.</w:t>
            </w:r>
            <w:r w:rsidR="009C056B">
              <w:rPr>
                <w:iCs/>
              </w:rPr>
              <w:t xml:space="preserve">  </w:t>
            </w:r>
            <w:bookmarkStart w:id="249" w:name="_GoBack"/>
            <w:bookmarkEnd w:id="249"/>
            <w:r w:rsidR="009C056B">
              <w:rPr>
                <w:iCs/>
              </w:rPr>
              <w:t xml:space="preserve">For any ESR </w:t>
            </w:r>
            <w:r w:rsidR="009C056B">
              <w:rPr>
                <w:rFonts w:cs="Arial"/>
                <w:iCs/>
              </w:rPr>
              <w:t xml:space="preserve">that achieved Initial </w:t>
            </w:r>
            <w:r w:rsidR="009C056B">
              <w:rPr>
                <w:rFonts w:cs="Arial"/>
                <w:iCs/>
              </w:rPr>
              <w:lastRenderedPageBreak/>
              <w:t>Synchronization before December 16, 2019, the requirement to have Reactive Power capability when charging does not apply if the Resource Entity for the ESR has submitted a notarized attestation to ERCOT stating that</w:t>
            </w:r>
            <w:r w:rsidR="009C056B">
              <w:t>, since the date of Initial Synchronization, the ESR has been unable</w:t>
            </w:r>
            <w:r w:rsidR="009C056B">
              <w:rPr>
                <w:rFonts w:cs="Arial"/>
                <w:iCs/>
              </w:rPr>
              <w:t xml:space="preserve"> to comply with this requirement </w:t>
            </w:r>
            <w:r w:rsidR="009C056B">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9A3C55C" w14:textId="6C8CB115" w:rsidR="000E74AF" w:rsidRPr="004903C1" w:rsidRDefault="000E74AF" w:rsidP="00654FF1">
            <w:pPr>
              <w:spacing w:after="240"/>
              <w:ind w:left="1440" w:hanging="720"/>
              <w:rPr>
                <w:iCs/>
                <w:szCs w:val="20"/>
              </w:rPr>
            </w:pPr>
            <w:ins w:id="250" w:author="ERCOT 090320" w:date="2020-09-03T11:03:00Z">
              <w:r>
                <w:t>(f)</w:t>
              </w:r>
              <w:r>
                <w:tab/>
                <w:t xml:space="preserve">For any Generation Resource or Energy Storage Resource (ESR) that is part of a Self-Limiting Facility, the capabilities described in paragraphs (a) and (b) above shall be determined based on the Self-Limiting Facility’s established </w:t>
              </w:r>
              <w:del w:id="251" w:author="ERCOT 092220" w:date="2020-09-17T17:36:00Z">
                <w:r w:rsidDel="00654FF1">
                  <w:delText xml:space="preserve">maximum </w:delText>
                </w:r>
              </w:del>
              <w:r>
                <w:t xml:space="preserve">MW Injection limit and, if applicable, established </w:t>
              </w:r>
              <w:del w:id="252" w:author="ERCOT 092220" w:date="2020-09-17T17:36:00Z">
                <w:r w:rsidDel="00654FF1">
                  <w:delText xml:space="preserve">maximum </w:delText>
                </w:r>
              </w:del>
              <w:r>
                <w:t>MW Withdrawal limit.</w:t>
              </w:r>
            </w:ins>
          </w:p>
        </w:tc>
      </w:tr>
    </w:tbl>
    <w:p w14:paraId="691A3842" w14:textId="77777777" w:rsidR="004903C1" w:rsidRPr="004903C1" w:rsidRDefault="004903C1" w:rsidP="004903C1">
      <w:pPr>
        <w:spacing w:before="240" w:after="240"/>
        <w:ind w:left="720" w:hanging="720"/>
        <w:rPr>
          <w:iCs/>
          <w:szCs w:val="20"/>
        </w:rPr>
      </w:pPr>
      <w:r w:rsidRPr="004903C1">
        <w:rPr>
          <w:iCs/>
          <w:szCs w:val="20"/>
        </w:rPr>
        <w:lastRenderedPageBreak/>
        <w:t>(5)</w:t>
      </w:r>
      <w:r w:rsidRPr="004903C1">
        <w:rPr>
          <w:iCs/>
          <w:szCs w:val="20"/>
        </w:rPr>
        <w:tab/>
      </w:r>
      <w:r w:rsidRPr="004903C1">
        <w:rPr>
          <w:szCs w:val="20"/>
        </w:rPr>
        <w:t xml:space="preserve">As part of the </w:t>
      </w:r>
      <w:r w:rsidRPr="004903C1">
        <w:rPr>
          <w:iCs/>
          <w:szCs w:val="20"/>
        </w:rPr>
        <w:t>technical</w:t>
      </w:r>
      <w:r w:rsidRPr="004903C1">
        <w:rPr>
          <w:szCs w:val="20"/>
        </w:rPr>
        <w:t xml:space="preserve"> Resource testing requirements prior to the Resource </w:t>
      </w:r>
      <w:r w:rsidRPr="004903C1">
        <w:rPr>
          <w:iCs/>
          <w:szCs w:val="20"/>
        </w:rPr>
        <w:t>Commissioning</w:t>
      </w:r>
      <w:r w:rsidRPr="004903C1">
        <w:rPr>
          <w:szCs w:val="20"/>
        </w:rPr>
        <w:t xml:space="preserve"> Date, all Generation Resources must conduct an engineering study, and demonstrate </w:t>
      </w:r>
      <w:r w:rsidRPr="004903C1">
        <w:rPr>
          <w:iCs/>
          <w:szCs w:val="20"/>
        </w:rPr>
        <w:t>through</w:t>
      </w:r>
      <w:r w:rsidRPr="004903C1">
        <w:rPr>
          <w:szCs w:val="20"/>
        </w:rPr>
        <w:t xml:space="preserve"> performance testing, the ability to comply with the Reactive Power capability requirements in paragraph (4), (7), (8), or (9) of this Section, as applicable</w:t>
      </w:r>
      <w:r w:rsidRPr="004903C1">
        <w:rPr>
          <w:iCs/>
          <w:szCs w:val="20"/>
        </w:rPr>
        <w:t xml:space="preserve">.  </w:t>
      </w:r>
      <w:r w:rsidRPr="004903C1">
        <w:rPr>
          <w:szCs w:val="20"/>
        </w:rPr>
        <w:t>Any study and testing results must be accepted by ERCOT prior to the Resource Commissioning Date.</w:t>
      </w:r>
      <w:r w:rsidRPr="004903C1">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3FA8BAE7"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2DED2A6C" w14:textId="77777777" w:rsidR="004903C1" w:rsidRPr="004903C1" w:rsidRDefault="004903C1" w:rsidP="004903C1">
            <w:pPr>
              <w:spacing w:before="120" w:after="240"/>
              <w:rPr>
                <w:b/>
                <w:i/>
                <w:szCs w:val="20"/>
              </w:rPr>
            </w:pPr>
            <w:r w:rsidRPr="004903C1">
              <w:rPr>
                <w:b/>
                <w:i/>
                <w:szCs w:val="20"/>
              </w:rPr>
              <w:t>[NPRR989:  Replace paragraph (5) above with the following upon system implementation:]</w:t>
            </w:r>
          </w:p>
          <w:p w14:paraId="7E814108" w14:textId="77777777" w:rsidR="004903C1" w:rsidRPr="004903C1" w:rsidRDefault="004903C1" w:rsidP="004903C1">
            <w:pPr>
              <w:spacing w:after="240"/>
              <w:ind w:left="720" w:hanging="720"/>
              <w:rPr>
                <w:iCs/>
                <w:szCs w:val="20"/>
              </w:rPr>
            </w:pPr>
            <w:r w:rsidRPr="004903C1">
              <w:rPr>
                <w:iCs/>
                <w:szCs w:val="20"/>
              </w:rPr>
              <w:t>(5)</w:t>
            </w:r>
            <w:r w:rsidRPr="004903C1">
              <w:rPr>
                <w:iCs/>
                <w:szCs w:val="20"/>
              </w:rPr>
              <w:tab/>
            </w:r>
            <w:r w:rsidRPr="004903C1">
              <w:rPr>
                <w:szCs w:val="20"/>
              </w:rPr>
              <w:t xml:space="preserve">As part of the </w:t>
            </w:r>
            <w:r w:rsidRPr="004903C1">
              <w:rPr>
                <w:iCs/>
                <w:szCs w:val="20"/>
              </w:rPr>
              <w:t>technical</w:t>
            </w:r>
            <w:r w:rsidRPr="004903C1">
              <w:rPr>
                <w:szCs w:val="20"/>
              </w:rPr>
              <w:t xml:space="preserve"> Resource testing requirements prior to the Resource </w:t>
            </w:r>
            <w:r w:rsidRPr="004903C1">
              <w:rPr>
                <w:iCs/>
                <w:szCs w:val="20"/>
              </w:rPr>
              <w:t>Commissioning</w:t>
            </w:r>
            <w:r w:rsidRPr="004903C1">
              <w:rPr>
                <w:szCs w:val="20"/>
              </w:rPr>
              <w:t xml:space="preserve"> Date, all Generation Resources and ESRs must conduct an engineering study, and demonstrate </w:t>
            </w:r>
            <w:r w:rsidRPr="004903C1">
              <w:rPr>
                <w:iCs/>
                <w:szCs w:val="20"/>
              </w:rPr>
              <w:t>through</w:t>
            </w:r>
            <w:r w:rsidRPr="004903C1">
              <w:rPr>
                <w:szCs w:val="20"/>
              </w:rPr>
              <w:t xml:space="preserve"> performance testing, the ability to comply with the Reactive Power capability requirements in paragraph (4), (7), (8), or (9) of this Section, as applicable</w:t>
            </w:r>
            <w:r w:rsidRPr="004903C1">
              <w:rPr>
                <w:iCs/>
                <w:szCs w:val="20"/>
              </w:rPr>
              <w:t xml:space="preserve">.  </w:t>
            </w:r>
            <w:r w:rsidRPr="004903C1">
              <w:rPr>
                <w:szCs w:val="20"/>
              </w:rPr>
              <w:t>Any study and testing results must be accepted by ERCOT prior to the Resource Commissioning Date.</w:t>
            </w:r>
          </w:p>
        </w:tc>
      </w:tr>
    </w:tbl>
    <w:p w14:paraId="47171871" w14:textId="77777777" w:rsidR="004903C1" w:rsidRPr="004903C1" w:rsidRDefault="004903C1" w:rsidP="004903C1">
      <w:pPr>
        <w:spacing w:before="240" w:after="240"/>
        <w:ind w:left="720" w:hanging="720"/>
        <w:rPr>
          <w:iCs/>
          <w:szCs w:val="20"/>
        </w:rPr>
      </w:pPr>
      <w:r w:rsidRPr="004903C1">
        <w:rPr>
          <w:iCs/>
          <w:szCs w:val="20"/>
        </w:rPr>
        <w:t>(6)</w:t>
      </w:r>
      <w:r w:rsidRPr="004903C1">
        <w:rPr>
          <w:iCs/>
          <w:szCs w:val="20"/>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62936421"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5C118FCD" w14:textId="77777777" w:rsidR="004903C1" w:rsidRPr="004903C1" w:rsidRDefault="004903C1" w:rsidP="004903C1">
            <w:pPr>
              <w:spacing w:before="120" w:after="240"/>
              <w:rPr>
                <w:b/>
                <w:i/>
                <w:szCs w:val="20"/>
              </w:rPr>
            </w:pPr>
            <w:r w:rsidRPr="004903C1">
              <w:rPr>
                <w:b/>
                <w:i/>
                <w:szCs w:val="20"/>
              </w:rPr>
              <w:t>[NPRR989:  Replace paragraph (6) above with the following upon system implementation:]</w:t>
            </w:r>
          </w:p>
          <w:p w14:paraId="28C682C4" w14:textId="77777777" w:rsidR="004903C1" w:rsidRPr="004903C1" w:rsidRDefault="004903C1" w:rsidP="004903C1">
            <w:pPr>
              <w:spacing w:after="240"/>
              <w:ind w:left="720" w:hanging="720"/>
              <w:rPr>
                <w:iCs/>
                <w:szCs w:val="20"/>
              </w:rPr>
            </w:pPr>
            <w:r w:rsidRPr="004903C1">
              <w:rPr>
                <w:iCs/>
                <w:szCs w:val="20"/>
              </w:rPr>
              <w:t>(6)</w:t>
            </w:r>
            <w:r w:rsidRPr="004903C1">
              <w:rPr>
                <w:iCs/>
                <w:szCs w:val="20"/>
              </w:rPr>
              <w:tab/>
              <w:t>Except for a Generation Resource or an ESR subject to Planning Guide Section 5.1.1, Applicability, a Generation Resource or an ESR that has already been commissioned is not required to submit a new reactive study or conduct commissioning-related reactive testing, as described in paragraph (5) above.</w:t>
            </w:r>
          </w:p>
        </w:tc>
      </w:tr>
    </w:tbl>
    <w:p w14:paraId="4B753867" w14:textId="77777777" w:rsidR="004903C1" w:rsidRPr="004903C1" w:rsidRDefault="004903C1" w:rsidP="004903C1">
      <w:pPr>
        <w:spacing w:before="240" w:after="240"/>
        <w:ind w:left="720" w:hanging="720"/>
        <w:rPr>
          <w:iCs/>
          <w:szCs w:val="20"/>
        </w:rPr>
      </w:pPr>
      <w:r w:rsidRPr="004903C1">
        <w:rPr>
          <w:iCs/>
          <w:szCs w:val="20"/>
        </w:rPr>
        <w:lastRenderedPageBreak/>
        <w:t>(7)</w:t>
      </w:r>
      <w:r w:rsidRPr="004903C1">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6B01AF44" w14:textId="77777777" w:rsidR="004903C1" w:rsidRPr="004903C1" w:rsidRDefault="004903C1" w:rsidP="004903C1">
      <w:pPr>
        <w:spacing w:after="240"/>
        <w:ind w:left="1440" w:hanging="720"/>
        <w:rPr>
          <w:szCs w:val="20"/>
        </w:rPr>
      </w:pPr>
      <w:r w:rsidRPr="004903C1">
        <w:rPr>
          <w:szCs w:val="20"/>
        </w:rPr>
        <w:t>(a)</w:t>
      </w:r>
      <w:r w:rsidRPr="004903C1">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14:paraId="3AADBA77" w14:textId="77777777" w:rsidR="004903C1" w:rsidRPr="004903C1" w:rsidRDefault="004903C1" w:rsidP="004903C1">
      <w:pPr>
        <w:spacing w:after="240"/>
        <w:ind w:left="2160" w:hanging="720"/>
        <w:rPr>
          <w:szCs w:val="20"/>
        </w:rPr>
      </w:pPr>
      <w:r w:rsidRPr="004903C1">
        <w:rPr>
          <w:szCs w:val="20"/>
        </w:rPr>
        <w:t>(i)</w:t>
      </w:r>
      <w:r w:rsidRPr="004903C1">
        <w:rPr>
          <w:szCs w:val="20"/>
        </w:rPr>
        <w:tab/>
        <w:t>Existing Non-Exempt WGRs shall submit the engineering study results or testing results to ERCOT no later than five Business Days after its completion.</w:t>
      </w:r>
    </w:p>
    <w:p w14:paraId="35D73D53" w14:textId="77777777" w:rsidR="004903C1" w:rsidRPr="004903C1" w:rsidRDefault="004903C1" w:rsidP="004903C1">
      <w:pPr>
        <w:spacing w:after="240"/>
        <w:ind w:left="2160" w:hanging="720"/>
        <w:rPr>
          <w:szCs w:val="20"/>
        </w:rPr>
      </w:pPr>
      <w:r w:rsidRPr="004903C1">
        <w:rPr>
          <w:szCs w:val="20"/>
        </w:rPr>
        <w:t>(ii)</w:t>
      </w:r>
      <w:r w:rsidRPr="004903C1">
        <w:rPr>
          <w:szCs w:val="20"/>
        </w:rPr>
        <w:tab/>
        <w:t>Existing Non-Exempt WGRs shall update any and all Resource Registration data regarding their Reactive Power capability documented by the engineering study results or testing results.</w:t>
      </w:r>
    </w:p>
    <w:p w14:paraId="1D5867AE" w14:textId="77777777" w:rsidR="004903C1" w:rsidRPr="004903C1" w:rsidRDefault="004903C1" w:rsidP="004903C1">
      <w:pPr>
        <w:spacing w:after="240"/>
        <w:ind w:left="2160" w:hanging="720"/>
        <w:rPr>
          <w:szCs w:val="20"/>
        </w:rPr>
      </w:pPr>
      <w:r w:rsidRPr="004903C1">
        <w:rPr>
          <w:szCs w:val="20"/>
        </w:rPr>
        <w:t>(iii)</w:t>
      </w:r>
      <w:r w:rsidRPr="004903C1">
        <w:rPr>
          <w:szCs w:val="20"/>
        </w:rPr>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VAr-capable devices and/or dynamic VAr-capable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638E3F79" w14:textId="77777777" w:rsidR="004903C1" w:rsidRPr="004903C1" w:rsidRDefault="004903C1" w:rsidP="004903C1">
      <w:pPr>
        <w:spacing w:after="240"/>
        <w:ind w:left="2160" w:hanging="720"/>
        <w:rPr>
          <w:szCs w:val="20"/>
        </w:rPr>
      </w:pPr>
      <w:r w:rsidRPr="004903C1">
        <w:rPr>
          <w:szCs w:val="20"/>
        </w:rPr>
        <w:lastRenderedPageBreak/>
        <w:t>(iv)</w:t>
      </w:r>
      <w:r w:rsidRPr="004903C1">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6325E6D0" w14:textId="77777777" w:rsidR="004903C1" w:rsidRPr="004903C1" w:rsidRDefault="004903C1" w:rsidP="004903C1">
      <w:pPr>
        <w:spacing w:after="240"/>
        <w:ind w:left="1440" w:hanging="720"/>
        <w:rPr>
          <w:iCs/>
          <w:szCs w:val="20"/>
        </w:rPr>
      </w:pPr>
      <w:r w:rsidRPr="004903C1">
        <w:rPr>
          <w:iCs/>
          <w:szCs w:val="20"/>
        </w:rPr>
        <w:t>(b)</w:t>
      </w:r>
      <w:r w:rsidRPr="004903C1">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40149BF2" w14:textId="77777777" w:rsidR="004903C1" w:rsidRPr="004903C1" w:rsidRDefault="004903C1" w:rsidP="004903C1">
      <w:pPr>
        <w:spacing w:after="240"/>
        <w:ind w:left="720" w:hanging="720"/>
        <w:rPr>
          <w:iCs/>
          <w:szCs w:val="20"/>
        </w:rPr>
      </w:pPr>
      <w:r w:rsidRPr="004903C1">
        <w:rPr>
          <w:iCs/>
          <w:szCs w:val="20"/>
        </w:rPr>
        <w:t>(8)</w:t>
      </w:r>
      <w:r w:rsidRPr="004903C1">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71AF5958" w14:textId="77777777" w:rsidR="004903C1" w:rsidRPr="004903C1" w:rsidRDefault="004903C1" w:rsidP="004903C1">
      <w:pPr>
        <w:spacing w:after="240"/>
        <w:ind w:left="720" w:hanging="720"/>
        <w:rPr>
          <w:iCs/>
          <w:szCs w:val="20"/>
        </w:rPr>
      </w:pPr>
      <w:r w:rsidRPr="004903C1">
        <w:rPr>
          <w:iCs/>
          <w:szCs w:val="20"/>
        </w:rPr>
        <w:t>(9)</w:t>
      </w:r>
      <w:r w:rsidRPr="004903C1">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6F037B47" w14:textId="77777777" w:rsidR="004903C1" w:rsidRPr="004903C1" w:rsidRDefault="004903C1" w:rsidP="004903C1">
      <w:pPr>
        <w:spacing w:after="240"/>
        <w:ind w:left="720" w:hanging="720"/>
        <w:rPr>
          <w:iCs/>
          <w:szCs w:val="20"/>
        </w:rPr>
      </w:pPr>
      <w:r w:rsidRPr="004903C1">
        <w:rPr>
          <w:iCs/>
          <w:szCs w:val="20"/>
        </w:rPr>
        <w:t>(10)</w:t>
      </w:r>
      <w:r w:rsidRPr="004903C1">
        <w:rPr>
          <w:iCs/>
          <w:szCs w:val="20"/>
        </w:rPr>
        <w:tab/>
        <w:t>For purposes of meeting the Reactive Power requirements in paragraphs (4) through (9) above, multiple generation units including IRRs shall, at a Generation Entity’s option, be treated as a single Generation Resource if the units are connected to the same transmission bus.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4F7D2488"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739D4BCD" w14:textId="77777777" w:rsidR="004903C1" w:rsidRPr="004903C1" w:rsidRDefault="004903C1" w:rsidP="004903C1">
            <w:pPr>
              <w:spacing w:before="120" w:after="240"/>
              <w:rPr>
                <w:b/>
                <w:i/>
                <w:szCs w:val="20"/>
              </w:rPr>
            </w:pPr>
            <w:r w:rsidRPr="004903C1">
              <w:rPr>
                <w:b/>
                <w:i/>
                <w:szCs w:val="20"/>
              </w:rPr>
              <w:t>[NPRR989:  Replace paragraph (10) above with the following upon system implementation:]</w:t>
            </w:r>
          </w:p>
          <w:p w14:paraId="7471DECC" w14:textId="77777777" w:rsidR="004903C1" w:rsidRPr="004903C1" w:rsidRDefault="004903C1" w:rsidP="004903C1">
            <w:pPr>
              <w:spacing w:after="240"/>
              <w:ind w:left="720" w:hanging="720"/>
              <w:rPr>
                <w:iCs/>
                <w:szCs w:val="20"/>
              </w:rPr>
            </w:pPr>
            <w:r w:rsidRPr="004903C1">
              <w:rPr>
                <w:iCs/>
                <w:szCs w:val="20"/>
              </w:rPr>
              <w:t>(10)</w:t>
            </w:r>
            <w:r w:rsidRPr="004903C1">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tc>
      </w:tr>
    </w:tbl>
    <w:p w14:paraId="0EEF48F4" w14:textId="77777777" w:rsidR="004903C1" w:rsidRPr="004903C1" w:rsidRDefault="004903C1" w:rsidP="004903C1">
      <w:pPr>
        <w:spacing w:before="240" w:after="240"/>
        <w:ind w:left="720" w:hanging="720"/>
        <w:rPr>
          <w:iCs/>
          <w:szCs w:val="20"/>
        </w:rPr>
      </w:pPr>
      <w:r w:rsidRPr="004903C1">
        <w:rPr>
          <w:iCs/>
          <w:szCs w:val="20"/>
        </w:rPr>
        <w:t>(11)</w:t>
      </w:r>
      <w:r w:rsidRPr="004903C1">
        <w:rPr>
          <w:iCs/>
          <w:szCs w:val="20"/>
        </w:rPr>
        <w:tab/>
        <w:t xml:space="preserve">Generation Entities may submit to ERCOT specific proposals to meet the Reactive Power requirements established in paragraph (4) above by employing a combination of the URL and added VAr capability, provided that the added VAr capability shall be automatically </w:t>
      </w:r>
      <w:r w:rsidRPr="004903C1">
        <w:rPr>
          <w:iCs/>
          <w:szCs w:val="20"/>
        </w:rPr>
        <w:lastRenderedPageBreak/>
        <w:t>switchable static and/or dynamic VAr devices.  A Generation Resource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46A5AECC"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0CCE806D" w14:textId="77777777" w:rsidR="004903C1" w:rsidRPr="004903C1" w:rsidRDefault="004903C1" w:rsidP="004903C1">
            <w:pPr>
              <w:spacing w:before="120" w:after="240"/>
              <w:rPr>
                <w:b/>
                <w:i/>
                <w:szCs w:val="20"/>
              </w:rPr>
            </w:pPr>
            <w:r w:rsidRPr="004903C1">
              <w:rPr>
                <w:b/>
                <w:i/>
                <w:szCs w:val="20"/>
              </w:rPr>
              <w:t>[NPRR989:  Replace paragraph (11) above with the following upon system implementation:]</w:t>
            </w:r>
          </w:p>
          <w:p w14:paraId="69218985" w14:textId="77777777" w:rsidR="004903C1" w:rsidRPr="004903C1" w:rsidRDefault="004903C1" w:rsidP="004903C1">
            <w:pPr>
              <w:spacing w:after="240"/>
              <w:ind w:left="720" w:hanging="720"/>
              <w:rPr>
                <w:iCs/>
                <w:szCs w:val="20"/>
              </w:rPr>
            </w:pPr>
            <w:r w:rsidRPr="004903C1">
              <w:rPr>
                <w:iCs/>
                <w:szCs w:val="20"/>
              </w:rPr>
              <w:t>(11)</w:t>
            </w:r>
            <w:r w:rsidRPr="004903C1">
              <w:rPr>
                <w:iCs/>
                <w:szCs w:val="20"/>
              </w:rPr>
              <w:tab/>
              <w:t>Resource Entities may submit to ERCOT specific proposals to meet the Reactive Power requirements established in paragraph (4) above by employing a combination of the CURL and added VAr capability, provided that the added VAr capability shall be automatically switchable static and/or dynamic VAr devices.  A Resource Entity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5D2FAF22" w14:textId="77777777" w:rsidR="004903C1" w:rsidRPr="004903C1" w:rsidRDefault="004903C1" w:rsidP="004903C1">
      <w:pPr>
        <w:spacing w:before="240" w:after="240"/>
        <w:ind w:left="720" w:hanging="720"/>
        <w:rPr>
          <w:iCs/>
          <w:szCs w:val="20"/>
        </w:rPr>
      </w:pPr>
      <w:r w:rsidRPr="004903C1">
        <w:rPr>
          <w:iCs/>
          <w:szCs w:val="20"/>
        </w:rPr>
        <w:t>(12)</w:t>
      </w:r>
      <w:r w:rsidRPr="004903C1">
        <w:rPr>
          <w:iCs/>
          <w:szCs w:val="20"/>
        </w:rPr>
        <w:tab/>
        <w:t xml:space="preserve">A Generation Resource and TSP may enter into an agreement in which the Generation Resource compensates the TSP to provide VSS to meet the Reactive Power requirements of paragraph (4) above in part or in whole.  The TSP shall certify to ERCOT that the agreement complies with the Reactive Power requirements of paragraph (4).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0261610A"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095EA231" w14:textId="77777777" w:rsidR="004903C1" w:rsidRPr="004903C1" w:rsidRDefault="004903C1" w:rsidP="004903C1">
            <w:pPr>
              <w:spacing w:before="120" w:after="240"/>
              <w:rPr>
                <w:b/>
                <w:i/>
                <w:szCs w:val="20"/>
              </w:rPr>
            </w:pPr>
            <w:r w:rsidRPr="004903C1">
              <w:rPr>
                <w:b/>
                <w:i/>
                <w:szCs w:val="20"/>
              </w:rPr>
              <w:t>[NPRR989:  Replace paragraph (12) above with the following upon system implementation:]</w:t>
            </w:r>
          </w:p>
          <w:p w14:paraId="0E80E86D" w14:textId="77777777" w:rsidR="004903C1" w:rsidRPr="004903C1" w:rsidRDefault="004903C1" w:rsidP="004903C1">
            <w:pPr>
              <w:spacing w:after="240"/>
              <w:ind w:left="720" w:hanging="720"/>
              <w:rPr>
                <w:iCs/>
                <w:szCs w:val="20"/>
              </w:rPr>
            </w:pPr>
            <w:r w:rsidRPr="004903C1">
              <w:rPr>
                <w:iCs/>
                <w:szCs w:val="20"/>
              </w:rPr>
              <w:t>(12)</w:t>
            </w:r>
            <w:r w:rsidRPr="004903C1">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tc>
      </w:tr>
    </w:tbl>
    <w:p w14:paraId="6CD45C06" w14:textId="77777777" w:rsidR="004903C1" w:rsidRPr="004903C1" w:rsidRDefault="004903C1" w:rsidP="004903C1">
      <w:pPr>
        <w:spacing w:before="240" w:after="240"/>
        <w:ind w:left="720" w:hanging="720"/>
        <w:rPr>
          <w:iCs/>
          <w:szCs w:val="20"/>
        </w:rPr>
      </w:pPr>
      <w:r w:rsidRPr="004903C1">
        <w:rPr>
          <w:iCs/>
          <w:szCs w:val="20"/>
        </w:rPr>
        <w:t>(13)</w:t>
      </w:r>
      <w:r w:rsidRPr="004903C1">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348EADF9"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29DB5682" w14:textId="77777777" w:rsidR="004903C1" w:rsidRPr="004903C1" w:rsidRDefault="004903C1" w:rsidP="004903C1">
            <w:pPr>
              <w:spacing w:before="120" w:after="240"/>
              <w:rPr>
                <w:b/>
                <w:i/>
                <w:szCs w:val="20"/>
              </w:rPr>
            </w:pPr>
            <w:r w:rsidRPr="004903C1">
              <w:rPr>
                <w:b/>
                <w:i/>
                <w:szCs w:val="20"/>
              </w:rPr>
              <w:t>[NPRR989:  Replace paragraph (13) above with the following upon system implementation:]</w:t>
            </w:r>
          </w:p>
          <w:p w14:paraId="5E927B3D" w14:textId="77777777" w:rsidR="004903C1" w:rsidRPr="004903C1" w:rsidRDefault="004903C1" w:rsidP="004903C1">
            <w:pPr>
              <w:spacing w:after="240"/>
              <w:ind w:left="720" w:hanging="720"/>
              <w:rPr>
                <w:iCs/>
                <w:szCs w:val="20"/>
              </w:rPr>
            </w:pPr>
            <w:r w:rsidRPr="004903C1">
              <w:rPr>
                <w:iCs/>
                <w:szCs w:val="20"/>
              </w:rPr>
              <w:t>(13)</w:t>
            </w:r>
            <w:r w:rsidRPr="004903C1">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p>
        </w:tc>
      </w:tr>
    </w:tbl>
    <w:p w14:paraId="60B508FD" w14:textId="77777777" w:rsidR="004903C1" w:rsidRPr="004903C1" w:rsidRDefault="004903C1" w:rsidP="004903C1">
      <w:pPr>
        <w:spacing w:before="240" w:after="240"/>
        <w:ind w:left="720" w:hanging="720"/>
        <w:rPr>
          <w:iCs/>
          <w:szCs w:val="20"/>
        </w:rPr>
      </w:pPr>
      <w:r w:rsidRPr="004903C1">
        <w:rPr>
          <w:iCs/>
          <w:szCs w:val="20"/>
        </w:rPr>
        <w:t>(14)</w:t>
      </w:r>
      <w:r w:rsidRPr="004903C1">
        <w:rPr>
          <w:iCs/>
          <w:szCs w:val="20"/>
        </w:rPr>
        <w:tab/>
        <w:t>Generation Resources shall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66957B7E"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1C26C274" w14:textId="77777777" w:rsidR="004903C1" w:rsidRPr="004903C1" w:rsidRDefault="004903C1" w:rsidP="004903C1">
            <w:pPr>
              <w:spacing w:before="120" w:after="240"/>
              <w:rPr>
                <w:b/>
                <w:i/>
                <w:szCs w:val="20"/>
              </w:rPr>
            </w:pPr>
            <w:r w:rsidRPr="004903C1">
              <w:rPr>
                <w:b/>
                <w:i/>
                <w:szCs w:val="20"/>
              </w:rPr>
              <w:lastRenderedPageBreak/>
              <w:t>[NPRR989:  Replace paragraph (14) above with the following upon system implementation:]</w:t>
            </w:r>
          </w:p>
          <w:p w14:paraId="15FEAF3D" w14:textId="77777777" w:rsidR="004903C1" w:rsidRPr="004903C1" w:rsidRDefault="004903C1" w:rsidP="004903C1">
            <w:pPr>
              <w:spacing w:after="240"/>
              <w:ind w:left="720" w:hanging="720"/>
              <w:rPr>
                <w:iCs/>
                <w:szCs w:val="20"/>
              </w:rPr>
            </w:pPr>
            <w:r w:rsidRPr="004903C1">
              <w:rPr>
                <w:iCs/>
                <w:szCs w:val="20"/>
              </w:rPr>
              <w:t>(14)</w:t>
            </w:r>
            <w:r w:rsidRPr="004903C1">
              <w:rPr>
                <w:iCs/>
                <w:szCs w:val="20"/>
              </w:rPr>
              <w:tab/>
              <w:t>Generation Resources or ESRs shall not reduce high reactive loading on individual units during abnormal conditions without the consent of ERCOT unless equipment damage is imminent.</w:t>
            </w:r>
          </w:p>
        </w:tc>
      </w:tr>
    </w:tbl>
    <w:p w14:paraId="0FAF83CB" w14:textId="77777777" w:rsidR="004903C1" w:rsidRPr="004903C1" w:rsidRDefault="004903C1" w:rsidP="004903C1">
      <w:pPr>
        <w:spacing w:before="240" w:after="240"/>
        <w:ind w:left="720" w:hanging="720"/>
        <w:rPr>
          <w:szCs w:val="20"/>
        </w:rPr>
      </w:pPr>
      <w:r w:rsidRPr="004903C1">
        <w:rPr>
          <w:szCs w:val="20"/>
        </w:rPr>
        <w:t>(15)</w:t>
      </w:r>
      <w:r w:rsidRPr="004903C1">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3F753CCC"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5B5FAF41" w14:textId="77777777" w:rsidR="004903C1" w:rsidRPr="004903C1" w:rsidRDefault="004903C1" w:rsidP="004903C1">
            <w:pPr>
              <w:spacing w:before="120" w:after="240"/>
              <w:rPr>
                <w:b/>
                <w:i/>
                <w:szCs w:val="20"/>
              </w:rPr>
            </w:pPr>
            <w:r w:rsidRPr="004903C1">
              <w:rPr>
                <w:b/>
                <w:i/>
                <w:szCs w:val="20"/>
              </w:rPr>
              <w:t>[NPRR989:  Replace paragraph (15) above with the following upon system implementation:]</w:t>
            </w:r>
          </w:p>
          <w:p w14:paraId="00D32669" w14:textId="77777777" w:rsidR="004903C1" w:rsidRPr="004903C1" w:rsidRDefault="004903C1" w:rsidP="004903C1">
            <w:pPr>
              <w:spacing w:after="240"/>
              <w:ind w:left="720" w:hanging="720"/>
              <w:rPr>
                <w:szCs w:val="20"/>
              </w:rPr>
            </w:pPr>
            <w:r w:rsidRPr="004903C1">
              <w:rPr>
                <w:szCs w:val="20"/>
              </w:rPr>
              <w:t>(15)</w:t>
            </w:r>
            <w:r w:rsidRPr="004903C1">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tc>
      </w:tr>
    </w:tbl>
    <w:p w14:paraId="0FAA2FDC" w14:textId="77777777" w:rsidR="004903C1" w:rsidRPr="004903C1" w:rsidRDefault="004903C1" w:rsidP="004903C1">
      <w:pPr>
        <w:spacing w:before="240" w:after="240"/>
        <w:ind w:left="1440" w:hanging="720"/>
        <w:rPr>
          <w:szCs w:val="20"/>
        </w:rPr>
      </w:pPr>
      <w:r w:rsidRPr="004903C1">
        <w:rPr>
          <w:szCs w:val="20"/>
        </w:rPr>
        <w:t>(a)</w:t>
      </w:r>
      <w:r w:rsidRPr="004903C1">
        <w:rPr>
          <w:szCs w:val="20"/>
        </w:rPr>
        <w:tab/>
        <w:t xml:space="preserve">The number of wind turbines that are not able to communicate and whose status is unknown; and </w:t>
      </w:r>
    </w:p>
    <w:p w14:paraId="0EFAD062" w14:textId="77777777" w:rsidR="004903C1" w:rsidRPr="004903C1" w:rsidRDefault="004903C1" w:rsidP="004903C1">
      <w:pPr>
        <w:spacing w:after="240"/>
        <w:ind w:left="1440" w:hanging="720"/>
        <w:rPr>
          <w:szCs w:val="20"/>
        </w:rPr>
      </w:pPr>
      <w:r w:rsidRPr="004903C1">
        <w:rPr>
          <w:szCs w:val="20"/>
        </w:rPr>
        <w:t>(b)</w:t>
      </w:r>
      <w:r w:rsidRPr="004903C1">
        <w:rPr>
          <w:szCs w:val="20"/>
        </w:rPr>
        <w:tab/>
        <w:t>The number of wind turbines out of service and not available for operation.</w:t>
      </w:r>
    </w:p>
    <w:p w14:paraId="471901B0" w14:textId="77777777" w:rsidR="004903C1" w:rsidRPr="004903C1" w:rsidRDefault="004903C1" w:rsidP="004903C1">
      <w:pPr>
        <w:spacing w:after="240"/>
        <w:ind w:left="720" w:hanging="720"/>
        <w:rPr>
          <w:szCs w:val="20"/>
        </w:rPr>
      </w:pPr>
      <w:r w:rsidRPr="004903C1">
        <w:rPr>
          <w:szCs w:val="20"/>
        </w:rPr>
        <w:t>(16)</w:t>
      </w:r>
      <w:r w:rsidRPr="004903C1">
        <w:rPr>
          <w:szCs w:val="20"/>
        </w:rPr>
        <w:tab/>
        <w:t>All PhotoVoltaic Generation Resources (PVGRs) must provide a Real-Time SCADA point that communicates to ERCOT the capacity of PhotoVoltaic (PV)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042EB289"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25629EB9" w14:textId="77777777" w:rsidR="004903C1" w:rsidRPr="004903C1" w:rsidRDefault="004903C1" w:rsidP="004903C1">
            <w:pPr>
              <w:spacing w:before="120" w:after="240"/>
              <w:rPr>
                <w:b/>
                <w:i/>
                <w:szCs w:val="20"/>
              </w:rPr>
            </w:pPr>
            <w:r w:rsidRPr="004903C1">
              <w:rPr>
                <w:b/>
                <w:i/>
                <w:szCs w:val="20"/>
              </w:rPr>
              <w:t>[NPRR989:  Replace paragraph (16) above with the following upon system implementation:]</w:t>
            </w:r>
          </w:p>
          <w:p w14:paraId="536FD441" w14:textId="77777777" w:rsidR="004903C1" w:rsidRPr="004903C1" w:rsidRDefault="004903C1" w:rsidP="004903C1">
            <w:pPr>
              <w:spacing w:after="240"/>
              <w:ind w:left="720" w:hanging="720"/>
              <w:rPr>
                <w:szCs w:val="20"/>
              </w:rPr>
            </w:pPr>
            <w:r w:rsidRPr="004903C1">
              <w:rPr>
                <w:szCs w:val="20"/>
              </w:rPr>
              <w:t>(16)</w:t>
            </w:r>
            <w:r w:rsidRPr="004903C1">
              <w:rPr>
                <w:szCs w:val="20"/>
              </w:rPr>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E83DAFC" w14:textId="77777777" w:rsidR="004903C1" w:rsidRPr="004903C1" w:rsidRDefault="004903C1" w:rsidP="004903C1">
      <w:pPr>
        <w:spacing w:before="240" w:after="240"/>
        <w:ind w:left="1440" w:hanging="720"/>
        <w:rPr>
          <w:szCs w:val="20"/>
        </w:rPr>
      </w:pPr>
      <w:r w:rsidRPr="004903C1">
        <w:rPr>
          <w:szCs w:val="20"/>
        </w:rPr>
        <w:t>(a)</w:t>
      </w:r>
      <w:r w:rsidRPr="004903C1">
        <w:rPr>
          <w:szCs w:val="20"/>
        </w:rPr>
        <w:tab/>
        <w:t>The capacity of PV equipment that is not able to communicate and whose status is unknown; and</w:t>
      </w:r>
    </w:p>
    <w:p w14:paraId="7374A546" w14:textId="77777777" w:rsidR="004903C1" w:rsidRPr="004903C1" w:rsidRDefault="004903C1" w:rsidP="004903C1">
      <w:pPr>
        <w:spacing w:after="240"/>
        <w:ind w:left="1440" w:hanging="720"/>
        <w:rPr>
          <w:szCs w:val="20"/>
        </w:rPr>
      </w:pPr>
      <w:r w:rsidRPr="004903C1">
        <w:rPr>
          <w:szCs w:val="20"/>
        </w:rPr>
        <w:t>(b)</w:t>
      </w:r>
      <w:r w:rsidRPr="004903C1">
        <w:rPr>
          <w:szCs w:val="20"/>
        </w:rPr>
        <w:tab/>
        <w:t xml:space="preserve">The capacity of PV equipment that is out of service and not available for operation.  </w:t>
      </w:r>
    </w:p>
    <w:p w14:paraId="5CF56351" w14:textId="77777777" w:rsidR="004903C1" w:rsidRPr="004903C1" w:rsidRDefault="004903C1" w:rsidP="004903C1">
      <w:pPr>
        <w:spacing w:after="240"/>
        <w:ind w:left="720" w:hanging="720"/>
        <w:rPr>
          <w:iCs/>
          <w:szCs w:val="20"/>
        </w:rPr>
      </w:pPr>
      <w:r w:rsidRPr="004903C1">
        <w:rPr>
          <w:iCs/>
          <w:szCs w:val="20"/>
        </w:rPr>
        <w:lastRenderedPageBreak/>
        <w:t>(17)</w:t>
      </w:r>
      <w:r w:rsidRPr="004903C1">
        <w:rPr>
          <w:iCs/>
          <w:szCs w:val="20"/>
        </w:rPr>
        <w:tab/>
        <w:t>For the purpose of complying with the Reactive Power requirements under this Section 3.15, Reactive Power losses that occur on privately-owned transmission lines behind the POI may be compensated by automatically switchable static VAr-capable devices.</w:t>
      </w:r>
    </w:p>
    <w:p w14:paraId="01F4BB30" w14:textId="77777777" w:rsidR="00C94631" w:rsidRPr="00A91B5D" w:rsidRDefault="00C94631" w:rsidP="00C94631">
      <w:pPr>
        <w:keepNext/>
        <w:tabs>
          <w:tab w:val="left" w:pos="1080"/>
        </w:tabs>
        <w:spacing w:before="240" w:after="240"/>
        <w:ind w:left="1080" w:hanging="1080"/>
        <w:outlineLvl w:val="2"/>
        <w:rPr>
          <w:b/>
          <w:bCs/>
          <w:i/>
          <w:szCs w:val="20"/>
        </w:rPr>
      </w:pPr>
      <w:commentRangeStart w:id="253"/>
      <w:r w:rsidRPr="00A91B5D">
        <w:rPr>
          <w:b/>
          <w:bCs/>
          <w:i/>
          <w:szCs w:val="20"/>
        </w:rPr>
        <w:t>3.15.3</w:t>
      </w:r>
      <w:commentRangeEnd w:id="253"/>
      <w:r w:rsidR="00B57FC5">
        <w:rPr>
          <w:rStyle w:val="CommentReference"/>
        </w:rPr>
        <w:commentReference w:id="253"/>
      </w:r>
      <w:r w:rsidRPr="00A91B5D">
        <w:rPr>
          <w:b/>
          <w:bCs/>
          <w:i/>
          <w:szCs w:val="20"/>
        </w:rPr>
        <w:tab/>
        <w:t>Generation Resource Requirements Related to Voltage Support</w:t>
      </w:r>
      <w:bookmarkEnd w:id="218"/>
      <w:bookmarkEnd w:id="219"/>
      <w:bookmarkEnd w:id="220"/>
      <w:bookmarkEnd w:id="221"/>
      <w:bookmarkEnd w:id="222"/>
      <w:bookmarkEnd w:id="223"/>
      <w:bookmarkEnd w:id="224"/>
      <w:bookmarkEnd w:id="225"/>
      <w:bookmarkEnd w:id="226"/>
      <w:bookmarkEnd w:id="227"/>
      <w:bookmarkEnd w:id="228"/>
      <w:bookmarkEnd w:id="229"/>
      <w:bookmarkEnd w:id="230"/>
    </w:p>
    <w:p w14:paraId="24BDC00F" w14:textId="77777777" w:rsidR="00C94631" w:rsidRPr="00A91B5D" w:rsidRDefault="00C94631" w:rsidP="00C94631">
      <w:pPr>
        <w:spacing w:after="240"/>
        <w:ind w:left="720" w:hanging="720"/>
        <w:rPr>
          <w:iCs/>
          <w:szCs w:val="20"/>
        </w:rPr>
      </w:pPr>
      <w:r w:rsidRPr="00A91B5D">
        <w:rPr>
          <w:iCs/>
          <w:szCs w:val="20"/>
        </w:rPr>
        <w:t>(1)</w:t>
      </w:r>
      <w:r w:rsidRPr="00A91B5D">
        <w:rPr>
          <w:iCs/>
          <w:szCs w:val="20"/>
        </w:rPr>
        <w:tab/>
        <w:t>Generation Resources required to provide VSS shall have and maintain Reactive Power capability at least equal to the Reactive Power capability requirements specified in these Protocols and the ERCOT Operating Guides.</w:t>
      </w:r>
    </w:p>
    <w:p w14:paraId="1E7DCBF5" w14:textId="77777777" w:rsidR="00C94631" w:rsidRPr="00A91B5D" w:rsidRDefault="00C94631" w:rsidP="00C94631">
      <w:pPr>
        <w:spacing w:after="240"/>
        <w:ind w:left="720" w:hanging="720"/>
        <w:rPr>
          <w:iCs/>
          <w:szCs w:val="20"/>
        </w:rPr>
      </w:pPr>
      <w:r w:rsidRPr="00A91B5D">
        <w:rPr>
          <w:iCs/>
          <w:szCs w:val="20"/>
        </w:rPr>
        <w:t>(2)</w:t>
      </w:r>
      <w:r w:rsidRPr="00A91B5D">
        <w:rPr>
          <w:iCs/>
          <w:szCs w:val="20"/>
        </w:rPr>
        <w:tab/>
        <w:t>Generation Resources providing VSS shall be compliant with the ERCOT Operating Guides for response to transient voltage disturbance.</w:t>
      </w:r>
    </w:p>
    <w:p w14:paraId="5B062B94" w14:textId="77777777" w:rsidR="00C94631" w:rsidRPr="00A91B5D" w:rsidRDefault="00C94631" w:rsidP="00C94631">
      <w:pPr>
        <w:spacing w:after="240"/>
        <w:ind w:left="720" w:hanging="720"/>
        <w:rPr>
          <w:iCs/>
          <w:szCs w:val="20"/>
        </w:rPr>
      </w:pPr>
      <w:r w:rsidRPr="00A91B5D">
        <w:rPr>
          <w:iCs/>
          <w:szCs w:val="20"/>
        </w:rPr>
        <w:t>(3)</w:t>
      </w:r>
      <w:r w:rsidRPr="00A91B5D">
        <w:rPr>
          <w:iCs/>
          <w:szCs w:val="20"/>
        </w:rPr>
        <w:tab/>
        <w:t xml:space="preserve">Generation Resources providing VSS must meet technical requirements specified in Section 8.1.1.1, Ancillary Service Qualification and Testing, and the performance standards specified in Section 8.1.1, QSE Ancillary Service Performance Standards. </w:t>
      </w:r>
    </w:p>
    <w:p w14:paraId="16C2A1BD" w14:textId="77777777" w:rsidR="00C94631" w:rsidRPr="00A91B5D" w:rsidRDefault="00C94631" w:rsidP="00C94631">
      <w:pPr>
        <w:spacing w:after="240"/>
        <w:ind w:left="720" w:hanging="720"/>
        <w:rPr>
          <w:iCs/>
          <w:szCs w:val="20"/>
        </w:rPr>
      </w:pPr>
      <w:r w:rsidRPr="00A91B5D">
        <w:rPr>
          <w:iCs/>
          <w:szCs w:val="20"/>
        </w:rPr>
        <w:t>(4)</w:t>
      </w:r>
      <w:r w:rsidRPr="00A91B5D">
        <w:rPr>
          <w:iCs/>
          <w:szCs w:val="20"/>
        </w:rPr>
        <w:tab/>
        <w:t>Each Generation Resource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43C38263" w14:textId="77777777" w:rsidR="00C94631" w:rsidRPr="00A91B5D" w:rsidRDefault="00C94631" w:rsidP="00C94631">
      <w:pPr>
        <w:spacing w:after="240"/>
        <w:ind w:left="720" w:hanging="720"/>
        <w:rPr>
          <w:iCs/>
          <w:szCs w:val="20"/>
        </w:rPr>
      </w:pPr>
      <w:r w:rsidRPr="00A91B5D">
        <w:rPr>
          <w:iCs/>
          <w:szCs w:val="20"/>
        </w:rPr>
        <w:t>(5)</w:t>
      </w:r>
      <w:r w:rsidRPr="00A91B5D">
        <w:rPr>
          <w:iCs/>
          <w:szCs w:val="20"/>
        </w:rPr>
        <w:tab/>
        <w:t>Each Generation Resource providing VSS shall maintain the Voltage Set Point established by ERCOT, the interconnecting TSP, or the TSP’s agent, subject to the Generation Resource’s operating characteristic limits, voltage limits, and within tolerances identified in paragraph (4) of Operating Guide Section 2.7.3.5, Resource Entity Responsibilities and Generation Resource Requirements.</w:t>
      </w:r>
    </w:p>
    <w:p w14:paraId="3E6DE8AE" w14:textId="77777777" w:rsidR="00C94631" w:rsidRPr="00A91B5D" w:rsidRDefault="00C94631" w:rsidP="00C94631">
      <w:pPr>
        <w:spacing w:after="240"/>
        <w:ind w:left="720" w:hanging="720"/>
        <w:rPr>
          <w:iCs/>
          <w:szCs w:val="20"/>
        </w:rPr>
      </w:pPr>
      <w:r w:rsidRPr="00A91B5D">
        <w:rPr>
          <w:iCs/>
          <w:szCs w:val="20"/>
        </w:rPr>
        <w:t>(6)</w:t>
      </w:r>
      <w:r w:rsidRPr="00A91B5D">
        <w:rPr>
          <w:iCs/>
          <w:szCs w:val="20"/>
        </w:rPr>
        <w:tab/>
        <w:t>The reactive capability required must be maintained at all times that the Generation Resource is On-Line.</w:t>
      </w:r>
    </w:p>
    <w:p w14:paraId="19843773" w14:textId="77777777" w:rsidR="00C94631" w:rsidRPr="00A91B5D" w:rsidRDefault="00C94631" w:rsidP="00C94631">
      <w:pPr>
        <w:spacing w:after="240"/>
        <w:ind w:left="720" w:hanging="720"/>
        <w:rPr>
          <w:iCs/>
          <w:szCs w:val="20"/>
        </w:rPr>
      </w:pPr>
      <w:r w:rsidRPr="00A91B5D">
        <w:rPr>
          <w:iCs/>
          <w:szCs w:val="20"/>
        </w:rPr>
        <w:t>(7)</w:t>
      </w:r>
      <w:r w:rsidRPr="00A91B5D">
        <w:rPr>
          <w:iCs/>
          <w:szCs w:val="20"/>
        </w:rPr>
        <w:tab/>
        <w:t xml:space="preserve">Each QSE shall send to ERCOT, via telemetry, the AVR and Power System Stabilizer (PSS) status for each of its Generation Resources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regulators and stabilizers, and shall report status changes to ERCOT.  </w:t>
      </w:r>
    </w:p>
    <w:p w14:paraId="00500143" w14:textId="77777777" w:rsidR="00C94631" w:rsidRPr="00A91B5D" w:rsidRDefault="00C94631" w:rsidP="00C94631">
      <w:pPr>
        <w:spacing w:after="240"/>
        <w:ind w:left="720" w:hanging="720"/>
        <w:rPr>
          <w:iCs/>
          <w:szCs w:val="20"/>
        </w:rPr>
      </w:pPr>
      <w:r w:rsidRPr="00A91B5D">
        <w:rPr>
          <w:szCs w:val="20"/>
        </w:rPr>
        <w:t>(8)</w:t>
      </w:r>
      <w:r w:rsidRPr="00A91B5D">
        <w:rPr>
          <w:szCs w:val="20"/>
        </w:rPr>
        <w:tab/>
        <w:t>Each Resource Entity shall provide information related to the tuning parameters, local or inter-area, of any PSS installed at a Generation Resource.</w:t>
      </w:r>
    </w:p>
    <w:p w14:paraId="184D0996" w14:textId="6C727274" w:rsidR="00C94631" w:rsidRPr="00454A98" w:rsidRDefault="00454A98" w:rsidP="00321C93">
      <w:pPr>
        <w:spacing w:after="240"/>
        <w:ind w:left="720" w:hanging="720"/>
        <w:rPr>
          <w:iCs/>
        </w:rPr>
      </w:pPr>
      <w:commentRangeStart w:id="254"/>
      <w:ins w:id="255" w:author="ERCOT" w:date="2020-04-10T13:46:00Z">
        <w:r>
          <w:t>(9)</w:t>
        </w:r>
        <w:commentRangeEnd w:id="254"/>
        <w:r>
          <w:rPr>
            <w:rStyle w:val="CommentReference"/>
          </w:rPr>
          <w:commentReference w:id="254"/>
        </w:r>
        <w:r>
          <w:tab/>
        </w:r>
      </w:ins>
      <w:ins w:id="256" w:author="ERCOT" w:date="2020-06-04T09:46:00Z">
        <w:r w:rsidR="00646C3F">
          <w:t xml:space="preserve">If any individual Resource within a Self-Limiting Facility is incapable of meeting its Reactive Power requirement at the POI, the QSE must bring On-Line additional Resource(s) within the Self-Limiting Facility to provide VSS as </w:t>
        </w:r>
      </w:ins>
      <w:ins w:id="257" w:author="ERCOT" w:date="2020-06-04T14:54:00Z">
        <w:r w:rsidR="00C30936">
          <w:t>specified</w:t>
        </w:r>
      </w:ins>
      <w:ins w:id="258" w:author="ERCOT" w:date="2020-06-04T09:46:00Z">
        <w:r w:rsidR="00646C3F">
          <w:t xml:space="preserve"> in paragraph </w:t>
        </w:r>
        <w:r w:rsidR="00646C3F">
          <w:lastRenderedPageBreak/>
          <w:t xml:space="preserve">(4) of Section 3.15, Voltage Support, while respecting the </w:t>
        </w:r>
        <w:r w:rsidR="00646C3F">
          <w:rPr>
            <w:iCs/>
          </w:rPr>
          <w:t>limit on</w:t>
        </w:r>
        <w:r w:rsidR="00646C3F" w:rsidRPr="00154E44">
          <w:rPr>
            <w:iCs/>
          </w:rPr>
          <w:t xml:space="preserve"> </w:t>
        </w:r>
        <w:del w:id="259" w:author="ERCOT 092220" w:date="2020-09-17T17:36:00Z">
          <w:r w:rsidR="00646C3F" w:rsidRPr="00154E44" w:rsidDel="00654FF1">
            <w:rPr>
              <w:iCs/>
            </w:rPr>
            <w:delText xml:space="preserve">maximum </w:delText>
          </w:r>
        </w:del>
        <w:r w:rsidR="00646C3F" w:rsidRPr="00154E44">
          <w:rPr>
            <w:iCs/>
          </w:rPr>
          <w:t xml:space="preserve">MW </w:t>
        </w:r>
        <w:r w:rsidR="00646C3F">
          <w:rPr>
            <w:iCs/>
          </w:rPr>
          <w:t>Injection</w:t>
        </w:r>
        <w:r w:rsidR="00646C3F">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D7CB4" w14:paraId="11655040" w14:textId="77777777" w:rsidTr="00B903E3">
        <w:tc>
          <w:tcPr>
            <w:tcW w:w="9445" w:type="dxa"/>
            <w:tcBorders>
              <w:top w:val="single" w:sz="4" w:space="0" w:color="auto"/>
              <w:left w:val="single" w:sz="4" w:space="0" w:color="auto"/>
              <w:bottom w:val="single" w:sz="4" w:space="0" w:color="auto"/>
              <w:right w:val="single" w:sz="4" w:space="0" w:color="auto"/>
            </w:tcBorders>
            <w:shd w:val="clear" w:color="auto" w:fill="D9D9D9"/>
          </w:tcPr>
          <w:p w14:paraId="0B945432" w14:textId="77777777" w:rsidR="005D7CB4" w:rsidRDefault="005D7CB4" w:rsidP="00B903E3">
            <w:pPr>
              <w:spacing w:before="120" w:after="240"/>
              <w:rPr>
                <w:b/>
                <w:i/>
              </w:rPr>
            </w:pPr>
            <w:r>
              <w:rPr>
                <w:b/>
                <w:i/>
              </w:rPr>
              <w:t>[NPRR989</w:t>
            </w:r>
            <w:r w:rsidRPr="004B0726">
              <w:rPr>
                <w:b/>
                <w:i/>
              </w:rPr>
              <w:t xml:space="preserve">: </w:t>
            </w:r>
            <w:r>
              <w:rPr>
                <w:b/>
                <w:i/>
              </w:rPr>
              <w:t xml:space="preserve"> Replace Section 3.15.3 above with the following upon system implementation:</w:t>
            </w:r>
            <w:r w:rsidRPr="004B0726">
              <w:rPr>
                <w:b/>
                <w:i/>
              </w:rPr>
              <w:t>]</w:t>
            </w:r>
          </w:p>
          <w:p w14:paraId="546EC66C" w14:textId="77777777" w:rsidR="005D7CB4" w:rsidRPr="0078794F" w:rsidRDefault="005D7CB4" w:rsidP="00B903E3">
            <w:pPr>
              <w:keepNext/>
              <w:tabs>
                <w:tab w:val="left" w:pos="1080"/>
              </w:tabs>
              <w:spacing w:after="240"/>
              <w:ind w:left="1080" w:hanging="1080"/>
              <w:outlineLvl w:val="2"/>
              <w:rPr>
                <w:b/>
                <w:bCs/>
                <w:i/>
              </w:rPr>
            </w:pPr>
            <w:bookmarkStart w:id="260" w:name="_Toc17706455"/>
            <w:bookmarkStart w:id="261" w:name="_Toc44313376"/>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60"/>
            <w:bookmarkEnd w:id="261"/>
          </w:p>
          <w:p w14:paraId="38BF0948" w14:textId="77777777" w:rsidR="005D7CB4" w:rsidRPr="0078794F" w:rsidRDefault="005D7CB4" w:rsidP="00B903E3">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13D3E627" w14:textId="77777777" w:rsidR="005D7CB4" w:rsidRPr="0078794F" w:rsidRDefault="005D7CB4" w:rsidP="00B903E3">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43311539" w14:textId="77777777" w:rsidR="005D7CB4" w:rsidRPr="0078794F" w:rsidRDefault="005D7CB4" w:rsidP="00B903E3">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4D08083E" w14:textId="77777777" w:rsidR="005D7CB4" w:rsidRPr="0078794F" w:rsidRDefault="005D7CB4" w:rsidP="00B903E3">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483118E0" w14:textId="77777777" w:rsidR="005D7CB4" w:rsidRPr="0078794F" w:rsidRDefault="005D7CB4" w:rsidP="00B903E3">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Pr>
                <w:iCs/>
              </w:rPr>
              <w:t xml:space="preserve"> Nodal </w:t>
            </w:r>
            <w:r w:rsidRPr="0078794F">
              <w:rPr>
                <w:iCs/>
              </w:rPr>
              <w:t>Operating Guide Section 2.7.3.5, Resource Entity Responsibilities and Generation Resource Requirements.</w:t>
            </w:r>
          </w:p>
          <w:p w14:paraId="1E9427DD" w14:textId="77777777" w:rsidR="005D7CB4" w:rsidRPr="0078794F" w:rsidRDefault="005D7CB4" w:rsidP="00B903E3">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34C9FEA3" w14:textId="77777777" w:rsidR="005D7CB4" w:rsidRPr="0078794F" w:rsidRDefault="005D7CB4" w:rsidP="00B903E3">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6DDEB6B3" w14:textId="77777777" w:rsidR="005D7CB4" w:rsidRDefault="005D7CB4" w:rsidP="00B903E3">
            <w:pPr>
              <w:spacing w:after="240"/>
              <w:ind w:left="720" w:hanging="720"/>
              <w:rPr>
                <w:ins w:id="262" w:author="ERCOT 090320" w:date="2020-09-03T11:04:00Z"/>
              </w:rPr>
            </w:pPr>
            <w:r w:rsidRPr="0078794F">
              <w:lastRenderedPageBreak/>
              <w:t>(8)</w:t>
            </w:r>
            <w:r w:rsidRPr="0078794F">
              <w:tab/>
              <w:t>Each Resource Entity shall provide information related to the tuning parameters, local or inter-area, of any PSS installed at a Generation Resource.</w:t>
            </w:r>
          </w:p>
          <w:p w14:paraId="443A7347" w14:textId="7D9DC7D8" w:rsidR="000E74AF" w:rsidRPr="009D4936" w:rsidRDefault="000E74AF" w:rsidP="00654FF1">
            <w:pPr>
              <w:spacing w:after="240"/>
              <w:ind w:left="720" w:hanging="720"/>
              <w:rPr>
                <w:iCs/>
              </w:rPr>
            </w:pPr>
            <w:commentRangeStart w:id="263"/>
            <w:ins w:id="264" w:author="ERCOT 090320" w:date="2020-09-03T11:04:00Z">
              <w:r>
                <w:t>(9)</w:t>
              </w:r>
            </w:ins>
            <w:commentRangeEnd w:id="263"/>
            <w:ins w:id="265" w:author="ERCOT 090320" w:date="2020-09-03T11:05:00Z">
              <w:r>
                <w:rPr>
                  <w:rStyle w:val="CommentReference"/>
                </w:rPr>
                <w:commentReference w:id="263"/>
              </w:r>
            </w:ins>
            <w:ins w:id="266" w:author="ERCOT 090320" w:date="2020-09-03T11:04:00Z">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w:t>
              </w:r>
              <w:del w:id="267" w:author="ERCOT 092220" w:date="2020-09-17T17:37:00Z">
                <w:r w:rsidRPr="00154E44" w:rsidDel="00654FF1">
                  <w:rPr>
                    <w:iCs/>
                  </w:rPr>
                  <w:delText xml:space="preserve">maximum </w:delText>
                </w:r>
              </w:del>
              <w:r w:rsidRPr="00154E44">
                <w:rPr>
                  <w:iCs/>
                </w:rPr>
                <w:t xml:space="preserve">MW </w:t>
              </w:r>
              <w:r>
                <w:rPr>
                  <w:iCs/>
                </w:rPr>
                <w:t>Injection</w:t>
              </w:r>
              <w:r>
                <w:t>.</w:t>
              </w:r>
            </w:ins>
          </w:p>
        </w:tc>
      </w:tr>
    </w:tbl>
    <w:p w14:paraId="5AD6D37C" w14:textId="77777777" w:rsidR="00106C93" w:rsidRPr="00BA2009" w:rsidRDefault="00106C93" w:rsidP="007468A3">
      <w:pPr>
        <w:spacing w:after="240"/>
        <w:ind w:left="720" w:hanging="720"/>
      </w:pPr>
    </w:p>
    <w:sectPr w:rsidR="00106C93"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96" w:author="ERCOT Market Rules" w:date="2020-04-14T14:01:00Z" w:initials="CP">
    <w:p w14:paraId="4F97FF3F" w14:textId="1BA133E1" w:rsidR="00B57FC5" w:rsidRDefault="00B57FC5">
      <w:pPr>
        <w:pStyle w:val="CommentText"/>
      </w:pPr>
      <w:r>
        <w:rPr>
          <w:rStyle w:val="CommentReference"/>
        </w:rPr>
        <w:annotationRef/>
      </w:r>
      <w:r>
        <w:t>Please n</w:t>
      </w:r>
      <w:r w:rsidR="00CE70AF">
        <w:t>ote NPRRs 1007</w:t>
      </w:r>
      <w:r w:rsidR="00624745">
        <w:t xml:space="preserve">, </w:t>
      </w:r>
      <w:r w:rsidR="00CE70AF">
        <w:t>1014</w:t>
      </w:r>
      <w:r w:rsidR="00624745">
        <w:t>, and 1029</w:t>
      </w:r>
      <w:r>
        <w:t xml:space="preserve"> also propose revisions to this section.</w:t>
      </w:r>
    </w:p>
  </w:comment>
  <w:comment w:id="198" w:author="ERCOT" w:date="2020-03-31T14:56:00Z" w:initials="SS">
    <w:p w14:paraId="26D3A7C2" w14:textId="77777777" w:rsidR="00B865B5" w:rsidRDefault="00B865B5" w:rsidP="00B865B5">
      <w:pPr>
        <w:pStyle w:val="CommentText"/>
      </w:pPr>
      <w:r>
        <w:rPr>
          <w:rStyle w:val="CommentReference"/>
        </w:rPr>
        <w:annotationRef/>
      </w:r>
      <w:r>
        <w:t>KTC 13.3</w:t>
      </w:r>
    </w:p>
  </w:comment>
  <w:comment w:id="208" w:author="ERCOT" w:date="2020-03-31T14:56:00Z" w:initials="SS">
    <w:p w14:paraId="20D77706" w14:textId="77777777" w:rsidR="00B865B5" w:rsidRDefault="00B865B5" w:rsidP="00B865B5">
      <w:pPr>
        <w:pStyle w:val="CommentText"/>
      </w:pPr>
      <w:r>
        <w:t xml:space="preserve">KTC </w:t>
      </w:r>
      <w:r>
        <w:rPr>
          <w:rStyle w:val="CommentReference"/>
        </w:rPr>
        <w:annotationRef/>
      </w:r>
      <w:r>
        <w:t>13.3</w:t>
      </w:r>
    </w:p>
  </w:comment>
  <w:comment w:id="231" w:author="ERCOT Market Rules" w:date="2020-06-04T09:57:00Z" w:initials="CP">
    <w:p w14:paraId="16129A0E" w14:textId="2972220F" w:rsidR="000B3E34" w:rsidRDefault="000B3E34">
      <w:pPr>
        <w:pStyle w:val="CommentText"/>
      </w:pPr>
      <w:r>
        <w:t>Please note NPRRs</w:t>
      </w:r>
      <w:r>
        <w:rPr>
          <w:rStyle w:val="CommentReference"/>
        </w:rPr>
        <w:annotationRef/>
      </w:r>
      <w:r w:rsidR="00624745">
        <w:t xml:space="preserve"> 1005,</w:t>
      </w:r>
      <w:r>
        <w:t xml:space="preserve"> 1016</w:t>
      </w:r>
      <w:r w:rsidR="007E1A51">
        <w:t xml:space="preserve">, </w:t>
      </w:r>
      <w:r w:rsidR="00624745">
        <w:t>1029</w:t>
      </w:r>
      <w:r w:rsidR="007E1A51">
        <w:t>, and 1038</w:t>
      </w:r>
      <w:r>
        <w:t xml:space="preserve"> also propose revisions to this section.</w:t>
      </w:r>
    </w:p>
  </w:comment>
  <w:comment w:id="253" w:author="ERCOT Market Rules" w:date="2020-04-14T14:02:00Z" w:initials="CP">
    <w:p w14:paraId="3B178BB7" w14:textId="15B861E6" w:rsidR="00B57FC5" w:rsidRDefault="00B57FC5">
      <w:pPr>
        <w:pStyle w:val="CommentText"/>
      </w:pPr>
      <w:r>
        <w:rPr>
          <w:rStyle w:val="CommentReference"/>
        </w:rPr>
        <w:annotationRef/>
      </w:r>
      <w:r>
        <w:t xml:space="preserve">Please note </w:t>
      </w:r>
      <w:r w:rsidR="001D22DD">
        <w:t>NPRR</w:t>
      </w:r>
      <w:r>
        <w:t>1001 also propose</w:t>
      </w:r>
      <w:r w:rsidR="001D22DD">
        <w:t>s</w:t>
      </w:r>
      <w:r>
        <w:t xml:space="preserve"> revisions to this section.</w:t>
      </w:r>
    </w:p>
  </w:comment>
  <w:comment w:id="254" w:author="ERCOT" w:date="2020-03-31T14:42:00Z" w:initials="SS">
    <w:p w14:paraId="1157AF72" w14:textId="77777777" w:rsidR="00454A98" w:rsidRDefault="00454A98" w:rsidP="00454A98">
      <w:pPr>
        <w:pStyle w:val="CommentText"/>
      </w:pPr>
      <w:r>
        <w:rPr>
          <w:rStyle w:val="CommentReference"/>
        </w:rPr>
        <w:annotationRef/>
      </w:r>
      <w:r>
        <w:t>KTC 13.3</w:t>
      </w:r>
    </w:p>
  </w:comment>
  <w:comment w:id="263" w:author="ERCOT 090320" w:date="2020-09-03T11:05:00Z" w:initials="CP">
    <w:p w14:paraId="250B918F" w14:textId="58D842C2" w:rsidR="000E74AF" w:rsidRDefault="000E74AF">
      <w:pPr>
        <w:pStyle w:val="CommentText"/>
      </w:pPr>
      <w:r>
        <w:rPr>
          <w:rStyle w:val="CommentReference"/>
        </w:rPr>
        <w:annotationRef/>
      </w:r>
      <w:r>
        <w:t>KTC 13.3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97FF3F" w15:done="0"/>
  <w15:commentEx w15:paraId="26D3A7C2" w15:done="0"/>
  <w15:commentEx w15:paraId="20D77706" w15:done="0"/>
  <w15:commentEx w15:paraId="16129A0E" w15:done="0"/>
  <w15:commentEx w15:paraId="3B178BB7" w15:done="0"/>
  <w15:commentEx w15:paraId="1157AF72" w15:done="0"/>
  <w15:commentEx w15:paraId="250B91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575922" w14:textId="77777777" w:rsidR="003B209C" w:rsidRDefault="003B209C">
      <w:r>
        <w:separator/>
      </w:r>
    </w:p>
  </w:endnote>
  <w:endnote w:type="continuationSeparator" w:id="0">
    <w:p w14:paraId="148A2317" w14:textId="77777777" w:rsidR="003B209C" w:rsidRDefault="003B2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359D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6DC6C" w14:textId="4FEF56B4" w:rsidR="00D176CF" w:rsidRDefault="00A961C5">
    <w:pPr>
      <w:pStyle w:val="Footer"/>
      <w:tabs>
        <w:tab w:val="clear" w:pos="4320"/>
        <w:tab w:val="clear" w:pos="8640"/>
        <w:tab w:val="right" w:pos="9360"/>
      </w:tabs>
      <w:rPr>
        <w:rFonts w:ascii="Arial" w:hAnsi="Arial" w:cs="Arial"/>
        <w:sz w:val="18"/>
      </w:rPr>
    </w:pPr>
    <w:r>
      <w:rPr>
        <w:rFonts w:ascii="Arial" w:hAnsi="Arial" w:cs="Arial"/>
        <w:sz w:val="18"/>
      </w:rPr>
      <w:t>1026</w:t>
    </w:r>
    <w:r w:rsidR="00D176CF">
      <w:rPr>
        <w:rFonts w:ascii="Arial" w:hAnsi="Arial" w:cs="Arial"/>
        <w:sz w:val="18"/>
      </w:rPr>
      <w:t>NPRR</w:t>
    </w:r>
    <w:r w:rsidR="006F7CE5">
      <w:rPr>
        <w:rFonts w:ascii="Arial" w:hAnsi="Arial" w:cs="Arial"/>
        <w:sz w:val="18"/>
      </w:rPr>
      <w:t>-</w:t>
    </w:r>
    <w:r w:rsidR="000460C7">
      <w:rPr>
        <w:rFonts w:ascii="Arial" w:hAnsi="Arial" w:cs="Arial"/>
        <w:sz w:val="18"/>
      </w:rPr>
      <w:t>10</w:t>
    </w:r>
    <w:r w:rsidR="009E10DF">
      <w:rPr>
        <w:rFonts w:ascii="Arial" w:hAnsi="Arial" w:cs="Arial"/>
        <w:sz w:val="18"/>
      </w:rPr>
      <w:t xml:space="preserve"> </w:t>
    </w:r>
    <w:r w:rsidR="006F7CE5">
      <w:rPr>
        <w:rFonts w:ascii="Arial" w:hAnsi="Arial" w:cs="Arial"/>
        <w:sz w:val="18"/>
      </w:rPr>
      <w:t xml:space="preserve">PRS Report </w:t>
    </w:r>
    <w:r w:rsidR="000460C7">
      <w:rPr>
        <w:rFonts w:ascii="Arial" w:hAnsi="Arial" w:cs="Arial"/>
        <w:sz w:val="18"/>
      </w:rPr>
      <w:t>1111</w:t>
    </w:r>
    <w:r w:rsidR="006F7CE5">
      <w:rPr>
        <w:rFonts w:ascii="Arial" w:hAnsi="Arial" w:cs="Arial"/>
        <w:sz w:val="18"/>
      </w:rPr>
      <w:t>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9C056B">
      <w:rPr>
        <w:rFonts w:ascii="Arial" w:hAnsi="Arial" w:cs="Arial"/>
        <w:noProof/>
        <w:sz w:val="18"/>
      </w:rPr>
      <w:t>4</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9C056B">
      <w:rPr>
        <w:rFonts w:ascii="Arial" w:hAnsi="Arial" w:cs="Arial"/>
        <w:noProof/>
        <w:sz w:val="18"/>
      </w:rPr>
      <w:t>24</w:t>
    </w:r>
    <w:r w:rsidR="00D176CF" w:rsidRPr="00412DCA">
      <w:rPr>
        <w:rFonts w:ascii="Arial" w:hAnsi="Arial" w:cs="Arial"/>
        <w:sz w:val="18"/>
      </w:rPr>
      <w:fldChar w:fldCharType="end"/>
    </w:r>
  </w:p>
  <w:p w14:paraId="02C30A8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D4C8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6574C8" w14:textId="77777777" w:rsidR="003B209C" w:rsidRDefault="003B209C">
      <w:r>
        <w:separator/>
      </w:r>
    </w:p>
  </w:footnote>
  <w:footnote w:type="continuationSeparator" w:id="0">
    <w:p w14:paraId="78FEA7A8" w14:textId="77777777" w:rsidR="003B209C" w:rsidRDefault="003B20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E369A" w14:textId="677DAAE1" w:rsidR="00D176CF" w:rsidRDefault="006F7CE5"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9B49F1"/>
    <w:multiLevelType w:val="hybridMultilevel"/>
    <w:tmpl w:val="CBBEB39C"/>
    <w:lvl w:ilvl="0" w:tplc="DA3015E8">
      <w:start w:val="1"/>
      <w:numFmt w:val="decimal"/>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3"/>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 w:numId="22">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90320">
    <w15:presenceInfo w15:providerId="None" w15:userId="ERCOT 090320"/>
  </w15:person>
  <w15:person w15:author="ERCOT 092220">
    <w15:presenceInfo w15:providerId="None" w15:userId="ERCOT 092220"/>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79D"/>
    <w:rsid w:val="00006711"/>
    <w:rsid w:val="00014863"/>
    <w:rsid w:val="00017DB6"/>
    <w:rsid w:val="00027D09"/>
    <w:rsid w:val="00037FF6"/>
    <w:rsid w:val="00042CEA"/>
    <w:rsid w:val="000460C7"/>
    <w:rsid w:val="00060A5A"/>
    <w:rsid w:val="00064B44"/>
    <w:rsid w:val="00067FE2"/>
    <w:rsid w:val="0007006D"/>
    <w:rsid w:val="0007682E"/>
    <w:rsid w:val="00095203"/>
    <w:rsid w:val="000B3E34"/>
    <w:rsid w:val="000D1AEB"/>
    <w:rsid w:val="000D3E64"/>
    <w:rsid w:val="000E74AF"/>
    <w:rsid w:val="000F13C5"/>
    <w:rsid w:val="000F14E3"/>
    <w:rsid w:val="000F6652"/>
    <w:rsid w:val="00105A36"/>
    <w:rsid w:val="00106C93"/>
    <w:rsid w:val="00116599"/>
    <w:rsid w:val="00116608"/>
    <w:rsid w:val="00122586"/>
    <w:rsid w:val="00131285"/>
    <w:rsid w:val="001313B4"/>
    <w:rsid w:val="00137036"/>
    <w:rsid w:val="00143363"/>
    <w:rsid w:val="0014344C"/>
    <w:rsid w:val="0014546D"/>
    <w:rsid w:val="001500D9"/>
    <w:rsid w:val="00154E44"/>
    <w:rsid w:val="00156DB7"/>
    <w:rsid w:val="00157228"/>
    <w:rsid w:val="00160C3C"/>
    <w:rsid w:val="001630E2"/>
    <w:rsid w:val="001643BB"/>
    <w:rsid w:val="00173682"/>
    <w:rsid w:val="0017783C"/>
    <w:rsid w:val="001844AD"/>
    <w:rsid w:val="001848C1"/>
    <w:rsid w:val="0019314C"/>
    <w:rsid w:val="00197513"/>
    <w:rsid w:val="001A38F8"/>
    <w:rsid w:val="001A440C"/>
    <w:rsid w:val="001B5675"/>
    <w:rsid w:val="001B5D49"/>
    <w:rsid w:val="001C6025"/>
    <w:rsid w:val="001D22DD"/>
    <w:rsid w:val="001D29C1"/>
    <w:rsid w:val="001E1B1E"/>
    <w:rsid w:val="001F38F0"/>
    <w:rsid w:val="002005FE"/>
    <w:rsid w:val="002051D0"/>
    <w:rsid w:val="00212A48"/>
    <w:rsid w:val="00235D55"/>
    <w:rsid w:val="00237430"/>
    <w:rsid w:val="0024522C"/>
    <w:rsid w:val="00271BBF"/>
    <w:rsid w:val="00276A99"/>
    <w:rsid w:val="00286AD9"/>
    <w:rsid w:val="00291CA7"/>
    <w:rsid w:val="002966F3"/>
    <w:rsid w:val="002B07B5"/>
    <w:rsid w:val="002B235D"/>
    <w:rsid w:val="002B69F3"/>
    <w:rsid w:val="002B763A"/>
    <w:rsid w:val="002C55F6"/>
    <w:rsid w:val="002D007E"/>
    <w:rsid w:val="002D382A"/>
    <w:rsid w:val="002F1EDD"/>
    <w:rsid w:val="002F255E"/>
    <w:rsid w:val="002F7285"/>
    <w:rsid w:val="00300475"/>
    <w:rsid w:val="003013F2"/>
    <w:rsid w:val="0030232A"/>
    <w:rsid w:val="0030694A"/>
    <w:rsid w:val="003069F4"/>
    <w:rsid w:val="00321C93"/>
    <w:rsid w:val="00335FD7"/>
    <w:rsid w:val="003450D7"/>
    <w:rsid w:val="00350135"/>
    <w:rsid w:val="00360920"/>
    <w:rsid w:val="00371F63"/>
    <w:rsid w:val="003721F5"/>
    <w:rsid w:val="003730C8"/>
    <w:rsid w:val="00377BAE"/>
    <w:rsid w:val="00381796"/>
    <w:rsid w:val="00384709"/>
    <w:rsid w:val="00386C35"/>
    <w:rsid w:val="00395771"/>
    <w:rsid w:val="003A3D77"/>
    <w:rsid w:val="003B1349"/>
    <w:rsid w:val="003B209C"/>
    <w:rsid w:val="003B2282"/>
    <w:rsid w:val="003B5AED"/>
    <w:rsid w:val="003B5EDB"/>
    <w:rsid w:val="003B632F"/>
    <w:rsid w:val="003C6371"/>
    <w:rsid w:val="003C6B7B"/>
    <w:rsid w:val="003D0819"/>
    <w:rsid w:val="003D5A1C"/>
    <w:rsid w:val="003E0716"/>
    <w:rsid w:val="003E115F"/>
    <w:rsid w:val="003F0A50"/>
    <w:rsid w:val="003F5C96"/>
    <w:rsid w:val="00401A7C"/>
    <w:rsid w:val="004135BD"/>
    <w:rsid w:val="00420530"/>
    <w:rsid w:val="00421B4F"/>
    <w:rsid w:val="00427BC8"/>
    <w:rsid w:val="004302A4"/>
    <w:rsid w:val="00434077"/>
    <w:rsid w:val="004463BA"/>
    <w:rsid w:val="00454A98"/>
    <w:rsid w:val="00470989"/>
    <w:rsid w:val="004822D4"/>
    <w:rsid w:val="004903C1"/>
    <w:rsid w:val="0049290B"/>
    <w:rsid w:val="004A4451"/>
    <w:rsid w:val="004D3958"/>
    <w:rsid w:val="005008DF"/>
    <w:rsid w:val="0050257D"/>
    <w:rsid w:val="005045D0"/>
    <w:rsid w:val="0051678B"/>
    <w:rsid w:val="00534C6C"/>
    <w:rsid w:val="005574AB"/>
    <w:rsid w:val="005622C8"/>
    <w:rsid w:val="00574B74"/>
    <w:rsid w:val="005841C0"/>
    <w:rsid w:val="00587D2A"/>
    <w:rsid w:val="0059260F"/>
    <w:rsid w:val="005B40B6"/>
    <w:rsid w:val="005B744F"/>
    <w:rsid w:val="005C3657"/>
    <w:rsid w:val="005D721B"/>
    <w:rsid w:val="005D78A5"/>
    <w:rsid w:val="005D7CB4"/>
    <w:rsid w:val="005E5074"/>
    <w:rsid w:val="005F0271"/>
    <w:rsid w:val="005F4AD4"/>
    <w:rsid w:val="005F4E53"/>
    <w:rsid w:val="005F5A56"/>
    <w:rsid w:val="006057E2"/>
    <w:rsid w:val="00612E4F"/>
    <w:rsid w:val="00615D5E"/>
    <w:rsid w:val="00616A74"/>
    <w:rsid w:val="00622BE2"/>
    <w:rsid w:val="00622E99"/>
    <w:rsid w:val="00624745"/>
    <w:rsid w:val="00625E5D"/>
    <w:rsid w:val="00630310"/>
    <w:rsid w:val="00631E33"/>
    <w:rsid w:val="00646C3F"/>
    <w:rsid w:val="00647365"/>
    <w:rsid w:val="00654FF1"/>
    <w:rsid w:val="0066370F"/>
    <w:rsid w:val="0066651C"/>
    <w:rsid w:val="00677999"/>
    <w:rsid w:val="006927AE"/>
    <w:rsid w:val="00695EDC"/>
    <w:rsid w:val="00696C8E"/>
    <w:rsid w:val="006A0784"/>
    <w:rsid w:val="006A14AF"/>
    <w:rsid w:val="006A697B"/>
    <w:rsid w:val="006B11B4"/>
    <w:rsid w:val="006B3C14"/>
    <w:rsid w:val="006B4DDE"/>
    <w:rsid w:val="006B5C4C"/>
    <w:rsid w:val="006B7790"/>
    <w:rsid w:val="006B7B36"/>
    <w:rsid w:val="006C0025"/>
    <w:rsid w:val="006E2DAE"/>
    <w:rsid w:val="006E4597"/>
    <w:rsid w:val="006F7CE5"/>
    <w:rsid w:val="00743968"/>
    <w:rsid w:val="007468A3"/>
    <w:rsid w:val="00763A60"/>
    <w:rsid w:val="007641D9"/>
    <w:rsid w:val="00767BE3"/>
    <w:rsid w:val="00770F2B"/>
    <w:rsid w:val="00772142"/>
    <w:rsid w:val="0077794B"/>
    <w:rsid w:val="00785415"/>
    <w:rsid w:val="00791CB9"/>
    <w:rsid w:val="00793130"/>
    <w:rsid w:val="0079538C"/>
    <w:rsid w:val="007A054A"/>
    <w:rsid w:val="007A1BE1"/>
    <w:rsid w:val="007B0C0F"/>
    <w:rsid w:val="007B3233"/>
    <w:rsid w:val="007B5A42"/>
    <w:rsid w:val="007C199B"/>
    <w:rsid w:val="007C415C"/>
    <w:rsid w:val="007D3073"/>
    <w:rsid w:val="007D49D2"/>
    <w:rsid w:val="007D64B9"/>
    <w:rsid w:val="007D7164"/>
    <w:rsid w:val="007D72D4"/>
    <w:rsid w:val="007E036E"/>
    <w:rsid w:val="007E0452"/>
    <w:rsid w:val="007E1A51"/>
    <w:rsid w:val="007E6B85"/>
    <w:rsid w:val="007F2B40"/>
    <w:rsid w:val="00801058"/>
    <w:rsid w:val="008070C0"/>
    <w:rsid w:val="00811C12"/>
    <w:rsid w:val="00815FBC"/>
    <w:rsid w:val="00817DF9"/>
    <w:rsid w:val="00822099"/>
    <w:rsid w:val="00825EFD"/>
    <w:rsid w:val="00845778"/>
    <w:rsid w:val="00846478"/>
    <w:rsid w:val="008528BA"/>
    <w:rsid w:val="00856F41"/>
    <w:rsid w:val="0086352F"/>
    <w:rsid w:val="00867590"/>
    <w:rsid w:val="008802E4"/>
    <w:rsid w:val="00884666"/>
    <w:rsid w:val="00886E2C"/>
    <w:rsid w:val="0088757F"/>
    <w:rsid w:val="00887E28"/>
    <w:rsid w:val="008937BA"/>
    <w:rsid w:val="0089601E"/>
    <w:rsid w:val="00896C39"/>
    <w:rsid w:val="008A00AD"/>
    <w:rsid w:val="008B4919"/>
    <w:rsid w:val="008B6AD9"/>
    <w:rsid w:val="008C013B"/>
    <w:rsid w:val="008D1E25"/>
    <w:rsid w:val="008D2105"/>
    <w:rsid w:val="008D33BC"/>
    <w:rsid w:val="008D5C3A"/>
    <w:rsid w:val="008E344E"/>
    <w:rsid w:val="008E6DA2"/>
    <w:rsid w:val="008F0262"/>
    <w:rsid w:val="008F5772"/>
    <w:rsid w:val="00903287"/>
    <w:rsid w:val="009034F3"/>
    <w:rsid w:val="009062E3"/>
    <w:rsid w:val="00907B1E"/>
    <w:rsid w:val="0091796E"/>
    <w:rsid w:val="009204C7"/>
    <w:rsid w:val="009346F2"/>
    <w:rsid w:val="00934ABB"/>
    <w:rsid w:val="00937528"/>
    <w:rsid w:val="009411F1"/>
    <w:rsid w:val="00943AFD"/>
    <w:rsid w:val="0095294B"/>
    <w:rsid w:val="0095403A"/>
    <w:rsid w:val="00961AC9"/>
    <w:rsid w:val="00963A51"/>
    <w:rsid w:val="009770E5"/>
    <w:rsid w:val="00977A6B"/>
    <w:rsid w:val="00982C16"/>
    <w:rsid w:val="00983B6E"/>
    <w:rsid w:val="0099329C"/>
    <w:rsid w:val="009936F8"/>
    <w:rsid w:val="00994230"/>
    <w:rsid w:val="009A0778"/>
    <w:rsid w:val="009A33A1"/>
    <w:rsid w:val="009A3772"/>
    <w:rsid w:val="009B14C6"/>
    <w:rsid w:val="009B58BE"/>
    <w:rsid w:val="009B6037"/>
    <w:rsid w:val="009B7578"/>
    <w:rsid w:val="009C056B"/>
    <w:rsid w:val="009D0205"/>
    <w:rsid w:val="009D17F0"/>
    <w:rsid w:val="009D5F13"/>
    <w:rsid w:val="009E10DF"/>
    <w:rsid w:val="009E6C69"/>
    <w:rsid w:val="009E7411"/>
    <w:rsid w:val="009F36A6"/>
    <w:rsid w:val="009F5E27"/>
    <w:rsid w:val="00A050A9"/>
    <w:rsid w:val="00A23896"/>
    <w:rsid w:val="00A34DF2"/>
    <w:rsid w:val="00A42796"/>
    <w:rsid w:val="00A438E7"/>
    <w:rsid w:val="00A45A3F"/>
    <w:rsid w:val="00A5311D"/>
    <w:rsid w:val="00A6552B"/>
    <w:rsid w:val="00A8578D"/>
    <w:rsid w:val="00A91B5D"/>
    <w:rsid w:val="00A961C5"/>
    <w:rsid w:val="00AA03DF"/>
    <w:rsid w:val="00AA1205"/>
    <w:rsid w:val="00AA49E1"/>
    <w:rsid w:val="00AB0678"/>
    <w:rsid w:val="00AB10FA"/>
    <w:rsid w:val="00AC00B0"/>
    <w:rsid w:val="00AC0C02"/>
    <w:rsid w:val="00AC2660"/>
    <w:rsid w:val="00AC3705"/>
    <w:rsid w:val="00AD3B58"/>
    <w:rsid w:val="00AF56C6"/>
    <w:rsid w:val="00AF6778"/>
    <w:rsid w:val="00AF69E2"/>
    <w:rsid w:val="00B032E8"/>
    <w:rsid w:val="00B22EA2"/>
    <w:rsid w:val="00B27F8C"/>
    <w:rsid w:val="00B375D5"/>
    <w:rsid w:val="00B5089B"/>
    <w:rsid w:val="00B57F96"/>
    <w:rsid w:val="00B57FC5"/>
    <w:rsid w:val="00B67892"/>
    <w:rsid w:val="00B7373F"/>
    <w:rsid w:val="00B865B5"/>
    <w:rsid w:val="00B8788A"/>
    <w:rsid w:val="00B87E38"/>
    <w:rsid w:val="00B92C1C"/>
    <w:rsid w:val="00B93F36"/>
    <w:rsid w:val="00B944D1"/>
    <w:rsid w:val="00B94766"/>
    <w:rsid w:val="00BA2731"/>
    <w:rsid w:val="00BA4C26"/>
    <w:rsid w:val="00BA4D33"/>
    <w:rsid w:val="00BB2349"/>
    <w:rsid w:val="00BB6B2C"/>
    <w:rsid w:val="00BC2D06"/>
    <w:rsid w:val="00BD36AB"/>
    <w:rsid w:val="00BD39DB"/>
    <w:rsid w:val="00BE4DAA"/>
    <w:rsid w:val="00BE6FD9"/>
    <w:rsid w:val="00C02B70"/>
    <w:rsid w:val="00C11A60"/>
    <w:rsid w:val="00C2012F"/>
    <w:rsid w:val="00C2545A"/>
    <w:rsid w:val="00C30936"/>
    <w:rsid w:val="00C362D9"/>
    <w:rsid w:val="00C744EB"/>
    <w:rsid w:val="00C74653"/>
    <w:rsid w:val="00C830AD"/>
    <w:rsid w:val="00C90702"/>
    <w:rsid w:val="00C917FF"/>
    <w:rsid w:val="00C94631"/>
    <w:rsid w:val="00C9766A"/>
    <w:rsid w:val="00CA78B6"/>
    <w:rsid w:val="00CA78EB"/>
    <w:rsid w:val="00CC3435"/>
    <w:rsid w:val="00CC4F39"/>
    <w:rsid w:val="00CC5AE4"/>
    <w:rsid w:val="00CD544C"/>
    <w:rsid w:val="00CE70AF"/>
    <w:rsid w:val="00CF0A42"/>
    <w:rsid w:val="00CF0E76"/>
    <w:rsid w:val="00CF4256"/>
    <w:rsid w:val="00D00FD5"/>
    <w:rsid w:val="00D04FE8"/>
    <w:rsid w:val="00D12993"/>
    <w:rsid w:val="00D138AC"/>
    <w:rsid w:val="00D176CF"/>
    <w:rsid w:val="00D2367A"/>
    <w:rsid w:val="00D271E3"/>
    <w:rsid w:val="00D34F95"/>
    <w:rsid w:val="00D360C2"/>
    <w:rsid w:val="00D361D4"/>
    <w:rsid w:val="00D40D59"/>
    <w:rsid w:val="00D41D8A"/>
    <w:rsid w:val="00D466B2"/>
    <w:rsid w:val="00D47348"/>
    <w:rsid w:val="00D47A80"/>
    <w:rsid w:val="00D618EC"/>
    <w:rsid w:val="00D6673D"/>
    <w:rsid w:val="00D73C49"/>
    <w:rsid w:val="00D836B8"/>
    <w:rsid w:val="00D85807"/>
    <w:rsid w:val="00D87349"/>
    <w:rsid w:val="00D9049C"/>
    <w:rsid w:val="00D91777"/>
    <w:rsid w:val="00D91EE9"/>
    <w:rsid w:val="00D97220"/>
    <w:rsid w:val="00DA5249"/>
    <w:rsid w:val="00DA7ED3"/>
    <w:rsid w:val="00DD6D5D"/>
    <w:rsid w:val="00DF10D8"/>
    <w:rsid w:val="00DF22E3"/>
    <w:rsid w:val="00DF3A7B"/>
    <w:rsid w:val="00E14D47"/>
    <w:rsid w:val="00E161D0"/>
    <w:rsid w:val="00E1641C"/>
    <w:rsid w:val="00E2223E"/>
    <w:rsid w:val="00E26708"/>
    <w:rsid w:val="00E27A47"/>
    <w:rsid w:val="00E33460"/>
    <w:rsid w:val="00E34958"/>
    <w:rsid w:val="00E37AB0"/>
    <w:rsid w:val="00E518B3"/>
    <w:rsid w:val="00E55BAB"/>
    <w:rsid w:val="00E67841"/>
    <w:rsid w:val="00E71C39"/>
    <w:rsid w:val="00E73060"/>
    <w:rsid w:val="00E9060A"/>
    <w:rsid w:val="00EA4036"/>
    <w:rsid w:val="00EA56E6"/>
    <w:rsid w:val="00EB1B88"/>
    <w:rsid w:val="00EC335F"/>
    <w:rsid w:val="00EC48FB"/>
    <w:rsid w:val="00ED6CD8"/>
    <w:rsid w:val="00EF1CC0"/>
    <w:rsid w:val="00EF232A"/>
    <w:rsid w:val="00EF4991"/>
    <w:rsid w:val="00EF6209"/>
    <w:rsid w:val="00F05A69"/>
    <w:rsid w:val="00F10629"/>
    <w:rsid w:val="00F3223B"/>
    <w:rsid w:val="00F414D5"/>
    <w:rsid w:val="00F43FFD"/>
    <w:rsid w:val="00F44236"/>
    <w:rsid w:val="00F4464E"/>
    <w:rsid w:val="00F52517"/>
    <w:rsid w:val="00F54178"/>
    <w:rsid w:val="00F5592E"/>
    <w:rsid w:val="00F80BC8"/>
    <w:rsid w:val="00F834E6"/>
    <w:rsid w:val="00F91886"/>
    <w:rsid w:val="00F91983"/>
    <w:rsid w:val="00FA57B2"/>
    <w:rsid w:val="00FA5F41"/>
    <w:rsid w:val="00FB0482"/>
    <w:rsid w:val="00FB2859"/>
    <w:rsid w:val="00FB509B"/>
    <w:rsid w:val="00FC3D4B"/>
    <w:rsid w:val="00FC6312"/>
    <w:rsid w:val="00FD477B"/>
    <w:rsid w:val="00FE36E3"/>
    <w:rsid w:val="00FE6B01"/>
    <w:rsid w:val="00FF272A"/>
    <w:rsid w:val="00FF3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48E4186"/>
  <w15:chartTrackingRefBased/>
  <w15:docId w15:val="{9331C6F1-1FED-4CB9-B3E0-A38DD23C2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locked/>
    <w:rsid w:val="00994230"/>
    <w:rPr>
      <w:b/>
      <w:sz w:val="24"/>
    </w:rPr>
  </w:style>
  <w:style w:type="character" w:customStyle="1" w:styleId="BodyTextNumberedChar1">
    <w:name w:val="Body Text Numbered Char1"/>
    <w:link w:val="BodyTextNumbered"/>
    <w:rsid w:val="00C02B70"/>
    <w:rPr>
      <w:iCs/>
      <w:sz w:val="24"/>
    </w:rPr>
  </w:style>
  <w:style w:type="paragraph" w:customStyle="1" w:styleId="BodyTextNumbered">
    <w:name w:val="Body Text Numbered"/>
    <w:basedOn w:val="BodyText"/>
    <w:link w:val="BodyTextNumberedChar1"/>
    <w:rsid w:val="00C02B70"/>
    <w:pPr>
      <w:ind w:left="720" w:hanging="720"/>
    </w:pPr>
    <w:rPr>
      <w:iCs/>
      <w:szCs w:val="20"/>
    </w:rPr>
  </w:style>
  <w:style w:type="character" w:customStyle="1" w:styleId="H3Char">
    <w:name w:val="H3 Char"/>
    <w:link w:val="H3"/>
    <w:rsid w:val="00C02B70"/>
    <w:rPr>
      <w:b/>
      <w:bCs/>
      <w:i/>
      <w:sz w:val="24"/>
    </w:rPr>
  </w:style>
  <w:style w:type="character" w:customStyle="1" w:styleId="CommentTextChar">
    <w:name w:val="Comment Text Char"/>
    <w:basedOn w:val="DefaultParagraphFont"/>
    <w:link w:val="CommentText"/>
    <w:semiHidden/>
    <w:rsid w:val="00D466B2"/>
  </w:style>
  <w:style w:type="character" w:customStyle="1" w:styleId="HeaderChar">
    <w:name w:val="Header Char"/>
    <w:link w:val="Header"/>
    <w:rsid w:val="005622C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3124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5179721">
      <w:bodyDiv w:val="1"/>
      <w:marLeft w:val="0"/>
      <w:marRight w:val="0"/>
      <w:marTop w:val="0"/>
      <w:marBottom w:val="0"/>
      <w:divBdr>
        <w:top w:val="none" w:sz="0" w:space="0" w:color="auto"/>
        <w:left w:val="none" w:sz="0" w:space="0" w:color="auto"/>
        <w:bottom w:val="none" w:sz="0" w:space="0" w:color="auto"/>
        <w:right w:val="none" w:sz="0" w:space="0" w:color="auto"/>
      </w:divBdr>
    </w:div>
    <w:div w:id="51978551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21901596">
      <w:bodyDiv w:val="1"/>
      <w:marLeft w:val="0"/>
      <w:marRight w:val="0"/>
      <w:marTop w:val="0"/>
      <w:marBottom w:val="0"/>
      <w:divBdr>
        <w:top w:val="none" w:sz="0" w:space="0" w:color="auto"/>
        <w:left w:val="none" w:sz="0" w:space="0" w:color="auto"/>
        <w:bottom w:val="none" w:sz="0" w:space="0" w:color="auto"/>
        <w:right w:val="none" w:sz="0" w:space="0" w:color="auto"/>
      </w:divBdr>
    </w:div>
    <w:div w:id="83692468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31171184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9091373">
      <w:bodyDiv w:val="1"/>
      <w:marLeft w:val="0"/>
      <w:marRight w:val="0"/>
      <w:marTop w:val="0"/>
      <w:marBottom w:val="0"/>
      <w:divBdr>
        <w:top w:val="none" w:sz="0" w:space="0" w:color="auto"/>
        <w:left w:val="none" w:sz="0" w:space="0" w:color="auto"/>
        <w:bottom w:val="none" w:sz="0" w:space="0" w:color="auto"/>
        <w:right w:val="none" w:sz="0" w:space="0" w:color="auto"/>
      </w:divBdr>
    </w:div>
    <w:div w:id="18067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2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Cory.phillip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jay.teixeir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E1DE6-FBAC-4011-86E0-575BC680F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7888</Words>
  <Characters>47073</Characters>
  <Application>Microsoft Office Word</Application>
  <DocSecurity>4</DocSecurity>
  <Lines>392</Lines>
  <Paragraphs>109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54852</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2013-11-15T21:11:00Z</cp:lastPrinted>
  <dcterms:created xsi:type="dcterms:W3CDTF">2020-11-13T15:59:00Z</dcterms:created>
  <dcterms:modified xsi:type="dcterms:W3CDTF">2020-11-13T15:59:00Z</dcterms:modified>
</cp:coreProperties>
</file>