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9569E" w14:paraId="6DE83C4C" w14:textId="77777777" w:rsidTr="00F87FD3">
        <w:tc>
          <w:tcPr>
            <w:tcW w:w="1620" w:type="dxa"/>
            <w:tcBorders>
              <w:bottom w:val="single" w:sz="4" w:space="0" w:color="auto"/>
            </w:tcBorders>
            <w:shd w:val="clear" w:color="auto" w:fill="FFFFFF"/>
            <w:vAlign w:val="center"/>
          </w:tcPr>
          <w:p w14:paraId="18BE87B2" w14:textId="77777777" w:rsidR="00F9569E" w:rsidRDefault="00F9569E" w:rsidP="00236B22">
            <w:pPr>
              <w:pStyle w:val="Header"/>
              <w:spacing w:before="120" w:after="120"/>
            </w:pPr>
            <w:r>
              <w:t>NPRR Number</w:t>
            </w:r>
          </w:p>
        </w:tc>
        <w:tc>
          <w:tcPr>
            <w:tcW w:w="1260" w:type="dxa"/>
            <w:tcBorders>
              <w:bottom w:val="single" w:sz="4" w:space="0" w:color="auto"/>
            </w:tcBorders>
            <w:vAlign w:val="center"/>
          </w:tcPr>
          <w:p w14:paraId="6068861D" w14:textId="77777777" w:rsidR="00F9569E" w:rsidRDefault="00236B22" w:rsidP="00F9569E">
            <w:pPr>
              <w:pStyle w:val="Header"/>
            </w:pPr>
            <w:hyperlink r:id="rId11" w:history="1">
              <w:r w:rsidR="00F9569E" w:rsidRPr="00656E27">
                <w:rPr>
                  <w:rStyle w:val="Hyperlink"/>
                </w:rPr>
                <w:t>1007</w:t>
              </w:r>
            </w:hyperlink>
          </w:p>
        </w:tc>
        <w:tc>
          <w:tcPr>
            <w:tcW w:w="900" w:type="dxa"/>
            <w:tcBorders>
              <w:bottom w:val="single" w:sz="4" w:space="0" w:color="auto"/>
            </w:tcBorders>
            <w:shd w:val="clear" w:color="auto" w:fill="FFFFFF"/>
            <w:vAlign w:val="center"/>
          </w:tcPr>
          <w:p w14:paraId="24EDE732" w14:textId="77777777" w:rsidR="00F9569E" w:rsidRDefault="00F9569E" w:rsidP="00F9569E">
            <w:pPr>
              <w:pStyle w:val="Header"/>
            </w:pPr>
            <w:r>
              <w:t>NPRR Title</w:t>
            </w:r>
          </w:p>
        </w:tc>
        <w:tc>
          <w:tcPr>
            <w:tcW w:w="6660" w:type="dxa"/>
            <w:tcBorders>
              <w:bottom w:val="single" w:sz="4" w:space="0" w:color="auto"/>
            </w:tcBorders>
            <w:vAlign w:val="center"/>
          </w:tcPr>
          <w:p w14:paraId="55CB28C7" w14:textId="77777777" w:rsidR="00F9569E" w:rsidRDefault="00F9569E" w:rsidP="00F9569E">
            <w:pPr>
              <w:pStyle w:val="Header"/>
            </w:pPr>
            <w:r>
              <w:t xml:space="preserve">RTC – NP 3: </w:t>
            </w:r>
            <w:r w:rsidRPr="00DF4939">
              <w:t>Management Activities for the ERCOT System</w:t>
            </w:r>
          </w:p>
        </w:tc>
      </w:tr>
      <w:tr w:rsidR="00F9569E" w:rsidRPr="00E01925" w14:paraId="5BF7D63C" w14:textId="77777777" w:rsidTr="00F87FD3">
        <w:trPr>
          <w:trHeight w:val="518"/>
        </w:trPr>
        <w:tc>
          <w:tcPr>
            <w:tcW w:w="2880" w:type="dxa"/>
            <w:gridSpan w:val="2"/>
            <w:shd w:val="clear" w:color="auto" w:fill="FFFFFF"/>
            <w:vAlign w:val="center"/>
          </w:tcPr>
          <w:p w14:paraId="015E1FEE" w14:textId="77777777" w:rsidR="00F9569E" w:rsidRPr="00E01925" w:rsidRDefault="00F9569E" w:rsidP="00236B2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2FBABBB" w14:textId="6EC7548E" w:rsidR="00F9569E" w:rsidRPr="00E01925" w:rsidRDefault="005F18EB" w:rsidP="00F9569E">
            <w:pPr>
              <w:pStyle w:val="NormalArial"/>
            </w:pPr>
            <w:r>
              <w:t xml:space="preserve">November </w:t>
            </w:r>
            <w:r w:rsidR="00F9569E">
              <w:t>11, 2020</w:t>
            </w:r>
          </w:p>
        </w:tc>
      </w:tr>
      <w:tr w:rsidR="00F9569E" w:rsidRPr="00E01925" w14:paraId="4D3655EC" w14:textId="77777777" w:rsidTr="00F87FD3">
        <w:trPr>
          <w:trHeight w:val="518"/>
        </w:trPr>
        <w:tc>
          <w:tcPr>
            <w:tcW w:w="2880" w:type="dxa"/>
            <w:gridSpan w:val="2"/>
            <w:shd w:val="clear" w:color="auto" w:fill="FFFFFF"/>
            <w:vAlign w:val="center"/>
          </w:tcPr>
          <w:p w14:paraId="4DE2B511" w14:textId="77777777" w:rsidR="00F9569E" w:rsidRPr="00E01925" w:rsidRDefault="00F9569E" w:rsidP="00236B22">
            <w:pPr>
              <w:pStyle w:val="Header"/>
              <w:spacing w:before="120" w:after="120"/>
              <w:rPr>
                <w:bCs w:val="0"/>
              </w:rPr>
            </w:pPr>
            <w:r>
              <w:rPr>
                <w:bCs w:val="0"/>
              </w:rPr>
              <w:t>Action</w:t>
            </w:r>
          </w:p>
        </w:tc>
        <w:tc>
          <w:tcPr>
            <w:tcW w:w="7560" w:type="dxa"/>
            <w:gridSpan w:val="2"/>
            <w:vAlign w:val="center"/>
          </w:tcPr>
          <w:p w14:paraId="0D4939AD" w14:textId="7003BB87" w:rsidR="00F9569E" w:rsidRDefault="005F18EB" w:rsidP="00F9569E">
            <w:pPr>
              <w:pStyle w:val="NormalArial"/>
            </w:pPr>
            <w:r>
              <w:t>Recommended Approval</w:t>
            </w:r>
          </w:p>
        </w:tc>
      </w:tr>
      <w:tr w:rsidR="00F9569E" w:rsidRPr="00E01925" w14:paraId="1CB13FD9" w14:textId="77777777" w:rsidTr="00F87FD3">
        <w:trPr>
          <w:trHeight w:val="518"/>
        </w:trPr>
        <w:tc>
          <w:tcPr>
            <w:tcW w:w="2880" w:type="dxa"/>
            <w:gridSpan w:val="2"/>
            <w:shd w:val="clear" w:color="auto" w:fill="FFFFFF"/>
            <w:vAlign w:val="center"/>
          </w:tcPr>
          <w:p w14:paraId="388B21CA" w14:textId="77777777" w:rsidR="00F9569E" w:rsidRPr="00E01925" w:rsidRDefault="00F9569E" w:rsidP="00236B22">
            <w:pPr>
              <w:pStyle w:val="Header"/>
              <w:spacing w:before="120" w:after="120"/>
              <w:rPr>
                <w:bCs w:val="0"/>
              </w:rPr>
            </w:pPr>
            <w:r>
              <w:t xml:space="preserve">Timeline </w:t>
            </w:r>
          </w:p>
        </w:tc>
        <w:tc>
          <w:tcPr>
            <w:tcW w:w="7560" w:type="dxa"/>
            <w:gridSpan w:val="2"/>
            <w:vAlign w:val="center"/>
          </w:tcPr>
          <w:p w14:paraId="4C9C212B" w14:textId="5A3E1244" w:rsidR="00F9569E" w:rsidRDefault="005F18EB" w:rsidP="00F9569E">
            <w:pPr>
              <w:pStyle w:val="NormalArial"/>
            </w:pPr>
            <w:r>
              <w:t>Urgent</w:t>
            </w:r>
          </w:p>
        </w:tc>
      </w:tr>
      <w:tr w:rsidR="00F9569E" w:rsidRPr="00E01925" w14:paraId="2C39CE97" w14:textId="77777777" w:rsidTr="00F87FD3">
        <w:trPr>
          <w:trHeight w:val="518"/>
        </w:trPr>
        <w:tc>
          <w:tcPr>
            <w:tcW w:w="2880" w:type="dxa"/>
            <w:gridSpan w:val="2"/>
            <w:shd w:val="clear" w:color="auto" w:fill="FFFFFF"/>
            <w:vAlign w:val="center"/>
          </w:tcPr>
          <w:p w14:paraId="56EB1769" w14:textId="77777777" w:rsidR="00F9569E" w:rsidRPr="00E01925" w:rsidRDefault="00F9569E" w:rsidP="00236B22">
            <w:pPr>
              <w:pStyle w:val="Header"/>
              <w:spacing w:before="120" w:after="120"/>
              <w:rPr>
                <w:bCs w:val="0"/>
              </w:rPr>
            </w:pPr>
            <w:r>
              <w:t>Proposed Effective Date</w:t>
            </w:r>
          </w:p>
        </w:tc>
        <w:tc>
          <w:tcPr>
            <w:tcW w:w="7560" w:type="dxa"/>
            <w:gridSpan w:val="2"/>
            <w:vAlign w:val="center"/>
          </w:tcPr>
          <w:p w14:paraId="13EDFE19" w14:textId="1A4FAE05" w:rsidR="00F9569E" w:rsidRDefault="0016043B" w:rsidP="0016043B">
            <w:pPr>
              <w:pStyle w:val="NormalArial"/>
            </w:pPr>
            <w:r w:rsidRPr="00236B22">
              <w:t>Upon system implementation of the Real-Time Co-Optimization (RTC) Project</w:t>
            </w:r>
          </w:p>
        </w:tc>
      </w:tr>
      <w:tr w:rsidR="00F9569E" w:rsidRPr="00E01925" w14:paraId="66FEAA01" w14:textId="77777777" w:rsidTr="00F87FD3">
        <w:trPr>
          <w:trHeight w:val="518"/>
        </w:trPr>
        <w:tc>
          <w:tcPr>
            <w:tcW w:w="2880" w:type="dxa"/>
            <w:gridSpan w:val="2"/>
            <w:shd w:val="clear" w:color="auto" w:fill="FFFFFF"/>
            <w:vAlign w:val="center"/>
          </w:tcPr>
          <w:p w14:paraId="40B73199" w14:textId="77777777" w:rsidR="00F9569E" w:rsidRPr="00E01925" w:rsidRDefault="00F9569E" w:rsidP="00236B22">
            <w:pPr>
              <w:pStyle w:val="Header"/>
              <w:spacing w:before="120" w:after="120"/>
              <w:rPr>
                <w:bCs w:val="0"/>
              </w:rPr>
            </w:pPr>
            <w:r>
              <w:t>Priority and Rank Assigned</w:t>
            </w:r>
          </w:p>
        </w:tc>
        <w:tc>
          <w:tcPr>
            <w:tcW w:w="7560" w:type="dxa"/>
            <w:gridSpan w:val="2"/>
            <w:vAlign w:val="center"/>
          </w:tcPr>
          <w:p w14:paraId="4EF6A401" w14:textId="7DD3BE32" w:rsidR="00F9569E" w:rsidRDefault="00B238F2" w:rsidP="00F9569E">
            <w:pPr>
              <w:pStyle w:val="NormalArial"/>
            </w:pPr>
            <w:r>
              <w:t xml:space="preserve">Priority – 2020; Rank – 235 </w:t>
            </w:r>
          </w:p>
        </w:tc>
      </w:tr>
      <w:tr w:rsidR="00F9569E" w14:paraId="0F634283" w14:textId="77777777" w:rsidTr="00F87FD3">
        <w:trPr>
          <w:trHeight w:val="6515"/>
        </w:trPr>
        <w:tc>
          <w:tcPr>
            <w:tcW w:w="2880" w:type="dxa"/>
            <w:gridSpan w:val="2"/>
            <w:tcBorders>
              <w:top w:val="single" w:sz="4" w:space="0" w:color="auto"/>
              <w:bottom w:val="single" w:sz="4" w:space="0" w:color="auto"/>
            </w:tcBorders>
            <w:shd w:val="clear" w:color="auto" w:fill="FFFFFF"/>
            <w:vAlign w:val="center"/>
          </w:tcPr>
          <w:p w14:paraId="52CCDAEE" w14:textId="77777777" w:rsidR="00F9569E" w:rsidRDefault="00F9569E" w:rsidP="00F9569E">
            <w:pPr>
              <w:pStyle w:val="Header"/>
            </w:pPr>
            <w:r>
              <w:t xml:space="preserve">Nodal Protocol Sections Requiring Revision </w:t>
            </w:r>
          </w:p>
        </w:tc>
        <w:tc>
          <w:tcPr>
            <w:tcW w:w="7560" w:type="dxa"/>
            <w:gridSpan w:val="2"/>
            <w:tcBorders>
              <w:top w:val="single" w:sz="4" w:space="0" w:color="auto"/>
            </w:tcBorders>
            <w:vAlign w:val="center"/>
          </w:tcPr>
          <w:p w14:paraId="17F7ABE3" w14:textId="77777777" w:rsidR="00F9569E" w:rsidRDefault="00F9569E" w:rsidP="00F9569E">
            <w:pPr>
              <w:pStyle w:val="NormalArial"/>
            </w:pPr>
            <w:r>
              <w:t>3.2.3, System Adequacy Reports</w:t>
            </w:r>
          </w:p>
          <w:p w14:paraId="1389EBA0" w14:textId="77777777" w:rsidR="00F9569E" w:rsidRDefault="00F9569E" w:rsidP="00F9569E">
            <w:pPr>
              <w:pStyle w:val="NormalArial"/>
            </w:pPr>
            <w:r>
              <w:t>3.2.5, Publication of Resource and Load Information</w:t>
            </w:r>
          </w:p>
          <w:p w14:paraId="2D210988" w14:textId="77777777" w:rsidR="00F9569E" w:rsidRDefault="00F9569E" w:rsidP="00F9569E">
            <w:pPr>
              <w:pStyle w:val="NormalArial"/>
            </w:pPr>
            <w:r>
              <w:t xml:space="preserve">3.5.2.1, </w:t>
            </w:r>
            <w:r w:rsidRPr="00F22695">
              <w:t>North 345 kV Hub (North 345)</w:t>
            </w:r>
          </w:p>
          <w:p w14:paraId="677766EB" w14:textId="77777777" w:rsidR="00F9569E" w:rsidRDefault="00F9569E" w:rsidP="00F9569E">
            <w:pPr>
              <w:pStyle w:val="NormalArial"/>
            </w:pPr>
            <w:r>
              <w:t xml:space="preserve">3.5.2.2, </w:t>
            </w:r>
            <w:r w:rsidRPr="00F22695">
              <w:t>South 345 kV Hub (South 345)</w:t>
            </w:r>
          </w:p>
          <w:p w14:paraId="6AB42E45" w14:textId="77777777" w:rsidR="00F9569E" w:rsidRDefault="00F9569E" w:rsidP="00F9569E">
            <w:pPr>
              <w:pStyle w:val="NormalArial"/>
            </w:pPr>
            <w:r>
              <w:t xml:space="preserve">3.5.2.3, </w:t>
            </w:r>
            <w:r w:rsidRPr="00F22695">
              <w:t>Houston 345 kV Hub (Houston 345)</w:t>
            </w:r>
          </w:p>
          <w:p w14:paraId="1D5FF24C" w14:textId="77777777" w:rsidR="00F9569E" w:rsidRDefault="00F9569E" w:rsidP="00F9569E">
            <w:pPr>
              <w:pStyle w:val="NormalArial"/>
            </w:pPr>
            <w:r>
              <w:t xml:space="preserve">3.5.2.4, </w:t>
            </w:r>
            <w:r w:rsidRPr="00F22695">
              <w:t>West 345 kV Hub (West 345)</w:t>
            </w:r>
          </w:p>
          <w:p w14:paraId="04DF104D" w14:textId="77777777" w:rsidR="00F9569E" w:rsidRDefault="00F9569E" w:rsidP="00F9569E">
            <w:pPr>
              <w:pStyle w:val="NormalArial"/>
            </w:pPr>
            <w:r>
              <w:t xml:space="preserve">3.5.2.5, </w:t>
            </w:r>
            <w:r w:rsidRPr="00F22695">
              <w:t>Panhandle 345 kV Hub (Pan 345)</w:t>
            </w:r>
          </w:p>
          <w:p w14:paraId="7C810068" w14:textId="77777777" w:rsidR="00F9569E" w:rsidRDefault="00F9569E" w:rsidP="00F9569E">
            <w:pPr>
              <w:pStyle w:val="NormalArial"/>
            </w:pPr>
            <w:r>
              <w:t xml:space="preserve">3.5.2.6, </w:t>
            </w:r>
            <w:r w:rsidRPr="00027B7A">
              <w:t>Lower Rio Grande Valley Hub (LRGV 138/345)</w:t>
            </w:r>
          </w:p>
          <w:p w14:paraId="7BF99CF3" w14:textId="77777777" w:rsidR="00F9569E" w:rsidRDefault="00F9569E" w:rsidP="00F9569E">
            <w:pPr>
              <w:pStyle w:val="NormalArial"/>
            </w:pPr>
            <w:r>
              <w:t xml:space="preserve">3.5.2.7, </w:t>
            </w:r>
            <w:r w:rsidRPr="00F22695">
              <w:t>ERCOT Bus Average 345 kV Hub (ERCOT 345 Bus)</w:t>
            </w:r>
          </w:p>
          <w:p w14:paraId="32070A31" w14:textId="77777777" w:rsidR="00F9569E" w:rsidRDefault="00F9569E" w:rsidP="00F9569E">
            <w:pPr>
              <w:pStyle w:val="NormalArial"/>
            </w:pPr>
            <w:r>
              <w:t xml:space="preserve">3.6.1, </w:t>
            </w:r>
            <w:r w:rsidRPr="00F22695">
              <w:t>Load Resource Participation</w:t>
            </w:r>
          </w:p>
          <w:p w14:paraId="531ED3A4" w14:textId="77777777" w:rsidR="00F9569E" w:rsidRDefault="00F9569E" w:rsidP="00F9569E">
            <w:pPr>
              <w:pStyle w:val="NormalArial"/>
            </w:pPr>
            <w:r w:rsidRPr="00D17DC0">
              <w:t>3.8.1</w:t>
            </w:r>
            <w:r>
              <w:t xml:space="preserve">, </w:t>
            </w:r>
            <w:r w:rsidRPr="00F22695">
              <w:t>Split Generation Resources</w:t>
            </w:r>
          </w:p>
          <w:p w14:paraId="60AA0C40" w14:textId="77777777" w:rsidR="00F9569E" w:rsidRDefault="00F9569E" w:rsidP="00F9569E">
            <w:pPr>
              <w:pStyle w:val="NormalArial"/>
            </w:pPr>
            <w:r>
              <w:t>3.8.2, Combined Cycle Generation Resources</w:t>
            </w:r>
          </w:p>
          <w:p w14:paraId="76A4CCA3" w14:textId="77777777" w:rsidR="00F9569E" w:rsidRDefault="00F9569E" w:rsidP="00F9569E">
            <w:pPr>
              <w:pStyle w:val="NormalArial"/>
            </w:pPr>
            <w:r>
              <w:t>3.8.3, Quick Start Generation Resources</w:t>
            </w:r>
          </w:p>
          <w:p w14:paraId="2B4B7DCE" w14:textId="77777777" w:rsidR="00F9569E" w:rsidRDefault="00F9569E" w:rsidP="00F9569E">
            <w:pPr>
              <w:pStyle w:val="NormalArial"/>
            </w:pPr>
            <w:r w:rsidRPr="00F30AF9">
              <w:t>3.8.3.1</w:t>
            </w:r>
            <w:r>
              <w:t xml:space="preserve"> </w:t>
            </w:r>
            <w:r w:rsidRPr="00F30AF9">
              <w:t>Quick Start Generation Resource Decommitment Decision Process</w:t>
            </w:r>
          </w:p>
          <w:p w14:paraId="0A261398" w14:textId="77777777" w:rsidR="00F9569E" w:rsidRDefault="00F9569E" w:rsidP="00F9569E">
            <w:pPr>
              <w:pStyle w:val="NormalArial"/>
            </w:pPr>
            <w:r>
              <w:t>3.9, Current Operating Plan (COP)</w:t>
            </w:r>
          </w:p>
          <w:p w14:paraId="71CA53D4" w14:textId="77777777" w:rsidR="00F9569E" w:rsidRDefault="00F9569E" w:rsidP="00F9569E">
            <w:pPr>
              <w:pStyle w:val="NormalArial"/>
            </w:pPr>
            <w:r>
              <w:t>3.9.1, Current Operating Plan (COP) Criteria</w:t>
            </w:r>
          </w:p>
          <w:p w14:paraId="79FEF342" w14:textId="77777777" w:rsidR="00F9569E" w:rsidRDefault="00F9569E" w:rsidP="00F9569E">
            <w:pPr>
              <w:pStyle w:val="NormalArial"/>
            </w:pPr>
            <w:r>
              <w:t>3.9.2, Current Operating Plan Validation</w:t>
            </w:r>
          </w:p>
          <w:p w14:paraId="44C725EF" w14:textId="77777777" w:rsidR="00F9569E" w:rsidRDefault="00F9569E" w:rsidP="00F9569E">
            <w:pPr>
              <w:pStyle w:val="NormalArial"/>
            </w:pPr>
            <w:r>
              <w:t>3.10.7.2.1, Reporting of Demand Response</w:t>
            </w:r>
          </w:p>
          <w:p w14:paraId="27071E83" w14:textId="77777777" w:rsidR="00F9569E" w:rsidRDefault="00F9569E" w:rsidP="00F9569E">
            <w:pPr>
              <w:pStyle w:val="NormalArial"/>
            </w:pPr>
            <w:r>
              <w:t>3.14.4.1, Overview and Description of MRAs</w:t>
            </w:r>
          </w:p>
          <w:p w14:paraId="572A5584" w14:textId="77777777" w:rsidR="00F9569E" w:rsidRDefault="00F9569E" w:rsidP="00F9569E">
            <w:pPr>
              <w:pStyle w:val="NormalArial"/>
            </w:pPr>
            <w:r>
              <w:t>3.16, Standards for Determining Ancillary Service Quantities</w:t>
            </w:r>
          </w:p>
          <w:p w14:paraId="0E1F7F33" w14:textId="77777777" w:rsidR="00F9569E" w:rsidRDefault="00F9569E" w:rsidP="00F9569E">
            <w:pPr>
              <w:pStyle w:val="NormalArial"/>
            </w:pPr>
            <w:r>
              <w:t>3.17.1, Regulation Service</w:t>
            </w:r>
          </w:p>
          <w:p w14:paraId="695F7DA0" w14:textId="77777777" w:rsidR="00F9569E" w:rsidRPr="00FB509B" w:rsidRDefault="00F9569E" w:rsidP="00F9569E">
            <w:pPr>
              <w:pStyle w:val="NormalArial"/>
            </w:pPr>
            <w:r>
              <w:t>3.18, Resource Limits in Providing Ancillary Service</w:t>
            </w:r>
          </w:p>
        </w:tc>
      </w:tr>
      <w:tr w:rsidR="00F9569E" w14:paraId="5A2A4EBD" w14:textId="77777777" w:rsidTr="00F87FD3">
        <w:trPr>
          <w:trHeight w:val="890"/>
        </w:trPr>
        <w:tc>
          <w:tcPr>
            <w:tcW w:w="2880" w:type="dxa"/>
            <w:gridSpan w:val="2"/>
            <w:tcBorders>
              <w:bottom w:val="single" w:sz="4" w:space="0" w:color="auto"/>
            </w:tcBorders>
            <w:shd w:val="clear" w:color="auto" w:fill="FFFFFF"/>
            <w:vAlign w:val="center"/>
          </w:tcPr>
          <w:p w14:paraId="6DFB57D4" w14:textId="77777777" w:rsidR="00F9569E" w:rsidRDefault="00F9569E" w:rsidP="00F9569E">
            <w:pPr>
              <w:pStyle w:val="Header"/>
            </w:pPr>
            <w:r>
              <w:t>Related Documents Requiring Revision/Related Revision Requests</w:t>
            </w:r>
          </w:p>
        </w:tc>
        <w:tc>
          <w:tcPr>
            <w:tcW w:w="7560" w:type="dxa"/>
            <w:gridSpan w:val="2"/>
            <w:tcBorders>
              <w:bottom w:val="single" w:sz="4" w:space="0" w:color="auto"/>
            </w:tcBorders>
            <w:vAlign w:val="center"/>
          </w:tcPr>
          <w:p w14:paraId="5E6561B7" w14:textId="77777777" w:rsidR="00F9569E" w:rsidRDefault="00F9569E" w:rsidP="00236B22">
            <w:pPr>
              <w:pStyle w:val="NormalArial"/>
              <w:spacing w:before="120"/>
            </w:pPr>
            <w:r>
              <w:t xml:space="preserve">Nodal Operating Guide Revision Request (NOGRR) 211, </w:t>
            </w:r>
            <w:r w:rsidRPr="00BB6B1C">
              <w:t>RTC - NOG 2 and 9: System Operations and Control Requirements and Monitoring Programs</w:t>
            </w:r>
          </w:p>
          <w:p w14:paraId="72629380" w14:textId="77777777" w:rsidR="00F9569E" w:rsidRDefault="00F9569E" w:rsidP="00F9569E">
            <w:pPr>
              <w:pStyle w:val="NormalArial"/>
            </w:pPr>
            <w:r>
              <w:t>Nodal Protocol Revision Request (NPRR) 1008, RTC - NP 4: Day-Ahead Operations</w:t>
            </w:r>
          </w:p>
          <w:p w14:paraId="4AC19687" w14:textId="77777777" w:rsidR="00F9569E" w:rsidRDefault="00F9569E" w:rsidP="00F9569E">
            <w:pPr>
              <w:pStyle w:val="NormalArial"/>
            </w:pPr>
            <w:r>
              <w:t>NPRR1009, RTC - NP 5: Transmission Security Analysis and Reliability Unit Commitment</w:t>
            </w:r>
          </w:p>
          <w:p w14:paraId="7FB88AC9" w14:textId="77777777" w:rsidR="00F9569E" w:rsidRDefault="00F9569E" w:rsidP="00F9569E">
            <w:pPr>
              <w:pStyle w:val="NormalArial"/>
            </w:pPr>
            <w:r>
              <w:lastRenderedPageBreak/>
              <w:t>NPRR1010, RTC - NP 6: Adjustment Period and Real-Time Operations</w:t>
            </w:r>
          </w:p>
          <w:p w14:paraId="65B147BD" w14:textId="77777777" w:rsidR="00F9569E" w:rsidRDefault="00F9569E" w:rsidP="00F9569E">
            <w:pPr>
              <w:pStyle w:val="NormalArial"/>
            </w:pPr>
            <w:r>
              <w:t>NPRR1011, RTC - NP 8: Performance Monitoring</w:t>
            </w:r>
          </w:p>
          <w:p w14:paraId="5D1A0E47" w14:textId="77777777" w:rsidR="00F9569E" w:rsidRDefault="00F9569E" w:rsidP="00F9569E">
            <w:pPr>
              <w:pStyle w:val="NormalArial"/>
            </w:pPr>
            <w:r>
              <w:t>NPRR1012, RTC - NP 9: Settlement and Billing</w:t>
            </w:r>
          </w:p>
          <w:p w14:paraId="4BA293DB" w14:textId="77777777" w:rsidR="00F9569E" w:rsidRDefault="00F9569E" w:rsidP="00F9569E">
            <w:pPr>
              <w:pStyle w:val="NormalArial"/>
            </w:pPr>
            <w:r>
              <w:t>NPRR1013, RTC - NP 1, 2, 16, and 25: Overview, Definitions and Acronyms, Registration and Qualification of Market Participants, and Market Suspension and Restart</w:t>
            </w:r>
          </w:p>
          <w:p w14:paraId="370F1F23" w14:textId="77777777" w:rsidR="00F9569E" w:rsidRPr="00FB509B" w:rsidRDefault="00F9569E" w:rsidP="00236B22">
            <w:pPr>
              <w:pStyle w:val="NormalArial"/>
              <w:spacing w:after="120"/>
            </w:pPr>
            <w:r>
              <w:t>Other Binding Document Revision Request (OBDRR) 020, RTC - Methodology for Setting Maximum Shadow Prices for Network and Power Balance Constraints</w:t>
            </w:r>
          </w:p>
        </w:tc>
      </w:tr>
      <w:tr w:rsidR="00F9569E" w14:paraId="38F359E0" w14:textId="77777777" w:rsidTr="00F87FD3">
        <w:trPr>
          <w:trHeight w:val="518"/>
        </w:trPr>
        <w:tc>
          <w:tcPr>
            <w:tcW w:w="2880" w:type="dxa"/>
            <w:gridSpan w:val="2"/>
            <w:tcBorders>
              <w:bottom w:val="single" w:sz="4" w:space="0" w:color="auto"/>
            </w:tcBorders>
            <w:shd w:val="clear" w:color="auto" w:fill="FFFFFF"/>
            <w:vAlign w:val="center"/>
          </w:tcPr>
          <w:p w14:paraId="241B9E60" w14:textId="77777777" w:rsidR="00F9569E" w:rsidRDefault="00F9569E" w:rsidP="00F9569E">
            <w:pPr>
              <w:pStyle w:val="Header"/>
            </w:pPr>
            <w:r>
              <w:lastRenderedPageBreak/>
              <w:t>Revision Description</w:t>
            </w:r>
          </w:p>
        </w:tc>
        <w:tc>
          <w:tcPr>
            <w:tcW w:w="7560" w:type="dxa"/>
            <w:gridSpan w:val="2"/>
            <w:tcBorders>
              <w:bottom w:val="single" w:sz="4" w:space="0" w:color="auto"/>
            </w:tcBorders>
            <w:vAlign w:val="center"/>
          </w:tcPr>
          <w:p w14:paraId="52978A10" w14:textId="4C916A82" w:rsidR="00F9569E" w:rsidRDefault="00F9569E" w:rsidP="00F9569E">
            <w:pPr>
              <w:pStyle w:val="NormalArial"/>
              <w:spacing w:before="120" w:after="120"/>
            </w:pPr>
            <w:r>
              <w:t>This NPRR updates the Management Activities for the ERCOT system in the Protocols to address changes associated with the implementation of RTC.  Specifically, this NPRR addresses the following Key Principles:</w:t>
            </w:r>
          </w:p>
          <w:p w14:paraId="1A9862B4" w14:textId="77777777" w:rsidR="00F9569E" w:rsidRDefault="00F9569E" w:rsidP="00F9569E">
            <w:pPr>
              <w:pStyle w:val="NormalArial"/>
              <w:numPr>
                <w:ilvl w:val="0"/>
                <w:numId w:val="5"/>
              </w:numPr>
              <w:spacing w:before="120" w:after="120"/>
            </w:pPr>
            <w:r>
              <w:t>KP1.1</w:t>
            </w:r>
            <w:r w:rsidRPr="00787E73">
              <w:t xml:space="preserve"> – Ancillary Service Demand Curves and Current Market Price Adders</w:t>
            </w:r>
          </w:p>
          <w:p w14:paraId="630F5387" w14:textId="77777777" w:rsidR="00F9569E" w:rsidRDefault="00F9569E" w:rsidP="00F9569E">
            <w:pPr>
              <w:pStyle w:val="NormalArial"/>
              <w:numPr>
                <w:ilvl w:val="0"/>
                <w:numId w:val="5"/>
              </w:numPr>
              <w:spacing w:before="120" w:after="120"/>
            </w:pPr>
            <w:r>
              <w:t xml:space="preserve">KP1.3 </w:t>
            </w:r>
            <w:r w:rsidRPr="00787E73">
              <w:t>– Offering and Awarding of Ancillary Services in Real-Time</w:t>
            </w:r>
          </w:p>
          <w:p w14:paraId="5E044E76" w14:textId="77777777" w:rsidR="00F9569E" w:rsidRDefault="00F9569E" w:rsidP="00F9569E">
            <w:pPr>
              <w:pStyle w:val="NormalArial"/>
              <w:numPr>
                <w:ilvl w:val="0"/>
                <w:numId w:val="5"/>
              </w:numPr>
              <w:spacing w:before="120" w:after="120"/>
            </w:pPr>
            <w:r>
              <w:t xml:space="preserve">KP1.4 </w:t>
            </w:r>
            <w:r w:rsidRPr="00787E73">
              <w:t>– Systems</w:t>
            </w:r>
            <w:r>
              <w:t>/Applications</w:t>
            </w:r>
            <w:r w:rsidRPr="00787E73">
              <w:t xml:space="preserve"> that </w:t>
            </w:r>
            <w:r>
              <w:t xml:space="preserve">Provide </w:t>
            </w:r>
            <w:r w:rsidRPr="00787E73">
              <w:t>Input into the Real-Time Optimization</w:t>
            </w:r>
            <w:r>
              <w:t xml:space="preserve"> Engine</w:t>
            </w:r>
          </w:p>
          <w:p w14:paraId="6642FEB3" w14:textId="77777777" w:rsidR="00F9569E" w:rsidRDefault="00F9569E" w:rsidP="00F9569E">
            <w:pPr>
              <w:pStyle w:val="NormalArial"/>
              <w:numPr>
                <w:ilvl w:val="0"/>
                <w:numId w:val="5"/>
              </w:numPr>
              <w:spacing w:before="120" w:after="120"/>
            </w:pPr>
            <w:r>
              <w:t xml:space="preserve">KP1.5 </w:t>
            </w:r>
            <w:r w:rsidRPr="00787E73">
              <w:t>– Process for Deploying Ancillary Services</w:t>
            </w:r>
          </w:p>
          <w:p w14:paraId="33320034" w14:textId="77777777" w:rsidR="00F9569E" w:rsidRDefault="00F9569E" w:rsidP="00F9569E">
            <w:pPr>
              <w:pStyle w:val="NormalArial"/>
              <w:numPr>
                <w:ilvl w:val="0"/>
                <w:numId w:val="5"/>
              </w:numPr>
              <w:spacing w:before="120" w:after="120"/>
            </w:pPr>
            <w:r>
              <w:t xml:space="preserve">KP3 </w:t>
            </w:r>
            <w:r w:rsidRPr="00787E73">
              <w:t>– Reliability Unit Commitment</w:t>
            </w:r>
          </w:p>
          <w:p w14:paraId="203EA94D" w14:textId="77777777" w:rsidR="00F9569E" w:rsidRDefault="00F9569E" w:rsidP="00F9569E">
            <w:pPr>
              <w:pStyle w:val="NormalArial"/>
              <w:numPr>
                <w:ilvl w:val="0"/>
                <w:numId w:val="5"/>
              </w:numPr>
              <w:spacing w:before="120" w:after="120"/>
            </w:pPr>
            <w:r>
              <w:t xml:space="preserve">KP4 – </w:t>
            </w:r>
            <w:r w:rsidRPr="008626F0">
              <w:t>The Supplemental Ancillary Service Market</w:t>
            </w:r>
            <w:r>
              <w:t xml:space="preserve"> Process</w:t>
            </w:r>
          </w:p>
          <w:p w14:paraId="1EF1C3B8" w14:textId="77777777" w:rsidR="00F9569E" w:rsidRDefault="00F9569E" w:rsidP="00F9569E">
            <w:pPr>
              <w:pStyle w:val="NormalArial"/>
              <w:numPr>
                <w:ilvl w:val="0"/>
                <w:numId w:val="5"/>
              </w:numPr>
              <w:spacing w:before="120" w:after="120"/>
            </w:pPr>
            <w:r>
              <w:t xml:space="preserve">KP5 </w:t>
            </w:r>
            <w:r w:rsidRPr="00787E73">
              <w:t>– Day-Ahead Market</w:t>
            </w:r>
          </w:p>
          <w:p w14:paraId="3BEE2E07" w14:textId="77777777" w:rsidR="00F9569E" w:rsidRDefault="00F9569E" w:rsidP="00F9569E">
            <w:pPr>
              <w:pStyle w:val="NormalArial"/>
              <w:numPr>
                <w:ilvl w:val="0"/>
                <w:numId w:val="5"/>
              </w:numPr>
              <w:spacing w:before="120" w:after="120"/>
            </w:pPr>
            <w:r>
              <w:t>KP6 – Market-Facing Reports; and</w:t>
            </w:r>
          </w:p>
          <w:p w14:paraId="3B68A79F" w14:textId="77777777" w:rsidR="00F9569E" w:rsidRPr="00FB509B" w:rsidRDefault="00F9569E" w:rsidP="00F9569E">
            <w:pPr>
              <w:pStyle w:val="NormalArial"/>
              <w:numPr>
                <w:ilvl w:val="0"/>
                <w:numId w:val="5"/>
              </w:numPr>
              <w:spacing w:after="120"/>
            </w:pPr>
            <w:r>
              <w:t>KP7 – Performance Monitoring.</w:t>
            </w:r>
          </w:p>
        </w:tc>
      </w:tr>
      <w:tr w:rsidR="00F9569E" w14:paraId="5D6C1C43" w14:textId="77777777" w:rsidTr="00F87FD3">
        <w:trPr>
          <w:trHeight w:val="518"/>
        </w:trPr>
        <w:tc>
          <w:tcPr>
            <w:tcW w:w="2880" w:type="dxa"/>
            <w:gridSpan w:val="2"/>
            <w:shd w:val="clear" w:color="auto" w:fill="FFFFFF"/>
            <w:vAlign w:val="center"/>
          </w:tcPr>
          <w:p w14:paraId="6ACBBB6B" w14:textId="77777777" w:rsidR="00F9569E" w:rsidRDefault="00F9569E" w:rsidP="00F9569E">
            <w:pPr>
              <w:pStyle w:val="Header"/>
            </w:pPr>
            <w:r>
              <w:t>Reason for Revision</w:t>
            </w:r>
          </w:p>
        </w:tc>
        <w:tc>
          <w:tcPr>
            <w:tcW w:w="7560" w:type="dxa"/>
            <w:gridSpan w:val="2"/>
            <w:vAlign w:val="center"/>
          </w:tcPr>
          <w:p w14:paraId="24E1D7EE" w14:textId="77777777" w:rsidR="00F9569E" w:rsidRDefault="00F9569E" w:rsidP="00F9569E">
            <w:pPr>
              <w:pStyle w:val="NormalArial"/>
              <w:spacing w:before="120"/>
              <w:rPr>
                <w:rFonts w:cs="Arial"/>
                <w:color w:val="000000"/>
              </w:rPr>
            </w:pPr>
            <w:r w:rsidRPr="006629C8">
              <w:object w:dxaOrig="225" w:dyaOrig="225" w14:anchorId="6C1B5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5.6pt;height:14.95pt" o:ole="">
                  <v:imagedata r:id="rId12" o:title=""/>
                </v:shape>
                <w:control r:id="rId13" w:name="TextBox11" w:shapeid="_x0000_i1079"/>
              </w:object>
            </w:r>
            <w:r w:rsidRPr="006629C8">
              <w:t xml:space="preserve">  </w:t>
            </w:r>
            <w:r>
              <w:rPr>
                <w:rFonts w:cs="Arial"/>
                <w:color w:val="000000"/>
              </w:rPr>
              <w:t>Addresses current operational issues.</w:t>
            </w:r>
          </w:p>
          <w:p w14:paraId="07259A35" w14:textId="77777777" w:rsidR="00F9569E" w:rsidRDefault="00F9569E" w:rsidP="00F9569E">
            <w:pPr>
              <w:pStyle w:val="NormalArial"/>
              <w:tabs>
                <w:tab w:val="left" w:pos="432"/>
              </w:tabs>
              <w:spacing w:before="120"/>
              <w:ind w:left="432" w:hanging="432"/>
              <w:rPr>
                <w:iCs/>
                <w:kern w:val="24"/>
              </w:rPr>
            </w:pPr>
            <w:r w:rsidRPr="00CD242D">
              <w:object w:dxaOrig="225" w:dyaOrig="225" w14:anchorId="70036FF7">
                <v:shape id="_x0000_i1081" type="#_x0000_t75" style="width:15.6pt;height:14.95pt" o:ole="">
                  <v:imagedata r:id="rId14" o:title=""/>
                </v:shape>
                <w:control r:id="rId15" w:name="TextBox1" w:shapeid="_x0000_i1081"/>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4899A770" w14:textId="77777777" w:rsidR="00F9569E" w:rsidRDefault="00F9569E" w:rsidP="00F9569E">
            <w:pPr>
              <w:pStyle w:val="NormalArial"/>
              <w:spacing w:before="120"/>
              <w:rPr>
                <w:iCs/>
                <w:kern w:val="24"/>
              </w:rPr>
            </w:pPr>
            <w:r w:rsidRPr="006629C8">
              <w:object w:dxaOrig="225" w:dyaOrig="225" w14:anchorId="4EEB4E8A">
                <v:shape id="_x0000_i1083" type="#_x0000_t75" style="width:15.6pt;height:14.95pt" o:ole="">
                  <v:imagedata r:id="rId14" o:title=""/>
                </v:shape>
                <w:control r:id="rId17" w:name="TextBox12" w:shapeid="_x0000_i1083"/>
              </w:object>
            </w:r>
            <w:r w:rsidRPr="006629C8">
              <w:t xml:space="preserve">  </w:t>
            </w:r>
            <w:r>
              <w:rPr>
                <w:iCs/>
                <w:kern w:val="24"/>
              </w:rPr>
              <w:t>Market efficiencies or enhancements</w:t>
            </w:r>
          </w:p>
          <w:p w14:paraId="49B958C4" w14:textId="77777777" w:rsidR="00F9569E" w:rsidRDefault="00F9569E" w:rsidP="00F9569E">
            <w:pPr>
              <w:pStyle w:val="NormalArial"/>
              <w:spacing w:before="120"/>
              <w:rPr>
                <w:iCs/>
                <w:kern w:val="24"/>
              </w:rPr>
            </w:pPr>
            <w:r w:rsidRPr="006629C8">
              <w:object w:dxaOrig="225" w:dyaOrig="225" w14:anchorId="3430EF0E">
                <v:shape id="_x0000_i1085" type="#_x0000_t75" style="width:15.6pt;height:14.95pt" o:ole="">
                  <v:imagedata r:id="rId12" o:title=""/>
                </v:shape>
                <w:control r:id="rId18" w:name="TextBox13" w:shapeid="_x0000_i1085"/>
              </w:object>
            </w:r>
            <w:r w:rsidRPr="006629C8">
              <w:t xml:space="preserve">  </w:t>
            </w:r>
            <w:r>
              <w:rPr>
                <w:iCs/>
                <w:kern w:val="24"/>
              </w:rPr>
              <w:t>Administrative</w:t>
            </w:r>
          </w:p>
          <w:p w14:paraId="668F3250" w14:textId="77777777" w:rsidR="00F9569E" w:rsidRDefault="00F9569E" w:rsidP="00F9569E">
            <w:pPr>
              <w:pStyle w:val="NormalArial"/>
              <w:spacing w:before="120"/>
              <w:rPr>
                <w:iCs/>
                <w:kern w:val="24"/>
              </w:rPr>
            </w:pPr>
            <w:r w:rsidRPr="006629C8">
              <w:object w:dxaOrig="225" w:dyaOrig="225" w14:anchorId="544FCDA4">
                <v:shape id="_x0000_i1087" type="#_x0000_t75" style="width:15.6pt;height:14.95pt" o:ole="">
                  <v:imagedata r:id="rId19" o:title=""/>
                </v:shape>
                <w:control r:id="rId20" w:name="TextBox14" w:shapeid="_x0000_i1087"/>
              </w:object>
            </w:r>
            <w:r w:rsidRPr="006629C8">
              <w:t xml:space="preserve">  </w:t>
            </w:r>
            <w:r>
              <w:rPr>
                <w:iCs/>
                <w:kern w:val="24"/>
              </w:rPr>
              <w:t>Regulatory requirements</w:t>
            </w:r>
          </w:p>
          <w:p w14:paraId="1E8A2279" w14:textId="77777777" w:rsidR="00F9569E" w:rsidRPr="00CD242D" w:rsidRDefault="00F9569E" w:rsidP="00F9569E">
            <w:pPr>
              <w:pStyle w:val="NormalArial"/>
              <w:spacing w:before="120"/>
              <w:rPr>
                <w:rFonts w:cs="Arial"/>
                <w:color w:val="000000"/>
              </w:rPr>
            </w:pPr>
            <w:r w:rsidRPr="006629C8">
              <w:object w:dxaOrig="225" w:dyaOrig="225" w14:anchorId="1490F974">
                <v:shape id="_x0000_i1089" type="#_x0000_t75" style="width:15.6pt;height:14.95pt" o:ole="">
                  <v:imagedata r:id="rId12" o:title=""/>
                </v:shape>
                <w:control r:id="rId21" w:name="TextBox15" w:shapeid="_x0000_i1089"/>
              </w:object>
            </w:r>
            <w:r w:rsidRPr="006629C8">
              <w:t xml:space="preserve">  </w:t>
            </w:r>
            <w:r w:rsidRPr="00CD242D">
              <w:rPr>
                <w:rFonts w:cs="Arial"/>
                <w:color w:val="000000"/>
              </w:rPr>
              <w:t>Other:  (explain)</w:t>
            </w:r>
          </w:p>
          <w:p w14:paraId="345935A7" w14:textId="77777777" w:rsidR="00F9569E" w:rsidRPr="001313B4" w:rsidRDefault="00F9569E" w:rsidP="00F9569E">
            <w:pPr>
              <w:pStyle w:val="NormalArial"/>
              <w:rPr>
                <w:iCs/>
                <w:kern w:val="24"/>
              </w:rPr>
            </w:pPr>
            <w:r w:rsidRPr="00CD242D">
              <w:rPr>
                <w:i/>
                <w:sz w:val="20"/>
                <w:szCs w:val="20"/>
              </w:rPr>
              <w:t>(please select all that apply)</w:t>
            </w:r>
          </w:p>
        </w:tc>
      </w:tr>
      <w:tr w:rsidR="00F9569E" w14:paraId="72BF84F1" w14:textId="77777777" w:rsidTr="00F87FD3">
        <w:trPr>
          <w:trHeight w:val="518"/>
        </w:trPr>
        <w:tc>
          <w:tcPr>
            <w:tcW w:w="2880" w:type="dxa"/>
            <w:gridSpan w:val="2"/>
            <w:tcBorders>
              <w:bottom w:val="single" w:sz="4" w:space="0" w:color="auto"/>
            </w:tcBorders>
            <w:shd w:val="clear" w:color="auto" w:fill="FFFFFF"/>
            <w:vAlign w:val="center"/>
          </w:tcPr>
          <w:p w14:paraId="178512F4" w14:textId="77777777" w:rsidR="00F9569E" w:rsidRDefault="00F9569E" w:rsidP="00F9569E">
            <w:pPr>
              <w:pStyle w:val="Header"/>
            </w:pPr>
            <w:r>
              <w:t>Business Case</w:t>
            </w:r>
          </w:p>
        </w:tc>
        <w:tc>
          <w:tcPr>
            <w:tcW w:w="7560" w:type="dxa"/>
            <w:gridSpan w:val="2"/>
            <w:tcBorders>
              <w:bottom w:val="single" w:sz="4" w:space="0" w:color="auto"/>
            </w:tcBorders>
            <w:vAlign w:val="center"/>
          </w:tcPr>
          <w:p w14:paraId="6734E198" w14:textId="77777777" w:rsidR="00F9569E" w:rsidRPr="00625E5D" w:rsidRDefault="00F9569E" w:rsidP="00F9569E">
            <w:pPr>
              <w:pStyle w:val="NormalArial"/>
              <w:spacing w:before="120" w:after="120"/>
              <w:rPr>
                <w:iCs/>
                <w:kern w:val="24"/>
              </w:rPr>
            </w:pPr>
            <w:r>
              <w:t>Aligns the Management Activities for the ERCOT system with the upcoming RTC terminology and operating environment.</w:t>
            </w:r>
          </w:p>
        </w:tc>
      </w:tr>
      <w:tr w:rsidR="00F9569E" w:rsidRPr="00CF4510" w14:paraId="7F7C42FF" w14:textId="77777777" w:rsidTr="00F87FD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5C1400" w14:textId="77777777" w:rsidR="00F9569E" w:rsidRDefault="00F9569E" w:rsidP="00236B22">
            <w:pPr>
              <w:pStyle w:val="Header"/>
              <w:spacing w:before="120" w:after="120"/>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F7826FB" w14:textId="77777777" w:rsidR="00F9569E" w:rsidRPr="00CF4510" w:rsidRDefault="00F9569E" w:rsidP="00F9569E">
            <w:pPr>
              <w:pStyle w:val="NormalArial"/>
              <w:spacing w:before="120" w:after="120"/>
            </w:pPr>
            <w:r>
              <w:t>To be determined</w:t>
            </w:r>
          </w:p>
        </w:tc>
      </w:tr>
      <w:tr w:rsidR="00F9569E" w:rsidRPr="00CF4510" w14:paraId="3C6FAF1D" w14:textId="77777777" w:rsidTr="00F87FD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232C58" w14:textId="77777777" w:rsidR="00F9569E" w:rsidRDefault="00F9569E" w:rsidP="00F9569E">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BDBAD2" w14:textId="77777777" w:rsidR="00F9569E" w:rsidRDefault="00F9569E" w:rsidP="00F9569E">
            <w:pPr>
              <w:pStyle w:val="NormalArial"/>
              <w:spacing w:before="120" w:after="120"/>
            </w:pPr>
            <w:r>
              <w:t>On 6/11/20, PRS unanimously voted via roll call to table NPRR1007.  All Market Segments were present for the vote.</w:t>
            </w:r>
          </w:p>
          <w:p w14:paraId="2969019D" w14:textId="7C060BAF" w:rsidR="005F18EB" w:rsidRPr="00CF4510" w:rsidRDefault="005F18EB" w:rsidP="00F9569E">
            <w:pPr>
              <w:pStyle w:val="NormalArial"/>
              <w:spacing w:before="120" w:after="120"/>
            </w:pPr>
            <w:r>
              <w:t xml:space="preserve">On 11/11/20, </w:t>
            </w:r>
            <w:r w:rsidR="004C64A9">
              <w:t>PRS unanimously voted via roll call t</w:t>
            </w:r>
            <w:r w:rsidR="004C64A9" w:rsidRPr="004C64A9">
              <w:t>o grant NPRR1007 Urgent status; to recommend approval of NPRR1007 as amended by the 10/23/20 ERCOT comments; and to forward to TAC NPRR1007 and the Impact Analysis with a recommended priority of 2020 and rank of 235</w:t>
            </w:r>
            <w:r w:rsidR="004C64A9">
              <w:t>.  All Market Segments were present for the vote.</w:t>
            </w:r>
          </w:p>
        </w:tc>
      </w:tr>
      <w:tr w:rsidR="00F9569E" w:rsidRPr="00CF4510" w14:paraId="46993908" w14:textId="77777777" w:rsidTr="00F87FD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9DC587" w14:textId="77777777" w:rsidR="00F9569E" w:rsidRDefault="00F9569E" w:rsidP="00F9569E">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E78B502" w14:textId="77777777" w:rsidR="00F9569E" w:rsidRDefault="00F9569E" w:rsidP="00F9569E">
            <w:pPr>
              <w:pStyle w:val="NormalArial"/>
              <w:spacing w:before="120" w:after="120"/>
            </w:pPr>
            <w:r>
              <w:t>On 6/11/20, there was no discussion.</w:t>
            </w:r>
          </w:p>
          <w:p w14:paraId="76AF8549" w14:textId="01AFD3C6" w:rsidR="005F18EB" w:rsidRPr="00CF4510" w:rsidRDefault="001D6D04" w:rsidP="00827AAE">
            <w:pPr>
              <w:pStyle w:val="NormalArial"/>
              <w:spacing w:before="120" w:after="120"/>
            </w:pPr>
            <w:r w:rsidRPr="001D6D04">
              <w:t>On 11/11/20, ERCOT Staff provide</w:t>
            </w:r>
            <w:r w:rsidR="006B73F9">
              <w:t>d</w:t>
            </w:r>
            <w:r w:rsidRPr="001D6D04">
              <w:t xml:space="preserve"> an overview of the RTC initiative, noting the filed comments reflecting consensus reached </w:t>
            </w:r>
            <w:r w:rsidR="00BE1B0C">
              <w:t>by the Real-Time Co-Optimization Task Force</w:t>
            </w:r>
            <w:r w:rsidRPr="001D6D04">
              <w:t xml:space="preserve"> </w:t>
            </w:r>
            <w:r w:rsidR="00BE1B0C">
              <w:t>(</w:t>
            </w:r>
            <w:r w:rsidRPr="001D6D04">
              <w:t>RTCTF</w:t>
            </w:r>
            <w:r w:rsidR="00BE1B0C">
              <w:t>)</w:t>
            </w:r>
            <w:r w:rsidRPr="001D6D04">
              <w:t>, and participants reviewed the Impact Analysis and discussed the appropriate priority and rank for the RTC project</w:t>
            </w:r>
            <w:r w:rsidR="004C64A9">
              <w:t>.</w:t>
            </w:r>
          </w:p>
        </w:tc>
      </w:tr>
    </w:tbl>
    <w:p w14:paraId="7F2DB6F4" w14:textId="77777777" w:rsidR="00F9569E" w:rsidRPr="00D85807" w:rsidRDefault="00F9569E" w:rsidP="00F87FD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569E" w14:paraId="39B11EBC" w14:textId="77777777" w:rsidTr="00F87FD3">
        <w:trPr>
          <w:cantSplit/>
          <w:trHeight w:val="432"/>
        </w:trPr>
        <w:tc>
          <w:tcPr>
            <w:tcW w:w="10440" w:type="dxa"/>
            <w:gridSpan w:val="2"/>
            <w:tcBorders>
              <w:top w:val="single" w:sz="4" w:space="0" w:color="auto"/>
            </w:tcBorders>
            <w:shd w:val="clear" w:color="auto" w:fill="FFFFFF"/>
            <w:vAlign w:val="center"/>
          </w:tcPr>
          <w:p w14:paraId="17D0A0AF" w14:textId="77777777" w:rsidR="00F9569E" w:rsidRDefault="00F9569E" w:rsidP="00F9569E">
            <w:pPr>
              <w:pStyle w:val="Header"/>
              <w:jc w:val="center"/>
            </w:pPr>
            <w:r>
              <w:t>Sponsor</w:t>
            </w:r>
          </w:p>
        </w:tc>
      </w:tr>
      <w:tr w:rsidR="00F9569E" w14:paraId="30E594B5" w14:textId="77777777" w:rsidTr="00F87FD3">
        <w:trPr>
          <w:cantSplit/>
          <w:trHeight w:val="432"/>
        </w:trPr>
        <w:tc>
          <w:tcPr>
            <w:tcW w:w="2880" w:type="dxa"/>
            <w:shd w:val="clear" w:color="auto" w:fill="FFFFFF"/>
            <w:vAlign w:val="center"/>
          </w:tcPr>
          <w:p w14:paraId="5AF4DEDF" w14:textId="77777777" w:rsidR="00F9569E" w:rsidRPr="00B93CA0" w:rsidRDefault="00F9569E" w:rsidP="00F9569E">
            <w:pPr>
              <w:pStyle w:val="Header"/>
              <w:rPr>
                <w:bCs w:val="0"/>
              </w:rPr>
            </w:pPr>
            <w:r w:rsidRPr="00B93CA0">
              <w:rPr>
                <w:bCs w:val="0"/>
              </w:rPr>
              <w:t>Name</w:t>
            </w:r>
          </w:p>
        </w:tc>
        <w:tc>
          <w:tcPr>
            <w:tcW w:w="7560" w:type="dxa"/>
            <w:vAlign w:val="center"/>
          </w:tcPr>
          <w:p w14:paraId="7F170346" w14:textId="77777777" w:rsidR="00F9569E" w:rsidRDefault="00F9569E" w:rsidP="00F9569E">
            <w:pPr>
              <w:pStyle w:val="NormalArial"/>
            </w:pPr>
            <w:r>
              <w:t>Dave Maggio</w:t>
            </w:r>
          </w:p>
        </w:tc>
      </w:tr>
      <w:tr w:rsidR="00F9569E" w14:paraId="439A031E" w14:textId="77777777" w:rsidTr="00F87FD3">
        <w:trPr>
          <w:cantSplit/>
          <w:trHeight w:val="432"/>
        </w:trPr>
        <w:tc>
          <w:tcPr>
            <w:tcW w:w="2880" w:type="dxa"/>
            <w:shd w:val="clear" w:color="auto" w:fill="FFFFFF"/>
            <w:vAlign w:val="center"/>
          </w:tcPr>
          <w:p w14:paraId="7286BC64" w14:textId="77777777" w:rsidR="00F9569E" w:rsidRPr="00B93CA0" w:rsidRDefault="00F9569E" w:rsidP="00F9569E">
            <w:pPr>
              <w:pStyle w:val="Header"/>
              <w:rPr>
                <w:bCs w:val="0"/>
              </w:rPr>
            </w:pPr>
            <w:r w:rsidRPr="00B93CA0">
              <w:rPr>
                <w:bCs w:val="0"/>
              </w:rPr>
              <w:t>E-mail Address</w:t>
            </w:r>
          </w:p>
        </w:tc>
        <w:tc>
          <w:tcPr>
            <w:tcW w:w="7560" w:type="dxa"/>
            <w:vAlign w:val="center"/>
          </w:tcPr>
          <w:p w14:paraId="35F643F6" w14:textId="77777777" w:rsidR="00F9569E" w:rsidRDefault="00236B22" w:rsidP="00F9569E">
            <w:pPr>
              <w:pStyle w:val="NormalArial"/>
            </w:pPr>
            <w:hyperlink r:id="rId22" w:history="1">
              <w:r w:rsidR="00F9569E" w:rsidRPr="00382AA8">
                <w:rPr>
                  <w:rStyle w:val="Hyperlink"/>
                </w:rPr>
                <w:t>David.Maggio@ercot.com</w:t>
              </w:r>
            </w:hyperlink>
          </w:p>
        </w:tc>
      </w:tr>
      <w:tr w:rsidR="00F9569E" w14:paraId="4CD98CA0" w14:textId="77777777" w:rsidTr="00F87FD3">
        <w:trPr>
          <w:cantSplit/>
          <w:trHeight w:val="432"/>
        </w:trPr>
        <w:tc>
          <w:tcPr>
            <w:tcW w:w="2880" w:type="dxa"/>
            <w:shd w:val="clear" w:color="auto" w:fill="FFFFFF"/>
            <w:vAlign w:val="center"/>
          </w:tcPr>
          <w:p w14:paraId="06766C12" w14:textId="77777777" w:rsidR="00F9569E" w:rsidRPr="00B93CA0" w:rsidRDefault="00F9569E" w:rsidP="00F9569E">
            <w:pPr>
              <w:pStyle w:val="Header"/>
              <w:rPr>
                <w:bCs w:val="0"/>
              </w:rPr>
            </w:pPr>
            <w:r w:rsidRPr="00B93CA0">
              <w:rPr>
                <w:bCs w:val="0"/>
              </w:rPr>
              <w:t>Company</w:t>
            </w:r>
          </w:p>
        </w:tc>
        <w:tc>
          <w:tcPr>
            <w:tcW w:w="7560" w:type="dxa"/>
            <w:vAlign w:val="center"/>
          </w:tcPr>
          <w:p w14:paraId="081C9DAC" w14:textId="77777777" w:rsidR="00F9569E" w:rsidRDefault="00F9569E" w:rsidP="00F9569E">
            <w:pPr>
              <w:pStyle w:val="NormalArial"/>
            </w:pPr>
            <w:r>
              <w:t>ERCOT</w:t>
            </w:r>
          </w:p>
        </w:tc>
      </w:tr>
      <w:tr w:rsidR="00F9569E" w14:paraId="66F3648F" w14:textId="77777777" w:rsidTr="00F87FD3">
        <w:trPr>
          <w:cantSplit/>
          <w:trHeight w:val="432"/>
        </w:trPr>
        <w:tc>
          <w:tcPr>
            <w:tcW w:w="2880" w:type="dxa"/>
            <w:tcBorders>
              <w:bottom w:val="single" w:sz="4" w:space="0" w:color="auto"/>
            </w:tcBorders>
            <w:shd w:val="clear" w:color="auto" w:fill="FFFFFF"/>
            <w:vAlign w:val="center"/>
          </w:tcPr>
          <w:p w14:paraId="50F4B85B" w14:textId="77777777" w:rsidR="00F9569E" w:rsidRPr="00B93CA0" w:rsidRDefault="00F9569E" w:rsidP="00F9569E">
            <w:pPr>
              <w:pStyle w:val="Header"/>
              <w:rPr>
                <w:bCs w:val="0"/>
              </w:rPr>
            </w:pPr>
            <w:r w:rsidRPr="00B93CA0">
              <w:rPr>
                <w:bCs w:val="0"/>
              </w:rPr>
              <w:t>Phone Number</w:t>
            </w:r>
          </w:p>
        </w:tc>
        <w:tc>
          <w:tcPr>
            <w:tcW w:w="7560" w:type="dxa"/>
            <w:tcBorders>
              <w:bottom w:val="single" w:sz="4" w:space="0" w:color="auto"/>
            </w:tcBorders>
            <w:vAlign w:val="center"/>
          </w:tcPr>
          <w:p w14:paraId="575159EB" w14:textId="77777777" w:rsidR="00F9569E" w:rsidRDefault="00F9569E" w:rsidP="00F9569E">
            <w:pPr>
              <w:pStyle w:val="NormalArial"/>
            </w:pPr>
            <w:r>
              <w:t>512-248-6998</w:t>
            </w:r>
          </w:p>
        </w:tc>
      </w:tr>
      <w:tr w:rsidR="00F9569E" w14:paraId="7EBB8631" w14:textId="77777777" w:rsidTr="00F87FD3">
        <w:trPr>
          <w:cantSplit/>
          <w:trHeight w:val="432"/>
        </w:trPr>
        <w:tc>
          <w:tcPr>
            <w:tcW w:w="2880" w:type="dxa"/>
            <w:shd w:val="clear" w:color="auto" w:fill="FFFFFF"/>
            <w:vAlign w:val="center"/>
          </w:tcPr>
          <w:p w14:paraId="2265BA23" w14:textId="77777777" w:rsidR="00F9569E" w:rsidRPr="00B93CA0" w:rsidRDefault="00F9569E" w:rsidP="00F9569E">
            <w:pPr>
              <w:pStyle w:val="Header"/>
              <w:rPr>
                <w:bCs w:val="0"/>
              </w:rPr>
            </w:pPr>
            <w:r>
              <w:rPr>
                <w:bCs w:val="0"/>
              </w:rPr>
              <w:t>Cell</w:t>
            </w:r>
            <w:r w:rsidRPr="00B93CA0">
              <w:rPr>
                <w:bCs w:val="0"/>
              </w:rPr>
              <w:t xml:space="preserve"> Number</w:t>
            </w:r>
          </w:p>
        </w:tc>
        <w:tc>
          <w:tcPr>
            <w:tcW w:w="7560" w:type="dxa"/>
            <w:vAlign w:val="center"/>
          </w:tcPr>
          <w:p w14:paraId="33A291AE" w14:textId="77777777" w:rsidR="00F9569E" w:rsidRDefault="00F9569E" w:rsidP="00F9569E">
            <w:pPr>
              <w:pStyle w:val="NormalArial"/>
            </w:pPr>
          </w:p>
        </w:tc>
      </w:tr>
      <w:tr w:rsidR="00F9569E" w14:paraId="0AEC4012" w14:textId="77777777" w:rsidTr="00F87FD3">
        <w:trPr>
          <w:cantSplit/>
          <w:trHeight w:val="432"/>
        </w:trPr>
        <w:tc>
          <w:tcPr>
            <w:tcW w:w="2880" w:type="dxa"/>
            <w:tcBorders>
              <w:bottom w:val="single" w:sz="4" w:space="0" w:color="auto"/>
            </w:tcBorders>
            <w:shd w:val="clear" w:color="auto" w:fill="FFFFFF"/>
            <w:vAlign w:val="center"/>
          </w:tcPr>
          <w:p w14:paraId="7B17F8AA" w14:textId="77777777" w:rsidR="00F9569E" w:rsidRPr="00B93CA0" w:rsidRDefault="00F9569E" w:rsidP="00F9569E">
            <w:pPr>
              <w:pStyle w:val="Header"/>
              <w:rPr>
                <w:bCs w:val="0"/>
              </w:rPr>
            </w:pPr>
            <w:r>
              <w:rPr>
                <w:bCs w:val="0"/>
              </w:rPr>
              <w:t>Market Segment</w:t>
            </w:r>
          </w:p>
        </w:tc>
        <w:tc>
          <w:tcPr>
            <w:tcW w:w="7560" w:type="dxa"/>
            <w:tcBorders>
              <w:bottom w:val="single" w:sz="4" w:space="0" w:color="auto"/>
            </w:tcBorders>
            <w:vAlign w:val="center"/>
          </w:tcPr>
          <w:p w14:paraId="61AB7D21" w14:textId="77777777" w:rsidR="00F9569E" w:rsidRDefault="00F9569E" w:rsidP="00F9569E">
            <w:pPr>
              <w:pStyle w:val="NormalArial"/>
            </w:pPr>
            <w:r>
              <w:t>Not applicable</w:t>
            </w:r>
          </w:p>
        </w:tc>
      </w:tr>
    </w:tbl>
    <w:p w14:paraId="2462A74A" w14:textId="77777777" w:rsidR="00F9569E" w:rsidRPr="00D56D61" w:rsidRDefault="00F9569E" w:rsidP="00F87F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9569E" w:rsidRPr="00D56D61" w14:paraId="7F82E227" w14:textId="77777777" w:rsidTr="00F87FD3">
        <w:trPr>
          <w:cantSplit/>
          <w:trHeight w:val="432"/>
        </w:trPr>
        <w:tc>
          <w:tcPr>
            <w:tcW w:w="10440" w:type="dxa"/>
            <w:gridSpan w:val="2"/>
            <w:vAlign w:val="center"/>
          </w:tcPr>
          <w:p w14:paraId="77B896EC" w14:textId="77777777" w:rsidR="00F9569E" w:rsidRPr="007C199B" w:rsidRDefault="00F9569E" w:rsidP="00F9569E">
            <w:pPr>
              <w:pStyle w:val="NormalArial"/>
              <w:jc w:val="center"/>
              <w:rPr>
                <w:b/>
              </w:rPr>
            </w:pPr>
            <w:r w:rsidRPr="007C199B">
              <w:rPr>
                <w:b/>
              </w:rPr>
              <w:t>Market Rules Staff Contact</w:t>
            </w:r>
          </w:p>
        </w:tc>
      </w:tr>
      <w:tr w:rsidR="00F9569E" w:rsidRPr="00D56D61" w14:paraId="04ACBBC6" w14:textId="77777777" w:rsidTr="00F87FD3">
        <w:trPr>
          <w:cantSplit/>
          <w:trHeight w:val="432"/>
        </w:trPr>
        <w:tc>
          <w:tcPr>
            <w:tcW w:w="2880" w:type="dxa"/>
            <w:vAlign w:val="center"/>
          </w:tcPr>
          <w:p w14:paraId="5B2AED46" w14:textId="77777777" w:rsidR="00F9569E" w:rsidRPr="007C199B" w:rsidRDefault="00F9569E" w:rsidP="00F9569E">
            <w:pPr>
              <w:pStyle w:val="NormalArial"/>
              <w:rPr>
                <w:b/>
              </w:rPr>
            </w:pPr>
            <w:r w:rsidRPr="007C199B">
              <w:rPr>
                <w:b/>
              </w:rPr>
              <w:t>Name</w:t>
            </w:r>
          </w:p>
        </w:tc>
        <w:tc>
          <w:tcPr>
            <w:tcW w:w="7560" w:type="dxa"/>
            <w:vAlign w:val="center"/>
          </w:tcPr>
          <w:p w14:paraId="18DD810E" w14:textId="77777777" w:rsidR="00F9569E" w:rsidRPr="00D56D61" w:rsidRDefault="00F9569E" w:rsidP="00F9569E">
            <w:pPr>
              <w:pStyle w:val="NormalArial"/>
            </w:pPr>
            <w:r>
              <w:t>Cory Phillips</w:t>
            </w:r>
          </w:p>
        </w:tc>
      </w:tr>
      <w:tr w:rsidR="00F9569E" w:rsidRPr="00D56D61" w14:paraId="75252CAF" w14:textId="77777777" w:rsidTr="00F87FD3">
        <w:trPr>
          <w:cantSplit/>
          <w:trHeight w:val="432"/>
        </w:trPr>
        <w:tc>
          <w:tcPr>
            <w:tcW w:w="2880" w:type="dxa"/>
            <w:vAlign w:val="center"/>
          </w:tcPr>
          <w:p w14:paraId="71AC4B8E" w14:textId="77777777" w:rsidR="00F9569E" w:rsidRPr="007C199B" w:rsidRDefault="00F9569E" w:rsidP="00F9569E">
            <w:pPr>
              <w:pStyle w:val="NormalArial"/>
              <w:rPr>
                <w:b/>
              </w:rPr>
            </w:pPr>
            <w:r w:rsidRPr="007C199B">
              <w:rPr>
                <w:b/>
              </w:rPr>
              <w:t>E-Mail Address</w:t>
            </w:r>
          </w:p>
        </w:tc>
        <w:tc>
          <w:tcPr>
            <w:tcW w:w="7560" w:type="dxa"/>
            <w:vAlign w:val="center"/>
          </w:tcPr>
          <w:p w14:paraId="79DB825D" w14:textId="77777777" w:rsidR="00F9569E" w:rsidRPr="00D56D61" w:rsidRDefault="00236B22" w:rsidP="00F9569E">
            <w:pPr>
              <w:pStyle w:val="NormalArial"/>
            </w:pPr>
            <w:hyperlink r:id="rId23" w:history="1">
              <w:r w:rsidR="00F9569E" w:rsidRPr="00964802">
                <w:rPr>
                  <w:rStyle w:val="Hyperlink"/>
                </w:rPr>
                <w:t>Cory.phillips@ercot.com</w:t>
              </w:r>
            </w:hyperlink>
          </w:p>
        </w:tc>
      </w:tr>
      <w:tr w:rsidR="00F9569E" w:rsidRPr="005370B5" w14:paraId="0540469B" w14:textId="77777777" w:rsidTr="00F87FD3">
        <w:trPr>
          <w:cantSplit/>
          <w:trHeight w:val="432"/>
        </w:trPr>
        <w:tc>
          <w:tcPr>
            <w:tcW w:w="2880" w:type="dxa"/>
            <w:vAlign w:val="center"/>
          </w:tcPr>
          <w:p w14:paraId="2E301C01" w14:textId="77777777" w:rsidR="00F9569E" w:rsidRPr="007C199B" w:rsidRDefault="00F9569E" w:rsidP="00F9569E">
            <w:pPr>
              <w:pStyle w:val="NormalArial"/>
              <w:rPr>
                <w:b/>
              </w:rPr>
            </w:pPr>
            <w:r w:rsidRPr="007C199B">
              <w:rPr>
                <w:b/>
              </w:rPr>
              <w:t>Phone Number</w:t>
            </w:r>
          </w:p>
        </w:tc>
        <w:tc>
          <w:tcPr>
            <w:tcW w:w="7560" w:type="dxa"/>
            <w:vAlign w:val="center"/>
          </w:tcPr>
          <w:p w14:paraId="06AF1188" w14:textId="77777777" w:rsidR="00F9569E" w:rsidRDefault="00F9569E" w:rsidP="00F9569E">
            <w:pPr>
              <w:pStyle w:val="NormalArial"/>
            </w:pPr>
            <w:r>
              <w:t>512-248-6464</w:t>
            </w:r>
          </w:p>
        </w:tc>
      </w:tr>
    </w:tbl>
    <w:p w14:paraId="0DE164A1" w14:textId="77777777" w:rsidR="00F9569E" w:rsidRPr="00BD05BB" w:rsidRDefault="00F9569E" w:rsidP="00F87F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569E" w:rsidRPr="00BD05BB" w14:paraId="58F4D1CA" w14:textId="77777777" w:rsidTr="00F87FD3">
        <w:trPr>
          <w:trHeight w:val="432"/>
        </w:trPr>
        <w:tc>
          <w:tcPr>
            <w:tcW w:w="10440" w:type="dxa"/>
            <w:gridSpan w:val="2"/>
            <w:shd w:val="clear" w:color="auto" w:fill="FFFFFF"/>
            <w:vAlign w:val="center"/>
          </w:tcPr>
          <w:p w14:paraId="1ADE306F" w14:textId="77777777" w:rsidR="00F9569E" w:rsidRPr="00BD05BB" w:rsidRDefault="00F9569E" w:rsidP="00F9569E">
            <w:pPr>
              <w:jc w:val="center"/>
              <w:rPr>
                <w:rFonts w:ascii="Arial" w:hAnsi="Arial"/>
                <w:b/>
              </w:rPr>
            </w:pPr>
            <w:r w:rsidRPr="00BD05BB">
              <w:rPr>
                <w:rFonts w:ascii="Arial" w:hAnsi="Arial"/>
                <w:b/>
              </w:rPr>
              <w:t>Comments Received</w:t>
            </w:r>
          </w:p>
        </w:tc>
      </w:tr>
      <w:tr w:rsidR="00F9569E" w:rsidRPr="00BD05BB" w14:paraId="0126610D" w14:textId="77777777" w:rsidTr="00F87FD3">
        <w:trPr>
          <w:trHeight w:val="432"/>
        </w:trPr>
        <w:tc>
          <w:tcPr>
            <w:tcW w:w="2880" w:type="dxa"/>
            <w:shd w:val="clear" w:color="auto" w:fill="FFFFFF"/>
            <w:vAlign w:val="center"/>
          </w:tcPr>
          <w:p w14:paraId="43210674" w14:textId="77777777" w:rsidR="00F9569E" w:rsidRPr="00BD05BB" w:rsidRDefault="00F9569E" w:rsidP="00236B22">
            <w:pPr>
              <w:tabs>
                <w:tab w:val="center" w:pos="4320"/>
                <w:tab w:val="right" w:pos="8640"/>
              </w:tabs>
              <w:spacing w:before="120" w:after="120"/>
              <w:rPr>
                <w:rFonts w:ascii="Arial" w:hAnsi="Arial"/>
                <w:b/>
              </w:rPr>
            </w:pPr>
            <w:r w:rsidRPr="00BD05BB">
              <w:rPr>
                <w:rFonts w:ascii="Arial" w:hAnsi="Arial"/>
                <w:b/>
              </w:rPr>
              <w:t>Comment Author</w:t>
            </w:r>
          </w:p>
        </w:tc>
        <w:tc>
          <w:tcPr>
            <w:tcW w:w="7560" w:type="dxa"/>
            <w:vAlign w:val="center"/>
          </w:tcPr>
          <w:p w14:paraId="65016256" w14:textId="77777777" w:rsidR="00F9569E" w:rsidRPr="00BD05BB" w:rsidRDefault="00F9569E" w:rsidP="00236B22">
            <w:pPr>
              <w:spacing w:before="120" w:after="120"/>
              <w:rPr>
                <w:rFonts w:ascii="Arial" w:hAnsi="Arial"/>
                <w:b/>
              </w:rPr>
            </w:pPr>
            <w:r w:rsidRPr="00BD05BB">
              <w:rPr>
                <w:rFonts w:ascii="Arial" w:hAnsi="Arial"/>
                <w:b/>
              </w:rPr>
              <w:t>Comment Summary</w:t>
            </w:r>
          </w:p>
        </w:tc>
      </w:tr>
      <w:tr w:rsidR="00F9569E" w:rsidRPr="00BD05BB" w14:paraId="48EA0D71" w14:textId="77777777" w:rsidTr="00F87FD3">
        <w:trPr>
          <w:trHeight w:val="432"/>
        </w:trPr>
        <w:tc>
          <w:tcPr>
            <w:tcW w:w="2880" w:type="dxa"/>
            <w:shd w:val="clear" w:color="auto" w:fill="FFFFFF"/>
            <w:vAlign w:val="center"/>
          </w:tcPr>
          <w:p w14:paraId="3865E11A" w14:textId="515BFE8A" w:rsidR="00F9569E" w:rsidRPr="00BD05BB" w:rsidRDefault="005F18EB" w:rsidP="00236B22">
            <w:pPr>
              <w:tabs>
                <w:tab w:val="center" w:pos="4320"/>
                <w:tab w:val="right" w:pos="8640"/>
              </w:tabs>
              <w:spacing w:before="120" w:after="120"/>
              <w:rPr>
                <w:rFonts w:ascii="Arial" w:hAnsi="Arial"/>
              </w:rPr>
            </w:pPr>
            <w:r>
              <w:rPr>
                <w:rFonts w:ascii="Arial" w:hAnsi="Arial"/>
              </w:rPr>
              <w:t>ERCOT 070820</w:t>
            </w:r>
          </w:p>
        </w:tc>
        <w:tc>
          <w:tcPr>
            <w:tcW w:w="7560" w:type="dxa"/>
            <w:vAlign w:val="center"/>
          </w:tcPr>
          <w:p w14:paraId="377970D3" w14:textId="3C870504" w:rsidR="00F9569E" w:rsidRPr="00BD05BB" w:rsidRDefault="005F18EB" w:rsidP="00236B22">
            <w:pPr>
              <w:spacing w:before="120" w:after="120"/>
              <w:rPr>
                <w:rFonts w:ascii="Arial" w:hAnsi="Arial"/>
              </w:rPr>
            </w:pPr>
            <w:r>
              <w:rPr>
                <w:rFonts w:ascii="Arial" w:hAnsi="Arial"/>
              </w:rPr>
              <w:t>Proposed additional revisions reflecting consensus of the RTCTF</w:t>
            </w:r>
          </w:p>
        </w:tc>
      </w:tr>
      <w:tr w:rsidR="005F18EB" w:rsidRPr="00BD05BB" w14:paraId="4979C71B" w14:textId="77777777" w:rsidTr="00F87FD3">
        <w:trPr>
          <w:trHeight w:val="432"/>
        </w:trPr>
        <w:tc>
          <w:tcPr>
            <w:tcW w:w="2880" w:type="dxa"/>
            <w:shd w:val="clear" w:color="auto" w:fill="FFFFFF"/>
            <w:vAlign w:val="center"/>
          </w:tcPr>
          <w:p w14:paraId="666F8B6D" w14:textId="5FD825EE" w:rsidR="005F18EB" w:rsidRPr="00BD05BB" w:rsidDel="005F18EB" w:rsidRDefault="005F18EB" w:rsidP="00236B22">
            <w:pPr>
              <w:tabs>
                <w:tab w:val="center" w:pos="4320"/>
                <w:tab w:val="right" w:pos="8640"/>
              </w:tabs>
              <w:spacing w:before="120" w:after="120"/>
              <w:rPr>
                <w:rFonts w:ascii="Arial" w:hAnsi="Arial"/>
              </w:rPr>
            </w:pPr>
            <w:r>
              <w:rPr>
                <w:rFonts w:ascii="Arial" w:hAnsi="Arial"/>
              </w:rPr>
              <w:lastRenderedPageBreak/>
              <w:t>ERCOT 081820</w:t>
            </w:r>
          </w:p>
        </w:tc>
        <w:tc>
          <w:tcPr>
            <w:tcW w:w="7560" w:type="dxa"/>
            <w:vAlign w:val="center"/>
          </w:tcPr>
          <w:p w14:paraId="6044C656" w14:textId="2561FF5D" w:rsidR="005F18EB" w:rsidRPr="00BD05BB" w:rsidRDefault="005F18EB" w:rsidP="00236B22">
            <w:pPr>
              <w:spacing w:before="120" w:after="120"/>
              <w:rPr>
                <w:rFonts w:ascii="Arial" w:hAnsi="Arial"/>
              </w:rPr>
            </w:pPr>
            <w:r>
              <w:rPr>
                <w:rFonts w:ascii="Arial" w:hAnsi="Arial"/>
              </w:rPr>
              <w:t>Proposed additional revisions reflecting consensus of the RTCTF</w:t>
            </w:r>
          </w:p>
        </w:tc>
      </w:tr>
      <w:tr w:rsidR="005F18EB" w:rsidRPr="00BD05BB" w14:paraId="49659858" w14:textId="77777777" w:rsidTr="00F87FD3">
        <w:trPr>
          <w:trHeight w:val="432"/>
        </w:trPr>
        <w:tc>
          <w:tcPr>
            <w:tcW w:w="2880" w:type="dxa"/>
            <w:shd w:val="clear" w:color="auto" w:fill="FFFFFF"/>
            <w:vAlign w:val="center"/>
          </w:tcPr>
          <w:p w14:paraId="11D0E981" w14:textId="02341479" w:rsidR="005F18EB" w:rsidRPr="00BD05BB" w:rsidDel="005F18EB" w:rsidRDefault="005F18EB" w:rsidP="00236B22">
            <w:pPr>
              <w:tabs>
                <w:tab w:val="center" w:pos="4320"/>
                <w:tab w:val="right" w:pos="8640"/>
              </w:tabs>
              <w:spacing w:before="120" w:after="120"/>
              <w:rPr>
                <w:rFonts w:ascii="Arial" w:hAnsi="Arial"/>
              </w:rPr>
            </w:pPr>
            <w:r>
              <w:rPr>
                <w:rFonts w:ascii="Arial" w:hAnsi="Arial"/>
              </w:rPr>
              <w:t>ERCOT 102320</w:t>
            </w:r>
          </w:p>
        </w:tc>
        <w:tc>
          <w:tcPr>
            <w:tcW w:w="7560" w:type="dxa"/>
            <w:vAlign w:val="center"/>
          </w:tcPr>
          <w:p w14:paraId="169ABD87" w14:textId="160F6CEE" w:rsidR="005F18EB" w:rsidRPr="00BD05BB" w:rsidRDefault="005F18EB" w:rsidP="00236B22">
            <w:pPr>
              <w:spacing w:before="120" w:after="120"/>
              <w:rPr>
                <w:rFonts w:ascii="Arial" w:hAnsi="Arial"/>
              </w:rPr>
            </w:pPr>
            <w:r>
              <w:rPr>
                <w:rFonts w:ascii="Arial" w:hAnsi="Arial"/>
              </w:rPr>
              <w:t>Proposed additional revisions reflecting consensus of the RTCTF</w:t>
            </w:r>
            <w:r w:rsidR="00FF09A4">
              <w:rPr>
                <w:rFonts w:ascii="Arial" w:hAnsi="Arial"/>
              </w:rPr>
              <w:t xml:space="preserve"> and requested Urgent status for NPRR1007</w:t>
            </w:r>
          </w:p>
        </w:tc>
      </w:tr>
    </w:tbl>
    <w:p w14:paraId="56128A22" w14:textId="77777777" w:rsidR="00F9569E" w:rsidRPr="00453632" w:rsidRDefault="00F9569E" w:rsidP="00F87F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F9569E" w:rsidRPr="00453632" w14:paraId="539F5CDD" w14:textId="77777777" w:rsidTr="00F87FD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4A0B47" w14:textId="77777777" w:rsidR="00F9569E" w:rsidRPr="00453632" w:rsidRDefault="00F9569E" w:rsidP="00F9569E">
            <w:pPr>
              <w:tabs>
                <w:tab w:val="center" w:pos="4320"/>
                <w:tab w:val="right" w:pos="8640"/>
              </w:tabs>
              <w:jc w:val="center"/>
              <w:rPr>
                <w:rFonts w:ascii="Arial" w:hAnsi="Arial"/>
                <w:b/>
                <w:bCs/>
              </w:rPr>
            </w:pPr>
            <w:r w:rsidRPr="00453632">
              <w:rPr>
                <w:rFonts w:ascii="Arial" w:hAnsi="Arial"/>
                <w:b/>
                <w:bCs/>
              </w:rPr>
              <w:t>Market Rules Notes</w:t>
            </w:r>
          </w:p>
        </w:tc>
      </w:tr>
    </w:tbl>
    <w:p w14:paraId="23BA5B5C" w14:textId="77777777" w:rsidR="00F9569E" w:rsidRDefault="00F9569E" w:rsidP="00F87FD3">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3F4FA06E" w14:textId="77777777" w:rsidR="00F9569E" w:rsidRPr="00656E27" w:rsidRDefault="00F9569E" w:rsidP="00F87FD3">
      <w:pPr>
        <w:numPr>
          <w:ilvl w:val="0"/>
          <w:numId w:val="6"/>
        </w:numPr>
        <w:rPr>
          <w:rFonts w:ascii="Arial" w:hAnsi="Arial" w:cs="Arial"/>
        </w:rPr>
      </w:pPr>
      <w:r>
        <w:rPr>
          <w:rFonts w:ascii="Arial" w:hAnsi="Arial" w:cs="Arial"/>
        </w:rPr>
        <w:t>NPRR933</w:t>
      </w:r>
      <w:r w:rsidRPr="00453632">
        <w:rPr>
          <w:rFonts w:ascii="Arial" w:hAnsi="Arial" w:cs="Arial"/>
        </w:rPr>
        <w:t xml:space="preserve">, </w:t>
      </w:r>
      <w:r w:rsidRPr="00656E27">
        <w:rPr>
          <w:rFonts w:ascii="Arial" w:hAnsi="Arial" w:cs="Arial"/>
        </w:rPr>
        <w:t>Reporting of Demand Response by Retail Electric Providers and Non-Opt-In Entities</w:t>
      </w:r>
      <w:r>
        <w:rPr>
          <w:rFonts w:ascii="Arial" w:hAnsi="Arial" w:cs="Arial"/>
        </w:rPr>
        <w:t xml:space="preserve"> (unboxed 8/1/20)</w:t>
      </w:r>
    </w:p>
    <w:p w14:paraId="6CCA64CA" w14:textId="77777777" w:rsidR="00F9569E" w:rsidRDefault="00F9569E" w:rsidP="00F87FD3">
      <w:pPr>
        <w:numPr>
          <w:ilvl w:val="1"/>
          <w:numId w:val="6"/>
        </w:numPr>
        <w:tabs>
          <w:tab w:val="num" w:pos="0"/>
        </w:tabs>
        <w:spacing w:after="120"/>
        <w:rPr>
          <w:rFonts w:ascii="Arial" w:hAnsi="Arial" w:cs="Arial"/>
        </w:rPr>
      </w:pPr>
      <w:r>
        <w:rPr>
          <w:rFonts w:ascii="Arial" w:hAnsi="Arial" w:cs="Arial"/>
        </w:rPr>
        <w:t>Section 3.10.7.2.1</w:t>
      </w:r>
    </w:p>
    <w:p w14:paraId="2B898881" w14:textId="77777777" w:rsidR="00F9569E" w:rsidRPr="00656E27" w:rsidRDefault="00F9569E" w:rsidP="00F87FD3">
      <w:pPr>
        <w:numPr>
          <w:ilvl w:val="0"/>
          <w:numId w:val="6"/>
        </w:numPr>
        <w:rPr>
          <w:rFonts w:ascii="Arial" w:hAnsi="Arial" w:cs="Arial"/>
        </w:rPr>
      </w:pPr>
      <w:r>
        <w:rPr>
          <w:rFonts w:ascii="Arial" w:hAnsi="Arial" w:cs="Arial"/>
        </w:rPr>
        <w:t>NPRR996</w:t>
      </w:r>
      <w:r w:rsidRPr="00453632">
        <w:rPr>
          <w:rFonts w:ascii="Arial" w:hAnsi="Arial" w:cs="Arial"/>
        </w:rPr>
        <w:t xml:space="preserve">, </w:t>
      </w:r>
      <w:r w:rsidRPr="00183841">
        <w:rPr>
          <w:rFonts w:ascii="Arial" w:hAnsi="Arial" w:cs="Arial"/>
        </w:rPr>
        <w:t>Alignment of Hub Bus Names Between Protocols and ERCOT Model</w:t>
      </w:r>
      <w:r>
        <w:rPr>
          <w:rFonts w:ascii="Arial" w:hAnsi="Arial" w:cs="Arial"/>
        </w:rPr>
        <w:t xml:space="preserve"> (incorporated 9/1/20)</w:t>
      </w:r>
    </w:p>
    <w:p w14:paraId="56467EB9" w14:textId="77777777" w:rsidR="00F9569E" w:rsidRDefault="00F9569E" w:rsidP="00F87FD3">
      <w:pPr>
        <w:numPr>
          <w:ilvl w:val="1"/>
          <w:numId w:val="6"/>
        </w:numPr>
        <w:tabs>
          <w:tab w:val="num" w:pos="0"/>
        </w:tabs>
        <w:rPr>
          <w:rFonts w:ascii="Arial" w:hAnsi="Arial" w:cs="Arial"/>
        </w:rPr>
      </w:pPr>
      <w:r>
        <w:rPr>
          <w:rFonts w:ascii="Arial" w:hAnsi="Arial" w:cs="Arial"/>
        </w:rPr>
        <w:t>Section 3.5.2.1</w:t>
      </w:r>
    </w:p>
    <w:p w14:paraId="69787272" w14:textId="77777777" w:rsidR="00F9569E" w:rsidRDefault="00F9569E" w:rsidP="00F87FD3">
      <w:pPr>
        <w:numPr>
          <w:ilvl w:val="1"/>
          <w:numId w:val="6"/>
        </w:numPr>
        <w:tabs>
          <w:tab w:val="num" w:pos="0"/>
        </w:tabs>
        <w:rPr>
          <w:rFonts w:ascii="Arial" w:hAnsi="Arial" w:cs="Arial"/>
        </w:rPr>
      </w:pPr>
      <w:r>
        <w:rPr>
          <w:rFonts w:ascii="Arial" w:hAnsi="Arial" w:cs="Arial"/>
        </w:rPr>
        <w:t>Section 3.5.2.3</w:t>
      </w:r>
    </w:p>
    <w:p w14:paraId="4CCB6730" w14:textId="77777777" w:rsidR="00F9569E" w:rsidRDefault="00F9569E" w:rsidP="00F87FD3">
      <w:pPr>
        <w:numPr>
          <w:ilvl w:val="1"/>
          <w:numId w:val="6"/>
        </w:numPr>
        <w:tabs>
          <w:tab w:val="num" w:pos="0"/>
        </w:tabs>
        <w:spacing w:after="120"/>
        <w:rPr>
          <w:rFonts w:ascii="Arial" w:hAnsi="Arial" w:cs="Arial"/>
        </w:rPr>
      </w:pPr>
      <w:r>
        <w:rPr>
          <w:rFonts w:ascii="Arial" w:hAnsi="Arial" w:cs="Arial"/>
        </w:rPr>
        <w:t>Section 3.5.2.4</w:t>
      </w:r>
    </w:p>
    <w:p w14:paraId="32428C3B" w14:textId="77777777" w:rsidR="00F9569E" w:rsidRPr="00656E27" w:rsidRDefault="00F9569E" w:rsidP="00F87FD3">
      <w:pPr>
        <w:numPr>
          <w:ilvl w:val="0"/>
          <w:numId w:val="6"/>
        </w:numPr>
        <w:rPr>
          <w:rFonts w:ascii="Arial" w:hAnsi="Arial" w:cs="Arial"/>
        </w:rPr>
      </w:pPr>
      <w:r>
        <w:rPr>
          <w:rFonts w:ascii="Arial" w:hAnsi="Arial" w:cs="Arial"/>
        </w:rPr>
        <w:t>NPRR1000</w:t>
      </w:r>
      <w:r w:rsidRPr="00453632">
        <w:rPr>
          <w:rFonts w:ascii="Arial" w:hAnsi="Arial" w:cs="Arial"/>
        </w:rPr>
        <w:t xml:space="preserve">, </w:t>
      </w:r>
      <w:r w:rsidRPr="00656E27">
        <w:rPr>
          <w:rFonts w:ascii="Arial" w:hAnsi="Arial" w:cs="Arial"/>
        </w:rPr>
        <w:t>Elimination of Dynamically Scheduled Resources</w:t>
      </w:r>
      <w:r>
        <w:rPr>
          <w:rFonts w:ascii="Arial" w:hAnsi="Arial" w:cs="Arial"/>
        </w:rPr>
        <w:t xml:space="preserve"> (incorporated 9/1/20)</w:t>
      </w:r>
    </w:p>
    <w:p w14:paraId="3E0A8D93" w14:textId="77777777" w:rsidR="00F9569E" w:rsidRDefault="00F9569E" w:rsidP="00F87FD3">
      <w:pPr>
        <w:numPr>
          <w:ilvl w:val="1"/>
          <w:numId w:val="6"/>
        </w:numPr>
        <w:tabs>
          <w:tab w:val="num" w:pos="0"/>
        </w:tabs>
        <w:rPr>
          <w:rFonts w:ascii="Arial" w:hAnsi="Arial" w:cs="Arial"/>
        </w:rPr>
      </w:pPr>
      <w:r>
        <w:rPr>
          <w:rFonts w:ascii="Arial" w:hAnsi="Arial" w:cs="Arial"/>
        </w:rPr>
        <w:t>Section 3.2.5</w:t>
      </w:r>
    </w:p>
    <w:p w14:paraId="35E60796" w14:textId="77777777" w:rsidR="00F9569E" w:rsidRDefault="00F9569E" w:rsidP="00F87FD3">
      <w:pPr>
        <w:numPr>
          <w:ilvl w:val="1"/>
          <w:numId w:val="6"/>
        </w:numPr>
        <w:tabs>
          <w:tab w:val="num" w:pos="0"/>
        </w:tabs>
        <w:rPr>
          <w:rFonts w:ascii="Arial" w:hAnsi="Arial" w:cs="Arial"/>
        </w:rPr>
      </w:pPr>
      <w:r>
        <w:rPr>
          <w:rFonts w:ascii="Arial" w:hAnsi="Arial" w:cs="Arial"/>
        </w:rPr>
        <w:t>Section 3.6.1</w:t>
      </w:r>
    </w:p>
    <w:p w14:paraId="54BDCE65" w14:textId="77777777" w:rsidR="00F9569E" w:rsidRDefault="00F9569E" w:rsidP="00F87FD3">
      <w:pPr>
        <w:numPr>
          <w:ilvl w:val="1"/>
          <w:numId w:val="6"/>
        </w:numPr>
        <w:tabs>
          <w:tab w:val="num" w:pos="0"/>
        </w:tabs>
        <w:rPr>
          <w:rFonts w:ascii="Arial" w:hAnsi="Arial" w:cs="Arial"/>
        </w:rPr>
      </w:pPr>
      <w:r>
        <w:rPr>
          <w:rFonts w:ascii="Arial" w:hAnsi="Arial" w:cs="Arial"/>
        </w:rPr>
        <w:t>Section 3.9.1</w:t>
      </w:r>
    </w:p>
    <w:p w14:paraId="10A3EEC8" w14:textId="77777777" w:rsidR="00F9569E" w:rsidRDefault="00F9569E" w:rsidP="00F87FD3">
      <w:pPr>
        <w:numPr>
          <w:ilvl w:val="1"/>
          <w:numId w:val="6"/>
        </w:numPr>
        <w:tabs>
          <w:tab w:val="num" w:pos="0"/>
        </w:tabs>
        <w:spacing w:after="120"/>
        <w:rPr>
          <w:rFonts w:ascii="Arial" w:hAnsi="Arial" w:cs="Arial"/>
        </w:rPr>
      </w:pPr>
      <w:r>
        <w:rPr>
          <w:rFonts w:ascii="Arial" w:hAnsi="Arial" w:cs="Arial"/>
        </w:rPr>
        <w:t>Section 3.9.2</w:t>
      </w:r>
    </w:p>
    <w:p w14:paraId="7C0C2C52" w14:textId="77777777" w:rsidR="00F9569E" w:rsidRDefault="00F9569E" w:rsidP="00F87FD3">
      <w:pPr>
        <w:numPr>
          <w:ilvl w:val="0"/>
          <w:numId w:val="6"/>
        </w:numPr>
        <w:rPr>
          <w:rFonts w:ascii="Arial" w:hAnsi="Arial" w:cs="Arial"/>
        </w:rPr>
      </w:pPr>
      <w:r>
        <w:rPr>
          <w:rFonts w:ascii="Arial" w:hAnsi="Arial" w:cs="Arial"/>
        </w:rPr>
        <w:t xml:space="preserve">NPRR1003, </w:t>
      </w:r>
      <w:r w:rsidRPr="005A4673">
        <w:rPr>
          <w:rFonts w:ascii="Arial" w:hAnsi="Arial" w:cs="Arial"/>
        </w:rPr>
        <w:t>Elimination of References to Resource Asset Registration Form</w:t>
      </w:r>
      <w:r>
        <w:rPr>
          <w:rFonts w:ascii="Arial" w:hAnsi="Arial" w:cs="Arial"/>
        </w:rPr>
        <w:t xml:space="preserve"> (incorporated 9/1/20)</w:t>
      </w:r>
    </w:p>
    <w:p w14:paraId="7A0D326F" w14:textId="77777777" w:rsidR="00F9569E" w:rsidRPr="00186882" w:rsidRDefault="00F9569E" w:rsidP="00F87FD3">
      <w:pPr>
        <w:numPr>
          <w:ilvl w:val="1"/>
          <w:numId w:val="6"/>
        </w:numPr>
        <w:spacing w:after="120"/>
        <w:rPr>
          <w:rFonts w:ascii="Arial" w:hAnsi="Arial" w:cs="Arial"/>
        </w:rPr>
      </w:pPr>
      <w:r>
        <w:rPr>
          <w:rFonts w:ascii="Arial" w:hAnsi="Arial" w:cs="Arial"/>
        </w:rPr>
        <w:t>Section 3.14.4.1</w:t>
      </w:r>
    </w:p>
    <w:p w14:paraId="6754B4D9" w14:textId="77777777" w:rsidR="00F9569E" w:rsidRPr="00656E27" w:rsidRDefault="00F9569E" w:rsidP="00F87FD3">
      <w:pPr>
        <w:numPr>
          <w:ilvl w:val="0"/>
          <w:numId w:val="6"/>
        </w:numPr>
        <w:rPr>
          <w:rFonts w:ascii="Arial" w:hAnsi="Arial" w:cs="Arial"/>
        </w:rPr>
      </w:pPr>
      <w:r>
        <w:rPr>
          <w:rFonts w:ascii="Arial" w:hAnsi="Arial" w:cs="Arial"/>
        </w:rPr>
        <w:t>NPRR1015</w:t>
      </w:r>
      <w:r w:rsidRPr="00453632">
        <w:rPr>
          <w:rFonts w:ascii="Arial" w:hAnsi="Arial" w:cs="Arial"/>
        </w:rPr>
        <w:t xml:space="preserve">, </w:t>
      </w:r>
      <w:r w:rsidRPr="00204A30">
        <w:rPr>
          <w:rFonts w:ascii="Arial" w:hAnsi="Arial" w:cs="Arial"/>
        </w:rPr>
        <w:t>Clarification of DAM implementation of NPRR863 Phase 2</w:t>
      </w:r>
      <w:r>
        <w:rPr>
          <w:rFonts w:ascii="Arial" w:hAnsi="Arial" w:cs="Arial"/>
        </w:rPr>
        <w:t xml:space="preserve"> (incorporated 9/1/20)</w:t>
      </w:r>
    </w:p>
    <w:p w14:paraId="37AAD1A8" w14:textId="77777777" w:rsidR="00F9569E" w:rsidRDefault="00F9569E" w:rsidP="00F87FD3">
      <w:pPr>
        <w:numPr>
          <w:ilvl w:val="1"/>
          <w:numId w:val="6"/>
        </w:numPr>
        <w:tabs>
          <w:tab w:val="num" w:pos="0"/>
        </w:tabs>
        <w:spacing w:after="120"/>
        <w:rPr>
          <w:rFonts w:ascii="Arial" w:hAnsi="Arial" w:cs="Arial"/>
        </w:rPr>
      </w:pPr>
      <w:r>
        <w:rPr>
          <w:rFonts w:ascii="Arial" w:hAnsi="Arial" w:cs="Arial"/>
        </w:rPr>
        <w:t>Section 3.2.5</w:t>
      </w:r>
    </w:p>
    <w:p w14:paraId="2F39F84B" w14:textId="77777777" w:rsidR="00F9569E" w:rsidRPr="00656E27" w:rsidRDefault="00F9569E" w:rsidP="00F87FD3">
      <w:pPr>
        <w:numPr>
          <w:ilvl w:val="0"/>
          <w:numId w:val="6"/>
        </w:numPr>
        <w:rPr>
          <w:rFonts w:ascii="Arial" w:hAnsi="Arial" w:cs="Arial"/>
        </w:rPr>
      </w:pPr>
      <w:r>
        <w:rPr>
          <w:rFonts w:ascii="Arial" w:hAnsi="Arial" w:cs="Arial"/>
        </w:rPr>
        <w:t>NPRR1016</w:t>
      </w:r>
      <w:r w:rsidRPr="00453632">
        <w:rPr>
          <w:rFonts w:ascii="Arial" w:hAnsi="Arial" w:cs="Arial"/>
        </w:rPr>
        <w:t xml:space="preserve">, </w:t>
      </w:r>
      <w:r w:rsidRPr="00D71206">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5DF71C0D" w14:textId="77777777" w:rsidR="00F9569E" w:rsidRDefault="00F9569E" w:rsidP="00F87FD3">
      <w:pPr>
        <w:numPr>
          <w:ilvl w:val="1"/>
          <w:numId w:val="6"/>
        </w:numPr>
        <w:tabs>
          <w:tab w:val="num" w:pos="0"/>
        </w:tabs>
        <w:spacing w:after="120"/>
        <w:rPr>
          <w:rFonts w:ascii="Arial" w:hAnsi="Arial" w:cs="Arial"/>
        </w:rPr>
      </w:pPr>
      <w:r>
        <w:rPr>
          <w:rFonts w:ascii="Arial" w:hAnsi="Arial" w:cs="Arial"/>
        </w:rPr>
        <w:t>Section 3.8.1</w:t>
      </w:r>
    </w:p>
    <w:p w14:paraId="6BFC1183" w14:textId="77777777" w:rsidR="00F9569E" w:rsidRDefault="00F9569E" w:rsidP="00F87FD3">
      <w:pPr>
        <w:numPr>
          <w:ilvl w:val="0"/>
          <w:numId w:val="6"/>
        </w:numPr>
        <w:spacing w:before="120"/>
        <w:rPr>
          <w:rFonts w:ascii="Arial" w:hAnsi="Arial" w:cs="Arial"/>
        </w:rPr>
      </w:pPr>
      <w:r>
        <w:rPr>
          <w:rFonts w:ascii="Arial" w:hAnsi="Arial" w:cs="Arial"/>
        </w:rPr>
        <w:t xml:space="preserve">NPRR1019, </w:t>
      </w:r>
      <w:r w:rsidRPr="00D71206">
        <w:rPr>
          <w:rFonts w:ascii="Arial" w:hAnsi="Arial" w:cs="Arial"/>
        </w:rPr>
        <w:t>Pricing and Settlement Changes for Switchable Generation Resources (SWGRs) Instructed to Switch to ERCOT</w:t>
      </w:r>
      <w:r>
        <w:rPr>
          <w:rFonts w:ascii="Arial" w:hAnsi="Arial" w:cs="Arial"/>
        </w:rPr>
        <w:t xml:space="preserve"> (incorporated 6/10/20)</w:t>
      </w:r>
    </w:p>
    <w:p w14:paraId="4038B2EB" w14:textId="77777777" w:rsidR="00F9569E" w:rsidRPr="00BA16F1" w:rsidRDefault="00F9569E" w:rsidP="00F87FD3">
      <w:pPr>
        <w:numPr>
          <w:ilvl w:val="1"/>
          <w:numId w:val="6"/>
        </w:numPr>
        <w:spacing w:after="120"/>
        <w:rPr>
          <w:rFonts w:ascii="Arial" w:hAnsi="Arial" w:cs="Arial"/>
        </w:rPr>
      </w:pPr>
      <w:r>
        <w:rPr>
          <w:rFonts w:ascii="Arial" w:hAnsi="Arial" w:cs="Arial"/>
        </w:rPr>
        <w:t>Section 3.9.1</w:t>
      </w:r>
    </w:p>
    <w:p w14:paraId="5A34C39A" w14:textId="77777777" w:rsidR="00F9569E" w:rsidRPr="00453632" w:rsidRDefault="00F9569E" w:rsidP="00F87FD3">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3540C9CE" w14:textId="77777777" w:rsidR="00F9569E" w:rsidRPr="00656E27" w:rsidRDefault="00F9569E" w:rsidP="00F87FD3">
      <w:pPr>
        <w:numPr>
          <w:ilvl w:val="0"/>
          <w:numId w:val="6"/>
        </w:numPr>
        <w:rPr>
          <w:rFonts w:ascii="Arial" w:hAnsi="Arial" w:cs="Arial"/>
        </w:rPr>
      </w:pPr>
      <w:r>
        <w:rPr>
          <w:rFonts w:ascii="Arial" w:hAnsi="Arial" w:cs="Arial"/>
        </w:rPr>
        <w:t>NPRR1014</w:t>
      </w:r>
      <w:r w:rsidRPr="00453632">
        <w:rPr>
          <w:rFonts w:ascii="Arial" w:hAnsi="Arial" w:cs="Arial"/>
        </w:rPr>
        <w:t xml:space="preserve">, </w:t>
      </w:r>
      <w:r w:rsidRPr="00204A30">
        <w:rPr>
          <w:rFonts w:ascii="Arial" w:hAnsi="Arial" w:cs="Arial"/>
        </w:rPr>
        <w:t>BESTF-4 Energy Storage Resource Single Model</w:t>
      </w:r>
    </w:p>
    <w:p w14:paraId="118ABC08" w14:textId="77777777" w:rsidR="00F9569E" w:rsidRDefault="00F9569E" w:rsidP="00F87FD3">
      <w:pPr>
        <w:numPr>
          <w:ilvl w:val="1"/>
          <w:numId w:val="6"/>
        </w:numPr>
        <w:tabs>
          <w:tab w:val="num" w:pos="0"/>
        </w:tabs>
        <w:rPr>
          <w:rFonts w:ascii="Arial" w:hAnsi="Arial" w:cs="Arial"/>
        </w:rPr>
      </w:pPr>
      <w:r>
        <w:rPr>
          <w:rFonts w:ascii="Arial" w:hAnsi="Arial" w:cs="Arial"/>
        </w:rPr>
        <w:t>Section 3.2.5</w:t>
      </w:r>
    </w:p>
    <w:p w14:paraId="125C2A5E" w14:textId="77777777" w:rsidR="00F9569E" w:rsidRPr="00204A30" w:rsidRDefault="00F9569E" w:rsidP="00F87FD3">
      <w:pPr>
        <w:numPr>
          <w:ilvl w:val="1"/>
          <w:numId w:val="6"/>
        </w:numPr>
        <w:tabs>
          <w:tab w:val="num" w:pos="0"/>
        </w:tabs>
        <w:spacing w:after="120"/>
        <w:rPr>
          <w:rFonts w:ascii="Arial" w:hAnsi="Arial" w:cs="Arial"/>
        </w:rPr>
      </w:pPr>
      <w:r w:rsidRPr="00204A30">
        <w:rPr>
          <w:rFonts w:ascii="Arial" w:hAnsi="Arial" w:cs="Arial"/>
        </w:rPr>
        <w:t>Section 3.9.1</w:t>
      </w:r>
    </w:p>
    <w:p w14:paraId="74D2191C" w14:textId="77777777" w:rsidR="00F9569E" w:rsidRPr="00656E27" w:rsidRDefault="00F9569E" w:rsidP="00F87FD3">
      <w:pPr>
        <w:numPr>
          <w:ilvl w:val="0"/>
          <w:numId w:val="6"/>
        </w:numPr>
        <w:rPr>
          <w:rFonts w:ascii="Arial" w:hAnsi="Arial" w:cs="Arial"/>
        </w:rPr>
      </w:pPr>
      <w:r>
        <w:rPr>
          <w:rFonts w:ascii="Arial" w:hAnsi="Arial" w:cs="Arial"/>
        </w:rPr>
        <w:t>NPRR1026</w:t>
      </w:r>
      <w:r w:rsidRPr="00453632">
        <w:rPr>
          <w:rFonts w:ascii="Arial" w:hAnsi="Arial" w:cs="Arial"/>
        </w:rPr>
        <w:t xml:space="preserve">, </w:t>
      </w:r>
      <w:r w:rsidRPr="00204A30">
        <w:rPr>
          <w:rFonts w:ascii="Arial" w:hAnsi="Arial" w:cs="Arial"/>
        </w:rPr>
        <w:t>BESTF-7 Self-Limiting Facili</w:t>
      </w:r>
      <w:r>
        <w:rPr>
          <w:rFonts w:ascii="Arial" w:hAnsi="Arial" w:cs="Arial"/>
        </w:rPr>
        <w:t>ties</w:t>
      </w:r>
    </w:p>
    <w:p w14:paraId="3B1A3385" w14:textId="77777777" w:rsidR="00F9569E" w:rsidRDefault="00F9569E" w:rsidP="00F87FD3">
      <w:pPr>
        <w:numPr>
          <w:ilvl w:val="1"/>
          <w:numId w:val="6"/>
        </w:numPr>
        <w:tabs>
          <w:tab w:val="num" w:pos="0"/>
        </w:tabs>
        <w:spacing w:after="120"/>
        <w:rPr>
          <w:rFonts w:ascii="Arial" w:hAnsi="Arial" w:cs="Arial"/>
        </w:rPr>
      </w:pPr>
      <w:r w:rsidRPr="00204A30">
        <w:rPr>
          <w:rFonts w:ascii="Arial" w:hAnsi="Arial" w:cs="Arial"/>
        </w:rPr>
        <w:lastRenderedPageBreak/>
        <w:t>Section 3.9.1</w:t>
      </w:r>
    </w:p>
    <w:p w14:paraId="773741F7" w14:textId="77777777" w:rsidR="00F9569E" w:rsidRDefault="00F9569E" w:rsidP="00F87FD3">
      <w:pPr>
        <w:numPr>
          <w:ilvl w:val="0"/>
          <w:numId w:val="6"/>
        </w:numPr>
        <w:rPr>
          <w:rFonts w:ascii="Arial" w:hAnsi="Arial" w:cs="Arial"/>
        </w:rPr>
      </w:pPr>
      <w:r>
        <w:rPr>
          <w:rFonts w:ascii="Arial" w:hAnsi="Arial" w:cs="Arial"/>
        </w:rPr>
        <w:t xml:space="preserve">NPRR1029, </w:t>
      </w:r>
      <w:r w:rsidRPr="00612E07">
        <w:rPr>
          <w:rFonts w:ascii="Arial" w:hAnsi="Arial" w:cs="Arial"/>
        </w:rPr>
        <w:t>BESTF-6 DC-Coupled Resources</w:t>
      </w:r>
    </w:p>
    <w:p w14:paraId="1DEA99F8" w14:textId="77777777" w:rsidR="00F9569E" w:rsidRDefault="00F9569E" w:rsidP="00F87FD3">
      <w:pPr>
        <w:numPr>
          <w:ilvl w:val="1"/>
          <w:numId w:val="6"/>
        </w:numPr>
        <w:rPr>
          <w:rFonts w:ascii="Arial" w:hAnsi="Arial" w:cs="Arial"/>
        </w:rPr>
      </w:pPr>
      <w:r>
        <w:rPr>
          <w:rFonts w:ascii="Arial" w:hAnsi="Arial" w:cs="Arial"/>
        </w:rPr>
        <w:t>Section 3.2.3</w:t>
      </w:r>
    </w:p>
    <w:p w14:paraId="4C216EAC" w14:textId="77777777" w:rsidR="00F9569E" w:rsidRDefault="00F9569E" w:rsidP="00F87FD3">
      <w:pPr>
        <w:numPr>
          <w:ilvl w:val="1"/>
          <w:numId w:val="6"/>
        </w:numPr>
        <w:spacing w:after="120"/>
        <w:rPr>
          <w:rFonts w:ascii="Arial" w:hAnsi="Arial" w:cs="Arial"/>
        </w:rPr>
      </w:pPr>
      <w:r>
        <w:rPr>
          <w:rFonts w:ascii="Arial" w:hAnsi="Arial" w:cs="Arial"/>
        </w:rPr>
        <w:t>Section 3.9.1</w:t>
      </w:r>
    </w:p>
    <w:p w14:paraId="399FA370" w14:textId="77777777" w:rsidR="00F9569E" w:rsidRDefault="00F9569E" w:rsidP="00F87FD3">
      <w:pPr>
        <w:numPr>
          <w:ilvl w:val="0"/>
          <w:numId w:val="6"/>
        </w:numPr>
        <w:spacing w:before="120"/>
        <w:rPr>
          <w:rFonts w:ascii="Arial" w:hAnsi="Arial" w:cs="Arial"/>
        </w:rPr>
      </w:pPr>
      <w:r>
        <w:rPr>
          <w:rFonts w:ascii="Arial" w:hAnsi="Arial" w:cs="Arial"/>
        </w:rPr>
        <w:t xml:space="preserve">NPRR1039, </w:t>
      </w:r>
      <w:r w:rsidRPr="001A6E62">
        <w:rPr>
          <w:rFonts w:ascii="Arial" w:hAnsi="Arial" w:cs="Arial"/>
        </w:rPr>
        <w:t>Replace the Term MIS Public Area with ERCOT Website</w:t>
      </w:r>
    </w:p>
    <w:p w14:paraId="3C4DC931" w14:textId="77777777" w:rsidR="00F9569E" w:rsidRDefault="00F9569E" w:rsidP="00F87FD3">
      <w:pPr>
        <w:numPr>
          <w:ilvl w:val="1"/>
          <w:numId w:val="6"/>
        </w:numPr>
        <w:rPr>
          <w:rFonts w:ascii="Arial" w:hAnsi="Arial" w:cs="Arial"/>
        </w:rPr>
      </w:pPr>
      <w:r>
        <w:rPr>
          <w:rFonts w:ascii="Arial" w:hAnsi="Arial" w:cs="Arial"/>
        </w:rPr>
        <w:t>Section 3.2.3</w:t>
      </w:r>
    </w:p>
    <w:p w14:paraId="0F2C3DE9" w14:textId="77777777" w:rsidR="00F9569E" w:rsidRDefault="00F9569E" w:rsidP="00F87FD3">
      <w:pPr>
        <w:numPr>
          <w:ilvl w:val="1"/>
          <w:numId w:val="6"/>
        </w:numPr>
        <w:rPr>
          <w:rFonts w:ascii="Arial" w:hAnsi="Arial" w:cs="Arial"/>
        </w:rPr>
      </w:pPr>
      <w:r>
        <w:rPr>
          <w:rFonts w:ascii="Arial" w:hAnsi="Arial" w:cs="Arial"/>
        </w:rPr>
        <w:t>Section 3.2.5</w:t>
      </w:r>
    </w:p>
    <w:p w14:paraId="2F4FD6B5" w14:textId="77777777" w:rsidR="00F9569E" w:rsidRDefault="00F9569E" w:rsidP="00F87FD3">
      <w:pPr>
        <w:numPr>
          <w:ilvl w:val="1"/>
          <w:numId w:val="6"/>
        </w:numPr>
        <w:rPr>
          <w:rFonts w:ascii="Arial" w:hAnsi="Arial" w:cs="Arial"/>
        </w:rPr>
      </w:pPr>
      <w:r>
        <w:rPr>
          <w:rFonts w:ascii="Arial" w:hAnsi="Arial" w:cs="Arial"/>
        </w:rPr>
        <w:t>Section 3.10.7.2.1</w:t>
      </w:r>
      <w:r w:rsidRPr="00B4220A">
        <w:rPr>
          <w:rFonts w:ascii="Arial" w:hAnsi="Arial" w:cs="Arial"/>
        </w:rPr>
        <w:t xml:space="preserve"> </w:t>
      </w:r>
    </w:p>
    <w:p w14:paraId="24ECA709" w14:textId="77777777" w:rsidR="00F9569E" w:rsidRDefault="00F9569E" w:rsidP="00F87FD3">
      <w:pPr>
        <w:numPr>
          <w:ilvl w:val="1"/>
          <w:numId w:val="6"/>
        </w:numPr>
        <w:spacing w:after="120"/>
        <w:rPr>
          <w:rFonts w:ascii="Arial" w:hAnsi="Arial" w:cs="Arial"/>
        </w:rPr>
      </w:pPr>
      <w:r>
        <w:rPr>
          <w:rFonts w:ascii="Arial" w:hAnsi="Arial" w:cs="Arial"/>
        </w:rPr>
        <w:t>Section 3.16</w:t>
      </w:r>
    </w:p>
    <w:p w14:paraId="25D0D079" w14:textId="77777777" w:rsidR="00F9569E" w:rsidRPr="00656E27" w:rsidRDefault="00F9569E" w:rsidP="00F87FD3">
      <w:pPr>
        <w:numPr>
          <w:ilvl w:val="0"/>
          <w:numId w:val="6"/>
        </w:numPr>
        <w:rPr>
          <w:rFonts w:ascii="Arial" w:hAnsi="Arial" w:cs="Arial"/>
        </w:rPr>
      </w:pPr>
      <w:r>
        <w:rPr>
          <w:rFonts w:ascii="Arial" w:hAnsi="Arial" w:cs="Arial"/>
        </w:rPr>
        <w:t>NPRR1043</w:t>
      </w:r>
      <w:r w:rsidRPr="00453632">
        <w:rPr>
          <w:rFonts w:ascii="Arial" w:hAnsi="Arial" w:cs="Arial"/>
        </w:rPr>
        <w:t xml:space="preserve">, </w:t>
      </w:r>
      <w:r w:rsidRPr="006269EF">
        <w:rPr>
          <w:rFonts w:ascii="Arial" w:hAnsi="Arial" w:cs="Arial"/>
        </w:rPr>
        <w:t>Clarification of NPRR986 Language Related to Wholesale Storage Load</w:t>
      </w:r>
    </w:p>
    <w:p w14:paraId="56DA8161" w14:textId="77777777" w:rsidR="00F9569E" w:rsidRDefault="00F9569E" w:rsidP="00F9569E">
      <w:pPr>
        <w:numPr>
          <w:ilvl w:val="1"/>
          <w:numId w:val="6"/>
        </w:numPr>
        <w:tabs>
          <w:tab w:val="num" w:pos="0"/>
        </w:tabs>
        <w:spacing w:after="120"/>
        <w:rPr>
          <w:rFonts w:ascii="Arial" w:hAnsi="Arial" w:cs="Arial"/>
        </w:rPr>
      </w:pPr>
      <w:r>
        <w:rPr>
          <w:rFonts w:ascii="Arial" w:hAnsi="Arial" w:cs="Arial"/>
        </w:rPr>
        <w:t>Section 3.6.1</w:t>
      </w:r>
    </w:p>
    <w:p w14:paraId="0E835139" w14:textId="6B5D89D4" w:rsidR="009A78C7" w:rsidRPr="00656E27" w:rsidRDefault="009A78C7" w:rsidP="009A78C7">
      <w:pPr>
        <w:numPr>
          <w:ilvl w:val="0"/>
          <w:numId w:val="6"/>
        </w:numPr>
        <w:rPr>
          <w:rFonts w:ascii="Arial" w:hAnsi="Arial" w:cs="Arial"/>
        </w:rPr>
      </w:pPr>
      <w:r>
        <w:rPr>
          <w:rFonts w:ascii="Arial" w:hAnsi="Arial" w:cs="Arial"/>
        </w:rPr>
        <w:t>NPRR1048</w:t>
      </w:r>
      <w:r w:rsidRPr="00453632">
        <w:rPr>
          <w:rFonts w:ascii="Arial" w:hAnsi="Arial" w:cs="Arial"/>
        </w:rPr>
        <w:t xml:space="preserve">, </w:t>
      </w:r>
      <w:r w:rsidRPr="009A78C7">
        <w:rPr>
          <w:rFonts w:ascii="Arial" w:hAnsi="Arial" w:cs="Arial"/>
        </w:rPr>
        <w:t>Clarification on NPRR978 Short-Term Adequacy Reports</w:t>
      </w:r>
    </w:p>
    <w:p w14:paraId="17D98300" w14:textId="5D589C39" w:rsidR="009A78C7" w:rsidRPr="009A78C7" w:rsidRDefault="009A78C7" w:rsidP="009A78C7">
      <w:pPr>
        <w:numPr>
          <w:ilvl w:val="1"/>
          <w:numId w:val="6"/>
        </w:numPr>
        <w:tabs>
          <w:tab w:val="num" w:pos="0"/>
        </w:tabs>
        <w:spacing w:after="120"/>
        <w:rPr>
          <w:rFonts w:ascii="Arial" w:hAnsi="Arial" w:cs="Arial"/>
        </w:rPr>
      </w:pPr>
      <w:r>
        <w:rPr>
          <w:rFonts w:ascii="Arial" w:hAnsi="Arial" w:cs="Arial"/>
        </w:rPr>
        <w:t>Section 3.2.3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3D913D" w14:textId="77777777">
        <w:trPr>
          <w:trHeight w:val="350"/>
        </w:trPr>
        <w:tc>
          <w:tcPr>
            <w:tcW w:w="10440" w:type="dxa"/>
            <w:tcBorders>
              <w:bottom w:val="single" w:sz="4" w:space="0" w:color="auto"/>
            </w:tcBorders>
            <w:shd w:val="clear" w:color="auto" w:fill="FFFFFF"/>
            <w:vAlign w:val="center"/>
          </w:tcPr>
          <w:p w14:paraId="2D0A17BE" w14:textId="74B127F2" w:rsidR="009A3772" w:rsidRDefault="00B35B1F">
            <w:pPr>
              <w:pStyle w:val="Header"/>
              <w:jc w:val="center"/>
            </w:pPr>
            <w:r>
              <w:t>Proposed Protocol Language</w:t>
            </w:r>
            <w:r w:rsidR="00F9569E">
              <w:t xml:space="preserve"> Revision</w:t>
            </w:r>
          </w:p>
        </w:tc>
      </w:tr>
    </w:tbl>
    <w:p w14:paraId="4A57747F" w14:textId="77777777" w:rsidR="00282040" w:rsidRPr="00282040" w:rsidRDefault="00282040" w:rsidP="00282040">
      <w:pPr>
        <w:keepNext/>
        <w:tabs>
          <w:tab w:val="left" w:pos="1080"/>
        </w:tabs>
        <w:spacing w:before="240" w:after="240"/>
        <w:ind w:left="1080" w:hanging="1080"/>
        <w:outlineLvl w:val="2"/>
        <w:rPr>
          <w:b/>
          <w:bCs/>
          <w:i/>
          <w:szCs w:val="20"/>
        </w:rPr>
      </w:pPr>
      <w:bookmarkStart w:id="0" w:name="_DEFINITIONS"/>
      <w:bookmarkStart w:id="1" w:name="_Toc204048508"/>
      <w:bookmarkStart w:id="2" w:name="_Toc400526095"/>
      <w:bookmarkStart w:id="3" w:name="_Toc405534413"/>
      <w:bookmarkStart w:id="4" w:name="_Toc406570426"/>
      <w:bookmarkStart w:id="5" w:name="_Toc410910578"/>
      <w:bookmarkStart w:id="6" w:name="_Toc411841006"/>
      <w:bookmarkStart w:id="7" w:name="_Toc422146968"/>
      <w:bookmarkStart w:id="8" w:name="_Toc433020564"/>
      <w:bookmarkStart w:id="9" w:name="_Toc437262005"/>
      <w:bookmarkStart w:id="10" w:name="_Toc478375177"/>
      <w:bookmarkStart w:id="11" w:name="_Toc17706293"/>
      <w:bookmarkEnd w:id="0"/>
      <w:commentRangeStart w:id="12"/>
      <w:r w:rsidRPr="00282040">
        <w:rPr>
          <w:b/>
          <w:bCs/>
          <w:i/>
          <w:szCs w:val="20"/>
        </w:rPr>
        <w:t>3.2.3</w:t>
      </w:r>
      <w:commentRangeEnd w:id="12"/>
      <w:r w:rsidR="00566E2A">
        <w:rPr>
          <w:rStyle w:val="CommentReference"/>
        </w:rPr>
        <w:commentReference w:id="12"/>
      </w:r>
      <w:r w:rsidRPr="00282040">
        <w:rPr>
          <w:b/>
          <w:bCs/>
          <w:i/>
          <w:szCs w:val="20"/>
        </w:rPr>
        <w:tab/>
      </w:r>
      <w:commentRangeStart w:id="13"/>
      <w:r w:rsidRPr="00282040">
        <w:rPr>
          <w:b/>
          <w:bCs/>
          <w:i/>
          <w:szCs w:val="20"/>
        </w:rPr>
        <w:t>System Adequacy Reports</w:t>
      </w:r>
      <w:bookmarkEnd w:id="1"/>
      <w:bookmarkEnd w:id="2"/>
      <w:bookmarkEnd w:id="3"/>
      <w:bookmarkEnd w:id="4"/>
      <w:bookmarkEnd w:id="5"/>
      <w:bookmarkEnd w:id="6"/>
      <w:bookmarkEnd w:id="7"/>
      <w:bookmarkEnd w:id="8"/>
      <w:bookmarkEnd w:id="9"/>
      <w:bookmarkEnd w:id="10"/>
      <w:bookmarkEnd w:id="11"/>
      <w:commentRangeEnd w:id="13"/>
      <w:r w:rsidR="00EC0CF1">
        <w:rPr>
          <w:rStyle w:val="CommentReference"/>
        </w:rPr>
        <w:commentReference w:id="13"/>
      </w:r>
    </w:p>
    <w:p w14:paraId="4DC36D08" w14:textId="77777777" w:rsidR="005010AA" w:rsidRPr="005010AA" w:rsidRDefault="005010AA" w:rsidP="005010AA">
      <w:pPr>
        <w:spacing w:after="240"/>
        <w:ind w:left="720" w:hanging="720"/>
        <w:rPr>
          <w:iCs/>
        </w:rPr>
      </w:pPr>
      <w:bookmarkStart w:id="14" w:name="_Toc204048509"/>
      <w:r w:rsidRPr="005010AA">
        <w:rPr>
          <w:iCs/>
          <w:szCs w:val="20"/>
        </w:rPr>
        <w:t>(1)</w:t>
      </w:r>
      <w:r w:rsidRPr="005010AA">
        <w:rPr>
          <w:iCs/>
          <w:szCs w:val="20"/>
        </w:rPr>
        <w:tab/>
      </w:r>
      <w:r w:rsidRPr="005010AA">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5D3AAEE3" w14:textId="77777777" w:rsidR="005010AA" w:rsidRPr="005010AA" w:rsidRDefault="005010AA" w:rsidP="005010AA">
      <w:pPr>
        <w:spacing w:after="240"/>
        <w:ind w:left="720" w:hanging="720"/>
        <w:rPr>
          <w:iCs/>
          <w:color w:val="000000"/>
        </w:rPr>
      </w:pPr>
      <w:r w:rsidRPr="005010AA">
        <w:rPr>
          <w:iCs/>
          <w:color w:val="000000"/>
        </w:rPr>
        <w:t>(2)</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2F541248" w14:textId="538D88DF"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15" w:author="ERCOT" w:date="2020-01-16T15:03:00Z">
        <w:del w:id="16" w:author="ERCOT 102320" w:date="2020-09-02T15:38:00Z">
          <w:r w:rsidDel="00E27770">
            <w:rPr>
              <w:color w:val="000000"/>
            </w:rPr>
            <w:delText>and Ancillary Service capabilitie</w:delText>
          </w:r>
        </w:del>
      </w:ins>
      <w:ins w:id="17" w:author="ERCOT" w:date="2020-01-17T12:50:00Z">
        <w:del w:id="18" w:author="ERCOT 102320" w:date="2020-09-02T15:38:00Z">
          <w:r w:rsidDel="00E27770">
            <w:rPr>
              <w:color w:val="000000"/>
            </w:rPr>
            <w:delText>s</w:delText>
          </w:r>
        </w:del>
      </w:ins>
      <w:ins w:id="19" w:author="ERCOT" w:date="2020-01-16T15:03:00Z">
        <w:del w:id="20" w:author="ERCOT 102320" w:date="2020-09-02T15:38:00Z">
          <w:r w:rsidDel="00E27770">
            <w:rPr>
              <w:color w:val="000000"/>
            </w:rPr>
            <w:delText xml:space="preserve"> </w:delText>
          </w:r>
        </w:del>
      </w:ins>
      <w:r w:rsidRPr="005010AA">
        <w:rPr>
          <w:color w:val="000000"/>
        </w:rPr>
        <w:t>for each hour, using the COP for the first seven days</w:t>
      </w:r>
      <w:r w:rsidRPr="005010AA">
        <w:rPr>
          <w:szCs w:val="20"/>
        </w:rPr>
        <w:t xml:space="preserve"> and considering Resources with a COP Resource Status listed in paragraph (5)(b)(i) of Section 3.9.1, Current Operating Plan (COP) Criteria</w:t>
      </w:r>
      <w:r w:rsidRPr="005010AA">
        <w:rPr>
          <w:color w:val="000000"/>
        </w:rPr>
        <w:t>;</w:t>
      </w:r>
    </w:p>
    <w:p w14:paraId="474E2980" w14:textId="77777777" w:rsidR="005010AA" w:rsidRPr="005010AA" w:rsidRDefault="005010AA" w:rsidP="005010AA">
      <w:pPr>
        <w:spacing w:after="240"/>
        <w:ind w:left="1440" w:hanging="720"/>
      </w:pPr>
      <w:r w:rsidRPr="005010AA">
        <w:rPr>
          <w:szCs w:val="20"/>
        </w:rPr>
        <w:t>(b)</w:t>
      </w:r>
      <w:r w:rsidRPr="005010AA">
        <w:rPr>
          <w:szCs w:val="20"/>
        </w:rPr>
        <w:tab/>
      </w:r>
      <w:r w:rsidRPr="005010AA">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1C9AE912" w14:textId="77777777" w:rsidR="005010AA" w:rsidRPr="005010AA" w:rsidRDefault="005010AA" w:rsidP="005010AA">
      <w:pPr>
        <w:spacing w:after="240"/>
        <w:ind w:left="2160" w:hanging="720"/>
        <w:rPr>
          <w:szCs w:val="20"/>
        </w:rPr>
      </w:pPr>
      <w:r w:rsidRPr="005010AA">
        <w:rPr>
          <w:szCs w:val="20"/>
        </w:rPr>
        <w:t>(i)</w:t>
      </w:r>
      <w:r w:rsidRPr="005010AA">
        <w:rPr>
          <w:szCs w:val="20"/>
        </w:rPr>
        <w:tab/>
        <w:t xml:space="preserve">IRRs with an Outage Scheduler nature of work other than “New Equipment Energization”; </w:t>
      </w:r>
    </w:p>
    <w:p w14:paraId="7DEC1BA5"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5ED8D6A" w14:textId="77777777" w:rsidR="005010AA" w:rsidRPr="005010AA" w:rsidRDefault="005010AA" w:rsidP="005010AA">
      <w:pPr>
        <w:spacing w:after="240"/>
        <w:ind w:left="2160" w:hanging="720"/>
        <w:rPr>
          <w:color w:val="000000"/>
        </w:rPr>
      </w:pPr>
      <w:r w:rsidRPr="005010AA">
        <w:rPr>
          <w:szCs w:val="20"/>
        </w:rPr>
        <w:lastRenderedPageBreak/>
        <w:t>(iii)</w:t>
      </w:r>
      <w:r w:rsidRPr="005010AA">
        <w:rPr>
          <w:szCs w:val="20"/>
        </w:rPr>
        <w:tab/>
        <w:t>Resources with an Outage Scheduler nature of work “New Equipment Energization”;</w:t>
      </w:r>
    </w:p>
    <w:p w14:paraId="6556FABD" w14:textId="6961B219"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21" w:author="ERCOT" w:date="2020-01-16T15:03:00Z">
        <w:del w:id="22" w:author="ERCOT 102320" w:date="2020-09-02T15:38:00Z">
          <w:r w:rsidDel="00E27770">
            <w:rPr>
              <w:color w:val="000000"/>
            </w:rPr>
            <w:delText>and Ancillary Service capabilitie</w:delText>
          </w:r>
        </w:del>
      </w:ins>
      <w:ins w:id="23" w:author="ERCOT" w:date="2020-01-17T12:50:00Z">
        <w:del w:id="24" w:author="ERCOT 102320" w:date="2020-09-02T15:38:00Z">
          <w:r w:rsidDel="00E27770">
            <w:rPr>
              <w:color w:val="000000"/>
            </w:rPr>
            <w:delText>s</w:delText>
          </w:r>
        </w:del>
      </w:ins>
      <w:ins w:id="25" w:author="ERCOT" w:date="2020-01-16T15:03:00Z">
        <w:del w:id="26" w:author="ERCOT 102320" w:date="2020-09-02T15:38:00Z">
          <w:r w:rsidDel="00E27770">
            <w:rPr>
              <w:color w:val="000000"/>
            </w:rPr>
            <w:delText xml:space="preserve"> </w:delText>
          </w:r>
        </w:del>
      </w:ins>
      <w:r w:rsidRPr="005010AA">
        <w:rPr>
          <w:color w:val="000000"/>
        </w:rPr>
        <w:t>for each hour using the COP</w:t>
      </w:r>
      <w:r w:rsidRPr="005010AA">
        <w:rPr>
          <w:szCs w:val="20"/>
        </w:rPr>
        <w:t xml:space="preserve"> for the first seven days and considering Resources with a COP Resource Status of </w:t>
      </w:r>
      <w:del w:id="27" w:author="ERCOT" w:date="2020-03-02T10:20:00Z">
        <w:r w:rsidRPr="005010AA" w:rsidDel="005010AA">
          <w:rPr>
            <w:szCs w:val="20"/>
          </w:rPr>
          <w:delText>ONRGL, ONCLR, or ONRL</w:delText>
        </w:r>
      </w:del>
      <w:ins w:id="28" w:author="ERCOT" w:date="2020-03-02T10:20:00Z">
        <w:r>
          <w:rPr>
            <w:szCs w:val="20"/>
          </w:rPr>
          <w:t>ONL</w:t>
        </w:r>
      </w:ins>
      <w:r w:rsidRPr="005010AA">
        <w:rPr>
          <w:color w:val="000000"/>
        </w:rPr>
        <w:t>;</w:t>
      </w:r>
    </w:p>
    <w:p w14:paraId="54AD8348" w14:textId="38F90920" w:rsidR="00E27770" w:rsidRDefault="00E27770" w:rsidP="00E27770">
      <w:pPr>
        <w:spacing w:after="240"/>
        <w:ind w:left="1440" w:hanging="720"/>
        <w:rPr>
          <w:ins w:id="29" w:author="ERCOT 102320" w:date="2020-09-02T15:43:00Z"/>
          <w:color w:val="000000"/>
        </w:rPr>
      </w:pPr>
      <w:ins w:id="30" w:author="ERCOT 102320" w:date="2020-09-02T15:43:00Z">
        <w:r>
          <w:rPr>
            <w:color w:val="000000"/>
          </w:rPr>
          <w:t>(d)</w:t>
        </w:r>
        <w:r>
          <w:rPr>
            <w:color w:val="000000"/>
          </w:rPr>
          <w:tab/>
          <w:t>T</w:t>
        </w:r>
        <w:r w:rsidRPr="00E20476">
          <w:rPr>
            <w:color w:val="000000"/>
          </w:rPr>
          <w:t xml:space="preserve">he total capability of Resources </w:t>
        </w:r>
      </w:ins>
      <w:ins w:id="31" w:author="ERCOT 102320" w:date="2020-09-03T12:34:00Z">
        <w:r w:rsidR="00D24798">
          <w:rPr>
            <w:color w:val="000000"/>
          </w:rPr>
          <w:t xml:space="preserve">available </w:t>
        </w:r>
      </w:ins>
      <w:ins w:id="32" w:author="ERCOT 102320" w:date="2020-09-02T15:43:00Z">
        <w:r w:rsidRPr="00E20476">
          <w:rPr>
            <w:color w:val="000000"/>
          </w:rPr>
          <w:t>to provide the following Ancillary Service combinations, using COP</w:t>
        </w:r>
      </w:ins>
      <w:ins w:id="33" w:author="ERCOT 102320" w:date="2020-09-11T15:22:00Z">
        <w:r w:rsidR="004600F7">
          <w:rPr>
            <w:color w:val="000000"/>
          </w:rPr>
          <w:t>s</w:t>
        </w:r>
      </w:ins>
      <w:ins w:id="34" w:author="ERCOT 102320" w:date="2020-09-11T15:21:00Z">
        <w:r w:rsidR="004600F7">
          <w:rPr>
            <w:color w:val="000000"/>
          </w:rPr>
          <w:t xml:space="preserve"> submitted by QSE</w:t>
        </w:r>
      </w:ins>
      <w:ins w:id="35" w:author="ERCOT 102320" w:date="2020-09-11T15:22:00Z">
        <w:r w:rsidR="004600F7">
          <w:rPr>
            <w:color w:val="000000"/>
          </w:rPr>
          <w:t>s</w:t>
        </w:r>
      </w:ins>
      <w:ins w:id="36" w:author="ERCOT 102320" w:date="2020-09-02T15:43:00Z">
        <w:r w:rsidRPr="00E20476">
          <w:rPr>
            <w:color w:val="000000"/>
          </w:rPr>
          <w:t xml:space="preserve"> for the first seven days and </w:t>
        </w:r>
      </w:ins>
      <w:ins w:id="37" w:author="ERCOT 102320" w:date="2020-09-11T15:22:00Z">
        <w:r w:rsidR="004600F7">
          <w:rPr>
            <w:color w:val="000000"/>
          </w:rPr>
          <w:t xml:space="preserve">capped by the </w:t>
        </w:r>
      </w:ins>
      <w:ins w:id="38" w:author="ERCOT 102320" w:date="2020-09-11T15:23:00Z">
        <w:r w:rsidR="004600F7">
          <w:rPr>
            <w:color w:val="000000"/>
          </w:rPr>
          <w:t xml:space="preserve">COP </w:t>
        </w:r>
      </w:ins>
      <w:ins w:id="39" w:author="ERCOT 102320" w:date="2020-09-11T15:22:00Z">
        <w:r w:rsidR="004600F7">
          <w:rPr>
            <w:color w:val="000000"/>
          </w:rPr>
          <w:t xml:space="preserve">limits for </w:t>
        </w:r>
      </w:ins>
      <w:ins w:id="40" w:author="ERCOT 102320" w:date="2020-09-11T15:23:00Z">
        <w:r w:rsidR="004600F7">
          <w:rPr>
            <w:color w:val="000000"/>
          </w:rPr>
          <w:t>individual Resources</w:t>
        </w:r>
      </w:ins>
      <w:ins w:id="41" w:author="ERCOT 102320" w:date="2020-09-14T13:55:00Z">
        <w:r w:rsidR="00623A62">
          <w:rPr>
            <w:color w:val="000000"/>
          </w:rPr>
          <w:t xml:space="preserve">.  A Resource’s capability shall only be included in the sums below if </w:t>
        </w:r>
      </w:ins>
      <w:ins w:id="42" w:author="ERCOT 102320" w:date="2020-09-14T13:56:00Z">
        <w:r w:rsidR="00623A62">
          <w:rPr>
            <w:color w:val="000000"/>
          </w:rPr>
          <w:t>the</w:t>
        </w:r>
      </w:ins>
      <w:ins w:id="43" w:author="ERCOT 102320" w:date="2020-09-14T13:55:00Z">
        <w:r w:rsidR="00623A62">
          <w:rPr>
            <w:color w:val="000000"/>
          </w:rPr>
          <w:t xml:space="preserve"> Resource Status all</w:t>
        </w:r>
      </w:ins>
      <w:ins w:id="44" w:author="ERCOT 102320" w:date="2020-09-14T13:56:00Z">
        <w:r w:rsidR="00623A62">
          <w:rPr>
            <w:color w:val="000000"/>
          </w:rPr>
          <w:t xml:space="preserve">ows the Resource to provide at least one of the Ancillary Services within the </w:t>
        </w:r>
        <w:r w:rsidR="00623A62" w:rsidRPr="007803D1">
          <w:rPr>
            <w:color w:val="000000"/>
          </w:rPr>
          <w:t>sum</w:t>
        </w:r>
      </w:ins>
      <w:ins w:id="45" w:author="ERCOT 102320" w:date="2020-09-03T12:35:00Z">
        <w:r w:rsidR="00D24798">
          <w:rPr>
            <w:color w:val="000000"/>
          </w:rPr>
          <w:t>:</w:t>
        </w:r>
      </w:ins>
    </w:p>
    <w:p w14:paraId="1F923BF9" w14:textId="3F65D668" w:rsidR="00E27770" w:rsidRPr="003E7C8A" w:rsidRDefault="00E27770" w:rsidP="00E27770">
      <w:pPr>
        <w:spacing w:after="240"/>
        <w:ind w:left="2160" w:hanging="720"/>
        <w:rPr>
          <w:ins w:id="46" w:author="ERCOT 102320" w:date="2020-09-02T15:43:00Z"/>
          <w:color w:val="000000"/>
        </w:rPr>
      </w:pPr>
      <w:ins w:id="47" w:author="ERCOT 102320" w:date="2020-09-02T15:43:00Z">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ins>
      <w:ins w:id="48" w:author="ERCOT 102320" w:date="2020-09-03T12:36:00Z">
        <w:r w:rsidR="00D24798">
          <w:rPr>
            <w:color w:val="000000"/>
          </w:rPr>
          <w:t>to provide</w:t>
        </w:r>
        <w:r w:rsidR="00D24798" w:rsidRPr="003E7C8A">
          <w:rPr>
            <w:color w:val="000000"/>
          </w:rPr>
          <w:t xml:space="preserve"> </w:t>
        </w:r>
      </w:ins>
      <w:ins w:id="49" w:author="ERCOT 102320" w:date="2020-09-02T15:43:00Z">
        <w:r w:rsidRPr="003E7C8A">
          <w:rPr>
            <w:color w:val="000000"/>
          </w:rPr>
          <w:t xml:space="preserve">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481378A1" w14:textId="06C49193" w:rsidR="00E27770" w:rsidRPr="003E7C8A" w:rsidRDefault="00E27770" w:rsidP="00E27770">
      <w:pPr>
        <w:spacing w:after="240"/>
        <w:ind w:left="2160" w:hanging="720"/>
        <w:rPr>
          <w:ins w:id="50" w:author="ERCOT 102320" w:date="2020-09-02T15:43:00Z"/>
          <w:color w:val="000000"/>
        </w:rPr>
      </w:pPr>
      <w:ins w:id="51" w:author="ERCOT 102320" w:date="2020-09-02T15:43:00Z">
        <w:r w:rsidRPr="003E7C8A">
          <w:rPr>
            <w:color w:val="000000"/>
          </w:rPr>
          <w:t>(</w:t>
        </w:r>
        <w:r>
          <w:rPr>
            <w:color w:val="000000"/>
          </w:rPr>
          <w:t>ii</w:t>
        </w:r>
        <w:r w:rsidRPr="003E7C8A">
          <w:rPr>
            <w:color w:val="000000"/>
          </w:rPr>
          <w:t>)</w:t>
        </w:r>
        <w:r w:rsidRPr="003E7C8A">
          <w:rPr>
            <w:color w:val="000000"/>
          </w:rPr>
          <w:tab/>
          <w:t xml:space="preserve">Capacity </w:t>
        </w:r>
      </w:ins>
      <w:ins w:id="52" w:author="ERCOT 102320" w:date="2020-09-03T12:36:00Z">
        <w:r w:rsidR="00D24798">
          <w:rPr>
            <w:color w:val="000000"/>
          </w:rPr>
          <w:t>to provide</w:t>
        </w:r>
        <w:r w:rsidR="00D24798" w:rsidRPr="003E7C8A">
          <w:rPr>
            <w:color w:val="000000"/>
          </w:rPr>
          <w:t xml:space="preserve"> </w:t>
        </w:r>
      </w:ins>
      <w:ins w:id="53" w:author="ERCOT 102320" w:date="2020-09-02T15:43:00Z">
        <w:r w:rsidRPr="003E7C8A">
          <w:rPr>
            <w:color w:val="000000"/>
          </w:rPr>
          <w:t xml:space="preserve">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2E0782AB" w14:textId="1C5929E0" w:rsidR="00E27770" w:rsidRPr="003E7C8A" w:rsidRDefault="00E27770" w:rsidP="00E27770">
      <w:pPr>
        <w:spacing w:after="240"/>
        <w:ind w:left="2160" w:hanging="720"/>
        <w:rPr>
          <w:ins w:id="54" w:author="ERCOT 102320" w:date="2020-09-02T15:43:00Z"/>
          <w:color w:val="000000"/>
        </w:rPr>
      </w:pPr>
      <w:ins w:id="55" w:author="ERCOT 102320" w:date="2020-09-02T15:43:00Z">
        <w:r w:rsidRPr="003E7C8A">
          <w:rPr>
            <w:color w:val="000000"/>
          </w:rPr>
          <w:t>(</w:t>
        </w:r>
        <w:r>
          <w:rPr>
            <w:color w:val="000000"/>
          </w:rPr>
          <w:t>iii</w:t>
        </w:r>
        <w:r w:rsidRPr="003E7C8A">
          <w:rPr>
            <w:color w:val="000000"/>
          </w:rPr>
          <w:t>)</w:t>
        </w:r>
        <w:r w:rsidRPr="003E7C8A">
          <w:rPr>
            <w:color w:val="000000"/>
          </w:rPr>
          <w:tab/>
          <w:t xml:space="preserve">Capacity </w:t>
        </w:r>
      </w:ins>
      <w:ins w:id="56" w:author="ERCOT 102320" w:date="2020-09-03T12:36:00Z">
        <w:r w:rsidR="00D24798">
          <w:rPr>
            <w:color w:val="000000"/>
          </w:rPr>
          <w:t>to provide</w:t>
        </w:r>
        <w:r w:rsidR="00D24798" w:rsidRPr="003E7C8A">
          <w:rPr>
            <w:color w:val="000000"/>
          </w:rPr>
          <w:t xml:space="preserve"> </w:t>
        </w:r>
      </w:ins>
      <w:ins w:id="57" w:author="ERCOT 102320" w:date="2020-09-02T15:43:00Z">
        <w:r w:rsidRPr="003E7C8A">
          <w:rPr>
            <w:color w:val="000000"/>
          </w:rPr>
          <w:t xml:space="preserve">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712CAD37" w14:textId="05958F50" w:rsidR="00E27770" w:rsidRPr="003E7C8A" w:rsidRDefault="00E27770" w:rsidP="00E27770">
      <w:pPr>
        <w:spacing w:after="240"/>
        <w:ind w:left="2160" w:hanging="720"/>
        <w:rPr>
          <w:ins w:id="58" w:author="ERCOT 102320" w:date="2020-09-02T15:43:00Z"/>
          <w:color w:val="000000"/>
        </w:rPr>
      </w:pPr>
      <w:ins w:id="59" w:author="ERCOT 102320" w:date="2020-09-02T15:43:00Z">
        <w:r w:rsidRPr="003E7C8A">
          <w:rPr>
            <w:color w:val="000000"/>
          </w:rPr>
          <w:t>(</w:t>
        </w:r>
        <w:r>
          <w:rPr>
            <w:color w:val="000000"/>
          </w:rPr>
          <w:t>iv</w:t>
        </w:r>
        <w:r w:rsidRPr="003E7C8A">
          <w:rPr>
            <w:color w:val="000000"/>
          </w:rPr>
          <w:t>)</w:t>
        </w:r>
        <w:r w:rsidRPr="003E7C8A">
          <w:rPr>
            <w:color w:val="000000"/>
          </w:rPr>
          <w:tab/>
          <w:t xml:space="preserve">Capacity </w:t>
        </w:r>
      </w:ins>
      <w:ins w:id="60" w:author="ERCOT 102320" w:date="2020-09-03T12:36:00Z">
        <w:r w:rsidR="00D24798">
          <w:rPr>
            <w:color w:val="000000"/>
          </w:rPr>
          <w:t>to provide</w:t>
        </w:r>
        <w:r w:rsidR="00D24798" w:rsidRPr="003E7C8A">
          <w:rPr>
            <w:color w:val="000000"/>
          </w:rPr>
          <w:t xml:space="preserve"> </w:t>
        </w:r>
      </w:ins>
      <w:ins w:id="61" w:author="ERCOT 102320" w:date="2020-09-02T15:43:00Z">
        <w:r w:rsidRPr="003E7C8A">
          <w:rPr>
            <w:color w:val="000000"/>
          </w:rPr>
          <w:t xml:space="preserve">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9FE01AD" w14:textId="3B84D5C7" w:rsidR="00E27770" w:rsidRPr="003E7C8A" w:rsidRDefault="00E27770" w:rsidP="00E27770">
      <w:pPr>
        <w:spacing w:after="240"/>
        <w:ind w:left="2160" w:hanging="720"/>
        <w:rPr>
          <w:ins w:id="62" w:author="ERCOT 102320" w:date="2020-09-02T15:43:00Z"/>
          <w:color w:val="000000"/>
        </w:rPr>
      </w:pPr>
      <w:ins w:id="63" w:author="ERCOT 102320" w:date="2020-09-02T15:43:00Z">
        <w:r w:rsidRPr="003E7C8A">
          <w:rPr>
            <w:color w:val="000000"/>
          </w:rPr>
          <w:t>(</w:t>
        </w:r>
        <w:r>
          <w:rPr>
            <w:color w:val="000000"/>
          </w:rPr>
          <w:t>v</w:t>
        </w:r>
        <w:r w:rsidRPr="003E7C8A">
          <w:rPr>
            <w:color w:val="000000"/>
          </w:rPr>
          <w:t>)</w:t>
        </w:r>
        <w:r w:rsidRPr="003E7C8A">
          <w:rPr>
            <w:color w:val="000000"/>
          </w:rPr>
          <w:tab/>
          <w:t xml:space="preserve">Capacity </w:t>
        </w:r>
      </w:ins>
      <w:ins w:id="64" w:author="ERCOT 102320" w:date="2020-09-03T12:36:00Z">
        <w:r w:rsidR="00D24798">
          <w:rPr>
            <w:color w:val="000000"/>
          </w:rPr>
          <w:t>to provide</w:t>
        </w:r>
        <w:r w:rsidR="00D24798" w:rsidRPr="003E7C8A">
          <w:rPr>
            <w:color w:val="000000"/>
          </w:rPr>
          <w:t xml:space="preserve"> </w:t>
        </w:r>
      </w:ins>
      <w:ins w:id="65" w:author="ERCOT 102320" w:date="2020-09-02T15:43: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00933CDE" w14:textId="435290E5" w:rsidR="00E27770" w:rsidRPr="003E7C8A" w:rsidRDefault="00E27770" w:rsidP="00E27770">
      <w:pPr>
        <w:spacing w:after="240"/>
        <w:ind w:left="2160" w:hanging="720"/>
        <w:rPr>
          <w:ins w:id="66" w:author="ERCOT 102320" w:date="2020-09-02T15:43:00Z"/>
          <w:color w:val="000000"/>
        </w:rPr>
      </w:pPr>
      <w:ins w:id="67" w:author="ERCOT 102320" w:date="2020-09-02T15:43:00Z">
        <w:r w:rsidRPr="003E7C8A">
          <w:rPr>
            <w:color w:val="000000"/>
          </w:rPr>
          <w:t>(</w:t>
        </w:r>
        <w:r>
          <w:rPr>
            <w:color w:val="000000"/>
          </w:rPr>
          <w:t>vi</w:t>
        </w:r>
        <w:r w:rsidRPr="003E7C8A">
          <w:rPr>
            <w:color w:val="000000"/>
          </w:rPr>
          <w:t>)</w:t>
        </w:r>
        <w:r w:rsidRPr="003E7C8A">
          <w:rPr>
            <w:color w:val="000000"/>
          </w:rPr>
          <w:tab/>
          <w:t xml:space="preserve">Capacity </w:t>
        </w:r>
      </w:ins>
      <w:ins w:id="68" w:author="ERCOT 102320" w:date="2020-09-03T12:36:00Z">
        <w:r w:rsidR="00D24798">
          <w:rPr>
            <w:color w:val="000000"/>
          </w:rPr>
          <w:t>to provide</w:t>
        </w:r>
        <w:r w:rsidR="00D24798" w:rsidRPr="003E7C8A">
          <w:rPr>
            <w:color w:val="000000"/>
          </w:rPr>
          <w:t xml:space="preserve"> </w:t>
        </w:r>
      </w:ins>
      <w:ins w:id="69" w:author="ERCOT 102320" w:date="2020-09-02T15:43: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2B92BD28" w14:textId="52879436" w:rsidR="00E27770" w:rsidRDefault="00E27770" w:rsidP="00E27770">
      <w:pPr>
        <w:spacing w:after="240"/>
        <w:ind w:left="2160" w:hanging="720"/>
        <w:rPr>
          <w:ins w:id="70" w:author="ERCOT 102320" w:date="2020-09-02T15:43:00Z"/>
          <w:color w:val="000000"/>
        </w:rPr>
      </w:pPr>
      <w:ins w:id="71" w:author="ERCOT 102320" w:date="2020-09-02T15:43:00Z">
        <w:r w:rsidRPr="003E7C8A">
          <w:rPr>
            <w:color w:val="000000"/>
          </w:rPr>
          <w:t>(</w:t>
        </w:r>
        <w:r>
          <w:rPr>
            <w:color w:val="000000"/>
          </w:rPr>
          <w:t>vii</w:t>
        </w:r>
        <w:r w:rsidRPr="003E7C8A">
          <w:rPr>
            <w:color w:val="000000"/>
          </w:rPr>
          <w:t>)</w:t>
        </w:r>
        <w:r w:rsidRPr="003E7C8A">
          <w:rPr>
            <w:color w:val="000000"/>
          </w:rPr>
          <w:tab/>
          <w:t xml:space="preserve">Capacity </w:t>
        </w:r>
      </w:ins>
      <w:ins w:id="72" w:author="ERCOT 102320" w:date="2020-09-03T12:36:00Z">
        <w:r w:rsidR="00D24798">
          <w:rPr>
            <w:color w:val="000000"/>
          </w:rPr>
          <w:t>to provide</w:t>
        </w:r>
        <w:r w:rsidR="00D24798" w:rsidRPr="003E7C8A">
          <w:rPr>
            <w:color w:val="000000"/>
          </w:rPr>
          <w:t xml:space="preserve"> </w:t>
        </w:r>
      </w:ins>
      <w:ins w:id="73" w:author="ERCOT 102320" w:date="2020-09-02T15:43: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ins>
      <w:ins w:id="74" w:author="ERCOT 102320" w:date="2020-09-02T15:44:00Z">
        <w:r>
          <w:rPr>
            <w:color w:val="000000"/>
          </w:rPr>
          <w:t xml:space="preserve"> and</w:t>
        </w:r>
      </w:ins>
    </w:p>
    <w:p w14:paraId="376F7D53" w14:textId="53B8D1FF" w:rsidR="00E27770" w:rsidRPr="005010AA" w:rsidRDefault="00E27770" w:rsidP="00E27770">
      <w:pPr>
        <w:spacing w:after="240"/>
        <w:ind w:left="2160" w:hanging="720"/>
        <w:rPr>
          <w:ins w:id="75" w:author="ERCOT 102320" w:date="2020-09-02T15:43:00Z"/>
          <w:color w:val="000000"/>
        </w:rPr>
      </w:pPr>
      <w:ins w:id="76" w:author="ERCOT 102320" w:date="2020-09-02T15:43:00Z">
        <w:r>
          <w:rPr>
            <w:color w:val="000000"/>
          </w:rPr>
          <w:t>(viii)</w:t>
        </w:r>
        <w:r>
          <w:rPr>
            <w:color w:val="000000"/>
          </w:rPr>
          <w:tab/>
          <w:t xml:space="preserve">Capacity </w:t>
        </w:r>
      </w:ins>
      <w:ins w:id="77" w:author="ERCOT 102320" w:date="2020-09-03T12:36:00Z">
        <w:r w:rsidR="00D24798">
          <w:rPr>
            <w:color w:val="000000"/>
          </w:rPr>
          <w:t>to provide</w:t>
        </w:r>
        <w:r w:rsidR="00D24798" w:rsidRPr="003E7C8A">
          <w:rPr>
            <w:color w:val="000000"/>
          </w:rPr>
          <w:t xml:space="preserve"> </w:t>
        </w:r>
      </w:ins>
      <w:ins w:id="78" w:author="ERCOT 102320" w:date="2020-09-02T15:43:00Z">
        <w:r>
          <w:rPr>
            <w:color w:val="000000"/>
          </w:rPr>
          <w:t>Reg-Down;</w:t>
        </w:r>
      </w:ins>
    </w:p>
    <w:p w14:paraId="54DE1FB1" w14:textId="0AD81DCB" w:rsidR="005010AA" w:rsidRPr="005010AA" w:rsidRDefault="005010AA" w:rsidP="00E27770">
      <w:pPr>
        <w:spacing w:after="240"/>
        <w:ind w:left="1440" w:hanging="720"/>
        <w:rPr>
          <w:color w:val="000000"/>
        </w:rPr>
      </w:pPr>
      <w:r w:rsidRPr="005010AA">
        <w:rPr>
          <w:color w:val="000000"/>
        </w:rPr>
        <w:t>(</w:t>
      </w:r>
      <w:ins w:id="79" w:author="ERCOT 102320" w:date="2020-09-02T15:43:00Z">
        <w:r w:rsidR="00E27770">
          <w:rPr>
            <w:color w:val="000000"/>
          </w:rPr>
          <w:t>e</w:t>
        </w:r>
      </w:ins>
      <w:del w:id="80" w:author="ERCOT 102320" w:date="2020-09-02T15:43:00Z">
        <w:r w:rsidRPr="005010AA" w:rsidDel="00E27770">
          <w:rPr>
            <w:color w:val="000000"/>
          </w:rPr>
          <w:delText>d</w:delText>
        </w:r>
      </w:del>
      <w:r w:rsidRPr="005010AA">
        <w:rPr>
          <w:color w:val="000000"/>
        </w:rPr>
        <w:t>)</w:t>
      </w:r>
      <w:r w:rsidRPr="005010AA">
        <w:rPr>
          <w:color w:val="000000"/>
        </w:rPr>
        <w:tab/>
        <w:t>Forecast Demand for each hour described in Section 3.2.2, Demand Forecasts;</w:t>
      </w:r>
    </w:p>
    <w:p w14:paraId="6872ACE1" w14:textId="1FFB9A83" w:rsidR="005010AA" w:rsidRPr="005010AA" w:rsidRDefault="005010AA" w:rsidP="005010AA">
      <w:pPr>
        <w:spacing w:after="240"/>
        <w:ind w:left="1440" w:hanging="720"/>
        <w:rPr>
          <w:color w:val="000000"/>
        </w:rPr>
      </w:pPr>
      <w:r w:rsidRPr="005010AA">
        <w:rPr>
          <w:color w:val="000000"/>
        </w:rPr>
        <w:t>(</w:t>
      </w:r>
      <w:ins w:id="81" w:author="ERCOT 102320" w:date="2020-09-02T15:43:00Z">
        <w:r w:rsidR="00E27770">
          <w:rPr>
            <w:color w:val="000000"/>
          </w:rPr>
          <w:t>f</w:t>
        </w:r>
      </w:ins>
      <w:del w:id="82" w:author="ERCOT 102320" w:date="2020-09-02T15:43:00Z">
        <w:r w:rsidRPr="005010AA" w:rsidDel="00E27770">
          <w:rPr>
            <w:color w:val="000000"/>
          </w:rPr>
          <w:delText>e</w:delText>
        </w:r>
      </w:del>
      <w:r w:rsidRPr="005010AA">
        <w:rPr>
          <w:color w:val="000000"/>
        </w:rPr>
        <w:t>)</w:t>
      </w:r>
      <w:r w:rsidRPr="005010AA">
        <w:rPr>
          <w:color w:val="000000"/>
        </w:rPr>
        <w:tab/>
      </w:r>
      <w:r w:rsidRPr="005010AA">
        <w:rPr>
          <w:szCs w:val="20"/>
        </w:rPr>
        <w:t>Ancillary Service requirements for the Operating Day and subsequent days, updated daily;</w:t>
      </w:r>
    </w:p>
    <w:p w14:paraId="125F1CF1" w14:textId="12635C0C" w:rsidR="005010AA" w:rsidRPr="005010AA" w:rsidRDefault="005010AA" w:rsidP="005010AA">
      <w:pPr>
        <w:spacing w:after="240"/>
        <w:ind w:left="1440" w:hanging="720"/>
        <w:rPr>
          <w:color w:val="000000"/>
          <w:szCs w:val="20"/>
        </w:rPr>
      </w:pPr>
      <w:r w:rsidRPr="005010AA">
        <w:rPr>
          <w:color w:val="000000"/>
          <w:szCs w:val="20"/>
        </w:rPr>
        <w:t>(</w:t>
      </w:r>
      <w:ins w:id="83" w:author="ERCOT 102320" w:date="2020-09-02T15:43:00Z">
        <w:r w:rsidR="00E27770">
          <w:rPr>
            <w:color w:val="000000"/>
            <w:szCs w:val="20"/>
          </w:rPr>
          <w:t>g</w:t>
        </w:r>
      </w:ins>
      <w:del w:id="84" w:author="ERCOT 102320" w:date="2020-09-02T15:43:00Z">
        <w:r w:rsidRPr="005010AA" w:rsidDel="00E27770">
          <w:rPr>
            <w:color w:val="000000"/>
            <w:szCs w:val="20"/>
          </w:rPr>
          <w:delText>f</w:delText>
        </w:r>
      </w:del>
      <w:r w:rsidRPr="005010AA">
        <w:rPr>
          <w:color w:val="000000"/>
          <w:szCs w:val="20"/>
        </w:rPr>
        <w:t>)</w:t>
      </w:r>
      <w:r w:rsidRPr="005010AA">
        <w:rPr>
          <w:color w:val="000000"/>
          <w:szCs w:val="20"/>
        </w:rPr>
        <w:tab/>
        <w:t>Transmission constraints that have a high probability of being binding in Security-Constrained Economic Dispatch (SCED) or Day-Ahead Market (DAM)</w:t>
      </w:r>
      <w:r w:rsidRPr="005010AA">
        <w:rPr>
          <w:szCs w:val="20"/>
        </w:rPr>
        <w:t xml:space="preserve"> </w:t>
      </w:r>
      <w:r w:rsidRPr="005010AA">
        <w:rPr>
          <w:color w:val="000000"/>
          <w:szCs w:val="20"/>
        </w:rPr>
        <w:t>given the forecasted system conditions for each week including the effects of any transmission or Resource Outages.  The binding constraints may not be updated every hour;</w:t>
      </w:r>
    </w:p>
    <w:p w14:paraId="65E5FDEC" w14:textId="08CF04A4" w:rsidR="005010AA" w:rsidRPr="005010AA" w:rsidRDefault="005010AA" w:rsidP="005010AA">
      <w:pPr>
        <w:spacing w:after="240"/>
        <w:ind w:left="1440" w:hanging="720"/>
        <w:rPr>
          <w:color w:val="000000"/>
          <w:szCs w:val="20"/>
        </w:rPr>
      </w:pPr>
      <w:r w:rsidRPr="005010AA">
        <w:rPr>
          <w:color w:val="000000"/>
          <w:szCs w:val="20"/>
        </w:rPr>
        <w:lastRenderedPageBreak/>
        <w:t>(</w:t>
      </w:r>
      <w:ins w:id="85" w:author="ERCOT 102320" w:date="2020-09-02T15:43:00Z">
        <w:r w:rsidR="00E27770">
          <w:rPr>
            <w:color w:val="000000"/>
            <w:szCs w:val="20"/>
          </w:rPr>
          <w:t>h</w:t>
        </w:r>
      </w:ins>
      <w:del w:id="86" w:author="ERCOT 102320" w:date="2020-09-02T15:43:00Z">
        <w:r w:rsidRPr="005010AA" w:rsidDel="00E27770">
          <w:rPr>
            <w:color w:val="000000"/>
            <w:szCs w:val="20"/>
          </w:rPr>
          <w:delText>g</w:delText>
        </w:r>
      </w:del>
      <w:r w:rsidRPr="005010AA">
        <w:rPr>
          <w:color w:val="000000"/>
          <w:szCs w:val="20"/>
        </w:rPr>
        <w:t>)</w:t>
      </w:r>
      <w:r w:rsidRPr="005010AA">
        <w:rPr>
          <w:color w:val="000000"/>
          <w:szCs w:val="20"/>
        </w:rPr>
        <w:tab/>
        <w:t>For Generation Resources, the available Off-Line Resource capacity that can be started for each hour</w:t>
      </w:r>
      <w:ins w:id="87" w:author="ERCOT" w:date="2020-03-02T10:21:00Z">
        <w:del w:id="88" w:author="ERCOT 102320" w:date="2020-09-02T15:43:00Z">
          <w:r w:rsidDel="00E27770">
            <w:rPr>
              <w:color w:val="000000"/>
              <w:szCs w:val="20"/>
            </w:rPr>
            <w:delText xml:space="preserve"> and Ancillary Service capabilities for each hour</w:delText>
          </w:r>
        </w:del>
      </w:ins>
      <w:r w:rsidRPr="005010AA">
        <w:rPr>
          <w:color w:val="000000"/>
          <w:szCs w:val="20"/>
        </w:rPr>
        <w:t>, using the COP for the first seven days and considering</w:t>
      </w:r>
      <w:r w:rsidRPr="005010AA">
        <w:rPr>
          <w:szCs w:val="20"/>
        </w:rPr>
        <w:t xml:space="preserve"> Resources with a COP Resource Status of OFF</w:t>
      </w:r>
      <w:del w:id="89" w:author="ERCOT" w:date="2020-03-02T10:21:00Z">
        <w:r w:rsidRPr="005010AA" w:rsidDel="005010AA">
          <w:rPr>
            <w:szCs w:val="20"/>
          </w:rPr>
          <w:delText xml:space="preserve"> or OFFNS</w:delText>
        </w:r>
      </w:del>
      <w:r w:rsidRPr="005010AA">
        <w:rPr>
          <w:szCs w:val="20"/>
        </w:rPr>
        <w:t xml:space="preserve"> and temporal constraints</w:t>
      </w:r>
      <w:r w:rsidRPr="005010AA">
        <w:rPr>
          <w:color w:val="000000"/>
          <w:szCs w:val="20"/>
        </w:rPr>
        <w:t>; and</w:t>
      </w:r>
    </w:p>
    <w:p w14:paraId="434B45AA" w14:textId="5784B9E5" w:rsidR="005010AA" w:rsidRPr="005010AA" w:rsidRDefault="005010AA" w:rsidP="005010AA">
      <w:pPr>
        <w:spacing w:after="240"/>
        <w:ind w:left="1440" w:hanging="720"/>
        <w:rPr>
          <w:szCs w:val="20"/>
        </w:rPr>
      </w:pPr>
      <w:r w:rsidRPr="005010AA">
        <w:rPr>
          <w:szCs w:val="20"/>
        </w:rPr>
        <w:t>(</w:t>
      </w:r>
      <w:ins w:id="90" w:author="ERCOT 102320" w:date="2020-09-02T15:43:00Z">
        <w:r w:rsidR="00E27770">
          <w:rPr>
            <w:iCs/>
            <w:szCs w:val="20"/>
          </w:rPr>
          <w:t>i</w:t>
        </w:r>
      </w:ins>
      <w:del w:id="91" w:author="ERCOT 102320" w:date="2020-09-02T15:43:00Z">
        <w:r w:rsidRPr="005010AA" w:rsidDel="00E27770">
          <w:rPr>
            <w:iCs/>
            <w:szCs w:val="20"/>
          </w:rPr>
          <w:delText>h</w:delText>
        </w:r>
      </w:del>
      <w:r w:rsidRPr="005010AA">
        <w:rPr>
          <w:iCs/>
          <w:szCs w:val="20"/>
        </w:rPr>
        <w:t>)</w:t>
      </w:r>
      <w:r w:rsidRPr="005010AA">
        <w:rPr>
          <w:iCs/>
          <w:szCs w:val="20"/>
        </w:rPr>
        <w:tab/>
        <w:t xml:space="preserve">Following each Hourly Reliability Unit Commitment (HRUC), the available On-Line capacity from </w:t>
      </w:r>
      <w:r w:rsidRPr="005010AA">
        <w:rPr>
          <w:color w:val="000000"/>
          <w:szCs w:val="20"/>
        </w:rPr>
        <w:t>Generation</w:t>
      </w:r>
      <w:r w:rsidRPr="005010AA">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010AA" w:rsidRPr="005010AA" w14:paraId="3D7249AC" w14:textId="77777777" w:rsidTr="007F09D0">
        <w:tc>
          <w:tcPr>
            <w:tcW w:w="9350" w:type="dxa"/>
            <w:tcBorders>
              <w:top w:val="single" w:sz="4" w:space="0" w:color="auto"/>
              <w:left w:val="single" w:sz="4" w:space="0" w:color="auto"/>
              <w:bottom w:val="single" w:sz="4" w:space="0" w:color="auto"/>
              <w:right w:val="single" w:sz="4" w:space="0" w:color="auto"/>
            </w:tcBorders>
            <w:shd w:val="clear" w:color="auto" w:fill="D9D9D9"/>
          </w:tcPr>
          <w:p w14:paraId="39BC590F" w14:textId="77777777" w:rsidR="005010AA" w:rsidRPr="005010AA" w:rsidRDefault="005010AA" w:rsidP="005010AA">
            <w:pPr>
              <w:spacing w:before="120" w:after="240"/>
              <w:rPr>
                <w:b/>
                <w:i/>
                <w:szCs w:val="20"/>
              </w:rPr>
            </w:pPr>
            <w:r w:rsidRPr="005010AA">
              <w:rPr>
                <w:b/>
                <w:i/>
                <w:szCs w:val="20"/>
              </w:rPr>
              <w:t>[NPRR962, NPRR974, and NPRR978:  Replace applicable portions of Section 3.2.3 above with the following upon system implementation:]</w:t>
            </w:r>
          </w:p>
          <w:p w14:paraId="09B1672C" w14:textId="77777777" w:rsidR="005010AA" w:rsidRPr="005010AA" w:rsidRDefault="005010AA" w:rsidP="005010AA">
            <w:pPr>
              <w:keepNext/>
              <w:tabs>
                <w:tab w:val="left" w:pos="1080"/>
              </w:tabs>
              <w:spacing w:before="240" w:after="240"/>
              <w:ind w:left="1080" w:hanging="1080"/>
              <w:outlineLvl w:val="2"/>
              <w:rPr>
                <w:b/>
                <w:bCs/>
                <w:i/>
                <w:szCs w:val="20"/>
              </w:rPr>
            </w:pPr>
            <w:bookmarkStart w:id="92" w:name="_Toc10017703"/>
            <w:bookmarkStart w:id="93" w:name="_Toc33773534"/>
            <w:commentRangeStart w:id="94"/>
            <w:r w:rsidRPr="005010AA">
              <w:rPr>
                <w:b/>
                <w:bCs/>
                <w:i/>
                <w:szCs w:val="20"/>
              </w:rPr>
              <w:t>3.2.3</w:t>
            </w:r>
            <w:commentRangeEnd w:id="94"/>
            <w:r w:rsidR="001B2D08">
              <w:rPr>
                <w:rStyle w:val="CommentReference"/>
              </w:rPr>
              <w:commentReference w:id="94"/>
            </w:r>
            <w:r w:rsidRPr="005010AA">
              <w:rPr>
                <w:b/>
                <w:bCs/>
                <w:i/>
                <w:szCs w:val="20"/>
              </w:rPr>
              <w:tab/>
              <w:t>Short-Term System Adequacy Reports</w:t>
            </w:r>
            <w:bookmarkEnd w:id="92"/>
            <w:bookmarkEnd w:id="93"/>
          </w:p>
          <w:p w14:paraId="75CFCAD6" w14:textId="77777777" w:rsidR="005010AA" w:rsidRPr="005010AA" w:rsidRDefault="005010AA" w:rsidP="005010AA">
            <w:pPr>
              <w:spacing w:after="240"/>
              <w:ind w:left="720" w:hanging="720"/>
              <w:rPr>
                <w:iCs/>
                <w:color w:val="000000"/>
              </w:rPr>
            </w:pPr>
            <w:r w:rsidRPr="005010AA">
              <w:rPr>
                <w:iCs/>
                <w:color w:val="000000"/>
              </w:rPr>
              <w:t>(1)</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3FA57B5D" w14:textId="64CA3BA5"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95" w:author="ERCOT" w:date="2020-01-16T15:03:00Z">
              <w:del w:id="96" w:author="ERCOT 102320" w:date="2020-09-02T15:44:00Z">
                <w:r w:rsidDel="00E27770">
                  <w:rPr>
                    <w:color w:val="000000"/>
                  </w:rPr>
                  <w:delText>and Ancillary Service capabilitie</w:delText>
                </w:r>
              </w:del>
            </w:ins>
            <w:ins w:id="97" w:author="ERCOT" w:date="2020-01-17T12:50:00Z">
              <w:del w:id="98" w:author="ERCOT 102320" w:date="2020-09-02T15:44:00Z">
                <w:r w:rsidDel="00E27770">
                  <w:rPr>
                    <w:color w:val="000000"/>
                  </w:rPr>
                  <w:delText>s</w:delText>
                </w:r>
              </w:del>
            </w:ins>
            <w:ins w:id="99" w:author="ERCOT" w:date="2020-01-16T15:03:00Z">
              <w:del w:id="100" w:author="ERCOT 102320" w:date="2020-09-02T15:44:00Z">
                <w:r w:rsidDel="00E27770">
                  <w:rPr>
                    <w:color w:val="000000"/>
                  </w:rPr>
                  <w:delText xml:space="preserve"> </w:delText>
                </w:r>
              </w:del>
            </w:ins>
            <w:r w:rsidRPr="005010AA">
              <w:rPr>
                <w:color w:val="000000"/>
              </w:rPr>
              <w:t>for each hour, aggregated by Load Zone, using the COP for the first seven days</w:t>
            </w:r>
            <w:r w:rsidRPr="005010AA">
              <w:t xml:space="preserve"> and considering Resources with a COP Resource Status listed in paragraph (5)(b)(i) of Section 3.9.1, Current Operating Plan (COP) Criteria</w:t>
            </w:r>
            <w:r w:rsidRPr="005010AA">
              <w:rPr>
                <w:color w:val="000000"/>
              </w:rPr>
              <w:t>;</w:t>
            </w:r>
          </w:p>
          <w:p w14:paraId="4A7A6FEF" w14:textId="77777777" w:rsidR="005010AA" w:rsidRPr="005010AA" w:rsidRDefault="005010AA" w:rsidP="005010AA">
            <w:pPr>
              <w:spacing w:after="240"/>
              <w:ind w:left="1440" w:hanging="720"/>
            </w:pPr>
            <w:r w:rsidRPr="005010AA">
              <w:t>(b)</w:t>
            </w:r>
            <w:r w:rsidRPr="005010AA">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5624F2CC" w14:textId="77777777" w:rsidR="005010AA" w:rsidRPr="005010AA" w:rsidRDefault="005010AA" w:rsidP="005010AA">
            <w:pPr>
              <w:spacing w:after="240"/>
              <w:ind w:left="2160" w:hanging="720"/>
              <w:rPr>
                <w:szCs w:val="20"/>
              </w:rPr>
            </w:pPr>
            <w:r w:rsidRPr="005010AA">
              <w:rPr>
                <w:szCs w:val="20"/>
              </w:rPr>
              <w:t>(i)</w:t>
            </w:r>
            <w:r w:rsidRPr="005010AA">
              <w:rPr>
                <w:szCs w:val="20"/>
              </w:rPr>
              <w:tab/>
              <w:t xml:space="preserve">IRRs with an Outage Scheduler nature of work other than “New Equipment Energization”; </w:t>
            </w:r>
          </w:p>
          <w:p w14:paraId="6283672E"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61A3F34"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17F79286" w14:textId="573236F5"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101" w:author="ERCOT" w:date="2020-03-02T10:20:00Z">
              <w:del w:id="102" w:author="ERCOT 102320" w:date="2020-09-02T15:44:00Z">
                <w:r w:rsidDel="00E27770">
                  <w:rPr>
                    <w:color w:val="000000"/>
                  </w:rPr>
                  <w:delText xml:space="preserve">and Ancillary Service capabilities </w:delText>
                </w:r>
              </w:del>
            </w:ins>
            <w:r w:rsidRPr="005010AA">
              <w:rPr>
                <w:color w:val="000000"/>
              </w:rPr>
              <w:t>for each hour aggregated by Load Zone, using the COP</w:t>
            </w:r>
            <w:r w:rsidRPr="005010AA">
              <w:t xml:space="preserve"> for the first seven days </w:t>
            </w:r>
            <w:r w:rsidRPr="005010AA">
              <w:lastRenderedPageBreak/>
              <w:t xml:space="preserve">and considering Resources with a COP Resource Status of </w:t>
            </w:r>
            <w:del w:id="103" w:author="ERCOT" w:date="2020-03-02T10:20:00Z">
              <w:r w:rsidRPr="005010AA" w:rsidDel="005010AA">
                <w:delText>ONRGL, ONCLR, or ONRL</w:delText>
              </w:r>
            </w:del>
            <w:ins w:id="104" w:author="ERCOT" w:date="2020-03-02T10:20:00Z">
              <w:r>
                <w:t>ONL</w:t>
              </w:r>
            </w:ins>
            <w:r w:rsidRPr="005010AA">
              <w:rPr>
                <w:color w:val="000000"/>
              </w:rPr>
              <w:t>;</w:t>
            </w:r>
          </w:p>
          <w:p w14:paraId="4F875E42" w14:textId="3A1D2E6B" w:rsidR="00E27770" w:rsidRDefault="00E27770" w:rsidP="00E27770">
            <w:pPr>
              <w:spacing w:after="240"/>
              <w:ind w:left="1440" w:hanging="720"/>
              <w:rPr>
                <w:ins w:id="105" w:author="ERCOT 102320" w:date="2020-09-02T15:45:00Z"/>
                <w:color w:val="000000"/>
              </w:rPr>
            </w:pPr>
            <w:ins w:id="106" w:author="ERCOT 102320" w:date="2020-09-02T15:45:00Z">
              <w:r>
                <w:rPr>
                  <w:color w:val="000000"/>
                </w:rPr>
                <w:t>(d)</w:t>
              </w:r>
              <w:r>
                <w:rPr>
                  <w:color w:val="000000"/>
                </w:rPr>
                <w:tab/>
                <w:t>T</w:t>
              </w:r>
              <w:r w:rsidRPr="00E20476">
                <w:rPr>
                  <w:color w:val="000000"/>
                </w:rPr>
                <w:t xml:space="preserve">he total capability of Resources </w:t>
              </w:r>
            </w:ins>
            <w:ins w:id="107" w:author="ERCOT 102320" w:date="2020-09-03T12:36:00Z">
              <w:r w:rsidR="00D24798">
                <w:rPr>
                  <w:color w:val="000000"/>
                </w:rPr>
                <w:t xml:space="preserve">available </w:t>
              </w:r>
            </w:ins>
            <w:ins w:id="108" w:author="ERCOT 102320" w:date="2020-09-02T15:45:00Z">
              <w:r w:rsidRPr="00E20476">
                <w:rPr>
                  <w:color w:val="000000"/>
                </w:rPr>
                <w:t>to provide the following Ancillary Service combinations, using COP</w:t>
              </w:r>
            </w:ins>
            <w:ins w:id="109" w:author="ERCOT 102320" w:date="2020-09-14T13:58:00Z">
              <w:r w:rsidR="00623A62">
                <w:rPr>
                  <w:color w:val="000000"/>
                </w:rPr>
                <w:t>s submitted by QSEs</w:t>
              </w:r>
            </w:ins>
            <w:ins w:id="110" w:author="ERCOT 102320" w:date="2020-09-02T15:45:00Z">
              <w:r w:rsidRPr="00E20476">
                <w:rPr>
                  <w:color w:val="000000"/>
                </w:rPr>
                <w:t xml:space="preserve"> for the first seven days and </w:t>
              </w:r>
            </w:ins>
            <w:ins w:id="111" w:author="ERCOT 102320" w:date="2020-09-14T13:57:00Z">
              <w:r w:rsidR="00623A62">
                <w:rPr>
                  <w:color w:val="000000"/>
                </w:rPr>
                <w:t>capped by the COP limits for individual Resources.  A Resource’s capability shall only be included in the sums below if the Resource Status allows the Resource to provide at least one of the Ancillary Services within the sum</w:t>
              </w:r>
            </w:ins>
            <w:ins w:id="112" w:author="ERCOT 102320" w:date="2020-09-03T12:37:00Z">
              <w:r w:rsidR="00D24798">
                <w:rPr>
                  <w:color w:val="000000"/>
                </w:rPr>
                <w:t>:</w:t>
              </w:r>
            </w:ins>
          </w:p>
          <w:p w14:paraId="1737D701" w14:textId="382E5DBA" w:rsidR="00E27770" w:rsidRPr="003E7C8A" w:rsidRDefault="00E27770" w:rsidP="00E27770">
            <w:pPr>
              <w:spacing w:after="240"/>
              <w:ind w:left="2160" w:hanging="720"/>
              <w:rPr>
                <w:ins w:id="113" w:author="ERCOT 102320" w:date="2020-09-02T15:45:00Z"/>
                <w:color w:val="000000"/>
              </w:rPr>
            </w:pPr>
            <w:ins w:id="114" w:author="ERCOT 102320" w:date="2020-09-02T15:45:00Z">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ins>
            <w:ins w:id="115" w:author="ERCOT 102320" w:date="2020-09-03T12:36:00Z">
              <w:r w:rsidR="00D24798">
                <w:rPr>
                  <w:color w:val="000000"/>
                </w:rPr>
                <w:t>to provide</w:t>
              </w:r>
              <w:r w:rsidR="00D24798" w:rsidRPr="003E7C8A">
                <w:rPr>
                  <w:color w:val="000000"/>
                </w:rPr>
                <w:t xml:space="preserve"> </w:t>
              </w:r>
            </w:ins>
            <w:ins w:id="116" w:author="ERCOT 102320" w:date="2020-09-02T15:45:00Z">
              <w:r w:rsidRPr="003E7C8A">
                <w:rPr>
                  <w:color w:val="000000"/>
                </w:rPr>
                <w:t xml:space="preserve">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44010B6" w14:textId="3C1502D9" w:rsidR="00E27770" w:rsidRPr="003E7C8A" w:rsidRDefault="00E27770" w:rsidP="00E27770">
            <w:pPr>
              <w:spacing w:after="240"/>
              <w:ind w:left="2160" w:hanging="720"/>
              <w:rPr>
                <w:ins w:id="117" w:author="ERCOT 102320" w:date="2020-09-02T15:45:00Z"/>
                <w:color w:val="000000"/>
              </w:rPr>
            </w:pPr>
            <w:ins w:id="118" w:author="ERCOT 102320" w:date="2020-09-02T15:45:00Z">
              <w:r w:rsidRPr="003E7C8A">
                <w:rPr>
                  <w:color w:val="000000"/>
                </w:rPr>
                <w:t>(</w:t>
              </w:r>
              <w:r>
                <w:rPr>
                  <w:color w:val="000000"/>
                </w:rPr>
                <w:t>ii</w:t>
              </w:r>
              <w:r w:rsidRPr="003E7C8A">
                <w:rPr>
                  <w:color w:val="000000"/>
                </w:rPr>
                <w:t>)</w:t>
              </w:r>
              <w:r w:rsidRPr="003E7C8A">
                <w:rPr>
                  <w:color w:val="000000"/>
                </w:rPr>
                <w:tab/>
                <w:t xml:space="preserve">Capacity </w:t>
              </w:r>
            </w:ins>
            <w:ins w:id="119" w:author="ERCOT 102320" w:date="2020-09-03T12:36:00Z">
              <w:r w:rsidR="00D24798">
                <w:rPr>
                  <w:color w:val="000000"/>
                </w:rPr>
                <w:t>to provide</w:t>
              </w:r>
              <w:r w:rsidR="00D24798" w:rsidRPr="003E7C8A">
                <w:rPr>
                  <w:color w:val="000000"/>
                </w:rPr>
                <w:t xml:space="preserve"> </w:t>
              </w:r>
            </w:ins>
            <w:ins w:id="120" w:author="ERCOT 102320" w:date="2020-09-02T15:45:00Z">
              <w:r w:rsidRPr="003E7C8A">
                <w:rPr>
                  <w:color w:val="000000"/>
                </w:rPr>
                <w:t xml:space="preserve">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38CDFDAB" w14:textId="60555545" w:rsidR="00E27770" w:rsidRPr="003E7C8A" w:rsidRDefault="00E27770" w:rsidP="00E27770">
            <w:pPr>
              <w:spacing w:after="240"/>
              <w:ind w:left="2160" w:hanging="720"/>
              <w:rPr>
                <w:ins w:id="121" w:author="ERCOT 102320" w:date="2020-09-02T15:45:00Z"/>
                <w:color w:val="000000"/>
              </w:rPr>
            </w:pPr>
            <w:ins w:id="122" w:author="ERCOT 102320" w:date="2020-09-02T15:45:00Z">
              <w:r w:rsidRPr="003E7C8A">
                <w:rPr>
                  <w:color w:val="000000"/>
                </w:rPr>
                <w:t>(</w:t>
              </w:r>
              <w:r>
                <w:rPr>
                  <w:color w:val="000000"/>
                </w:rPr>
                <w:t>iii</w:t>
              </w:r>
              <w:r w:rsidRPr="003E7C8A">
                <w:rPr>
                  <w:color w:val="000000"/>
                </w:rPr>
                <w:t>)</w:t>
              </w:r>
              <w:r w:rsidRPr="003E7C8A">
                <w:rPr>
                  <w:color w:val="000000"/>
                </w:rPr>
                <w:tab/>
                <w:t xml:space="preserve">Capacity </w:t>
              </w:r>
            </w:ins>
            <w:ins w:id="123" w:author="ERCOT 102320" w:date="2020-09-03T12:36:00Z">
              <w:r w:rsidR="00D24798">
                <w:rPr>
                  <w:color w:val="000000"/>
                </w:rPr>
                <w:t>to provide</w:t>
              </w:r>
              <w:r w:rsidR="00D24798" w:rsidRPr="003E7C8A">
                <w:rPr>
                  <w:color w:val="000000"/>
                </w:rPr>
                <w:t xml:space="preserve"> </w:t>
              </w:r>
            </w:ins>
            <w:ins w:id="124" w:author="ERCOT 102320" w:date="2020-09-02T15:45:00Z">
              <w:r w:rsidRPr="003E7C8A">
                <w:rPr>
                  <w:color w:val="000000"/>
                </w:rPr>
                <w:t xml:space="preserve">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1896402" w14:textId="48E17E27" w:rsidR="00E27770" w:rsidRPr="003E7C8A" w:rsidRDefault="00E27770" w:rsidP="00E27770">
            <w:pPr>
              <w:spacing w:after="240"/>
              <w:ind w:left="2160" w:hanging="720"/>
              <w:rPr>
                <w:ins w:id="125" w:author="ERCOT 102320" w:date="2020-09-02T15:45:00Z"/>
                <w:color w:val="000000"/>
              </w:rPr>
            </w:pPr>
            <w:ins w:id="126" w:author="ERCOT 102320" w:date="2020-09-02T15:45:00Z">
              <w:r w:rsidRPr="003E7C8A">
                <w:rPr>
                  <w:color w:val="000000"/>
                </w:rPr>
                <w:t>(</w:t>
              </w:r>
              <w:r>
                <w:rPr>
                  <w:color w:val="000000"/>
                </w:rPr>
                <w:t>iv</w:t>
              </w:r>
              <w:r w:rsidRPr="003E7C8A">
                <w:rPr>
                  <w:color w:val="000000"/>
                </w:rPr>
                <w:t>)</w:t>
              </w:r>
              <w:r w:rsidRPr="003E7C8A">
                <w:rPr>
                  <w:color w:val="000000"/>
                </w:rPr>
                <w:tab/>
                <w:t xml:space="preserve">Capacity </w:t>
              </w:r>
            </w:ins>
            <w:ins w:id="127" w:author="ERCOT 102320" w:date="2020-09-03T12:36:00Z">
              <w:r w:rsidR="00D24798">
                <w:rPr>
                  <w:color w:val="000000"/>
                </w:rPr>
                <w:t>to provide</w:t>
              </w:r>
              <w:r w:rsidR="00D24798" w:rsidRPr="003E7C8A">
                <w:rPr>
                  <w:color w:val="000000"/>
                </w:rPr>
                <w:t xml:space="preserve"> </w:t>
              </w:r>
            </w:ins>
            <w:ins w:id="128" w:author="ERCOT 102320" w:date="2020-09-02T15:45:00Z">
              <w:r w:rsidRPr="003E7C8A">
                <w:rPr>
                  <w:color w:val="000000"/>
                </w:rPr>
                <w:t xml:space="preserve">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1ECE873B" w14:textId="6ED0F9D1" w:rsidR="00E27770" w:rsidRPr="003E7C8A" w:rsidRDefault="00E27770" w:rsidP="00E27770">
            <w:pPr>
              <w:spacing w:after="240"/>
              <w:ind w:left="2160" w:hanging="720"/>
              <w:rPr>
                <w:ins w:id="129" w:author="ERCOT 102320" w:date="2020-09-02T15:45:00Z"/>
                <w:color w:val="000000"/>
              </w:rPr>
            </w:pPr>
            <w:ins w:id="130" w:author="ERCOT 102320" w:date="2020-09-02T15:45:00Z">
              <w:r w:rsidRPr="003E7C8A">
                <w:rPr>
                  <w:color w:val="000000"/>
                </w:rPr>
                <w:t>(</w:t>
              </w:r>
              <w:r>
                <w:rPr>
                  <w:color w:val="000000"/>
                </w:rPr>
                <w:t>v</w:t>
              </w:r>
              <w:r w:rsidRPr="003E7C8A">
                <w:rPr>
                  <w:color w:val="000000"/>
                </w:rPr>
                <w:t>)</w:t>
              </w:r>
              <w:r w:rsidRPr="003E7C8A">
                <w:rPr>
                  <w:color w:val="000000"/>
                </w:rPr>
                <w:tab/>
                <w:t xml:space="preserve">Capacity </w:t>
              </w:r>
            </w:ins>
            <w:ins w:id="131" w:author="ERCOT 102320" w:date="2020-09-03T12:36:00Z">
              <w:r w:rsidR="00D24798">
                <w:rPr>
                  <w:color w:val="000000"/>
                </w:rPr>
                <w:t>to provide</w:t>
              </w:r>
              <w:r w:rsidR="00D24798" w:rsidRPr="003E7C8A">
                <w:rPr>
                  <w:color w:val="000000"/>
                </w:rPr>
                <w:t xml:space="preserve"> </w:t>
              </w:r>
            </w:ins>
            <w:ins w:id="132" w:author="ERCOT 102320" w:date="2020-09-02T15:45: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7426A87D" w14:textId="1AED609A" w:rsidR="00E27770" w:rsidRPr="003E7C8A" w:rsidRDefault="00E27770" w:rsidP="00E27770">
            <w:pPr>
              <w:spacing w:after="240"/>
              <w:ind w:left="2160" w:hanging="720"/>
              <w:rPr>
                <w:ins w:id="133" w:author="ERCOT 102320" w:date="2020-09-02T15:45:00Z"/>
                <w:color w:val="000000"/>
              </w:rPr>
            </w:pPr>
            <w:ins w:id="134" w:author="ERCOT 102320" w:date="2020-09-02T15:45:00Z">
              <w:r w:rsidRPr="003E7C8A">
                <w:rPr>
                  <w:color w:val="000000"/>
                </w:rPr>
                <w:t>(</w:t>
              </w:r>
              <w:r>
                <w:rPr>
                  <w:color w:val="000000"/>
                </w:rPr>
                <w:t>vi</w:t>
              </w:r>
              <w:r w:rsidRPr="003E7C8A">
                <w:rPr>
                  <w:color w:val="000000"/>
                </w:rPr>
                <w:t>)</w:t>
              </w:r>
              <w:r w:rsidRPr="003E7C8A">
                <w:rPr>
                  <w:color w:val="000000"/>
                </w:rPr>
                <w:tab/>
                <w:t xml:space="preserve">Capacity </w:t>
              </w:r>
            </w:ins>
            <w:ins w:id="135" w:author="ERCOT 102320" w:date="2020-09-03T12:36:00Z">
              <w:r w:rsidR="00D24798">
                <w:rPr>
                  <w:color w:val="000000"/>
                </w:rPr>
                <w:t>to provide</w:t>
              </w:r>
              <w:r w:rsidR="00D24798" w:rsidRPr="003E7C8A">
                <w:rPr>
                  <w:color w:val="000000"/>
                </w:rPr>
                <w:t xml:space="preserve"> </w:t>
              </w:r>
            </w:ins>
            <w:ins w:id="136" w:author="ERCOT 102320" w:date="2020-09-02T15:45: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0A1ABD3F" w14:textId="4EFA1CF6" w:rsidR="00E27770" w:rsidRDefault="00E27770" w:rsidP="00E27770">
            <w:pPr>
              <w:spacing w:after="240"/>
              <w:ind w:left="2160" w:hanging="720"/>
              <w:rPr>
                <w:ins w:id="137" w:author="ERCOT 102320" w:date="2020-09-02T15:45:00Z"/>
                <w:color w:val="000000"/>
              </w:rPr>
            </w:pPr>
            <w:ins w:id="138" w:author="ERCOT 102320" w:date="2020-09-02T15:45:00Z">
              <w:r w:rsidRPr="003E7C8A">
                <w:rPr>
                  <w:color w:val="000000"/>
                </w:rPr>
                <w:t>(</w:t>
              </w:r>
              <w:r>
                <w:rPr>
                  <w:color w:val="000000"/>
                </w:rPr>
                <w:t>vii</w:t>
              </w:r>
              <w:r w:rsidRPr="003E7C8A">
                <w:rPr>
                  <w:color w:val="000000"/>
                </w:rPr>
                <w:t>)</w:t>
              </w:r>
              <w:r w:rsidRPr="003E7C8A">
                <w:rPr>
                  <w:color w:val="000000"/>
                </w:rPr>
                <w:tab/>
                <w:t xml:space="preserve">Capacity </w:t>
              </w:r>
            </w:ins>
            <w:ins w:id="139" w:author="ERCOT 102320" w:date="2020-09-03T12:36:00Z">
              <w:r w:rsidR="00D24798">
                <w:rPr>
                  <w:color w:val="000000"/>
                </w:rPr>
                <w:t>to provide</w:t>
              </w:r>
              <w:r w:rsidR="00D24798" w:rsidRPr="003E7C8A">
                <w:rPr>
                  <w:color w:val="000000"/>
                </w:rPr>
                <w:t xml:space="preserve"> </w:t>
              </w:r>
            </w:ins>
            <w:ins w:id="140" w:author="ERCOT 102320" w:date="2020-09-02T15:45: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ins>
          </w:p>
          <w:p w14:paraId="3EDADADA" w14:textId="6A519A50" w:rsidR="00E27770" w:rsidRPr="005010AA" w:rsidRDefault="00E27770" w:rsidP="00E27770">
            <w:pPr>
              <w:spacing w:after="240"/>
              <w:ind w:left="2160" w:hanging="720"/>
              <w:rPr>
                <w:ins w:id="141" w:author="ERCOT 102320" w:date="2020-09-02T15:45:00Z"/>
                <w:color w:val="000000"/>
              </w:rPr>
            </w:pPr>
            <w:ins w:id="142" w:author="ERCOT 102320" w:date="2020-09-02T15:45:00Z">
              <w:r>
                <w:rPr>
                  <w:color w:val="000000"/>
                </w:rPr>
                <w:t>(viii)</w:t>
              </w:r>
              <w:r>
                <w:rPr>
                  <w:color w:val="000000"/>
                </w:rPr>
                <w:tab/>
                <w:t xml:space="preserve">Capacity </w:t>
              </w:r>
            </w:ins>
            <w:ins w:id="143" w:author="ERCOT 102320" w:date="2020-09-03T12:36:00Z">
              <w:r w:rsidR="00D24798">
                <w:rPr>
                  <w:color w:val="000000"/>
                </w:rPr>
                <w:t>to provide</w:t>
              </w:r>
              <w:r w:rsidR="00D24798" w:rsidRPr="003E7C8A">
                <w:rPr>
                  <w:color w:val="000000"/>
                </w:rPr>
                <w:t xml:space="preserve"> </w:t>
              </w:r>
            </w:ins>
            <w:ins w:id="144" w:author="ERCOT 102320" w:date="2020-09-02T15:45:00Z">
              <w:r>
                <w:rPr>
                  <w:color w:val="000000"/>
                </w:rPr>
                <w:t>Reg-Down;</w:t>
              </w:r>
            </w:ins>
          </w:p>
          <w:p w14:paraId="0FBCCFFC" w14:textId="72334AFD" w:rsidR="005010AA" w:rsidRPr="005010AA" w:rsidRDefault="005010AA" w:rsidP="00E27770">
            <w:pPr>
              <w:spacing w:after="240"/>
              <w:ind w:left="1440" w:hanging="720"/>
              <w:rPr>
                <w:color w:val="000000"/>
              </w:rPr>
            </w:pPr>
            <w:r w:rsidRPr="005010AA">
              <w:rPr>
                <w:color w:val="000000"/>
              </w:rPr>
              <w:t>(</w:t>
            </w:r>
            <w:ins w:id="145" w:author="ERCOT 102320" w:date="2020-09-02T15:45:00Z">
              <w:r w:rsidR="00E27770">
                <w:rPr>
                  <w:color w:val="000000"/>
                </w:rPr>
                <w:t>e</w:t>
              </w:r>
            </w:ins>
            <w:del w:id="146" w:author="ERCOT 102320" w:date="2020-09-02T15:45:00Z">
              <w:r w:rsidRPr="005010AA" w:rsidDel="00E27770">
                <w:rPr>
                  <w:color w:val="000000"/>
                </w:rPr>
                <w:delText>d</w:delText>
              </w:r>
            </w:del>
            <w:r w:rsidRPr="005010AA">
              <w:rPr>
                <w:color w:val="000000"/>
              </w:rPr>
              <w:t>)</w:t>
            </w:r>
            <w:r w:rsidRPr="005010AA">
              <w:rPr>
                <w:color w:val="000000"/>
              </w:rPr>
              <w:tab/>
              <w:t>Forecast Demand for each hour described in Section 3.2.2, Demand Forecasts;</w:t>
            </w:r>
          </w:p>
          <w:p w14:paraId="5983BDF4" w14:textId="34D0B0EA" w:rsidR="005010AA" w:rsidRPr="005010AA" w:rsidRDefault="005010AA" w:rsidP="005010AA">
            <w:pPr>
              <w:spacing w:after="240"/>
              <w:ind w:left="1440" w:hanging="720"/>
              <w:rPr>
                <w:color w:val="000000"/>
              </w:rPr>
            </w:pPr>
            <w:r w:rsidRPr="005010AA">
              <w:rPr>
                <w:color w:val="000000"/>
              </w:rPr>
              <w:t>(</w:t>
            </w:r>
            <w:ins w:id="147" w:author="ERCOT 102320" w:date="2020-09-02T15:45:00Z">
              <w:r w:rsidR="00E27770">
                <w:rPr>
                  <w:color w:val="000000"/>
                </w:rPr>
                <w:t>f</w:t>
              </w:r>
            </w:ins>
            <w:del w:id="148" w:author="ERCOT 102320" w:date="2020-09-02T15:45:00Z">
              <w:r w:rsidRPr="005010AA" w:rsidDel="00E27770">
                <w:rPr>
                  <w:color w:val="000000"/>
                </w:rPr>
                <w:delText>e</w:delText>
              </w:r>
            </w:del>
            <w:r w:rsidRPr="005010AA">
              <w:rPr>
                <w:color w:val="000000"/>
              </w:rPr>
              <w:t>)</w:t>
            </w:r>
            <w:r w:rsidRPr="005010AA">
              <w:rPr>
                <w:color w:val="000000"/>
              </w:rPr>
              <w:tab/>
              <w:t>For Generation Resources, the available Off-Line Resource capacity that can be started for each hour</w:t>
            </w:r>
            <w:ins w:id="149" w:author="ERCOT" w:date="2020-03-02T10:21:00Z">
              <w:del w:id="150" w:author="ERCOT 102320" w:date="2020-09-02T15:45:00Z">
                <w:r w:rsidDel="00E27770">
                  <w:rPr>
                    <w:color w:val="000000"/>
                    <w:szCs w:val="20"/>
                  </w:rPr>
                  <w:delText xml:space="preserve"> and Ancillary Service capabilities for each hour</w:delText>
                </w:r>
              </w:del>
            </w:ins>
            <w:r w:rsidRPr="005010AA">
              <w:rPr>
                <w:color w:val="000000"/>
              </w:rPr>
              <w:t>, aggregated by Load Zone, using the COP for the first seven days and considering</w:t>
            </w:r>
            <w:r w:rsidRPr="005010AA">
              <w:t xml:space="preserve"> Resources with a COP Resource Status of OFF</w:t>
            </w:r>
            <w:del w:id="151" w:author="ERCOT" w:date="2020-03-02T10:21:00Z">
              <w:r w:rsidRPr="005010AA" w:rsidDel="005010AA">
                <w:delText xml:space="preserve"> or OFFNS</w:delText>
              </w:r>
            </w:del>
            <w:r w:rsidRPr="005010AA">
              <w:t xml:space="preserve"> and temporal constraints</w:t>
            </w:r>
            <w:r w:rsidRPr="005010AA">
              <w:rPr>
                <w:color w:val="000000"/>
              </w:rPr>
              <w:t>; and</w:t>
            </w:r>
          </w:p>
          <w:p w14:paraId="2E1B1774" w14:textId="451FD527" w:rsidR="005010AA" w:rsidRPr="005010AA" w:rsidRDefault="005010AA" w:rsidP="005010AA">
            <w:pPr>
              <w:keepNext/>
              <w:tabs>
                <w:tab w:val="left" w:pos="1620"/>
              </w:tabs>
              <w:spacing w:after="240"/>
              <w:ind w:left="1350" w:hanging="630"/>
              <w:outlineLvl w:val="4"/>
              <w:rPr>
                <w:szCs w:val="20"/>
              </w:rPr>
            </w:pPr>
            <w:bookmarkStart w:id="152" w:name="_Toc33773535"/>
            <w:r w:rsidRPr="005010AA">
              <w:t>(</w:t>
            </w:r>
            <w:ins w:id="153" w:author="ERCOT 102320" w:date="2020-09-02T15:45:00Z">
              <w:r w:rsidR="00E27770">
                <w:rPr>
                  <w:iCs/>
                </w:rPr>
                <w:t>g</w:t>
              </w:r>
            </w:ins>
            <w:del w:id="154" w:author="ERCOT 102320" w:date="2020-09-02T15:45:00Z">
              <w:r w:rsidRPr="005010AA" w:rsidDel="00E27770">
                <w:rPr>
                  <w:iCs/>
                </w:rPr>
                <w:delText>f</w:delText>
              </w:r>
            </w:del>
            <w:r w:rsidRPr="005010AA">
              <w:rPr>
                <w:iCs/>
              </w:rPr>
              <w:t>)</w:t>
            </w:r>
            <w:r w:rsidRPr="005010AA">
              <w:rPr>
                <w:iCs/>
              </w:rPr>
              <w:tab/>
              <w:t xml:space="preserve">Following each Hourly Reliability Unit Commitment (HRUC), the available On-Line capacity from </w:t>
            </w:r>
            <w:r w:rsidRPr="005010AA">
              <w:rPr>
                <w:color w:val="000000"/>
              </w:rPr>
              <w:t>Generation</w:t>
            </w:r>
            <w:r w:rsidRPr="005010AA">
              <w:rPr>
                <w:iCs/>
              </w:rPr>
              <w:t xml:space="preserve"> Resources, </w:t>
            </w:r>
            <w:r w:rsidRPr="005010AA">
              <w:rPr>
                <w:color w:val="000000"/>
              </w:rPr>
              <w:t xml:space="preserve">aggregated by Load Zone, </w:t>
            </w:r>
            <w:r w:rsidRPr="005010AA">
              <w:rPr>
                <w:iCs/>
              </w:rPr>
              <w:t xml:space="preserve">based on Real-Time telemetry, for which the COP Resource Status is OFF, OUT, or EMR for all hours within the HRUC Study Period.  The available On-Line capacity </w:t>
            </w:r>
            <w:r w:rsidRPr="005010AA">
              <w:rPr>
                <w:iCs/>
              </w:rPr>
              <w:lastRenderedPageBreak/>
              <w:t>will consider those Resources with a Real-Time Resource Status listed in paragraph (5)(b)(i) of Section 3.9.1 excluding SHUTDOWN.</w:t>
            </w:r>
            <w:bookmarkEnd w:id="152"/>
            <w:r w:rsidRPr="005010AA">
              <w:rPr>
                <w:szCs w:val="20"/>
              </w:rPr>
              <w:t xml:space="preserve"> </w:t>
            </w:r>
          </w:p>
          <w:p w14:paraId="605F8080" w14:textId="71411254" w:rsidR="005010AA" w:rsidRPr="005010AA" w:rsidRDefault="005010AA" w:rsidP="005010AA">
            <w:pPr>
              <w:keepNext/>
              <w:tabs>
                <w:tab w:val="left" w:pos="1620"/>
              </w:tabs>
              <w:spacing w:after="240"/>
              <w:ind w:left="1350" w:hanging="630"/>
              <w:outlineLvl w:val="4"/>
              <w:rPr>
                <w:b/>
                <w:bCs/>
                <w:i/>
                <w:iCs/>
                <w:szCs w:val="20"/>
              </w:rPr>
            </w:pPr>
            <w:bookmarkStart w:id="155" w:name="_Toc33773536"/>
            <w:r w:rsidRPr="005010AA">
              <w:rPr>
                <w:szCs w:val="20"/>
              </w:rPr>
              <w:t>(</w:t>
            </w:r>
            <w:ins w:id="156" w:author="ERCOT 102320" w:date="2020-09-02T15:45:00Z">
              <w:r w:rsidR="00E27770">
                <w:rPr>
                  <w:szCs w:val="20"/>
                </w:rPr>
                <w:t>h</w:t>
              </w:r>
            </w:ins>
            <w:del w:id="157" w:author="ERCOT 102320" w:date="2020-09-02T15:45:00Z">
              <w:r w:rsidRPr="005010AA" w:rsidDel="00E27770">
                <w:rPr>
                  <w:szCs w:val="20"/>
                </w:rPr>
                <w:delText>g</w:delText>
              </w:r>
            </w:del>
            <w:r w:rsidRPr="005010AA">
              <w:rPr>
                <w:szCs w:val="20"/>
              </w:rPr>
              <w:t>)</w:t>
            </w:r>
            <w:r w:rsidRPr="005010AA">
              <w:rPr>
                <w:szCs w:val="20"/>
              </w:rPr>
              <w:tab/>
              <w:t>For each Direct Current Tie (DC Tie), the sum of any ERCOT-approved DC Tie Schedules for each 15-minute interval for the first seven days.  The sum shall be displayed as an absolute value and classified as a net import or net export.</w:t>
            </w:r>
            <w:bookmarkEnd w:id="155"/>
            <w:r w:rsidRPr="005010AA">
              <w:rPr>
                <w:b/>
                <w:bCs/>
                <w:i/>
                <w:iCs/>
                <w:szCs w:val="20"/>
              </w:rPr>
              <w:t xml:space="preserve"> </w:t>
            </w:r>
          </w:p>
          <w:p w14:paraId="4AD193A7" w14:textId="6869268F" w:rsidR="005010AA" w:rsidRPr="005010AA" w:rsidRDefault="005010AA" w:rsidP="005010AA">
            <w:pPr>
              <w:keepNext/>
              <w:tabs>
                <w:tab w:val="left" w:pos="1620"/>
              </w:tabs>
              <w:spacing w:after="240"/>
              <w:ind w:left="1350" w:hanging="630"/>
              <w:outlineLvl w:val="4"/>
              <w:rPr>
                <w:szCs w:val="20"/>
              </w:rPr>
            </w:pPr>
            <w:bookmarkStart w:id="158" w:name="_Toc33773537"/>
            <w:r w:rsidRPr="005010AA">
              <w:rPr>
                <w:szCs w:val="20"/>
              </w:rPr>
              <w:t>(</w:t>
            </w:r>
            <w:ins w:id="159" w:author="ERCOT 102320" w:date="2020-09-02T15:45:00Z">
              <w:r w:rsidR="00E27770">
                <w:rPr>
                  <w:szCs w:val="20"/>
                </w:rPr>
                <w:t>i</w:t>
              </w:r>
            </w:ins>
            <w:del w:id="160" w:author="ERCOT 102320" w:date="2020-09-02T15:45:00Z">
              <w:r w:rsidRPr="005010AA" w:rsidDel="00E27770">
                <w:rPr>
                  <w:szCs w:val="20"/>
                </w:rPr>
                <w:delText>h</w:delText>
              </w:r>
            </w:del>
            <w:r w:rsidRPr="005010AA">
              <w:rPr>
                <w:szCs w:val="20"/>
              </w:rPr>
              <w:t>)</w:t>
            </w:r>
            <w:r w:rsidRPr="005010AA">
              <w:rPr>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158"/>
          </w:p>
          <w:p w14:paraId="651A4FBF" w14:textId="24F93A81" w:rsidR="005010AA" w:rsidRPr="005010AA" w:rsidRDefault="005010AA" w:rsidP="005010AA">
            <w:pPr>
              <w:keepNext/>
              <w:tabs>
                <w:tab w:val="left" w:pos="1620"/>
              </w:tabs>
              <w:spacing w:after="240"/>
              <w:ind w:left="1350" w:hanging="630"/>
              <w:outlineLvl w:val="4"/>
              <w:rPr>
                <w:szCs w:val="20"/>
              </w:rPr>
            </w:pPr>
            <w:bookmarkStart w:id="161" w:name="_Toc33773538"/>
            <w:r w:rsidRPr="005010AA">
              <w:rPr>
                <w:szCs w:val="20"/>
              </w:rPr>
              <w:t>(</w:t>
            </w:r>
            <w:ins w:id="162" w:author="ERCOT 102320" w:date="2020-09-02T15:45:00Z">
              <w:r w:rsidR="00E27770">
                <w:rPr>
                  <w:szCs w:val="20"/>
                </w:rPr>
                <w:t>j</w:t>
              </w:r>
            </w:ins>
            <w:del w:id="163" w:author="ERCOT 102320" w:date="2020-09-02T15:45:00Z">
              <w:r w:rsidRPr="005010AA" w:rsidDel="00E27770">
                <w:rPr>
                  <w:szCs w:val="20"/>
                </w:rPr>
                <w:delText>i</w:delText>
              </w:r>
            </w:del>
            <w:r w:rsidRPr="005010AA">
              <w:rPr>
                <w:szCs w:val="20"/>
              </w:rPr>
              <w:t>)</w:t>
            </w:r>
            <w:r w:rsidRPr="005010AA">
              <w:rPr>
                <w:szCs w:val="20"/>
              </w:rPr>
              <w:tab/>
              <w:t>The available capacity for reserves for each hour, which will be the available capacity calculated in paragraph (h) above minus the forecasted Demand for that hour.</w:t>
            </w:r>
            <w:bookmarkEnd w:id="161"/>
            <w:r w:rsidRPr="005010AA">
              <w:rPr>
                <w:szCs w:val="20"/>
              </w:rPr>
              <w:t xml:space="preserve">  </w:t>
            </w:r>
          </w:p>
        </w:tc>
      </w:tr>
    </w:tbl>
    <w:p w14:paraId="73993707" w14:textId="77777777" w:rsidR="00282040" w:rsidRPr="00282040" w:rsidRDefault="00282040" w:rsidP="00282040">
      <w:pPr>
        <w:keepNext/>
        <w:tabs>
          <w:tab w:val="left" w:pos="1080"/>
        </w:tabs>
        <w:spacing w:before="240" w:after="240"/>
        <w:ind w:left="1080" w:hanging="1080"/>
        <w:outlineLvl w:val="2"/>
        <w:rPr>
          <w:b/>
          <w:bCs/>
          <w:i/>
          <w:szCs w:val="20"/>
        </w:rPr>
      </w:pPr>
      <w:bookmarkStart w:id="164" w:name="_Toc400526097"/>
      <w:bookmarkStart w:id="165" w:name="_Toc405534415"/>
      <w:bookmarkStart w:id="166" w:name="_Toc406570428"/>
      <w:bookmarkStart w:id="167" w:name="_Toc410910580"/>
      <w:bookmarkStart w:id="168" w:name="_Toc411841008"/>
      <w:bookmarkStart w:id="169" w:name="_Toc422146970"/>
      <w:bookmarkStart w:id="170" w:name="_Toc433020566"/>
      <w:bookmarkStart w:id="171" w:name="_Toc437262007"/>
      <w:bookmarkStart w:id="172" w:name="_Toc478375179"/>
      <w:bookmarkStart w:id="173" w:name="_Toc17706295"/>
      <w:bookmarkEnd w:id="14"/>
      <w:commentRangeStart w:id="174"/>
      <w:r w:rsidRPr="00282040">
        <w:rPr>
          <w:b/>
          <w:bCs/>
          <w:i/>
          <w:szCs w:val="20"/>
        </w:rPr>
        <w:lastRenderedPageBreak/>
        <w:t>3.2.5</w:t>
      </w:r>
      <w:commentRangeEnd w:id="174"/>
      <w:r w:rsidR="00DB310D">
        <w:rPr>
          <w:rStyle w:val="CommentReference"/>
        </w:rPr>
        <w:commentReference w:id="174"/>
      </w:r>
      <w:r w:rsidRPr="00282040">
        <w:rPr>
          <w:b/>
          <w:bCs/>
          <w:i/>
          <w:szCs w:val="20"/>
        </w:rPr>
        <w:tab/>
      </w:r>
      <w:commentRangeStart w:id="175"/>
      <w:r w:rsidRPr="00282040">
        <w:rPr>
          <w:b/>
          <w:bCs/>
          <w:i/>
          <w:szCs w:val="20"/>
        </w:rPr>
        <w:t>Publication of Resource and Load Information</w:t>
      </w:r>
      <w:bookmarkEnd w:id="164"/>
      <w:bookmarkEnd w:id="165"/>
      <w:bookmarkEnd w:id="166"/>
      <w:bookmarkEnd w:id="167"/>
      <w:bookmarkEnd w:id="168"/>
      <w:bookmarkEnd w:id="169"/>
      <w:bookmarkEnd w:id="170"/>
      <w:bookmarkEnd w:id="171"/>
      <w:bookmarkEnd w:id="172"/>
      <w:bookmarkEnd w:id="173"/>
      <w:commentRangeEnd w:id="175"/>
      <w:r w:rsidR="001D076D">
        <w:rPr>
          <w:rStyle w:val="CommentReference"/>
        </w:rPr>
        <w:commentReference w:id="175"/>
      </w:r>
    </w:p>
    <w:p w14:paraId="57E1080B" w14:textId="6A5DB86D" w:rsidR="00282040" w:rsidRPr="00282040" w:rsidRDefault="00282040" w:rsidP="00282040">
      <w:pPr>
        <w:spacing w:after="240"/>
        <w:ind w:left="720" w:hanging="720"/>
        <w:rPr>
          <w:szCs w:val="20"/>
        </w:rPr>
      </w:pPr>
      <w:r w:rsidRPr="00282040">
        <w:rPr>
          <w:szCs w:val="20"/>
        </w:rPr>
        <w:t>(1)</w:t>
      </w:r>
      <w:r w:rsidRPr="00282040">
        <w:rPr>
          <w:szCs w:val="20"/>
        </w:rPr>
        <w:tab/>
        <w:t xml:space="preserve">Two days after the applicable Operating Day, ERCOT shall post on the MIS Public Area for the ERCOT System and, if applicable, for each Disclosure Area, the information derived from </w:t>
      </w:r>
      <w:ins w:id="176" w:author="ERCOT" w:date="2019-12-20T10:21:00Z">
        <w:r w:rsidR="00BF0D52">
          <w:rPr>
            <w:szCs w:val="20"/>
          </w:rPr>
          <w:t>each</w:t>
        </w:r>
      </w:ins>
      <w:del w:id="177" w:author="ERCOT" w:date="2019-12-20T10:21:00Z">
        <w:r w:rsidRPr="00282040" w:rsidDel="00BF0D52">
          <w:rPr>
            <w:szCs w:val="20"/>
          </w:rPr>
          <w:delText>the first complete</w:delText>
        </w:r>
      </w:del>
      <w:r w:rsidRPr="00282040">
        <w:rPr>
          <w:szCs w:val="20"/>
        </w:rPr>
        <w:t xml:space="preserve"> execution of SCED</w:t>
      </w:r>
      <w:del w:id="178" w:author="ERCOT" w:date="2019-12-20T10:21:00Z">
        <w:r w:rsidRPr="00282040" w:rsidDel="00BF0D52">
          <w:rPr>
            <w:szCs w:val="20"/>
          </w:rPr>
          <w:delText xml:space="preserve"> in each 15-minute Settlement Interval</w:delText>
        </w:r>
      </w:del>
      <w:r w:rsidRPr="00282040">
        <w:rPr>
          <w:szCs w:val="20"/>
        </w:rPr>
        <w:t>.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6EFE7B9D"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3D92C46"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An aggregate energy supply curve based on Wind-powered Generation Resources (WGRs) with Energy Offer Curves that are available to SCED.  The energy supply curves will be calculated beginning at the sum of the LSLs and ending at </w:t>
      </w:r>
      <w:r w:rsidRPr="00282040">
        <w:rPr>
          <w:szCs w:val="20"/>
        </w:rPr>
        <w:lastRenderedPageBreak/>
        <w:t>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D84452F"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465EE80D" w14:textId="77777777" w:rsidR="00282040" w:rsidRPr="00282040" w:rsidRDefault="00282040" w:rsidP="00282040">
      <w:pPr>
        <w:spacing w:after="240"/>
        <w:ind w:left="1440" w:hanging="720"/>
        <w:rPr>
          <w:szCs w:val="20"/>
        </w:rPr>
      </w:pPr>
      <w:r w:rsidRPr="00282040">
        <w:rPr>
          <w:szCs w:val="20"/>
        </w:rPr>
        <w:t>(d)</w:t>
      </w:r>
      <w:r w:rsidRPr="00282040">
        <w:rPr>
          <w:szCs w:val="20"/>
        </w:rPr>
        <w:tab/>
        <w:t>The sum of LSLs, sum of Output Schedules, and sum of HSLs for Generation Resources without Energy Offer Curves;</w:t>
      </w:r>
    </w:p>
    <w:p w14:paraId="41F91B9B" w14:textId="77777777" w:rsidR="00282040" w:rsidRPr="00282040" w:rsidRDefault="00282040" w:rsidP="00282040">
      <w:pPr>
        <w:spacing w:after="240"/>
        <w:ind w:left="1440" w:hanging="720"/>
        <w:rPr>
          <w:szCs w:val="20"/>
        </w:rPr>
      </w:pPr>
      <w:r w:rsidRPr="00282040">
        <w:rPr>
          <w:szCs w:val="20"/>
        </w:rPr>
        <w:t>(e)</w:t>
      </w:r>
      <w:r w:rsidRPr="00282040">
        <w:rPr>
          <w:szCs w:val="20"/>
        </w:rPr>
        <w:tab/>
        <w:t>The sum of the Base Points</w:t>
      </w:r>
      <w:del w:id="179" w:author="ERCOT" w:date="2019-12-12T13:24:00Z">
        <w:r w:rsidRPr="00282040" w:rsidDel="00857801">
          <w:rPr>
            <w:szCs w:val="20"/>
          </w:rPr>
          <w:delText>,</w:delText>
        </w:r>
      </w:del>
      <w:r w:rsidRPr="00282040">
        <w:rPr>
          <w:szCs w:val="20"/>
        </w:rPr>
        <w:t xml:space="preserve"> </w:t>
      </w:r>
      <w:del w:id="180" w:author="ERCOT" w:date="2019-12-12T13:24:00Z">
        <w:r w:rsidRPr="00282040" w:rsidDel="00857801">
          <w:rPr>
            <w:szCs w:val="20"/>
          </w:rPr>
          <w:delText xml:space="preserve">High Ancillary Service Limit (HASL) and Low Ancillary Service Limit (LASL) </w:delText>
        </w:r>
      </w:del>
      <w:r w:rsidRPr="00282040">
        <w:rPr>
          <w:szCs w:val="20"/>
        </w:rPr>
        <w:t>of non-IRR Generation Resources with Energy Offer Curves, sum of the Base Points</w:t>
      </w:r>
      <w:del w:id="181" w:author="ERCOT" w:date="2019-12-12T13:24:00Z">
        <w:r w:rsidRPr="00282040" w:rsidDel="00857801">
          <w:rPr>
            <w:szCs w:val="20"/>
          </w:rPr>
          <w:delText>, HASL and LASL</w:delText>
        </w:r>
      </w:del>
      <w:r w:rsidRPr="00282040">
        <w:rPr>
          <w:szCs w:val="20"/>
        </w:rPr>
        <w:t xml:space="preserve"> of WGRs with Energy Offer Curves, sum of the Base Points</w:t>
      </w:r>
      <w:del w:id="182" w:author="ERCOT" w:date="2019-12-12T13:24:00Z">
        <w:r w:rsidRPr="00282040" w:rsidDel="00857801">
          <w:rPr>
            <w:szCs w:val="20"/>
          </w:rPr>
          <w:delText>, HASL and LASL</w:delText>
        </w:r>
      </w:del>
      <w:r w:rsidRPr="00282040">
        <w:rPr>
          <w:szCs w:val="20"/>
        </w:rPr>
        <w:t xml:space="preserve"> of PVGRs with Energy Offer Curves, and the sum of the Base Points</w:t>
      </w:r>
      <w:del w:id="183" w:author="ERCOT" w:date="2019-12-12T13:25:00Z">
        <w:r w:rsidRPr="00282040" w:rsidDel="00857801">
          <w:rPr>
            <w:szCs w:val="20"/>
          </w:rPr>
          <w:delText>, HASL and LASL</w:delText>
        </w:r>
      </w:del>
      <w:r w:rsidRPr="00282040">
        <w:rPr>
          <w:szCs w:val="20"/>
        </w:rPr>
        <w:t xml:space="preserve"> of all remaining Generation Resources dispatched in SCED; </w:t>
      </w:r>
    </w:p>
    <w:p w14:paraId="0CA4DDD5" w14:textId="77777777" w:rsidR="00282040" w:rsidRPr="00282040" w:rsidRDefault="00282040" w:rsidP="00282040">
      <w:pPr>
        <w:spacing w:after="240"/>
        <w:ind w:left="1440" w:hanging="720"/>
        <w:rPr>
          <w:szCs w:val="20"/>
        </w:rPr>
      </w:pPr>
      <w:r w:rsidRPr="00282040">
        <w:rPr>
          <w:szCs w:val="20"/>
        </w:rPr>
        <w:t>(f)</w:t>
      </w:r>
      <w:r w:rsidRPr="00282040">
        <w:rPr>
          <w:szCs w:val="20"/>
        </w:rPr>
        <w:tab/>
        <w:t>The sum of the telemetered Generation Resource net output used in SCED; and</w:t>
      </w:r>
    </w:p>
    <w:p w14:paraId="2BDEE3A9" w14:textId="77777777" w:rsidR="00282040" w:rsidRDefault="00282040" w:rsidP="00282040">
      <w:pPr>
        <w:spacing w:after="240"/>
        <w:ind w:left="1440" w:hanging="720"/>
        <w:rPr>
          <w:ins w:id="184" w:author="ERCOT" w:date="2019-12-20T09:35:00Z"/>
          <w:szCs w:val="20"/>
        </w:rPr>
      </w:pPr>
      <w:r w:rsidRPr="00282040">
        <w:rPr>
          <w:szCs w:val="20"/>
        </w:rPr>
        <w:t>(g)</w:t>
      </w:r>
      <w:r w:rsidRPr="00282040">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20D0957A" w14:textId="5E102C41" w:rsidR="00751B7A" w:rsidRPr="00282040" w:rsidRDefault="00751B7A" w:rsidP="00451690">
      <w:pPr>
        <w:spacing w:after="240"/>
        <w:ind w:left="1440" w:hanging="660"/>
        <w:rPr>
          <w:ins w:id="185" w:author="ERCOT" w:date="2019-12-20T09:35:00Z"/>
          <w:szCs w:val="20"/>
        </w:rPr>
      </w:pPr>
      <w:ins w:id="186" w:author="ERCOT" w:date="2019-12-20T09:40:00Z">
        <w:r>
          <w:rPr>
            <w:szCs w:val="20"/>
          </w:rPr>
          <w:t>(</w:t>
        </w:r>
      </w:ins>
      <w:ins w:id="187" w:author="ERCOT" w:date="2019-12-20T10:22:00Z">
        <w:r w:rsidR="00BF0D52">
          <w:rPr>
            <w:szCs w:val="20"/>
          </w:rPr>
          <w:t>h</w:t>
        </w:r>
      </w:ins>
      <w:ins w:id="188" w:author="ERCOT" w:date="2019-12-20T09:40:00Z">
        <w:r>
          <w:rPr>
            <w:szCs w:val="20"/>
          </w:rPr>
          <w:t>)</w:t>
        </w:r>
        <w:r>
          <w:rPr>
            <w:szCs w:val="20"/>
          </w:rPr>
          <w:tab/>
        </w:r>
      </w:ins>
      <w:ins w:id="189" w:author="ERCOT" w:date="2019-12-20T09:35:00Z">
        <w:r w:rsidRPr="00282040">
          <w:rPr>
            <w:szCs w:val="20"/>
          </w:rPr>
          <w:t xml:space="preserve">The aggregate Ancillary Service Offers (prices and quantities) in the </w:t>
        </w:r>
        <w:r>
          <w:rPr>
            <w:szCs w:val="20"/>
          </w:rPr>
          <w:t>RTM,</w:t>
        </w:r>
        <w:r w:rsidRPr="00282040">
          <w:rPr>
            <w:szCs w:val="20"/>
          </w:rPr>
          <w:t xml:space="preserve"> for each type of Ancillary Service</w:t>
        </w:r>
      </w:ins>
      <w:ins w:id="190" w:author="ERCOT" w:date="2020-02-07T15:53:00Z">
        <w:del w:id="191" w:author="ERCOT 102320" w:date="2020-09-02T15:46:00Z">
          <w:r w:rsidR="003C7B31" w:rsidDel="00E27770">
            <w:rPr>
              <w:szCs w:val="20"/>
            </w:rPr>
            <w:delText>,</w:delText>
          </w:r>
        </w:del>
      </w:ins>
      <w:ins w:id="192" w:author="ERCOT" w:date="2019-12-20T09:35:00Z">
        <w:del w:id="193" w:author="ERCOT 102320" w:date="2020-09-02T15:46:00Z">
          <w:r w:rsidRPr="00282040" w:rsidDel="00E27770">
            <w:rPr>
              <w:szCs w:val="20"/>
            </w:rPr>
            <w:delText xml:space="preserve"> regardless of a Resource’s On-Line or Off-Line status</w:delText>
          </w:r>
        </w:del>
        <w:r w:rsidRPr="00282040">
          <w:rPr>
            <w:szCs w:val="20"/>
          </w:rPr>
          <w:t xml:space="preserve">.  For Responsive Reserve (RRS) </w:t>
        </w:r>
        <w:r>
          <w:rPr>
            <w:szCs w:val="20"/>
          </w:rPr>
          <w:t xml:space="preserve">and </w:t>
        </w:r>
      </w:ins>
      <w:ins w:id="194" w:author="ERCOT" w:date="2019-12-20T09:40:00Z">
        <w:r>
          <w:rPr>
            <w:szCs w:val="20"/>
          </w:rPr>
          <w:t>ERCOT Contingency Reserve Service (</w:t>
        </w:r>
      </w:ins>
      <w:ins w:id="195" w:author="ERCOT" w:date="2019-12-20T09:35:00Z">
        <w:r>
          <w:rPr>
            <w:szCs w:val="20"/>
          </w:rPr>
          <w:t>ECRS</w:t>
        </w:r>
      </w:ins>
      <w:ins w:id="196" w:author="ERCOT" w:date="2019-12-20T09:40:00Z">
        <w:r>
          <w:rPr>
            <w:szCs w:val="20"/>
          </w:rPr>
          <w:t>)</w:t>
        </w:r>
      </w:ins>
      <w:ins w:id="197" w:author="ERCOT" w:date="2019-12-20T09:35:00Z">
        <w:r w:rsidRPr="00282040">
          <w:rPr>
            <w:szCs w:val="20"/>
          </w:rPr>
          <w:t>, ERCOT shall separately post aggregated offers from Generation Resources</w:t>
        </w:r>
      </w:ins>
      <w:ins w:id="198" w:author="ERCOT" w:date="2020-02-04T08:23:00Z">
        <w:r w:rsidR="00885F9A">
          <w:rPr>
            <w:szCs w:val="20"/>
          </w:rPr>
          <w:t xml:space="preserve">, </w:t>
        </w:r>
      </w:ins>
      <w:ins w:id="199" w:author="ERCOT" w:date="2020-01-30T14:33:00Z">
        <w:r w:rsidR="000C7049">
          <w:rPr>
            <w:szCs w:val="20"/>
          </w:rPr>
          <w:t>Energy Storage Resources</w:t>
        </w:r>
      </w:ins>
      <w:ins w:id="200" w:author="ERCOT" w:date="2020-02-04T08:23:00Z">
        <w:r w:rsidR="00885F9A">
          <w:rPr>
            <w:szCs w:val="20"/>
          </w:rPr>
          <w:t xml:space="preserve"> (ESRs)</w:t>
        </w:r>
      </w:ins>
      <w:ins w:id="201" w:author="ERCOT" w:date="2019-12-20T09:35:00Z">
        <w:r w:rsidRPr="00282040">
          <w:rPr>
            <w:szCs w:val="20"/>
          </w:rPr>
          <w:t xml:space="preserve">, Controllable Load Resources, and </w:t>
        </w:r>
      </w:ins>
      <w:ins w:id="202" w:author="ERCOT" w:date="2020-02-07T15:53:00Z">
        <w:r w:rsidR="003C7B31">
          <w:rPr>
            <w:szCs w:val="20"/>
          </w:rPr>
          <w:t xml:space="preserve">Load Resources other than </w:t>
        </w:r>
      </w:ins>
      <w:ins w:id="203" w:author="ERCOT" w:date="2019-12-20T09:35:00Z">
        <w:r w:rsidRPr="00282040">
          <w:rPr>
            <w:szCs w:val="20"/>
          </w:rPr>
          <w:t>Controllable Load Resources.</w:t>
        </w:r>
      </w:ins>
      <w:ins w:id="204" w:author="ERCOT 102320" w:date="2020-09-02T15:47:00Z">
        <w:r w:rsidR="00E27770" w:rsidRPr="00E27770">
          <w:rPr>
            <w:szCs w:val="20"/>
          </w:rPr>
          <w:t xml:space="preserve"> </w:t>
        </w:r>
        <w:r w:rsidR="00E27770">
          <w:rPr>
            <w:szCs w:val="20"/>
          </w:rPr>
          <w:t xml:space="preserve"> </w:t>
        </w:r>
        <w:r w:rsidR="00E27770" w:rsidRPr="001458F1">
          <w:rPr>
            <w:szCs w:val="20"/>
          </w:rPr>
          <w:t>Linked Ancillary Service Offers will be included as non-linked Ancillary Service Offers</w:t>
        </w:r>
        <w:r w:rsidR="00E27770">
          <w:rPr>
            <w:szCs w:val="20"/>
          </w:rPr>
          <w:t>.</w:t>
        </w:r>
      </w:ins>
    </w:p>
    <w:p w14:paraId="7B7A4F85" w14:textId="77777777" w:rsidR="00282040" w:rsidRPr="00282040" w:rsidRDefault="00282040" w:rsidP="00282040">
      <w:pPr>
        <w:spacing w:after="240"/>
        <w:ind w:left="720" w:hanging="720"/>
        <w:rPr>
          <w:szCs w:val="20"/>
        </w:rPr>
      </w:pPr>
      <w:r w:rsidRPr="00282040">
        <w:rPr>
          <w:szCs w:val="20"/>
        </w:rPr>
        <w:lastRenderedPageBreak/>
        <w:t>(2)</w:t>
      </w:r>
      <w:r w:rsidRPr="00282040">
        <w:rPr>
          <w:szCs w:val="20"/>
        </w:rPr>
        <w:tab/>
        <w:t xml:space="preserve">Two days after the applicable Operating Day, ERCOT shall post on the MIS Public Area for the ERCOT System the following information derived from </w:t>
      </w:r>
      <w:del w:id="205" w:author="ERCOT" w:date="2019-12-20T10:25:00Z">
        <w:r w:rsidRPr="00282040" w:rsidDel="00A85633">
          <w:rPr>
            <w:szCs w:val="20"/>
          </w:rPr>
          <w:delText>the first complete</w:delText>
        </w:r>
      </w:del>
      <w:ins w:id="206" w:author="ERCOT" w:date="2019-12-20T10:25:00Z">
        <w:r w:rsidR="00A85633">
          <w:rPr>
            <w:szCs w:val="20"/>
          </w:rPr>
          <w:t>each</w:t>
        </w:r>
      </w:ins>
      <w:r w:rsidRPr="00282040">
        <w:rPr>
          <w:szCs w:val="20"/>
        </w:rPr>
        <w:t xml:space="preserve"> execution of SCED</w:t>
      </w:r>
      <w:del w:id="207" w:author="ERCOT" w:date="2019-12-20T10:25:00Z">
        <w:r w:rsidRPr="00282040" w:rsidDel="00A85633">
          <w:rPr>
            <w:szCs w:val="20"/>
          </w:rPr>
          <w:delText xml:space="preserve"> in each 15-minute Settlement Interval</w:delText>
        </w:r>
      </w:del>
      <w:r w:rsidRPr="00282040">
        <w:rPr>
          <w:szCs w:val="20"/>
        </w:rPr>
        <w:t>:</w:t>
      </w:r>
    </w:p>
    <w:p w14:paraId="1E4998D4" w14:textId="77777777" w:rsidR="00282040" w:rsidRPr="00282040" w:rsidRDefault="00282040" w:rsidP="00282040">
      <w:pPr>
        <w:spacing w:after="240"/>
        <w:ind w:left="1440" w:hanging="720"/>
        <w:rPr>
          <w:szCs w:val="20"/>
        </w:rPr>
      </w:pPr>
      <w:r w:rsidRPr="00282040">
        <w:rPr>
          <w:szCs w:val="20"/>
        </w:rPr>
        <w:t>(a)</w:t>
      </w:r>
      <w:r w:rsidRPr="00282040">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655E2" w:rsidRPr="009655E2" w14:paraId="30F98996"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2EC404D1" w14:textId="77777777" w:rsidR="009655E2" w:rsidRPr="009655E2" w:rsidRDefault="009655E2" w:rsidP="009655E2">
            <w:pPr>
              <w:spacing w:before="120" w:after="240"/>
              <w:rPr>
                <w:b/>
                <w:i/>
                <w:szCs w:val="20"/>
              </w:rPr>
            </w:pPr>
            <w:r w:rsidRPr="009655E2">
              <w:rPr>
                <w:b/>
                <w:i/>
                <w:szCs w:val="20"/>
              </w:rPr>
              <w:t>[NPRR1000:  Delete paragraph (a) above upon system implementation and renumber accordingly.]</w:t>
            </w:r>
          </w:p>
        </w:tc>
      </w:tr>
    </w:tbl>
    <w:p w14:paraId="70201A27" w14:textId="77777777" w:rsidR="009655E2" w:rsidRPr="009655E2" w:rsidRDefault="009655E2" w:rsidP="009655E2">
      <w:pPr>
        <w:spacing w:before="240" w:after="240"/>
        <w:ind w:left="1440" w:hanging="720"/>
        <w:rPr>
          <w:szCs w:val="20"/>
        </w:rPr>
      </w:pPr>
      <w:r w:rsidRPr="009655E2">
        <w:rPr>
          <w:szCs w:val="20"/>
        </w:rPr>
        <w:t>(b)</w:t>
      </w:r>
      <w:r w:rsidRPr="009655E2">
        <w:rPr>
          <w:szCs w:val="20"/>
        </w:rPr>
        <w:tab/>
        <w:t>The actual ERCOT Load as determined by subtracting the Direct Current Tie (DC Tie) Resource actual telemetry from the sum of the telemetered Generation Resource net output as used in SCED.</w:t>
      </w:r>
    </w:p>
    <w:p w14:paraId="1D3973DB" w14:textId="5E2DBE7C" w:rsidR="00282040" w:rsidRPr="00282040" w:rsidRDefault="00282040" w:rsidP="009655E2">
      <w:pPr>
        <w:spacing w:after="240"/>
        <w:ind w:left="720" w:hanging="720"/>
        <w:rPr>
          <w:szCs w:val="20"/>
        </w:rPr>
      </w:pPr>
      <w:r w:rsidRPr="00282040">
        <w:rPr>
          <w:szCs w:val="20"/>
        </w:rPr>
        <w:t>(3)</w:t>
      </w:r>
      <w:r w:rsidRPr="00282040">
        <w:rPr>
          <w:szCs w:val="20"/>
        </w:rPr>
        <w:tab/>
        <w:t>Two days after the applicable Operating Day, ERCOT shall post on the MIS Public Area the following information for the ERCOT System and, if applicable, for each Disclosure Area from the DAM for each hourly Settlement Interval:</w:t>
      </w:r>
    </w:p>
    <w:p w14:paraId="401E5D91" w14:textId="77777777" w:rsidR="00282040" w:rsidRPr="00282040" w:rsidRDefault="00282040" w:rsidP="00282040">
      <w:pPr>
        <w:spacing w:after="240"/>
        <w:ind w:left="1440" w:hanging="720"/>
        <w:rPr>
          <w:szCs w:val="20"/>
        </w:rPr>
      </w:pPr>
      <w:r w:rsidRPr="00282040">
        <w:rPr>
          <w:szCs w:val="20"/>
        </w:rPr>
        <w:t>(a)</w:t>
      </w:r>
      <w:r w:rsidRPr="00282040">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67F868AD" w14:textId="77777777" w:rsidR="00282040" w:rsidRPr="00282040" w:rsidRDefault="00282040" w:rsidP="00282040">
      <w:pPr>
        <w:spacing w:after="240"/>
        <w:ind w:left="1440" w:hanging="720"/>
        <w:rPr>
          <w:szCs w:val="20"/>
        </w:rPr>
      </w:pPr>
      <w:r w:rsidRPr="00282040">
        <w:rPr>
          <w:szCs w:val="20"/>
        </w:rPr>
        <w:t>(b)</w:t>
      </w:r>
      <w:r w:rsidRPr="00282040">
        <w:rPr>
          <w:szCs w:val="20"/>
        </w:rPr>
        <w:tab/>
        <w:t>Aggregate minimum energy supply curves based on all Minimum-Energy Offers that are available to the DAM;</w:t>
      </w:r>
    </w:p>
    <w:p w14:paraId="3FD4AF5B"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Demand curve based on the DAM Energy Bid curves available to the DAM, not taking into consideration any physical limitations of the ERCOT System;</w:t>
      </w:r>
    </w:p>
    <w:p w14:paraId="5D580F39" w14:textId="77777777" w:rsidR="00282040" w:rsidRPr="00282040" w:rsidRDefault="00282040" w:rsidP="00282040">
      <w:pPr>
        <w:spacing w:after="240"/>
        <w:ind w:left="1440" w:hanging="720"/>
        <w:rPr>
          <w:szCs w:val="20"/>
        </w:rPr>
      </w:pPr>
      <w:r w:rsidRPr="00282040">
        <w:rPr>
          <w:szCs w:val="20"/>
        </w:rPr>
        <w:t>(d)</w:t>
      </w:r>
      <w:r w:rsidRPr="00282040">
        <w:rPr>
          <w:szCs w:val="20"/>
        </w:rPr>
        <w:tab/>
        <w:t>The aggregate amount of cleared energy bids and offers including cleared Minimum-Energy Offer quantities;</w:t>
      </w:r>
    </w:p>
    <w:p w14:paraId="164CDD65" w14:textId="0950747E" w:rsidR="00282040" w:rsidRPr="00282040" w:rsidRDefault="00282040" w:rsidP="00282040">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208" w:author="ERCOT" w:date="2020-01-02T14:23:00Z">
        <w:r w:rsidR="00F95FDA">
          <w:rPr>
            <w:szCs w:val="20"/>
          </w:rPr>
          <w:t xml:space="preserve"> and including Ancillary Service Only Offers</w:t>
        </w:r>
      </w:ins>
      <w:r w:rsidRPr="00282040">
        <w:rPr>
          <w:szCs w:val="20"/>
        </w:rPr>
        <w:t xml:space="preserve">.  For </w:t>
      </w:r>
      <w:del w:id="209" w:author="ERCOT" w:date="2020-02-04T08:24:00Z">
        <w:r w:rsidRPr="00282040" w:rsidDel="00885F9A">
          <w:rPr>
            <w:szCs w:val="20"/>
          </w:rPr>
          <w:delText>Responsive Reser</w:delText>
        </w:r>
      </w:del>
      <w:del w:id="210" w:author="ERCOT" w:date="2020-02-04T08:23:00Z">
        <w:r w:rsidRPr="00282040" w:rsidDel="00885F9A">
          <w:rPr>
            <w:szCs w:val="20"/>
          </w:rPr>
          <w:delText>ve (</w:delText>
        </w:r>
      </w:del>
      <w:r w:rsidRPr="00282040">
        <w:rPr>
          <w:szCs w:val="20"/>
        </w:rPr>
        <w:t>RRS</w:t>
      </w:r>
      <w:del w:id="211" w:author="ERCOT" w:date="2020-02-04T08:23:00Z">
        <w:r w:rsidRPr="00282040" w:rsidDel="00885F9A">
          <w:rPr>
            <w:szCs w:val="20"/>
          </w:rPr>
          <w:delText>) Service</w:delText>
        </w:r>
      </w:del>
      <w:r w:rsidRPr="00282040">
        <w:rPr>
          <w:szCs w:val="20"/>
        </w:rPr>
        <w:t>, ERCOT shall separately post aggregated offers from Generation Resources</w:t>
      </w:r>
      <w:ins w:id="212" w:author="ERCOT" w:date="2020-01-02T14:25:00Z">
        <w:r w:rsidR="00F95FDA">
          <w:rPr>
            <w:szCs w:val="20"/>
          </w:rPr>
          <w:t xml:space="preserve"> (including Ancillary Service Only Offers)</w:t>
        </w:r>
      </w:ins>
      <w:r w:rsidRPr="00282040">
        <w:rPr>
          <w:szCs w:val="20"/>
        </w:rPr>
        <w:t xml:space="preserve">, Controllable Load Resources, and </w:t>
      </w:r>
      <w:del w:id="213" w:author="ERCOT" w:date="2020-02-07T15:54:00Z">
        <w:r w:rsidRPr="00282040" w:rsidDel="003C7B31">
          <w:rPr>
            <w:szCs w:val="20"/>
          </w:rPr>
          <w:delText>non-</w:delText>
        </w:r>
      </w:del>
      <w:ins w:id="214" w:author="ERCOT" w:date="2020-02-07T15:54:00Z">
        <w:r w:rsidR="003C7B31">
          <w:rPr>
            <w:szCs w:val="20"/>
          </w:rPr>
          <w:t xml:space="preserve">Load Resources other than </w:t>
        </w:r>
      </w:ins>
      <w:r w:rsidRPr="00282040">
        <w:rPr>
          <w:szCs w:val="20"/>
        </w:rPr>
        <w:t>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7B74127"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3DF62D71" w14:textId="77777777" w:rsidR="009655E2" w:rsidRDefault="009655E2" w:rsidP="009655E2">
            <w:pPr>
              <w:spacing w:before="120" w:after="240"/>
              <w:rPr>
                <w:b/>
                <w:i/>
              </w:rPr>
            </w:pPr>
            <w:r>
              <w:rPr>
                <w:b/>
                <w:i/>
              </w:rPr>
              <w:t>[NPRR863 and NPRR1015</w:t>
            </w:r>
            <w:r w:rsidRPr="004B0726">
              <w:rPr>
                <w:b/>
                <w:i/>
              </w:rPr>
              <w:t xml:space="preserve">: </w:t>
            </w:r>
            <w:r>
              <w:rPr>
                <w:b/>
                <w:i/>
              </w:rPr>
              <w:t xml:space="preserve"> Replace applicable portions of paragraph (e) above with the following upon system implementation of NPRR863:</w:t>
            </w:r>
            <w:r w:rsidRPr="004B0726">
              <w:rPr>
                <w:b/>
                <w:i/>
              </w:rPr>
              <w:t>]</w:t>
            </w:r>
          </w:p>
          <w:p w14:paraId="3A346945" w14:textId="6F895356" w:rsidR="00282040" w:rsidRPr="00282040" w:rsidRDefault="009655E2" w:rsidP="0040368F">
            <w:pPr>
              <w:spacing w:after="240"/>
              <w:ind w:left="1440" w:hanging="720"/>
              <w:rPr>
                <w:szCs w:val="20"/>
              </w:rPr>
            </w:pPr>
            <w:r w:rsidRPr="00164ABE">
              <w:lastRenderedPageBreak/>
              <w:t>(e)</w:t>
            </w:r>
            <w:r w:rsidRPr="00164ABE">
              <w:tab/>
              <w:t>The aggregate Ancillary Service Offers (prices and quantities) in the DAM, for each type of Ancillary Service regardless of a Resource’s On-Line or Off-Line status</w:t>
            </w:r>
            <w:ins w:id="215" w:author="ERCOT 102320" w:date="2020-10-14T09:42:00Z">
              <w:r w:rsidR="0040368F">
                <w:t xml:space="preserve"> and including Ancillary Service Only Offers</w:t>
              </w:r>
            </w:ins>
            <w:r w:rsidRPr="00164ABE">
              <w:t xml:space="preserve">.  For </w:t>
            </w:r>
            <w:del w:id="216" w:author="ERCOT 102320" w:date="2020-10-14T09:42:00Z">
              <w:r w:rsidDel="0040368F">
                <w:delText>Responsive Reserve (</w:delText>
              </w:r>
            </w:del>
            <w:r>
              <w:t>RRS</w:t>
            </w:r>
            <w:del w:id="217" w:author="ERCOT 102320" w:date="2020-10-14T09:42:00Z">
              <w:r w:rsidDel="0040368F">
                <w:delText>)</w:delText>
              </w:r>
            </w:del>
            <w:r>
              <w:t>, ERCOT shall separately post aggregated offers from Resources providing Primary Frequency Response</w:t>
            </w:r>
            <w:ins w:id="218" w:author="ERCOT 102320" w:date="2020-10-14T09:42:00Z">
              <w:r w:rsidR="0040368F">
                <w:t xml:space="preserve"> (including Ancillary Service Only Offers)</w:t>
              </w:r>
            </w:ins>
            <w:r>
              <w:t>, Fast Frequency Response (FFR), and Load Resources controlled by high-set under-frequency relays.  For ERCOT Contingency Reserve Service (ECRS)</w:t>
            </w:r>
            <w:r w:rsidRPr="00164ABE">
              <w:t>, ERCOT shall separately post aggregated offers from Resources</w:t>
            </w:r>
            <w:r>
              <w:t xml:space="preserve"> that are SCED-dispatchable</w:t>
            </w:r>
            <w:ins w:id="219" w:author="ERCOT 102320" w:date="2020-10-14T09:42:00Z">
              <w:r w:rsidR="0040368F">
                <w:t xml:space="preserve"> (including Ancillary Service Only Offers)</w:t>
              </w:r>
            </w:ins>
            <w:r>
              <w:t xml:space="preserve"> and those that are manually dispatched</w:t>
            </w:r>
            <w:r w:rsidRPr="00164ABE">
              <w:t>.  Linked Ancillary Service Offers will be included as non-l</w:t>
            </w:r>
            <w:r>
              <w:t>inked Ancillary Service Offers;</w:t>
            </w:r>
          </w:p>
        </w:tc>
      </w:tr>
    </w:tbl>
    <w:p w14:paraId="1C4B3AC7" w14:textId="77777777" w:rsidR="00282040" w:rsidRPr="00282040" w:rsidRDefault="00282040" w:rsidP="00282040">
      <w:pPr>
        <w:spacing w:before="240" w:after="240"/>
        <w:ind w:left="1440" w:hanging="720"/>
        <w:rPr>
          <w:szCs w:val="20"/>
        </w:rPr>
      </w:pPr>
      <w:r w:rsidRPr="00282040">
        <w:rPr>
          <w:szCs w:val="20"/>
        </w:rPr>
        <w:lastRenderedPageBreak/>
        <w:t>(f)</w:t>
      </w:r>
      <w:r w:rsidRPr="00282040">
        <w:rPr>
          <w:szCs w:val="20"/>
        </w:rPr>
        <w:tab/>
        <w:t>The aggregate Self-Arranged Ancillary Service Quantity, for each type of service, by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55E2" w14:paraId="4EA1D050" w14:textId="77777777" w:rsidTr="00F97E1D">
        <w:tc>
          <w:tcPr>
            <w:tcW w:w="9445" w:type="dxa"/>
            <w:tcBorders>
              <w:top w:val="single" w:sz="4" w:space="0" w:color="auto"/>
              <w:left w:val="single" w:sz="4" w:space="0" w:color="auto"/>
              <w:bottom w:val="single" w:sz="4" w:space="0" w:color="auto"/>
              <w:right w:val="single" w:sz="4" w:space="0" w:color="auto"/>
            </w:tcBorders>
            <w:shd w:val="clear" w:color="auto" w:fill="D9D9D9"/>
          </w:tcPr>
          <w:p w14:paraId="2BBA3F75" w14:textId="77777777" w:rsidR="009655E2" w:rsidRDefault="009655E2" w:rsidP="00F97E1D">
            <w:pPr>
              <w:spacing w:before="120" w:after="240"/>
              <w:rPr>
                <w:b/>
                <w:i/>
              </w:rPr>
            </w:pPr>
            <w:r>
              <w:rPr>
                <w:b/>
                <w:i/>
              </w:rPr>
              <w:t>[NPRR1015</w:t>
            </w:r>
            <w:r w:rsidRPr="004B0726">
              <w:rPr>
                <w:b/>
                <w:i/>
              </w:rPr>
              <w:t xml:space="preserve">: </w:t>
            </w:r>
            <w:r>
              <w:rPr>
                <w:b/>
                <w:i/>
              </w:rPr>
              <w:t xml:space="preserve"> Replace paragraph (f) above with the following upon system implementation of NPRR863:</w:t>
            </w:r>
            <w:r w:rsidRPr="004B0726">
              <w:rPr>
                <w:b/>
                <w:i/>
              </w:rPr>
              <w:t>]</w:t>
            </w:r>
          </w:p>
          <w:p w14:paraId="232146B2" w14:textId="77777777" w:rsidR="009655E2" w:rsidRPr="00730174" w:rsidRDefault="009655E2" w:rsidP="00F97E1D">
            <w:pPr>
              <w:spacing w:after="240"/>
              <w:ind w:left="1440" w:hanging="720"/>
            </w:pPr>
            <w:r>
              <w:t>(f)</w:t>
            </w:r>
            <w: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tc>
      </w:tr>
    </w:tbl>
    <w:p w14:paraId="0D1AB452" w14:textId="06E5F9F9" w:rsidR="00282040" w:rsidRPr="00282040" w:rsidRDefault="00282040" w:rsidP="009655E2">
      <w:pPr>
        <w:spacing w:before="240" w:after="240"/>
        <w:ind w:left="1440" w:hanging="720"/>
        <w:rPr>
          <w:szCs w:val="20"/>
        </w:rPr>
      </w:pPr>
      <w:r w:rsidRPr="00282040">
        <w:rPr>
          <w:szCs w:val="20"/>
        </w:rPr>
        <w:t>(g)</w:t>
      </w:r>
      <w:r w:rsidRPr="00282040">
        <w:rPr>
          <w:szCs w:val="20"/>
        </w:rPr>
        <w:tab/>
        <w:t xml:space="preserve">The aggregate amount of cleared </w:t>
      </w:r>
      <w:ins w:id="220" w:author="ERCOT" w:date="2020-02-21T08:25:00Z">
        <w:r w:rsidR="00AC07E2">
          <w:rPr>
            <w:szCs w:val="20"/>
          </w:rPr>
          <w:t xml:space="preserve">Resource-specific </w:t>
        </w:r>
      </w:ins>
      <w:r w:rsidRPr="00282040">
        <w:rPr>
          <w:szCs w:val="20"/>
        </w:rPr>
        <w:t>Ancillary Service Offers</w:t>
      </w:r>
      <w:ins w:id="221" w:author="ERCOT" w:date="2020-01-17T12:55:00Z">
        <w:r w:rsidR="00104765">
          <w:rPr>
            <w:szCs w:val="20"/>
          </w:rPr>
          <w:t xml:space="preserve"> </w:t>
        </w:r>
      </w:ins>
      <w:ins w:id="222" w:author="ERCOT" w:date="2020-01-17T12:56:00Z">
        <w:r w:rsidR="00104765">
          <w:rPr>
            <w:szCs w:val="20"/>
          </w:rPr>
          <w:t xml:space="preserve">and </w:t>
        </w:r>
      </w:ins>
      <w:ins w:id="223" w:author="ERCOT" w:date="2020-01-17T12:55:00Z">
        <w:r w:rsidR="00104765">
          <w:rPr>
            <w:szCs w:val="20"/>
          </w:rPr>
          <w:t>Ancillary Service Only Offers</w:t>
        </w:r>
      </w:ins>
      <w:r w:rsidRPr="00282040">
        <w:rPr>
          <w:szCs w:val="20"/>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55E2" w14:paraId="30CB90F2" w14:textId="77777777" w:rsidTr="00F97E1D">
        <w:tc>
          <w:tcPr>
            <w:tcW w:w="9445" w:type="dxa"/>
            <w:tcBorders>
              <w:top w:val="single" w:sz="4" w:space="0" w:color="auto"/>
              <w:left w:val="single" w:sz="4" w:space="0" w:color="auto"/>
              <w:bottom w:val="single" w:sz="4" w:space="0" w:color="auto"/>
              <w:right w:val="single" w:sz="4" w:space="0" w:color="auto"/>
            </w:tcBorders>
            <w:shd w:val="clear" w:color="auto" w:fill="D9D9D9"/>
          </w:tcPr>
          <w:p w14:paraId="0B2B2E3E" w14:textId="77777777" w:rsidR="009655E2" w:rsidRDefault="009655E2" w:rsidP="00F97E1D">
            <w:pPr>
              <w:spacing w:before="120" w:after="240"/>
              <w:rPr>
                <w:b/>
                <w:i/>
              </w:rPr>
            </w:pPr>
            <w:r>
              <w:rPr>
                <w:b/>
                <w:i/>
              </w:rPr>
              <w:t>[NPRR1015</w:t>
            </w:r>
            <w:r w:rsidRPr="004B0726">
              <w:rPr>
                <w:b/>
                <w:i/>
              </w:rPr>
              <w:t xml:space="preserve">: </w:t>
            </w:r>
            <w:r>
              <w:rPr>
                <w:b/>
                <w:i/>
              </w:rPr>
              <w:t xml:space="preserve"> Replace paragraph (g) above with the following upon system implementation of NPRR863:</w:t>
            </w:r>
            <w:r w:rsidRPr="004B0726">
              <w:rPr>
                <w:b/>
                <w:i/>
              </w:rPr>
              <w:t>]</w:t>
            </w:r>
          </w:p>
          <w:p w14:paraId="1299C948" w14:textId="6F128065" w:rsidR="009655E2" w:rsidRPr="00730174" w:rsidRDefault="009655E2" w:rsidP="0040368F">
            <w:pPr>
              <w:spacing w:after="240"/>
              <w:ind w:left="1440" w:hanging="720"/>
            </w:pPr>
            <w:r>
              <w:t>(g)</w:t>
            </w:r>
            <w:r>
              <w:tab/>
              <w:t xml:space="preserve">The aggregate amount of cleared </w:t>
            </w:r>
            <w:ins w:id="224" w:author="ERCOT 102320" w:date="2020-10-14T09:43:00Z">
              <w:r w:rsidR="0040368F">
                <w:rPr>
                  <w:szCs w:val="20"/>
                </w:rPr>
                <w:t xml:space="preserve">Resource-specific </w:t>
              </w:r>
            </w:ins>
            <w:r>
              <w:t>Ancillary Service Offers</w:t>
            </w:r>
            <w:ins w:id="225" w:author="ERCOT 102320" w:date="2020-10-14T09:43:00Z">
              <w:r w:rsidR="0040368F">
                <w:rPr>
                  <w:szCs w:val="20"/>
                </w:rPr>
                <w:t xml:space="preserve"> and Ancillary Service Only Offers</w:t>
              </w:r>
            </w:ins>
            <w:r>
              <w:t>.  For RRS, ERCOT shall separately post aggregated Ancillary Service Offers from Resources providing Primary Frequency Response</w:t>
            </w:r>
            <w:ins w:id="226" w:author="ERCOT 102320" w:date="2020-10-14T09:43:00Z">
              <w:r w:rsidR="0040368F">
                <w:t xml:space="preserve"> (including Ancillary Service Only Offers)</w:t>
              </w:r>
            </w:ins>
            <w:r>
              <w:t>, FFR, and Load Resources controlled by high-set under-frequency relays.  For ECRS, ERCOT shall separately post aggregated Ancillary Service Offers from Resources that are SCED-dispatchable</w:t>
            </w:r>
            <w:ins w:id="227" w:author="ERCOT 102320" w:date="2020-10-14T09:43:00Z">
              <w:r w:rsidR="0040368F">
                <w:t xml:space="preserve"> (including Ancillary Service Only Offers),</w:t>
              </w:r>
            </w:ins>
            <w:r>
              <w:t xml:space="preserve"> and those that are manually dispatched; and</w:t>
            </w:r>
          </w:p>
        </w:tc>
      </w:tr>
    </w:tbl>
    <w:p w14:paraId="548460F7" w14:textId="4C76B92F" w:rsidR="00282040" w:rsidRPr="00282040" w:rsidRDefault="00282040" w:rsidP="009655E2">
      <w:pPr>
        <w:spacing w:before="240" w:after="240"/>
        <w:ind w:left="1440" w:hanging="720"/>
        <w:rPr>
          <w:szCs w:val="20"/>
        </w:rPr>
      </w:pPr>
      <w:r w:rsidRPr="00282040">
        <w:rPr>
          <w:szCs w:val="20"/>
        </w:rPr>
        <w:t>(h)</w:t>
      </w:r>
      <w:r w:rsidRPr="00282040">
        <w:rPr>
          <w:szCs w:val="20"/>
        </w:rPr>
        <w:tab/>
        <w:t>The aggregate Point-to-Point (PTP) Obligation bids (not-to-exceed price and quantities) for the ERCOT System and the aggregate PTP Obligation bids that sink in the Disclosure Area for each Disclosure Area.</w:t>
      </w:r>
    </w:p>
    <w:p w14:paraId="7588BFE4" w14:textId="77777777" w:rsidR="00282040" w:rsidRPr="00282040" w:rsidRDefault="00282040" w:rsidP="00282040">
      <w:pPr>
        <w:spacing w:after="240"/>
        <w:ind w:left="720" w:hanging="720"/>
        <w:rPr>
          <w:szCs w:val="20"/>
        </w:rPr>
      </w:pPr>
      <w:r w:rsidRPr="00282040">
        <w:rPr>
          <w:szCs w:val="20"/>
        </w:rPr>
        <w:lastRenderedPageBreak/>
        <w:t>(4)</w:t>
      </w:r>
      <w:r w:rsidRPr="00282040">
        <w:rPr>
          <w:szCs w:val="20"/>
        </w:rPr>
        <w:tab/>
        <w:t xml:space="preserve">ERCOT shall post on the MIS Public Area the following information for each Resource for each </w:t>
      </w:r>
      <w:ins w:id="228" w:author="ERCOT" w:date="2019-12-20T10:26:00Z">
        <w:r w:rsidR="00A85633">
          <w:rPr>
            <w:szCs w:val="20"/>
          </w:rPr>
          <w:t xml:space="preserve">execution of </w:t>
        </w:r>
      </w:ins>
      <w:ins w:id="229" w:author="ERCOT" w:date="2019-12-20T10:18:00Z">
        <w:r w:rsidR="00BF0D52">
          <w:rPr>
            <w:szCs w:val="20"/>
          </w:rPr>
          <w:t>SCED</w:t>
        </w:r>
      </w:ins>
      <w:del w:id="230" w:author="ERCOT" w:date="2019-12-20T10:18:00Z">
        <w:r w:rsidRPr="00282040" w:rsidDel="00BF0D52">
          <w:rPr>
            <w:szCs w:val="20"/>
          </w:rPr>
          <w:delText>15-minute Settlement Interval</w:delText>
        </w:r>
      </w:del>
      <w:r w:rsidRPr="00282040">
        <w:rPr>
          <w:szCs w:val="20"/>
        </w:rPr>
        <w:t xml:space="preserve"> 60 days prior to the current Operating Day:</w:t>
      </w:r>
    </w:p>
    <w:p w14:paraId="1A3677B4"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The Generation Resource name and the Generation Resource’s Energy Offer Curve (prices and quantities):</w:t>
      </w:r>
    </w:p>
    <w:p w14:paraId="369B0131" w14:textId="77777777" w:rsidR="00282040" w:rsidRPr="00282040" w:rsidRDefault="00282040" w:rsidP="00282040">
      <w:pPr>
        <w:spacing w:after="240"/>
        <w:ind w:left="2160" w:hanging="720"/>
        <w:rPr>
          <w:szCs w:val="20"/>
        </w:rPr>
      </w:pPr>
      <w:r w:rsidRPr="00282040">
        <w:rPr>
          <w:szCs w:val="20"/>
        </w:rPr>
        <w:t>(i)</w:t>
      </w:r>
      <w:r w:rsidRPr="00282040">
        <w:rPr>
          <w:szCs w:val="20"/>
        </w:rPr>
        <w:tab/>
        <w:t>As submitted;</w:t>
      </w:r>
    </w:p>
    <w:p w14:paraId="7389959B" w14:textId="77777777" w:rsidR="00282040" w:rsidRPr="00282040" w:rsidRDefault="00282040" w:rsidP="00282040">
      <w:pPr>
        <w:spacing w:after="240"/>
        <w:ind w:left="2160" w:hanging="720"/>
        <w:rPr>
          <w:szCs w:val="20"/>
        </w:rPr>
      </w:pPr>
      <w:r w:rsidRPr="00282040">
        <w:rPr>
          <w:szCs w:val="20"/>
        </w:rPr>
        <w:t>(ii)</w:t>
      </w:r>
      <w:r w:rsidRPr="00282040">
        <w:rPr>
          <w:szCs w:val="20"/>
        </w:rPr>
        <w:tab/>
        <w:t>As submitted and extended (or truncated) with proxy Energy Offer Curve logic by ERCOT to fit to the operational HSL and LSL values that are available for dispatch by SCED; and</w:t>
      </w:r>
    </w:p>
    <w:p w14:paraId="003D4F3A" w14:textId="77777777" w:rsidR="00282040" w:rsidRDefault="00282040" w:rsidP="00282040">
      <w:pPr>
        <w:spacing w:after="240"/>
        <w:ind w:left="2160" w:hanging="720"/>
        <w:rPr>
          <w:ins w:id="231" w:author="ERCOT" w:date="2019-12-20T10:34:00Z"/>
          <w:szCs w:val="20"/>
        </w:rPr>
      </w:pPr>
      <w:r w:rsidRPr="00282040">
        <w:rPr>
          <w:szCs w:val="20"/>
        </w:rPr>
        <w:t>(iii)</w:t>
      </w:r>
      <w:r w:rsidRPr="00282040">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9329A" w14:paraId="348CCA34"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429836DB" w14:textId="77777777" w:rsidR="00E9329A" w:rsidRDefault="00E9329A" w:rsidP="00F97E1D">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647D4354" w14:textId="77777777" w:rsidR="00E9329A" w:rsidRPr="00566F75" w:rsidRDefault="00E9329A" w:rsidP="00F97E1D">
            <w:pPr>
              <w:spacing w:after="240"/>
              <w:ind w:left="2160" w:hanging="720"/>
            </w:pPr>
            <w:r w:rsidRPr="00CD7F9F">
              <w:t>(iii)</w:t>
            </w:r>
            <w:r w:rsidRPr="00CD7F9F">
              <w:tab/>
              <w:t>As mitigated and extended for use in SCED;</w:t>
            </w:r>
          </w:p>
        </w:tc>
      </w:tr>
    </w:tbl>
    <w:p w14:paraId="4B15178C" w14:textId="69E3FA2A" w:rsidR="000F16DF" w:rsidRPr="00282040" w:rsidRDefault="00934C7E" w:rsidP="00E9329A">
      <w:pPr>
        <w:spacing w:before="240" w:after="240"/>
        <w:ind w:left="1440" w:hanging="720"/>
        <w:rPr>
          <w:ins w:id="232" w:author="ERCOT" w:date="2019-12-20T10:35:00Z"/>
          <w:iCs/>
          <w:szCs w:val="20"/>
        </w:rPr>
      </w:pPr>
      <w:ins w:id="233" w:author="ERCOT" w:date="2020-02-19T15:06:00Z">
        <w:r>
          <w:rPr>
            <w:szCs w:val="20"/>
          </w:rPr>
          <w:t>(b)</w:t>
        </w:r>
      </w:ins>
      <w:ins w:id="234" w:author="ERCOT" w:date="2019-12-20T10:34:00Z">
        <w:r w:rsidR="000F16DF">
          <w:rPr>
            <w:szCs w:val="20"/>
          </w:rPr>
          <w:t xml:space="preserve"> </w:t>
        </w:r>
      </w:ins>
      <w:ins w:id="235" w:author="ERCOT" w:date="2020-01-02T14:27:00Z">
        <w:r w:rsidR="00FC5D21">
          <w:rPr>
            <w:szCs w:val="20"/>
          </w:rPr>
          <w:tab/>
        </w:r>
      </w:ins>
      <w:ins w:id="236" w:author="ERCOT" w:date="2019-12-20T10:35:00Z">
        <w:r w:rsidR="000F16DF" w:rsidRPr="00282040">
          <w:rPr>
            <w:iCs/>
            <w:szCs w:val="20"/>
          </w:rPr>
          <w:t xml:space="preserve">The Resource name and the Resource’s </w:t>
        </w:r>
        <w:r w:rsidR="000F16DF">
          <w:rPr>
            <w:iCs/>
            <w:szCs w:val="20"/>
          </w:rPr>
          <w:t xml:space="preserve">Ancillary </w:t>
        </w:r>
        <w:r w:rsidR="000F16DF" w:rsidRPr="00885F9A">
          <w:rPr>
            <w:szCs w:val="20"/>
          </w:rPr>
          <w:t>Service</w:t>
        </w:r>
        <w:r w:rsidR="000F16DF">
          <w:rPr>
            <w:iCs/>
            <w:szCs w:val="20"/>
          </w:rPr>
          <w:t xml:space="preserve"> </w:t>
        </w:r>
        <w:r w:rsidR="000F16DF" w:rsidRPr="00282040">
          <w:rPr>
            <w:iCs/>
            <w:szCs w:val="20"/>
          </w:rPr>
          <w:t>Offer Curve (prices and quantities)</w:t>
        </w:r>
      </w:ins>
      <w:ins w:id="237" w:author="ERCOT" w:date="2019-12-20T10:37:00Z">
        <w:r w:rsidR="000F16DF">
          <w:rPr>
            <w:iCs/>
            <w:szCs w:val="20"/>
          </w:rPr>
          <w:t xml:space="preserve"> </w:t>
        </w:r>
      </w:ins>
      <w:ins w:id="238" w:author="ERCOT" w:date="2019-12-20T10:38:00Z">
        <w:r w:rsidR="000F16DF">
          <w:rPr>
            <w:iCs/>
            <w:szCs w:val="20"/>
          </w:rPr>
          <w:t xml:space="preserve">for each type of </w:t>
        </w:r>
      </w:ins>
      <w:ins w:id="239" w:author="ERCOT" w:date="2019-12-20T10:37:00Z">
        <w:r w:rsidR="000F16DF">
          <w:rPr>
            <w:iCs/>
            <w:szCs w:val="20"/>
          </w:rPr>
          <w:t>Ancillary Service</w:t>
        </w:r>
      </w:ins>
      <w:ins w:id="240" w:author="ERCOT" w:date="2019-12-20T10:35:00Z">
        <w:r w:rsidR="000F16DF" w:rsidRPr="00282040">
          <w:rPr>
            <w:iCs/>
            <w:szCs w:val="20"/>
          </w:rPr>
          <w:t>:</w:t>
        </w:r>
      </w:ins>
    </w:p>
    <w:p w14:paraId="03352789" w14:textId="43687D7F" w:rsidR="000F16DF" w:rsidRPr="00282040" w:rsidRDefault="000F16DF" w:rsidP="00885F9A">
      <w:pPr>
        <w:spacing w:after="240"/>
        <w:ind w:left="2880" w:hanging="720"/>
        <w:rPr>
          <w:ins w:id="241" w:author="ERCOT" w:date="2019-12-20T10:36:00Z"/>
          <w:szCs w:val="20"/>
        </w:rPr>
      </w:pPr>
      <w:ins w:id="242" w:author="ERCOT" w:date="2019-12-20T10:36:00Z">
        <w:r w:rsidRPr="00282040">
          <w:rPr>
            <w:szCs w:val="20"/>
          </w:rPr>
          <w:t>(</w:t>
        </w:r>
      </w:ins>
      <w:ins w:id="243" w:author="ERCOT" w:date="2020-02-19T15:06:00Z">
        <w:r w:rsidR="00934C7E">
          <w:rPr>
            <w:szCs w:val="20"/>
          </w:rPr>
          <w:t>i</w:t>
        </w:r>
      </w:ins>
      <w:ins w:id="244" w:author="ERCOT" w:date="2019-12-20T10:36:00Z">
        <w:r w:rsidRPr="00282040">
          <w:rPr>
            <w:szCs w:val="20"/>
          </w:rPr>
          <w:t>)</w:t>
        </w:r>
        <w:r w:rsidRPr="00282040">
          <w:rPr>
            <w:szCs w:val="20"/>
          </w:rPr>
          <w:tab/>
          <w:t>As submitted;</w:t>
        </w:r>
      </w:ins>
      <w:ins w:id="245" w:author="ERCOT" w:date="2020-01-16T15:23:00Z">
        <w:r w:rsidR="009243B1">
          <w:rPr>
            <w:szCs w:val="20"/>
          </w:rPr>
          <w:t xml:space="preserve"> and</w:t>
        </w:r>
      </w:ins>
    </w:p>
    <w:p w14:paraId="293A742F" w14:textId="1AA345F5" w:rsidR="000F16DF" w:rsidRPr="00282040" w:rsidRDefault="000F16DF" w:rsidP="00885F9A">
      <w:pPr>
        <w:spacing w:after="240"/>
        <w:ind w:left="2880" w:hanging="720"/>
        <w:rPr>
          <w:szCs w:val="20"/>
        </w:rPr>
      </w:pPr>
      <w:ins w:id="246" w:author="ERCOT" w:date="2019-12-20T10:36:00Z">
        <w:r w:rsidRPr="00282040">
          <w:rPr>
            <w:szCs w:val="20"/>
          </w:rPr>
          <w:t>(</w:t>
        </w:r>
      </w:ins>
      <w:ins w:id="247" w:author="ERCOT" w:date="2020-02-19T15:06:00Z">
        <w:r w:rsidR="00934C7E">
          <w:rPr>
            <w:szCs w:val="20"/>
          </w:rPr>
          <w:t>ii</w:t>
        </w:r>
      </w:ins>
      <w:ins w:id="248" w:author="ERCOT" w:date="2019-12-20T10:36:00Z">
        <w:r w:rsidRPr="00282040">
          <w:rPr>
            <w:szCs w:val="20"/>
          </w:rPr>
          <w:t>)</w:t>
        </w:r>
        <w:r w:rsidRPr="00282040">
          <w:rPr>
            <w:szCs w:val="20"/>
          </w:rPr>
          <w:tab/>
          <w:t xml:space="preserve">As submitted and extended with proxy </w:t>
        </w:r>
        <w:r>
          <w:rPr>
            <w:szCs w:val="20"/>
          </w:rPr>
          <w:t>Ancillary Service</w:t>
        </w:r>
        <w:r w:rsidRPr="00282040">
          <w:rPr>
            <w:szCs w:val="20"/>
          </w:rPr>
          <w:t xml:space="preserve"> Offer Curve logic by ERCOT</w:t>
        </w:r>
      </w:ins>
      <w:ins w:id="249" w:author="ERCOT" w:date="2020-01-16T15:23:00Z">
        <w:r w:rsidR="009243B1">
          <w:rPr>
            <w:szCs w:val="20"/>
          </w:rPr>
          <w:t>.</w:t>
        </w:r>
      </w:ins>
    </w:p>
    <w:p w14:paraId="4287F882" w14:textId="0513188D" w:rsidR="00282040" w:rsidRPr="00282040" w:rsidRDefault="00282040" w:rsidP="00282040">
      <w:pPr>
        <w:spacing w:after="240"/>
        <w:ind w:left="1440" w:hanging="720"/>
        <w:rPr>
          <w:iCs/>
          <w:szCs w:val="20"/>
        </w:rPr>
      </w:pPr>
      <w:r w:rsidRPr="00282040">
        <w:rPr>
          <w:iCs/>
          <w:szCs w:val="20"/>
        </w:rPr>
        <w:t>(</w:t>
      </w:r>
      <w:ins w:id="250" w:author="ERCOT" w:date="2020-02-19T15:11:00Z">
        <w:r w:rsidR="00F30AF9">
          <w:rPr>
            <w:iCs/>
            <w:szCs w:val="20"/>
          </w:rPr>
          <w:t>c</w:t>
        </w:r>
      </w:ins>
      <w:del w:id="251" w:author="ERCOT" w:date="2020-02-19T15:11:00Z">
        <w:r w:rsidRPr="00282040" w:rsidDel="00F30AF9">
          <w:rPr>
            <w:iCs/>
            <w:szCs w:val="20"/>
          </w:rPr>
          <w:delText>b</w:delText>
        </w:r>
      </w:del>
      <w:r w:rsidRPr="00282040">
        <w:rPr>
          <w:iCs/>
          <w:szCs w:val="20"/>
        </w:rPr>
        <w:t>)</w:t>
      </w:r>
      <w:r w:rsidRPr="00282040">
        <w:rPr>
          <w:iCs/>
          <w:szCs w:val="20"/>
        </w:rPr>
        <w:tab/>
        <w:t>The Load Resource name and the Load Resource’s bid to buy (prices and quantities);</w:t>
      </w:r>
    </w:p>
    <w:p w14:paraId="75555E01" w14:textId="3FEA2B1A" w:rsidR="00282040" w:rsidRPr="00282040" w:rsidRDefault="00282040" w:rsidP="00282040">
      <w:pPr>
        <w:spacing w:after="240"/>
        <w:ind w:left="720"/>
        <w:rPr>
          <w:szCs w:val="20"/>
        </w:rPr>
      </w:pPr>
      <w:r w:rsidRPr="00282040">
        <w:rPr>
          <w:szCs w:val="20"/>
        </w:rPr>
        <w:t>(</w:t>
      </w:r>
      <w:del w:id="252" w:author="ERCOT" w:date="2020-02-19T15:11:00Z">
        <w:r w:rsidRPr="00282040" w:rsidDel="00F30AF9">
          <w:rPr>
            <w:szCs w:val="20"/>
          </w:rPr>
          <w:delText>c</w:delText>
        </w:r>
      </w:del>
      <w:ins w:id="253" w:author="ERCOT" w:date="2020-02-19T15:11:00Z">
        <w:r w:rsidR="00F30AF9">
          <w:rPr>
            <w:szCs w:val="20"/>
          </w:rPr>
          <w:t>d</w:t>
        </w:r>
      </w:ins>
      <w:r w:rsidRPr="00282040">
        <w:rPr>
          <w:szCs w:val="20"/>
        </w:rPr>
        <w:t>)</w:t>
      </w:r>
      <w:r w:rsidRPr="00282040">
        <w:rPr>
          <w:szCs w:val="20"/>
        </w:rPr>
        <w:tab/>
        <w:t>The Generation Resource name and the Generation Resource’s Output Schedule;</w:t>
      </w:r>
    </w:p>
    <w:p w14:paraId="670430D7" w14:textId="39AB3708" w:rsidR="00282040" w:rsidRPr="00282040" w:rsidRDefault="00282040" w:rsidP="00282040">
      <w:pPr>
        <w:spacing w:after="240"/>
        <w:ind w:left="1440" w:hanging="720"/>
        <w:rPr>
          <w:szCs w:val="20"/>
        </w:rPr>
      </w:pPr>
      <w:r w:rsidRPr="00282040">
        <w:rPr>
          <w:szCs w:val="20"/>
        </w:rPr>
        <w:t>(</w:t>
      </w:r>
      <w:del w:id="254" w:author="ERCOT" w:date="2020-02-19T15:11:00Z">
        <w:r w:rsidRPr="00282040" w:rsidDel="00F30AF9">
          <w:rPr>
            <w:szCs w:val="20"/>
          </w:rPr>
          <w:delText>d</w:delText>
        </w:r>
      </w:del>
      <w:ins w:id="255" w:author="ERCOT" w:date="2020-02-19T15:11:00Z">
        <w:r w:rsidR="00F30AF9">
          <w:rPr>
            <w:szCs w:val="20"/>
          </w:rPr>
          <w:t>e</w:t>
        </w:r>
      </w:ins>
      <w:r w:rsidRPr="00282040">
        <w:rPr>
          <w:szCs w:val="20"/>
        </w:rPr>
        <w:t>)</w:t>
      </w:r>
      <w:r w:rsidRPr="00282040">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9329A" w14:paraId="48468644"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30E41" w14:textId="4FB9986A" w:rsidR="00E9329A" w:rsidRPr="002A760C" w:rsidRDefault="00E9329A" w:rsidP="00E9329A">
            <w:pPr>
              <w:spacing w:before="120" w:after="240"/>
              <w:rPr>
                <w:b/>
                <w:i/>
              </w:rPr>
            </w:pPr>
            <w:r>
              <w:rPr>
                <w:b/>
                <w:i/>
              </w:rPr>
              <w:t>[NPRR1000</w:t>
            </w:r>
            <w:r w:rsidRPr="004B0726">
              <w:rPr>
                <w:b/>
                <w:i/>
              </w:rPr>
              <w:t xml:space="preserve">: </w:t>
            </w:r>
            <w:r>
              <w:rPr>
                <w:b/>
                <w:i/>
              </w:rPr>
              <w:t xml:space="preserve"> Delete paragraph (</w:t>
            </w:r>
            <w:del w:id="256" w:author="ERCOT 102320" w:date="2020-10-01T11:37:00Z">
              <w:r w:rsidDel="00E9329A">
                <w:rPr>
                  <w:b/>
                  <w:i/>
                </w:rPr>
                <w:delText>d</w:delText>
              </w:r>
            </w:del>
            <w:ins w:id="257" w:author="ERCOT 102320" w:date="2020-10-01T11:37:00Z">
              <w:r>
                <w:rPr>
                  <w:b/>
                  <w:i/>
                </w:rPr>
                <w:t>e</w:t>
              </w:r>
            </w:ins>
            <w:r>
              <w:rPr>
                <w:b/>
                <w:i/>
              </w:rPr>
              <w:t>) above upon system implementation and renumber accordingly.</w:t>
            </w:r>
            <w:r w:rsidRPr="004B0726">
              <w:rPr>
                <w:b/>
                <w:i/>
              </w:rPr>
              <w:t>]</w:t>
            </w:r>
          </w:p>
        </w:tc>
      </w:tr>
    </w:tbl>
    <w:p w14:paraId="26D29846" w14:textId="27130C23" w:rsidR="00282040" w:rsidRPr="00282040" w:rsidRDefault="00282040" w:rsidP="00E9329A">
      <w:pPr>
        <w:spacing w:before="240" w:after="240"/>
        <w:ind w:left="1440" w:hanging="720"/>
        <w:rPr>
          <w:szCs w:val="20"/>
        </w:rPr>
      </w:pPr>
      <w:r w:rsidRPr="00282040">
        <w:rPr>
          <w:szCs w:val="20"/>
        </w:rPr>
        <w:t>(</w:t>
      </w:r>
      <w:del w:id="258" w:author="ERCOT" w:date="2020-02-19T15:12:00Z">
        <w:r w:rsidRPr="00282040" w:rsidDel="00F30AF9">
          <w:rPr>
            <w:szCs w:val="20"/>
          </w:rPr>
          <w:delText>e</w:delText>
        </w:r>
      </w:del>
      <w:ins w:id="259" w:author="ERCOT" w:date="2020-02-19T15:12:00Z">
        <w:r w:rsidR="00F30AF9">
          <w:rPr>
            <w:szCs w:val="20"/>
          </w:rPr>
          <w:t>f</w:t>
        </w:r>
      </w:ins>
      <w:r w:rsidRPr="00282040">
        <w:rPr>
          <w:szCs w:val="20"/>
        </w:rPr>
        <w:t>)</w:t>
      </w:r>
      <w:r w:rsidRPr="00282040">
        <w:rPr>
          <w:szCs w:val="20"/>
        </w:rPr>
        <w:tab/>
        <w:t>The Generation Resource name and actual metered Generation Resource net output;</w:t>
      </w:r>
    </w:p>
    <w:p w14:paraId="78288C0B" w14:textId="748E66E0" w:rsidR="00282040" w:rsidRPr="00282040" w:rsidRDefault="00282040" w:rsidP="00282040">
      <w:pPr>
        <w:spacing w:after="240"/>
        <w:ind w:left="1440" w:hanging="720"/>
        <w:rPr>
          <w:szCs w:val="20"/>
        </w:rPr>
      </w:pPr>
      <w:r w:rsidRPr="00282040">
        <w:rPr>
          <w:szCs w:val="20"/>
        </w:rPr>
        <w:t>(</w:t>
      </w:r>
      <w:del w:id="260" w:author="ERCOT" w:date="2020-02-19T15:12:00Z">
        <w:r w:rsidRPr="00282040" w:rsidDel="00F30AF9">
          <w:rPr>
            <w:szCs w:val="20"/>
          </w:rPr>
          <w:delText>f</w:delText>
        </w:r>
      </w:del>
      <w:ins w:id="261" w:author="ERCOT" w:date="2020-02-19T15:12:00Z">
        <w:r w:rsidR="00F30AF9">
          <w:rPr>
            <w:szCs w:val="20"/>
          </w:rPr>
          <w:t>g</w:t>
        </w:r>
      </w:ins>
      <w:r w:rsidRPr="00282040">
        <w:rPr>
          <w:szCs w:val="20"/>
        </w:rPr>
        <w:t>)</w:t>
      </w:r>
      <w:r w:rsidRPr="00282040">
        <w:rPr>
          <w:szCs w:val="20"/>
        </w:rPr>
        <w:tab/>
        <w:t>The self-arranged Ancillary Service by service for each QSE;</w:t>
      </w:r>
    </w:p>
    <w:p w14:paraId="4691814D" w14:textId="010E7136" w:rsidR="00282040" w:rsidRPr="00282040" w:rsidRDefault="00282040" w:rsidP="00282040">
      <w:pPr>
        <w:spacing w:after="240"/>
        <w:ind w:left="1440" w:hanging="720"/>
        <w:rPr>
          <w:szCs w:val="20"/>
        </w:rPr>
      </w:pPr>
      <w:r w:rsidRPr="00282040">
        <w:rPr>
          <w:szCs w:val="20"/>
        </w:rPr>
        <w:t>(</w:t>
      </w:r>
      <w:del w:id="262" w:author="ERCOT" w:date="2020-02-19T15:12:00Z">
        <w:r w:rsidRPr="00282040" w:rsidDel="00F30AF9">
          <w:rPr>
            <w:szCs w:val="20"/>
          </w:rPr>
          <w:delText>g</w:delText>
        </w:r>
      </w:del>
      <w:ins w:id="263" w:author="ERCOT" w:date="2020-02-19T15:12:00Z">
        <w:r w:rsidR="00F30AF9">
          <w:rPr>
            <w:szCs w:val="20"/>
          </w:rPr>
          <w:t>h</w:t>
        </w:r>
      </w:ins>
      <w:r w:rsidRPr="00282040">
        <w:rPr>
          <w:szCs w:val="20"/>
        </w:rPr>
        <w:t>)</w:t>
      </w:r>
      <w:r w:rsidRPr="00282040">
        <w:rPr>
          <w:szCs w:val="20"/>
        </w:rPr>
        <w:tab/>
        <w:t xml:space="preserve">The following Generation Resource data using a </w:t>
      </w:r>
      <w:del w:id="264" w:author="ERCOT" w:date="2020-01-16T15:32:00Z">
        <w:r w:rsidRPr="00282040" w:rsidDel="006F48AD">
          <w:rPr>
            <w:szCs w:val="20"/>
          </w:rPr>
          <w:delText xml:space="preserve">single </w:delText>
        </w:r>
      </w:del>
      <w:r w:rsidRPr="00282040">
        <w:rPr>
          <w:szCs w:val="20"/>
        </w:rPr>
        <w:t xml:space="preserve">snapshot </w:t>
      </w:r>
      <w:del w:id="265" w:author="ERCOT" w:date="2019-12-20T10:31:00Z">
        <w:r w:rsidRPr="00282040" w:rsidDel="00A85633">
          <w:rPr>
            <w:szCs w:val="20"/>
          </w:rPr>
          <w:delText xml:space="preserve">during </w:delText>
        </w:r>
      </w:del>
      <w:del w:id="266" w:author="ERCOT" w:date="2019-12-20T10:27:00Z">
        <w:r w:rsidRPr="00282040" w:rsidDel="00A85633">
          <w:rPr>
            <w:szCs w:val="20"/>
          </w:rPr>
          <w:delText>the firs</w:delText>
        </w:r>
      </w:del>
      <w:del w:id="267" w:author="ERCOT" w:date="2020-01-24T16:21:00Z">
        <w:r w:rsidRPr="00282040" w:rsidDel="00D57F38">
          <w:rPr>
            <w:szCs w:val="20"/>
          </w:rPr>
          <w:delText xml:space="preserve">t </w:delText>
        </w:r>
      </w:del>
      <w:ins w:id="268" w:author="ERCOT" w:date="2019-12-20T10:31:00Z">
        <w:r w:rsidR="003B16F7">
          <w:rPr>
            <w:szCs w:val="20"/>
          </w:rPr>
          <w:t>from</w:t>
        </w:r>
        <w:r w:rsidR="003B16F7" w:rsidRPr="00282040">
          <w:rPr>
            <w:szCs w:val="20"/>
          </w:rPr>
          <w:t xml:space="preserve"> </w:t>
        </w:r>
      </w:ins>
      <w:ins w:id="269" w:author="ERCOT" w:date="2019-12-20T10:27:00Z">
        <w:r w:rsidR="003B16F7">
          <w:rPr>
            <w:szCs w:val="20"/>
          </w:rPr>
          <w:t>each</w:t>
        </w:r>
        <w:r w:rsidR="003B16F7" w:rsidRPr="00282040">
          <w:rPr>
            <w:szCs w:val="20"/>
          </w:rPr>
          <w:t xml:space="preserve"> </w:t>
        </w:r>
        <w:r w:rsidR="00A85633">
          <w:rPr>
            <w:szCs w:val="20"/>
          </w:rPr>
          <w:t xml:space="preserve">execution of </w:t>
        </w:r>
      </w:ins>
      <w:r w:rsidRPr="00282040">
        <w:rPr>
          <w:szCs w:val="20"/>
        </w:rPr>
        <w:t>SCED</w:t>
      </w:r>
      <w:del w:id="270" w:author="ERCOT" w:date="2019-12-20T10:27:00Z">
        <w:r w:rsidRPr="00282040" w:rsidDel="00A85633">
          <w:rPr>
            <w:szCs w:val="20"/>
          </w:rPr>
          <w:delText xml:space="preserve"> execution in each Settlement Interval</w:delText>
        </w:r>
      </w:del>
      <w:r w:rsidRPr="00282040">
        <w:rPr>
          <w:szCs w:val="20"/>
        </w:rPr>
        <w:t xml:space="preserve">: </w:t>
      </w:r>
    </w:p>
    <w:p w14:paraId="571A31D3" w14:textId="77777777" w:rsidR="00282040" w:rsidRPr="00282040" w:rsidRDefault="00282040" w:rsidP="00282040">
      <w:pPr>
        <w:spacing w:after="240"/>
        <w:ind w:left="2160" w:hanging="720"/>
        <w:rPr>
          <w:szCs w:val="20"/>
        </w:rPr>
      </w:pPr>
      <w:r w:rsidRPr="00282040">
        <w:rPr>
          <w:szCs w:val="20"/>
        </w:rPr>
        <w:lastRenderedPageBreak/>
        <w:t>(i)</w:t>
      </w:r>
      <w:r w:rsidRPr="00282040">
        <w:rPr>
          <w:szCs w:val="20"/>
        </w:rPr>
        <w:tab/>
        <w:t>The Generation Resource name;</w:t>
      </w:r>
    </w:p>
    <w:p w14:paraId="22F6571A" w14:textId="77777777" w:rsidR="00282040" w:rsidRPr="00282040" w:rsidRDefault="00282040" w:rsidP="00282040">
      <w:pPr>
        <w:spacing w:after="240"/>
        <w:ind w:left="2160" w:hanging="720"/>
        <w:rPr>
          <w:szCs w:val="20"/>
        </w:rPr>
      </w:pPr>
      <w:r w:rsidRPr="00282040">
        <w:rPr>
          <w:szCs w:val="20"/>
        </w:rPr>
        <w:t>(ii)</w:t>
      </w:r>
      <w:r w:rsidRPr="00282040">
        <w:rPr>
          <w:szCs w:val="20"/>
        </w:rPr>
        <w:tab/>
        <w:t>The Generation Resource status;</w:t>
      </w:r>
    </w:p>
    <w:p w14:paraId="5F78460D" w14:textId="77777777" w:rsidR="00282040" w:rsidRPr="00282040" w:rsidRDefault="00282040" w:rsidP="00282040">
      <w:pPr>
        <w:spacing w:after="240"/>
        <w:ind w:left="2160" w:hanging="720"/>
        <w:rPr>
          <w:szCs w:val="20"/>
        </w:rPr>
      </w:pPr>
      <w:r w:rsidRPr="00282040">
        <w:rPr>
          <w:szCs w:val="20"/>
        </w:rPr>
        <w:t>(iii)</w:t>
      </w:r>
      <w:r w:rsidRPr="00282040">
        <w:rPr>
          <w:szCs w:val="20"/>
        </w:rPr>
        <w:tab/>
        <w:t xml:space="preserve">The Generation Resource HSL, LSL, </w:t>
      </w:r>
      <w:del w:id="271" w:author="ERCOT" w:date="2019-12-12T13:25:00Z">
        <w:r w:rsidRPr="00282040" w:rsidDel="00857801">
          <w:rPr>
            <w:szCs w:val="20"/>
          </w:rPr>
          <w:delText xml:space="preserve">HASL, LASL, </w:delText>
        </w:r>
      </w:del>
      <w:r w:rsidRPr="00282040">
        <w:rPr>
          <w:szCs w:val="20"/>
        </w:rPr>
        <w:t>High Dispatch Limit (HDL), and Low Dispatch Limit (LDL);</w:t>
      </w:r>
    </w:p>
    <w:p w14:paraId="2424571D" w14:textId="77777777" w:rsidR="00282040" w:rsidRPr="00282040" w:rsidRDefault="00282040" w:rsidP="00282040">
      <w:pPr>
        <w:spacing w:after="240"/>
        <w:ind w:left="2160" w:hanging="720"/>
        <w:rPr>
          <w:szCs w:val="20"/>
        </w:rPr>
      </w:pPr>
      <w:r w:rsidRPr="00282040">
        <w:rPr>
          <w:szCs w:val="20"/>
        </w:rPr>
        <w:t>(iv)</w:t>
      </w:r>
      <w:r w:rsidRPr="00282040">
        <w:rPr>
          <w:szCs w:val="20"/>
        </w:rPr>
        <w:tab/>
        <w:t>The Generation Resource Base Point from SCED;</w:t>
      </w:r>
    </w:p>
    <w:p w14:paraId="212EA6B7" w14:textId="77777777" w:rsidR="00282040" w:rsidRPr="00282040" w:rsidRDefault="00282040" w:rsidP="00282040">
      <w:pPr>
        <w:spacing w:after="240"/>
        <w:ind w:left="2160" w:hanging="720"/>
        <w:rPr>
          <w:szCs w:val="20"/>
        </w:rPr>
      </w:pPr>
      <w:r w:rsidRPr="00282040">
        <w:rPr>
          <w:szCs w:val="20"/>
        </w:rPr>
        <w:t>(v)</w:t>
      </w:r>
      <w:r w:rsidRPr="00282040">
        <w:rPr>
          <w:szCs w:val="20"/>
        </w:rPr>
        <w:tab/>
        <w:t>The telemetered Generation Resource net output used in SCED;</w:t>
      </w:r>
    </w:p>
    <w:p w14:paraId="15BE7048" w14:textId="77777777" w:rsidR="00282040" w:rsidRPr="00282040" w:rsidRDefault="00282040" w:rsidP="00282040">
      <w:pPr>
        <w:spacing w:after="240"/>
        <w:ind w:left="2160" w:hanging="720"/>
        <w:rPr>
          <w:szCs w:val="20"/>
        </w:rPr>
      </w:pPr>
      <w:r w:rsidRPr="00282040">
        <w:rPr>
          <w:szCs w:val="20"/>
        </w:rPr>
        <w:t>(vi)</w:t>
      </w:r>
      <w:r w:rsidRPr="00282040">
        <w:rPr>
          <w:szCs w:val="20"/>
        </w:rPr>
        <w:tab/>
        <w:t xml:space="preserve">The Ancillary Service Resource </w:t>
      </w:r>
      <w:del w:id="272" w:author="ERCOT" w:date="2019-12-09T09:58:00Z">
        <w:r w:rsidRPr="00282040" w:rsidDel="00CD063E">
          <w:rPr>
            <w:szCs w:val="20"/>
          </w:rPr>
          <w:delText xml:space="preserve">Responsibility </w:delText>
        </w:r>
      </w:del>
      <w:ins w:id="273" w:author="ERCOT" w:date="2019-12-09T09:58:00Z">
        <w:r w:rsidR="00CD063E">
          <w:rPr>
            <w:szCs w:val="20"/>
          </w:rPr>
          <w:t>awards</w:t>
        </w:r>
        <w:r w:rsidR="00CD063E" w:rsidRPr="00282040">
          <w:rPr>
            <w:szCs w:val="20"/>
          </w:rPr>
          <w:t xml:space="preserve"> </w:t>
        </w:r>
      </w:ins>
      <w:r w:rsidRPr="00282040">
        <w:rPr>
          <w:szCs w:val="20"/>
        </w:rPr>
        <w:t>for each Ancillary Service;</w:t>
      </w:r>
      <w:del w:id="274" w:author="ERCOT" w:date="2020-01-16T15:25:00Z">
        <w:r w:rsidRPr="00282040" w:rsidDel="009E0D8D">
          <w:rPr>
            <w:szCs w:val="20"/>
          </w:rPr>
          <w:delText xml:space="preserve"> and</w:delText>
        </w:r>
      </w:del>
    </w:p>
    <w:p w14:paraId="45E63DAB" w14:textId="77777777" w:rsidR="00282040" w:rsidRDefault="00282040" w:rsidP="00282040">
      <w:pPr>
        <w:spacing w:after="240"/>
        <w:ind w:left="2160" w:hanging="720"/>
        <w:rPr>
          <w:ins w:id="275" w:author="ERCOT" w:date="2020-01-16T15:25:00Z"/>
          <w:szCs w:val="20"/>
        </w:rPr>
      </w:pPr>
      <w:r w:rsidRPr="00282040">
        <w:rPr>
          <w:szCs w:val="20"/>
        </w:rPr>
        <w:t>(vii)</w:t>
      </w:r>
      <w:r w:rsidRPr="00282040">
        <w:rPr>
          <w:szCs w:val="20"/>
        </w:rPr>
        <w:tab/>
        <w:t>The Generation Resource Startup Cost and minimum energy cost used in the Reliability Unit Commitment (RUC);</w:t>
      </w:r>
      <w:del w:id="276" w:author="ERCOT" w:date="2020-01-16T15:26:00Z">
        <w:r w:rsidRPr="00282040" w:rsidDel="009E0D8D">
          <w:rPr>
            <w:szCs w:val="20"/>
          </w:rPr>
          <w:delText xml:space="preserve"> and</w:delText>
        </w:r>
      </w:del>
    </w:p>
    <w:p w14:paraId="1C581D3A" w14:textId="1A163E00" w:rsidR="009E0D8D" w:rsidRDefault="009E0D8D" w:rsidP="00282040">
      <w:pPr>
        <w:spacing w:after="240"/>
        <w:ind w:left="2160" w:hanging="720"/>
        <w:rPr>
          <w:ins w:id="277" w:author="ERCOT" w:date="2020-01-16T15:26:00Z"/>
          <w:szCs w:val="20"/>
        </w:rPr>
      </w:pPr>
      <w:ins w:id="278" w:author="ERCOT" w:date="2020-01-16T15:25:00Z">
        <w:r>
          <w:rPr>
            <w:szCs w:val="20"/>
          </w:rPr>
          <w:t xml:space="preserve">(viii) </w:t>
        </w:r>
        <w:r>
          <w:rPr>
            <w:szCs w:val="20"/>
          </w:rPr>
          <w:tab/>
          <w:t>The telemetered Normal Ram</w:t>
        </w:r>
      </w:ins>
      <w:ins w:id="279" w:author="ERCOT" w:date="2020-01-16T15:26:00Z">
        <w:r>
          <w:rPr>
            <w:szCs w:val="20"/>
          </w:rPr>
          <w:t xml:space="preserve">p Rates; and </w:t>
        </w:r>
      </w:ins>
    </w:p>
    <w:p w14:paraId="6083C896" w14:textId="62554A09" w:rsidR="009E0D8D" w:rsidRPr="00282040" w:rsidRDefault="009E0D8D" w:rsidP="00282040">
      <w:pPr>
        <w:spacing w:after="240"/>
        <w:ind w:left="2160" w:hanging="720"/>
        <w:rPr>
          <w:szCs w:val="20"/>
        </w:rPr>
      </w:pPr>
      <w:ins w:id="280" w:author="ERCOT" w:date="2020-01-16T15:26:00Z">
        <w:r>
          <w:rPr>
            <w:szCs w:val="20"/>
          </w:rPr>
          <w:t xml:space="preserve">(ix) </w:t>
        </w:r>
        <w:r>
          <w:rPr>
            <w:szCs w:val="20"/>
          </w:rPr>
          <w:tab/>
          <w:t xml:space="preserve">The telemetered Ancillary Service capabilities; and </w:t>
        </w:r>
      </w:ins>
    </w:p>
    <w:p w14:paraId="2CD895D9" w14:textId="67FA4119" w:rsidR="00282040" w:rsidRPr="00282040" w:rsidRDefault="00282040" w:rsidP="00282040">
      <w:pPr>
        <w:spacing w:after="240"/>
        <w:ind w:left="1440" w:hanging="720"/>
        <w:rPr>
          <w:szCs w:val="20"/>
        </w:rPr>
      </w:pPr>
      <w:r w:rsidRPr="00282040">
        <w:rPr>
          <w:szCs w:val="20"/>
        </w:rPr>
        <w:t>(</w:t>
      </w:r>
      <w:del w:id="281" w:author="ERCOT" w:date="2020-02-19T15:12:00Z">
        <w:r w:rsidRPr="00282040" w:rsidDel="00F30AF9">
          <w:rPr>
            <w:szCs w:val="20"/>
          </w:rPr>
          <w:delText>h</w:delText>
        </w:r>
      </w:del>
      <w:ins w:id="282" w:author="ERCOT" w:date="2020-02-19T15:12:00Z">
        <w:r w:rsidR="00F30AF9">
          <w:rPr>
            <w:szCs w:val="20"/>
          </w:rPr>
          <w:t>i</w:t>
        </w:r>
      </w:ins>
      <w:r w:rsidRPr="00282040">
        <w:rPr>
          <w:szCs w:val="20"/>
        </w:rPr>
        <w:t>)</w:t>
      </w:r>
      <w:r w:rsidRPr="00282040">
        <w:rPr>
          <w:szCs w:val="20"/>
        </w:rPr>
        <w:tab/>
        <w:t xml:space="preserve">The following Load Resource data using a </w:t>
      </w:r>
      <w:del w:id="283" w:author="ERCOT" w:date="2020-01-16T15:32:00Z">
        <w:r w:rsidRPr="00282040" w:rsidDel="006F48AD">
          <w:rPr>
            <w:szCs w:val="20"/>
          </w:rPr>
          <w:delText xml:space="preserve">single </w:delText>
        </w:r>
      </w:del>
      <w:r w:rsidRPr="00282040">
        <w:rPr>
          <w:szCs w:val="20"/>
        </w:rPr>
        <w:t xml:space="preserve">snapshot </w:t>
      </w:r>
      <w:del w:id="284" w:author="ERCOT" w:date="2019-12-20T10:29:00Z">
        <w:r w:rsidRPr="00282040" w:rsidDel="00A85633">
          <w:rPr>
            <w:szCs w:val="20"/>
          </w:rPr>
          <w:delText xml:space="preserve">during </w:delText>
        </w:r>
      </w:del>
      <w:ins w:id="285" w:author="ERCOT" w:date="2019-12-20T10:29:00Z">
        <w:r w:rsidR="00A85633">
          <w:rPr>
            <w:szCs w:val="20"/>
          </w:rPr>
          <w:t>from</w:t>
        </w:r>
        <w:r w:rsidR="00A85633" w:rsidRPr="00282040">
          <w:rPr>
            <w:szCs w:val="20"/>
          </w:rPr>
          <w:t xml:space="preserve"> </w:t>
        </w:r>
      </w:ins>
      <w:ins w:id="286" w:author="ERCOT" w:date="2019-12-20T10:28:00Z">
        <w:r w:rsidR="00A85633">
          <w:rPr>
            <w:szCs w:val="20"/>
          </w:rPr>
          <w:t xml:space="preserve">each </w:t>
        </w:r>
      </w:ins>
      <w:del w:id="287" w:author="ERCOT" w:date="2019-12-20T10:28:00Z">
        <w:r w:rsidRPr="00282040" w:rsidDel="00A85633">
          <w:rPr>
            <w:szCs w:val="20"/>
          </w:rPr>
          <w:delText>the first</w:delText>
        </w:r>
      </w:del>
      <w:ins w:id="288" w:author="ERCOT" w:date="2019-12-20T10:28:00Z">
        <w:r w:rsidR="00A85633">
          <w:rPr>
            <w:szCs w:val="20"/>
          </w:rPr>
          <w:t>execution of</w:t>
        </w:r>
      </w:ins>
      <w:r w:rsidRPr="00282040">
        <w:rPr>
          <w:szCs w:val="20"/>
        </w:rPr>
        <w:t xml:space="preserve"> SCED</w:t>
      </w:r>
      <w:del w:id="289" w:author="ERCOT" w:date="2019-12-20T10:29:00Z">
        <w:r w:rsidRPr="00282040" w:rsidDel="00A85633">
          <w:rPr>
            <w:szCs w:val="20"/>
          </w:rPr>
          <w:delText xml:space="preserve"> execution in each Settlement Interval</w:delText>
        </w:r>
      </w:del>
      <w:r w:rsidRPr="00282040">
        <w:rPr>
          <w:szCs w:val="20"/>
        </w:rPr>
        <w:t xml:space="preserve">: </w:t>
      </w:r>
    </w:p>
    <w:p w14:paraId="0BF97FAD" w14:textId="77777777" w:rsidR="00282040" w:rsidRPr="00282040" w:rsidRDefault="00282040" w:rsidP="00282040">
      <w:pPr>
        <w:spacing w:after="240"/>
        <w:ind w:left="2160" w:hanging="720"/>
        <w:rPr>
          <w:szCs w:val="20"/>
        </w:rPr>
      </w:pPr>
      <w:r w:rsidRPr="00282040">
        <w:rPr>
          <w:szCs w:val="20"/>
        </w:rPr>
        <w:t>(i)</w:t>
      </w:r>
      <w:r w:rsidRPr="00282040">
        <w:rPr>
          <w:szCs w:val="20"/>
        </w:rPr>
        <w:tab/>
        <w:t>The Load Resource name;</w:t>
      </w:r>
    </w:p>
    <w:p w14:paraId="7DA3BB27" w14:textId="77777777" w:rsidR="00282040" w:rsidRPr="00282040" w:rsidRDefault="00282040" w:rsidP="00282040">
      <w:pPr>
        <w:spacing w:after="240"/>
        <w:ind w:left="2160" w:hanging="720"/>
        <w:rPr>
          <w:szCs w:val="20"/>
        </w:rPr>
      </w:pPr>
      <w:r w:rsidRPr="00282040">
        <w:rPr>
          <w:szCs w:val="20"/>
        </w:rPr>
        <w:t>(ii)</w:t>
      </w:r>
      <w:r w:rsidRPr="00282040">
        <w:rPr>
          <w:szCs w:val="20"/>
        </w:rPr>
        <w:tab/>
        <w:t>The Load Resource status;</w:t>
      </w:r>
    </w:p>
    <w:p w14:paraId="0D4FC6ED" w14:textId="77777777" w:rsidR="00282040" w:rsidRPr="00282040" w:rsidRDefault="00282040" w:rsidP="00282040">
      <w:pPr>
        <w:spacing w:after="240"/>
        <w:ind w:left="2160" w:hanging="720"/>
        <w:rPr>
          <w:szCs w:val="20"/>
        </w:rPr>
      </w:pPr>
      <w:r w:rsidRPr="00282040">
        <w:rPr>
          <w:szCs w:val="20"/>
        </w:rPr>
        <w:t>(iii)</w:t>
      </w:r>
      <w:r w:rsidRPr="00282040">
        <w:rPr>
          <w:szCs w:val="20"/>
        </w:rPr>
        <w:tab/>
        <w:t>The MPC for a Load Resource;</w:t>
      </w:r>
    </w:p>
    <w:p w14:paraId="488F1A09" w14:textId="77777777" w:rsidR="00282040" w:rsidRPr="00282040" w:rsidRDefault="00282040" w:rsidP="00282040">
      <w:pPr>
        <w:spacing w:after="240"/>
        <w:ind w:left="2160" w:hanging="720"/>
        <w:rPr>
          <w:szCs w:val="20"/>
        </w:rPr>
      </w:pPr>
      <w:r w:rsidRPr="00282040">
        <w:rPr>
          <w:szCs w:val="20"/>
        </w:rPr>
        <w:t>(iv)</w:t>
      </w:r>
      <w:r w:rsidRPr="00282040">
        <w:rPr>
          <w:szCs w:val="20"/>
        </w:rPr>
        <w:tab/>
        <w:t>The LPC for a Load Resource;</w:t>
      </w:r>
    </w:p>
    <w:p w14:paraId="34E69DFE" w14:textId="77777777" w:rsidR="00282040" w:rsidRPr="00282040" w:rsidRDefault="00282040" w:rsidP="00282040">
      <w:pPr>
        <w:spacing w:after="240"/>
        <w:ind w:left="2160" w:hanging="720"/>
        <w:rPr>
          <w:szCs w:val="20"/>
        </w:rPr>
      </w:pPr>
      <w:r w:rsidRPr="00282040">
        <w:rPr>
          <w:szCs w:val="20"/>
        </w:rPr>
        <w:t>(v)</w:t>
      </w:r>
      <w:r w:rsidRPr="00282040">
        <w:rPr>
          <w:szCs w:val="20"/>
        </w:rPr>
        <w:tab/>
        <w:t xml:space="preserve">The Load Resource </w:t>
      </w:r>
      <w:del w:id="290" w:author="ERCOT" w:date="2019-12-12T13:18:00Z">
        <w:r w:rsidRPr="00282040" w:rsidDel="00EC0CF1">
          <w:rPr>
            <w:szCs w:val="20"/>
          </w:rPr>
          <w:delText xml:space="preserve">HASL, LASL, </w:delText>
        </w:r>
      </w:del>
      <w:r w:rsidRPr="00282040">
        <w:rPr>
          <w:szCs w:val="20"/>
        </w:rPr>
        <w:t>HDL</w:t>
      </w:r>
      <w:del w:id="291" w:author="ERCOT" w:date="2019-12-12T13:18:00Z">
        <w:r w:rsidRPr="00282040" w:rsidDel="00EC0CF1">
          <w:rPr>
            <w:szCs w:val="20"/>
          </w:rPr>
          <w:delText>,</w:delText>
        </w:r>
      </w:del>
      <w:r w:rsidRPr="00282040">
        <w:rPr>
          <w:szCs w:val="20"/>
        </w:rPr>
        <w:t xml:space="preserve"> and LDL, for a Controllable Load Resource that has a Resource Status of </w:t>
      </w:r>
      <w:del w:id="292" w:author="ERCOT" w:date="2019-12-12T13:18:00Z">
        <w:r w:rsidRPr="00282040" w:rsidDel="00EC0CF1">
          <w:rPr>
            <w:szCs w:val="20"/>
          </w:rPr>
          <w:delText>ONRGL or ONCLR</w:delText>
        </w:r>
      </w:del>
      <w:ins w:id="293" w:author="ERCOT" w:date="2019-12-12T13:18:00Z">
        <w:r w:rsidR="00EC0CF1">
          <w:rPr>
            <w:szCs w:val="20"/>
          </w:rPr>
          <w:t>ONL</w:t>
        </w:r>
      </w:ins>
      <w:del w:id="294" w:author="ERCOT" w:date="2019-12-20T10:48:00Z">
        <w:r w:rsidRPr="00282040" w:rsidDel="006D04B9">
          <w:rPr>
            <w:szCs w:val="20"/>
          </w:rPr>
          <w:delText xml:space="preserve"> for the interval snapshot</w:delText>
        </w:r>
      </w:del>
      <w:r w:rsidRPr="00282040">
        <w:rPr>
          <w:szCs w:val="20"/>
        </w:rPr>
        <w:t>;</w:t>
      </w:r>
    </w:p>
    <w:p w14:paraId="0E47E122" w14:textId="77777777" w:rsidR="00282040" w:rsidRPr="00282040" w:rsidRDefault="00282040" w:rsidP="00282040">
      <w:pPr>
        <w:spacing w:after="240"/>
        <w:ind w:left="2160" w:hanging="720"/>
        <w:rPr>
          <w:szCs w:val="20"/>
        </w:rPr>
      </w:pPr>
      <w:r w:rsidRPr="00282040">
        <w:rPr>
          <w:szCs w:val="20"/>
        </w:rPr>
        <w:t>(vi)</w:t>
      </w:r>
      <w:r w:rsidRPr="00282040">
        <w:rPr>
          <w:szCs w:val="20"/>
        </w:rPr>
        <w:tab/>
        <w:t xml:space="preserve">The Load Resource Base Point from SCED, for a Controllable Load Resource that has a Resource Status of </w:t>
      </w:r>
      <w:del w:id="295" w:author="ERCOT" w:date="2019-12-12T13:19:00Z">
        <w:r w:rsidRPr="00282040" w:rsidDel="00EC0CF1">
          <w:rPr>
            <w:szCs w:val="20"/>
          </w:rPr>
          <w:delText>ONRGL or ONCLR</w:delText>
        </w:r>
      </w:del>
      <w:ins w:id="296" w:author="ERCOT" w:date="2019-12-12T13:19:00Z">
        <w:r w:rsidR="00EC0CF1">
          <w:rPr>
            <w:szCs w:val="20"/>
          </w:rPr>
          <w:t>ONL</w:t>
        </w:r>
      </w:ins>
      <w:del w:id="297" w:author="ERCOT" w:date="2019-12-20T10:48:00Z">
        <w:r w:rsidRPr="00282040" w:rsidDel="006D04B9">
          <w:rPr>
            <w:szCs w:val="20"/>
          </w:rPr>
          <w:delText xml:space="preserve"> for the interval snapshot</w:delText>
        </w:r>
      </w:del>
      <w:r w:rsidRPr="00282040">
        <w:rPr>
          <w:szCs w:val="20"/>
        </w:rPr>
        <w:t>;</w:t>
      </w:r>
    </w:p>
    <w:p w14:paraId="7694903E" w14:textId="77777777" w:rsidR="00282040" w:rsidRPr="00282040" w:rsidRDefault="00282040" w:rsidP="00282040">
      <w:pPr>
        <w:spacing w:after="240"/>
        <w:ind w:left="2160" w:hanging="720"/>
        <w:rPr>
          <w:szCs w:val="20"/>
        </w:rPr>
      </w:pPr>
      <w:r w:rsidRPr="00282040">
        <w:rPr>
          <w:szCs w:val="20"/>
        </w:rPr>
        <w:t>(vii)</w:t>
      </w:r>
      <w:r w:rsidRPr="00282040">
        <w:rPr>
          <w:szCs w:val="20"/>
        </w:rPr>
        <w:tab/>
        <w:t>The telemetered real power consumption;</w:t>
      </w:r>
      <w:del w:id="298" w:author="ERCOT" w:date="2020-01-16T15:27:00Z">
        <w:r w:rsidRPr="00282040" w:rsidDel="009E0D8D">
          <w:rPr>
            <w:szCs w:val="20"/>
          </w:rPr>
          <w:delText xml:space="preserve"> and</w:delText>
        </w:r>
      </w:del>
    </w:p>
    <w:p w14:paraId="3C6E91E2" w14:textId="7D062969" w:rsidR="00FC5D21" w:rsidRDefault="00282040" w:rsidP="00282040">
      <w:pPr>
        <w:spacing w:after="240"/>
        <w:ind w:left="2160" w:hanging="720"/>
        <w:rPr>
          <w:ins w:id="299" w:author="ERCOT" w:date="2020-01-02T14:33:00Z"/>
          <w:szCs w:val="20"/>
        </w:rPr>
      </w:pPr>
      <w:r w:rsidRPr="00282040">
        <w:rPr>
          <w:szCs w:val="20"/>
        </w:rPr>
        <w:t>(viii)</w:t>
      </w:r>
      <w:r w:rsidRPr="00282040">
        <w:rPr>
          <w:szCs w:val="20"/>
        </w:rPr>
        <w:tab/>
        <w:t xml:space="preserve">The Ancillary Service Resource </w:t>
      </w:r>
      <w:del w:id="300" w:author="ERCOT" w:date="2019-12-09T09:58:00Z">
        <w:r w:rsidRPr="00282040" w:rsidDel="00CD063E">
          <w:rPr>
            <w:szCs w:val="20"/>
          </w:rPr>
          <w:delText xml:space="preserve">Responsibility </w:delText>
        </w:r>
      </w:del>
      <w:ins w:id="301" w:author="ERCOT" w:date="2019-12-09T09:58:00Z">
        <w:r w:rsidR="00CD063E">
          <w:rPr>
            <w:szCs w:val="20"/>
          </w:rPr>
          <w:t>awards</w:t>
        </w:r>
        <w:r w:rsidR="00CD063E" w:rsidRPr="00282040">
          <w:rPr>
            <w:szCs w:val="20"/>
          </w:rPr>
          <w:t xml:space="preserve"> </w:t>
        </w:r>
      </w:ins>
      <w:r w:rsidRPr="00282040">
        <w:rPr>
          <w:szCs w:val="20"/>
        </w:rPr>
        <w:t>for each Ancillary Service</w:t>
      </w:r>
      <w:ins w:id="302" w:author="ERCOT" w:date="2020-01-16T15:27:00Z">
        <w:r w:rsidR="009E0D8D">
          <w:rPr>
            <w:szCs w:val="20"/>
          </w:rPr>
          <w:t>;</w:t>
        </w:r>
      </w:ins>
      <w:del w:id="303" w:author="ERCOT" w:date="2020-01-16T15:27:00Z">
        <w:r w:rsidRPr="00282040" w:rsidDel="009E0D8D">
          <w:rPr>
            <w:szCs w:val="20"/>
          </w:rPr>
          <w:delText>.</w:delText>
        </w:r>
      </w:del>
    </w:p>
    <w:p w14:paraId="059EE44F" w14:textId="77777777" w:rsidR="009E0D8D" w:rsidRDefault="00FC5D21" w:rsidP="00282040">
      <w:pPr>
        <w:spacing w:after="240"/>
        <w:ind w:left="2160" w:hanging="720"/>
        <w:rPr>
          <w:ins w:id="304" w:author="ERCOT" w:date="2020-01-02T14:34:00Z"/>
          <w:szCs w:val="20"/>
        </w:rPr>
      </w:pPr>
      <w:ins w:id="305" w:author="ERCOT" w:date="2020-01-02T14:33:00Z">
        <w:r>
          <w:rPr>
            <w:szCs w:val="20"/>
          </w:rPr>
          <w:t>(ix)</w:t>
        </w:r>
        <w:r>
          <w:rPr>
            <w:szCs w:val="20"/>
          </w:rPr>
          <w:tab/>
        </w:r>
      </w:ins>
      <w:ins w:id="306" w:author="ERCOT" w:date="2020-01-02T14:34:00Z">
        <w:r>
          <w:rPr>
            <w:szCs w:val="20"/>
          </w:rPr>
          <w:t>The telemetered self-provided Ancillary Service am</w:t>
        </w:r>
        <w:r w:rsidR="009E0D8D">
          <w:rPr>
            <w:szCs w:val="20"/>
          </w:rPr>
          <w:t>ount for each Ancillary Service;</w:t>
        </w:r>
      </w:ins>
    </w:p>
    <w:p w14:paraId="0BA80523" w14:textId="719EABC2" w:rsidR="009E0D8D" w:rsidRDefault="009E0D8D" w:rsidP="009E0D8D">
      <w:pPr>
        <w:spacing w:after="240"/>
        <w:ind w:left="2160" w:hanging="720"/>
        <w:rPr>
          <w:ins w:id="307" w:author="ERCOT" w:date="2020-01-16T15:27:00Z"/>
          <w:szCs w:val="20"/>
        </w:rPr>
      </w:pPr>
      <w:ins w:id="308" w:author="ERCOT" w:date="2020-01-16T15:27:00Z">
        <w:r>
          <w:rPr>
            <w:szCs w:val="20"/>
          </w:rPr>
          <w:t>(x)</w:t>
        </w:r>
        <w:r>
          <w:rPr>
            <w:szCs w:val="20"/>
          </w:rPr>
          <w:tab/>
          <w:t xml:space="preserve">The telemetered Normal Ramp Rates; </w:t>
        </w:r>
      </w:ins>
    </w:p>
    <w:p w14:paraId="78DF7293" w14:textId="23EC549E" w:rsidR="00282040" w:rsidRDefault="009E0D8D" w:rsidP="00282040">
      <w:pPr>
        <w:spacing w:after="240"/>
        <w:ind w:left="2160" w:hanging="720"/>
        <w:rPr>
          <w:ins w:id="309" w:author="ERCOT" w:date="2020-02-03T17:16:00Z"/>
          <w:szCs w:val="20"/>
        </w:rPr>
      </w:pPr>
      <w:ins w:id="310" w:author="ERCOT" w:date="2020-01-16T15:27:00Z">
        <w:r>
          <w:rPr>
            <w:szCs w:val="20"/>
          </w:rPr>
          <w:lastRenderedPageBreak/>
          <w:t xml:space="preserve">(xi) </w:t>
        </w:r>
        <w:r>
          <w:rPr>
            <w:szCs w:val="20"/>
          </w:rPr>
          <w:tab/>
          <w:t>The telemetered Ancillary Service capabilities</w:t>
        </w:r>
      </w:ins>
      <w:ins w:id="311" w:author="ERCOT" w:date="2020-02-04T12:35:00Z">
        <w:r w:rsidR="00A5064B">
          <w:rPr>
            <w:szCs w:val="20"/>
          </w:rPr>
          <w:t>; and</w:t>
        </w:r>
      </w:ins>
      <w:r w:rsidR="00282040" w:rsidRPr="00282040">
        <w:rPr>
          <w:szCs w:val="20"/>
        </w:rPr>
        <w:t xml:space="preserve"> </w:t>
      </w:r>
    </w:p>
    <w:p w14:paraId="6D6E8F3C" w14:textId="46938C75" w:rsidR="00EB6A09" w:rsidRDefault="00EB6A09" w:rsidP="00282040">
      <w:pPr>
        <w:spacing w:after="240"/>
        <w:ind w:left="720" w:hanging="720"/>
        <w:rPr>
          <w:ins w:id="312" w:author="ERCOT" w:date="2020-01-30T08:12:00Z"/>
          <w:szCs w:val="20"/>
        </w:rPr>
      </w:pPr>
      <w:ins w:id="313" w:author="ERCOT" w:date="2020-01-30T08:12:00Z">
        <w:r>
          <w:rPr>
            <w:szCs w:val="20"/>
          </w:rPr>
          <w:t>(5)</w:t>
        </w:r>
      </w:ins>
      <w:ins w:id="314" w:author="ERCOT" w:date="2020-01-30T08:13:00Z">
        <w:r>
          <w:rPr>
            <w:szCs w:val="20"/>
          </w:rPr>
          <w:tab/>
          <w:t xml:space="preserve">ERCOT </w:t>
        </w:r>
        <w:r w:rsidRPr="00282040">
          <w:rPr>
            <w:szCs w:val="20"/>
          </w:rPr>
          <w:t xml:space="preserve">shall post on the </w:t>
        </w:r>
      </w:ins>
      <w:ins w:id="315" w:author="ERCOT 102320" w:date="2020-10-14T09:41:00Z">
        <w:r w:rsidR="0040368F">
          <w:rPr>
            <w:szCs w:val="20"/>
          </w:rPr>
          <w:t>ERCOT website</w:t>
        </w:r>
      </w:ins>
      <w:ins w:id="316" w:author="ERCOT" w:date="2020-01-30T08:13:00Z">
        <w:del w:id="317" w:author="ERCOT 102320" w:date="2020-10-14T09:41:00Z">
          <w:r w:rsidRPr="00282040" w:rsidDel="0040368F">
            <w:rPr>
              <w:szCs w:val="20"/>
            </w:rPr>
            <w:delText>MIS Pub</w:delText>
          </w:r>
          <w:r w:rsidR="006F3142" w:rsidDel="0040368F">
            <w:rPr>
              <w:szCs w:val="20"/>
            </w:rPr>
            <w:delText>lic Area</w:delText>
          </w:r>
        </w:del>
        <w:r w:rsidR="006F3142">
          <w:rPr>
            <w:szCs w:val="20"/>
          </w:rPr>
          <w:t xml:space="preserve"> for each Resource for each Operating Hour</w:t>
        </w:r>
        <w:r w:rsidRPr="00282040">
          <w:rPr>
            <w:szCs w:val="20"/>
          </w:rPr>
          <w:t xml:space="preserve"> 60 days pri</w:t>
        </w:r>
        <w:r w:rsidR="006F3142">
          <w:rPr>
            <w:szCs w:val="20"/>
          </w:rPr>
          <w:t xml:space="preserve">or to the current Operating Day a count of the number of times for each Ancillary Service that the </w:t>
        </w:r>
      </w:ins>
      <w:ins w:id="318" w:author="ERCOT" w:date="2020-01-30T08:16:00Z">
        <w:r w:rsidR="006F3142">
          <w:rPr>
            <w:szCs w:val="20"/>
          </w:rPr>
          <w:t>Resource’s</w:t>
        </w:r>
      </w:ins>
      <w:ins w:id="319" w:author="ERCOT" w:date="2020-01-30T08:17:00Z">
        <w:r w:rsidR="006F3142">
          <w:rPr>
            <w:szCs w:val="20"/>
          </w:rPr>
          <w:t xml:space="preserve"> Ancillary Service Offer quantity or price was updated </w:t>
        </w:r>
      </w:ins>
      <w:ins w:id="320" w:author="ERCOT" w:date="2020-01-30T08:19:00Z">
        <w:r w:rsidR="006F3142">
          <w:rPr>
            <w:szCs w:val="20"/>
          </w:rPr>
          <w:t>within t</w:t>
        </w:r>
      </w:ins>
      <w:ins w:id="321" w:author="ERCOT" w:date="2020-01-30T08:25:00Z">
        <w:r w:rsidR="00CE59B9">
          <w:rPr>
            <w:szCs w:val="20"/>
          </w:rPr>
          <w:t>he Operating Period.</w:t>
        </w:r>
      </w:ins>
    </w:p>
    <w:p w14:paraId="2F3B6BB0" w14:textId="70EEAC74" w:rsidR="00282040" w:rsidRPr="00282040" w:rsidRDefault="00282040" w:rsidP="00282040">
      <w:pPr>
        <w:spacing w:after="240"/>
        <w:ind w:left="720" w:hanging="720"/>
        <w:rPr>
          <w:szCs w:val="20"/>
        </w:rPr>
      </w:pPr>
      <w:r w:rsidRPr="00282040">
        <w:rPr>
          <w:szCs w:val="20"/>
        </w:rPr>
        <w:t>(</w:t>
      </w:r>
      <w:ins w:id="322" w:author="ERCOT" w:date="2020-01-30T08:12:00Z">
        <w:r w:rsidR="00EB6A09">
          <w:rPr>
            <w:szCs w:val="20"/>
          </w:rPr>
          <w:t>6</w:t>
        </w:r>
      </w:ins>
      <w:del w:id="323" w:author="ERCOT" w:date="2020-01-30T08:12:00Z">
        <w:r w:rsidRPr="00282040" w:rsidDel="00EB6A09">
          <w:rPr>
            <w:szCs w:val="20"/>
          </w:rPr>
          <w:delText>5</w:delText>
        </w:r>
      </w:del>
      <w:r w:rsidRPr="00282040">
        <w:rPr>
          <w:szCs w:val="20"/>
        </w:rPr>
        <w:t>)</w:t>
      </w:r>
      <w:r w:rsidRPr="00282040">
        <w:rPr>
          <w:szCs w:val="20"/>
        </w:rPr>
        <w:tab/>
        <w:t xml:space="preserve">If any Real-Time Locational Marginal Price (LMP) exceeds 50 times the Fuel Index Price (FIP) during any </w:t>
      </w:r>
      <w:del w:id="324" w:author="ERCOT" w:date="2020-01-02T14:35:00Z">
        <w:r w:rsidRPr="00282040" w:rsidDel="00B2627C">
          <w:rPr>
            <w:szCs w:val="20"/>
          </w:rPr>
          <w:delText>15-minute Settlement Interval</w:delText>
        </w:r>
      </w:del>
      <w:ins w:id="325" w:author="ERCOT" w:date="2020-01-02T14:35:00Z">
        <w:r w:rsidR="00B2627C">
          <w:rPr>
            <w:szCs w:val="20"/>
          </w:rPr>
          <w:t>SCED interval</w:t>
        </w:r>
      </w:ins>
      <w:r w:rsidRPr="00282040">
        <w:rPr>
          <w:szCs w:val="20"/>
        </w:rPr>
        <w:t xml:space="preserve"> for the applicable Operating Day, ERCOT shall post on the MIS Public Area the portion of any Generation Resource’s as-submitted and as-mitigated and extended Energy Offer Curve that is at or above 50 times the FIP for </w:t>
      </w:r>
      <w:del w:id="326" w:author="ERCOT" w:date="2020-01-02T14:36:00Z">
        <w:r w:rsidRPr="00282040" w:rsidDel="00B2627C">
          <w:rPr>
            <w:szCs w:val="20"/>
          </w:rPr>
          <w:delText>each 15-minute Settlement Interval</w:delText>
        </w:r>
      </w:del>
      <w:ins w:id="327" w:author="ERCOT" w:date="2020-01-02T14:36:00Z">
        <w:r w:rsidR="00B2627C">
          <w:rPr>
            <w:szCs w:val="20"/>
          </w:rPr>
          <w:t>that SCED interval</w:t>
        </w:r>
      </w:ins>
      <w:r w:rsidRPr="00282040">
        <w:rPr>
          <w:szCs w:val="20"/>
        </w:rPr>
        <w:t xml:space="preserve"> seven days after the applicable Operating Day.</w:t>
      </w:r>
      <w:r w:rsidRPr="00282040" w:rsidDel="00C943D9">
        <w:rPr>
          <w:szCs w:val="20"/>
        </w:rPr>
        <w:t xml:space="preserve"> </w:t>
      </w:r>
    </w:p>
    <w:p w14:paraId="159F0333" w14:textId="0F5ACD56" w:rsidR="00282040" w:rsidRPr="00282040" w:rsidRDefault="00282040" w:rsidP="00282040">
      <w:pPr>
        <w:spacing w:after="240"/>
        <w:ind w:left="720" w:hanging="720"/>
        <w:rPr>
          <w:szCs w:val="20"/>
        </w:rPr>
      </w:pPr>
      <w:r w:rsidRPr="00282040">
        <w:rPr>
          <w:szCs w:val="20"/>
        </w:rPr>
        <w:t>(</w:t>
      </w:r>
      <w:ins w:id="328" w:author="ERCOT" w:date="2020-01-30T08:12:00Z">
        <w:r w:rsidR="00EB6A09">
          <w:rPr>
            <w:szCs w:val="20"/>
          </w:rPr>
          <w:t>7</w:t>
        </w:r>
      </w:ins>
      <w:del w:id="329" w:author="ERCOT" w:date="2020-01-30T08:12:00Z">
        <w:r w:rsidRPr="00282040" w:rsidDel="00EB6A09">
          <w:rPr>
            <w:szCs w:val="20"/>
          </w:rPr>
          <w:delText>6</w:delText>
        </w:r>
      </w:del>
      <w:r w:rsidRPr="00282040">
        <w:rPr>
          <w:szCs w:val="20"/>
        </w:rPr>
        <w:t>)</w:t>
      </w:r>
      <w:r w:rsidRPr="00282040">
        <w:rPr>
          <w:szCs w:val="20"/>
        </w:rPr>
        <w:tab/>
        <w:t xml:space="preserve">If any Market Clearing Price for Capacity (MCPC) for an Ancillary Service exceeds 50 times the FIP for any Operating Hour in a DAM or </w:t>
      </w:r>
      <w:ins w:id="330" w:author="ERCOT" w:date="2019-12-20T10:56:00Z">
        <w:r w:rsidR="006D04B9">
          <w:rPr>
            <w:szCs w:val="20"/>
          </w:rPr>
          <w:t xml:space="preserve">any SCED interval in </w:t>
        </w:r>
      </w:ins>
      <w:ins w:id="331" w:author="ERCOT" w:date="2020-01-02T14:36:00Z">
        <w:r w:rsidR="00B2627C">
          <w:rPr>
            <w:szCs w:val="20"/>
          </w:rPr>
          <w:t xml:space="preserve">the </w:t>
        </w:r>
      </w:ins>
      <w:ins w:id="332" w:author="ERCOT" w:date="2019-12-12T13:21:00Z">
        <w:r w:rsidR="00EC0CF1">
          <w:rPr>
            <w:szCs w:val="20"/>
          </w:rPr>
          <w:t>RTM</w:t>
        </w:r>
      </w:ins>
      <w:del w:id="333" w:author="ERCOT" w:date="2019-12-12T13:21:00Z">
        <w:r w:rsidRPr="00282040" w:rsidDel="00EC0CF1">
          <w:rPr>
            <w:szCs w:val="20"/>
          </w:rPr>
          <w:delText>Supplemental Ancillary Services Market (SASM)</w:delText>
        </w:r>
      </w:del>
      <w:r w:rsidRPr="00282040">
        <w:rPr>
          <w:szCs w:val="20"/>
        </w:rPr>
        <w:t xml:space="preserve"> for the applicable Operating Day, ERCOT shall post on the MIS Public Area the portion on any Resource’s Ancillary Service Offer that is at or above 50 times the FIP for that Ancillary Service for </w:t>
      </w:r>
      <w:ins w:id="334" w:author="ERCOT" w:date="2020-01-02T14:36:00Z">
        <w:r w:rsidR="00B2627C">
          <w:rPr>
            <w:szCs w:val="20"/>
          </w:rPr>
          <w:t>that</w:t>
        </w:r>
      </w:ins>
      <w:del w:id="335" w:author="ERCOT" w:date="2020-01-02T14:36:00Z">
        <w:r w:rsidRPr="00282040" w:rsidDel="00B2627C">
          <w:rPr>
            <w:szCs w:val="20"/>
          </w:rPr>
          <w:delText>each</w:delText>
        </w:r>
      </w:del>
      <w:r w:rsidRPr="00282040">
        <w:rPr>
          <w:szCs w:val="20"/>
        </w:rPr>
        <w:t xml:space="preserve"> Operating Hour </w:t>
      </w:r>
      <w:ins w:id="336" w:author="ERCOT" w:date="2020-01-02T14:36:00Z">
        <w:r w:rsidR="00B2627C">
          <w:rPr>
            <w:szCs w:val="20"/>
          </w:rPr>
          <w:t xml:space="preserve">for </w:t>
        </w:r>
      </w:ins>
      <w:ins w:id="337" w:author="ERCOT" w:date="2020-01-02T14:37:00Z">
        <w:r w:rsidR="00B2627C">
          <w:rPr>
            <w:szCs w:val="20"/>
          </w:rPr>
          <w:t xml:space="preserve">the </w:t>
        </w:r>
      </w:ins>
      <w:ins w:id="338" w:author="ERCOT" w:date="2020-01-02T14:36:00Z">
        <w:r w:rsidR="00B2627C">
          <w:rPr>
            <w:szCs w:val="20"/>
          </w:rPr>
          <w:t xml:space="preserve">DAM or SCED interval </w:t>
        </w:r>
      </w:ins>
      <w:ins w:id="339" w:author="ERCOT" w:date="2020-01-02T14:37:00Z">
        <w:r w:rsidR="00B2627C">
          <w:rPr>
            <w:szCs w:val="20"/>
          </w:rPr>
          <w:t xml:space="preserve">for the RTM </w:t>
        </w:r>
      </w:ins>
      <w:r w:rsidRPr="00282040">
        <w:rPr>
          <w:szCs w:val="20"/>
        </w:rPr>
        <w:t>seven days after the applicable Operating Day.</w:t>
      </w:r>
    </w:p>
    <w:p w14:paraId="104A8137" w14:textId="29842500" w:rsidR="00282040" w:rsidRPr="00282040" w:rsidRDefault="00282040" w:rsidP="00282040">
      <w:pPr>
        <w:spacing w:after="240"/>
        <w:ind w:left="720" w:hanging="720"/>
        <w:rPr>
          <w:szCs w:val="20"/>
        </w:rPr>
      </w:pPr>
      <w:r w:rsidRPr="00282040">
        <w:rPr>
          <w:szCs w:val="20"/>
        </w:rPr>
        <w:t>(</w:t>
      </w:r>
      <w:ins w:id="340" w:author="ERCOT" w:date="2020-01-30T08:13:00Z">
        <w:r w:rsidR="00EB6A09">
          <w:rPr>
            <w:szCs w:val="20"/>
          </w:rPr>
          <w:t>8</w:t>
        </w:r>
      </w:ins>
      <w:del w:id="341" w:author="ERCOT" w:date="2020-01-30T08:13:00Z">
        <w:r w:rsidRPr="00282040" w:rsidDel="00EB6A09">
          <w:rPr>
            <w:szCs w:val="20"/>
          </w:rPr>
          <w:delText>7</w:delText>
        </w:r>
      </w:del>
      <w:r w:rsidRPr="00282040">
        <w:rPr>
          <w:szCs w:val="20"/>
        </w:rPr>
        <w:t>)</w:t>
      </w:r>
      <w:r w:rsidRPr="00282040">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2B9FA4D3"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3A86F59A" w14:textId="7B6E1AD1" w:rsidR="00D177A2" w:rsidRDefault="00D177A2" w:rsidP="00027B7A">
            <w:pPr>
              <w:spacing w:before="120" w:after="240"/>
              <w:rPr>
                <w:b/>
                <w:i/>
              </w:rPr>
            </w:pPr>
            <w:r>
              <w:rPr>
                <w:b/>
                <w:i/>
              </w:rPr>
              <w:t>[NPRR978</w:t>
            </w:r>
            <w:r w:rsidRPr="004B0726">
              <w:rPr>
                <w:b/>
                <w:i/>
              </w:rPr>
              <w:t xml:space="preserve">: </w:t>
            </w:r>
            <w:r>
              <w:rPr>
                <w:b/>
                <w:i/>
              </w:rPr>
              <w:t xml:space="preserve"> Replace paragraph (</w:t>
            </w:r>
            <w:ins w:id="342" w:author="ERCOT" w:date="2020-03-02T10:38:00Z">
              <w:r>
                <w:rPr>
                  <w:b/>
                  <w:i/>
                </w:rPr>
                <w:t>8</w:t>
              </w:r>
            </w:ins>
            <w:del w:id="343" w:author="ERCOT" w:date="2020-03-02T10:38:00Z">
              <w:r w:rsidDel="00D177A2">
                <w:rPr>
                  <w:b/>
                  <w:i/>
                </w:rPr>
                <w:delText>7</w:delText>
              </w:r>
            </w:del>
            <w:r>
              <w:rPr>
                <w:b/>
                <w:i/>
              </w:rPr>
              <w:t>) above with the following upon system implementation:</w:t>
            </w:r>
            <w:r w:rsidRPr="004B0726">
              <w:rPr>
                <w:b/>
                <w:i/>
              </w:rPr>
              <w:t>]</w:t>
            </w:r>
          </w:p>
          <w:p w14:paraId="6688DD53" w14:textId="4A07BBE3" w:rsidR="00D177A2" w:rsidRPr="00730174" w:rsidRDefault="00D177A2" w:rsidP="00027B7A">
            <w:pPr>
              <w:pStyle w:val="List"/>
            </w:pPr>
            <w:r>
              <w:t>(</w:t>
            </w:r>
            <w:ins w:id="344" w:author="ERCOT" w:date="2020-03-02T10:38:00Z">
              <w:r>
                <w:t>8</w:t>
              </w:r>
            </w:ins>
            <w:del w:id="345" w:author="ERCOT" w:date="2020-03-02T10:38:00Z">
              <w:r w:rsidDel="00D177A2">
                <w:delText>7</w:delText>
              </w:r>
            </w:del>
            <w:r>
              <w:t>)</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154BCB9D" w14:textId="0C9CEE49" w:rsidR="00282040" w:rsidRPr="00282040" w:rsidRDefault="00282040" w:rsidP="00D177A2">
      <w:pPr>
        <w:spacing w:before="240" w:after="240"/>
        <w:ind w:left="720" w:hanging="720"/>
        <w:rPr>
          <w:szCs w:val="20"/>
        </w:rPr>
      </w:pPr>
      <w:r w:rsidRPr="00282040">
        <w:rPr>
          <w:szCs w:val="20"/>
        </w:rPr>
        <w:t>(</w:t>
      </w:r>
      <w:ins w:id="346" w:author="ERCOT" w:date="2020-01-30T08:13:00Z">
        <w:r w:rsidR="00EB6A09">
          <w:rPr>
            <w:szCs w:val="20"/>
          </w:rPr>
          <w:t>9</w:t>
        </w:r>
      </w:ins>
      <w:del w:id="347" w:author="ERCOT" w:date="2020-01-30T08:13:00Z">
        <w:r w:rsidRPr="00282040" w:rsidDel="00EB6A09">
          <w:rPr>
            <w:szCs w:val="20"/>
          </w:rPr>
          <w:delText>8</w:delText>
        </w:r>
      </w:del>
      <w:r w:rsidRPr="00282040">
        <w:rPr>
          <w:szCs w:val="20"/>
        </w:rPr>
        <w:t>)</w:t>
      </w:r>
      <w:r w:rsidRPr="00282040">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7B05C89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6F619D2B" w14:textId="41B42831" w:rsidR="00D177A2" w:rsidRDefault="00D177A2" w:rsidP="00027B7A">
            <w:pPr>
              <w:spacing w:before="120" w:after="240"/>
              <w:rPr>
                <w:b/>
                <w:i/>
              </w:rPr>
            </w:pPr>
            <w:r>
              <w:rPr>
                <w:b/>
                <w:i/>
              </w:rPr>
              <w:t>[NPRR978</w:t>
            </w:r>
            <w:r w:rsidRPr="004B0726">
              <w:rPr>
                <w:b/>
                <w:i/>
              </w:rPr>
              <w:t xml:space="preserve">: </w:t>
            </w:r>
            <w:r>
              <w:rPr>
                <w:b/>
                <w:i/>
              </w:rPr>
              <w:t xml:space="preserve"> Replace paragraph (</w:t>
            </w:r>
            <w:ins w:id="348" w:author="ERCOT" w:date="2020-03-02T10:39:00Z">
              <w:r>
                <w:rPr>
                  <w:b/>
                  <w:i/>
                </w:rPr>
                <w:t>9</w:t>
              </w:r>
            </w:ins>
            <w:del w:id="349" w:author="ERCOT" w:date="2020-03-02T10:39:00Z">
              <w:r w:rsidDel="00D177A2">
                <w:rPr>
                  <w:b/>
                  <w:i/>
                </w:rPr>
                <w:delText>8</w:delText>
              </w:r>
            </w:del>
            <w:r>
              <w:rPr>
                <w:b/>
                <w:i/>
              </w:rPr>
              <w:t>) above with the following upon system implementation:</w:t>
            </w:r>
            <w:r w:rsidRPr="004B0726">
              <w:rPr>
                <w:b/>
                <w:i/>
              </w:rPr>
              <w:t>]</w:t>
            </w:r>
          </w:p>
          <w:p w14:paraId="0ED7773B" w14:textId="3776BDFD" w:rsidR="00D177A2" w:rsidRPr="00730174" w:rsidRDefault="00D177A2" w:rsidP="00027B7A">
            <w:pPr>
              <w:spacing w:after="240"/>
              <w:ind w:left="720" w:hanging="720"/>
            </w:pPr>
            <w:r w:rsidRPr="00613C18">
              <w:t>(</w:t>
            </w:r>
            <w:ins w:id="350" w:author="ERCOT" w:date="2020-03-02T10:39:00Z">
              <w:r>
                <w:t>9</w:t>
              </w:r>
            </w:ins>
            <w:del w:id="351" w:author="ERCOT" w:date="2020-03-02T10:39:00Z">
              <w:r w:rsidRPr="00613C18" w:rsidDel="00D177A2">
                <w:delText>8</w:delText>
              </w:r>
            </w:del>
            <w:r w:rsidRPr="00613C18">
              <w:t>)</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17CEF518" w14:textId="6837DA07" w:rsidR="00282040" w:rsidRPr="00282040" w:rsidRDefault="00282040" w:rsidP="00D177A2">
      <w:pPr>
        <w:spacing w:before="240" w:after="240"/>
        <w:ind w:left="720" w:hanging="720"/>
        <w:rPr>
          <w:szCs w:val="20"/>
        </w:rPr>
      </w:pPr>
      <w:r w:rsidRPr="00282040">
        <w:rPr>
          <w:szCs w:val="20"/>
        </w:rPr>
        <w:lastRenderedPageBreak/>
        <w:t>(</w:t>
      </w:r>
      <w:ins w:id="352" w:author="ERCOT" w:date="2020-01-30T08:13:00Z">
        <w:r w:rsidR="00EB6A09">
          <w:rPr>
            <w:szCs w:val="20"/>
          </w:rPr>
          <w:t>10</w:t>
        </w:r>
      </w:ins>
      <w:del w:id="353" w:author="ERCOT" w:date="2020-01-30T08:13:00Z">
        <w:r w:rsidRPr="00282040" w:rsidDel="00EB6A09">
          <w:rPr>
            <w:szCs w:val="20"/>
          </w:rPr>
          <w:delText>9</w:delText>
        </w:r>
      </w:del>
      <w:r w:rsidRPr="00282040">
        <w:rPr>
          <w:szCs w:val="20"/>
        </w:rPr>
        <w:t>)</w:t>
      </w:r>
      <w:r w:rsidRPr="00282040">
        <w:rPr>
          <w:szCs w:val="20"/>
        </w:rPr>
        <w:tab/>
        <w:t>ERCOT shall post on the MIS Public Area the offer price and the name of the Entity submitting the offer for the highest-priced Ancillary Service Offer selected in the DAM</w:t>
      </w:r>
      <w:ins w:id="354" w:author="ERCOT" w:date="2019-12-12T13:23:00Z">
        <w:r w:rsidR="00EC0CF1">
          <w:rPr>
            <w:szCs w:val="20"/>
          </w:rPr>
          <w:t xml:space="preserve"> or RTM</w:t>
        </w:r>
      </w:ins>
      <w:r w:rsidRPr="00282040">
        <w:rPr>
          <w:szCs w:val="20"/>
        </w:rPr>
        <w:t xml:space="preserve"> for each Ancillary Service 48 hours after the end of the applicable Operating Day.  </w:t>
      </w:r>
      <w:del w:id="355" w:author="ERCOT" w:date="2019-12-12T13:22:00Z">
        <w:r w:rsidRPr="00282040" w:rsidDel="00EC0CF1">
          <w:rPr>
            <w:szCs w:val="20"/>
          </w:rPr>
          <w:delText xml:space="preserve">This same report shall also include the highest-priced Ancillary Service Offer selected for any SASMs cleared for that same Operating Day.  </w:delText>
        </w:r>
      </w:del>
      <w:r w:rsidRPr="00282040">
        <w:rPr>
          <w:szCs w:val="20"/>
        </w:rPr>
        <w:t xml:space="preserve">If multiple Entities submitted the highest-priced offers selected, all Entities shall be identified on the MIS Public Area.  The report shall specify whether the Ancillary Service Offer was selected in a DAM or </w:t>
      </w:r>
      <w:del w:id="356" w:author="ERCOT" w:date="2019-12-20T10:57:00Z">
        <w:r w:rsidRPr="00282040" w:rsidDel="00FF44C3">
          <w:rPr>
            <w:szCs w:val="20"/>
          </w:rPr>
          <w:delText xml:space="preserve">a </w:delText>
        </w:r>
      </w:del>
      <w:del w:id="357" w:author="ERCOT" w:date="2019-12-12T13:23:00Z">
        <w:r w:rsidRPr="00282040" w:rsidDel="00EC0CF1">
          <w:rPr>
            <w:szCs w:val="20"/>
          </w:rPr>
          <w:delText>SASM</w:delText>
        </w:r>
      </w:del>
      <w:ins w:id="358" w:author="ERCOT" w:date="2019-12-12T13:23:00Z">
        <w:r w:rsidR="00EC0CF1">
          <w:rPr>
            <w:szCs w:val="20"/>
          </w:rPr>
          <w:t>RTM</w:t>
        </w:r>
      </w:ins>
      <w:r w:rsidRPr="00282040">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6C9BD2F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E2BFA00" w14:textId="58EA5134" w:rsidR="00D177A2" w:rsidRDefault="00D177A2" w:rsidP="00027B7A">
            <w:pPr>
              <w:spacing w:before="120" w:after="240"/>
              <w:rPr>
                <w:b/>
                <w:i/>
              </w:rPr>
            </w:pPr>
            <w:r>
              <w:rPr>
                <w:b/>
                <w:i/>
              </w:rPr>
              <w:t>[NPRR978</w:t>
            </w:r>
            <w:r w:rsidRPr="004B0726">
              <w:rPr>
                <w:b/>
                <w:i/>
              </w:rPr>
              <w:t xml:space="preserve">: </w:t>
            </w:r>
            <w:r>
              <w:rPr>
                <w:b/>
                <w:i/>
              </w:rPr>
              <w:t xml:space="preserve"> Replace paragraph (</w:t>
            </w:r>
            <w:ins w:id="359" w:author="ERCOT" w:date="2020-03-02T10:39:00Z">
              <w:r>
                <w:rPr>
                  <w:b/>
                  <w:i/>
                </w:rPr>
                <w:t>10</w:t>
              </w:r>
            </w:ins>
            <w:del w:id="360" w:author="ERCOT" w:date="2020-03-02T10:39:00Z">
              <w:r w:rsidDel="00D177A2">
                <w:rPr>
                  <w:b/>
                  <w:i/>
                </w:rPr>
                <w:delText>9</w:delText>
              </w:r>
            </w:del>
            <w:r>
              <w:rPr>
                <w:b/>
                <w:i/>
              </w:rPr>
              <w:t>) above with the following upon system implementation:</w:t>
            </w:r>
            <w:r w:rsidRPr="004B0726">
              <w:rPr>
                <w:b/>
                <w:i/>
              </w:rPr>
              <w:t>]</w:t>
            </w:r>
          </w:p>
          <w:p w14:paraId="7822DD97" w14:textId="49AC98C9" w:rsidR="00D177A2" w:rsidRPr="00730174" w:rsidRDefault="00D177A2" w:rsidP="00D177A2">
            <w:pPr>
              <w:spacing w:after="240"/>
              <w:ind w:left="720" w:hanging="720"/>
            </w:pPr>
            <w:r w:rsidRPr="00613C18">
              <w:t>(</w:t>
            </w:r>
            <w:ins w:id="361" w:author="ERCOT" w:date="2020-03-02T10:39:00Z">
              <w:r>
                <w:t>10</w:t>
              </w:r>
            </w:ins>
            <w:del w:id="362" w:author="ERCOT" w:date="2020-03-02T10:39:00Z">
              <w:r w:rsidRPr="00613C18" w:rsidDel="00D177A2">
                <w:delText>9</w:delText>
              </w:r>
            </w:del>
            <w:r w:rsidRPr="00613C18">
              <w:t>)</w:t>
            </w:r>
            <w:r w:rsidRPr="00613C18">
              <w:tab/>
              <w:t xml:space="preserve">ERCOT shall post on the MIS Public Area the offer price and the name of the Entity submitting the offer for the highest-priced Ancillary Service Offer selected in the DAM </w:t>
            </w:r>
            <w:ins w:id="363" w:author="ERCOT" w:date="2020-03-02T10:39:00Z">
              <w:r>
                <w:t xml:space="preserve">or RTM </w:t>
              </w:r>
            </w:ins>
            <w:r w:rsidRPr="00613C18">
              <w:t xml:space="preserve">for each Ancillary Service three days after the end of the applicable Operating Day.  </w:t>
            </w:r>
            <w:del w:id="364" w:author="ERCOT" w:date="2020-03-02T10:40:00Z">
              <w:r w:rsidRPr="00613C18" w:rsidDel="00D177A2">
                <w:delText xml:space="preserve">This same report shall also include the highest-priced Ancillary Service Offer selected for any SASMs cleared for that same Operating Day.  </w:delText>
              </w:r>
            </w:del>
            <w:r w:rsidRPr="00613C18">
              <w:t xml:space="preserve">If multiple Entities submitted the highest-priced offers selected, all Entities shall be identified on the MIS Public Area.  The report shall specify whether the Ancillary Service Offer was selected in a DAM or </w:t>
            </w:r>
            <w:del w:id="365" w:author="ERCOT" w:date="2020-03-02T10:40:00Z">
              <w:r w:rsidRPr="00613C18" w:rsidDel="00D177A2">
                <w:delText>a SASM</w:delText>
              </w:r>
            </w:del>
            <w:ins w:id="366" w:author="ERCOT" w:date="2020-03-02T10:40:00Z">
              <w:r>
                <w:t>RTM</w:t>
              </w:r>
            </w:ins>
            <w:r w:rsidRPr="00613C18">
              <w:t>.</w:t>
            </w:r>
          </w:p>
        </w:tc>
      </w:tr>
    </w:tbl>
    <w:p w14:paraId="799D4FE4" w14:textId="7788DF45" w:rsidR="00282040" w:rsidRPr="00282040" w:rsidRDefault="00282040" w:rsidP="00D177A2">
      <w:pPr>
        <w:spacing w:before="240" w:after="240"/>
        <w:ind w:left="720" w:hanging="720"/>
        <w:rPr>
          <w:szCs w:val="20"/>
        </w:rPr>
      </w:pPr>
      <w:r w:rsidRPr="00282040">
        <w:rPr>
          <w:szCs w:val="20"/>
        </w:rPr>
        <w:t>(1</w:t>
      </w:r>
      <w:ins w:id="367" w:author="ERCOT" w:date="2020-01-30T08:13:00Z">
        <w:r w:rsidR="00EB6A09">
          <w:rPr>
            <w:szCs w:val="20"/>
          </w:rPr>
          <w:t>1</w:t>
        </w:r>
      </w:ins>
      <w:del w:id="368" w:author="ERCOT" w:date="2020-01-30T08:13:00Z">
        <w:r w:rsidRPr="00282040" w:rsidDel="00EB6A09">
          <w:rPr>
            <w:szCs w:val="20"/>
          </w:rPr>
          <w:delText>0</w:delText>
        </w:r>
      </w:del>
      <w:r w:rsidRPr="00282040">
        <w:rPr>
          <w:szCs w:val="20"/>
        </w:rPr>
        <w:t>)</w:t>
      </w:r>
      <w:r w:rsidRPr="00282040">
        <w:rPr>
          <w:szCs w:val="20"/>
        </w:rPr>
        <w:tab/>
        <w:t xml:space="preserve">ERCOT shall post on the MIS Public Area for each Operating Day the following information for each Resource: </w:t>
      </w:r>
    </w:p>
    <w:p w14:paraId="230EC42F" w14:textId="77777777" w:rsidR="00282040" w:rsidRPr="00282040" w:rsidRDefault="00282040" w:rsidP="00282040">
      <w:pPr>
        <w:spacing w:after="240"/>
        <w:ind w:left="1440" w:hanging="720"/>
        <w:rPr>
          <w:szCs w:val="20"/>
        </w:rPr>
      </w:pPr>
      <w:r w:rsidRPr="00282040">
        <w:rPr>
          <w:szCs w:val="20"/>
        </w:rPr>
        <w:t>(a)</w:t>
      </w:r>
      <w:r w:rsidRPr="00282040">
        <w:rPr>
          <w:szCs w:val="20"/>
        </w:rPr>
        <w:tab/>
        <w:t>The Resource name;</w:t>
      </w:r>
    </w:p>
    <w:p w14:paraId="0888F759" w14:textId="77777777" w:rsidR="00282040" w:rsidRPr="00282040" w:rsidRDefault="00282040" w:rsidP="00282040">
      <w:pPr>
        <w:spacing w:after="240"/>
        <w:ind w:left="1440" w:hanging="720"/>
        <w:rPr>
          <w:szCs w:val="20"/>
        </w:rPr>
      </w:pPr>
      <w:r w:rsidRPr="00282040">
        <w:rPr>
          <w:szCs w:val="20"/>
        </w:rPr>
        <w:t>(b)</w:t>
      </w:r>
      <w:r w:rsidRPr="00282040">
        <w:rPr>
          <w:szCs w:val="20"/>
        </w:rPr>
        <w:tab/>
        <w:t>The name of the Resource Entity;</w:t>
      </w:r>
    </w:p>
    <w:p w14:paraId="0985D49F" w14:textId="77777777" w:rsidR="00282040" w:rsidRPr="00282040" w:rsidRDefault="00282040" w:rsidP="00282040">
      <w:pPr>
        <w:spacing w:after="240"/>
        <w:ind w:left="1440" w:hanging="720"/>
        <w:rPr>
          <w:szCs w:val="20"/>
        </w:rPr>
      </w:pPr>
      <w:r w:rsidRPr="00282040">
        <w:rPr>
          <w:szCs w:val="20"/>
        </w:rPr>
        <w:t>(c)</w:t>
      </w:r>
      <w:r w:rsidRPr="00282040">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E3A8F95" w14:textId="77777777" w:rsidR="00282040" w:rsidRPr="00282040" w:rsidRDefault="00282040" w:rsidP="00282040">
      <w:pPr>
        <w:spacing w:after="240"/>
        <w:ind w:left="1440" w:hanging="720"/>
        <w:rPr>
          <w:szCs w:val="20"/>
        </w:rPr>
      </w:pPr>
      <w:r w:rsidRPr="00282040">
        <w:rPr>
          <w:szCs w:val="20"/>
        </w:rPr>
        <w:t>(d)</w:t>
      </w:r>
      <w:r w:rsidRPr="00282040">
        <w:rPr>
          <w:szCs w:val="20"/>
        </w:rPr>
        <w:tab/>
        <w:t>Flag for Reliability Must-Run (RMR) Resources.</w:t>
      </w:r>
    </w:p>
    <w:p w14:paraId="57A32D54" w14:textId="14E718B7" w:rsidR="00282040" w:rsidRPr="00282040" w:rsidRDefault="00282040" w:rsidP="00282040">
      <w:pPr>
        <w:spacing w:after="240"/>
        <w:ind w:left="720" w:hanging="720"/>
        <w:rPr>
          <w:szCs w:val="20"/>
        </w:rPr>
      </w:pPr>
      <w:r w:rsidRPr="00282040">
        <w:rPr>
          <w:szCs w:val="20"/>
        </w:rPr>
        <w:t>(1</w:t>
      </w:r>
      <w:ins w:id="369" w:author="ERCOT" w:date="2020-01-30T08:13:00Z">
        <w:r w:rsidR="00EB6A09">
          <w:rPr>
            <w:szCs w:val="20"/>
          </w:rPr>
          <w:t>2</w:t>
        </w:r>
      </w:ins>
      <w:del w:id="370" w:author="ERCOT" w:date="2020-01-30T08:13:00Z">
        <w:r w:rsidRPr="00282040" w:rsidDel="00EB6A09">
          <w:rPr>
            <w:szCs w:val="20"/>
          </w:rPr>
          <w:delText>1</w:delText>
        </w:r>
      </w:del>
      <w:r w:rsidRPr="00282040">
        <w:rPr>
          <w:szCs w:val="20"/>
        </w:rPr>
        <w:t>)</w:t>
      </w:r>
      <w:r w:rsidRPr="00282040">
        <w:rPr>
          <w:szCs w:val="20"/>
        </w:rPr>
        <w:tab/>
        <w:t>ERCOT shall post on the MIS Public Area the following information from the DAM for each hourly Settlement Interval for the applicable Operating Day 60 days prior to the current Operating Day:</w:t>
      </w:r>
    </w:p>
    <w:p w14:paraId="2A0EE66E"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The Generation Resource name and the Generation Resource’s Three-Part Supply Offer (prices and quantities), including Startup Offer and Minimum-Energy Offer, available for the DAM; </w:t>
      </w:r>
    </w:p>
    <w:p w14:paraId="18AAC78E"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For each Settlement Point, individual DAM Energy-Only Offer Curves available for the DAM and the name of the QSE submitting the offer; </w:t>
      </w:r>
    </w:p>
    <w:p w14:paraId="6AB651E6" w14:textId="77777777" w:rsidR="00282040" w:rsidRDefault="00282040" w:rsidP="00282040">
      <w:pPr>
        <w:spacing w:after="240"/>
        <w:ind w:left="1440" w:hanging="720"/>
        <w:rPr>
          <w:ins w:id="371" w:author="ERCOT" w:date="2019-12-20T10:19:00Z"/>
          <w:szCs w:val="20"/>
        </w:rPr>
      </w:pPr>
      <w:r w:rsidRPr="00282040">
        <w:rPr>
          <w:szCs w:val="20"/>
        </w:rPr>
        <w:lastRenderedPageBreak/>
        <w:t>(c)</w:t>
      </w:r>
      <w:r w:rsidRPr="00282040">
        <w:rPr>
          <w:szCs w:val="20"/>
        </w:rPr>
        <w:tab/>
        <w:t xml:space="preserve">The Resource name and the Resource’s Ancillary Service Offers available for the DAM; </w:t>
      </w:r>
    </w:p>
    <w:p w14:paraId="6F70D10C" w14:textId="53CC9B9D" w:rsidR="00BF0D52" w:rsidRPr="00282040" w:rsidRDefault="00BF0D52" w:rsidP="00282040">
      <w:pPr>
        <w:spacing w:after="240"/>
        <w:ind w:left="1440" w:hanging="720"/>
        <w:rPr>
          <w:szCs w:val="20"/>
        </w:rPr>
      </w:pPr>
      <w:ins w:id="372" w:author="ERCOT" w:date="2019-12-20T10:19:00Z">
        <w:r>
          <w:rPr>
            <w:szCs w:val="20"/>
          </w:rPr>
          <w:t>(</w:t>
        </w:r>
      </w:ins>
      <w:ins w:id="373" w:author="ERCOT" w:date="2020-02-04T08:30:00Z">
        <w:r w:rsidR="00885F9A">
          <w:rPr>
            <w:szCs w:val="20"/>
          </w:rPr>
          <w:t>d</w:t>
        </w:r>
      </w:ins>
      <w:ins w:id="374" w:author="ERCOT" w:date="2019-12-20T10:19:00Z">
        <w:r>
          <w:rPr>
            <w:szCs w:val="20"/>
          </w:rPr>
          <w:t xml:space="preserve">) </w:t>
        </w:r>
        <w:r>
          <w:rPr>
            <w:szCs w:val="20"/>
          </w:rPr>
          <w:tab/>
          <w:t>The Ancillary Service Only Offer for each Ancillary Service and the name of the QSE submitting the offer;</w:t>
        </w:r>
      </w:ins>
    </w:p>
    <w:p w14:paraId="5610BA29" w14:textId="6B7AA981" w:rsidR="00282040" w:rsidRPr="00282040" w:rsidRDefault="00282040" w:rsidP="00282040">
      <w:pPr>
        <w:spacing w:after="240"/>
        <w:ind w:left="1440" w:hanging="720"/>
        <w:rPr>
          <w:szCs w:val="20"/>
        </w:rPr>
      </w:pPr>
      <w:r w:rsidRPr="00282040">
        <w:rPr>
          <w:szCs w:val="20"/>
        </w:rPr>
        <w:t>(</w:t>
      </w:r>
      <w:ins w:id="375" w:author="ERCOT" w:date="2020-02-04T08:30:00Z">
        <w:r w:rsidR="00885F9A">
          <w:rPr>
            <w:szCs w:val="20"/>
          </w:rPr>
          <w:t>e</w:t>
        </w:r>
      </w:ins>
      <w:del w:id="376" w:author="ERCOT" w:date="2020-02-04T08:30:00Z">
        <w:r w:rsidRPr="00282040" w:rsidDel="00885F9A">
          <w:rPr>
            <w:szCs w:val="20"/>
          </w:rPr>
          <w:delText>d</w:delText>
        </w:r>
      </w:del>
      <w:r w:rsidRPr="00282040">
        <w:rPr>
          <w:szCs w:val="20"/>
        </w:rPr>
        <w:t>)</w:t>
      </w:r>
      <w:r w:rsidRPr="00282040">
        <w:rPr>
          <w:szCs w:val="20"/>
        </w:rPr>
        <w:tab/>
        <w:t>For each Settlement Point, individual DAM Energy Bids available for the DAM and the name of the QSE submitting the bid;</w:t>
      </w:r>
    </w:p>
    <w:p w14:paraId="5AC29A06" w14:textId="5BC5A10A" w:rsidR="00282040" w:rsidRPr="00282040" w:rsidRDefault="00282040" w:rsidP="00282040">
      <w:pPr>
        <w:spacing w:after="240"/>
        <w:ind w:left="1440" w:hanging="720"/>
        <w:rPr>
          <w:szCs w:val="20"/>
        </w:rPr>
      </w:pPr>
      <w:r w:rsidRPr="00282040">
        <w:rPr>
          <w:szCs w:val="20"/>
        </w:rPr>
        <w:t>(</w:t>
      </w:r>
      <w:ins w:id="377" w:author="ERCOT" w:date="2020-02-04T08:30:00Z">
        <w:r w:rsidR="00885F9A">
          <w:rPr>
            <w:szCs w:val="20"/>
          </w:rPr>
          <w:t>f</w:t>
        </w:r>
      </w:ins>
      <w:del w:id="378" w:author="ERCOT" w:date="2020-02-04T08:30:00Z">
        <w:r w:rsidRPr="00282040" w:rsidDel="00885F9A">
          <w:rPr>
            <w:szCs w:val="20"/>
          </w:rPr>
          <w:delText>e</w:delText>
        </w:r>
      </w:del>
      <w:r w:rsidRPr="00282040">
        <w:rPr>
          <w:szCs w:val="20"/>
        </w:rPr>
        <w:t>)</w:t>
      </w:r>
      <w:r w:rsidRPr="00282040">
        <w:rPr>
          <w:szCs w:val="20"/>
        </w:rPr>
        <w:tab/>
        <w:t>For each Settlement Point, individual PTP Obligation bids available to the DAM that sink at the Settlement Point and the QSE submitting the bid;</w:t>
      </w:r>
    </w:p>
    <w:p w14:paraId="769BBDEE" w14:textId="47BFDB1E" w:rsidR="00282040" w:rsidRPr="00282040" w:rsidRDefault="00282040" w:rsidP="00282040">
      <w:pPr>
        <w:spacing w:after="240"/>
        <w:ind w:left="1440" w:hanging="720"/>
        <w:rPr>
          <w:szCs w:val="20"/>
        </w:rPr>
      </w:pPr>
      <w:r w:rsidRPr="00282040">
        <w:rPr>
          <w:szCs w:val="20"/>
        </w:rPr>
        <w:t>(</w:t>
      </w:r>
      <w:ins w:id="379" w:author="ERCOT" w:date="2020-02-04T08:30:00Z">
        <w:r w:rsidR="00885F9A">
          <w:rPr>
            <w:szCs w:val="20"/>
          </w:rPr>
          <w:t>g</w:t>
        </w:r>
      </w:ins>
      <w:del w:id="380" w:author="ERCOT" w:date="2020-02-04T08:30:00Z">
        <w:r w:rsidRPr="00282040" w:rsidDel="00885F9A">
          <w:rPr>
            <w:szCs w:val="20"/>
          </w:rPr>
          <w:delText>f</w:delText>
        </w:r>
      </w:del>
      <w:r w:rsidRPr="00282040">
        <w:rPr>
          <w:szCs w:val="20"/>
        </w:rPr>
        <w:t>)</w:t>
      </w:r>
      <w:r w:rsidRPr="00282040">
        <w:rPr>
          <w:szCs w:val="20"/>
        </w:rPr>
        <w:tab/>
        <w:t>The awards for each Ancillary Service from DAM for each Generation Resource;</w:t>
      </w:r>
    </w:p>
    <w:p w14:paraId="4FD246ED" w14:textId="2645E99D" w:rsidR="00282040" w:rsidRPr="00282040" w:rsidRDefault="00282040" w:rsidP="00282040">
      <w:pPr>
        <w:spacing w:after="240"/>
        <w:ind w:left="1440" w:hanging="720"/>
        <w:rPr>
          <w:szCs w:val="20"/>
        </w:rPr>
      </w:pPr>
      <w:r w:rsidRPr="00282040">
        <w:rPr>
          <w:szCs w:val="20"/>
        </w:rPr>
        <w:t>(</w:t>
      </w:r>
      <w:ins w:id="381" w:author="ERCOT" w:date="2020-02-04T08:30:00Z">
        <w:r w:rsidR="00885F9A">
          <w:rPr>
            <w:szCs w:val="20"/>
          </w:rPr>
          <w:t>h</w:t>
        </w:r>
      </w:ins>
      <w:del w:id="382" w:author="ERCOT" w:date="2020-02-04T08:30:00Z">
        <w:r w:rsidRPr="00282040" w:rsidDel="00885F9A">
          <w:rPr>
            <w:szCs w:val="20"/>
          </w:rPr>
          <w:delText>g</w:delText>
        </w:r>
      </w:del>
      <w:r w:rsidRPr="00282040">
        <w:rPr>
          <w:szCs w:val="20"/>
        </w:rPr>
        <w:t>)</w:t>
      </w:r>
      <w:r w:rsidRPr="00282040">
        <w:rPr>
          <w:szCs w:val="20"/>
        </w:rPr>
        <w:tab/>
        <w:t>The awards for each Ancillary Service from DAM for each Load Resource;</w:t>
      </w:r>
    </w:p>
    <w:p w14:paraId="50F7C87D" w14:textId="631FEC19" w:rsidR="00282040" w:rsidRPr="00282040" w:rsidRDefault="00282040" w:rsidP="00282040">
      <w:pPr>
        <w:spacing w:after="240"/>
        <w:ind w:left="1440" w:hanging="720"/>
        <w:rPr>
          <w:szCs w:val="20"/>
        </w:rPr>
      </w:pPr>
      <w:r w:rsidRPr="00282040">
        <w:rPr>
          <w:szCs w:val="20"/>
        </w:rPr>
        <w:t>(</w:t>
      </w:r>
      <w:ins w:id="383" w:author="ERCOT" w:date="2020-02-04T08:30:00Z">
        <w:r w:rsidR="00885F9A">
          <w:rPr>
            <w:szCs w:val="20"/>
          </w:rPr>
          <w:t>i</w:t>
        </w:r>
      </w:ins>
      <w:del w:id="384" w:author="ERCOT" w:date="2020-02-04T08:30:00Z">
        <w:r w:rsidRPr="00282040" w:rsidDel="00885F9A">
          <w:rPr>
            <w:szCs w:val="20"/>
          </w:rPr>
          <w:delText>h</w:delText>
        </w:r>
      </w:del>
      <w:r w:rsidRPr="00282040">
        <w:rPr>
          <w:szCs w:val="20"/>
        </w:rPr>
        <w:t>)</w:t>
      </w:r>
      <w:r w:rsidRPr="00282040">
        <w:rPr>
          <w:szCs w:val="20"/>
        </w:rPr>
        <w:tab/>
        <w:t>The award of each Three-Part Supply Offer from the DAM and the name of the QSE receiving the award;</w:t>
      </w:r>
    </w:p>
    <w:p w14:paraId="4CD34DCF" w14:textId="5AB16089" w:rsidR="00282040" w:rsidRPr="00282040" w:rsidRDefault="00282040" w:rsidP="00282040">
      <w:pPr>
        <w:spacing w:after="240"/>
        <w:ind w:left="1440" w:hanging="720"/>
        <w:rPr>
          <w:szCs w:val="20"/>
        </w:rPr>
      </w:pPr>
      <w:r w:rsidRPr="00282040">
        <w:rPr>
          <w:szCs w:val="20"/>
        </w:rPr>
        <w:t>(</w:t>
      </w:r>
      <w:ins w:id="385" w:author="ERCOT" w:date="2020-02-04T08:30:00Z">
        <w:r w:rsidR="00885F9A">
          <w:rPr>
            <w:szCs w:val="20"/>
          </w:rPr>
          <w:t>j</w:t>
        </w:r>
      </w:ins>
      <w:del w:id="386" w:author="ERCOT" w:date="2020-02-04T08:30:00Z">
        <w:r w:rsidRPr="00282040" w:rsidDel="00885F9A">
          <w:rPr>
            <w:szCs w:val="20"/>
          </w:rPr>
          <w:delText>i</w:delText>
        </w:r>
      </w:del>
      <w:r w:rsidRPr="00282040">
        <w:rPr>
          <w:szCs w:val="20"/>
        </w:rPr>
        <w:t>)</w:t>
      </w:r>
      <w:r w:rsidRPr="00282040">
        <w:rPr>
          <w:szCs w:val="20"/>
        </w:rPr>
        <w:tab/>
        <w:t>For each Settlement Point, the award of each DAM Energy-Only Offer from the DAM and the name of the QSE receiving the award;</w:t>
      </w:r>
    </w:p>
    <w:p w14:paraId="615CD557" w14:textId="61D13F5C" w:rsidR="00282040" w:rsidRPr="00282040" w:rsidRDefault="00282040" w:rsidP="00282040">
      <w:pPr>
        <w:spacing w:after="240"/>
        <w:ind w:left="1440" w:hanging="720"/>
        <w:rPr>
          <w:szCs w:val="20"/>
        </w:rPr>
      </w:pPr>
      <w:r w:rsidRPr="00282040">
        <w:rPr>
          <w:szCs w:val="20"/>
        </w:rPr>
        <w:t>(</w:t>
      </w:r>
      <w:ins w:id="387" w:author="ERCOT" w:date="2020-02-04T08:30:00Z">
        <w:r w:rsidR="00885F9A">
          <w:rPr>
            <w:szCs w:val="20"/>
          </w:rPr>
          <w:t>k</w:t>
        </w:r>
      </w:ins>
      <w:del w:id="388" w:author="ERCOT" w:date="2020-02-04T08:30:00Z">
        <w:r w:rsidRPr="00282040" w:rsidDel="00885F9A">
          <w:rPr>
            <w:szCs w:val="20"/>
          </w:rPr>
          <w:delText>j</w:delText>
        </w:r>
      </w:del>
      <w:r w:rsidRPr="00282040">
        <w:rPr>
          <w:szCs w:val="20"/>
        </w:rPr>
        <w:t>)</w:t>
      </w:r>
      <w:r w:rsidRPr="00282040">
        <w:rPr>
          <w:szCs w:val="20"/>
        </w:rPr>
        <w:tab/>
        <w:t>For each Settlement Point, the award of each DAM Energy Bid from the DAM and the name of the QSE receiving the award; and</w:t>
      </w:r>
    </w:p>
    <w:p w14:paraId="41714DF6" w14:textId="33789339" w:rsidR="00282040" w:rsidRPr="00282040" w:rsidRDefault="00282040" w:rsidP="00282040">
      <w:pPr>
        <w:spacing w:after="240"/>
        <w:ind w:left="1440" w:hanging="720"/>
        <w:rPr>
          <w:szCs w:val="20"/>
        </w:rPr>
      </w:pPr>
      <w:r w:rsidRPr="00282040">
        <w:rPr>
          <w:szCs w:val="20"/>
        </w:rPr>
        <w:t>(</w:t>
      </w:r>
      <w:ins w:id="389" w:author="ERCOT" w:date="2020-02-04T08:30:00Z">
        <w:r w:rsidR="00885F9A">
          <w:rPr>
            <w:szCs w:val="20"/>
          </w:rPr>
          <w:t>l</w:t>
        </w:r>
      </w:ins>
      <w:del w:id="390" w:author="ERCOT" w:date="2020-02-04T08:30:00Z">
        <w:r w:rsidRPr="00282040" w:rsidDel="00885F9A">
          <w:rPr>
            <w:szCs w:val="20"/>
          </w:rPr>
          <w:delText>k</w:delText>
        </w:r>
      </w:del>
      <w:r w:rsidRPr="00282040">
        <w:rPr>
          <w:szCs w:val="20"/>
        </w:rPr>
        <w:t>)</w:t>
      </w:r>
      <w:r w:rsidRPr="00282040">
        <w:rPr>
          <w:szCs w:val="20"/>
        </w:rPr>
        <w:tab/>
        <w:t>For each Settlement Point, the award of each PTP Obligation bid from the DAM that sinks at the Settlement Point, including whether or not the PTP Obligation bid was Linked to an Option, and the QSE submitting the bid.</w:t>
      </w:r>
    </w:p>
    <w:p w14:paraId="32C8AAAA" w14:textId="5A59B999" w:rsidR="00282040" w:rsidRPr="00282040" w:rsidDel="00885F9A" w:rsidRDefault="00282040" w:rsidP="00282040">
      <w:pPr>
        <w:spacing w:after="240"/>
        <w:ind w:left="720" w:hanging="720"/>
        <w:rPr>
          <w:del w:id="391" w:author="ERCOT" w:date="2020-02-04T08:31:00Z"/>
          <w:szCs w:val="20"/>
        </w:rPr>
      </w:pPr>
      <w:del w:id="392" w:author="ERCOT" w:date="2020-02-04T08:31:00Z">
        <w:r w:rsidRPr="00282040" w:rsidDel="00885F9A">
          <w:rPr>
            <w:szCs w:val="20"/>
          </w:rPr>
          <w:delText>(12)</w:delText>
        </w:r>
        <w:r w:rsidRPr="00282040" w:rsidDel="00885F9A">
          <w:rPr>
            <w:szCs w:val="20"/>
          </w:rPr>
          <w:tab/>
          <w:delText xml:space="preserve">ERCOT shall post on the MIS Public Area the following information from any </w:delText>
        </w:r>
        <w:r w:rsidRPr="00282040" w:rsidDel="00885F9A">
          <w:rPr>
            <w:iCs/>
            <w:szCs w:val="20"/>
          </w:rPr>
          <w:delText>applicable</w:delText>
        </w:r>
        <w:r w:rsidRPr="00282040" w:rsidDel="00885F9A">
          <w:rPr>
            <w:szCs w:val="20"/>
          </w:rPr>
          <w:delText xml:space="preserve"> SASMs for each hourly Settlement Interval for the applicable Operating Day 60 days prior to the current Operating Day:</w:delText>
        </w:r>
      </w:del>
    </w:p>
    <w:p w14:paraId="5747FC7F" w14:textId="2B168833" w:rsidR="00282040" w:rsidRPr="00282040" w:rsidDel="00885F9A" w:rsidRDefault="00282040" w:rsidP="00282040">
      <w:pPr>
        <w:spacing w:after="240"/>
        <w:ind w:left="1440" w:hanging="720"/>
        <w:rPr>
          <w:del w:id="393" w:author="ERCOT" w:date="2020-02-04T08:31:00Z"/>
          <w:szCs w:val="20"/>
        </w:rPr>
      </w:pPr>
      <w:del w:id="394" w:author="ERCOT" w:date="2020-02-04T08:31:00Z">
        <w:r w:rsidRPr="00282040" w:rsidDel="00885F9A">
          <w:rPr>
            <w:szCs w:val="20"/>
          </w:rPr>
          <w:delText>(a)</w:delText>
        </w:r>
        <w:r w:rsidRPr="00282040" w:rsidDel="00885F9A">
          <w:rPr>
            <w:szCs w:val="20"/>
          </w:rPr>
          <w:tab/>
          <w:delText>The Resource name and the Resource’s Ancillary Service Offers available for any applicable SASMs;</w:delText>
        </w:r>
      </w:del>
    </w:p>
    <w:p w14:paraId="7FAE6B93" w14:textId="79BF6019" w:rsidR="00282040" w:rsidRPr="00282040" w:rsidDel="00885F9A" w:rsidRDefault="00282040" w:rsidP="00282040">
      <w:pPr>
        <w:spacing w:after="240"/>
        <w:ind w:left="1440" w:hanging="720"/>
        <w:rPr>
          <w:del w:id="395" w:author="ERCOT" w:date="2020-02-04T08:31:00Z"/>
          <w:szCs w:val="20"/>
        </w:rPr>
      </w:pPr>
      <w:del w:id="396" w:author="ERCOT" w:date="2020-02-04T08:31:00Z">
        <w:r w:rsidRPr="00282040" w:rsidDel="00885F9A">
          <w:rPr>
            <w:szCs w:val="20"/>
          </w:rPr>
          <w:delText>(b)</w:delText>
        </w:r>
        <w:r w:rsidRPr="00282040" w:rsidDel="00885F9A">
          <w:rPr>
            <w:szCs w:val="20"/>
          </w:rPr>
          <w:tab/>
          <w:delText>The awards for each Ancillary Service from any applicable SASMs for each Generation Resource; and</w:delText>
        </w:r>
      </w:del>
    </w:p>
    <w:p w14:paraId="6161E5A1" w14:textId="217E7248" w:rsidR="00282040" w:rsidRPr="00282040" w:rsidDel="00885F9A" w:rsidRDefault="00282040" w:rsidP="00282040">
      <w:pPr>
        <w:spacing w:after="240"/>
        <w:ind w:left="1440" w:hanging="720"/>
        <w:rPr>
          <w:del w:id="397" w:author="ERCOT" w:date="2020-02-04T08:31:00Z"/>
          <w:szCs w:val="20"/>
        </w:rPr>
      </w:pPr>
      <w:del w:id="398" w:author="ERCOT" w:date="2020-02-04T08:31:00Z">
        <w:r w:rsidRPr="00282040" w:rsidDel="00885F9A">
          <w:rPr>
            <w:szCs w:val="20"/>
          </w:rPr>
          <w:delText>(c)</w:delText>
        </w:r>
        <w:r w:rsidRPr="00282040" w:rsidDel="00885F9A">
          <w:rPr>
            <w:szCs w:val="20"/>
          </w:rPr>
          <w:tab/>
          <w:delText>The awards for each Ancillary Service from any applicable SASMs for each Load Resource.</w:delText>
        </w:r>
      </w:del>
    </w:p>
    <w:p w14:paraId="5F32D376"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399" w:name="_Toc204048524"/>
      <w:bookmarkStart w:id="400" w:name="_Toc400526117"/>
      <w:bookmarkStart w:id="401" w:name="_Toc405534435"/>
      <w:bookmarkStart w:id="402" w:name="_Toc406570448"/>
      <w:bookmarkStart w:id="403" w:name="_Toc410910600"/>
      <w:bookmarkStart w:id="404" w:name="_Toc411841028"/>
      <w:bookmarkStart w:id="405" w:name="_Toc422146990"/>
      <w:bookmarkStart w:id="406" w:name="_Toc433020586"/>
      <w:bookmarkStart w:id="407" w:name="_Toc437262027"/>
      <w:bookmarkStart w:id="408" w:name="_Toc478375202"/>
      <w:bookmarkStart w:id="409" w:name="_Toc17706318"/>
      <w:bookmarkStart w:id="410" w:name="_Toc204048526"/>
      <w:commentRangeStart w:id="411"/>
      <w:commentRangeStart w:id="412"/>
      <w:r w:rsidRPr="00282040">
        <w:rPr>
          <w:b/>
          <w:snapToGrid w:val="0"/>
          <w:szCs w:val="20"/>
        </w:rPr>
        <w:t>3.5.2.1</w:t>
      </w:r>
      <w:commentRangeEnd w:id="411"/>
      <w:commentRangeEnd w:id="412"/>
      <w:r w:rsidR="00DB310D">
        <w:rPr>
          <w:rStyle w:val="CommentReference"/>
        </w:rPr>
        <w:commentReference w:id="411"/>
      </w:r>
      <w:r w:rsidR="00F22695">
        <w:rPr>
          <w:rStyle w:val="CommentReference"/>
        </w:rPr>
        <w:commentReference w:id="412"/>
      </w:r>
      <w:r w:rsidRPr="00282040">
        <w:rPr>
          <w:b/>
          <w:snapToGrid w:val="0"/>
          <w:szCs w:val="20"/>
        </w:rPr>
        <w:tab/>
        <w:t>North 345 kV Hub (North 345)</w:t>
      </w:r>
      <w:bookmarkEnd w:id="399"/>
      <w:bookmarkEnd w:id="400"/>
      <w:bookmarkEnd w:id="401"/>
      <w:bookmarkEnd w:id="402"/>
      <w:bookmarkEnd w:id="403"/>
      <w:bookmarkEnd w:id="404"/>
      <w:bookmarkEnd w:id="405"/>
      <w:bookmarkEnd w:id="406"/>
      <w:bookmarkEnd w:id="407"/>
      <w:bookmarkEnd w:id="408"/>
      <w:bookmarkEnd w:id="409"/>
    </w:p>
    <w:p w14:paraId="3BE7300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282040" w:rsidRPr="00282040" w14:paraId="6FE771F1" w14:textId="77777777" w:rsidTr="00593E63">
        <w:trPr>
          <w:cantSplit/>
          <w:trHeight w:val="270"/>
          <w:tblHeader/>
        </w:trPr>
        <w:tc>
          <w:tcPr>
            <w:tcW w:w="773" w:type="dxa"/>
            <w:tcBorders>
              <w:top w:val="nil"/>
              <w:left w:val="nil"/>
              <w:bottom w:val="nil"/>
              <w:right w:val="nil"/>
            </w:tcBorders>
            <w:shd w:val="clear" w:color="auto" w:fill="auto"/>
            <w:noWrap/>
            <w:vAlign w:val="bottom"/>
          </w:tcPr>
          <w:p w14:paraId="2F2983E9" w14:textId="77777777" w:rsidR="00282040" w:rsidRPr="00282040" w:rsidRDefault="00282040" w:rsidP="00282040">
            <w:pPr>
              <w:jc w:val="center"/>
              <w:rPr>
                <w:rFonts w:ascii="Arial" w:hAnsi="Arial" w:cs="Arial"/>
                <w:sz w:val="20"/>
                <w:szCs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6B64A8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ERCOT Operations</w:t>
            </w:r>
          </w:p>
        </w:tc>
        <w:tc>
          <w:tcPr>
            <w:tcW w:w="1384" w:type="dxa"/>
            <w:tcBorders>
              <w:top w:val="nil"/>
              <w:left w:val="nil"/>
              <w:bottom w:val="nil"/>
              <w:right w:val="nil"/>
            </w:tcBorders>
            <w:shd w:val="clear" w:color="auto" w:fill="auto"/>
            <w:noWrap/>
            <w:vAlign w:val="bottom"/>
          </w:tcPr>
          <w:p w14:paraId="7A56D2F1" w14:textId="77777777" w:rsidR="00282040" w:rsidRPr="00282040" w:rsidRDefault="00282040" w:rsidP="00282040">
            <w:pPr>
              <w:jc w:val="center"/>
              <w:rPr>
                <w:rFonts w:ascii="Arial" w:hAnsi="Arial" w:cs="Arial"/>
                <w:sz w:val="20"/>
                <w:szCs w:val="20"/>
              </w:rPr>
            </w:pPr>
          </w:p>
        </w:tc>
      </w:tr>
      <w:tr w:rsidR="00282040" w:rsidRPr="00282040" w14:paraId="6D377187" w14:textId="77777777" w:rsidTr="00593E63">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D0B174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w:t>
            </w:r>
          </w:p>
        </w:tc>
        <w:tc>
          <w:tcPr>
            <w:tcW w:w="2147" w:type="dxa"/>
            <w:tcBorders>
              <w:top w:val="nil"/>
              <w:left w:val="nil"/>
              <w:bottom w:val="single" w:sz="8" w:space="0" w:color="auto"/>
              <w:right w:val="single" w:sz="8" w:space="0" w:color="auto"/>
            </w:tcBorders>
            <w:shd w:val="clear" w:color="auto" w:fill="auto"/>
            <w:noWrap/>
            <w:vAlign w:val="bottom"/>
          </w:tcPr>
          <w:p w14:paraId="4D88A17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0DA7EFB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7EA3CE8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w:t>
            </w:r>
          </w:p>
        </w:tc>
      </w:tr>
      <w:tr w:rsidR="00EB1553" w:rsidRPr="00282040" w14:paraId="11DFCF9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0B2961" w14:textId="38543FE4" w:rsidR="00EB1553" w:rsidRPr="00282040" w:rsidRDefault="00EB1553" w:rsidP="00EB1553">
            <w:pPr>
              <w:jc w:val="right"/>
              <w:rPr>
                <w:rFonts w:ascii="Arial" w:hAnsi="Arial" w:cs="Arial"/>
                <w:sz w:val="20"/>
                <w:szCs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5E3F1FEA" w14:textId="5FA44905" w:rsidR="00EB1553" w:rsidRPr="00282040" w:rsidRDefault="00EB1553" w:rsidP="00EB1553">
            <w:pPr>
              <w:rPr>
                <w:rFonts w:ascii="Arial" w:hAnsi="Arial" w:cs="Arial"/>
                <w:sz w:val="20"/>
                <w:szCs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36B83E42" w14:textId="50DC349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94A2F" w14:textId="1C57A05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AFD44D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2C41AD" w14:textId="71EEEFBB" w:rsidR="00EB1553" w:rsidRPr="00282040" w:rsidRDefault="00EB1553" w:rsidP="00EB1553">
            <w:pPr>
              <w:jc w:val="right"/>
              <w:rPr>
                <w:rFonts w:ascii="Arial" w:hAnsi="Arial" w:cs="Arial"/>
                <w:sz w:val="20"/>
                <w:szCs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6E077EC" w14:textId="3829D0A8" w:rsidR="00EB1553" w:rsidRPr="00282040" w:rsidRDefault="00EB1553" w:rsidP="00EB1553">
            <w:pPr>
              <w:rPr>
                <w:rFonts w:ascii="Arial" w:hAnsi="Arial" w:cs="Arial"/>
                <w:sz w:val="20"/>
                <w:szCs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6C6545B0" w14:textId="4491775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2F708B" w14:textId="33A98B3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7D696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4786E2" w14:textId="16A63106" w:rsidR="00EB1553" w:rsidRPr="00282040" w:rsidRDefault="00EB1553" w:rsidP="00EB1553">
            <w:pPr>
              <w:jc w:val="right"/>
              <w:rPr>
                <w:rFonts w:ascii="Arial" w:hAnsi="Arial" w:cs="Arial"/>
                <w:sz w:val="20"/>
                <w:szCs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400E7992" w14:textId="0010EEB4" w:rsidR="00EB1553" w:rsidRPr="00282040" w:rsidRDefault="00EB1553" w:rsidP="00EB1553">
            <w:pPr>
              <w:rPr>
                <w:rFonts w:ascii="Arial" w:hAnsi="Arial" w:cs="Arial"/>
                <w:sz w:val="20"/>
                <w:szCs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65ABE58" w14:textId="7B82376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244E373" w14:textId="69CB631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BF868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5EA21" w14:textId="1185D0F5" w:rsidR="00EB1553" w:rsidRPr="00282040" w:rsidRDefault="00EB1553" w:rsidP="00EB1553">
            <w:pPr>
              <w:jc w:val="right"/>
              <w:rPr>
                <w:rFonts w:ascii="Arial" w:hAnsi="Arial" w:cs="Arial"/>
                <w:sz w:val="20"/>
                <w:szCs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5103CA9B" w14:textId="10EA55C7" w:rsidR="00EB1553" w:rsidRPr="00282040" w:rsidRDefault="00EB1553" w:rsidP="00EB1553">
            <w:pPr>
              <w:rPr>
                <w:rFonts w:ascii="Arial" w:hAnsi="Arial" w:cs="Arial"/>
                <w:sz w:val="20"/>
                <w:szCs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19807540" w14:textId="7E8574C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01EE307" w14:textId="6E40EF3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420A5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BB77FC" w14:textId="4E89F6A7" w:rsidR="00EB1553" w:rsidRPr="00282040" w:rsidRDefault="00EB1553" w:rsidP="00EB1553">
            <w:pPr>
              <w:jc w:val="right"/>
              <w:rPr>
                <w:rFonts w:ascii="Arial" w:hAnsi="Arial" w:cs="Arial"/>
                <w:sz w:val="20"/>
                <w:szCs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9F6D53D" w14:textId="24A00395" w:rsidR="00EB1553" w:rsidRPr="00282040" w:rsidRDefault="00EB1553" w:rsidP="00EB1553">
            <w:pPr>
              <w:rPr>
                <w:rFonts w:ascii="Arial" w:hAnsi="Arial" w:cs="Arial"/>
                <w:sz w:val="20"/>
                <w:szCs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4D5F6511" w14:textId="4F9D99F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FB52A32" w14:textId="0079946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109AF2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677706" w14:textId="56C428DC" w:rsidR="00EB1553" w:rsidRPr="00282040" w:rsidRDefault="00EB1553" w:rsidP="00EB1553">
            <w:pPr>
              <w:jc w:val="right"/>
              <w:rPr>
                <w:rFonts w:ascii="Arial" w:hAnsi="Arial" w:cs="Arial"/>
                <w:sz w:val="20"/>
                <w:szCs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234E0297" w14:textId="145A1D3E" w:rsidR="00EB1553" w:rsidRPr="00282040" w:rsidRDefault="00EB1553" w:rsidP="00EB1553">
            <w:pPr>
              <w:rPr>
                <w:rFonts w:ascii="Arial" w:hAnsi="Arial" w:cs="Arial"/>
                <w:sz w:val="20"/>
                <w:szCs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02C6136E" w14:textId="5DE75A2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41BC3" w14:textId="55DF84B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B1711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92500B" w14:textId="0344B807" w:rsidR="00EB1553" w:rsidRPr="00282040" w:rsidRDefault="00EB1553" w:rsidP="00EB1553">
            <w:pPr>
              <w:jc w:val="right"/>
              <w:rPr>
                <w:rFonts w:ascii="Arial" w:hAnsi="Arial" w:cs="Arial"/>
                <w:sz w:val="20"/>
                <w:szCs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47158678" w14:textId="0FA07AC0" w:rsidR="00EB1553" w:rsidRPr="00282040" w:rsidRDefault="00EB1553" w:rsidP="00EB1553">
            <w:pPr>
              <w:rPr>
                <w:rFonts w:ascii="Arial" w:hAnsi="Arial" w:cs="Arial"/>
                <w:sz w:val="20"/>
                <w:szCs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1FD48695" w14:textId="68282AF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73BC591" w14:textId="3F10A76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A0095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F04AD4A" w14:textId="294DB13C" w:rsidR="00EB1553" w:rsidRPr="00282040" w:rsidRDefault="00EB1553" w:rsidP="00EB1553">
            <w:pPr>
              <w:jc w:val="right"/>
              <w:rPr>
                <w:rFonts w:ascii="Arial" w:hAnsi="Arial" w:cs="Arial"/>
                <w:sz w:val="20"/>
                <w:szCs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41789AD1" w14:textId="07696160" w:rsidR="00EB1553" w:rsidRPr="00282040" w:rsidRDefault="00EB1553" w:rsidP="00EB1553">
            <w:pPr>
              <w:rPr>
                <w:rFonts w:ascii="Arial" w:hAnsi="Arial" w:cs="Arial"/>
                <w:sz w:val="20"/>
                <w:szCs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4AD820D6" w14:textId="76AC341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709492" w14:textId="5F634E7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A5CC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6BC8BD" w14:textId="64653E47" w:rsidR="00EB1553" w:rsidRPr="00282040" w:rsidRDefault="00EB1553" w:rsidP="00EB1553">
            <w:pPr>
              <w:jc w:val="right"/>
              <w:rPr>
                <w:rFonts w:ascii="Arial" w:hAnsi="Arial" w:cs="Arial"/>
                <w:sz w:val="20"/>
                <w:szCs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3900F5D8" w14:textId="476D4242" w:rsidR="00EB1553" w:rsidRPr="00282040" w:rsidRDefault="00EB1553" w:rsidP="00EB1553">
            <w:pPr>
              <w:rPr>
                <w:rFonts w:ascii="Arial" w:hAnsi="Arial" w:cs="Arial"/>
                <w:sz w:val="20"/>
                <w:szCs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74E42A9E" w14:textId="513E84B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043F6B7" w14:textId="7A8CC33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F918A5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1D6A37" w14:textId="530CE2DB" w:rsidR="00EB1553" w:rsidRPr="00282040" w:rsidRDefault="00EB1553" w:rsidP="00EB1553">
            <w:pPr>
              <w:jc w:val="right"/>
              <w:rPr>
                <w:rFonts w:ascii="Arial" w:hAnsi="Arial" w:cs="Arial"/>
                <w:sz w:val="20"/>
                <w:szCs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6480B099" w14:textId="18CD4310" w:rsidR="00EB1553" w:rsidRPr="00282040" w:rsidRDefault="00EB1553" w:rsidP="00EB1553">
            <w:pPr>
              <w:rPr>
                <w:rFonts w:ascii="Arial" w:hAnsi="Arial" w:cs="Arial"/>
                <w:sz w:val="20"/>
                <w:szCs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03B7A6" w14:textId="3276C42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91B86" w14:textId="667C1F2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3A3830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752152" w14:textId="06781AA0" w:rsidR="00EB1553" w:rsidRPr="00282040" w:rsidRDefault="00EB1553" w:rsidP="00EB1553">
            <w:pPr>
              <w:jc w:val="right"/>
              <w:rPr>
                <w:rFonts w:ascii="Arial" w:hAnsi="Arial" w:cs="Arial"/>
                <w:sz w:val="20"/>
                <w:szCs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318C1371" w14:textId="0E66CB56" w:rsidR="00EB1553" w:rsidRPr="00282040" w:rsidRDefault="00EB1553" w:rsidP="00EB1553">
            <w:pPr>
              <w:rPr>
                <w:rFonts w:ascii="Arial" w:hAnsi="Arial" w:cs="Arial"/>
                <w:sz w:val="20"/>
                <w:szCs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65D2A8EB" w14:textId="68B39559"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A73B87" w14:textId="4EF0D18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D2035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E7A832" w14:textId="25B41BA8" w:rsidR="00EB1553" w:rsidRPr="00282040" w:rsidRDefault="00EB1553" w:rsidP="00EB1553">
            <w:pPr>
              <w:jc w:val="right"/>
              <w:rPr>
                <w:rFonts w:ascii="Arial" w:hAnsi="Arial" w:cs="Arial"/>
                <w:sz w:val="20"/>
                <w:szCs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C2C6698" w14:textId="50216CE3" w:rsidR="00EB1553" w:rsidRPr="00282040" w:rsidRDefault="00EB1553" w:rsidP="00EB1553">
            <w:pPr>
              <w:rPr>
                <w:rFonts w:ascii="Arial" w:hAnsi="Arial" w:cs="Arial"/>
                <w:sz w:val="20"/>
                <w:szCs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7E68CCA7" w14:textId="1C2F46F3"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801131" w14:textId="08E7539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B6A1EA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A8D2A4" w14:textId="0160FCC5" w:rsidR="00EB1553" w:rsidRPr="00282040" w:rsidRDefault="00EB1553" w:rsidP="00EB1553">
            <w:pPr>
              <w:jc w:val="right"/>
              <w:rPr>
                <w:rFonts w:ascii="Arial" w:hAnsi="Arial" w:cs="Arial"/>
                <w:sz w:val="20"/>
                <w:szCs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72A59C24" w14:textId="71B6A109" w:rsidR="00EB1553" w:rsidRPr="00282040" w:rsidRDefault="00EB1553" w:rsidP="00EB1553">
            <w:pPr>
              <w:rPr>
                <w:rFonts w:ascii="Arial" w:hAnsi="Arial" w:cs="Arial"/>
                <w:sz w:val="20"/>
                <w:szCs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664049E" w14:textId="4C834E09"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11FED5" w14:textId="41D5993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80464C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25B386" w14:textId="001CB1B0" w:rsidR="00EB1553" w:rsidRPr="00282040" w:rsidRDefault="00EB1553" w:rsidP="00EB1553">
            <w:pPr>
              <w:jc w:val="right"/>
              <w:rPr>
                <w:rFonts w:ascii="Arial" w:hAnsi="Arial" w:cs="Arial"/>
                <w:sz w:val="20"/>
                <w:szCs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1E64D587" w14:textId="169A139C" w:rsidR="00EB1553" w:rsidRPr="00282040" w:rsidRDefault="00EB1553" w:rsidP="00EB1553">
            <w:pPr>
              <w:rPr>
                <w:rFonts w:ascii="Arial" w:hAnsi="Arial" w:cs="Arial"/>
                <w:sz w:val="20"/>
                <w:szCs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605837" w14:textId="00D4B39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24EF7E" w14:textId="569EB3C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94629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B9A86F0" w14:textId="311461C8" w:rsidR="00EB1553" w:rsidRPr="00282040" w:rsidRDefault="00EB1553" w:rsidP="00EB1553">
            <w:pPr>
              <w:jc w:val="right"/>
              <w:rPr>
                <w:rFonts w:ascii="Arial" w:hAnsi="Arial" w:cs="Arial"/>
                <w:sz w:val="20"/>
                <w:szCs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42376B2C" w14:textId="43E28193" w:rsidR="00EB1553" w:rsidRPr="00282040" w:rsidRDefault="00EB1553" w:rsidP="00EB1553">
            <w:pPr>
              <w:rPr>
                <w:rFonts w:ascii="Arial" w:hAnsi="Arial" w:cs="Arial"/>
                <w:sz w:val="20"/>
                <w:szCs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6317437C" w14:textId="6833AE1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E84D759" w14:textId="2A539029"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064AF6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9FE3A1" w14:textId="1A629103" w:rsidR="00EB1553" w:rsidRPr="00282040" w:rsidRDefault="00EB1553" w:rsidP="00EB1553">
            <w:pPr>
              <w:jc w:val="right"/>
              <w:rPr>
                <w:rFonts w:ascii="Arial" w:hAnsi="Arial" w:cs="Arial"/>
                <w:sz w:val="20"/>
                <w:szCs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17EC7048" w14:textId="11F7C592" w:rsidR="00EB1553" w:rsidRPr="00282040" w:rsidRDefault="00EB1553" w:rsidP="00EB1553">
            <w:pPr>
              <w:rPr>
                <w:rFonts w:ascii="Arial" w:hAnsi="Arial" w:cs="Arial"/>
                <w:sz w:val="20"/>
                <w:szCs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649C36FF" w14:textId="1B698D3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F6C15B" w14:textId="3441D32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67C591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9D91D" w14:textId="196D6615" w:rsidR="00EB1553" w:rsidRPr="00282040" w:rsidRDefault="00EB1553" w:rsidP="00EB1553">
            <w:pPr>
              <w:jc w:val="right"/>
              <w:rPr>
                <w:rFonts w:ascii="Arial" w:hAnsi="Arial" w:cs="Arial"/>
                <w:sz w:val="20"/>
                <w:szCs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0BFAE715" w14:textId="206C7AC6" w:rsidR="00EB1553" w:rsidRPr="00282040" w:rsidRDefault="00EB1553" w:rsidP="00EB1553">
            <w:pPr>
              <w:rPr>
                <w:rFonts w:ascii="Arial" w:hAnsi="Arial" w:cs="Arial"/>
                <w:sz w:val="20"/>
                <w:szCs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337FD74A" w14:textId="584E0C9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72F05F" w14:textId="50BE30D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11C84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725C09" w14:textId="33AFB1E0" w:rsidR="00EB1553" w:rsidRPr="00282040" w:rsidRDefault="00EB1553" w:rsidP="00EB1553">
            <w:pPr>
              <w:jc w:val="right"/>
              <w:rPr>
                <w:rFonts w:ascii="Arial" w:hAnsi="Arial" w:cs="Arial"/>
                <w:sz w:val="20"/>
                <w:szCs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4D41A434" w14:textId="38AC6511" w:rsidR="00EB1553" w:rsidRPr="00282040" w:rsidRDefault="00EB1553" w:rsidP="00EB1553">
            <w:pPr>
              <w:rPr>
                <w:rFonts w:ascii="Arial" w:hAnsi="Arial" w:cs="Arial"/>
                <w:sz w:val="20"/>
                <w:szCs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6A453E0C" w14:textId="58CFD07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6A466B" w14:textId="6401BE74"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18B396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24ADA5" w14:textId="08314B32" w:rsidR="00EB1553" w:rsidRPr="00282040" w:rsidRDefault="00EB1553" w:rsidP="00EB1553">
            <w:pPr>
              <w:jc w:val="right"/>
              <w:rPr>
                <w:rFonts w:ascii="Arial" w:hAnsi="Arial" w:cs="Arial"/>
                <w:sz w:val="20"/>
                <w:szCs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102697A5" w14:textId="3A6C42E3" w:rsidR="00EB1553" w:rsidRPr="00282040" w:rsidRDefault="00EB1553" w:rsidP="00EB1553">
            <w:pPr>
              <w:rPr>
                <w:rFonts w:ascii="Arial" w:hAnsi="Arial" w:cs="Arial"/>
                <w:sz w:val="20"/>
                <w:szCs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33943C6E" w14:textId="78460B9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DF173C" w14:textId="1E73C9A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E3C58C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251D3F" w14:textId="462A5BD5" w:rsidR="00EB1553" w:rsidRPr="00282040" w:rsidRDefault="00EB1553" w:rsidP="00EB1553">
            <w:pPr>
              <w:jc w:val="right"/>
              <w:rPr>
                <w:rFonts w:ascii="Arial" w:hAnsi="Arial" w:cs="Arial"/>
                <w:sz w:val="20"/>
                <w:szCs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BDFE005" w14:textId="5E74F7A1" w:rsidR="00EB1553" w:rsidRPr="00282040" w:rsidRDefault="00EB1553" w:rsidP="00EB1553">
            <w:pPr>
              <w:rPr>
                <w:rFonts w:ascii="Arial" w:hAnsi="Arial" w:cs="Arial"/>
                <w:sz w:val="20"/>
                <w:szCs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6A1CE80" w14:textId="45366243"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7BBE32" w14:textId="724CB34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9FF6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25E716" w14:textId="54DE2E9C" w:rsidR="00EB1553" w:rsidRPr="00282040" w:rsidRDefault="00EB1553" w:rsidP="00EB1553">
            <w:pPr>
              <w:jc w:val="right"/>
              <w:rPr>
                <w:rFonts w:ascii="Arial" w:hAnsi="Arial" w:cs="Arial"/>
                <w:sz w:val="20"/>
                <w:szCs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351F2450" w14:textId="539E4B26" w:rsidR="00EB1553" w:rsidRPr="00282040" w:rsidRDefault="00EB1553" w:rsidP="00EB1553">
            <w:pPr>
              <w:rPr>
                <w:rFonts w:ascii="Arial" w:hAnsi="Arial" w:cs="Arial"/>
                <w:sz w:val="20"/>
                <w:szCs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06C0EB6E" w14:textId="2E4829C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490B0" w14:textId="159FC0D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02E75D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F17B88" w14:textId="7392710B" w:rsidR="00EB1553" w:rsidRPr="00282040" w:rsidRDefault="00EB1553" w:rsidP="00EB1553">
            <w:pPr>
              <w:jc w:val="right"/>
              <w:rPr>
                <w:rFonts w:ascii="Arial" w:hAnsi="Arial" w:cs="Arial"/>
                <w:sz w:val="20"/>
                <w:szCs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691CE9DE" w14:textId="443F169F" w:rsidR="00EB1553" w:rsidRPr="00282040" w:rsidRDefault="00EB1553" w:rsidP="00EB1553">
            <w:pPr>
              <w:rPr>
                <w:rFonts w:ascii="Arial" w:hAnsi="Arial" w:cs="Arial"/>
                <w:sz w:val="20"/>
                <w:szCs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1544E535" w14:textId="7D3595B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19E9E3" w14:textId="2815ECE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C8E618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AB049" w14:textId="6672F8D0" w:rsidR="00EB1553" w:rsidRPr="00282040" w:rsidRDefault="00EB1553" w:rsidP="00EB1553">
            <w:pPr>
              <w:jc w:val="right"/>
              <w:rPr>
                <w:rFonts w:ascii="Arial" w:hAnsi="Arial" w:cs="Arial"/>
                <w:sz w:val="20"/>
                <w:szCs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34F9C6F3" w14:textId="60CF5511" w:rsidR="00EB1553" w:rsidRPr="00282040" w:rsidRDefault="00EB1553" w:rsidP="00EB1553">
            <w:pPr>
              <w:rPr>
                <w:rFonts w:ascii="Arial" w:hAnsi="Arial" w:cs="Arial"/>
                <w:sz w:val="20"/>
                <w:szCs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D52175D" w14:textId="3803B9B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748BE" w14:textId="6297F90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914F54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D40ADAB" w14:textId="3B606955" w:rsidR="00EB1553" w:rsidRPr="00282040" w:rsidRDefault="00EB1553" w:rsidP="00EB1553">
            <w:pPr>
              <w:jc w:val="right"/>
              <w:rPr>
                <w:rFonts w:ascii="Arial" w:hAnsi="Arial" w:cs="Arial"/>
                <w:sz w:val="20"/>
                <w:szCs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455369DA" w14:textId="60882F31" w:rsidR="00EB1553" w:rsidRPr="00282040" w:rsidRDefault="00EB1553" w:rsidP="00EB1553">
            <w:pPr>
              <w:rPr>
                <w:rFonts w:ascii="Arial" w:hAnsi="Arial" w:cs="Arial"/>
                <w:sz w:val="20"/>
                <w:szCs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2C10A192" w14:textId="573E9ACD"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131B8F" w14:textId="1109F06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F5E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4132EDD" w14:textId="3EABCDF5" w:rsidR="00EB1553" w:rsidRPr="00282040" w:rsidRDefault="00EB1553" w:rsidP="00EB1553">
            <w:pPr>
              <w:jc w:val="right"/>
              <w:rPr>
                <w:rFonts w:ascii="Arial" w:hAnsi="Arial" w:cs="Arial"/>
                <w:sz w:val="20"/>
                <w:szCs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7EF9AE58" w14:textId="537B4FC8" w:rsidR="00EB1553" w:rsidRPr="00282040" w:rsidRDefault="00EB1553" w:rsidP="00EB1553">
            <w:pPr>
              <w:rPr>
                <w:rFonts w:ascii="Arial" w:hAnsi="Arial" w:cs="Arial"/>
                <w:sz w:val="20"/>
                <w:szCs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4BA272E9" w14:textId="5BAAA30C"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F21BF" w14:textId="2F7ADB3F"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494084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6346D3" w14:textId="221A7DF8" w:rsidR="00EB1553" w:rsidRPr="00282040" w:rsidRDefault="00EB1553" w:rsidP="00EB1553">
            <w:pPr>
              <w:jc w:val="right"/>
              <w:rPr>
                <w:rFonts w:ascii="Arial" w:hAnsi="Arial" w:cs="Arial"/>
                <w:sz w:val="20"/>
                <w:szCs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1CA0C1A1" w14:textId="7BC9D935" w:rsidR="00EB1553" w:rsidRPr="00282040" w:rsidRDefault="00EB1553" w:rsidP="00EB1553">
            <w:pPr>
              <w:rPr>
                <w:rFonts w:ascii="Arial" w:hAnsi="Arial" w:cs="Arial"/>
                <w:sz w:val="20"/>
                <w:szCs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5E310112" w14:textId="29CBD84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903099A" w14:textId="751114A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2FA652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0F4405" w14:textId="6CB60A4A" w:rsidR="00EB1553" w:rsidRPr="00282040" w:rsidRDefault="00EB1553" w:rsidP="00EB1553">
            <w:pPr>
              <w:jc w:val="right"/>
              <w:rPr>
                <w:rFonts w:ascii="Arial" w:hAnsi="Arial" w:cs="Arial"/>
                <w:sz w:val="20"/>
                <w:szCs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0AB149B0" w14:textId="3A318DD8" w:rsidR="00EB1553" w:rsidRPr="00282040" w:rsidRDefault="00EB1553" w:rsidP="00EB1553">
            <w:pPr>
              <w:rPr>
                <w:rFonts w:ascii="Arial" w:hAnsi="Arial" w:cs="Arial"/>
                <w:sz w:val="20"/>
                <w:szCs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4E649E8F" w14:textId="28B4626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523A194" w14:textId="143D85A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D3EC7C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B06B64D" w14:textId="32537998" w:rsidR="00EB1553" w:rsidRPr="00282040" w:rsidRDefault="00EB1553" w:rsidP="00EB1553">
            <w:pPr>
              <w:jc w:val="right"/>
              <w:rPr>
                <w:rFonts w:ascii="Arial" w:hAnsi="Arial" w:cs="Arial"/>
                <w:sz w:val="20"/>
                <w:szCs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6B8C5F7E" w14:textId="2778A0A8" w:rsidR="00EB1553" w:rsidRPr="00282040" w:rsidRDefault="00EB1553" w:rsidP="00EB1553">
            <w:pPr>
              <w:rPr>
                <w:rFonts w:ascii="Arial" w:hAnsi="Arial" w:cs="Arial"/>
                <w:sz w:val="20"/>
                <w:szCs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3385578" w14:textId="03B8E43D"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339744" w14:textId="3749CBB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CEF0F1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83C184" w14:textId="5A336816" w:rsidR="00EB1553" w:rsidRPr="00282040" w:rsidRDefault="00EB1553" w:rsidP="00EB1553">
            <w:pPr>
              <w:jc w:val="right"/>
              <w:rPr>
                <w:rFonts w:ascii="Arial" w:hAnsi="Arial" w:cs="Arial"/>
                <w:sz w:val="20"/>
                <w:szCs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25A3A7B7" w14:textId="364A97EB" w:rsidR="00EB1553" w:rsidRPr="00282040" w:rsidRDefault="00EB1553" w:rsidP="00EB1553">
            <w:pPr>
              <w:rPr>
                <w:rFonts w:ascii="Arial" w:hAnsi="Arial" w:cs="Arial"/>
                <w:sz w:val="20"/>
                <w:szCs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1265EB41" w14:textId="78E0537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AFED2EF" w14:textId="7B8ABDB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CCF905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23A1C8" w14:textId="0D2FEF50" w:rsidR="00EB1553" w:rsidRPr="00282040" w:rsidRDefault="00EB1553" w:rsidP="00EB1553">
            <w:pPr>
              <w:jc w:val="right"/>
              <w:rPr>
                <w:rFonts w:ascii="Arial" w:hAnsi="Arial" w:cs="Arial"/>
                <w:sz w:val="20"/>
                <w:szCs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14022BC2" w14:textId="2C40B774" w:rsidR="00EB1553" w:rsidRPr="00282040" w:rsidRDefault="00EB1553" w:rsidP="00EB1553">
            <w:pPr>
              <w:rPr>
                <w:rFonts w:ascii="Arial" w:hAnsi="Arial" w:cs="Arial"/>
                <w:sz w:val="20"/>
                <w:szCs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32556A80" w14:textId="7E20234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1E36CBF" w14:textId="57F8C1B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5A0BDB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2035F" w14:textId="4E18DD48" w:rsidR="00EB1553" w:rsidRPr="00282040" w:rsidRDefault="00EB1553" w:rsidP="00EB1553">
            <w:pPr>
              <w:jc w:val="right"/>
              <w:rPr>
                <w:rFonts w:ascii="Arial" w:hAnsi="Arial" w:cs="Arial"/>
                <w:sz w:val="20"/>
                <w:szCs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76A82734" w14:textId="072DA758" w:rsidR="00EB1553" w:rsidRPr="00282040" w:rsidRDefault="00EB1553" w:rsidP="00EB1553">
            <w:pPr>
              <w:rPr>
                <w:rFonts w:ascii="Arial" w:hAnsi="Arial" w:cs="Arial"/>
                <w:sz w:val="20"/>
                <w:szCs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2BF4F1F9" w14:textId="3AED4200"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F3AF80" w14:textId="03782C2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DDD4D5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9B8F11" w14:textId="4FCE9E19" w:rsidR="00EB1553" w:rsidRPr="00282040" w:rsidRDefault="00EB1553" w:rsidP="00EB1553">
            <w:pPr>
              <w:jc w:val="right"/>
              <w:rPr>
                <w:rFonts w:ascii="Arial" w:hAnsi="Arial" w:cs="Arial"/>
                <w:sz w:val="20"/>
                <w:szCs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34CC5ABD" w14:textId="7E8A5FAD" w:rsidR="00EB1553" w:rsidRPr="00282040" w:rsidRDefault="00EB1553" w:rsidP="00EB1553">
            <w:pPr>
              <w:rPr>
                <w:rFonts w:ascii="Arial" w:hAnsi="Arial" w:cs="Arial"/>
                <w:sz w:val="20"/>
                <w:szCs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1EC1DD27" w14:textId="22D2385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E4DE881" w14:textId="2B5E97A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C66C54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ECF074" w14:textId="30AC1D16" w:rsidR="00EB1553" w:rsidRPr="00282040" w:rsidRDefault="00EB1553" w:rsidP="00EB1553">
            <w:pPr>
              <w:jc w:val="right"/>
              <w:rPr>
                <w:rFonts w:ascii="Arial" w:hAnsi="Arial" w:cs="Arial"/>
                <w:sz w:val="20"/>
                <w:szCs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55D1508E" w14:textId="41812E23" w:rsidR="00EB1553" w:rsidRPr="00282040" w:rsidRDefault="00EB1553" w:rsidP="00EB1553">
            <w:pPr>
              <w:rPr>
                <w:rFonts w:ascii="Arial" w:hAnsi="Arial" w:cs="Arial"/>
                <w:sz w:val="20"/>
                <w:szCs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5A0C3D30" w14:textId="3F1DF57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943FF8" w14:textId="7B6A2AA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44DEB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AB8A8F" w14:textId="2379EB09" w:rsidR="00EB1553" w:rsidRPr="00282040" w:rsidRDefault="00EB1553" w:rsidP="00EB1553">
            <w:pPr>
              <w:jc w:val="right"/>
              <w:rPr>
                <w:rFonts w:ascii="Arial" w:hAnsi="Arial" w:cs="Arial"/>
                <w:sz w:val="20"/>
                <w:szCs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8EF989F" w14:textId="3763EEA3" w:rsidR="00EB1553" w:rsidRPr="00282040" w:rsidRDefault="00EB1553" w:rsidP="00EB1553">
            <w:pPr>
              <w:rPr>
                <w:rFonts w:ascii="Arial" w:hAnsi="Arial" w:cs="Arial"/>
                <w:sz w:val="20"/>
                <w:szCs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5ABECB3A" w14:textId="5533008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874423" w14:textId="1CC8D8C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5E5C41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47C03C" w14:textId="7927633A" w:rsidR="00EB1553" w:rsidRPr="00282040" w:rsidRDefault="00EB1553" w:rsidP="00EB1553">
            <w:pPr>
              <w:jc w:val="right"/>
              <w:rPr>
                <w:rFonts w:ascii="Arial" w:hAnsi="Arial" w:cs="Arial"/>
                <w:sz w:val="20"/>
                <w:szCs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7A69589" w14:textId="37852251" w:rsidR="00EB1553" w:rsidRPr="00282040" w:rsidRDefault="00EB1553" w:rsidP="00EB1553">
            <w:pPr>
              <w:rPr>
                <w:rFonts w:ascii="Arial" w:hAnsi="Arial" w:cs="Arial"/>
                <w:sz w:val="20"/>
                <w:szCs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CC39D82" w14:textId="69129519" w:rsidR="00EB1553" w:rsidRPr="00282040" w:rsidRDefault="00EB1553" w:rsidP="00EB1553">
            <w:pPr>
              <w:jc w:val="center"/>
              <w:rPr>
                <w:rFonts w:ascii="Arial" w:hAnsi="Arial" w:cs="Arial"/>
                <w:sz w:val="20"/>
                <w:szCs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77E5DEA" w14:textId="4A061CE8" w:rsidR="00EB1553" w:rsidRPr="00282040" w:rsidRDefault="00EB1553" w:rsidP="00EB1553">
            <w:pPr>
              <w:jc w:val="center"/>
              <w:rPr>
                <w:rFonts w:ascii="Arial" w:hAnsi="Arial" w:cs="Arial"/>
                <w:sz w:val="20"/>
                <w:szCs w:val="20"/>
              </w:rPr>
            </w:pPr>
            <w:r w:rsidRPr="005A0B76">
              <w:rPr>
                <w:rFonts w:ascii="Arial" w:hAnsi="Arial" w:cs="Arial"/>
                <w:sz w:val="20"/>
              </w:rPr>
              <w:t>NORTH</w:t>
            </w:r>
          </w:p>
        </w:tc>
      </w:tr>
      <w:tr w:rsidR="00EB1553" w:rsidRPr="00282040" w14:paraId="6B8FD7C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A12172" w14:textId="10E568F9" w:rsidR="00EB1553" w:rsidRPr="00282040" w:rsidRDefault="00EB1553" w:rsidP="00EB1553">
            <w:pPr>
              <w:jc w:val="right"/>
              <w:rPr>
                <w:rFonts w:ascii="Arial" w:hAnsi="Arial" w:cs="Arial"/>
                <w:sz w:val="20"/>
                <w:szCs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628CB99A" w14:textId="247A8D11" w:rsidR="00EB1553" w:rsidRPr="00282040" w:rsidRDefault="00EB1553" w:rsidP="00EB1553">
            <w:pPr>
              <w:rPr>
                <w:rFonts w:ascii="Arial" w:hAnsi="Arial" w:cs="Arial"/>
                <w:sz w:val="20"/>
                <w:szCs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4BB922B6" w14:textId="04726F4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756AD3" w14:textId="6303907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F9E71E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56A154" w14:textId="6E7462DC" w:rsidR="00EB1553" w:rsidRPr="00282040" w:rsidRDefault="00EB1553" w:rsidP="00EB1553">
            <w:pPr>
              <w:jc w:val="right"/>
              <w:rPr>
                <w:rFonts w:ascii="Arial" w:hAnsi="Arial" w:cs="Arial"/>
                <w:sz w:val="20"/>
                <w:szCs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7E77BC7F" w14:textId="0EDD0391" w:rsidR="00EB1553" w:rsidRPr="00282040" w:rsidRDefault="00EB1553" w:rsidP="00EB1553">
            <w:pPr>
              <w:rPr>
                <w:rFonts w:ascii="Arial" w:hAnsi="Arial" w:cs="Arial"/>
                <w:sz w:val="20"/>
                <w:szCs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5287620D" w14:textId="2A084AE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C967C3" w14:textId="6FDC96D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C81C8E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85022F" w14:textId="32C6CF4E" w:rsidR="00EB1553" w:rsidRPr="00282040" w:rsidRDefault="00EB1553" w:rsidP="00EB1553">
            <w:pPr>
              <w:jc w:val="right"/>
              <w:rPr>
                <w:rFonts w:ascii="Arial" w:hAnsi="Arial" w:cs="Arial"/>
                <w:sz w:val="20"/>
                <w:szCs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15B1BFBC" w14:textId="2E622DA4" w:rsidR="00EB1553" w:rsidRPr="00282040" w:rsidRDefault="00EB1553" w:rsidP="00EB1553">
            <w:pPr>
              <w:rPr>
                <w:rFonts w:ascii="Arial" w:hAnsi="Arial" w:cs="Arial"/>
                <w:sz w:val="20"/>
                <w:szCs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5F15501C" w14:textId="7C85A75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AF2095" w14:textId="3BE4238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02FFDF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03FD8F" w14:textId="51717038" w:rsidR="00EB1553" w:rsidRPr="00282040" w:rsidRDefault="00EB1553" w:rsidP="00EB1553">
            <w:pPr>
              <w:jc w:val="right"/>
              <w:rPr>
                <w:rFonts w:ascii="Arial" w:hAnsi="Arial" w:cs="Arial"/>
                <w:sz w:val="20"/>
                <w:szCs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36233C07" w14:textId="5E0A8CDA" w:rsidR="00EB1553" w:rsidRPr="00282040" w:rsidRDefault="00EB1553" w:rsidP="00EB1553">
            <w:pPr>
              <w:rPr>
                <w:rFonts w:ascii="Arial" w:hAnsi="Arial" w:cs="Arial"/>
                <w:sz w:val="20"/>
                <w:szCs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0C2B3A9" w14:textId="52ED65E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8730913" w14:textId="68C18E1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8EFAB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2EA66D" w14:textId="072A029B" w:rsidR="00EB1553" w:rsidRPr="00282040" w:rsidRDefault="00EB1553" w:rsidP="00EB1553">
            <w:pPr>
              <w:jc w:val="right"/>
              <w:rPr>
                <w:rFonts w:ascii="Arial" w:hAnsi="Arial" w:cs="Arial"/>
                <w:sz w:val="20"/>
                <w:szCs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34B37832" w14:textId="6D62E11F" w:rsidR="00EB1553" w:rsidRPr="00282040" w:rsidRDefault="00EB1553" w:rsidP="00EB1553">
            <w:pPr>
              <w:rPr>
                <w:rFonts w:ascii="Arial" w:hAnsi="Arial" w:cs="Arial"/>
                <w:sz w:val="20"/>
                <w:szCs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6416DACC" w14:textId="4DE5621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D4ACA2" w14:textId="741655E7"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30E034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970A3C" w14:textId="1AF05071" w:rsidR="00EB1553" w:rsidRPr="00282040" w:rsidRDefault="00EB1553" w:rsidP="00EB1553">
            <w:pPr>
              <w:jc w:val="right"/>
              <w:rPr>
                <w:rFonts w:ascii="Arial" w:hAnsi="Arial" w:cs="Arial"/>
                <w:sz w:val="20"/>
                <w:szCs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56709116" w14:textId="1DF4881A" w:rsidR="00EB1553" w:rsidRPr="00282040" w:rsidRDefault="00EB1553" w:rsidP="00EB1553">
            <w:pPr>
              <w:rPr>
                <w:rFonts w:ascii="Arial" w:hAnsi="Arial" w:cs="Arial"/>
                <w:sz w:val="20"/>
                <w:szCs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377AEB69" w14:textId="7110972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5DCA3" w14:textId="6183E869"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A44B1A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9F8444" w14:textId="4193CFCA" w:rsidR="00EB1553" w:rsidRPr="00282040" w:rsidRDefault="00EB1553" w:rsidP="00EB1553">
            <w:pPr>
              <w:jc w:val="right"/>
              <w:rPr>
                <w:rFonts w:ascii="Arial" w:hAnsi="Arial" w:cs="Arial"/>
                <w:sz w:val="20"/>
                <w:szCs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11A21E17" w14:textId="70A9EA50" w:rsidR="00EB1553" w:rsidRPr="00282040" w:rsidRDefault="00EB1553" w:rsidP="00EB1553">
            <w:pPr>
              <w:rPr>
                <w:rFonts w:ascii="Arial" w:hAnsi="Arial" w:cs="Arial"/>
                <w:sz w:val="20"/>
                <w:szCs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136915BA" w14:textId="24095AD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1732AFB" w14:textId="26CE7A4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7CA0AC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613987" w14:textId="39C4C622" w:rsidR="00EB1553" w:rsidRPr="00282040" w:rsidRDefault="00EB1553" w:rsidP="00EB1553">
            <w:pPr>
              <w:jc w:val="right"/>
              <w:rPr>
                <w:rFonts w:ascii="Arial" w:hAnsi="Arial" w:cs="Arial"/>
                <w:sz w:val="20"/>
                <w:szCs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04E8B74E" w14:textId="768025FA" w:rsidR="00EB1553" w:rsidRPr="00282040" w:rsidRDefault="00EB1553" w:rsidP="00EB1553">
            <w:pPr>
              <w:rPr>
                <w:rFonts w:ascii="Arial" w:hAnsi="Arial" w:cs="Arial"/>
                <w:sz w:val="20"/>
                <w:szCs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6ECCD4D8" w14:textId="3B7C5A0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0E546F" w14:textId="2F038CD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AC210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0D4A91" w14:textId="2A1DED5A" w:rsidR="00EB1553" w:rsidRPr="00282040" w:rsidRDefault="00EB1553" w:rsidP="00EB1553">
            <w:pPr>
              <w:jc w:val="right"/>
              <w:rPr>
                <w:rFonts w:ascii="Arial" w:hAnsi="Arial" w:cs="Arial"/>
                <w:sz w:val="20"/>
                <w:szCs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41F26C53" w14:textId="555F7570" w:rsidR="00EB1553" w:rsidRPr="00282040" w:rsidRDefault="00EB1553" w:rsidP="00EB1553">
            <w:pPr>
              <w:rPr>
                <w:rFonts w:ascii="Arial" w:hAnsi="Arial" w:cs="Arial"/>
                <w:sz w:val="20"/>
                <w:szCs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0C328937" w14:textId="27812100"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C6CD63" w14:textId="4E43F97F"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69D6C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03C247" w14:textId="18AE7A06" w:rsidR="00EB1553" w:rsidRPr="00282040" w:rsidRDefault="00EB1553" w:rsidP="00EB1553">
            <w:pPr>
              <w:jc w:val="right"/>
              <w:rPr>
                <w:rFonts w:ascii="Arial" w:hAnsi="Arial" w:cs="Arial"/>
                <w:sz w:val="20"/>
                <w:szCs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154111EF" w14:textId="2C0FEFDE" w:rsidR="00EB1553" w:rsidRPr="00282040" w:rsidRDefault="00EB1553" w:rsidP="00EB1553">
            <w:pPr>
              <w:rPr>
                <w:rFonts w:ascii="Arial" w:hAnsi="Arial" w:cs="Arial"/>
                <w:sz w:val="20"/>
                <w:szCs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7C59C647" w14:textId="7D647B7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B188470" w14:textId="522EC6C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074240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66529F" w14:textId="3D5D4DC2" w:rsidR="00EB1553" w:rsidRPr="00282040" w:rsidRDefault="00EB1553" w:rsidP="00EB1553">
            <w:pPr>
              <w:jc w:val="right"/>
              <w:rPr>
                <w:rFonts w:ascii="Arial" w:hAnsi="Arial" w:cs="Arial"/>
                <w:sz w:val="20"/>
                <w:szCs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607C6CA9" w14:textId="332320DF" w:rsidR="00EB1553" w:rsidRPr="00282040" w:rsidRDefault="00EB1553" w:rsidP="00EB1553">
            <w:pPr>
              <w:rPr>
                <w:rFonts w:ascii="Arial" w:hAnsi="Arial" w:cs="Arial"/>
                <w:sz w:val="20"/>
                <w:szCs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20617380" w14:textId="49D3243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98C2C0" w14:textId="3FC1A35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6CADDC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96158D" w14:textId="09C628F9" w:rsidR="00EB1553" w:rsidRPr="00282040" w:rsidRDefault="00EB1553" w:rsidP="00EB1553">
            <w:pPr>
              <w:jc w:val="right"/>
              <w:rPr>
                <w:rFonts w:ascii="Arial" w:hAnsi="Arial" w:cs="Arial"/>
                <w:sz w:val="20"/>
                <w:szCs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32C59E3C" w14:textId="37C325D0" w:rsidR="00EB1553" w:rsidRPr="00282040" w:rsidRDefault="00EB1553" w:rsidP="00EB1553">
            <w:pPr>
              <w:rPr>
                <w:rFonts w:ascii="Arial" w:hAnsi="Arial" w:cs="Arial"/>
                <w:sz w:val="20"/>
                <w:szCs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62543FBB" w14:textId="7509F58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1DE444" w14:textId="68089A6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C15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AB8D76" w14:textId="2D5473E7" w:rsidR="00EB1553" w:rsidRPr="00282040" w:rsidRDefault="00EB1553" w:rsidP="00EB1553">
            <w:pPr>
              <w:jc w:val="right"/>
              <w:rPr>
                <w:rFonts w:ascii="Arial" w:hAnsi="Arial" w:cs="Arial"/>
                <w:sz w:val="20"/>
                <w:szCs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535EC41A" w14:textId="4108AF86" w:rsidR="00EB1553" w:rsidRPr="00282040" w:rsidRDefault="00EB1553" w:rsidP="00EB1553">
            <w:pPr>
              <w:rPr>
                <w:rFonts w:ascii="Arial" w:hAnsi="Arial" w:cs="Arial"/>
                <w:sz w:val="20"/>
                <w:szCs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75960A49" w14:textId="63A07AC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15817E" w14:textId="1A59FEA6"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7034BB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DDE1226" w14:textId="2F3BFA8B" w:rsidR="00EB1553" w:rsidRPr="00282040" w:rsidRDefault="00EB1553" w:rsidP="00EB1553">
            <w:pPr>
              <w:jc w:val="right"/>
              <w:rPr>
                <w:rFonts w:ascii="Arial" w:hAnsi="Arial" w:cs="Arial"/>
                <w:sz w:val="20"/>
                <w:szCs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3B6AFC78" w14:textId="59E75402" w:rsidR="00EB1553" w:rsidRPr="00282040" w:rsidRDefault="00EB1553" w:rsidP="00EB1553">
            <w:pPr>
              <w:rPr>
                <w:rFonts w:ascii="Arial" w:hAnsi="Arial" w:cs="Arial"/>
                <w:sz w:val="20"/>
                <w:szCs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12645812" w14:textId="6F8E1EB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93612A" w14:textId="40CCC11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E15FD2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47BB16D" w14:textId="0D22CCB5" w:rsidR="00EB1553" w:rsidRPr="00282040" w:rsidRDefault="00EB1553" w:rsidP="00EB1553">
            <w:pPr>
              <w:jc w:val="right"/>
              <w:rPr>
                <w:rFonts w:ascii="Arial" w:hAnsi="Arial" w:cs="Arial"/>
                <w:sz w:val="20"/>
                <w:szCs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18525A32" w14:textId="177154BD" w:rsidR="00EB1553" w:rsidRPr="00282040" w:rsidRDefault="00EB1553" w:rsidP="00EB1553">
            <w:pPr>
              <w:rPr>
                <w:rFonts w:ascii="Arial" w:hAnsi="Arial" w:cs="Arial"/>
                <w:sz w:val="20"/>
                <w:szCs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2A5B0177" w14:textId="4E15DB4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53E8C8" w14:textId="76618829"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13F743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9C7E82" w14:textId="33AFD324" w:rsidR="00EB1553" w:rsidRPr="00282040" w:rsidRDefault="00EB1553" w:rsidP="00EB1553">
            <w:pPr>
              <w:jc w:val="right"/>
              <w:rPr>
                <w:rFonts w:ascii="Arial" w:hAnsi="Arial" w:cs="Arial"/>
                <w:sz w:val="20"/>
                <w:szCs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AAE06D6" w14:textId="764B6060" w:rsidR="00EB1553" w:rsidRPr="00282040" w:rsidRDefault="00EB1553" w:rsidP="00EB1553">
            <w:pPr>
              <w:rPr>
                <w:rFonts w:ascii="Arial" w:hAnsi="Arial" w:cs="Arial"/>
                <w:sz w:val="20"/>
                <w:szCs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41490FC4" w14:textId="2D38D73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AEEABBE" w14:textId="5ECA4F3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24EC4B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5918F3" w14:textId="73FF6F98" w:rsidR="00EB1553" w:rsidRPr="00282040" w:rsidRDefault="00EB1553" w:rsidP="00EB1553">
            <w:pPr>
              <w:jc w:val="right"/>
              <w:rPr>
                <w:rFonts w:ascii="Arial" w:hAnsi="Arial" w:cs="Arial"/>
                <w:sz w:val="20"/>
                <w:szCs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671EEF00" w14:textId="3F80BA7B" w:rsidR="00EB1553" w:rsidRPr="00282040" w:rsidRDefault="00EB1553" w:rsidP="00EB1553">
            <w:pPr>
              <w:rPr>
                <w:rFonts w:ascii="Arial" w:hAnsi="Arial" w:cs="Arial"/>
                <w:sz w:val="20"/>
                <w:szCs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8C3D334" w14:textId="47DF5DD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8A438F" w14:textId="63EE69C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33F607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DCFBB1" w14:textId="2A3E3EE2" w:rsidR="00EB1553" w:rsidRPr="00282040" w:rsidRDefault="00EB1553" w:rsidP="00EB1553">
            <w:pPr>
              <w:jc w:val="right"/>
              <w:rPr>
                <w:rFonts w:ascii="Arial" w:hAnsi="Arial" w:cs="Arial"/>
                <w:sz w:val="20"/>
                <w:szCs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12B08807" w14:textId="4654EDA2" w:rsidR="00EB1553" w:rsidRPr="00282040" w:rsidRDefault="00EB1553" w:rsidP="00EB1553">
            <w:pPr>
              <w:rPr>
                <w:rFonts w:ascii="Arial" w:hAnsi="Arial" w:cs="Arial"/>
                <w:sz w:val="20"/>
                <w:szCs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195F2D0B" w14:textId="3B135591"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4FB0D2" w14:textId="28F958C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0B242A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4E949" w14:textId="1C3687CF" w:rsidR="00EB1553" w:rsidRPr="00282040" w:rsidRDefault="00EB1553" w:rsidP="00EB1553">
            <w:pPr>
              <w:jc w:val="right"/>
              <w:rPr>
                <w:rFonts w:ascii="Arial" w:hAnsi="Arial" w:cs="Arial"/>
                <w:sz w:val="20"/>
                <w:szCs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7565B80" w14:textId="185526B7" w:rsidR="00EB1553" w:rsidRPr="00282040" w:rsidRDefault="00EB1553" w:rsidP="00EB1553">
            <w:pPr>
              <w:rPr>
                <w:rFonts w:ascii="Arial" w:hAnsi="Arial" w:cs="Arial"/>
                <w:sz w:val="20"/>
                <w:szCs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2701305E" w14:textId="3FD75B3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A94B14" w14:textId="0E91F387"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2CF643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B44C1A" w14:textId="57A93E24" w:rsidR="00EB1553" w:rsidRPr="00282040" w:rsidRDefault="00EB1553" w:rsidP="00EB1553">
            <w:pPr>
              <w:jc w:val="right"/>
              <w:rPr>
                <w:rFonts w:ascii="Arial" w:hAnsi="Arial" w:cs="Arial"/>
                <w:sz w:val="20"/>
                <w:szCs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4CD83AD7" w14:textId="324413A9" w:rsidR="00EB1553" w:rsidRPr="00282040" w:rsidRDefault="00EB1553" w:rsidP="00EB1553">
            <w:pPr>
              <w:rPr>
                <w:rFonts w:ascii="Arial" w:hAnsi="Arial" w:cs="Arial"/>
                <w:sz w:val="20"/>
                <w:szCs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1E562931" w14:textId="06E2ED1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A770388" w14:textId="09E978A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3FAB7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44ED86" w14:textId="1BB20114" w:rsidR="00EB1553" w:rsidRPr="00282040" w:rsidRDefault="00EB1553" w:rsidP="00EB1553">
            <w:pPr>
              <w:jc w:val="right"/>
              <w:rPr>
                <w:rFonts w:ascii="Arial" w:hAnsi="Arial" w:cs="Arial"/>
                <w:sz w:val="20"/>
                <w:szCs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0458E940" w14:textId="2FBF9B8E" w:rsidR="00EB1553" w:rsidRPr="00282040" w:rsidRDefault="00EB1553" w:rsidP="00EB1553">
            <w:pPr>
              <w:rPr>
                <w:rFonts w:ascii="Arial" w:hAnsi="Arial" w:cs="Arial"/>
                <w:sz w:val="20"/>
                <w:szCs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61F8FF3C" w14:textId="1D26AFD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648979" w14:textId="30F30F34"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E0310C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561435" w14:textId="145D2D6F" w:rsidR="00EB1553" w:rsidRPr="00282040" w:rsidRDefault="00EB1553" w:rsidP="00EB1553">
            <w:pPr>
              <w:jc w:val="right"/>
              <w:rPr>
                <w:rFonts w:ascii="Arial" w:hAnsi="Arial" w:cs="Arial"/>
                <w:sz w:val="20"/>
                <w:szCs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655200EE" w14:textId="2DD2121B" w:rsidR="00EB1553" w:rsidRPr="00282040" w:rsidRDefault="00EB1553" w:rsidP="00EB1553">
            <w:pPr>
              <w:rPr>
                <w:rFonts w:ascii="Arial" w:hAnsi="Arial" w:cs="Arial"/>
                <w:sz w:val="20"/>
                <w:szCs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5FA95D6" w14:textId="700B55C9"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52F162" w14:textId="21BB5F8F"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E24DAB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6A6488E" w14:textId="3DF9899C" w:rsidR="00EB1553" w:rsidRPr="00282040" w:rsidRDefault="00EB1553" w:rsidP="00EB1553">
            <w:pPr>
              <w:jc w:val="right"/>
              <w:rPr>
                <w:rFonts w:ascii="Arial" w:hAnsi="Arial" w:cs="Arial"/>
                <w:sz w:val="20"/>
                <w:szCs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543A28E8" w14:textId="7075E797" w:rsidR="00EB1553" w:rsidRPr="00282040" w:rsidRDefault="00EB1553" w:rsidP="00EB1553">
            <w:pPr>
              <w:rPr>
                <w:rFonts w:ascii="Arial" w:hAnsi="Arial" w:cs="Arial"/>
                <w:sz w:val="20"/>
                <w:szCs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56402465" w14:textId="6E77960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C127E8" w14:textId="2358F9A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E52E46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E7FDB1" w14:textId="53007DCA" w:rsidR="00EB1553" w:rsidRPr="00282040" w:rsidRDefault="00EB1553" w:rsidP="00EB1553">
            <w:pPr>
              <w:jc w:val="right"/>
              <w:rPr>
                <w:rFonts w:ascii="Arial" w:hAnsi="Arial" w:cs="Arial"/>
                <w:sz w:val="20"/>
                <w:szCs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7CFC4D42" w14:textId="2B2D0292" w:rsidR="00EB1553" w:rsidRPr="00282040" w:rsidRDefault="00EB1553" w:rsidP="00EB1553">
            <w:pPr>
              <w:rPr>
                <w:rFonts w:ascii="Arial" w:hAnsi="Arial" w:cs="Arial"/>
                <w:sz w:val="20"/>
                <w:szCs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762CD4A2" w14:textId="3A41CF8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E64E34" w14:textId="482D563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F5F86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111026" w14:textId="53D70669" w:rsidR="00EB1553" w:rsidRPr="00282040" w:rsidRDefault="00EB1553" w:rsidP="00EB1553">
            <w:pPr>
              <w:jc w:val="right"/>
              <w:rPr>
                <w:rFonts w:ascii="Arial" w:hAnsi="Arial" w:cs="Arial"/>
                <w:sz w:val="20"/>
                <w:szCs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32A53548" w14:textId="409564FA" w:rsidR="00EB1553" w:rsidRPr="00282040" w:rsidRDefault="00EB1553" w:rsidP="00EB1553">
            <w:pPr>
              <w:rPr>
                <w:rFonts w:ascii="Arial" w:hAnsi="Arial" w:cs="Arial"/>
                <w:sz w:val="20"/>
                <w:szCs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06F9DCD5" w14:textId="104A3A9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98A68" w14:textId="4216B87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77ADA7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A4C67A" w14:textId="79165E95" w:rsidR="00EB1553" w:rsidRPr="00282040" w:rsidRDefault="00EB1553" w:rsidP="00EB1553">
            <w:pPr>
              <w:jc w:val="right"/>
              <w:rPr>
                <w:rFonts w:ascii="Arial" w:hAnsi="Arial" w:cs="Arial"/>
                <w:sz w:val="20"/>
                <w:szCs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125F28AA" w14:textId="6B127B01" w:rsidR="00EB1553" w:rsidRPr="00282040" w:rsidRDefault="00EB1553" w:rsidP="00EB1553">
            <w:pPr>
              <w:rPr>
                <w:rFonts w:ascii="Arial" w:hAnsi="Arial" w:cs="Arial"/>
                <w:sz w:val="20"/>
                <w:szCs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7A7BC6D" w14:textId="5E5A87E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F4840E" w14:textId="5D04FBE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B8067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1CB93D" w14:textId="2E9613F6" w:rsidR="00EB1553" w:rsidRPr="00282040" w:rsidRDefault="00EB1553" w:rsidP="00EB1553">
            <w:pPr>
              <w:jc w:val="right"/>
              <w:rPr>
                <w:rFonts w:ascii="Arial" w:hAnsi="Arial" w:cs="Arial"/>
                <w:sz w:val="20"/>
                <w:szCs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BFB2C1C" w14:textId="659DFD4D" w:rsidR="00EB1553" w:rsidRPr="00282040" w:rsidRDefault="00EB1553" w:rsidP="00EB1553">
            <w:pPr>
              <w:rPr>
                <w:rFonts w:ascii="Arial" w:hAnsi="Arial" w:cs="Arial"/>
                <w:sz w:val="20"/>
                <w:szCs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0DD7E493" w14:textId="4465D88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6889EF" w14:textId="59465ED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6F7923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208BC1" w14:textId="4EF74119" w:rsidR="00EB1553" w:rsidRPr="00282040" w:rsidRDefault="00EB1553" w:rsidP="00EB1553">
            <w:pPr>
              <w:jc w:val="right"/>
              <w:rPr>
                <w:rFonts w:ascii="Arial" w:hAnsi="Arial" w:cs="Arial"/>
                <w:sz w:val="20"/>
                <w:szCs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639E20AF" w14:textId="7375D2EB" w:rsidR="00EB1553" w:rsidRPr="00282040" w:rsidRDefault="00EB1553" w:rsidP="00EB1553">
            <w:pPr>
              <w:rPr>
                <w:rFonts w:ascii="Arial" w:hAnsi="Arial" w:cs="Arial"/>
                <w:sz w:val="20"/>
                <w:szCs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4458D4E8" w14:textId="727CD741"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ECA160" w14:textId="4856D19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73FDB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B1974F" w14:textId="22C5A133" w:rsidR="00EB1553" w:rsidRPr="00282040" w:rsidRDefault="00EB1553" w:rsidP="00EB1553">
            <w:pPr>
              <w:jc w:val="right"/>
              <w:rPr>
                <w:rFonts w:ascii="Arial" w:hAnsi="Arial" w:cs="Arial"/>
                <w:sz w:val="20"/>
                <w:szCs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42067C41" w14:textId="4B7DAE0B" w:rsidR="00EB1553" w:rsidRPr="00282040" w:rsidRDefault="00EB1553" w:rsidP="00EB1553">
            <w:pPr>
              <w:rPr>
                <w:rFonts w:ascii="Arial" w:hAnsi="Arial" w:cs="Arial"/>
                <w:sz w:val="20"/>
                <w:szCs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DD99931" w14:textId="769CCDD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FD69C87" w14:textId="189119F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8DAB75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E52117" w14:textId="069D3FD3" w:rsidR="00EB1553" w:rsidRPr="00282040" w:rsidRDefault="00EB1553" w:rsidP="00EB1553">
            <w:pPr>
              <w:jc w:val="right"/>
              <w:rPr>
                <w:rFonts w:ascii="Arial" w:hAnsi="Arial" w:cs="Arial"/>
                <w:sz w:val="20"/>
                <w:szCs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7C332AD8" w14:textId="5B4222C7" w:rsidR="00EB1553" w:rsidRPr="00282040" w:rsidRDefault="00EB1553" w:rsidP="00EB1553">
            <w:pPr>
              <w:rPr>
                <w:rFonts w:ascii="Arial" w:hAnsi="Arial" w:cs="Arial"/>
                <w:sz w:val="20"/>
                <w:szCs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51FFA936" w14:textId="263B225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0B697D" w14:textId="0155DA0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09010C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B7DFF8" w14:textId="2A82B1F8" w:rsidR="00EB1553" w:rsidRPr="00282040" w:rsidRDefault="00EB1553" w:rsidP="00EB1553">
            <w:pPr>
              <w:jc w:val="right"/>
              <w:rPr>
                <w:rFonts w:ascii="Arial" w:hAnsi="Arial" w:cs="Arial"/>
                <w:sz w:val="20"/>
                <w:szCs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6E17E763" w14:textId="52A7EE8F" w:rsidR="00EB1553" w:rsidRPr="00282040" w:rsidRDefault="00EB1553" w:rsidP="00EB1553">
            <w:pPr>
              <w:rPr>
                <w:rFonts w:ascii="Arial" w:hAnsi="Arial" w:cs="Arial"/>
                <w:sz w:val="20"/>
                <w:szCs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2614A6F2" w14:textId="01736C25"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54DA3" w14:textId="112FFFC7"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C48F8E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E05C5C" w14:textId="771F0CD0" w:rsidR="00EB1553" w:rsidRPr="00282040" w:rsidRDefault="00EB1553" w:rsidP="00EB1553">
            <w:pPr>
              <w:jc w:val="right"/>
              <w:rPr>
                <w:rFonts w:ascii="Arial" w:hAnsi="Arial" w:cs="Arial"/>
                <w:sz w:val="20"/>
                <w:szCs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47443852" w14:textId="7160EA1A" w:rsidR="00EB1553" w:rsidRPr="00282040" w:rsidRDefault="00EB1553" w:rsidP="00EB1553">
            <w:pPr>
              <w:rPr>
                <w:rFonts w:ascii="Arial" w:hAnsi="Arial" w:cs="Arial"/>
                <w:sz w:val="20"/>
                <w:szCs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1F318838" w14:textId="16608840"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438B6F" w14:textId="0FB8380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9EF7BB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820FCF" w14:textId="0546DE4E" w:rsidR="00EB1553" w:rsidRPr="00282040" w:rsidRDefault="00EB1553" w:rsidP="00EB1553">
            <w:pPr>
              <w:jc w:val="right"/>
              <w:rPr>
                <w:rFonts w:ascii="Arial" w:hAnsi="Arial" w:cs="Arial"/>
                <w:sz w:val="20"/>
                <w:szCs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36A55A22" w14:textId="2C358BDD" w:rsidR="00EB1553" w:rsidRPr="00282040" w:rsidRDefault="00EB1553" w:rsidP="00EB1553">
            <w:pPr>
              <w:rPr>
                <w:rFonts w:ascii="Arial" w:hAnsi="Arial" w:cs="Arial"/>
                <w:sz w:val="20"/>
                <w:szCs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07F8D57" w14:textId="3CD11FB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5E04EB" w14:textId="5F04016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207765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9362D" w14:textId="5637072A" w:rsidR="00EB1553" w:rsidRPr="00282040" w:rsidRDefault="00EB1553" w:rsidP="00EB1553">
            <w:pPr>
              <w:jc w:val="right"/>
              <w:rPr>
                <w:rFonts w:ascii="Arial" w:hAnsi="Arial" w:cs="Arial"/>
                <w:sz w:val="20"/>
                <w:szCs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3650465F" w14:textId="548ECD7C" w:rsidR="00EB1553" w:rsidRPr="00282040" w:rsidRDefault="00EB1553" w:rsidP="00EB1553">
            <w:pPr>
              <w:rPr>
                <w:rFonts w:ascii="Arial" w:hAnsi="Arial" w:cs="Arial"/>
                <w:sz w:val="20"/>
                <w:szCs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40A8852D" w14:textId="644BE24C"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C09E0F2" w14:textId="74E64935"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79473C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539397" w14:textId="4E17FC26" w:rsidR="00EB1553" w:rsidRPr="00282040" w:rsidRDefault="00EB1553" w:rsidP="00EB1553">
            <w:pPr>
              <w:jc w:val="right"/>
              <w:rPr>
                <w:rFonts w:ascii="Arial" w:hAnsi="Arial" w:cs="Arial"/>
                <w:sz w:val="20"/>
                <w:szCs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2851D33C" w14:textId="3C02FF80" w:rsidR="00EB1553" w:rsidRPr="00282040" w:rsidRDefault="00EB1553" w:rsidP="00EB1553">
            <w:pPr>
              <w:rPr>
                <w:rFonts w:ascii="Arial" w:hAnsi="Arial" w:cs="Arial"/>
                <w:sz w:val="20"/>
                <w:szCs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6621744B" w14:textId="4CFFD4F9"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C7756BC" w14:textId="724A649C"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0D6946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F9D0CD" w14:textId="21212FB7" w:rsidR="00EB1553" w:rsidRPr="00282040" w:rsidRDefault="00EB1553" w:rsidP="00EB1553">
            <w:pPr>
              <w:jc w:val="right"/>
              <w:rPr>
                <w:rFonts w:ascii="Arial" w:hAnsi="Arial" w:cs="Arial"/>
                <w:sz w:val="20"/>
                <w:szCs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56CC2E00" w14:textId="0230C665" w:rsidR="00EB1553" w:rsidRPr="00282040" w:rsidRDefault="00EB1553" w:rsidP="00EB1553">
            <w:pPr>
              <w:rPr>
                <w:rFonts w:ascii="Arial" w:hAnsi="Arial" w:cs="Arial"/>
                <w:sz w:val="20"/>
                <w:szCs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720D948F" w14:textId="092E65A7"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E0914A2" w14:textId="65525A3A"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0032241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D09F72" w14:textId="29735073" w:rsidR="00EB1553" w:rsidRPr="00282040" w:rsidRDefault="00EB1553" w:rsidP="00EB1553">
            <w:pPr>
              <w:jc w:val="right"/>
              <w:rPr>
                <w:rFonts w:ascii="Arial" w:hAnsi="Arial" w:cs="Arial"/>
                <w:sz w:val="20"/>
                <w:szCs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5081A85D" w14:textId="4762CBBF" w:rsidR="00EB1553" w:rsidRPr="00282040" w:rsidRDefault="00EB1553" w:rsidP="00EB1553">
            <w:pPr>
              <w:rPr>
                <w:rFonts w:ascii="Arial" w:hAnsi="Arial" w:cs="Arial"/>
                <w:sz w:val="20"/>
                <w:szCs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1924CA5C" w14:textId="126A5C4C"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373E558" w14:textId="2740E24D"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7A8784D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9FF00F" w14:textId="66FE77D2" w:rsidR="00EB1553" w:rsidRPr="00282040" w:rsidRDefault="00EB1553" w:rsidP="00EB1553">
            <w:pPr>
              <w:jc w:val="right"/>
              <w:rPr>
                <w:rFonts w:ascii="Arial" w:hAnsi="Arial" w:cs="Arial"/>
                <w:sz w:val="20"/>
                <w:szCs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78C93787" w14:textId="167354D5" w:rsidR="00EB1553" w:rsidRPr="00282040" w:rsidRDefault="00EB1553" w:rsidP="00EB1553">
            <w:pPr>
              <w:rPr>
                <w:rFonts w:ascii="Arial" w:hAnsi="Arial" w:cs="Arial"/>
                <w:sz w:val="20"/>
                <w:szCs w:val="20"/>
              </w:rPr>
            </w:pPr>
            <w:r>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5A643A97" w14:textId="0AD843B3"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52289922" w14:textId="02B457BE"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67544F8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01187B" w14:textId="43B7FC6E" w:rsidR="00EB1553" w:rsidRPr="00282040" w:rsidRDefault="00EB1553" w:rsidP="00EB1553">
            <w:pPr>
              <w:jc w:val="right"/>
              <w:rPr>
                <w:rFonts w:ascii="Arial" w:hAnsi="Arial" w:cs="Arial"/>
                <w:sz w:val="20"/>
                <w:szCs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1150CD0" w14:textId="55E95083" w:rsidR="00EB1553" w:rsidRPr="00282040" w:rsidRDefault="00EB1553" w:rsidP="00EB1553">
            <w:pPr>
              <w:rPr>
                <w:rFonts w:ascii="Arial" w:hAnsi="Arial" w:cs="Arial"/>
                <w:sz w:val="20"/>
                <w:szCs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6F995124" w14:textId="2D82A017"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7CABA27" w14:textId="647F2849"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3130A27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7C7E7C" w14:textId="1EAB7BF8" w:rsidR="00EB1553" w:rsidRPr="00282040" w:rsidRDefault="00EB1553" w:rsidP="00EB1553">
            <w:pPr>
              <w:jc w:val="right"/>
              <w:rPr>
                <w:rFonts w:ascii="Arial" w:hAnsi="Arial" w:cs="Arial"/>
                <w:sz w:val="20"/>
                <w:szCs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B0D1F9B" w14:textId="5B4357E0" w:rsidR="00EB1553" w:rsidRPr="00282040" w:rsidRDefault="00EB1553" w:rsidP="00EB1553">
            <w:pPr>
              <w:rPr>
                <w:rFonts w:ascii="Arial" w:hAnsi="Arial" w:cs="Arial"/>
                <w:sz w:val="20"/>
                <w:szCs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51825EDD" w14:textId="2977E06D"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17E3129" w14:textId="7787207F" w:rsidR="00EB1553" w:rsidRPr="00282040" w:rsidRDefault="00EB1553" w:rsidP="00EB1553">
            <w:pPr>
              <w:jc w:val="center"/>
              <w:rPr>
                <w:rFonts w:ascii="Arial" w:hAnsi="Arial" w:cs="Arial"/>
                <w:sz w:val="20"/>
                <w:szCs w:val="20"/>
              </w:rPr>
            </w:pPr>
            <w:r w:rsidRPr="00EA2D47">
              <w:rPr>
                <w:rFonts w:ascii="Arial" w:hAnsi="Arial" w:cs="Arial"/>
                <w:sz w:val="20"/>
              </w:rPr>
              <w:t>NORTH</w:t>
            </w:r>
          </w:p>
        </w:tc>
      </w:tr>
    </w:tbl>
    <w:p w14:paraId="31D4E43A" w14:textId="77777777" w:rsidR="00282040" w:rsidRPr="00282040" w:rsidDel="00AC3301" w:rsidRDefault="00282040" w:rsidP="00282040">
      <w:pPr>
        <w:rPr>
          <w:szCs w:val="20"/>
        </w:rPr>
      </w:pPr>
    </w:p>
    <w:p w14:paraId="4F4465BA"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0DFF768D"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1C73BADE" w14:textId="77777777" w:rsidR="00282040" w:rsidRPr="00282040" w:rsidRDefault="00282040" w:rsidP="00282040">
      <w:pPr>
        <w:tabs>
          <w:tab w:val="left" w:pos="2340"/>
          <w:tab w:val="left" w:pos="3420"/>
        </w:tabs>
        <w:ind w:left="720"/>
        <w:rPr>
          <w:b/>
          <w:bCs/>
          <w:szCs w:val="20"/>
        </w:rPr>
      </w:pPr>
      <w:r w:rsidRPr="00282040">
        <w:rPr>
          <w:b/>
          <w:bCs/>
          <w:szCs w:val="20"/>
        </w:rPr>
        <w:lastRenderedPageBreak/>
        <w:t xml:space="preserve">DASPP </w:t>
      </w:r>
      <w:r w:rsidRPr="00282040">
        <w:rPr>
          <w:bCs/>
          <w:i/>
          <w:szCs w:val="20"/>
          <w:vertAlign w:val="subscript"/>
        </w:rPr>
        <w:t>North345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
                <w:bCs/>
                <w:szCs w:val="20"/>
              </w:rPr>
            </m:ctrlPr>
          </m:eqArrPr>
          <m:e>
            <m:r>
              <m:rPr>
                <m:sty m:val="b"/>
              </m:rPr>
              <w:rPr>
                <w:rFonts w:ascii="Cambria Math" w:hAnsi="Cambria Math"/>
                <w:szCs w:val="20"/>
              </w:rPr>
              <m:t>Σ</m:t>
            </m:r>
          </m:e>
          <m:e>
            <m:r>
              <m:rPr>
                <m:sty m:val="bi"/>
              </m:rP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North345,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ED4A09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North345</w:t>
      </w:r>
      <w:r w:rsidRPr="00282040">
        <w:rPr>
          <w:b/>
          <w:bCs/>
          <w:szCs w:val="20"/>
        </w:rPr>
        <w:t>≠0</w:t>
      </w:r>
    </w:p>
    <w:p w14:paraId="5E22187F"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North345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North345</w:t>
      </w:r>
      <w:r w:rsidRPr="00282040">
        <w:rPr>
          <w:b/>
          <w:bCs/>
          <w:szCs w:val="20"/>
        </w:rPr>
        <w:t>=0</w:t>
      </w:r>
    </w:p>
    <w:p w14:paraId="5D12B732" w14:textId="77777777" w:rsidR="00282040" w:rsidRPr="00282040" w:rsidRDefault="00282040" w:rsidP="00282040">
      <w:pPr>
        <w:spacing w:after="240"/>
        <w:rPr>
          <w:szCs w:val="20"/>
        </w:rPr>
      </w:pPr>
      <w:r w:rsidRPr="00282040">
        <w:rPr>
          <w:szCs w:val="20"/>
        </w:rPr>
        <w:t>Where:</w:t>
      </w:r>
    </w:p>
    <w:p w14:paraId="320AEB0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North345,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North345, c</w:t>
      </w:r>
      <w:r w:rsidRPr="00282040">
        <w:rPr>
          <w:bCs/>
          <w:szCs w:val="20"/>
        </w:rPr>
        <w:t>)</w:t>
      </w:r>
    </w:p>
    <w:p w14:paraId="67E855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North345, c</w:t>
      </w:r>
      <w:r w:rsidRPr="00282040">
        <w:rPr>
          <w:bCs/>
          <w:i/>
          <w:szCs w:val="20"/>
        </w:rPr>
        <w:t xml:space="preserve"> </w:t>
      </w:r>
      <w:r w:rsidRPr="00282040">
        <w:rPr>
          <w:bCs/>
          <w:szCs w:val="20"/>
        </w:rPr>
        <w:t xml:space="preserve">* DASF </w:t>
      </w:r>
      <w:r w:rsidRPr="00282040">
        <w:rPr>
          <w:bCs/>
          <w:i/>
          <w:szCs w:val="20"/>
          <w:vertAlign w:val="subscript"/>
        </w:rPr>
        <w:t>pb, hb, North345, c</w:t>
      </w:r>
      <w:r w:rsidRPr="00282040">
        <w:rPr>
          <w:bCs/>
          <w:szCs w:val="20"/>
        </w:rPr>
        <w:t>)</w:t>
      </w:r>
    </w:p>
    <w:p w14:paraId="5725BC90"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North345,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North345,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North345, c</w:t>
      </w:r>
      <w:r w:rsidRPr="00282040">
        <w:rPr>
          <w:bCs/>
          <w:szCs w:val="20"/>
        </w:rPr>
        <w:t>)</w:t>
      </w:r>
    </w:p>
    <w:p w14:paraId="5DBFB3B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North345,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North345,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North345, c</w:t>
      </w:r>
      <w:r w:rsidRPr="00282040">
        <w:rPr>
          <w:bCs/>
          <w:szCs w:val="20"/>
        </w:rPr>
        <w:t>)</w:t>
      </w:r>
    </w:p>
    <w:p w14:paraId="1E5E06F7"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0FB77529" w14:textId="77777777" w:rsidTr="00593E63">
        <w:trPr>
          <w:tblHeader/>
        </w:trPr>
        <w:tc>
          <w:tcPr>
            <w:tcW w:w="1008" w:type="pct"/>
          </w:tcPr>
          <w:p w14:paraId="183DEDE7"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1ADC64ED"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4189FC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0B59B0D6" w14:textId="77777777" w:rsidTr="00593E63">
        <w:tc>
          <w:tcPr>
            <w:tcW w:w="1008" w:type="pct"/>
          </w:tcPr>
          <w:p w14:paraId="0C1658C6"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North345</w:t>
            </w:r>
          </w:p>
        </w:tc>
        <w:tc>
          <w:tcPr>
            <w:tcW w:w="529" w:type="pct"/>
          </w:tcPr>
          <w:p w14:paraId="50586438"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6A098C5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B5C6BD0" w14:textId="77777777" w:rsidTr="00593E63">
        <w:tc>
          <w:tcPr>
            <w:tcW w:w="1008" w:type="pct"/>
          </w:tcPr>
          <w:p w14:paraId="0AE1C34F"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120E5EB5"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C53F149"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8E3508C" w14:textId="77777777" w:rsidTr="00593E63">
        <w:tc>
          <w:tcPr>
            <w:tcW w:w="1008" w:type="pct"/>
          </w:tcPr>
          <w:p w14:paraId="33A0F2CA"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08EFC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87057C1"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AE06418" w14:textId="77777777" w:rsidTr="00593E63">
        <w:tc>
          <w:tcPr>
            <w:tcW w:w="1008" w:type="pct"/>
          </w:tcPr>
          <w:p w14:paraId="6395BEA2"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North345,c</w:t>
            </w:r>
          </w:p>
        </w:tc>
        <w:tc>
          <w:tcPr>
            <w:tcW w:w="529" w:type="pct"/>
          </w:tcPr>
          <w:p w14:paraId="02BF3A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D3023F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004869B" w14:textId="77777777" w:rsidTr="00593E63">
        <w:tc>
          <w:tcPr>
            <w:tcW w:w="1008" w:type="pct"/>
          </w:tcPr>
          <w:p w14:paraId="4D6CC176"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hb,North345,c</w:t>
            </w:r>
          </w:p>
        </w:tc>
        <w:tc>
          <w:tcPr>
            <w:tcW w:w="529" w:type="pct"/>
          </w:tcPr>
          <w:p w14:paraId="6046B66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3D0E597"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378A972" w14:textId="77777777" w:rsidTr="00593E63">
        <w:tc>
          <w:tcPr>
            <w:tcW w:w="1008" w:type="pct"/>
          </w:tcPr>
          <w:p w14:paraId="58ACBD5A"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pb,hb,North345,c</w:t>
            </w:r>
          </w:p>
        </w:tc>
        <w:tc>
          <w:tcPr>
            <w:tcW w:w="529" w:type="pct"/>
          </w:tcPr>
          <w:p w14:paraId="75E905C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78E91B6"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BBB70D0" w14:textId="77777777" w:rsidTr="00593E63">
        <w:tc>
          <w:tcPr>
            <w:tcW w:w="1008" w:type="pct"/>
          </w:tcPr>
          <w:p w14:paraId="470921F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North345,c</w:t>
            </w:r>
          </w:p>
        </w:tc>
        <w:tc>
          <w:tcPr>
            <w:tcW w:w="529" w:type="pct"/>
          </w:tcPr>
          <w:p w14:paraId="44694A1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64B2447"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A1DE67C" w14:textId="77777777" w:rsidTr="00593E63">
        <w:tc>
          <w:tcPr>
            <w:tcW w:w="1008" w:type="pct"/>
          </w:tcPr>
          <w:p w14:paraId="40E3BE2B"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North345,c</w:t>
            </w:r>
          </w:p>
        </w:tc>
        <w:tc>
          <w:tcPr>
            <w:tcW w:w="529" w:type="pct"/>
          </w:tcPr>
          <w:p w14:paraId="7C0352F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6926AF4"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F848E98" w14:textId="77777777" w:rsidTr="00593E63">
        <w:tc>
          <w:tcPr>
            <w:tcW w:w="1008" w:type="pct"/>
          </w:tcPr>
          <w:p w14:paraId="482006B4"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0FADF13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F0AE1C9"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35AC49BC" w14:textId="77777777" w:rsidTr="00593E63">
        <w:tc>
          <w:tcPr>
            <w:tcW w:w="1008" w:type="pct"/>
          </w:tcPr>
          <w:p w14:paraId="1B5F4E5D"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North345,c</w:t>
            </w:r>
          </w:p>
        </w:tc>
        <w:tc>
          <w:tcPr>
            <w:tcW w:w="529" w:type="pct"/>
          </w:tcPr>
          <w:p w14:paraId="324E040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5FE3E6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12BE363C" w14:textId="77777777" w:rsidTr="00593E63">
        <w:tc>
          <w:tcPr>
            <w:tcW w:w="1008" w:type="pct"/>
          </w:tcPr>
          <w:p w14:paraId="2D958F2F"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5DA2C8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8EEF873"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3EF2DE20" w14:textId="77777777" w:rsidTr="00593E63">
        <w:tc>
          <w:tcPr>
            <w:tcW w:w="1008" w:type="pct"/>
          </w:tcPr>
          <w:p w14:paraId="26336933"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North345</w:t>
            </w:r>
          </w:p>
        </w:tc>
        <w:tc>
          <w:tcPr>
            <w:tcW w:w="529" w:type="pct"/>
          </w:tcPr>
          <w:p w14:paraId="1D57955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4099701"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1DCBFF9E" w14:textId="77777777" w:rsidTr="00593E63">
        <w:tc>
          <w:tcPr>
            <w:tcW w:w="1008" w:type="pct"/>
          </w:tcPr>
          <w:p w14:paraId="06404686"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North345,c</w:t>
            </w:r>
          </w:p>
        </w:tc>
        <w:tc>
          <w:tcPr>
            <w:tcW w:w="529" w:type="pct"/>
          </w:tcPr>
          <w:p w14:paraId="6ADE2E6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8A85B86"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B96599D" w14:textId="77777777" w:rsidTr="00593E63">
        <w:tc>
          <w:tcPr>
            <w:tcW w:w="1008" w:type="pct"/>
            <w:tcBorders>
              <w:top w:val="single" w:sz="4" w:space="0" w:color="auto"/>
              <w:left w:val="single" w:sz="4" w:space="0" w:color="auto"/>
              <w:bottom w:val="single" w:sz="4" w:space="0" w:color="auto"/>
              <w:right w:val="single" w:sz="4" w:space="0" w:color="auto"/>
            </w:tcBorders>
          </w:tcPr>
          <w:p w14:paraId="361A255E" w14:textId="77777777" w:rsidR="00282040" w:rsidRPr="00282040" w:rsidRDefault="00282040" w:rsidP="00282040">
            <w:pPr>
              <w:spacing w:after="60"/>
              <w:rPr>
                <w:i/>
                <w:iCs/>
                <w:sz w:val="20"/>
                <w:szCs w:val="20"/>
              </w:rPr>
            </w:pPr>
            <w:r w:rsidRPr="00282040">
              <w:rPr>
                <w:i/>
                <w:iCs/>
                <w:sz w:val="20"/>
                <w:szCs w:val="20"/>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2418603D"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30DCE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41F8A684"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B18DE8E"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Max [-$251, (</w:t>
      </w:r>
      <w:del w:id="413" w:author="ERCOT" w:date="2019-12-20T11:11:00Z">
        <w:r w:rsidRPr="00282040" w:rsidDel="00522E54">
          <w:rPr>
            <w:b/>
            <w:bCs/>
          </w:rPr>
          <w:delText xml:space="preserve">RTRSVPOR + </w:delText>
        </w:r>
      </w:del>
      <w:r w:rsidRPr="00282040">
        <w:rPr>
          <w:b/>
          <w:bCs/>
        </w:rPr>
        <w:t xml:space="preserve">RTRDP + </w:t>
      </w:r>
    </w:p>
    <w:p w14:paraId="041EEE2B"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4CAA54">
          <v:shape id="_x0000_i1037" type="#_x0000_t75" style="width:14.25pt;height:21.75pt" o:ole="">
            <v:imagedata r:id="rId26" o:title=""/>
          </v:shape>
          <o:OLEObject Type="Embed" ProgID="Equation.3" ShapeID="_x0000_i1037" DrawAspect="Content" ObjectID="_1666765926" r:id="rId27"/>
        </w:object>
      </w:r>
      <w:r w:rsidRPr="00282040">
        <w:rPr>
          <w:b/>
          <w:bCs/>
        </w:rPr>
        <w:t xml:space="preserve">(HUBDF </w:t>
      </w:r>
      <w:r w:rsidRPr="00282040">
        <w:rPr>
          <w:bCs/>
          <w:i/>
          <w:vertAlign w:val="subscript"/>
        </w:rPr>
        <w:t>hb, North345</w:t>
      </w:r>
      <w:r w:rsidRPr="00282040">
        <w:rPr>
          <w:bCs/>
        </w:rPr>
        <w:t xml:space="preserve"> </w:t>
      </w:r>
      <w:r w:rsidRPr="00282040">
        <w:rPr>
          <w:b/>
          <w:bCs/>
        </w:rPr>
        <w:t>* (</w:t>
      </w:r>
      <w:r w:rsidRPr="00282040">
        <w:rPr>
          <w:b/>
          <w:bCs/>
          <w:position w:val="-22"/>
        </w:rPr>
        <w:object w:dxaOrig="225" w:dyaOrig="450" w14:anchorId="242F507A">
          <v:shape id="_x0000_i1038" type="#_x0000_t75" style="width:14.25pt;height:21.75pt" o:ole="">
            <v:imagedata r:id="rId28" o:title=""/>
          </v:shape>
          <o:OLEObject Type="Embed" ProgID="Equation.3" ShapeID="_x0000_i1038" DrawAspect="Content" ObjectID="_1666765927" r:id="rId29"/>
        </w:object>
      </w:r>
      <w:r w:rsidRPr="00282040">
        <w:rPr>
          <w:b/>
          <w:bCs/>
        </w:rPr>
        <w:t xml:space="preserve">(RTHBP </w:t>
      </w:r>
      <w:r w:rsidRPr="00282040">
        <w:rPr>
          <w:bCs/>
          <w:i/>
          <w:vertAlign w:val="subscript"/>
        </w:rPr>
        <w:t>hb, North345, y</w:t>
      </w:r>
      <w:r w:rsidRPr="00282040">
        <w:rPr>
          <w:bCs/>
        </w:rPr>
        <w:t xml:space="preserve"> </w:t>
      </w:r>
      <w:r w:rsidRPr="00282040">
        <w:rPr>
          <w:b/>
          <w:bCs/>
        </w:rPr>
        <w:t xml:space="preserve">* </w:t>
      </w:r>
    </w:p>
    <w:p w14:paraId="31A38F69"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462F2AD1">
          <v:shape id="_x0000_i1039" type="#_x0000_t75" style="width:14.25pt;height:21.75pt" o:ole="">
            <v:imagedata r:id="rId30" o:title=""/>
          </v:shape>
          <o:OLEObject Type="Embed" ProgID="Equation.3" ShapeID="_x0000_i1039" DrawAspect="Content" ObjectID="_1666765928" r:id="rId31"/>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6AC173ED"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North345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1A894190" w14:textId="77777777" w:rsidR="00282040" w:rsidRPr="00282040" w:rsidRDefault="00282040" w:rsidP="00282040">
      <w:pPr>
        <w:spacing w:after="240"/>
        <w:rPr>
          <w:iCs/>
          <w:szCs w:val="20"/>
        </w:rPr>
      </w:pPr>
      <w:r w:rsidRPr="00282040">
        <w:rPr>
          <w:iCs/>
          <w:szCs w:val="20"/>
        </w:rPr>
        <w:t>Where:</w:t>
      </w:r>
    </w:p>
    <w:p w14:paraId="1EA4EB76" w14:textId="77777777" w:rsidR="00282040" w:rsidRPr="00282040" w:rsidDel="00522E54" w:rsidRDefault="00282040" w:rsidP="00282040">
      <w:pPr>
        <w:spacing w:after="240"/>
        <w:ind w:left="720"/>
        <w:rPr>
          <w:del w:id="414" w:author="ERCOT" w:date="2019-12-20T11:13:00Z"/>
          <w:szCs w:val="20"/>
        </w:rPr>
      </w:pPr>
      <w:del w:id="415"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A8A6D3E">
            <v:shape id="_x0000_i1040" type="#_x0000_t75" style="width:14.25pt;height:21.75pt" o:ole="">
              <v:imagedata r:id="rId32" o:title=""/>
            </v:shape>
            <o:OLEObject Type="Embed" ProgID="Equation.3" ShapeID="_x0000_i1040" DrawAspect="Content" ObjectID="_1666765929" r:id="rId33"/>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 xml:space="preserve">) </w:delText>
        </w:r>
      </w:del>
    </w:p>
    <w:p w14:paraId="37E9BF8C" w14:textId="544AEDE3" w:rsidR="00282040" w:rsidRPr="00282040" w:rsidRDefault="00282040" w:rsidP="00282040">
      <w:pPr>
        <w:spacing w:after="240"/>
        <w:ind w:left="720"/>
        <w:rPr>
          <w:szCs w:val="20"/>
        </w:rPr>
      </w:pPr>
      <w:r w:rsidRPr="00282040">
        <w:rPr>
          <w:szCs w:val="20"/>
        </w:rPr>
        <w:t xml:space="preserve">RTRDP                       =           </w:t>
      </w:r>
      <w:r w:rsidRPr="00282040">
        <w:rPr>
          <w:position w:val="-22"/>
          <w:szCs w:val="20"/>
        </w:rPr>
        <w:object w:dxaOrig="225" w:dyaOrig="465" w14:anchorId="4B8DAAC8">
          <v:shape id="_x0000_i1041" type="#_x0000_t75" style="width:14.25pt;height:21.75pt" o:ole="">
            <v:imagedata r:id="rId32" o:title=""/>
          </v:shape>
          <o:OLEObject Type="Embed" ProgID="Equation.3" ShapeID="_x0000_i1041" DrawAspect="Content" ObjectID="_1666765930" r:id="rId34"/>
        </w:object>
      </w:r>
      <w:r w:rsidRPr="00282040">
        <w:rPr>
          <w:szCs w:val="20"/>
        </w:rPr>
        <w:t xml:space="preserve">(RNWF </w:t>
      </w:r>
      <w:r w:rsidRPr="00282040">
        <w:rPr>
          <w:i/>
          <w:szCs w:val="20"/>
          <w:vertAlign w:val="subscript"/>
        </w:rPr>
        <w:t>y</w:t>
      </w:r>
      <w:r w:rsidRPr="00282040">
        <w:rPr>
          <w:szCs w:val="20"/>
        </w:rPr>
        <w:t xml:space="preserve"> * RT</w:t>
      </w:r>
      <w:del w:id="416" w:author="ERCOT 081820" w:date="2020-08-16T17:50: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1D6621BF"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4DD8A88">
          <v:shape id="_x0000_i1042" type="#_x0000_t75" style="width:14.25pt;height:21.75pt" o:ole="">
            <v:imagedata r:id="rId32" o:title=""/>
          </v:shape>
          <o:OLEObject Type="Embed" ProgID="Equation.3" ShapeID="_x0000_i1042" DrawAspect="Content" ObjectID="_1666765931" r:id="rId35"/>
        </w:object>
      </w:r>
      <w:r w:rsidRPr="00282040">
        <w:rPr>
          <w:bCs/>
        </w:rPr>
        <w:t xml:space="preserve">TLMP </w:t>
      </w:r>
      <w:r w:rsidRPr="00282040">
        <w:rPr>
          <w:bCs/>
          <w:i/>
          <w:vertAlign w:val="subscript"/>
        </w:rPr>
        <w:t>y</w:t>
      </w:r>
    </w:p>
    <w:p w14:paraId="7229659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North345, y</w:t>
      </w:r>
      <w:r w:rsidRPr="00282040">
        <w:rPr>
          <w:bCs/>
        </w:rPr>
        <w:tab/>
        <w:t>=</w:t>
      </w:r>
      <w:r w:rsidRPr="00282040">
        <w:rPr>
          <w:bCs/>
        </w:rPr>
        <w:tab/>
      </w:r>
      <w:r w:rsidRPr="00282040">
        <w:rPr>
          <w:bCs/>
          <w:position w:val="-20"/>
        </w:rPr>
        <w:object w:dxaOrig="225" w:dyaOrig="420" w14:anchorId="12184F03">
          <v:shape id="_x0000_i1043" type="#_x0000_t75" style="width:14.25pt;height:21.75pt" o:ole="">
            <v:imagedata r:id="rId36" o:title=""/>
          </v:shape>
          <o:OLEObject Type="Embed" ProgID="Equation.3" ShapeID="_x0000_i1043" DrawAspect="Content" ObjectID="_1666765932" r:id="rId37"/>
        </w:object>
      </w:r>
      <w:r w:rsidRPr="00282040">
        <w:rPr>
          <w:bCs/>
        </w:rPr>
        <w:t xml:space="preserve">(HBDF </w:t>
      </w:r>
      <w:r w:rsidRPr="00282040">
        <w:rPr>
          <w:bCs/>
          <w:i/>
          <w:vertAlign w:val="subscript"/>
        </w:rPr>
        <w:t>b, hb, North345</w:t>
      </w:r>
      <w:r w:rsidRPr="00282040">
        <w:rPr>
          <w:bCs/>
          <w:i/>
        </w:rPr>
        <w:t xml:space="preserve"> </w:t>
      </w:r>
      <w:r w:rsidRPr="00282040">
        <w:rPr>
          <w:bCs/>
        </w:rPr>
        <w:t xml:space="preserve">* RTLMP </w:t>
      </w:r>
      <w:r w:rsidRPr="00282040">
        <w:rPr>
          <w:bCs/>
          <w:i/>
          <w:vertAlign w:val="subscript"/>
        </w:rPr>
        <w:t>b, hb, North345, y</w:t>
      </w:r>
      <w:r w:rsidRPr="00282040">
        <w:rPr>
          <w:bCs/>
        </w:rPr>
        <w:t>)</w:t>
      </w:r>
    </w:p>
    <w:p w14:paraId="392B3D74" w14:textId="77777777" w:rsidR="00282040" w:rsidRPr="00282040" w:rsidRDefault="00282040" w:rsidP="00282040">
      <w:pPr>
        <w:tabs>
          <w:tab w:val="left" w:pos="2340"/>
          <w:tab w:val="left" w:pos="3420"/>
        </w:tabs>
        <w:spacing w:after="240"/>
        <w:ind w:left="4147" w:hanging="3427"/>
        <w:rPr>
          <w:bCs/>
        </w:rPr>
      </w:pPr>
      <w:r w:rsidRPr="00282040">
        <w:rPr>
          <w:bCs/>
        </w:rPr>
        <w:t>HUBDF</w:t>
      </w:r>
      <w:r w:rsidRPr="00282040">
        <w:rPr>
          <w:bCs/>
          <w:i/>
        </w:rPr>
        <w:t xml:space="preserve"> </w:t>
      </w:r>
      <w:r w:rsidRPr="00282040">
        <w:rPr>
          <w:bCs/>
          <w:i/>
          <w:vertAlign w:val="subscript"/>
        </w:rPr>
        <w:t>hb, North345</w:t>
      </w:r>
      <w:r w:rsidRPr="00282040">
        <w:rPr>
          <w:bCs/>
        </w:rPr>
        <w:tab/>
        <w:t>=</w:t>
      </w:r>
      <w:r w:rsidRPr="00282040">
        <w:rPr>
          <w:bCs/>
        </w:rPr>
        <w:tab/>
        <w:t>IF(HB</w:t>
      </w:r>
      <w:r w:rsidRPr="00282040">
        <w:rPr>
          <w:bCs/>
          <w:vertAlign w:val="subscript"/>
        </w:rPr>
        <w:t xml:space="preserve"> </w:t>
      </w:r>
      <w:r w:rsidRPr="00282040">
        <w:rPr>
          <w:bCs/>
          <w:i/>
          <w:vertAlign w:val="subscript"/>
        </w:rPr>
        <w:t>North345</w:t>
      </w:r>
      <w:r w:rsidRPr="00282040">
        <w:rPr>
          <w:bCs/>
        </w:rPr>
        <w:t xml:space="preserve">=0, 0, 1 </w:t>
      </w:r>
      <w:r w:rsidRPr="00282040">
        <w:rPr>
          <w:b/>
          <w:bCs/>
          <w:sz w:val="32"/>
          <w:szCs w:val="32"/>
        </w:rPr>
        <w:t>/</w:t>
      </w:r>
      <w:r w:rsidRPr="00282040">
        <w:rPr>
          <w:b/>
          <w:bCs/>
        </w:rPr>
        <w:t xml:space="preserve"> </w:t>
      </w:r>
      <w:r w:rsidRPr="00282040">
        <w:rPr>
          <w:bCs/>
        </w:rPr>
        <w:t xml:space="preserve">HB </w:t>
      </w:r>
      <w:r w:rsidRPr="00282040">
        <w:rPr>
          <w:bCs/>
          <w:i/>
          <w:vertAlign w:val="subscript"/>
        </w:rPr>
        <w:t>North345</w:t>
      </w:r>
      <w:r w:rsidRPr="00282040">
        <w:rPr>
          <w:bCs/>
        </w:rPr>
        <w:t>)</w:t>
      </w:r>
    </w:p>
    <w:p w14:paraId="4AE15EAF"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North345</w:t>
      </w:r>
      <w:r w:rsidRPr="00282040">
        <w:rPr>
          <w:bCs/>
        </w:rPr>
        <w:tab/>
        <w:t>=</w:t>
      </w:r>
      <w:r w:rsidRPr="00282040">
        <w:rPr>
          <w:bCs/>
        </w:rPr>
        <w:tab/>
        <w:t>IF(B</w:t>
      </w:r>
      <w:r w:rsidRPr="00282040">
        <w:rPr>
          <w:bCs/>
          <w:vertAlign w:val="subscript"/>
        </w:rPr>
        <w:t xml:space="preserve"> </w:t>
      </w:r>
      <w:r w:rsidRPr="00282040">
        <w:rPr>
          <w:bCs/>
          <w:i/>
          <w:vertAlign w:val="subscript"/>
        </w:rPr>
        <w:t>hb, North345</w:t>
      </w:r>
      <w:r w:rsidRPr="00282040">
        <w:rPr>
          <w:bCs/>
        </w:rPr>
        <w:t xml:space="preserve">=0, 0, 1 </w:t>
      </w:r>
      <w:r w:rsidRPr="00282040">
        <w:rPr>
          <w:b/>
          <w:bCs/>
          <w:sz w:val="32"/>
          <w:szCs w:val="32"/>
        </w:rPr>
        <w:t>/</w:t>
      </w:r>
      <w:r w:rsidRPr="00282040">
        <w:rPr>
          <w:bCs/>
        </w:rPr>
        <w:t xml:space="preserve"> B </w:t>
      </w:r>
      <w:r w:rsidRPr="00282040">
        <w:rPr>
          <w:bCs/>
          <w:i/>
          <w:vertAlign w:val="subscript"/>
        </w:rPr>
        <w:t>hb, North345</w:t>
      </w:r>
      <w:r w:rsidRPr="00282040">
        <w:rPr>
          <w:bCs/>
        </w:rPr>
        <w:t>)</w:t>
      </w:r>
    </w:p>
    <w:p w14:paraId="42FA4DB8" w14:textId="77777777" w:rsidR="00282040" w:rsidRPr="00282040" w:rsidRDefault="00282040" w:rsidP="00282040">
      <w:pPr>
        <w:rPr>
          <w:szCs w:val="20"/>
        </w:rPr>
      </w:pPr>
      <w:r w:rsidRPr="00282040">
        <w:rPr>
          <w:szCs w:val="20"/>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282040" w:rsidRPr="00282040" w14:paraId="523AD13C" w14:textId="77777777" w:rsidTr="00F22695">
        <w:tc>
          <w:tcPr>
            <w:tcW w:w="1012" w:type="pct"/>
          </w:tcPr>
          <w:p w14:paraId="17846623" w14:textId="77777777" w:rsidR="00282040" w:rsidRPr="00282040" w:rsidRDefault="00282040" w:rsidP="00282040">
            <w:pPr>
              <w:spacing w:after="120"/>
              <w:rPr>
                <w:b/>
                <w:iCs/>
                <w:sz w:val="20"/>
                <w:szCs w:val="20"/>
              </w:rPr>
            </w:pPr>
            <w:r w:rsidRPr="00282040">
              <w:rPr>
                <w:b/>
                <w:iCs/>
                <w:sz w:val="20"/>
                <w:szCs w:val="20"/>
              </w:rPr>
              <w:t>Variable</w:t>
            </w:r>
          </w:p>
        </w:tc>
        <w:tc>
          <w:tcPr>
            <w:tcW w:w="499" w:type="pct"/>
          </w:tcPr>
          <w:p w14:paraId="4D4EFB78" w14:textId="77777777" w:rsidR="00282040" w:rsidRPr="00282040" w:rsidRDefault="00282040" w:rsidP="00282040">
            <w:pPr>
              <w:spacing w:after="120"/>
              <w:rPr>
                <w:b/>
                <w:iCs/>
                <w:sz w:val="20"/>
                <w:szCs w:val="20"/>
              </w:rPr>
            </w:pPr>
            <w:r w:rsidRPr="00282040">
              <w:rPr>
                <w:b/>
                <w:iCs/>
                <w:sz w:val="20"/>
                <w:szCs w:val="20"/>
              </w:rPr>
              <w:t>Unit</w:t>
            </w:r>
          </w:p>
        </w:tc>
        <w:tc>
          <w:tcPr>
            <w:tcW w:w="3489" w:type="pct"/>
          </w:tcPr>
          <w:p w14:paraId="6A12119E"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440B934D" w14:textId="77777777" w:rsidTr="00F22695">
        <w:tc>
          <w:tcPr>
            <w:tcW w:w="1012" w:type="pct"/>
          </w:tcPr>
          <w:p w14:paraId="3579C7C9" w14:textId="77777777" w:rsidR="00282040" w:rsidRPr="00282040" w:rsidRDefault="00282040" w:rsidP="00282040">
            <w:pPr>
              <w:spacing w:after="60"/>
              <w:rPr>
                <w:iCs/>
                <w:sz w:val="20"/>
                <w:szCs w:val="20"/>
              </w:rPr>
            </w:pPr>
            <w:r w:rsidRPr="00282040">
              <w:rPr>
                <w:iCs/>
                <w:sz w:val="20"/>
                <w:szCs w:val="20"/>
              </w:rPr>
              <w:t xml:space="preserve">RTSPP </w:t>
            </w:r>
            <w:r w:rsidRPr="00282040">
              <w:rPr>
                <w:i/>
                <w:iCs/>
                <w:sz w:val="20"/>
                <w:szCs w:val="20"/>
                <w:vertAlign w:val="subscript"/>
              </w:rPr>
              <w:t>North345</w:t>
            </w:r>
          </w:p>
        </w:tc>
        <w:tc>
          <w:tcPr>
            <w:tcW w:w="499" w:type="pct"/>
          </w:tcPr>
          <w:p w14:paraId="1BF22D75"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34C6A743"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DADFA8D" w14:textId="77777777" w:rsidTr="00F22695">
        <w:tc>
          <w:tcPr>
            <w:tcW w:w="1012" w:type="pct"/>
          </w:tcPr>
          <w:p w14:paraId="0B1EC246"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North345, y</w:t>
            </w:r>
          </w:p>
        </w:tc>
        <w:tc>
          <w:tcPr>
            <w:tcW w:w="499" w:type="pct"/>
          </w:tcPr>
          <w:p w14:paraId="360FADFA"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129232A7" w14:textId="77777777" w:rsidR="00282040" w:rsidRPr="00282040" w:rsidRDefault="00282040" w:rsidP="00282040">
            <w:pPr>
              <w:spacing w:after="60"/>
              <w:rPr>
                <w:i/>
                <w:iCs/>
                <w:sz w:val="20"/>
                <w:szCs w:val="20"/>
              </w:rPr>
            </w:pPr>
            <w:r w:rsidRPr="00282040">
              <w:rPr>
                <w:i/>
                <w:iCs/>
                <w:sz w:val="20"/>
                <w:szCs w:val="20"/>
              </w:rPr>
              <w:t>Real-Time Hub Bus Price at Hub Bus per Security-Constrained Economic Dispatch</w:t>
            </w:r>
            <w:r w:rsidRPr="00282040">
              <w:rPr>
                <w:iCs/>
                <w:sz w:val="20"/>
                <w:szCs w:val="20"/>
              </w:rPr>
              <w:t xml:space="preserve"> (</w:t>
            </w:r>
            <w:r w:rsidRPr="00282040">
              <w:rPr>
                <w:i/>
                <w:iCs/>
                <w:sz w:val="20"/>
                <w:szCs w:val="20"/>
              </w:rPr>
              <w:t>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0F11FF3D" w14:textId="2BF87D4A" w:rsidTr="00F22695">
        <w:trPr>
          <w:del w:id="417" w:author="ERCOT" w:date="2020-02-04T08:37:00Z"/>
        </w:trPr>
        <w:tc>
          <w:tcPr>
            <w:tcW w:w="1012" w:type="pct"/>
          </w:tcPr>
          <w:p w14:paraId="6671AA71" w14:textId="32A78139" w:rsidR="00282040" w:rsidRPr="00282040" w:rsidDel="00F22695" w:rsidRDefault="00282040" w:rsidP="00282040">
            <w:pPr>
              <w:spacing w:after="60"/>
              <w:rPr>
                <w:del w:id="418" w:author="ERCOT" w:date="2020-02-04T08:37:00Z"/>
                <w:iCs/>
                <w:sz w:val="20"/>
                <w:szCs w:val="20"/>
              </w:rPr>
            </w:pPr>
            <w:del w:id="419" w:author="ERCOT" w:date="2020-02-04T08:37:00Z">
              <w:r w:rsidRPr="00282040" w:rsidDel="00F22695">
                <w:rPr>
                  <w:iCs/>
                  <w:sz w:val="20"/>
                  <w:szCs w:val="20"/>
                </w:rPr>
                <w:delText>RTRSVPOR</w:delText>
              </w:r>
            </w:del>
          </w:p>
        </w:tc>
        <w:tc>
          <w:tcPr>
            <w:tcW w:w="499" w:type="pct"/>
          </w:tcPr>
          <w:p w14:paraId="31A4AC3C" w14:textId="492DBB52" w:rsidR="00282040" w:rsidRPr="00282040" w:rsidDel="00F22695" w:rsidRDefault="00282040" w:rsidP="00282040">
            <w:pPr>
              <w:spacing w:after="60"/>
              <w:rPr>
                <w:del w:id="420" w:author="ERCOT" w:date="2020-02-04T08:37:00Z"/>
                <w:iCs/>
                <w:sz w:val="20"/>
                <w:szCs w:val="20"/>
              </w:rPr>
            </w:pPr>
            <w:del w:id="421" w:author="ERCOT" w:date="2020-02-04T08:37:00Z">
              <w:r w:rsidRPr="00282040" w:rsidDel="00F22695">
                <w:rPr>
                  <w:iCs/>
                  <w:sz w:val="20"/>
                  <w:szCs w:val="20"/>
                </w:rPr>
                <w:delText>$/MWh</w:delText>
              </w:r>
            </w:del>
          </w:p>
        </w:tc>
        <w:tc>
          <w:tcPr>
            <w:tcW w:w="3489" w:type="pct"/>
          </w:tcPr>
          <w:p w14:paraId="157044F4" w14:textId="378CB495" w:rsidR="00282040" w:rsidRPr="00282040" w:rsidDel="00F22695" w:rsidRDefault="00282040" w:rsidP="00282040">
            <w:pPr>
              <w:spacing w:after="60"/>
              <w:rPr>
                <w:del w:id="422" w:author="ERCOT" w:date="2020-02-04T08:37:00Z"/>
                <w:i/>
                <w:iCs/>
                <w:sz w:val="20"/>
                <w:szCs w:val="20"/>
              </w:rPr>
            </w:pPr>
            <w:del w:id="423"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143DD40" w14:textId="1C850482" w:rsidTr="00F22695">
        <w:trPr>
          <w:del w:id="424" w:author="ERCOT" w:date="2020-02-04T08:37:00Z"/>
        </w:trPr>
        <w:tc>
          <w:tcPr>
            <w:tcW w:w="1012" w:type="pct"/>
          </w:tcPr>
          <w:p w14:paraId="40797C49" w14:textId="5E98F031" w:rsidR="00282040" w:rsidRPr="00282040" w:rsidDel="00F22695" w:rsidRDefault="00282040" w:rsidP="00282040">
            <w:pPr>
              <w:spacing w:after="60"/>
              <w:rPr>
                <w:del w:id="425" w:author="ERCOT" w:date="2020-02-04T08:37:00Z"/>
                <w:iCs/>
                <w:sz w:val="20"/>
                <w:szCs w:val="20"/>
              </w:rPr>
            </w:pPr>
            <w:del w:id="426"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99" w:type="pct"/>
          </w:tcPr>
          <w:p w14:paraId="0FA1CE0B" w14:textId="3477EF0A" w:rsidR="00282040" w:rsidRPr="00282040" w:rsidDel="00F22695" w:rsidRDefault="00282040" w:rsidP="00282040">
            <w:pPr>
              <w:spacing w:after="60"/>
              <w:rPr>
                <w:del w:id="427" w:author="ERCOT" w:date="2020-02-04T08:37:00Z"/>
                <w:iCs/>
                <w:sz w:val="20"/>
                <w:szCs w:val="20"/>
              </w:rPr>
            </w:pPr>
            <w:del w:id="428" w:author="ERCOT" w:date="2020-02-04T08:37:00Z">
              <w:r w:rsidRPr="00282040" w:rsidDel="00F22695">
                <w:rPr>
                  <w:iCs/>
                  <w:sz w:val="20"/>
                  <w:szCs w:val="20"/>
                </w:rPr>
                <w:delText>$/MWh</w:delText>
              </w:r>
            </w:del>
          </w:p>
        </w:tc>
        <w:tc>
          <w:tcPr>
            <w:tcW w:w="3489" w:type="pct"/>
          </w:tcPr>
          <w:p w14:paraId="4D6A4773" w14:textId="78D84968" w:rsidR="00282040" w:rsidRPr="00282040" w:rsidDel="00F22695" w:rsidRDefault="00282040" w:rsidP="00282040">
            <w:pPr>
              <w:spacing w:after="60"/>
              <w:rPr>
                <w:del w:id="429" w:author="ERCOT" w:date="2020-02-04T08:37:00Z"/>
                <w:i/>
                <w:iCs/>
                <w:sz w:val="20"/>
                <w:szCs w:val="20"/>
              </w:rPr>
            </w:pPr>
            <w:del w:id="430"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price adder for On-Line Reserves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0251A246" w14:textId="77777777" w:rsidTr="00F22695">
        <w:tc>
          <w:tcPr>
            <w:tcW w:w="1012" w:type="pct"/>
          </w:tcPr>
          <w:p w14:paraId="238B84E4" w14:textId="67BAE2A2" w:rsidR="003055D7" w:rsidRPr="00282040" w:rsidRDefault="003055D7" w:rsidP="003055D7">
            <w:pPr>
              <w:spacing w:after="60"/>
              <w:rPr>
                <w:iCs/>
                <w:sz w:val="20"/>
                <w:szCs w:val="20"/>
              </w:rPr>
            </w:pPr>
            <w:r w:rsidRPr="00282040">
              <w:rPr>
                <w:iCs/>
                <w:sz w:val="20"/>
                <w:szCs w:val="20"/>
              </w:rPr>
              <w:t>RTRDP</w:t>
            </w:r>
          </w:p>
        </w:tc>
        <w:tc>
          <w:tcPr>
            <w:tcW w:w="499" w:type="pct"/>
          </w:tcPr>
          <w:p w14:paraId="3A75F1DA" w14:textId="04DC5440" w:rsidR="003055D7" w:rsidRPr="00282040" w:rsidRDefault="003055D7" w:rsidP="003055D7">
            <w:pPr>
              <w:spacing w:after="60"/>
              <w:rPr>
                <w:iCs/>
                <w:sz w:val="20"/>
                <w:szCs w:val="20"/>
              </w:rPr>
            </w:pPr>
            <w:r w:rsidRPr="00282040">
              <w:rPr>
                <w:iCs/>
                <w:sz w:val="20"/>
                <w:szCs w:val="20"/>
              </w:rPr>
              <w:t>$/MWh</w:t>
            </w:r>
          </w:p>
        </w:tc>
        <w:tc>
          <w:tcPr>
            <w:tcW w:w="3489" w:type="pct"/>
          </w:tcPr>
          <w:p w14:paraId="59CC0110" w14:textId="10F75AF4" w:rsidR="003055D7" w:rsidRPr="00282040" w:rsidRDefault="003055D7" w:rsidP="00893D1D">
            <w:pPr>
              <w:spacing w:after="60"/>
              <w:rPr>
                <w:i/>
                <w:iCs/>
                <w:sz w:val="20"/>
                <w:szCs w:val="20"/>
              </w:rPr>
            </w:pPr>
            <w:r w:rsidRPr="00282040">
              <w:rPr>
                <w:i/>
                <w:iCs/>
                <w:sz w:val="20"/>
                <w:szCs w:val="20"/>
              </w:rPr>
              <w:t xml:space="preserve">Real-Time </w:t>
            </w:r>
            <w:del w:id="431" w:author="ERCOT 081820" w:date="2020-08-16T17:52:00Z">
              <w:r w:rsidRPr="00282040" w:rsidDel="00893D1D">
                <w:rPr>
                  <w:i/>
                  <w:iCs/>
                  <w:sz w:val="20"/>
                  <w:szCs w:val="20"/>
                </w:rPr>
                <w:delText xml:space="preserve">On-Line </w:delText>
              </w:r>
            </w:del>
            <w:r w:rsidRPr="00282040">
              <w:rPr>
                <w:i/>
                <w:iCs/>
                <w:sz w:val="20"/>
                <w:szCs w:val="20"/>
              </w:rPr>
              <w:t>Reliability Deployment Price</w:t>
            </w:r>
            <w:ins w:id="432" w:author="ERCOT 081820" w:date="2020-08-16T17:51: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433" w:author="ERCOT 081820" w:date="2020-08-16T17:51:00Z">
              <w:r w:rsidRPr="00282040" w:rsidDel="00893D1D">
                <w:rPr>
                  <w:iCs/>
                  <w:sz w:val="20"/>
                  <w:szCs w:val="20"/>
                </w:rPr>
                <w:delText xml:space="preserve">On-Line </w:delText>
              </w:r>
            </w:del>
            <w:r w:rsidRPr="00282040">
              <w:rPr>
                <w:iCs/>
                <w:sz w:val="20"/>
                <w:szCs w:val="20"/>
              </w:rPr>
              <w:t>Reliability Deployment Price Adder</w:t>
            </w:r>
            <w:ins w:id="434" w:author="ERCOT 081820" w:date="2020-08-16T17:51: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5FEDF502" w14:textId="77777777" w:rsidTr="00F22695">
        <w:tc>
          <w:tcPr>
            <w:tcW w:w="1012" w:type="pct"/>
          </w:tcPr>
          <w:p w14:paraId="10CB1AA5" w14:textId="52072F26" w:rsidR="003055D7" w:rsidRPr="00282040" w:rsidRDefault="003055D7" w:rsidP="003055D7">
            <w:pPr>
              <w:spacing w:after="60"/>
              <w:rPr>
                <w:iCs/>
                <w:sz w:val="20"/>
                <w:szCs w:val="20"/>
              </w:rPr>
            </w:pPr>
            <w:r w:rsidRPr="00282040">
              <w:rPr>
                <w:iCs/>
                <w:sz w:val="20"/>
                <w:szCs w:val="20"/>
              </w:rPr>
              <w:lastRenderedPageBreak/>
              <w:t>RT</w:t>
            </w:r>
            <w:del w:id="435" w:author="ERCOT 081820" w:date="2020-08-16T17:51: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99" w:type="pct"/>
          </w:tcPr>
          <w:p w14:paraId="5AC9DCCC" w14:textId="7A19D7BF" w:rsidR="003055D7" w:rsidRPr="00282040" w:rsidRDefault="003055D7" w:rsidP="003055D7">
            <w:pPr>
              <w:spacing w:after="60"/>
              <w:rPr>
                <w:iCs/>
                <w:sz w:val="20"/>
                <w:szCs w:val="20"/>
              </w:rPr>
            </w:pPr>
            <w:r w:rsidRPr="00282040">
              <w:rPr>
                <w:iCs/>
                <w:sz w:val="20"/>
                <w:szCs w:val="20"/>
              </w:rPr>
              <w:t>$/MWh</w:t>
            </w:r>
          </w:p>
        </w:tc>
        <w:tc>
          <w:tcPr>
            <w:tcW w:w="3489" w:type="pct"/>
          </w:tcPr>
          <w:p w14:paraId="0D285913" w14:textId="276C4908" w:rsidR="003055D7" w:rsidRPr="00282040" w:rsidRDefault="003055D7" w:rsidP="00893D1D">
            <w:pPr>
              <w:spacing w:after="60"/>
              <w:rPr>
                <w:i/>
                <w:iCs/>
                <w:sz w:val="20"/>
                <w:szCs w:val="20"/>
              </w:rPr>
            </w:pPr>
            <w:r w:rsidRPr="00282040">
              <w:rPr>
                <w:i/>
                <w:iCs/>
                <w:sz w:val="20"/>
                <w:szCs w:val="20"/>
              </w:rPr>
              <w:t xml:space="preserve">Real-Time </w:t>
            </w:r>
            <w:del w:id="436" w:author="ERCOT 081820" w:date="2020-08-16T17:51:00Z">
              <w:r w:rsidRPr="00282040" w:rsidDel="00893D1D">
                <w:rPr>
                  <w:i/>
                  <w:iCs/>
                  <w:sz w:val="20"/>
                  <w:szCs w:val="20"/>
                </w:rPr>
                <w:delText xml:space="preserve">On-Line </w:delText>
              </w:r>
            </w:del>
            <w:r w:rsidRPr="00282040">
              <w:rPr>
                <w:i/>
                <w:iCs/>
                <w:sz w:val="20"/>
                <w:szCs w:val="20"/>
              </w:rPr>
              <w:t>Reliability Deployment Price Adder</w:t>
            </w:r>
            <w:ins w:id="437" w:author="ERCOT 081820" w:date="2020-08-16T17:52:00Z">
              <w:r w:rsidR="00893D1D">
                <w:rPr>
                  <w:i/>
                  <w:iCs/>
                  <w:sz w:val="20"/>
                  <w:szCs w:val="20"/>
                </w:rPr>
                <w:t xml:space="preserve"> for Energy</w:t>
              </w:r>
              <w:r w:rsidR="00893D1D" w:rsidRPr="00282040">
                <w:rPr>
                  <w:iCs/>
                  <w:sz w:val="20"/>
                  <w:szCs w:val="20"/>
                </w:rPr>
                <w:t xml:space="preserve"> </w:t>
              </w:r>
            </w:ins>
            <w:r w:rsidRPr="00282040">
              <w:rPr>
                <w:iCs/>
                <w:sz w:val="20"/>
                <w:szCs w:val="20"/>
              </w:rPr>
              <w:sym w:font="Symbol" w:char="F0BE"/>
            </w:r>
            <w:r w:rsidRPr="00282040">
              <w:rPr>
                <w:iCs/>
                <w:sz w:val="20"/>
                <w:szCs w:val="20"/>
              </w:rPr>
              <w:t xml:space="preserve">The Real-Time </w:t>
            </w:r>
            <w:del w:id="438" w:author="ERCOT 081820" w:date="2020-08-16T17:52:00Z">
              <w:r w:rsidRPr="00282040" w:rsidDel="00893D1D">
                <w:rPr>
                  <w:iCs/>
                  <w:sz w:val="20"/>
                  <w:szCs w:val="20"/>
                </w:rPr>
                <w:delText>p</w:delText>
              </w:r>
            </w:del>
            <w:ins w:id="439" w:author="ERCOT 081820" w:date="2020-08-16T17:52:00Z">
              <w:r w:rsidR="00893D1D">
                <w:rPr>
                  <w:iCs/>
                  <w:sz w:val="20"/>
                  <w:szCs w:val="20"/>
                </w:rPr>
                <w:t>P</w:t>
              </w:r>
            </w:ins>
            <w:r w:rsidRPr="00282040">
              <w:rPr>
                <w:iCs/>
                <w:sz w:val="20"/>
                <w:szCs w:val="20"/>
              </w:rPr>
              <w:t xml:space="preserve">rice </w:t>
            </w:r>
            <w:del w:id="440" w:author="ERCOT 081820" w:date="2020-08-16T17:52:00Z">
              <w:r w:rsidRPr="00282040" w:rsidDel="00893D1D">
                <w:rPr>
                  <w:iCs/>
                  <w:sz w:val="20"/>
                  <w:szCs w:val="20"/>
                </w:rPr>
                <w:delText>a</w:delText>
              </w:r>
            </w:del>
            <w:ins w:id="441" w:author="ERCOT 081820" w:date="2020-08-16T17:52: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6473C090" w14:textId="77777777" w:rsidTr="00F22695">
        <w:tc>
          <w:tcPr>
            <w:tcW w:w="1012" w:type="pct"/>
          </w:tcPr>
          <w:p w14:paraId="46DD360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99" w:type="pct"/>
          </w:tcPr>
          <w:p w14:paraId="2F6E7E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F37F9F"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19B8977" w14:textId="77777777" w:rsidTr="00F22695">
        <w:tc>
          <w:tcPr>
            <w:tcW w:w="1012" w:type="pct"/>
          </w:tcPr>
          <w:p w14:paraId="47AF514B"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North345, y</w:t>
            </w:r>
          </w:p>
        </w:tc>
        <w:tc>
          <w:tcPr>
            <w:tcW w:w="499" w:type="pct"/>
          </w:tcPr>
          <w:p w14:paraId="2BCE8330"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2C8B933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27C98C1" w14:textId="77777777" w:rsidTr="00F22695">
        <w:tc>
          <w:tcPr>
            <w:tcW w:w="1012" w:type="pct"/>
          </w:tcPr>
          <w:p w14:paraId="46F53D99"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99" w:type="pct"/>
          </w:tcPr>
          <w:p w14:paraId="4948E63B" w14:textId="77777777" w:rsidR="00282040" w:rsidRPr="00282040" w:rsidRDefault="00282040" w:rsidP="00282040">
            <w:pPr>
              <w:spacing w:after="60"/>
              <w:rPr>
                <w:sz w:val="20"/>
                <w:szCs w:val="20"/>
              </w:rPr>
            </w:pPr>
            <w:r w:rsidRPr="00282040">
              <w:rPr>
                <w:iCs/>
                <w:sz w:val="20"/>
                <w:szCs w:val="20"/>
              </w:rPr>
              <w:t>second</w:t>
            </w:r>
          </w:p>
        </w:tc>
        <w:tc>
          <w:tcPr>
            <w:tcW w:w="3489" w:type="pct"/>
          </w:tcPr>
          <w:p w14:paraId="0CB54DF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17E2A78" w14:textId="77777777" w:rsidTr="00F22695">
        <w:tblPrEx>
          <w:tblCellMar>
            <w:left w:w="108" w:type="dxa"/>
            <w:right w:w="108" w:type="dxa"/>
          </w:tblCellMar>
        </w:tblPrEx>
        <w:tc>
          <w:tcPr>
            <w:tcW w:w="1012" w:type="pct"/>
          </w:tcPr>
          <w:p w14:paraId="20FCFB68"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North345</w:t>
            </w:r>
          </w:p>
        </w:tc>
        <w:tc>
          <w:tcPr>
            <w:tcW w:w="499" w:type="pct"/>
          </w:tcPr>
          <w:p w14:paraId="24458FB6"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1BA7052C"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2540C0EE" w14:textId="77777777" w:rsidTr="00F22695">
        <w:tblPrEx>
          <w:tblCellMar>
            <w:left w:w="108" w:type="dxa"/>
            <w:right w:w="108" w:type="dxa"/>
          </w:tblCellMar>
        </w:tblPrEx>
        <w:tc>
          <w:tcPr>
            <w:tcW w:w="1012" w:type="pct"/>
          </w:tcPr>
          <w:p w14:paraId="1030345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North345</w:t>
            </w:r>
          </w:p>
        </w:tc>
        <w:tc>
          <w:tcPr>
            <w:tcW w:w="499" w:type="pct"/>
          </w:tcPr>
          <w:p w14:paraId="24555D27"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E36FB1"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2FA12743" w14:textId="77777777" w:rsidTr="00F22695">
        <w:tc>
          <w:tcPr>
            <w:tcW w:w="1012" w:type="pct"/>
          </w:tcPr>
          <w:p w14:paraId="40362607" w14:textId="77777777" w:rsidR="00282040" w:rsidRPr="00282040" w:rsidRDefault="00282040" w:rsidP="00282040">
            <w:pPr>
              <w:spacing w:after="60"/>
              <w:rPr>
                <w:i/>
                <w:iCs/>
                <w:sz w:val="20"/>
                <w:szCs w:val="20"/>
              </w:rPr>
            </w:pPr>
            <w:r w:rsidRPr="00282040">
              <w:rPr>
                <w:i/>
                <w:iCs/>
                <w:sz w:val="20"/>
                <w:szCs w:val="20"/>
              </w:rPr>
              <w:t>y</w:t>
            </w:r>
          </w:p>
        </w:tc>
        <w:tc>
          <w:tcPr>
            <w:tcW w:w="499" w:type="pct"/>
          </w:tcPr>
          <w:p w14:paraId="785DC3E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4030EA81"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6ADB7D28" w14:textId="77777777" w:rsidTr="00F22695">
        <w:tc>
          <w:tcPr>
            <w:tcW w:w="1012" w:type="pct"/>
          </w:tcPr>
          <w:p w14:paraId="546C0B5B" w14:textId="77777777" w:rsidR="00282040" w:rsidRPr="00282040" w:rsidRDefault="00282040" w:rsidP="00282040">
            <w:pPr>
              <w:spacing w:after="60"/>
              <w:rPr>
                <w:i/>
                <w:iCs/>
                <w:sz w:val="20"/>
                <w:szCs w:val="20"/>
              </w:rPr>
            </w:pPr>
            <w:r w:rsidRPr="00282040">
              <w:rPr>
                <w:i/>
                <w:iCs/>
                <w:sz w:val="20"/>
                <w:szCs w:val="20"/>
              </w:rPr>
              <w:t>b</w:t>
            </w:r>
          </w:p>
        </w:tc>
        <w:tc>
          <w:tcPr>
            <w:tcW w:w="499" w:type="pct"/>
          </w:tcPr>
          <w:p w14:paraId="4FFC8FFA"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72C559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205D36A4" w14:textId="77777777" w:rsidTr="00F22695">
        <w:tc>
          <w:tcPr>
            <w:tcW w:w="1012" w:type="pct"/>
          </w:tcPr>
          <w:p w14:paraId="015D4D70"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North345</w:t>
            </w:r>
          </w:p>
        </w:tc>
        <w:tc>
          <w:tcPr>
            <w:tcW w:w="499" w:type="pct"/>
          </w:tcPr>
          <w:p w14:paraId="7370765C"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799BDD"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55E02AA5" w14:textId="77777777" w:rsidTr="00F22695">
        <w:tc>
          <w:tcPr>
            <w:tcW w:w="1012" w:type="pct"/>
          </w:tcPr>
          <w:p w14:paraId="330604C0" w14:textId="77777777" w:rsidR="00282040" w:rsidRPr="00282040" w:rsidRDefault="00282040" w:rsidP="00282040">
            <w:pPr>
              <w:spacing w:after="60"/>
              <w:rPr>
                <w:i/>
                <w:iCs/>
                <w:sz w:val="20"/>
                <w:szCs w:val="20"/>
              </w:rPr>
            </w:pPr>
            <w:r w:rsidRPr="00282040">
              <w:rPr>
                <w:i/>
                <w:iCs/>
                <w:sz w:val="20"/>
                <w:szCs w:val="20"/>
              </w:rPr>
              <w:t>hb</w:t>
            </w:r>
          </w:p>
        </w:tc>
        <w:tc>
          <w:tcPr>
            <w:tcW w:w="499" w:type="pct"/>
          </w:tcPr>
          <w:p w14:paraId="08F1050E"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15BB29E"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7020407" w14:textId="77777777" w:rsidTr="00F22695">
        <w:tc>
          <w:tcPr>
            <w:tcW w:w="1012" w:type="pct"/>
          </w:tcPr>
          <w:p w14:paraId="13D0CE3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99" w:type="pct"/>
          </w:tcPr>
          <w:p w14:paraId="4C83D8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1147F2"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136156CA"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442" w:name="_Toc204048525"/>
      <w:bookmarkStart w:id="443" w:name="_Toc400526118"/>
      <w:bookmarkStart w:id="444" w:name="_Toc405534436"/>
      <w:bookmarkStart w:id="445" w:name="_Toc406570449"/>
      <w:bookmarkStart w:id="446" w:name="_Toc410910601"/>
      <w:bookmarkStart w:id="447" w:name="_Toc411841029"/>
      <w:bookmarkStart w:id="448" w:name="_Toc422146991"/>
      <w:bookmarkStart w:id="449" w:name="_Toc433020587"/>
      <w:bookmarkStart w:id="450" w:name="_Toc437262028"/>
      <w:bookmarkStart w:id="451" w:name="_Toc478375203"/>
      <w:bookmarkStart w:id="452" w:name="_Toc17706319"/>
      <w:commentRangeStart w:id="453"/>
      <w:r w:rsidRPr="00282040">
        <w:rPr>
          <w:b/>
          <w:snapToGrid w:val="0"/>
          <w:szCs w:val="20"/>
        </w:rPr>
        <w:t>3.5.2.2</w:t>
      </w:r>
      <w:commentRangeEnd w:id="453"/>
      <w:r w:rsidR="00F22695">
        <w:rPr>
          <w:rStyle w:val="CommentReference"/>
        </w:rPr>
        <w:commentReference w:id="453"/>
      </w:r>
      <w:r w:rsidRPr="00282040">
        <w:rPr>
          <w:b/>
          <w:snapToGrid w:val="0"/>
          <w:szCs w:val="20"/>
        </w:rPr>
        <w:tab/>
        <w:t>South 345 kV Hub (South 345)</w:t>
      </w:r>
      <w:bookmarkEnd w:id="442"/>
      <w:bookmarkEnd w:id="443"/>
      <w:bookmarkEnd w:id="444"/>
      <w:bookmarkEnd w:id="445"/>
      <w:bookmarkEnd w:id="446"/>
      <w:bookmarkEnd w:id="447"/>
      <w:bookmarkEnd w:id="448"/>
      <w:bookmarkEnd w:id="449"/>
      <w:bookmarkEnd w:id="450"/>
      <w:bookmarkEnd w:id="451"/>
      <w:bookmarkEnd w:id="452"/>
    </w:p>
    <w:p w14:paraId="184B397C"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282040" w:rsidRPr="00282040" w14:paraId="0A4C0E3A" w14:textId="77777777" w:rsidTr="00593E63">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18E90312" w14:textId="77777777" w:rsidR="00282040" w:rsidRPr="00282040" w:rsidRDefault="00282040" w:rsidP="00282040">
            <w:pPr>
              <w:jc w:val="center"/>
              <w:rPr>
                <w:rFonts w:ascii="Arial" w:eastAsia="Arial Unicode MS" w:hAnsi="Arial" w:cs="Arial"/>
                <w:sz w:val="20"/>
                <w:szCs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E2785C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D4424FF" w14:textId="77777777" w:rsidR="00282040" w:rsidRPr="00282040" w:rsidRDefault="00282040" w:rsidP="00282040">
            <w:pPr>
              <w:jc w:val="center"/>
              <w:rPr>
                <w:rFonts w:ascii="Arial" w:eastAsia="Arial Unicode MS" w:hAnsi="Arial" w:cs="Arial"/>
                <w:sz w:val="20"/>
                <w:szCs w:val="20"/>
              </w:rPr>
            </w:pPr>
          </w:p>
        </w:tc>
      </w:tr>
      <w:tr w:rsidR="00282040" w:rsidRPr="00282040" w14:paraId="16EBB2E4" w14:textId="77777777" w:rsidTr="00593E63">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22CA746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4BE0692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2E35C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6D14FB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EB1553" w:rsidRPr="00282040" w14:paraId="3F6EBBC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3A8A06" w14:textId="397D8CE5" w:rsidR="00EB1553" w:rsidRPr="00282040" w:rsidRDefault="00EB1553" w:rsidP="00EB1553">
            <w:pPr>
              <w:jc w:val="right"/>
              <w:rPr>
                <w:rFonts w:ascii="Arial" w:hAnsi="Arial" w:cs="Arial"/>
                <w:sz w:val="20"/>
                <w:szCs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CE0709" w14:textId="42DAD714" w:rsidR="00EB1553" w:rsidRPr="00282040" w:rsidRDefault="00EB1553" w:rsidP="00EB1553">
            <w:pPr>
              <w:rPr>
                <w:rFonts w:ascii="Arial" w:hAnsi="Arial" w:cs="Arial"/>
                <w:sz w:val="20"/>
                <w:szCs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F0ABAD" w14:textId="42D872FF"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F6E9A8" w14:textId="66E82ED6"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48EB15F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25C058" w14:textId="2F9E0B86" w:rsidR="00EB1553" w:rsidRPr="00282040" w:rsidRDefault="00EB1553" w:rsidP="00EB1553">
            <w:pPr>
              <w:jc w:val="right"/>
              <w:rPr>
                <w:rFonts w:ascii="Arial" w:hAnsi="Arial" w:cs="Arial"/>
                <w:sz w:val="20"/>
                <w:szCs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150B2A8" w14:textId="1DA6EFC1" w:rsidR="00EB1553" w:rsidRPr="00282040" w:rsidRDefault="00EB1553" w:rsidP="00EB1553">
            <w:pPr>
              <w:rPr>
                <w:rFonts w:ascii="Arial" w:hAnsi="Arial" w:cs="Arial"/>
                <w:sz w:val="20"/>
                <w:szCs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E2A3D5" w14:textId="7DC5A382"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40330" w14:textId="0D7985AE"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C3F41EA"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B764AC" w14:textId="3EEB3BBE" w:rsidR="00EB1553" w:rsidRPr="00282040" w:rsidRDefault="00EB1553" w:rsidP="00EB1553">
            <w:pPr>
              <w:jc w:val="right"/>
              <w:rPr>
                <w:rFonts w:ascii="Arial" w:hAnsi="Arial" w:cs="Arial"/>
                <w:sz w:val="20"/>
                <w:szCs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9E0B8C" w14:textId="2F108A51" w:rsidR="00EB1553" w:rsidRPr="00282040" w:rsidRDefault="00EB1553" w:rsidP="00EB1553">
            <w:pPr>
              <w:rPr>
                <w:rFonts w:ascii="Arial" w:hAnsi="Arial" w:cs="Arial"/>
                <w:sz w:val="20"/>
                <w:szCs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2DFDCE" w14:textId="44FC8EE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6EC319" w14:textId="03E966D8"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036B69F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D091D0" w14:textId="2837F1FE" w:rsidR="00EB1553" w:rsidRPr="00282040" w:rsidRDefault="00EB1553" w:rsidP="00EB1553">
            <w:pPr>
              <w:jc w:val="right"/>
              <w:rPr>
                <w:rFonts w:ascii="Arial" w:hAnsi="Arial" w:cs="Arial"/>
                <w:sz w:val="20"/>
                <w:szCs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76B04E" w14:textId="3853E5AB" w:rsidR="00EB1553" w:rsidRPr="00282040" w:rsidRDefault="00EB1553" w:rsidP="00EB1553">
            <w:pPr>
              <w:rPr>
                <w:rFonts w:ascii="Arial" w:hAnsi="Arial" w:cs="Arial"/>
                <w:sz w:val="20"/>
                <w:szCs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566EB5" w14:textId="32C9944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E215CF" w14:textId="0624ED5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CDDBCD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CBD775" w14:textId="2E0739F5" w:rsidR="00EB1553" w:rsidRPr="00282040" w:rsidRDefault="00EB1553" w:rsidP="00EB1553">
            <w:pPr>
              <w:jc w:val="right"/>
              <w:rPr>
                <w:rFonts w:ascii="Arial" w:hAnsi="Arial" w:cs="Arial"/>
                <w:sz w:val="20"/>
                <w:szCs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1570FC" w14:textId="567A8AB6" w:rsidR="00EB1553" w:rsidRPr="00282040" w:rsidRDefault="00EB1553" w:rsidP="00EB1553">
            <w:pPr>
              <w:rPr>
                <w:rFonts w:ascii="Arial" w:hAnsi="Arial" w:cs="Arial"/>
                <w:sz w:val="20"/>
                <w:szCs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9C1FFB" w14:textId="411B29D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83AF01" w14:textId="47E2E6E6"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56671F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A33BBD" w14:textId="0DCE93D1" w:rsidR="00EB1553" w:rsidRPr="00282040" w:rsidRDefault="00EB1553" w:rsidP="00EB1553">
            <w:pPr>
              <w:jc w:val="right"/>
              <w:rPr>
                <w:rFonts w:ascii="Arial" w:hAnsi="Arial" w:cs="Arial"/>
                <w:sz w:val="20"/>
                <w:szCs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375FC7" w14:textId="0D2293F8" w:rsidR="00EB1553" w:rsidRPr="00282040" w:rsidRDefault="00EB1553" w:rsidP="00EB1553">
            <w:pPr>
              <w:rPr>
                <w:rFonts w:ascii="Arial" w:hAnsi="Arial" w:cs="Arial"/>
                <w:sz w:val="20"/>
                <w:szCs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62563F" w14:textId="65BD7217"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38522" w14:textId="2ABA279D"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6107AFE"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2E5E29" w14:textId="6E93A4D5" w:rsidR="00EB1553" w:rsidRPr="00282040" w:rsidRDefault="00EB1553" w:rsidP="00EB1553">
            <w:pPr>
              <w:jc w:val="right"/>
              <w:rPr>
                <w:rFonts w:ascii="Arial" w:hAnsi="Arial" w:cs="Arial"/>
                <w:sz w:val="20"/>
                <w:szCs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DF2D81" w14:textId="52ACB06E" w:rsidR="00EB1553" w:rsidRPr="00282040" w:rsidRDefault="00EB1553" w:rsidP="00EB1553">
            <w:pPr>
              <w:rPr>
                <w:rFonts w:ascii="Arial" w:hAnsi="Arial" w:cs="Arial"/>
                <w:sz w:val="20"/>
                <w:szCs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E162D7" w14:textId="08D7A58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9995B0" w14:textId="3D53127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9D15C6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B5E6F" w14:textId="6D6FC52A" w:rsidR="00EB1553" w:rsidRPr="00282040" w:rsidRDefault="00EB1553" w:rsidP="00EB1553">
            <w:pPr>
              <w:jc w:val="right"/>
              <w:rPr>
                <w:rFonts w:ascii="Arial" w:hAnsi="Arial" w:cs="Arial"/>
                <w:sz w:val="20"/>
                <w:szCs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727AF9" w14:textId="36A6F862" w:rsidR="00EB1553" w:rsidRPr="00282040" w:rsidRDefault="00EB1553" w:rsidP="00EB1553">
            <w:pPr>
              <w:rPr>
                <w:rFonts w:ascii="Arial" w:hAnsi="Arial" w:cs="Arial"/>
                <w:sz w:val="20"/>
                <w:szCs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E49A91" w14:textId="3D3B650A"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0A8D09" w14:textId="56B36D2A"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2C6B892"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D19B01" w14:textId="28F5F310" w:rsidR="00EB1553" w:rsidRPr="00282040" w:rsidRDefault="00EB1553" w:rsidP="00EB1553">
            <w:pPr>
              <w:jc w:val="right"/>
              <w:rPr>
                <w:rFonts w:ascii="Arial" w:hAnsi="Arial" w:cs="Arial"/>
                <w:sz w:val="20"/>
                <w:szCs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343DD2" w14:textId="39C0F20D" w:rsidR="00EB1553" w:rsidRPr="00282040" w:rsidRDefault="00EB1553" w:rsidP="00EB1553">
            <w:pPr>
              <w:rPr>
                <w:rFonts w:ascii="Arial" w:hAnsi="Arial" w:cs="Arial"/>
                <w:sz w:val="20"/>
                <w:szCs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346D91" w14:textId="7CA7705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C2A11" w14:textId="452AEB4F"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463506F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A3B68A" w14:textId="6F9EDBFC" w:rsidR="00EB1553" w:rsidRPr="00282040" w:rsidRDefault="00EB1553" w:rsidP="00EB1553">
            <w:pPr>
              <w:jc w:val="right"/>
              <w:rPr>
                <w:rFonts w:ascii="Arial" w:hAnsi="Arial" w:cs="Arial"/>
                <w:sz w:val="20"/>
                <w:szCs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9ED5DA" w14:textId="53BF1B0C" w:rsidR="00EB1553" w:rsidRPr="00282040" w:rsidRDefault="00EB1553" w:rsidP="00EB1553">
            <w:pPr>
              <w:rPr>
                <w:rFonts w:ascii="Arial" w:hAnsi="Arial" w:cs="Arial"/>
                <w:sz w:val="20"/>
                <w:szCs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7EE0A3" w14:textId="1BF9F53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7CC241" w14:textId="359FC2ED"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C80206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58F2EA" w14:textId="714BA59C" w:rsidR="00EB1553" w:rsidRPr="00282040" w:rsidRDefault="00EB1553" w:rsidP="00EB1553">
            <w:pPr>
              <w:jc w:val="right"/>
              <w:rPr>
                <w:rFonts w:ascii="Arial" w:hAnsi="Arial" w:cs="Arial"/>
                <w:sz w:val="20"/>
                <w:szCs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6BFC43" w14:textId="46002E5E" w:rsidR="00EB1553" w:rsidRPr="00282040" w:rsidRDefault="00EB1553" w:rsidP="00EB1553">
            <w:pPr>
              <w:rPr>
                <w:rFonts w:ascii="Arial" w:hAnsi="Arial" w:cs="Arial"/>
                <w:sz w:val="20"/>
                <w:szCs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B9568E" w14:textId="5B39C77B"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3A529C" w14:textId="5D5EF75D"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5C0B70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67373A" w14:textId="26CE0FB1" w:rsidR="00EB1553" w:rsidRPr="00282040" w:rsidRDefault="00EB1553" w:rsidP="00EB1553">
            <w:pPr>
              <w:jc w:val="right"/>
              <w:rPr>
                <w:rFonts w:ascii="Arial" w:hAnsi="Arial" w:cs="Arial"/>
                <w:sz w:val="20"/>
                <w:szCs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E8E00" w14:textId="14E55E28" w:rsidR="00EB1553" w:rsidRPr="00282040" w:rsidRDefault="00EB1553" w:rsidP="00EB1553">
            <w:pPr>
              <w:rPr>
                <w:rFonts w:ascii="Arial" w:hAnsi="Arial" w:cs="Arial"/>
                <w:sz w:val="20"/>
                <w:szCs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5A7F59" w14:textId="1A897654"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D46201" w14:textId="1243B5EE"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70B861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3B3CC6" w14:textId="079737A8" w:rsidR="00EB1553" w:rsidRPr="00282040" w:rsidRDefault="00EB1553" w:rsidP="00EB1553">
            <w:pPr>
              <w:jc w:val="right"/>
              <w:rPr>
                <w:rFonts w:ascii="Arial" w:hAnsi="Arial" w:cs="Arial"/>
                <w:sz w:val="20"/>
                <w:szCs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97439C" w14:textId="3B270880" w:rsidR="00EB1553" w:rsidRPr="00282040" w:rsidRDefault="00EB1553" w:rsidP="00EB1553">
            <w:pPr>
              <w:rPr>
                <w:rFonts w:ascii="Arial" w:hAnsi="Arial" w:cs="Arial"/>
                <w:sz w:val="20"/>
                <w:szCs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097CAE" w14:textId="70C2138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010437" w14:textId="0407D86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0B378E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2552CB" w14:textId="3C4B096D" w:rsidR="00EB1553" w:rsidRPr="00282040" w:rsidRDefault="00EB1553" w:rsidP="00EB1553">
            <w:pPr>
              <w:jc w:val="right"/>
              <w:rPr>
                <w:rFonts w:ascii="Arial" w:hAnsi="Arial" w:cs="Arial"/>
                <w:sz w:val="20"/>
                <w:szCs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E5EF38" w14:textId="3DA559D5" w:rsidR="00EB1553" w:rsidRPr="00282040" w:rsidRDefault="00EB1553" w:rsidP="00EB1553">
            <w:pPr>
              <w:rPr>
                <w:rFonts w:ascii="Arial" w:hAnsi="Arial" w:cs="Arial"/>
                <w:sz w:val="20"/>
                <w:szCs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16F708" w14:textId="016EF8E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0FD6E1" w14:textId="01F6266C"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2D2BCF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36B20" w14:textId="5D9F2B0D" w:rsidR="00EB1553" w:rsidRPr="00282040" w:rsidRDefault="00EB1553" w:rsidP="00EB1553">
            <w:pPr>
              <w:jc w:val="right"/>
              <w:rPr>
                <w:rFonts w:ascii="Arial" w:hAnsi="Arial" w:cs="Arial"/>
                <w:sz w:val="20"/>
                <w:szCs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A17FAB" w14:textId="3E6AC37D" w:rsidR="00EB1553" w:rsidRPr="00282040" w:rsidRDefault="00EB1553" w:rsidP="00EB1553">
            <w:pPr>
              <w:rPr>
                <w:rFonts w:ascii="Arial" w:hAnsi="Arial" w:cs="Arial"/>
                <w:sz w:val="20"/>
                <w:szCs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ABA32E" w14:textId="776BF9E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FF04F" w14:textId="7019FA3C"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9890835"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A77D3C" w14:textId="6912373B" w:rsidR="00EB1553" w:rsidRPr="00282040" w:rsidRDefault="00EB1553" w:rsidP="00EB1553">
            <w:pPr>
              <w:jc w:val="right"/>
              <w:rPr>
                <w:rFonts w:ascii="Arial" w:hAnsi="Arial" w:cs="Arial"/>
                <w:sz w:val="20"/>
                <w:szCs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7C412A" w14:textId="2945BBA4" w:rsidR="00EB1553" w:rsidRPr="00282040" w:rsidRDefault="00EB1553" w:rsidP="00EB1553">
            <w:pPr>
              <w:rPr>
                <w:rFonts w:ascii="Arial" w:hAnsi="Arial" w:cs="Arial"/>
                <w:sz w:val="20"/>
                <w:szCs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DC9DFA" w14:textId="6B34234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A58916" w14:textId="129214C1"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28F12E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0C8C6E" w14:textId="016E7CBA" w:rsidR="00EB1553" w:rsidRPr="00282040" w:rsidRDefault="00EB1553" w:rsidP="00EB1553">
            <w:pPr>
              <w:jc w:val="right"/>
              <w:rPr>
                <w:rFonts w:ascii="Arial" w:hAnsi="Arial" w:cs="Arial"/>
                <w:sz w:val="20"/>
                <w:szCs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743420" w14:textId="35F1A9A0" w:rsidR="00EB1553" w:rsidRPr="00282040" w:rsidRDefault="00EB1553" w:rsidP="00EB1553">
            <w:pPr>
              <w:rPr>
                <w:rFonts w:ascii="Arial" w:hAnsi="Arial" w:cs="Arial"/>
                <w:sz w:val="20"/>
                <w:szCs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07322" w14:textId="4982A7A5"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64DD270" w14:textId="5407335C"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F48B97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D48693" w14:textId="3ED6E2ED" w:rsidR="00EB1553" w:rsidRPr="00282040" w:rsidRDefault="00EB1553" w:rsidP="00EB1553">
            <w:pPr>
              <w:jc w:val="right"/>
              <w:rPr>
                <w:rFonts w:ascii="Arial" w:hAnsi="Arial" w:cs="Arial"/>
                <w:sz w:val="20"/>
                <w:szCs w:val="20"/>
              </w:rPr>
            </w:pPr>
            <w:r>
              <w:rPr>
                <w:rFonts w:ascii="Arial" w:hAnsi="Arial" w:cs="Arial"/>
                <w:sz w:val="20"/>
              </w:rPr>
              <w:lastRenderedPageBreak/>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3B95C3" w14:textId="43897F34" w:rsidR="00EB1553" w:rsidRPr="00282040" w:rsidRDefault="00EB1553" w:rsidP="00EB1553">
            <w:pPr>
              <w:rPr>
                <w:rFonts w:ascii="Arial" w:hAnsi="Arial" w:cs="Arial"/>
                <w:sz w:val="20"/>
                <w:szCs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ED23F1" w14:textId="4D6A5A9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8C70B" w14:textId="2A3CA6D3"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F7C42D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FF636C" w14:textId="5DED6553" w:rsidR="00EB1553" w:rsidRPr="00282040" w:rsidRDefault="00EB1553" w:rsidP="00EB1553">
            <w:pPr>
              <w:jc w:val="right"/>
              <w:rPr>
                <w:rFonts w:ascii="Arial" w:hAnsi="Arial" w:cs="Arial"/>
                <w:sz w:val="20"/>
                <w:szCs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95D643" w14:textId="136425FB" w:rsidR="00EB1553" w:rsidRPr="00282040" w:rsidRDefault="00EB1553" w:rsidP="00EB1553">
            <w:pPr>
              <w:rPr>
                <w:rFonts w:ascii="Arial" w:hAnsi="Arial" w:cs="Arial"/>
                <w:sz w:val="20"/>
                <w:szCs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49B2BD" w14:textId="3A7E2834"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AD3CD" w14:textId="67BBB474"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C8EF55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1C934F" w14:textId="45C69FC0" w:rsidR="00EB1553" w:rsidRPr="00282040" w:rsidRDefault="00EB1553" w:rsidP="00EB1553">
            <w:pPr>
              <w:jc w:val="right"/>
              <w:rPr>
                <w:rFonts w:ascii="Arial" w:hAnsi="Arial" w:cs="Arial"/>
                <w:sz w:val="20"/>
                <w:szCs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4C24CD" w14:textId="33E74FE4" w:rsidR="00EB1553" w:rsidRPr="00282040" w:rsidRDefault="00EB1553" w:rsidP="00EB1553">
            <w:pPr>
              <w:rPr>
                <w:rFonts w:ascii="Arial" w:hAnsi="Arial" w:cs="Arial"/>
                <w:sz w:val="20"/>
                <w:szCs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2CA3E9" w14:textId="6B80FB4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9920DF" w14:textId="55EC534E"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0264419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66B47D" w14:textId="74DAB6AE" w:rsidR="00EB1553" w:rsidRPr="00282040" w:rsidRDefault="00EB1553" w:rsidP="00EB1553">
            <w:pPr>
              <w:jc w:val="right"/>
              <w:rPr>
                <w:rFonts w:ascii="Arial" w:hAnsi="Arial" w:cs="Arial"/>
                <w:sz w:val="20"/>
                <w:szCs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270DDB" w14:textId="45A23390" w:rsidR="00EB1553" w:rsidRPr="00282040" w:rsidRDefault="00EB1553" w:rsidP="00EB1553">
            <w:pPr>
              <w:rPr>
                <w:rFonts w:ascii="Arial" w:hAnsi="Arial" w:cs="Arial"/>
                <w:sz w:val="20"/>
                <w:szCs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4B5A5B" w14:textId="0EC6A9D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D6400F" w14:textId="270440F1"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0575C8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35E66C" w14:textId="41128375" w:rsidR="00EB1553" w:rsidRPr="00282040" w:rsidRDefault="00EB1553" w:rsidP="00EB1553">
            <w:pPr>
              <w:jc w:val="right"/>
              <w:rPr>
                <w:rFonts w:ascii="Arial" w:hAnsi="Arial" w:cs="Arial"/>
                <w:sz w:val="20"/>
                <w:szCs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D59487" w14:textId="744ED4E6" w:rsidR="00EB1553" w:rsidRPr="00282040" w:rsidRDefault="00EB1553" w:rsidP="00EB1553">
            <w:pPr>
              <w:rPr>
                <w:rFonts w:ascii="Arial" w:hAnsi="Arial" w:cs="Arial"/>
                <w:sz w:val="20"/>
                <w:szCs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FE0F9" w14:textId="38328AF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5699CF" w14:textId="2D91AD42"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2E7A9A4" w14:textId="77777777" w:rsidTr="00593E63">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84DDEA" w14:textId="384090FD" w:rsidR="00EB1553" w:rsidRPr="00282040" w:rsidRDefault="00EB1553" w:rsidP="00EB1553">
            <w:pPr>
              <w:jc w:val="right"/>
              <w:rPr>
                <w:rFonts w:ascii="Arial" w:hAnsi="Arial" w:cs="Arial"/>
                <w:sz w:val="20"/>
                <w:szCs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E42290E" w14:textId="493D2D8D" w:rsidR="00EB1553" w:rsidRPr="00282040" w:rsidRDefault="00EB1553" w:rsidP="00EB1553">
            <w:pPr>
              <w:rPr>
                <w:rFonts w:ascii="Arial" w:hAnsi="Arial" w:cs="Arial"/>
                <w:sz w:val="20"/>
                <w:szCs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2DF020" w14:textId="431DF6A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C61E700" w14:textId="4C2DA9B3"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A9C350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63CCB9" w14:textId="7B75E405" w:rsidR="00EB1553" w:rsidRPr="00282040" w:rsidRDefault="00EB1553" w:rsidP="00EB1553">
            <w:pPr>
              <w:jc w:val="right"/>
              <w:rPr>
                <w:rFonts w:ascii="Arial" w:hAnsi="Arial" w:cs="Arial"/>
                <w:sz w:val="20"/>
                <w:szCs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B1AE60" w14:textId="0E64D615" w:rsidR="00EB1553" w:rsidRPr="00282040" w:rsidRDefault="00EB1553" w:rsidP="00EB1553">
            <w:pPr>
              <w:rPr>
                <w:rFonts w:ascii="Arial" w:hAnsi="Arial" w:cs="Arial"/>
                <w:sz w:val="20"/>
                <w:szCs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7B5232" w14:textId="36A810A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0D2048" w14:textId="7E97C593"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6AA50A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AA792C" w14:textId="18932C43" w:rsidR="00EB1553" w:rsidRPr="00282040" w:rsidRDefault="00EB1553" w:rsidP="00EB1553">
            <w:pPr>
              <w:jc w:val="right"/>
              <w:rPr>
                <w:rFonts w:ascii="Arial" w:hAnsi="Arial" w:cs="Arial"/>
                <w:sz w:val="20"/>
                <w:szCs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F778F5" w14:textId="1BD95DD4" w:rsidR="00EB1553" w:rsidRPr="00282040" w:rsidRDefault="00EB1553" w:rsidP="00EB1553">
            <w:pPr>
              <w:rPr>
                <w:rFonts w:ascii="Arial" w:hAnsi="Arial" w:cs="Arial"/>
                <w:sz w:val="20"/>
                <w:szCs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E81F1A" w14:textId="52BCFEA7"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FE08F3" w14:textId="1AAF7100"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544165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E60D89" w14:textId="1B890DD7" w:rsidR="00EB1553" w:rsidRPr="00282040" w:rsidRDefault="00EB1553" w:rsidP="00EB1553">
            <w:pPr>
              <w:jc w:val="right"/>
              <w:rPr>
                <w:rFonts w:ascii="Arial" w:hAnsi="Arial" w:cs="Arial"/>
                <w:sz w:val="20"/>
                <w:szCs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A210F1" w14:textId="24E9C10C" w:rsidR="00EB1553" w:rsidRPr="00282040" w:rsidRDefault="00EB1553" w:rsidP="00EB1553">
            <w:pPr>
              <w:rPr>
                <w:rFonts w:ascii="Arial" w:hAnsi="Arial" w:cs="Arial"/>
                <w:sz w:val="20"/>
                <w:szCs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70D507" w14:textId="245C0EE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A9418A" w14:textId="7365BC9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03E650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1AAF59" w14:textId="375A5AD3" w:rsidR="00EB1553" w:rsidRPr="00282040" w:rsidRDefault="00EB1553" w:rsidP="00EB1553">
            <w:pPr>
              <w:jc w:val="right"/>
              <w:rPr>
                <w:rFonts w:ascii="Arial" w:hAnsi="Arial" w:cs="Arial"/>
                <w:sz w:val="20"/>
                <w:szCs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C5C0C6" w14:textId="61F3328B" w:rsidR="00EB1553" w:rsidRPr="00282040" w:rsidRDefault="00EB1553" w:rsidP="00EB1553">
            <w:pPr>
              <w:rPr>
                <w:rFonts w:ascii="Arial" w:hAnsi="Arial" w:cs="Arial"/>
                <w:sz w:val="20"/>
                <w:szCs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8144CB" w14:textId="38EF027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3909EC" w14:textId="02BA05B5"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C2D2C79"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B74DAE" w14:textId="17C0900C" w:rsidR="00EB1553" w:rsidRPr="00282040" w:rsidRDefault="00EB1553" w:rsidP="00EB1553">
            <w:pPr>
              <w:jc w:val="right"/>
              <w:rPr>
                <w:rFonts w:ascii="Arial" w:hAnsi="Arial" w:cs="Arial"/>
                <w:sz w:val="20"/>
                <w:szCs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2C019F" w14:textId="5B0AA587" w:rsidR="00EB1553" w:rsidRPr="00282040" w:rsidRDefault="00EB1553" w:rsidP="00EB1553">
            <w:pPr>
              <w:rPr>
                <w:rFonts w:ascii="Arial" w:hAnsi="Arial" w:cs="Arial"/>
                <w:sz w:val="20"/>
                <w:szCs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4722CE" w14:textId="538AE76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0EFDD9" w14:textId="46EA50C2"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DD0C03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FF21B" w14:textId="0B5398E6" w:rsidR="00EB1553" w:rsidRPr="00282040" w:rsidRDefault="00EB1553" w:rsidP="00EB1553">
            <w:pPr>
              <w:jc w:val="right"/>
              <w:rPr>
                <w:rFonts w:ascii="Arial" w:hAnsi="Arial" w:cs="Arial"/>
                <w:sz w:val="20"/>
                <w:szCs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C7A89C" w14:textId="7E02CBDF" w:rsidR="00EB1553" w:rsidRPr="00282040" w:rsidRDefault="00EB1553" w:rsidP="00EB1553">
            <w:pPr>
              <w:rPr>
                <w:rFonts w:ascii="Arial" w:hAnsi="Arial" w:cs="Arial"/>
                <w:sz w:val="20"/>
                <w:szCs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89C485B" w14:textId="5126F148"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90A32C" w14:textId="3DABFF1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476DC9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A4FF9" w14:textId="03D28020" w:rsidR="00EB1553" w:rsidRPr="00282040" w:rsidRDefault="00EB1553" w:rsidP="00EB1553">
            <w:pPr>
              <w:jc w:val="right"/>
              <w:rPr>
                <w:rFonts w:ascii="Arial" w:hAnsi="Arial" w:cs="Arial"/>
                <w:sz w:val="20"/>
                <w:szCs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8AEF95" w14:textId="70828BD5" w:rsidR="00EB1553" w:rsidRPr="00282040" w:rsidRDefault="00EB1553" w:rsidP="00EB1553">
            <w:pPr>
              <w:rPr>
                <w:rFonts w:ascii="Arial" w:hAnsi="Arial" w:cs="Arial"/>
                <w:sz w:val="20"/>
                <w:szCs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5DECE" w14:textId="0FC29B55"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1136BC" w14:textId="6C6669E4"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52BF9C2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D6240E" w14:textId="07979614" w:rsidR="00EB1553" w:rsidRPr="00282040" w:rsidRDefault="00EB1553" w:rsidP="00EB1553">
            <w:pPr>
              <w:jc w:val="right"/>
              <w:rPr>
                <w:rFonts w:ascii="Arial" w:hAnsi="Arial" w:cs="Arial"/>
                <w:sz w:val="20"/>
                <w:szCs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3220C7" w14:textId="0CF4E73E" w:rsidR="00EB1553" w:rsidRPr="00282040" w:rsidRDefault="00EB1553" w:rsidP="00EB1553">
            <w:pPr>
              <w:rPr>
                <w:rFonts w:ascii="Arial" w:hAnsi="Arial" w:cs="Arial"/>
                <w:sz w:val="20"/>
                <w:szCs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203727" w14:textId="0BEB3BA5"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F0AA3C" w14:textId="143A42FB" w:rsidR="00EB1553" w:rsidRPr="00282040" w:rsidRDefault="00EB1553" w:rsidP="00EB1553">
            <w:pPr>
              <w:jc w:val="center"/>
              <w:rPr>
                <w:rFonts w:ascii="Arial" w:hAnsi="Arial" w:cs="Arial"/>
                <w:sz w:val="20"/>
                <w:szCs w:val="20"/>
              </w:rPr>
            </w:pPr>
            <w:r>
              <w:rPr>
                <w:rFonts w:ascii="Arial" w:hAnsi="Arial" w:cs="Arial"/>
                <w:sz w:val="20"/>
              </w:rPr>
              <w:t>SOUTH</w:t>
            </w:r>
          </w:p>
        </w:tc>
      </w:tr>
    </w:tbl>
    <w:p w14:paraId="1BD78F7E" w14:textId="77777777" w:rsidR="00282040" w:rsidRPr="00282040" w:rsidRDefault="00282040" w:rsidP="00282040">
      <w:pPr>
        <w:ind w:left="720" w:hanging="720"/>
        <w:rPr>
          <w:iCs/>
          <w:szCs w:val="20"/>
        </w:rPr>
      </w:pPr>
    </w:p>
    <w:p w14:paraId="37A8952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96E3AAD"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4CDEC51"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South345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South345,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AEFC7B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South345</w:t>
      </w:r>
      <w:r w:rsidRPr="00282040">
        <w:rPr>
          <w:b/>
          <w:bCs/>
          <w:szCs w:val="20"/>
        </w:rPr>
        <w:t>≠0</w:t>
      </w:r>
    </w:p>
    <w:p w14:paraId="7BCDFE69"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South345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South345</w:t>
      </w:r>
      <w:r w:rsidRPr="00282040">
        <w:rPr>
          <w:b/>
          <w:bCs/>
          <w:szCs w:val="20"/>
        </w:rPr>
        <w:t>=0</w:t>
      </w:r>
    </w:p>
    <w:p w14:paraId="28A60C2A" w14:textId="77777777" w:rsidR="00282040" w:rsidRPr="00282040" w:rsidRDefault="00282040" w:rsidP="00282040">
      <w:pPr>
        <w:spacing w:after="240"/>
        <w:rPr>
          <w:szCs w:val="20"/>
        </w:rPr>
      </w:pPr>
      <w:r w:rsidRPr="00282040">
        <w:rPr>
          <w:szCs w:val="20"/>
        </w:rPr>
        <w:t>Where:</w:t>
      </w:r>
    </w:p>
    <w:p w14:paraId="052D713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South345,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South345, c</w:t>
      </w:r>
      <w:r w:rsidRPr="00282040">
        <w:rPr>
          <w:bCs/>
          <w:szCs w:val="20"/>
        </w:rPr>
        <w:t>)</w:t>
      </w:r>
    </w:p>
    <w:p w14:paraId="3B5D092C"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South345, c</w:t>
      </w:r>
      <w:r w:rsidRPr="00282040">
        <w:rPr>
          <w:bCs/>
          <w:i/>
          <w:szCs w:val="20"/>
        </w:rPr>
        <w:t xml:space="preserve"> </w:t>
      </w:r>
      <w:r w:rsidRPr="00282040">
        <w:rPr>
          <w:bCs/>
          <w:szCs w:val="20"/>
        </w:rPr>
        <w:t xml:space="preserve">* DASF </w:t>
      </w:r>
      <w:r w:rsidRPr="00282040">
        <w:rPr>
          <w:bCs/>
          <w:i/>
          <w:szCs w:val="20"/>
          <w:vertAlign w:val="subscript"/>
        </w:rPr>
        <w:t>pb, hb, South345, c</w:t>
      </w:r>
      <w:r w:rsidRPr="00282040">
        <w:rPr>
          <w:bCs/>
          <w:szCs w:val="20"/>
        </w:rPr>
        <w:t>)</w:t>
      </w:r>
    </w:p>
    <w:p w14:paraId="7B35ADA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South345,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South345,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South345, c</w:t>
      </w:r>
      <w:r w:rsidRPr="00282040">
        <w:rPr>
          <w:bCs/>
          <w:szCs w:val="20"/>
        </w:rPr>
        <w:t>)</w:t>
      </w:r>
    </w:p>
    <w:p w14:paraId="5554DE1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South345,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South345,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South345, c</w:t>
      </w:r>
      <w:r w:rsidRPr="00282040">
        <w:rPr>
          <w:bCs/>
          <w:szCs w:val="20"/>
        </w:rPr>
        <w:t>)</w:t>
      </w:r>
    </w:p>
    <w:p w14:paraId="33D968E2"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5058C002" w14:textId="77777777" w:rsidTr="00593E63">
        <w:trPr>
          <w:tblHeader/>
        </w:trPr>
        <w:tc>
          <w:tcPr>
            <w:tcW w:w="1008" w:type="pct"/>
          </w:tcPr>
          <w:p w14:paraId="36996CFC"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36F6D2F1"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360747C2"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16080581" w14:textId="77777777" w:rsidTr="00593E63">
        <w:tc>
          <w:tcPr>
            <w:tcW w:w="1008" w:type="pct"/>
          </w:tcPr>
          <w:p w14:paraId="77CAE118"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South345</w:t>
            </w:r>
          </w:p>
        </w:tc>
        <w:tc>
          <w:tcPr>
            <w:tcW w:w="529" w:type="pct"/>
          </w:tcPr>
          <w:p w14:paraId="3D2A43C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19776FC8"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D29C9D2" w14:textId="77777777" w:rsidTr="00593E63">
        <w:tc>
          <w:tcPr>
            <w:tcW w:w="1008" w:type="pct"/>
          </w:tcPr>
          <w:p w14:paraId="4CC7E208" w14:textId="77777777" w:rsidR="00282040" w:rsidRPr="00282040" w:rsidRDefault="00282040" w:rsidP="00282040">
            <w:pPr>
              <w:spacing w:after="60"/>
              <w:rPr>
                <w:iCs/>
                <w:sz w:val="20"/>
                <w:szCs w:val="20"/>
              </w:rPr>
            </w:pPr>
            <w:r w:rsidRPr="00282040">
              <w:rPr>
                <w:iCs/>
                <w:sz w:val="20"/>
                <w:szCs w:val="20"/>
              </w:rPr>
              <w:lastRenderedPageBreak/>
              <w:t>DASL</w:t>
            </w:r>
          </w:p>
        </w:tc>
        <w:tc>
          <w:tcPr>
            <w:tcW w:w="529" w:type="pct"/>
          </w:tcPr>
          <w:p w14:paraId="2B37214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D04687F"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7001359F" w14:textId="77777777" w:rsidTr="00593E63">
        <w:tc>
          <w:tcPr>
            <w:tcW w:w="1008" w:type="pct"/>
          </w:tcPr>
          <w:p w14:paraId="3730568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54745FB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F8803A9"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B16647D" w14:textId="77777777" w:rsidTr="00593E63">
        <w:tc>
          <w:tcPr>
            <w:tcW w:w="1008" w:type="pct"/>
          </w:tcPr>
          <w:p w14:paraId="7972FCAF"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South345,c</w:t>
            </w:r>
          </w:p>
        </w:tc>
        <w:tc>
          <w:tcPr>
            <w:tcW w:w="529" w:type="pct"/>
          </w:tcPr>
          <w:p w14:paraId="4B54C36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DD8392E"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D46A5" w14:textId="77777777" w:rsidTr="00593E63">
        <w:tc>
          <w:tcPr>
            <w:tcW w:w="1008" w:type="pct"/>
          </w:tcPr>
          <w:p w14:paraId="6519F3E3"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hb,South345,c</w:t>
            </w:r>
          </w:p>
        </w:tc>
        <w:tc>
          <w:tcPr>
            <w:tcW w:w="529" w:type="pct"/>
          </w:tcPr>
          <w:p w14:paraId="2FAE3B8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2FAC99"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6BCFAD0" w14:textId="77777777" w:rsidTr="00593E63">
        <w:tc>
          <w:tcPr>
            <w:tcW w:w="1008" w:type="pct"/>
          </w:tcPr>
          <w:p w14:paraId="0C8BF25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pb,hb,South345,c</w:t>
            </w:r>
          </w:p>
        </w:tc>
        <w:tc>
          <w:tcPr>
            <w:tcW w:w="529" w:type="pct"/>
          </w:tcPr>
          <w:p w14:paraId="6FDD01F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CA1656F"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CBC06" w14:textId="77777777" w:rsidTr="00593E63">
        <w:tc>
          <w:tcPr>
            <w:tcW w:w="1008" w:type="pct"/>
          </w:tcPr>
          <w:p w14:paraId="3AEECCD6"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South345,c</w:t>
            </w:r>
          </w:p>
        </w:tc>
        <w:tc>
          <w:tcPr>
            <w:tcW w:w="529" w:type="pct"/>
          </w:tcPr>
          <w:p w14:paraId="76350E5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C736529"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23073A5" w14:textId="77777777" w:rsidTr="00593E63">
        <w:tc>
          <w:tcPr>
            <w:tcW w:w="1008" w:type="pct"/>
          </w:tcPr>
          <w:p w14:paraId="77C5FBD5"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South345,c</w:t>
            </w:r>
          </w:p>
        </w:tc>
        <w:tc>
          <w:tcPr>
            <w:tcW w:w="529" w:type="pct"/>
          </w:tcPr>
          <w:p w14:paraId="015B096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855592"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75C9F4F" w14:textId="77777777" w:rsidTr="00593E63">
        <w:tc>
          <w:tcPr>
            <w:tcW w:w="1008" w:type="pct"/>
          </w:tcPr>
          <w:p w14:paraId="57D1495C"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12F82A7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580C043"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EE2B44" w14:textId="77777777" w:rsidTr="00593E63">
        <w:tc>
          <w:tcPr>
            <w:tcW w:w="1008" w:type="pct"/>
          </w:tcPr>
          <w:p w14:paraId="475872CA"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South345,c</w:t>
            </w:r>
          </w:p>
        </w:tc>
        <w:tc>
          <w:tcPr>
            <w:tcW w:w="529" w:type="pct"/>
          </w:tcPr>
          <w:p w14:paraId="2738881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ECA0352"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703C7C7E" w14:textId="77777777" w:rsidTr="00593E63">
        <w:tc>
          <w:tcPr>
            <w:tcW w:w="1008" w:type="pct"/>
          </w:tcPr>
          <w:p w14:paraId="59FEBEAC"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1CE5A6B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38EF2E"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830E103" w14:textId="77777777" w:rsidTr="00593E63">
        <w:tc>
          <w:tcPr>
            <w:tcW w:w="1008" w:type="pct"/>
          </w:tcPr>
          <w:p w14:paraId="5B80E43C"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South345</w:t>
            </w:r>
          </w:p>
        </w:tc>
        <w:tc>
          <w:tcPr>
            <w:tcW w:w="529" w:type="pct"/>
          </w:tcPr>
          <w:p w14:paraId="7AC0B26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D88123F"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659F9CD8" w14:textId="77777777" w:rsidTr="00593E63">
        <w:tc>
          <w:tcPr>
            <w:tcW w:w="1008" w:type="pct"/>
          </w:tcPr>
          <w:p w14:paraId="06352009"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South345,c</w:t>
            </w:r>
          </w:p>
        </w:tc>
        <w:tc>
          <w:tcPr>
            <w:tcW w:w="529" w:type="pct"/>
          </w:tcPr>
          <w:p w14:paraId="3F1ABB2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F89D439"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47E084C2" w14:textId="77777777" w:rsidTr="00593E63">
        <w:tc>
          <w:tcPr>
            <w:tcW w:w="1008" w:type="pct"/>
            <w:tcBorders>
              <w:top w:val="single" w:sz="4" w:space="0" w:color="auto"/>
              <w:left w:val="single" w:sz="4" w:space="0" w:color="auto"/>
              <w:bottom w:val="single" w:sz="4" w:space="0" w:color="auto"/>
              <w:right w:val="single" w:sz="4" w:space="0" w:color="auto"/>
            </w:tcBorders>
          </w:tcPr>
          <w:p w14:paraId="3750FA56"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8A0965A"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3B4BDC3"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0B51D2AF"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5D0C2CA2" w14:textId="77777777" w:rsidR="00282040" w:rsidRPr="00282040" w:rsidRDefault="00282040" w:rsidP="00282040">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w:t>
      </w:r>
      <w:del w:id="454" w:author="ERCOT" w:date="2019-12-20T11:12:00Z">
        <w:r w:rsidRPr="00282040" w:rsidDel="00522E54">
          <w:rPr>
            <w:b/>
            <w:bCs/>
          </w:rPr>
          <w:delText xml:space="preserve">RTRSVPOR + </w:delText>
        </w:r>
      </w:del>
      <w:r w:rsidRPr="00282040">
        <w:rPr>
          <w:b/>
          <w:bCs/>
        </w:rPr>
        <w:t>RTRDP +</w:t>
      </w:r>
    </w:p>
    <w:p w14:paraId="3719315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499BE421">
          <v:shape id="_x0000_i1044" type="#_x0000_t75" style="width:14.25pt;height:21.75pt" o:ole="">
            <v:imagedata r:id="rId26" o:title=""/>
          </v:shape>
          <o:OLEObject Type="Embed" ProgID="Equation.3" ShapeID="_x0000_i1044" DrawAspect="Content" ObjectID="_1666765933" r:id="rId38"/>
        </w:object>
      </w:r>
      <w:r w:rsidRPr="00282040">
        <w:rPr>
          <w:b/>
          <w:bCs/>
        </w:rPr>
        <w:t xml:space="preserve">(HUBDF </w:t>
      </w:r>
      <w:r w:rsidRPr="00282040">
        <w:rPr>
          <w:bCs/>
          <w:i/>
          <w:vertAlign w:val="subscript"/>
        </w:rPr>
        <w:t>hb, South345</w:t>
      </w:r>
      <w:r w:rsidRPr="00282040">
        <w:rPr>
          <w:bCs/>
        </w:rPr>
        <w:t xml:space="preserve"> </w:t>
      </w:r>
      <w:r w:rsidRPr="00282040">
        <w:rPr>
          <w:b/>
          <w:bCs/>
        </w:rPr>
        <w:t>* (</w:t>
      </w:r>
      <w:r w:rsidRPr="00282040">
        <w:rPr>
          <w:b/>
          <w:bCs/>
          <w:position w:val="-22"/>
        </w:rPr>
        <w:object w:dxaOrig="225" w:dyaOrig="450" w14:anchorId="7C8BAF1C">
          <v:shape id="_x0000_i1045" type="#_x0000_t75" style="width:14.25pt;height:21.75pt" o:ole="">
            <v:imagedata r:id="rId28" o:title=""/>
          </v:shape>
          <o:OLEObject Type="Embed" ProgID="Equation.3" ShapeID="_x0000_i1045" DrawAspect="Content" ObjectID="_1666765934" r:id="rId39"/>
        </w:object>
      </w:r>
      <w:r w:rsidRPr="00282040">
        <w:rPr>
          <w:b/>
          <w:bCs/>
        </w:rPr>
        <w:t xml:space="preserve">(RTHBP </w:t>
      </w:r>
      <w:r w:rsidRPr="00282040">
        <w:rPr>
          <w:bCs/>
          <w:i/>
          <w:vertAlign w:val="subscript"/>
        </w:rPr>
        <w:t>hb, South345,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5C9BF4F">
          <v:shape id="_x0000_i1046" type="#_x0000_t75" style="width:14.25pt;height:21.75pt" o:ole="">
            <v:imagedata r:id="rId30" o:title=""/>
          </v:shape>
          <o:OLEObject Type="Embed" ProgID="Equation.3" ShapeID="_x0000_i1046" DrawAspect="Content" ObjectID="_1666765935" r:id="rId40"/>
        </w:object>
      </w:r>
      <w:r w:rsidRPr="00282040">
        <w:rPr>
          <w:b/>
          <w:bCs/>
        </w:rPr>
        <w:t>TLMP</w:t>
      </w:r>
      <w:r w:rsidRPr="00282040">
        <w:rPr>
          <w:bCs/>
        </w:rPr>
        <w:t xml:space="preserve">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5C87E047"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63B3EAAB" w14:textId="77777777" w:rsidR="00282040" w:rsidRPr="00282040" w:rsidRDefault="00282040" w:rsidP="00282040">
      <w:pPr>
        <w:spacing w:after="240"/>
        <w:rPr>
          <w:iCs/>
          <w:szCs w:val="20"/>
        </w:rPr>
      </w:pPr>
      <w:r w:rsidRPr="00282040">
        <w:rPr>
          <w:iCs/>
          <w:szCs w:val="20"/>
        </w:rPr>
        <w:t>Where:</w:t>
      </w:r>
    </w:p>
    <w:p w14:paraId="083E8B06" w14:textId="77777777" w:rsidR="00282040" w:rsidRPr="00282040" w:rsidDel="00522E54" w:rsidRDefault="00282040" w:rsidP="00282040">
      <w:pPr>
        <w:spacing w:after="240"/>
        <w:ind w:left="2880" w:hanging="2160"/>
        <w:rPr>
          <w:del w:id="455" w:author="ERCOT" w:date="2019-12-20T11:13:00Z"/>
          <w:szCs w:val="20"/>
        </w:rPr>
      </w:pPr>
      <w:del w:id="456"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7BCF02B">
            <v:shape id="_x0000_i1047" type="#_x0000_t75" style="width:14.25pt;height:21.75pt" o:ole="">
              <v:imagedata r:id="rId32" o:title=""/>
            </v:shape>
            <o:OLEObject Type="Embed" ProgID="Equation.3" ShapeID="_x0000_i1047" DrawAspect="Content" ObjectID="_1666765936" r:id="rId41"/>
          </w:object>
        </w:r>
        <w:r w:rsidRPr="00282040" w:rsidDel="00522E54">
          <w:rPr>
            <w:szCs w:val="20"/>
          </w:rPr>
          <w:delText xml:space="preserve">(RNWF </w:delText>
        </w:r>
        <w:r w:rsidRPr="00282040" w:rsidDel="00522E54">
          <w:rPr>
            <w:i/>
            <w:iCs/>
            <w:szCs w:val="20"/>
            <w:vertAlign w:val="subscript"/>
          </w:rPr>
          <w:delText xml:space="preserve"> 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268240B" w14:textId="060AAD62" w:rsidR="00282040" w:rsidRPr="00282040" w:rsidRDefault="00282040" w:rsidP="00282040">
      <w:pPr>
        <w:spacing w:after="240"/>
        <w:ind w:left="2880" w:hanging="2160"/>
        <w:rPr>
          <w:szCs w:val="20"/>
        </w:rPr>
      </w:pPr>
      <w:r w:rsidRPr="00282040">
        <w:rPr>
          <w:szCs w:val="20"/>
        </w:rPr>
        <w:t xml:space="preserve">RTRDP                                =              </w:t>
      </w:r>
      <w:r w:rsidRPr="00282040">
        <w:rPr>
          <w:position w:val="-22"/>
          <w:szCs w:val="20"/>
        </w:rPr>
        <w:object w:dxaOrig="225" w:dyaOrig="465" w14:anchorId="2656A3D9">
          <v:shape id="_x0000_i1048" type="#_x0000_t75" style="width:14.25pt;height:21.75pt" o:ole="">
            <v:imagedata r:id="rId32" o:title=""/>
          </v:shape>
          <o:OLEObject Type="Embed" ProgID="Equation.3" ShapeID="_x0000_i1048" DrawAspect="Content" ObjectID="_1666765937" r:id="rId42"/>
        </w:object>
      </w:r>
      <w:r w:rsidRPr="00282040">
        <w:rPr>
          <w:szCs w:val="20"/>
        </w:rPr>
        <w:t>( RNWF</w:t>
      </w:r>
      <w:r w:rsidRPr="00282040">
        <w:rPr>
          <w:i/>
          <w:szCs w:val="20"/>
          <w:vertAlign w:val="subscript"/>
        </w:rPr>
        <w:t>y</w:t>
      </w:r>
      <w:r w:rsidRPr="00282040">
        <w:rPr>
          <w:szCs w:val="20"/>
        </w:rPr>
        <w:t xml:space="preserve">  * RT</w:t>
      </w:r>
      <w:del w:id="457" w:author="ERCOT 081820" w:date="2020-08-16T17:53:00Z">
        <w:r w:rsidR="003055D7" w:rsidRPr="00282040" w:rsidDel="00893D1D">
          <w:rPr>
            <w:szCs w:val="20"/>
          </w:rPr>
          <w:delText>O</w:delText>
        </w:r>
      </w:del>
      <w:r w:rsidRPr="00282040">
        <w:rPr>
          <w:szCs w:val="20"/>
        </w:rPr>
        <w:t>RDPA</w:t>
      </w:r>
      <w:r w:rsidRPr="00282040">
        <w:rPr>
          <w:i/>
          <w:szCs w:val="20"/>
          <w:vertAlign w:val="subscript"/>
        </w:rPr>
        <w:t>y</w:t>
      </w:r>
      <w:r w:rsidRPr="00282040">
        <w:rPr>
          <w:szCs w:val="20"/>
        </w:rPr>
        <w:t>)</w:t>
      </w:r>
    </w:p>
    <w:p w14:paraId="503BA30B" w14:textId="77777777" w:rsidR="00282040" w:rsidRPr="00282040" w:rsidRDefault="00282040" w:rsidP="00282040">
      <w:pPr>
        <w:tabs>
          <w:tab w:val="left" w:pos="2340"/>
          <w:tab w:val="left" w:pos="3420"/>
        </w:tabs>
        <w:spacing w:after="240"/>
        <w:ind w:left="4147" w:hanging="3427"/>
        <w:rPr>
          <w:bCs/>
        </w:rPr>
      </w:pPr>
      <w:r w:rsidRPr="00282040">
        <w:rPr>
          <w:bCs/>
        </w:rPr>
        <w:lastRenderedPageBreak/>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4D889FB">
          <v:shape id="_x0000_i1049" type="#_x0000_t75" style="width:14.25pt;height:21.75pt" o:ole="">
            <v:imagedata r:id="rId32" o:title=""/>
          </v:shape>
          <o:OLEObject Type="Embed" ProgID="Equation.3" ShapeID="_x0000_i1049" DrawAspect="Content" ObjectID="_1666765938" r:id="rId43"/>
        </w:object>
      </w:r>
      <w:r w:rsidRPr="00282040">
        <w:rPr>
          <w:bCs/>
        </w:rPr>
        <w:t xml:space="preserve">TLMP </w:t>
      </w:r>
      <w:r w:rsidRPr="00282040">
        <w:rPr>
          <w:bCs/>
          <w:i/>
          <w:vertAlign w:val="subscript"/>
        </w:rPr>
        <w:t>y</w:t>
      </w:r>
      <w:r w:rsidRPr="00282040">
        <w:rPr>
          <w:bCs/>
        </w:rPr>
        <w:t xml:space="preserve"> </w:t>
      </w:r>
    </w:p>
    <w:p w14:paraId="1AEAD02A"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South345, y</w:t>
      </w:r>
      <w:r w:rsidRPr="00282040">
        <w:rPr>
          <w:bCs/>
        </w:rPr>
        <w:tab/>
        <w:t>=</w:t>
      </w:r>
      <w:r w:rsidRPr="00282040">
        <w:rPr>
          <w:bCs/>
        </w:rPr>
        <w:tab/>
      </w:r>
      <w:r w:rsidRPr="00282040">
        <w:rPr>
          <w:bCs/>
          <w:position w:val="-20"/>
        </w:rPr>
        <w:object w:dxaOrig="225" w:dyaOrig="420" w14:anchorId="62324D54">
          <v:shape id="_x0000_i1050" type="#_x0000_t75" style="width:14.25pt;height:21.75pt" o:ole="">
            <v:imagedata r:id="rId36" o:title=""/>
          </v:shape>
          <o:OLEObject Type="Embed" ProgID="Equation.3" ShapeID="_x0000_i1050" DrawAspect="Content" ObjectID="_1666765939" r:id="rId44"/>
        </w:object>
      </w:r>
      <w:r w:rsidRPr="00282040">
        <w:rPr>
          <w:bCs/>
        </w:rPr>
        <w:t xml:space="preserve">(HBDF </w:t>
      </w:r>
      <w:r w:rsidRPr="00282040">
        <w:rPr>
          <w:bCs/>
          <w:i/>
          <w:vertAlign w:val="subscript"/>
        </w:rPr>
        <w:t>b, hb, South345</w:t>
      </w:r>
      <w:r w:rsidRPr="00282040">
        <w:rPr>
          <w:bCs/>
          <w:i/>
        </w:rPr>
        <w:t xml:space="preserve"> </w:t>
      </w:r>
      <w:r w:rsidRPr="00282040">
        <w:rPr>
          <w:bCs/>
        </w:rPr>
        <w:t xml:space="preserve">* RTLMP </w:t>
      </w:r>
      <w:r w:rsidRPr="00282040">
        <w:rPr>
          <w:bCs/>
          <w:i/>
          <w:vertAlign w:val="subscript"/>
        </w:rPr>
        <w:t>b, hb, South345, y</w:t>
      </w:r>
      <w:r w:rsidRPr="00282040">
        <w:rPr>
          <w:bCs/>
        </w:rPr>
        <w:t>)</w:t>
      </w:r>
    </w:p>
    <w:p w14:paraId="3D4095B4"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South345</w:t>
      </w:r>
      <w:r w:rsidRPr="00282040">
        <w:rPr>
          <w:bCs/>
        </w:rPr>
        <w:tab/>
        <w:t>=</w:t>
      </w:r>
      <w:r w:rsidRPr="00282040">
        <w:rPr>
          <w:bCs/>
        </w:rPr>
        <w:tab/>
        <w:t>IF(HB</w:t>
      </w:r>
      <w:r w:rsidRPr="00282040">
        <w:rPr>
          <w:bCs/>
          <w:vertAlign w:val="subscript"/>
        </w:rPr>
        <w:t xml:space="preserve"> </w:t>
      </w:r>
      <w:r w:rsidRPr="00282040">
        <w:rPr>
          <w:bCs/>
          <w:i/>
          <w:vertAlign w:val="subscript"/>
        </w:rPr>
        <w:t>South345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South345</w:t>
      </w:r>
      <w:r w:rsidRPr="00282040">
        <w:rPr>
          <w:bCs/>
        </w:rPr>
        <w:t>)</w:t>
      </w:r>
    </w:p>
    <w:p w14:paraId="71BBE7F0"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South345</w:t>
      </w:r>
      <w:r w:rsidRPr="00282040">
        <w:rPr>
          <w:bCs/>
        </w:rPr>
        <w:tab/>
        <w:t>=</w:t>
      </w:r>
      <w:r w:rsidRPr="00282040">
        <w:rPr>
          <w:bCs/>
        </w:rPr>
        <w:tab/>
        <w:t>IF(B</w:t>
      </w:r>
      <w:r w:rsidRPr="00282040">
        <w:rPr>
          <w:bCs/>
          <w:vertAlign w:val="subscript"/>
        </w:rPr>
        <w:t xml:space="preserve"> </w:t>
      </w:r>
      <w:r w:rsidRPr="00282040">
        <w:rPr>
          <w:bCs/>
          <w:i/>
          <w:vertAlign w:val="subscript"/>
        </w:rPr>
        <w:t>hb, South345</w:t>
      </w:r>
      <w:r w:rsidRPr="00282040">
        <w:rPr>
          <w:bCs/>
        </w:rPr>
        <w:t xml:space="preserve">=0, 0, 1 </w:t>
      </w:r>
      <w:r w:rsidRPr="00282040">
        <w:rPr>
          <w:b/>
          <w:bCs/>
          <w:sz w:val="32"/>
          <w:szCs w:val="32"/>
        </w:rPr>
        <w:t>/</w:t>
      </w:r>
      <w:r w:rsidRPr="00282040">
        <w:rPr>
          <w:bCs/>
        </w:rPr>
        <w:t xml:space="preserve"> B </w:t>
      </w:r>
      <w:r w:rsidRPr="00282040">
        <w:rPr>
          <w:bCs/>
          <w:i/>
          <w:vertAlign w:val="subscript"/>
        </w:rPr>
        <w:t>hb, South345</w:t>
      </w:r>
      <w:r w:rsidRPr="00282040">
        <w:rPr>
          <w:bCs/>
        </w:rPr>
        <w:t>)</w:t>
      </w:r>
    </w:p>
    <w:p w14:paraId="50BDE250"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282040" w:rsidRPr="00282040" w14:paraId="4FE82760" w14:textId="77777777" w:rsidTr="00F22695">
        <w:tc>
          <w:tcPr>
            <w:tcW w:w="994" w:type="pct"/>
          </w:tcPr>
          <w:p w14:paraId="1FA00848" w14:textId="77777777" w:rsidR="00282040" w:rsidRPr="00282040" w:rsidRDefault="00282040" w:rsidP="00282040">
            <w:pPr>
              <w:spacing w:after="120"/>
              <w:rPr>
                <w:b/>
                <w:iCs/>
                <w:sz w:val="20"/>
                <w:szCs w:val="20"/>
              </w:rPr>
            </w:pPr>
            <w:r w:rsidRPr="00282040">
              <w:rPr>
                <w:b/>
                <w:iCs/>
                <w:sz w:val="20"/>
                <w:szCs w:val="20"/>
              </w:rPr>
              <w:t>Variable</w:t>
            </w:r>
          </w:p>
        </w:tc>
        <w:tc>
          <w:tcPr>
            <w:tcW w:w="484" w:type="pct"/>
          </w:tcPr>
          <w:p w14:paraId="596A773D" w14:textId="77777777" w:rsidR="00282040" w:rsidRPr="00282040" w:rsidRDefault="00282040" w:rsidP="00282040">
            <w:pPr>
              <w:spacing w:after="120"/>
              <w:rPr>
                <w:b/>
                <w:iCs/>
                <w:sz w:val="20"/>
                <w:szCs w:val="20"/>
              </w:rPr>
            </w:pPr>
            <w:r w:rsidRPr="00282040">
              <w:rPr>
                <w:b/>
                <w:iCs/>
                <w:sz w:val="20"/>
                <w:szCs w:val="20"/>
              </w:rPr>
              <w:t>Unit</w:t>
            </w:r>
          </w:p>
        </w:tc>
        <w:tc>
          <w:tcPr>
            <w:tcW w:w="3522" w:type="pct"/>
          </w:tcPr>
          <w:p w14:paraId="646D4B21"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B00F95D" w14:textId="77777777" w:rsidTr="00F22695">
        <w:tc>
          <w:tcPr>
            <w:tcW w:w="994" w:type="pct"/>
          </w:tcPr>
          <w:p w14:paraId="183B676B"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South345</w:t>
            </w:r>
          </w:p>
        </w:tc>
        <w:tc>
          <w:tcPr>
            <w:tcW w:w="484" w:type="pct"/>
          </w:tcPr>
          <w:p w14:paraId="39FB29A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737A6EFE"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2A1274BA" w14:textId="77777777" w:rsidTr="00F22695">
        <w:tc>
          <w:tcPr>
            <w:tcW w:w="994" w:type="pct"/>
          </w:tcPr>
          <w:p w14:paraId="2F6B3EA0"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South345, y</w:t>
            </w:r>
          </w:p>
        </w:tc>
        <w:tc>
          <w:tcPr>
            <w:tcW w:w="484" w:type="pct"/>
          </w:tcPr>
          <w:p w14:paraId="404E51C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17A4D880"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460FB088" w14:textId="5DA22F8A" w:rsidTr="00F22695">
        <w:trPr>
          <w:del w:id="458" w:author="ERCOT" w:date="2020-02-04T08:37:00Z"/>
        </w:trPr>
        <w:tc>
          <w:tcPr>
            <w:tcW w:w="994" w:type="pct"/>
          </w:tcPr>
          <w:p w14:paraId="2114CF53" w14:textId="11BD0D2C" w:rsidR="00282040" w:rsidRPr="00282040" w:rsidDel="00F22695" w:rsidRDefault="00282040" w:rsidP="00282040">
            <w:pPr>
              <w:spacing w:after="60"/>
              <w:rPr>
                <w:del w:id="459" w:author="ERCOT" w:date="2020-02-04T08:37:00Z"/>
                <w:iCs/>
                <w:sz w:val="20"/>
                <w:szCs w:val="20"/>
              </w:rPr>
            </w:pPr>
            <w:del w:id="460" w:author="ERCOT" w:date="2020-02-04T08:37:00Z">
              <w:r w:rsidRPr="00282040" w:rsidDel="00F22695">
                <w:rPr>
                  <w:iCs/>
                  <w:sz w:val="20"/>
                  <w:szCs w:val="20"/>
                </w:rPr>
                <w:delText>RTRSVPOR</w:delText>
              </w:r>
            </w:del>
          </w:p>
        </w:tc>
        <w:tc>
          <w:tcPr>
            <w:tcW w:w="484" w:type="pct"/>
          </w:tcPr>
          <w:p w14:paraId="36626F21" w14:textId="0347BDA7" w:rsidR="00282040" w:rsidRPr="00282040" w:rsidDel="00F22695" w:rsidRDefault="00282040" w:rsidP="00282040">
            <w:pPr>
              <w:spacing w:after="60"/>
              <w:rPr>
                <w:del w:id="461" w:author="ERCOT" w:date="2020-02-04T08:37:00Z"/>
                <w:iCs/>
                <w:sz w:val="20"/>
                <w:szCs w:val="20"/>
              </w:rPr>
            </w:pPr>
            <w:del w:id="462" w:author="ERCOT" w:date="2020-02-04T08:37:00Z">
              <w:r w:rsidRPr="00282040" w:rsidDel="00F22695">
                <w:rPr>
                  <w:iCs/>
                  <w:sz w:val="20"/>
                  <w:szCs w:val="20"/>
                </w:rPr>
                <w:delText>$/MWh</w:delText>
              </w:r>
            </w:del>
          </w:p>
        </w:tc>
        <w:tc>
          <w:tcPr>
            <w:tcW w:w="3522" w:type="pct"/>
          </w:tcPr>
          <w:p w14:paraId="794E25DE" w14:textId="030478FD" w:rsidR="00282040" w:rsidRPr="00282040" w:rsidDel="00F22695" w:rsidRDefault="00282040" w:rsidP="00282040">
            <w:pPr>
              <w:spacing w:after="60"/>
              <w:rPr>
                <w:del w:id="463" w:author="ERCOT" w:date="2020-02-04T08:37:00Z"/>
                <w:i/>
                <w:iCs/>
                <w:sz w:val="20"/>
                <w:szCs w:val="20"/>
              </w:rPr>
            </w:pPr>
            <w:del w:id="464"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66F6C079" w14:textId="102E0714" w:rsidTr="00F22695">
        <w:trPr>
          <w:del w:id="465" w:author="ERCOT" w:date="2020-02-04T08:37:00Z"/>
        </w:trPr>
        <w:tc>
          <w:tcPr>
            <w:tcW w:w="994" w:type="pct"/>
          </w:tcPr>
          <w:p w14:paraId="62F4270C" w14:textId="348C172D" w:rsidR="00282040" w:rsidRPr="00282040" w:rsidDel="00F22695" w:rsidRDefault="00282040" w:rsidP="00282040">
            <w:pPr>
              <w:spacing w:after="60"/>
              <w:rPr>
                <w:del w:id="466" w:author="ERCOT" w:date="2020-02-04T08:37:00Z"/>
                <w:iCs/>
                <w:sz w:val="20"/>
                <w:szCs w:val="20"/>
              </w:rPr>
            </w:pPr>
            <w:del w:id="467"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84" w:type="pct"/>
          </w:tcPr>
          <w:p w14:paraId="4B8AE8CD" w14:textId="2F096926" w:rsidR="00282040" w:rsidRPr="00282040" w:rsidDel="00F22695" w:rsidRDefault="00282040" w:rsidP="00282040">
            <w:pPr>
              <w:spacing w:after="60"/>
              <w:rPr>
                <w:del w:id="468" w:author="ERCOT" w:date="2020-02-04T08:37:00Z"/>
                <w:iCs/>
                <w:sz w:val="20"/>
                <w:szCs w:val="20"/>
              </w:rPr>
            </w:pPr>
            <w:del w:id="469" w:author="ERCOT" w:date="2020-02-04T08:37:00Z">
              <w:r w:rsidRPr="00282040" w:rsidDel="00F22695">
                <w:rPr>
                  <w:iCs/>
                  <w:sz w:val="20"/>
                  <w:szCs w:val="20"/>
                </w:rPr>
                <w:delText>$/MWh</w:delText>
              </w:r>
            </w:del>
          </w:p>
        </w:tc>
        <w:tc>
          <w:tcPr>
            <w:tcW w:w="3522" w:type="pct"/>
          </w:tcPr>
          <w:p w14:paraId="2B11DA77" w14:textId="689751E7" w:rsidR="00282040" w:rsidRPr="00282040" w:rsidDel="00F22695" w:rsidRDefault="00282040" w:rsidP="00282040">
            <w:pPr>
              <w:spacing w:after="60"/>
              <w:rPr>
                <w:del w:id="470" w:author="ERCOT" w:date="2020-02-04T08:37:00Z"/>
                <w:i/>
                <w:iCs/>
                <w:sz w:val="20"/>
                <w:szCs w:val="20"/>
              </w:rPr>
            </w:pPr>
            <w:del w:id="471"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1C6256E2" w14:textId="77777777" w:rsidTr="00F22695">
        <w:tc>
          <w:tcPr>
            <w:tcW w:w="994" w:type="pct"/>
          </w:tcPr>
          <w:p w14:paraId="2342D978" w14:textId="0B617E32" w:rsidR="003055D7" w:rsidRPr="00282040" w:rsidRDefault="003055D7" w:rsidP="003055D7">
            <w:pPr>
              <w:spacing w:after="60"/>
              <w:rPr>
                <w:iCs/>
                <w:sz w:val="20"/>
                <w:szCs w:val="20"/>
              </w:rPr>
            </w:pPr>
            <w:r w:rsidRPr="00282040">
              <w:rPr>
                <w:iCs/>
                <w:sz w:val="20"/>
                <w:szCs w:val="20"/>
              </w:rPr>
              <w:t>RTRDP</w:t>
            </w:r>
          </w:p>
        </w:tc>
        <w:tc>
          <w:tcPr>
            <w:tcW w:w="484" w:type="pct"/>
          </w:tcPr>
          <w:p w14:paraId="569D9F91" w14:textId="5BCEE633" w:rsidR="003055D7" w:rsidRPr="00282040" w:rsidRDefault="003055D7" w:rsidP="003055D7">
            <w:pPr>
              <w:spacing w:after="60"/>
              <w:rPr>
                <w:iCs/>
                <w:sz w:val="20"/>
                <w:szCs w:val="20"/>
              </w:rPr>
            </w:pPr>
            <w:r w:rsidRPr="00282040">
              <w:rPr>
                <w:iCs/>
                <w:sz w:val="20"/>
                <w:szCs w:val="20"/>
              </w:rPr>
              <w:t>$/MWh</w:t>
            </w:r>
          </w:p>
        </w:tc>
        <w:tc>
          <w:tcPr>
            <w:tcW w:w="3522" w:type="pct"/>
          </w:tcPr>
          <w:p w14:paraId="77FF68BF" w14:textId="743E7F01" w:rsidR="003055D7" w:rsidRPr="00282040" w:rsidRDefault="003055D7" w:rsidP="00893D1D">
            <w:pPr>
              <w:spacing w:after="60"/>
              <w:rPr>
                <w:i/>
                <w:iCs/>
                <w:sz w:val="20"/>
                <w:szCs w:val="20"/>
              </w:rPr>
            </w:pPr>
            <w:r w:rsidRPr="00282040">
              <w:rPr>
                <w:i/>
                <w:iCs/>
                <w:sz w:val="20"/>
                <w:szCs w:val="20"/>
              </w:rPr>
              <w:t xml:space="preserve">Real-Time </w:t>
            </w:r>
            <w:del w:id="472" w:author="ERCOT 081820" w:date="2020-08-16T17:53:00Z">
              <w:r w:rsidRPr="00282040" w:rsidDel="00893D1D">
                <w:rPr>
                  <w:i/>
                  <w:iCs/>
                  <w:sz w:val="20"/>
                  <w:szCs w:val="20"/>
                </w:rPr>
                <w:delText xml:space="preserve">On-Line </w:delText>
              </w:r>
            </w:del>
            <w:r w:rsidRPr="00282040">
              <w:rPr>
                <w:i/>
                <w:iCs/>
                <w:sz w:val="20"/>
                <w:szCs w:val="20"/>
              </w:rPr>
              <w:t>Reliability Deployment Price</w:t>
            </w:r>
            <w:ins w:id="473" w:author="ERCOT 081820" w:date="2020-08-16T17:53: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474" w:author="ERCOT 081820" w:date="2020-08-16T17:54:00Z">
              <w:r w:rsidRPr="00282040" w:rsidDel="00893D1D">
                <w:rPr>
                  <w:iCs/>
                  <w:sz w:val="20"/>
                  <w:szCs w:val="20"/>
                </w:rPr>
                <w:delText xml:space="preserve">On-Line </w:delText>
              </w:r>
            </w:del>
            <w:r w:rsidRPr="00282040">
              <w:rPr>
                <w:iCs/>
                <w:sz w:val="20"/>
                <w:szCs w:val="20"/>
              </w:rPr>
              <w:t>Reliability Deployment Price Adder</w:t>
            </w:r>
            <w:ins w:id="475" w:author="ERCOT 081820" w:date="2020-08-16T17:54: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049D06C5" w14:textId="77777777" w:rsidTr="00F22695">
        <w:tc>
          <w:tcPr>
            <w:tcW w:w="994" w:type="pct"/>
          </w:tcPr>
          <w:p w14:paraId="03ABDA5F" w14:textId="6B7FA236" w:rsidR="003055D7" w:rsidRPr="00282040" w:rsidRDefault="003055D7" w:rsidP="003055D7">
            <w:pPr>
              <w:spacing w:after="60"/>
              <w:rPr>
                <w:iCs/>
                <w:sz w:val="20"/>
                <w:szCs w:val="20"/>
              </w:rPr>
            </w:pPr>
            <w:r w:rsidRPr="00282040">
              <w:rPr>
                <w:iCs/>
                <w:sz w:val="20"/>
                <w:szCs w:val="20"/>
              </w:rPr>
              <w:t>RT</w:t>
            </w:r>
            <w:del w:id="476" w:author="ERCOT 081820" w:date="2020-08-16T17:54: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84" w:type="pct"/>
          </w:tcPr>
          <w:p w14:paraId="72E51FD0" w14:textId="0DFF714A" w:rsidR="003055D7" w:rsidRPr="00282040" w:rsidRDefault="003055D7" w:rsidP="003055D7">
            <w:pPr>
              <w:spacing w:after="60"/>
              <w:rPr>
                <w:iCs/>
                <w:sz w:val="20"/>
                <w:szCs w:val="20"/>
              </w:rPr>
            </w:pPr>
            <w:r w:rsidRPr="00282040">
              <w:rPr>
                <w:iCs/>
                <w:sz w:val="20"/>
                <w:szCs w:val="20"/>
              </w:rPr>
              <w:t>$/MWh</w:t>
            </w:r>
          </w:p>
        </w:tc>
        <w:tc>
          <w:tcPr>
            <w:tcW w:w="3522" w:type="pct"/>
          </w:tcPr>
          <w:p w14:paraId="5B025C55" w14:textId="321BF692" w:rsidR="003055D7" w:rsidRPr="00282040" w:rsidRDefault="003055D7" w:rsidP="00893D1D">
            <w:pPr>
              <w:spacing w:after="60"/>
              <w:rPr>
                <w:i/>
                <w:iCs/>
                <w:sz w:val="20"/>
                <w:szCs w:val="20"/>
              </w:rPr>
            </w:pPr>
            <w:r w:rsidRPr="00282040">
              <w:rPr>
                <w:i/>
                <w:iCs/>
                <w:sz w:val="20"/>
                <w:szCs w:val="20"/>
              </w:rPr>
              <w:t xml:space="preserve">Real-Time </w:t>
            </w:r>
            <w:del w:id="477" w:author="ERCOT 081820" w:date="2020-08-16T17:54:00Z">
              <w:r w:rsidRPr="00282040" w:rsidDel="00893D1D">
                <w:rPr>
                  <w:i/>
                  <w:iCs/>
                  <w:sz w:val="20"/>
                  <w:szCs w:val="20"/>
                </w:rPr>
                <w:delText xml:space="preserve">On-Line </w:delText>
              </w:r>
            </w:del>
            <w:r w:rsidRPr="00282040">
              <w:rPr>
                <w:i/>
                <w:iCs/>
                <w:sz w:val="20"/>
                <w:szCs w:val="20"/>
              </w:rPr>
              <w:t>Reliability Deployment Price Adder</w:t>
            </w:r>
            <w:ins w:id="478" w:author="ERCOT 081820" w:date="2020-08-16T17:53:00Z">
              <w:r w:rsidR="00893D1D">
                <w:rPr>
                  <w:i/>
                  <w:iCs/>
                  <w:sz w:val="20"/>
                  <w:szCs w:val="20"/>
                </w:rPr>
                <w:t xml:space="preserve"> for Energy</w:t>
              </w:r>
            </w:ins>
            <w:r w:rsidRPr="00282040">
              <w:rPr>
                <w:i/>
                <w:iCs/>
                <w:sz w:val="20"/>
                <w:szCs w:val="20"/>
              </w:rPr>
              <w:t xml:space="preserve"> –</w:t>
            </w:r>
            <w:r w:rsidRPr="00282040">
              <w:rPr>
                <w:iCs/>
                <w:sz w:val="20"/>
                <w:szCs w:val="20"/>
              </w:rPr>
              <w:t xml:space="preserve">The Real-Time </w:t>
            </w:r>
            <w:del w:id="479" w:author="ERCOT 081820" w:date="2020-08-16T17:54:00Z">
              <w:r w:rsidRPr="00282040" w:rsidDel="00893D1D">
                <w:rPr>
                  <w:iCs/>
                  <w:sz w:val="20"/>
                  <w:szCs w:val="20"/>
                </w:rPr>
                <w:delText>p</w:delText>
              </w:r>
            </w:del>
            <w:ins w:id="480" w:author="ERCOT 081820" w:date="2020-08-16T17:54:00Z">
              <w:r w:rsidR="00893D1D">
                <w:rPr>
                  <w:iCs/>
                  <w:sz w:val="20"/>
                  <w:szCs w:val="20"/>
                </w:rPr>
                <w:t>P</w:t>
              </w:r>
            </w:ins>
            <w:r w:rsidRPr="00282040">
              <w:rPr>
                <w:iCs/>
                <w:sz w:val="20"/>
                <w:szCs w:val="20"/>
              </w:rPr>
              <w:t xml:space="preserve">rice </w:t>
            </w:r>
            <w:del w:id="481" w:author="ERCOT 081820" w:date="2020-08-16T17:54:00Z">
              <w:r w:rsidRPr="00282040" w:rsidDel="00893D1D">
                <w:rPr>
                  <w:iCs/>
                  <w:sz w:val="20"/>
                  <w:szCs w:val="20"/>
                </w:rPr>
                <w:delText>a</w:delText>
              </w:r>
            </w:del>
            <w:ins w:id="482" w:author="ERCOT 081820" w:date="2020-08-16T17:54: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6988FCD7" w14:textId="77777777" w:rsidTr="00F22695">
        <w:tc>
          <w:tcPr>
            <w:tcW w:w="994" w:type="pct"/>
          </w:tcPr>
          <w:p w14:paraId="17195789"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84" w:type="pct"/>
          </w:tcPr>
          <w:p w14:paraId="423FDD7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71EF425"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2CA5333A" w14:textId="77777777" w:rsidTr="00F22695">
        <w:tc>
          <w:tcPr>
            <w:tcW w:w="994" w:type="pct"/>
          </w:tcPr>
          <w:p w14:paraId="4758B64C"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South345, y</w:t>
            </w:r>
          </w:p>
        </w:tc>
        <w:tc>
          <w:tcPr>
            <w:tcW w:w="484" w:type="pct"/>
          </w:tcPr>
          <w:p w14:paraId="3156548E"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57F6A859"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12D95845" w14:textId="77777777" w:rsidTr="00F22695">
        <w:tc>
          <w:tcPr>
            <w:tcW w:w="994" w:type="pct"/>
          </w:tcPr>
          <w:p w14:paraId="58AB0A31"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84" w:type="pct"/>
          </w:tcPr>
          <w:p w14:paraId="34B2D6A3" w14:textId="77777777" w:rsidR="00282040" w:rsidRPr="00282040" w:rsidRDefault="00282040" w:rsidP="00282040">
            <w:pPr>
              <w:spacing w:after="60"/>
              <w:rPr>
                <w:sz w:val="20"/>
                <w:szCs w:val="20"/>
              </w:rPr>
            </w:pPr>
            <w:r w:rsidRPr="00282040">
              <w:rPr>
                <w:iCs/>
                <w:sz w:val="20"/>
                <w:szCs w:val="20"/>
              </w:rPr>
              <w:t>second</w:t>
            </w:r>
          </w:p>
        </w:tc>
        <w:tc>
          <w:tcPr>
            <w:tcW w:w="3522" w:type="pct"/>
          </w:tcPr>
          <w:p w14:paraId="4BE10714"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CB0F970" w14:textId="77777777" w:rsidTr="00F22695">
        <w:tc>
          <w:tcPr>
            <w:tcW w:w="994" w:type="pct"/>
          </w:tcPr>
          <w:p w14:paraId="371C05E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South345</w:t>
            </w:r>
          </w:p>
        </w:tc>
        <w:tc>
          <w:tcPr>
            <w:tcW w:w="484" w:type="pct"/>
          </w:tcPr>
          <w:p w14:paraId="491BBA5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7C8C81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3E46AD59" w14:textId="77777777" w:rsidTr="00F22695">
        <w:tc>
          <w:tcPr>
            <w:tcW w:w="994" w:type="pct"/>
          </w:tcPr>
          <w:p w14:paraId="2C5E2AC9"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South345</w:t>
            </w:r>
          </w:p>
        </w:tc>
        <w:tc>
          <w:tcPr>
            <w:tcW w:w="484" w:type="pct"/>
          </w:tcPr>
          <w:p w14:paraId="339C267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087CFEC6"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44275DDE" w14:textId="77777777" w:rsidTr="00F22695">
        <w:tc>
          <w:tcPr>
            <w:tcW w:w="994" w:type="pct"/>
          </w:tcPr>
          <w:p w14:paraId="38750ABF" w14:textId="77777777" w:rsidR="00282040" w:rsidRPr="00282040" w:rsidRDefault="00282040" w:rsidP="00282040">
            <w:pPr>
              <w:spacing w:after="60"/>
              <w:rPr>
                <w:i/>
                <w:iCs/>
                <w:sz w:val="20"/>
                <w:szCs w:val="20"/>
              </w:rPr>
            </w:pPr>
            <w:r w:rsidRPr="00282040">
              <w:rPr>
                <w:i/>
                <w:iCs/>
                <w:sz w:val="20"/>
                <w:szCs w:val="20"/>
              </w:rPr>
              <w:t>y</w:t>
            </w:r>
          </w:p>
        </w:tc>
        <w:tc>
          <w:tcPr>
            <w:tcW w:w="484" w:type="pct"/>
          </w:tcPr>
          <w:p w14:paraId="7D2A0BF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5118EC20"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0E96023" w14:textId="77777777" w:rsidTr="00F22695">
        <w:tc>
          <w:tcPr>
            <w:tcW w:w="994" w:type="pct"/>
          </w:tcPr>
          <w:p w14:paraId="3548EA1C" w14:textId="77777777" w:rsidR="00282040" w:rsidRPr="00282040" w:rsidRDefault="00282040" w:rsidP="00282040">
            <w:pPr>
              <w:spacing w:after="60"/>
              <w:rPr>
                <w:i/>
                <w:iCs/>
                <w:sz w:val="20"/>
                <w:szCs w:val="20"/>
              </w:rPr>
            </w:pPr>
            <w:r w:rsidRPr="00282040">
              <w:rPr>
                <w:i/>
                <w:iCs/>
                <w:sz w:val="20"/>
                <w:szCs w:val="20"/>
              </w:rPr>
              <w:t>b</w:t>
            </w:r>
          </w:p>
        </w:tc>
        <w:tc>
          <w:tcPr>
            <w:tcW w:w="484" w:type="pct"/>
          </w:tcPr>
          <w:p w14:paraId="494A138E"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39DD1131"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B8C35C1" w14:textId="77777777" w:rsidTr="00F22695">
        <w:tc>
          <w:tcPr>
            <w:tcW w:w="994" w:type="pct"/>
          </w:tcPr>
          <w:p w14:paraId="441A08AA"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South345</w:t>
            </w:r>
          </w:p>
        </w:tc>
        <w:tc>
          <w:tcPr>
            <w:tcW w:w="484" w:type="pct"/>
          </w:tcPr>
          <w:p w14:paraId="35CB359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FD43899"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791BFDB3" w14:textId="77777777" w:rsidTr="00F22695">
        <w:tc>
          <w:tcPr>
            <w:tcW w:w="994" w:type="pct"/>
          </w:tcPr>
          <w:p w14:paraId="6CF6DD5D" w14:textId="77777777" w:rsidR="00282040" w:rsidRPr="00282040" w:rsidRDefault="00282040" w:rsidP="00282040">
            <w:pPr>
              <w:spacing w:after="60"/>
              <w:rPr>
                <w:i/>
                <w:iCs/>
                <w:sz w:val="20"/>
                <w:szCs w:val="20"/>
              </w:rPr>
            </w:pPr>
            <w:r w:rsidRPr="00282040">
              <w:rPr>
                <w:i/>
                <w:iCs/>
                <w:sz w:val="20"/>
                <w:szCs w:val="20"/>
              </w:rPr>
              <w:t>hb</w:t>
            </w:r>
          </w:p>
        </w:tc>
        <w:tc>
          <w:tcPr>
            <w:tcW w:w="484" w:type="pct"/>
          </w:tcPr>
          <w:p w14:paraId="55973816"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54F953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0F09D3E6" w14:textId="77777777" w:rsidTr="00F22695">
        <w:tc>
          <w:tcPr>
            <w:tcW w:w="994" w:type="pct"/>
          </w:tcPr>
          <w:p w14:paraId="41E0A800"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84" w:type="pct"/>
          </w:tcPr>
          <w:p w14:paraId="6299D81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3041797"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712E272"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483" w:name="_Toc400526119"/>
      <w:bookmarkStart w:id="484" w:name="_Toc405534437"/>
      <w:bookmarkStart w:id="485" w:name="_Toc406570450"/>
      <w:bookmarkStart w:id="486" w:name="_Toc410910602"/>
      <w:bookmarkStart w:id="487" w:name="_Toc411841030"/>
      <w:bookmarkStart w:id="488" w:name="_Toc422146992"/>
      <w:bookmarkStart w:id="489" w:name="_Toc433020588"/>
      <w:bookmarkStart w:id="490" w:name="_Toc437262029"/>
      <w:bookmarkStart w:id="491" w:name="_Toc478375204"/>
      <w:bookmarkStart w:id="492" w:name="_Toc17706320"/>
      <w:commentRangeStart w:id="493"/>
      <w:commentRangeStart w:id="494"/>
      <w:r w:rsidRPr="00282040">
        <w:rPr>
          <w:b/>
          <w:snapToGrid w:val="0"/>
          <w:szCs w:val="20"/>
        </w:rPr>
        <w:lastRenderedPageBreak/>
        <w:t>3.5.2.3</w:t>
      </w:r>
      <w:commentRangeEnd w:id="493"/>
      <w:r w:rsidR="00F22695">
        <w:rPr>
          <w:rStyle w:val="CommentReference"/>
        </w:rPr>
        <w:commentReference w:id="493"/>
      </w:r>
      <w:commentRangeEnd w:id="494"/>
      <w:r w:rsidR="00DB310D">
        <w:rPr>
          <w:rStyle w:val="CommentReference"/>
        </w:rPr>
        <w:commentReference w:id="494"/>
      </w:r>
      <w:r w:rsidRPr="00282040">
        <w:rPr>
          <w:b/>
          <w:snapToGrid w:val="0"/>
          <w:szCs w:val="20"/>
        </w:rPr>
        <w:tab/>
        <w:t>Houston 345 kV Hub (Houston 345)</w:t>
      </w:r>
      <w:bookmarkEnd w:id="410"/>
      <w:bookmarkEnd w:id="483"/>
      <w:bookmarkEnd w:id="484"/>
      <w:bookmarkEnd w:id="485"/>
      <w:bookmarkEnd w:id="486"/>
      <w:bookmarkEnd w:id="487"/>
      <w:bookmarkEnd w:id="488"/>
      <w:bookmarkEnd w:id="489"/>
      <w:bookmarkEnd w:id="490"/>
      <w:bookmarkEnd w:id="491"/>
      <w:bookmarkEnd w:id="492"/>
    </w:p>
    <w:p w14:paraId="7A85D24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282040" w:rsidRPr="00282040" w14:paraId="74F462DD" w14:textId="77777777" w:rsidTr="00593E63">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7ADFF335" w14:textId="77777777" w:rsidR="00282040" w:rsidRPr="00282040" w:rsidRDefault="00282040" w:rsidP="00282040">
            <w:pPr>
              <w:jc w:val="center"/>
              <w:rPr>
                <w:rFonts w:ascii="Arial" w:eastAsia="Arial Unicode MS" w:hAnsi="Arial" w:cs="Arial"/>
                <w:sz w:val="20"/>
                <w:szCs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C82322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9CB3D1E" w14:textId="77777777" w:rsidR="00282040" w:rsidRPr="00282040" w:rsidRDefault="00282040" w:rsidP="00282040">
            <w:pPr>
              <w:jc w:val="center"/>
              <w:rPr>
                <w:rFonts w:ascii="Arial" w:eastAsia="Arial Unicode MS" w:hAnsi="Arial" w:cs="Arial"/>
                <w:sz w:val="20"/>
                <w:szCs w:val="20"/>
              </w:rPr>
            </w:pPr>
          </w:p>
        </w:tc>
      </w:tr>
      <w:tr w:rsidR="00282040" w:rsidRPr="00282040" w14:paraId="6079CFED" w14:textId="77777777" w:rsidTr="00593E63">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E81B69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3147887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04B187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BF77CC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EB1553" w:rsidRPr="00282040" w14:paraId="2961756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AB2CE" w14:textId="6F300E96" w:rsidR="00EB1553" w:rsidRPr="00282040" w:rsidRDefault="00EB1553" w:rsidP="00EB1553">
            <w:pPr>
              <w:jc w:val="right"/>
              <w:rPr>
                <w:rFonts w:ascii="Arial" w:eastAsia="Arial Unicode MS" w:hAnsi="Arial" w:cs="Arial"/>
                <w:sz w:val="20"/>
                <w:szCs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1A5E67" w14:textId="73FE50FF" w:rsidR="00EB1553" w:rsidRPr="00282040" w:rsidRDefault="00EB1553" w:rsidP="00EB1553">
            <w:pPr>
              <w:rPr>
                <w:rFonts w:ascii="Arial" w:eastAsia="Arial Unicode MS" w:hAnsi="Arial" w:cs="Arial"/>
                <w:sz w:val="20"/>
                <w:szCs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A47FE5" w14:textId="169D451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CB2BF0" w14:textId="0A8FF2B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035AA0C1"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E284E8" w14:textId="672836A3" w:rsidR="00EB1553" w:rsidRPr="00282040" w:rsidRDefault="00EB1553" w:rsidP="00EB1553">
            <w:pPr>
              <w:jc w:val="right"/>
              <w:rPr>
                <w:rFonts w:ascii="Arial" w:eastAsia="Arial Unicode MS" w:hAnsi="Arial" w:cs="Arial"/>
                <w:sz w:val="20"/>
                <w:szCs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11757F" w14:textId="7E315B17" w:rsidR="00EB1553" w:rsidRPr="00282040" w:rsidRDefault="00EB1553" w:rsidP="00EB1553">
            <w:pPr>
              <w:rPr>
                <w:rFonts w:ascii="Arial" w:eastAsia="Arial Unicode MS" w:hAnsi="Arial" w:cs="Arial"/>
                <w:sz w:val="20"/>
                <w:szCs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D57256" w14:textId="4C8F4A55"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9027FB" w14:textId="5B5F6213"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5E89EB2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D5B40D" w14:textId="0F04DE7A" w:rsidR="00EB1553" w:rsidRPr="00282040" w:rsidRDefault="00EB1553" w:rsidP="00EB1553">
            <w:pPr>
              <w:jc w:val="right"/>
              <w:rPr>
                <w:rFonts w:ascii="Arial" w:eastAsia="Arial Unicode MS" w:hAnsi="Arial" w:cs="Arial"/>
                <w:sz w:val="20"/>
                <w:szCs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692972" w14:textId="16BF7A3F" w:rsidR="00EB1553" w:rsidRPr="00282040" w:rsidRDefault="00EB1553" w:rsidP="00EB1553">
            <w:pPr>
              <w:rPr>
                <w:rFonts w:ascii="Arial" w:eastAsia="Arial Unicode MS" w:hAnsi="Arial" w:cs="Arial"/>
                <w:sz w:val="20"/>
                <w:szCs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67C245" w14:textId="7AC4210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94B253" w14:textId="3380710F"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608F23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0EF834" w14:textId="3F141C1E" w:rsidR="00EB1553" w:rsidRPr="00282040" w:rsidRDefault="00EB1553" w:rsidP="00EB1553">
            <w:pPr>
              <w:jc w:val="right"/>
              <w:rPr>
                <w:rFonts w:ascii="Arial" w:eastAsia="Arial Unicode MS" w:hAnsi="Arial" w:cs="Arial"/>
                <w:sz w:val="20"/>
                <w:szCs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54D635" w14:textId="44BA5254" w:rsidR="00EB1553" w:rsidRPr="00282040" w:rsidRDefault="00EB1553" w:rsidP="00EB1553">
            <w:pPr>
              <w:rPr>
                <w:rFonts w:ascii="Arial" w:eastAsia="Arial Unicode MS" w:hAnsi="Arial" w:cs="Arial"/>
                <w:sz w:val="20"/>
                <w:szCs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AA77B5" w14:textId="6A628DFF"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BF4D66" w14:textId="128D650F"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F1A0DE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41B9C4" w14:textId="765655D2" w:rsidR="00EB1553" w:rsidRPr="00282040" w:rsidRDefault="00EB1553" w:rsidP="00EB1553">
            <w:pPr>
              <w:jc w:val="right"/>
              <w:rPr>
                <w:rFonts w:ascii="Arial" w:eastAsia="Arial Unicode MS" w:hAnsi="Arial" w:cs="Arial"/>
                <w:sz w:val="20"/>
                <w:szCs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808978" w14:textId="22CCA91D" w:rsidR="00EB1553" w:rsidRPr="00282040" w:rsidRDefault="00EB1553" w:rsidP="00EB1553">
            <w:pPr>
              <w:rPr>
                <w:rFonts w:ascii="Arial" w:eastAsia="Arial Unicode MS" w:hAnsi="Arial" w:cs="Arial"/>
                <w:sz w:val="20"/>
                <w:szCs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267E68" w14:textId="7BDDE1D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CC565D" w14:textId="301D519A"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765C784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4CBEE" w14:textId="236EEE47" w:rsidR="00EB1553" w:rsidRPr="00282040" w:rsidRDefault="00EB1553" w:rsidP="00EB1553">
            <w:pPr>
              <w:jc w:val="right"/>
              <w:rPr>
                <w:rFonts w:ascii="Arial" w:eastAsia="Arial Unicode MS" w:hAnsi="Arial" w:cs="Arial"/>
                <w:sz w:val="20"/>
                <w:szCs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606851" w14:textId="34645511" w:rsidR="00EB1553" w:rsidRPr="00282040" w:rsidRDefault="00EB1553" w:rsidP="00EB1553">
            <w:pPr>
              <w:rPr>
                <w:rFonts w:ascii="Arial" w:eastAsia="Arial Unicode MS" w:hAnsi="Arial" w:cs="Arial"/>
                <w:sz w:val="20"/>
                <w:szCs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EB2C2" w14:textId="5637D9D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C9352" w14:textId="604F46B7"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AB2D02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7ED3D8" w14:textId="51DC8188" w:rsidR="00EB1553" w:rsidRPr="00282040" w:rsidRDefault="00EB1553" w:rsidP="00EB1553">
            <w:pPr>
              <w:jc w:val="right"/>
              <w:rPr>
                <w:rFonts w:ascii="Arial" w:eastAsia="Arial Unicode MS" w:hAnsi="Arial" w:cs="Arial"/>
                <w:sz w:val="20"/>
                <w:szCs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1EB26" w14:textId="3399CDF5" w:rsidR="00EB1553" w:rsidRPr="00282040" w:rsidRDefault="00EB1553" w:rsidP="00EB1553">
            <w:pPr>
              <w:rPr>
                <w:rFonts w:ascii="Arial" w:eastAsia="Arial Unicode MS" w:hAnsi="Arial" w:cs="Arial"/>
                <w:sz w:val="20"/>
                <w:szCs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F6D6F1" w14:textId="5B3EEE6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08FA0" w14:textId="66E1775C"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AFFB12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E9537E" w14:textId="71C8491B" w:rsidR="00EB1553" w:rsidRPr="00282040" w:rsidRDefault="00EB1553" w:rsidP="00EB1553">
            <w:pPr>
              <w:jc w:val="right"/>
              <w:rPr>
                <w:rFonts w:ascii="Arial" w:eastAsia="Arial Unicode MS" w:hAnsi="Arial" w:cs="Arial"/>
                <w:sz w:val="20"/>
                <w:szCs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35005C" w14:textId="219A83F2" w:rsidR="00EB1553" w:rsidRPr="00282040" w:rsidRDefault="00EB1553" w:rsidP="00EB1553">
            <w:pPr>
              <w:rPr>
                <w:rFonts w:ascii="Arial" w:eastAsia="Arial Unicode MS" w:hAnsi="Arial" w:cs="Arial"/>
                <w:sz w:val="20"/>
                <w:szCs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5B9F5D" w14:textId="73CAF629"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FD99BD" w14:textId="1193A94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A7068B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C795D" w14:textId="2D9B2E93" w:rsidR="00EB1553" w:rsidRPr="00282040" w:rsidRDefault="00EB1553" w:rsidP="00EB1553">
            <w:pPr>
              <w:jc w:val="right"/>
              <w:rPr>
                <w:rFonts w:ascii="Arial" w:eastAsia="Arial Unicode MS" w:hAnsi="Arial" w:cs="Arial"/>
                <w:sz w:val="20"/>
                <w:szCs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08CE35" w14:textId="528DFE61" w:rsidR="00EB1553" w:rsidRPr="00282040" w:rsidRDefault="00EB1553" w:rsidP="00EB1553">
            <w:pPr>
              <w:rPr>
                <w:rFonts w:ascii="Arial" w:eastAsia="Arial Unicode MS" w:hAnsi="Arial" w:cs="Arial"/>
                <w:sz w:val="20"/>
                <w:szCs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DBB6F8" w14:textId="2FCDB26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0741B3" w14:textId="2EB250C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6BA7E4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6EE61C" w14:textId="2829174B" w:rsidR="00EB1553" w:rsidRPr="00282040" w:rsidRDefault="00EB1553" w:rsidP="00EB1553">
            <w:pPr>
              <w:jc w:val="right"/>
              <w:rPr>
                <w:rFonts w:ascii="Arial" w:eastAsia="Arial Unicode MS" w:hAnsi="Arial" w:cs="Arial"/>
                <w:sz w:val="20"/>
                <w:szCs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7EBD00" w14:textId="0D6E781F" w:rsidR="00EB1553" w:rsidRPr="00282040" w:rsidRDefault="00EB1553" w:rsidP="00EB1553">
            <w:pPr>
              <w:rPr>
                <w:rFonts w:ascii="Arial" w:eastAsia="Arial Unicode MS" w:hAnsi="Arial" w:cs="Arial"/>
                <w:sz w:val="20"/>
                <w:szCs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259A5E" w14:textId="2513FD42"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9FDB2C" w14:textId="7084F94C"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9BCBC0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F02178" w14:textId="5CC59795" w:rsidR="00EB1553" w:rsidRPr="00282040" w:rsidRDefault="00EB1553" w:rsidP="00EB1553">
            <w:pPr>
              <w:jc w:val="right"/>
              <w:rPr>
                <w:rFonts w:ascii="Arial" w:eastAsia="Arial Unicode MS" w:hAnsi="Arial" w:cs="Arial"/>
                <w:sz w:val="20"/>
                <w:szCs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40CB3D" w14:textId="114B7800" w:rsidR="00EB1553" w:rsidRPr="00282040" w:rsidRDefault="00EB1553" w:rsidP="00EB1553">
            <w:pPr>
              <w:rPr>
                <w:rFonts w:ascii="Arial" w:eastAsia="Arial Unicode MS" w:hAnsi="Arial" w:cs="Arial"/>
                <w:sz w:val="20"/>
                <w:szCs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C1CA69" w14:textId="2660AAE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7F03AB" w14:textId="52952B15"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0159A9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86D4D3" w14:textId="6040E9C0" w:rsidR="00EB1553" w:rsidRPr="00282040" w:rsidRDefault="00EB1553" w:rsidP="00EB1553">
            <w:pPr>
              <w:jc w:val="right"/>
              <w:rPr>
                <w:rFonts w:ascii="Arial" w:eastAsia="Arial Unicode MS" w:hAnsi="Arial" w:cs="Arial"/>
                <w:sz w:val="20"/>
                <w:szCs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9F92E5" w14:textId="7FC0A507" w:rsidR="00EB1553" w:rsidRPr="00282040" w:rsidRDefault="00EB1553" w:rsidP="00EB1553">
            <w:pPr>
              <w:rPr>
                <w:rFonts w:ascii="Arial" w:eastAsia="Arial Unicode MS" w:hAnsi="Arial" w:cs="Arial"/>
                <w:sz w:val="20"/>
                <w:szCs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D338ED" w14:textId="2912AF1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3BBEDB" w14:textId="53D6099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F9CB34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D98F0B" w14:textId="266059E1" w:rsidR="00EB1553" w:rsidRPr="00282040" w:rsidRDefault="00EB1553" w:rsidP="00EB1553">
            <w:pPr>
              <w:jc w:val="right"/>
              <w:rPr>
                <w:rFonts w:ascii="Arial" w:eastAsia="Arial Unicode MS" w:hAnsi="Arial" w:cs="Arial"/>
                <w:sz w:val="20"/>
                <w:szCs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516534" w14:textId="0B1A598B" w:rsidR="00EB1553" w:rsidRPr="00282040" w:rsidRDefault="00EB1553" w:rsidP="00EB1553">
            <w:pPr>
              <w:rPr>
                <w:rFonts w:ascii="Arial" w:eastAsia="Arial Unicode MS" w:hAnsi="Arial" w:cs="Arial"/>
                <w:sz w:val="20"/>
                <w:szCs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A424F3" w14:textId="009E875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2A6CCD" w14:textId="157AFCEE"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2B355BD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95F36C" w14:textId="563538FB" w:rsidR="00EB1553" w:rsidRPr="00282040" w:rsidRDefault="00EB1553" w:rsidP="00EB1553">
            <w:pPr>
              <w:jc w:val="right"/>
              <w:rPr>
                <w:rFonts w:ascii="Arial" w:eastAsia="Arial Unicode MS" w:hAnsi="Arial" w:cs="Arial"/>
                <w:sz w:val="20"/>
                <w:szCs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A84729" w14:textId="3D7B5BDA" w:rsidR="00EB1553" w:rsidRPr="00282040" w:rsidRDefault="00EB1553" w:rsidP="00EB1553">
            <w:pPr>
              <w:rPr>
                <w:rFonts w:ascii="Arial" w:eastAsia="Arial Unicode MS" w:hAnsi="Arial" w:cs="Arial"/>
                <w:sz w:val="20"/>
                <w:szCs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BEA9F8" w14:textId="76A74E3C"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B39CD" w14:textId="159956C9"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3E156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11364D" w14:textId="28E7C7DF" w:rsidR="00EB1553" w:rsidRPr="00282040" w:rsidRDefault="00EB1553" w:rsidP="00EB1553">
            <w:pPr>
              <w:jc w:val="right"/>
              <w:rPr>
                <w:rFonts w:ascii="Arial" w:eastAsia="Arial Unicode MS" w:hAnsi="Arial" w:cs="Arial"/>
                <w:sz w:val="20"/>
                <w:szCs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CF0BA" w14:textId="0A657920" w:rsidR="00EB1553" w:rsidRPr="00282040" w:rsidRDefault="00EB1553" w:rsidP="00EB1553">
            <w:pPr>
              <w:rPr>
                <w:rFonts w:ascii="Arial" w:eastAsia="Arial Unicode MS" w:hAnsi="Arial" w:cs="Arial"/>
                <w:sz w:val="20"/>
                <w:szCs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8BF7B8" w14:textId="65BF6A2C"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B3A1F" w14:textId="23D5BA8B"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D3FAD5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BDA962" w14:textId="266B1606" w:rsidR="00EB1553" w:rsidRPr="00282040" w:rsidRDefault="00EB1553" w:rsidP="00EB1553">
            <w:pPr>
              <w:jc w:val="right"/>
              <w:rPr>
                <w:rFonts w:ascii="Arial" w:eastAsia="Arial Unicode MS" w:hAnsi="Arial" w:cs="Arial"/>
                <w:sz w:val="20"/>
                <w:szCs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17D75D" w14:textId="19ED7960" w:rsidR="00EB1553" w:rsidRPr="00282040" w:rsidRDefault="00EB1553" w:rsidP="00EB1553">
            <w:pPr>
              <w:rPr>
                <w:rFonts w:ascii="Arial" w:eastAsia="Arial Unicode MS" w:hAnsi="Arial" w:cs="Arial"/>
                <w:sz w:val="20"/>
                <w:szCs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ADDE8F" w14:textId="6EC1C492"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FCA47" w14:textId="622D1238"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7CE77A2"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A524D" w14:textId="65F6BEDA" w:rsidR="00EB1553" w:rsidRPr="00282040" w:rsidRDefault="00EB1553" w:rsidP="00EB1553">
            <w:pPr>
              <w:jc w:val="right"/>
              <w:rPr>
                <w:rFonts w:ascii="Arial" w:eastAsia="Arial Unicode MS" w:hAnsi="Arial" w:cs="Arial"/>
                <w:sz w:val="20"/>
                <w:szCs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64306F" w14:textId="3A4D87CD" w:rsidR="00EB1553" w:rsidRPr="00282040" w:rsidRDefault="00EB1553" w:rsidP="00EB1553">
            <w:pPr>
              <w:rPr>
                <w:rFonts w:ascii="Arial" w:eastAsia="Arial Unicode MS" w:hAnsi="Arial" w:cs="Arial"/>
                <w:sz w:val="20"/>
                <w:szCs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A2F1B6" w14:textId="2C00B04F"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1F8F6F" w14:textId="783E47A2"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ECE1F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D04152" w14:textId="5CE1AFEB" w:rsidR="00EB1553" w:rsidRPr="00282040" w:rsidRDefault="00EB1553" w:rsidP="00EB1553">
            <w:pPr>
              <w:jc w:val="right"/>
              <w:rPr>
                <w:rFonts w:ascii="Arial" w:eastAsia="Arial Unicode MS" w:hAnsi="Arial" w:cs="Arial"/>
                <w:sz w:val="20"/>
                <w:szCs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6947E" w14:textId="3AF7D778" w:rsidR="00EB1553" w:rsidRPr="00282040" w:rsidRDefault="00EB1553" w:rsidP="00EB1553">
            <w:pPr>
              <w:rPr>
                <w:rFonts w:ascii="Arial" w:eastAsia="Arial Unicode MS" w:hAnsi="Arial" w:cs="Arial"/>
                <w:sz w:val="20"/>
                <w:szCs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5B9E55" w14:textId="3924B9C8"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D606C3" w14:textId="536765C9"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0382CAE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8F3EB1" w14:textId="0989B561" w:rsidR="00EB1553" w:rsidRPr="00282040" w:rsidRDefault="00EB1553" w:rsidP="00EB1553">
            <w:pPr>
              <w:jc w:val="right"/>
              <w:rPr>
                <w:rFonts w:ascii="Arial" w:eastAsia="Arial Unicode MS" w:hAnsi="Arial" w:cs="Arial"/>
                <w:sz w:val="20"/>
                <w:szCs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64E65E" w14:textId="31F18470" w:rsidR="00EB1553" w:rsidRPr="00282040" w:rsidRDefault="00EB1553" w:rsidP="00EB1553">
            <w:pPr>
              <w:rPr>
                <w:rFonts w:ascii="Arial" w:eastAsia="Arial Unicode MS" w:hAnsi="Arial" w:cs="Arial"/>
                <w:sz w:val="20"/>
                <w:szCs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E6645D" w14:textId="5A7BD36F"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A510D0" w14:textId="3AE2B4E4"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D48927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AF3432" w14:textId="5DE6EC15" w:rsidR="00EB1553" w:rsidRPr="00282040" w:rsidRDefault="00EB1553" w:rsidP="00EB1553">
            <w:pPr>
              <w:jc w:val="right"/>
              <w:rPr>
                <w:rFonts w:ascii="Arial" w:eastAsia="Arial Unicode MS" w:hAnsi="Arial" w:cs="Arial"/>
                <w:sz w:val="20"/>
                <w:szCs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723D0E" w14:textId="1DC91470" w:rsidR="00EB1553" w:rsidRPr="00282040" w:rsidRDefault="00EB1553" w:rsidP="00EB1553">
            <w:pPr>
              <w:rPr>
                <w:rFonts w:ascii="Arial" w:eastAsia="Arial Unicode MS" w:hAnsi="Arial" w:cs="Arial"/>
                <w:sz w:val="20"/>
                <w:szCs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D023A" w14:textId="174BE324"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6B3122" w14:textId="4F45C2B0"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bl>
    <w:p w14:paraId="742779AD" w14:textId="77777777" w:rsidR="00282040" w:rsidRPr="00282040" w:rsidRDefault="00282040" w:rsidP="00282040">
      <w:pPr>
        <w:ind w:left="720" w:hanging="720"/>
        <w:rPr>
          <w:iCs/>
          <w:szCs w:val="20"/>
        </w:rPr>
      </w:pPr>
    </w:p>
    <w:p w14:paraId="2973E69F"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E63368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1F2EDD6A"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Houston345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Houston345,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63F0EA39"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Houston345</w:t>
      </w:r>
      <w:r w:rsidRPr="00282040">
        <w:rPr>
          <w:b/>
          <w:bCs/>
          <w:szCs w:val="20"/>
        </w:rPr>
        <w:t>≠0</w:t>
      </w:r>
    </w:p>
    <w:p w14:paraId="2C5667D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Houston345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Houston345</w:t>
      </w:r>
      <w:r w:rsidRPr="00282040">
        <w:rPr>
          <w:b/>
          <w:bCs/>
          <w:szCs w:val="20"/>
        </w:rPr>
        <w:t>=0</w:t>
      </w:r>
    </w:p>
    <w:p w14:paraId="09D9B856" w14:textId="77777777" w:rsidR="00282040" w:rsidRPr="00282040" w:rsidRDefault="00282040" w:rsidP="00282040">
      <w:pPr>
        <w:spacing w:after="240"/>
        <w:rPr>
          <w:szCs w:val="20"/>
        </w:rPr>
      </w:pPr>
      <w:r w:rsidRPr="00282040">
        <w:rPr>
          <w:szCs w:val="20"/>
        </w:rPr>
        <w:t>Where:</w:t>
      </w:r>
    </w:p>
    <w:p w14:paraId="008174F1"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Houston345,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Houston345, c</w:t>
      </w:r>
      <w:r w:rsidRPr="00282040">
        <w:rPr>
          <w:bCs/>
          <w:szCs w:val="20"/>
        </w:rPr>
        <w:t>)</w:t>
      </w:r>
    </w:p>
    <w:p w14:paraId="016FEFC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Houston345, c</w:t>
      </w:r>
      <w:r w:rsidRPr="00282040">
        <w:rPr>
          <w:bCs/>
          <w:i/>
          <w:szCs w:val="20"/>
        </w:rPr>
        <w:t xml:space="preserve"> </w:t>
      </w:r>
      <w:r w:rsidRPr="00282040">
        <w:rPr>
          <w:bCs/>
          <w:szCs w:val="20"/>
        </w:rPr>
        <w:t xml:space="preserve">* DASF </w:t>
      </w:r>
      <w:r w:rsidRPr="00282040">
        <w:rPr>
          <w:bCs/>
          <w:i/>
          <w:szCs w:val="20"/>
          <w:vertAlign w:val="subscript"/>
        </w:rPr>
        <w:t>pb, hb, Houston345, c</w:t>
      </w:r>
      <w:r w:rsidRPr="00282040">
        <w:rPr>
          <w:bCs/>
          <w:szCs w:val="20"/>
        </w:rPr>
        <w:t>)</w:t>
      </w:r>
    </w:p>
    <w:p w14:paraId="3E4EA84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lastRenderedPageBreak/>
        <w:t>HUBDF</w:t>
      </w:r>
      <w:r w:rsidRPr="00282040">
        <w:rPr>
          <w:bCs/>
          <w:i/>
          <w:szCs w:val="20"/>
        </w:rPr>
        <w:t xml:space="preserve"> </w:t>
      </w:r>
      <w:r w:rsidRPr="00282040">
        <w:rPr>
          <w:bCs/>
          <w:i/>
          <w:szCs w:val="20"/>
          <w:vertAlign w:val="subscript"/>
        </w:rPr>
        <w:t>hb, Houston345,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Houston345,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Houston345, c</w:t>
      </w:r>
      <w:r w:rsidRPr="00282040">
        <w:rPr>
          <w:bCs/>
          <w:szCs w:val="20"/>
        </w:rPr>
        <w:t>)</w:t>
      </w:r>
    </w:p>
    <w:p w14:paraId="6A9A31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Houston345,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Houston345,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Houston345, c</w:t>
      </w:r>
      <w:r w:rsidRPr="00282040">
        <w:rPr>
          <w:bCs/>
          <w:szCs w:val="20"/>
        </w:rPr>
        <w:t>)</w:t>
      </w:r>
    </w:p>
    <w:p w14:paraId="386AB3BA"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282040" w:rsidRPr="00282040" w14:paraId="1AB54AC7" w14:textId="77777777" w:rsidTr="00593E63">
        <w:trPr>
          <w:tblHeader/>
        </w:trPr>
        <w:tc>
          <w:tcPr>
            <w:tcW w:w="1043" w:type="pct"/>
          </w:tcPr>
          <w:p w14:paraId="707DBC6F" w14:textId="77777777" w:rsidR="00282040" w:rsidRPr="00282040" w:rsidRDefault="00282040" w:rsidP="00282040">
            <w:pPr>
              <w:spacing w:after="120"/>
              <w:rPr>
                <w:b/>
                <w:iCs/>
                <w:sz w:val="20"/>
                <w:szCs w:val="20"/>
              </w:rPr>
            </w:pPr>
            <w:r w:rsidRPr="00282040">
              <w:rPr>
                <w:b/>
                <w:iCs/>
                <w:sz w:val="20"/>
                <w:szCs w:val="20"/>
              </w:rPr>
              <w:t>Variable</w:t>
            </w:r>
          </w:p>
        </w:tc>
        <w:tc>
          <w:tcPr>
            <w:tcW w:w="494" w:type="pct"/>
          </w:tcPr>
          <w:p w14:paraId="22B2F4AC"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4661382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2648D301" w14:textId="77777777" w:rsidTr="00593E63">
        <w:tc>
          <w:tcPr>
            <w:tcW w:w="1043" w:type="pct"/>
          </w:tcPr>
          <w:p w14:paraId="380276C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Houston345</w:t>
            </w:r>
          </w:p>
        </w:tc>
        <w:tc>
          <w:tcPr>
            <w:tcW w:w="494" w:type="pct"/>
          </w:tcPr>
          <w:p w14:paraId="5192A85F"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25231B0"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25890A0" w14:textId="77777777" w:rsidTr="00593E63">
        <w:tc>
          <w:tcPr>
            <w:tcW w:w="1043" w:type="pct"/>
          </w:tcPr>
          <w:p w14:paraId="52D38B55" w14:textId="77777777" w:rsidR="00282040" w:rsidRPr="00282040" w:rsidRDefault="00282040" w:rsidP="00282040">
            <w:pPr>
              <w:spacing w:after="60"/>
              <w:rPr>
                <w:iCs/>
                <w:sz w:val="20"/>
                <w:szCs w:val="20"/>
              </w:rPr>
            </w:pPr>
            <w:r w:rsidRPr="00282040">
              <w:rPr>
                <w:iCs/>
                <w:sz w:val="20"/>
                <w:szCs w:val="20"/>
              </w:rPr>
              <w:t>DASL</w:t>
            </w:r>
          </w:p>
        </w:tc>
        <w:tc>
          <w:tcPr>
            <w:tcW w:w="494" w:type="pct"/>
          </w:tcPr>
          <w:p w14:paraId="18950EA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2960D1A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6E7390FD" w14:textId="77777777" w:rsidTr="00593E63">
        <w:tc>
          <w:tcPr>
            <w:tcW w:w="1043" w:type="pct"/>
          </w:tcPr>
          <w:p w14:paraId="1AB0F523"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94" w:type="pct"/>
          </w:tcPr>
          <w:p w14:paraId="11B8FD3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0D7B626"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5108610" w14:textId="77777777" w:rsidTr="00593E63">
        <w:tc>
          <w:tcPr>
            <w:tcW w:w="1043" w:type="pct"/>
          </w:tcPr>
          <w:p w14:paraId="628E3B29"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Houston345,c</w:t>
            </w:r>
          </w:p>
        </w:tc>
        <w:tc>
          <w:tcPr>
            <w:tcW w:w="494" w:type="pct"/>
          </w:tcPr>
          <w:p w14:paraId="0580860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EA1ED12"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775B1A7" w14:textId="77777777" w:rsidTr="00593E63">
        <w:tc>
          <w:tcPr>
            <w:tcW w:w="1043" w:type="pct"/>
          </w:tcPr>
          <w:p w14:paraId="35F3C1F8"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hb,Houston345,c</w:t>
            </w:r>
          </w:p>
        </w:tc>
        <w:tc>
          <w:tcPr>
            <w:tcW w:w="494" w:type="pct"/>
          </w:tcPr>
          <w:p w14:paraId="63651CB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90C49BD"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F1666F0" w14:textId="77777777" w:rsidTr="00593E63">
        <w:tc>
          <w:tcPr>
            <w:tcW w:w="1043" w:type="pct"/>
          </w:tcPr>
          <w:p w14:paraId="692D0CE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pb,hb,Houston345,c</w:t>
            </w:r>
          </w:p>
        </w:tc>
        <w:tc>
          <w:tcPr>
            <w:tcW w:w="494" w:type="pct"/>
          </w:tcPr>
          <w:p w14:paraId="00553E2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13E5381"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C495873" w14:textId="77777777" w:rsidTr="00593E63">
        <w:tc>
          <w:tcPr>
            <w:tcW w:w="1043" w:type="pct"/>
          </w:tcPr>
          <w:p w14:paraId="0977DCB5"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Houston345,c</w:t>
            </w:r>
          </w:p>
        </w:tc>
        <w:tc>
          <w:tcPr>
            <w:tcW w:w="494" w:type="pct"/>
          </w:tcPr>
          <w:p w14:paraId="565AC53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34D01C2"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1BC56B76" w14:textId="77777777" w:rsidTr="00593E63">
        <w:tc>
          <w:tcPr>
            <w:tcW w:w="1043" w:type="pct"/>
          </w:tcPr>
          <w:p w14:paraId="54D3200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Houston345,c</w:t>
            </w:r>
          </w:p>
        </w:tc>
        <w:tc>
          <w:tcPr>
            <w:tcW w:w="494" w:type="pct"/>
          </w:tcPr>
          <w:p w14:paraId="4281585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72684E6"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2CEB088D" w14:textId="77777777" w:rsidTr="00593E63">
        <w:tc>
          <w:tcPr>
            <w:tcW w:w="1043" w:type="pct"/>
          </w:tcPr>
          <w:p w14:paraId="7FB843BD" w14:textId="77777777" w:rsidR="00282040" w:rsidRPr="00282040" w:rsidRDefault="00282040" w:rsidP="00282040">
            <w:pPr>
              <w:spacing w:after="60"/>
              <w:rPr>
                <w:iCs/>
                <w:sz w:val="20"/>
                <w:szCs w:val="20"/>
              </w:rPr>
            </w:pPr>
            <w:r w:rsidRPr="00282040">
              <w:rPr>
                <w:i/>
                <w:iCs/>
                <w:sz w:val="20"/>
                <w:szCs w:val="20"/>
              </w:rPr>
              <w:t>pb</w:t>
            </w:r>
          </w:p>
        </w:tc>
        <w:tc>
          <w:tcPr>
            <w:tcW w:w="494" w:type="pct"/>
          </w:tcPr>
          <w:p w14:paraId="5B0B9A8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7330F9E"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F9D4FA" w14:textId="77777777" w:rsidTr="00593E63">
        <w:tc>
          <w:tcPr>
            <w:tcW w:w="1043" w:type="pct"/>
          </w:tcPr>
          <w:p w14:paraId="4FB3CF21"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Houston345,c</w:t>
            </w:r>
          </w:p>
        </w:tc>
        <w:tc>
          <w:tcPr>
            <w:tcW w:w="494" w:type="pct"/>
          </w:tcPr>
          <w:p w14:paraId="401E10E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C7A9D85"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07A1041" w14:textId="77777777" w:rsidTr="00593E63">
        <w:tc>
          <w:tcPr>
            <w:tcW w:w="1043" w:type="pct"/>
          </w:tcPr>
          <w:p w14:paraId="196C569C" w14:textId="77777777" w:rsidR="00282040" w:rsidRPr="00282040" w:rsidRDefault="00282040" w:rsidP="00282040">
            <w:pPr>
              <w:spacing w:after="60"/>
              <w:rPr>
                <w:i/>
                <w:iCs/>
                <w:sz w:val="20"/>
                <w:szCs w:val="20"/>
                <w:vertAlign w:val="subscript"/>
              </w:rPr>
            </w:pPr>
            <w:r w:rsidRPr="00282040">
              <w:rPr>
                <w:i/>
                <w:iCs/>
                <w:sz w:val="20"/>
                <w:szCs w:val="20"/>
              </w:rPr>
              <w:t>hb</w:t>
            </w:r>
          </w:p>
        </w:tc>
        <w:tc>
          <w:tcPr>
            <w:tcW w:w="494" w:type="pct"/>
          </w:tcPr>
          <w:p w14:paraId="6C4365B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0A18BB8"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6EAFCA0D" w14:textId="77777777" w:rsidTr="00593E63">
        <w:tc>
          <w:tcPr>
            <w:tcW w:w="1043" w:type="pct"/>
          </w:tcPr>
          <w:p w14:paraId="65CE2B35"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Houston345</w:t>
            </w:r>
          </w:p>
        </w:tc>
        <w:tc>
          <w:tcPr>
            <w:tcW w:w="494" w:type="pct"/>
          </w:tcPr>
          <w:p w14:paraId="315C86C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5ABE653"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3BAE5C6F" w14:textId="77777777" w:rsidTr="00593E63">
        <w:tc>
          <w:tcPr>
            <w:tcW w:w="1043" w:type="pct"/>
          </w:tcPr>
          <w:p w14:paraId="68E754FF"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Houston345,c</w:t>
            </w:r>
          </w:p>
        </w:tc>
        <w:tc>
          <w:tcPr>
            <w:tcW w:w="494" w:type="pct"/>
          </w:tcPr>
          <w:p w14:paraId="0DB4B9A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9429DD8"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0EAEF4C6" w14:textId="77777777" w:rsidTr="00593E63">
        <w:tc>
          <w:tcPr>
            <w:tcW w:w="1043" w:type="pct"/>
            <w:tcBorders>
              <w:top w:val="single" w:sz="4" w:space="0" w:color="auto"/>
              <w:left w:val="single" w:sz="4" w:space="0" w:color="auto"/>
              <w:bottom w:val="single" w:sz="4" w:space="0" w:color="auto"/>
              <w:right w:val="single" w:sz="4" w:space="0" w:color="auto"/>
            </w:tcBorders>
          </w:tcPr>
          <w:p w14:paraId="2B1CD68F" w14:textId="77777777" w:rsidR="00282040" w:rsidRPr="00282040" w:rsidRDefault="00282040" w:rsidP="00282040">
            <w:pPr>
              <w:spacing w:after="60"/>
              <w:rPr>
                <w:i/>
                <w:iCs/>
                <w:sz w:val="20"/>
                <w:szCs w:val="20"/>
              </w:rPr>
            </w:pPr>
            <w:r w:rsidRPr="00282040">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0C5FE353"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5A0A38B"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8F10B45" w14:textId="77777777" w:rsidR="00282040" w:rsidRPr="00282040" w:rsidRDefault="00282040" w:rsidP="00282040">
      <w:pPr>
        <w:spacing w:before="240" w:after="240"/>
        <w:ind w:left="720" w:hanging="720"/>
        <w:rPr>
          <w:iCs/>
          <w:szCs w:val="20"/>
        </w:rPr>
      </w:pPr>
      <w:bookmarkStart w:id="495" w:name="_Toc204048527"/>
      <w:r w:rsidRPr="00282040">
        <w:rPr>
          <w:iCs/>
          <w:szCs w:val="20"/>
        </w:rPr>
        <w:t>(4)</w:t>
      </w:r>
      <w:r w:rsidRPr="00282040">
        <w:rPr>
          <w:iCs/>
          <w:szCs w:val="20"/>
        </w:rPr>
        <w:tab/>
        <w:t>The Real-Time Settlement Point Price of the Hub for a given 15-minute Settlement Interval is calculated as follows:</w:t>
      </w:r>
    </w:p>
    <w:p w14:paraId="024A50E1"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Max [-$251, (</w:t>
      </w:r>
      <w:del w:id="496" w:author="ERCOT" w:date="2019-12-20T11:13:00Z">
        <w:r w:rsidRPr="00282040" w:rsidDel="00522E54">
          <w:rPr>
            <w:b/>
            <w:bCs/>
          </w:rPr>
          <w:delText xml:space="preserve">RTRSVPOR + </w:delText>
        </w:r>
      </w:del>
      <w:r w:rsidRPr="00282040">
        <w:rPr>
          <w:b/>
          <w:bCs/>
        </w:rPr>
        <w:t xml:space="preserve">RTRDP + </w:t>
      </w:r>
    </w:p>
    <w:p w14:paraId="780D700C"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3ECD85FA">
          <v:shape id="_x0000_i1051" type="#_x0000_t75" style="width:14.25pt;height:21.75pt" o:ole="">
            <v:imagedata r:id="rId26" o:title=""/>
          </v:shape>
          <o:OLEObject Type="Embed" ProgID="Equation.3" ShapeID="_x0000_i1051" DrawAspect="Content" ObjectID="_1666765940" r:id="rId45"/>
        </w:object>
      </w:r>
      <w:r w:rsidRPr="00282040">
        <w:rPr>
          <w:b/>
          <w:bCs/>
        </w:rPr>
        <w:t xml:space="preserve">(HUBDF </w:t>
      </w:r>
      <w:r w:rsidRPr="00282040">
        <w:rPr>
          <w:bCs/>
          <w:i/>
          <w:vertAlign w:val="subscript"/>
        </w:rPr>
        <w:t>hb, Houston345</w:t>
      </w:r>
      <w:r w:rsidRPr="00282040">
        <w:rPr>
          <w:bCs/>
        </w:rPr>
        <w:t xml:space="preserve"> </w:t>
      </w:r>
      <w:r w:rsidRPr="00282040">
        <w:rPr>
          <w:b/>
          <w:bCs/>
        </w:rPr>
        <w:t>* (</w:t>
      </w:r>
      <w:r w:rsidRPr="00282040">
        <w:rPr>
          <w:b/>
          <w:bCs/>
          <w:position w:val="-22"/>
        </w:rPr>
        <w:object w:dxaOrig="225" w:dyaOrig="450" w14:anchorId="6D99A853">
          <v:shape id="_x0000_i1052" type="#_x0000_t75" style="width:14.25pt;height:21.75pt" o:ole="">
            <v:imagedata r:id="rId28" o:title=""/>
          </v:shape>
          <o:OLEObject Type="Embed" ProgID="Equation.3" ShapeID="_x0000_i1052" DrawAspect="Content" ObjectID="_1666765941" r:id="rId46"/>
        </w:object>
      </w:r>
      <w:r w:rsidRPr="00282040">
        <w:rPr>
          <w:b/>
          <w:bCs/>
        </w:rPr>
        <w:t xml:space="preserve">(RTHBP </w:t>
      </w:r>
      <w:r w:rsidRPr="00282040">
        <w:rPr>
          <w:bCs/>
          <w:i/>
          <w:vertAlign w:val="subscript"/>
        </w:rPr>
        <w:t>hb, Houston345, y</w:t>
      </w:r>
      <w:r w:rsidRPr="00282040">
        <w:rPr>
          <w:bCs/>
        </w:rPr>
        <w:t xml:space="preserve"> </w:t>
      </w:r>
      <w:r w:rsidRPr="00282040">
        <w:rPr>
          <w:b/>
          <w:bCs/>
        </w:rPr>
        <w:t xml:space="preserve">* </w:t>
      </w:r>
    </w:p>
    <w:p w14:paraId="369071E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3ADB768F">
          <v:shape id="_x0000_i1053" type="#_x0000_t75" style="width:14.25pt;height:21.75pt" o:ole="">
            <v:imagedata r:id="rId30" o:title=""/>
          </v:shape>
          <o:OLEObject Type="Embed" ProgID="Equation.3" ShapeID="_x0000_i1053" DrawAspect="Content" ObjectID="_1666765942" r:id="rId47"/>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Houston345</w:t>
      </w:r>
      <w:r w:rsidRPr="00282040">
        <w:rPr>
          <w:b/>
          <w:bCs/>
        </w:rPr>
        <w:t>≠0</w:t>
      </w:r>
    </w:p>
    <w:p w14:paraId="5E6F5B5A" w14:textId="77777777" w:rsidR="00282040" w:rsidRPr="00282040" w:rsidRDefault="00282040" w:rsidP="00282040">
      <w:pPr>
        <w:tabs>
          <w:tab w:val="left" w:pos="2340"/>
          <w:tab w:val="left" w:pos="3420"/>
        </w:tabs>
        <w:spacing w:after="240"/>
        <w:ind w:left="3420" w:hanging="2700"/>
        <w:rPr>
          <w:b/>
          <w:bCs/>
        </w:rPr>
      </w:pPr>
      <w:r w:rsidRPr="00282040">
        <w:rPr>
          <w:b/>
          <w:bCs/>
        </w:rPr>
        <w:t>RTSPP</w:t>
      </w:r>
      <w:r w:rsidRPr="00282040">
        <w:rPr>
          <w:bCs/>
        </w:rPr>
        <w:t xml:space="preserve"> </w:t>
      </w:r>
      <w:r w:rsidRPr="00282040">
        <w:rPr>
          <w:bCs/>
          <w:i/>
          <w:vertAlign w:val="subscript"/>
        </w:rPr>
        <w:t xml:space="preserve">Houston345   </w:t>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Houston345</w:t>
      </w:r>
      <w:r w:rsidRPr="00282040">
        <w:rPr>
          <w:b/>
          <w:bCs/>
        </w:rPr>
        <w:t>=0</w:t>
      </w:r>
    </w:p>
    <w:p w14:paraId="711065C2" w14:textId="77777777" w:rsidR="00282040" w:rsidRPr="00282040" w:rsidRDefault="00282040" w:rsidP="00282040">
      <w:pPr>
        <w:spacing w:after="240"/>
        <w:rPr>
          <w:iCs/>
          <w:szCs w:val="20"/>
        </w:rPr>
      </w:pPr>
      <w:r w:rsidRPr="00282040">
        <w:rPr>
          <w:iCs/>
          <w:szCs w:val="20"/>
        </w:rPr>
        <w:lastRenderedPageBreak/>
        <w:t>Where:</w:t>
      </w:r>
    </w:p>
    <w:p w14:paraId="1D1CAA0E" w14:textId="77777777" w:rsidR="00282040" w:rsidRPr="00282040" w:rsidDel="00522E54" w:rsidRDefault="00282040" w:rsidP="00282040">
      <w:pPr>
        <w:spacing w:after="240"/>
        <w:ind w:left="2880" w:hanging="2160"/>
        <w:rPr>
          <w:del w:id="497" w:author="ERCOT" w:date="2019-12-20T11:14:00Z"/>
          <w:szCs w:val="20"/>
        </w:rPr>
      </w:pPr>
      <w:del w:id="498"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0600FEA">
            <v:shape id="_x0000_i1054" type="#_x0000_t75" style="width:14.25pt;height:21.75pt" o:ole="">
              <v:imagedata r:id="rId32" o:title=""/>
            </v:shape>
            <o:OLEObject Type="Embed" ProgID="Equation.3" ShapeID="_x0000_i1054" DrawAspect="Content" ObjectID="_1666765943" r:id="rId48"/>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FB4A82F" w14:textId="37F92BAC" w:rsidR="00282040" w:rsidRPr="00282040" w:rsidRDefault="00282040" w:rsidP="00282040">
      <w:pPr>
        <w:spacing w:after="240"/>
        <w:ind w:left="720"/>
        <w:rPr>
          <w:b/>
          <w:bCs/>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504F2DD1">
          <v:shape id="_x0000_i1055" type="#_x0000_t75" style="width:14.25pt;height:21.75pt" o:ole="">
            <v:imagedata r:id="rId32" o:title=""/>
          </v:shape>
          <o:OLEObject Type="Embed" ProgID="Equation.3" ShapeID="_x0000_i1055" DrawAspect="Content" ObjectID="_1666765944" r:id="rId49"/>
        </w:object>
      </w:r>
      <w:r w:rsidRPr="00282040">
        <w:rPr>
          <w:szCs w:val="20"/>
        </w:rPr>
        <w:t xml:space="preserve">(RNWF </w:t>
      </w:r>
      <w:r w:rsidRPr="00282040">
        <w:rPr>
          <w:i/>
          <w:szCs w:val="20"/>
          <w:vertAlign w:val="subscript"/>
        </w:rPr>
        <w:t>y</w:t>
      </w:r>
      <w:r w:rsidRPr="00282040">
        <w:rPr>
          <w:szCs w:val="20"/>
        </w:rPr>
        <w:t xml:space="preserve"> * RT</w:t>
      </w:r>
      <w:del w:id="499" w:author="ERCOT 081820" w:date="2020-08-16T17:55: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00A50FC2"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89D9268">
          <v:shape id="_x0000_i1056" type="#_x0000_t75" style="width:14.25pt;height:21.75pt" o:ole="">
            <v:imagedata r:id="rId32" o:title=""/>
          </v:shape>
          <o:OLEObject Type="Embed" ProgID="Equation.3" ShapeID="_x0000_i1056" DrawAspect="Content" ObjectID="_1666765945" r:id="rId50"/>
        </w:object>
      </w:r>
      <w:r w:rsidRPr="00282040">
        <w:rPr>
          <w:bCs/>
        </w:rPr>
        <w:t xml:space="preserve">TLMP </w:t>
      </w:r>
      <w:r w:rsidRPr="00282040">
        <w:rPr>
          <w:bCs/>
          <w:i/>
          <w:vertAlign w:val="subscript"/>
        </w:rPr>
        <w:t>y</w:t>
      </w:r>
    </w:p>
    <w:p w14:paraId="575A428B"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Houston345, y</w:t>
      </w:r>
      <w:r w:rsidRPr="00282040">
        <w:rPr>
          <w:bCs/>
        </w:rPr>
        <w:tab/>
        <w:t>=</w:t>
      </w:r>
      <w:r w:rsidRPr="00282040">
        <w:rPr>
          <w:bCs/>
        </w:rPr>
        <w:tab/>
      </w:r>
      <w:r w:rsidRPr="00282040">
        <w:rPr>
          <w:bCs/>
          <w:position w:val="-20"/>
        </w:rPr>
        <w:object w:dxaOrig="225" w:dyaOrig="420" w14:anchorId="20064D57">
          <v:shape id="_x0000_i1057" type="#_x0000_t75" style="width:14.25pt;height:21.75pt" o:ole="">
            <v:imagedata r:id="rId36" o:title=""/>
          </v:shape>
          <o:OLEObject Type="Embed" ProgID="Equation.3" ShapeID="_x0000_i1057" DrawAspect="Content" ObjectID="_1666765946" r:id="rId51"/>
        </w:object>
      </w:r>
      <w:r w:rsidRPr="00282040">
        <w:rPr>
          <w:bCs/>
        </w:rPr>
        <w:t xml:space="preserve">(HBDF </w:t>
      </w:r>
      <w:r w:rsidRPr="00282040">
        <w:rPr>
          <w:bCs/>
          <w:i/>
          <w:vertAlign w:val="subscript"/>
        </w:rPr>
        <w:t>b, hb, Houston345</w:t>
      </w:r>
      <w:r w:rsidRPr="00282040">
        <w:rPr>
          <w:bCs/>
        </w:rPr>
        <w:t xml:space="preserve"> * RTLMP </w:t>
      </w:r>
      <w:r w:rsidRPr="00282040">
        <w:rPr>
          <w:bCs/>
          <w:i/>
          <w:vertAlign w:val="subscript"/>
        </w:rPr>
        <w:t>b, hb, Houston345, y</w:t>
      </w:r>
      <w:r w:rsidRPr="00282040">
        <w:rPr>
          <w:bCs/>
        </w:rPr>
        <w:t>)</w:t>
      </w:r>
    </w:p>
    <w:p w14:paraId="3CB7A9C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Houston345</w:t>
      </w:r>
      <w:r w:rsidRPr="00282040">
        <w:rPr>
          <w:bCs/>
        </w:rPr>
        <w:tab/>
        <w:t>=</w:t>
      </w:r>
      <w:r w:rsidRPr="00282040">
        <w:rPr>
          <w:bCs/>
        </w:rPr>
        <w:tab/>
        <w:t>IF(HB</w:t>
      </w:r>
      <w:r w:rsidRPr="00282040">
        <w:rPr>
          <w:bCs/>
          <w:vertAlign w:val="subscript"/>
        </w:rPr>
        <w:t xml:space="preserve"> </w:t>
      </w:r>
      <w:r w:rsidRPr="00282040">
        <w:rPr>
          <w:bCs/>
          <w:i/>
          <w:vertAlign w:val="subscript"/>
        </w:rPr>
        <w:t>Houston345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Houston345</w:t>
      </w:r>
      <w:r w:rsidRPr="00282040">
        <w:rPr>
          <w:bCs/>
        </w:rPr>
        <w:t>)</w:t>
      </w:r>
    </w:p>
    <w:p w14:paraId="6CF865EB"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Houston345</w:t>
      </w:r>
      <w:r w:rsidRPr="00282040">
        <w:rPr>
          <w:bCs/>
        </w:rPr>
        <w:tab/>
        <w:t>=</w:t>
      </w:r>
      <w:r w:rsidRPr="00282040">
        <w:rPr>
          <w:bCs/>
        </w:rPr>
        <w:tab/>
        <w:t>IF(B</w:t>
      </w:r>
      <w:r w:rsidRPr="00282040">
        <w:rPr>
          <w:bCs/>
          <w:vertAlign w:val="subscript"/>
        </w:rPr>
        <w:t xml:space="preserve"> </w:t>
      </w:r>
      <w:r w:rsidRPr="00282040">
        <w:rPr>
          <w:bCs/>
          <w:i/>
          <w:vertAlign w:val="subscript"/>
        </w:rPr>
        <w:t>hb, Houston345</w:t>
      </w:r>
      <w:r w:rsidRPr="00282040">
        <w:rPr>
          <w:bCs/>
        </w:rPr>
        <w:t xml:space="preserve">=0, 0, 1 </w:t>
      </w:r>
      <w:r w:rsidRPr="00282040">
        <w:rPr>
          <w:b/>
          <w:bCs/>
          <w:sz w:val="32"/>
          <w:szCs w:val="32"/>
        </w:rPr>
        <w:t>/</w:t>
      </w:r>
      <w:r w:rsidRPr="00282040">
        <w:rPr>
          <w:bCs/>
        </w:rPr>
        <w:t xml:space="preserve"> B </w:t>
      </w:r>
      <w:r w:rsidRPr="00282040">
        <w:rPr>
          <w:bCs/>
          <w:i/>
          <w:vertAlign w:val="subscript"/>
        </w:rPr>
        <w:t>hb, Houston345</w:t>
      </w:r>
      <w:r w:rsidRPr="00282040">
        <w:rPr>
          <w:bCs/>
        </w:rPr>
        <w:t>)</w:t>
      </w:r>
    </w:p>
    <w:p w14:paraId="106ADE89"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282040" w:rsidRPr="00282040" w14:paraId="3A2AE878" w14:textId="77777777" w:rsidTr="00593E63">
        <w:trPr>
          <w:tblHeader/>
        </w:trPr>
        <w:tc>
          <w:tcPr>
            <w:tcW w:w="1076" w:type="pct"/>
          </w:tcPr>
          <w:p w14:paraId="6EE7F27A"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34E21D0" w14:textId="77777777" w:rsidR="00282040" w:rsidRPr="00282040" w:rsidRDefault="00282040" w:rsidP="00282040">
            <w:pPr>
              <w:spacing w:after="120"/>
              <w:rPr>
                <w:b/>
                <w:iCs/>
                <w:sz w:val="20"/>
                <w:szCs w:val="20"/>
              </w:rPr>
            </w:pPr>
            <w:r w:rsidRPr="00282040">
              <w:rPr>
                <w:b/>
                <w:iCs/>
                <w:sz w:val="20"/>
                <w:szCs w:val="20"/>
              </w:rPr>
              <w:t>Unit</w:t>
            </w:r>
          </w:p>
        </w:tc>
        <w:tc>
          <w:tcPr>
            <w:tcW w:w="3468" w:type="pct"/>
          </w:tcPr>
          <w:p w14:paraId="77740D30"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EA6155F" w14:textId="77777777" w:rsidTr="00593E63">
        <w:tc>
          <w:tcPr>
            <w:tcW w:w="1076" w:type="pct"/>
          </w:tcPr>
          <w:p w14:paraId="1B250B27"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Houston345</w:t>
            </w:r>
          </w:p>
        </w:tc>
        <w:tc>
          <w:tcPr>
            <w:tcW w:w="456" w:type="pct"/>
          </w:tcPr>
          <w:p w14:paraId="77299C8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1267AEB5"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240DEA6" w14:textId="77777777" w:rsidTr="00593E63">
        <w:tc>
          <w:tcPr>
            <w:tcW w:w="1076" w:type="pct"/>
          </w:tcPr>
          <w:p w14:paraId="348E9928"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Houston345, y</w:t>
            </w:r>
          </w:p>
        </w:tc>
        <w:tc>
          <w:tcPr>
            <w:tcW w:w="456" w:type="pct"/>
          </w:tcPr>
          <w:p w14:paraId="5D965D7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6C8D429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284B8E48" w14:textId="320365F3" w:rsidTr="00593E63">
        <w:trPr>
          <w:del w:id="500" w:author="ERCOT" w:date="2020-02-04T08:37:00Z"/>
        </w:trPr>
        <w:tc>
          <w:tcPr>
            <w:tcW w:w="1076" w:type="pct"/>
          </w:tcPr>
          <w:p w14:paraId="0DAA2B8C" w14:textId="658BC529" w:rsidR="00282040" w:rsidRPr="00282040" w:rsidDel="00F22695" w:rsidRDefault="00282040" w:rsidP="00282040">
            <w:pPr>
              <w:spacing w:after="60"/>
              <w:rPr>
                <w:del w:id="501" w:author="ERCOT" w:date="2020-02-04T08:37:00Z"/>
                <w:iCs/>
                <w:sz w:val="20"/>
                <w:szCs w:val="20"/>
              </w:rPr>
            </w:pPr>
            <w:del w:id="502" w:author="ERCOT" w:date="2020-02-04T08:37:00Z">
              <w:r w:rsidRPr="00282040" w:rsidDel="00F22695">
                <w:rPr>
                  <w:iCs/>
                  <w:sz w:val="20"/>
                  <w:szCs w:val="20"/>
                </w:rPr>
                <w:delText>RTRSVPOR</w:delText>
              </w:r>
            </w:del>
          </w:p>
        </w:tc>
        <w:tc>
          <w:tcPr>
            <w:tcW w:w="456" w:type="pct"/>
          </w:tcPr>
          <w:p w14:paraId="545557E7" w14:textId="2DA37AE9" w:rsidR="00282040" w:rsidRPr="00282040" w:rsidDel="00F22695" w:rsidRDefault="00282040" w:rsidP="00282040">
            <w:pPr>
              <w:spacing w:after="60"/>
              <w:rPr>
                <w:del w:id="503" w:author="ERCOT" w:date="2020-02-04T08:37:00Z"/>
                <w:iCs/>
                <w:sz w:val="20"/>
                <w:szCs w:val="20"/>
              </w:rPr>
            </w:pPr>
            <w:del w:id="504" w:author="ERCOT" w:date="2020-02-04T08:37:00Z">
              <w:r w:rsidRPr="00282040" w:rsidDel="00F22695">
                <w:rPr>
                  <w:iCs/>
                  <w:sz w:val="20"/>
                  <w:szCs w:val="20"/>
                </w:rPr>
                <w:delText>$/MWh</w:delText>
              </w:r>
            </w:del>
          </w:p>
        </w:tc>
        <w:tc>
          <w:tcPr>
            <w:tcW w:w="3468" w:type="pct"/>
          </w:tcPr>
          <w:p w14:paraId="691A12AE" w14:textId="4B8114AF" w:rsidR="00282040" w:rsidRPr="00282040" w:rsidDel="00F22695" w:rsidRDefault="00282040" w:rsidP="00282040">
            <w:pPr>
              <w:spacing w:after="60"/>
              <w:rPr>
                <w:del w:id="505" w:author="ERCOT" w:date="2020-02-04T08:37:00Z"/>
                <w:i/>
                <w:iCs/>
                <w:sz w:val="20"/>
                <w:szCs w:val="20"/>
              </w:rPr>
            </w:pPr>
            <w:del w:id="506"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9BE6793" w14:textId="2885E187" w:rsidTr="00593E63">
        <w:trPr>
          <w:del w:id="507" w:author="ERCOT" w:date="2020-02-04T08:37:00Z"/>
        </w:trPr>
        <w:tc>
          <w:tcPr>
            <w:tcW w:w="1076" w:type="pct"/>
          </w:tcPr>
          <w:p w14:paraId="759E174D" w14:textId="655D87F8" w:rsidR="00282040" w:rsidRPr="00282040" w:rsidDel="00F22695" w:rsidRDefault="00282040" w:rsidP="00282040">
            <w:pPr>
              <w:spacing w:after="60"/>
              <w:rPr>
                <w:del w:id="508" w:author="ERCOT" w:date="2020-02-04T08:37:00Z"/>
                <w:iCs/>
                <w:sz w:val="20"/>
                <w:szCs w:val="20"/>
              </w:rPr>
            </w:pPr>
            <w:del w:id="509"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CF0D930" w14:textId="01F0247C" w:rsidR="00282040" w:rsidRPr="00282040" w:rsidDel="00F22695" w:rsidRDefault="00282040" w:rsidP="00282040">
            <w:pPr>
              <w:spacing w:after="60"/>
              <w:rPr>
                <w:del w:id="510" w:author="ERCOT" w:date="2020-02-04T08:37:00Z"/>
                <w:iCs/>
                <w:sz w:val="20"/>
                <w:szCs w:val="20"/>
              </w:rPr>
            </w:pPr>
            <w:del w:id="511" w:author="ERCOT" w:date="2020-02-04T08:37:00Z">
              <w:r w:rsidRPr="00282040" w:rsidDel="00F22695">
                <w:rPr>
                  <w:iCs/>
                  <w:sz w:val="20"/>
                  <w:szCs w:val="20"/>
                </w:rPr>
                <w:delText>$/MWh</w:delText>
              </w:r>
            </w:del>
          </w:p>
        </w:tc>
        <w:tc>
          <w:tcPr>
            <w:tcW w:w="3468" w:type="pct"/>
          </w:tcPr>
          <w:p w14:paraId="4EC8D5C9" w14:textId="48C0D3B0" w:rsidR="00282040" w:rsidRPr="00282040" w:rsidDel="00F22695" w:rsidRDefault="00282040" w:rsidP="00282040">
            <w:pPr>
              <w:spacing w:after="60"/>
              <w:rPr>
                <w:del w:id="512" w:author="ERCOT" w:date="2020-02-04T08:37:00Z"/>
                <w:i/>
                <w:iCs/>
                <w:sz w:val="20"/>
                <w:szCs w:val="20"/>
              </w:rPr>
            </w:pPr>
            <w:del w:id="513"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315D23D6" w14:textId="77777777" w:rsidTr="00593E63">
        <w:tc>
          <w:tcPr>
            <w:tcW w:w="1076" w:type="pct"/>
          </w:tcPr>
          <w:p w14:paraId="689826ED" w14:textId="0D41B387" w:rsidR="003055D7" w:rsidRPr="00282040" w:rsidRDefault="003055D7" w:rsidP="003055D7">
            <w:pPr>
              <w:spacing w:after="60"/>
              <w:rPr>
                <w:iCs/>
                <w:sz w:val="20"/>
                <w:szCs w:val="20"/>
              </w:rPr>
            </w:pPr>
            <w:r w:rsidRPr="00282040">
              <w:rPr>
                <w:iCs/>
                <w:sz w:val="20"/>
                <w:szCs w:val="20"/>
              </w:rPr>
              <w:t>RTRDP</w:t>
            </w:r>
          </w:p>
        </w:tc>
        <w:tc>
          <w:tcPr>
            <w:tcW w:w="456" w:type="pct"/>
          </w:tcPr>
          <w:p w14:paraId="301A389A" w14:textId="50C8B9BF" w:rsidR="003055D7" w:rsidRPr="00282040" w:rsidRDefault="003055D7" w:rsidP="003055D7">
            <w:pPr>
              <w:spacing w:after="60"/>
              <w:rPr>
                <w:iCs/>
                <w:sz w:val="20"/>
                <w:szCs w:val="20"/>
              </w:rPr>
            </w:pPr>
            <w:r w:rsidRPr="00282040">
              <w:rPr>
                <w:iCs/>
                <w:sz w:val="20"/>
                <w:szCs w:val="20"/>
              </w:rPr>
              <w:t>$/MWh</w:t>
            </w:r>
          </w:p>
        </w:tc>
        <w:tc>
          <w:tcPr>
            <w:tcW w:w="3468" w:type="pct"/>
          </w:tcPr>
          <w:p w14:paraId="78FA3200" w14:textId="09E97FD3" w:rsidR="003055D7" w:rsidRPr="00282040" w:rsidRDefault="003055D7" w:rsidP="00893D1D">
            <w:pPr>
              <w:spacing w:after="60"/>
              <w:rPr>
                <w:i/>
                <w:iCs/>
                <w:sz w:val="20"/>
                <w:szCs w:val="20"/>
              </w:rPr>
            </w:pPr>
            <w:r w:rsidRPr="00282040">
              <w:rPr>
                <w:i/>
                <w:iCs/>
                <w:sz w:val="20"/>
                <w:szCs w:val="20"/>
              </w:rPr>
              <w:t xml:space="preserve">Real-Time </w:t>
            </w:r>
            <w:del w:id="514" w:author="ERCOT 081820" w:date="2020-08-16T17:55:00Z">
              <w:r w:rsidRPr="00282040" w:rsidDel="00893D1D">
                <w:rPr>
                  <w:i/>
                  <w:iCs/>
                  <w:sz w:val="20"/>
                  <w:szCs w:val="20"/>
                </w:rPr>
                <w:delText xml:space="preserve">On-Line </w:delText>
              </w:r>
            </w:del>
            <w:r w:rsidRPr="00282040">
              <w:rPr>
                <w:i/>
                <w:iCs/>
                <w:sz w:val="20"/>
                <w:szCs w:val="20"/>
              </w:rPr>
              <w:t>Reliability Deployment Price</w:t>
            </w:r>
            <w:ins w:id="515" w:author="ERCOT 081820" w:date="2020-08-16T17:55: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516" w:author="ERCOT 081820" w:date="2020-08-16T17:56:00Z">
              <w:r w:rsidRPr="00282040" w:rsidDel="00893D1D">
                <w:rPr>
                  <w:iCs/>
                  <w:sz w:val="20"/>
                  <w:szCs w:val="20"/>
                </w:rPr>
                <w:delText xml:space="preserve">On-Line </w:delText>
              </w:r>
            </w:del>
            <w:r w:rsidRPr="00282040">
              <w:rPr>
                <w:iCs/>
                <w:sz w:val="20"/>
                <w:szCs w:val="20"/>
              </w:rPr>
              <w:t>Reliability Deployment Price Adder</w:t>
            </w:r>
            <w:ins w:id="517" w:author="ERCOT 081820" w:date="2020-08-16T17:56: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7D0FCD30" w14:textId="77777777" w:rsidTr="00593E63">
        <w:tc>
          <w:tcPr>
            <w:tcW w:w="1076" w:type="pct"/>
          </w:tcPr>
          <w:p w14:paraId="5D3489B4" w14:textId="0FA18FE6" w:rsidR="003055D7" w:rsidRPr="00282040" w:rsidRDefault="003055D7" w:rsidP="003055D7">
            <w:pPr>
              <w:spacing w:after="60"/>
              <w:rPr>
                <w:iCs/>
                <w:sz w:val="20"/>
                <w:szCs w:val="20"/>
              </w:rPr>
            </w:pPr>
            <w:r w:rsidRPr="00282040">
              <w:rPr>
                <w:iCs/>
                <w:sz w:val="20"/>
                <w:szCs w:val="20"/>
              </w:rPr>
              <w:t>RT</w:t>
            </w:r>
            <w:del w:id="518" w:author="ERCOT 081820" w:date="2020-08-16T17:55: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4393AABD" w14:textId="38863003" w:rsidR="003055D7" w:rsidRPr="00282040" w:rsidRDefault="003055D7" w:rsidP="003055D7">
            <w:pPr>
              <w:spacing w:after="60"/>
              <w:rPr>
                <w:iCs/>
                <w:sz w:val="20"/>
                <w:szCs w:val="20"/>
              </w:rPr>
            </w:pPr>
            <w:r w:rsidRPr="00282040">
              <w:rPr>
                <w:iCs/>
                <w:sz w:val="20"/>
                <w:szCs w:val="20"/>
              </w:rPr>
              <w:t>$/MWh</w:t>
            </w:r>
          </w:p>
        </w:tc>
        <w:tc>
          <w:tcPr>
            <w:tcW w:w="3468" w:type="pct"/>
          </w:tcPr>
          <w:p w14:paraId="1309E12A" w14:textId="4F8C60B6" w:rsidR="003055D7" w:rsidRPr="00282040" w:rsidRDefault="003055D7" w:rsidP="003055D7">
            <w:pPr>
              <w:spacing w:after="60"/>
              <w:rPr>
                <w:i/>
                <w:iCs/>
                <w:sz w:val="20"/>
                <w:szCs w:val="20"/>
              </w:rPr>
            </w:pPr>
            <w:r w:rsidRPr="00282040">
              <w:rPr>
                <w:i/>
                <w:iCs/>
                <w:sz w:val="20"/>
                <w:szCs w:val="20"/>
              </w:rPr>
              <w:t xml:space="preserve">Real-Time </w:t>
            </w:r>
            <w:del w:id="519" w:author="ERCOT 081820" w:date="2020-08-16T18:14:00Z">
              <w:r w:rsidRPr="00282040" w:rsidDel="00AD3CF2">
                <w:rPr>
                  <w:i/>
                  <w:iCs/>
                  <w:sz w:val="20"/>
                  <w:szCs w:val="20"/>
                </w:rPr>
                <w:delText xml:space="preserve">On-Line </w:delText>
              </w:r>
            </w:del>
            <w:r w:rsidRPr="00282040">
              <w:rPr>
                <w:i/>
                <w:iCs/>
                <w:sz w:val="20"/>
                <w:szCs w:val="20"/>
              </w:rPr>
              <w:t>Reliability Deployment Price Adder</w:t>
            </w:r>
            <w:ins w:id="520" w:author="ERCOT 081820" w:date="2020-08-16T17:55: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w:t>
            </w:r>
            <w:ins w:id="521" w:author="ERCOT 081820" w:date="2020-08-16T17:56:00Z">
              <w:r w:rsidR="00893D1D">
                <w:rPr>
                  <w:iCs/>
                  <w:sz w:val="20"/>
                  <w:szCs w:val="20"/>
                </w:rPr>
                <w:t>P</w:t>
              </w:r>
            </w:ins>
            <w:r w:rsidRPr="00282040">
              <w:rPr>
                <w:iCs/>
                <w:sz w:val="20"/>
                <w:szCs w:val="20"/>
              </w:rPr>
              <w:t xml:space="preserve">price </w:t>
            </w:r>
            <w:del w:id="522" w:author="ERCOT 081820" w:date="2020-08-16T17:56:00Z">
              <w:r w:rsidRPr="00282040" w:rsidDel="00893D1D">
                <w:rPr>
                  <w:iCs/>
                  <w:sz w:val="20"/>
                  <w:szCs w:val="20"/>
                </w:rPr>
                <w:delText>a</w:delText>
              </w:r>
            </w:del>
            <w:ins w:id="523" w:author="ERCOT 081820" w:date="2020-08-16T17:56: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7ADFA60C" w14:textId="77777777" w:rsidTr="00593E63">
        <w:tc>
          <w:tcPr>
            <w:tcW w:w="1076" w:type="pct"/>
          </w:tcPr>
          <w:p w14:paraId="623FAED6"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4023201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1E92A564"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B573C95" w14:textId="77777777" w:rsidTr="00593E63">
        <w:tc>
          <w:tcPr>
            <w:tcW w:w="1076" w:type="pct"/>
          </w:tcPr>
          <w:p w14:paraId="70F20774"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Houston345, y</w:t>
            </w:r>
          </w:p>
        </w:tc>
        <w:tc>
          <w:tcPr>
            <w:tcW w:w="456" w:type="pct"/>
          </w:tcPr>
          <w:p w14:paraId="1014D8F7"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0AD43DE5"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FC7CEBC" w14:textId="77777777" w:rsidTr="00593E63">
        <w:tc>
          <w:tcPr>
            <w:tcW w:w="1076" w:type="pct"/>
          </w:tcPr>
          <w:p w14:paraId="2CBBD10F" w14:textId="77777777" w:rsidR="00282040" w:rsidRPr="00282040" w:rsidRDefault="00282040" w:rsidP="00282040">
            <w:pPr>
              <w:spacing w:after="60"/>
              <w:rPr>
                <w:iCs/>
                <w:sz w:val="20"/>
                <w:szCs w:val="20"/>
              </w:rPr>
            </w:pPr>
            <w:r w:rsidRPr="00282040">
              <w:rPr>
                <w:iCs/>
                <w:sz w:val="20"/>
                <w:szCs w:val="20"/>
              </w:rPr>
              <w:t>TLMP</w:t>
            </w:r>
            <w:r w:rsidRPr="00282040">
              <w:rPr>
                <w:i/>
                <w:iCs/>
                <w:sz w:val="20"/>
                <w:szCs w:val="20"/>
              </w:rPr>
              <w:t xml:space="preserve"> </w:t>
            </w:r>
            <w:r w:rsidRPr="00282040">
              <w:rPr>
                <w:i/>
                <w:iCs/>
                <w:sz w:val="20"/>
                <w:szCs w:val="20"/>
                <w:vertAlign w:val="subscript"/>
              </w:rPr>
              <w:t>y</w:t>
            </w:r>
          </w:p>
        </w:tc>
        <w:tc>
          <w:tcPr>
            <w:tcW w:w="456" w:type="pct"/>
          </w:tcPr>
          <w:p w14:paraId="3C4FF761" w14:textId="77777777" w:rsidR="00282040" w:rsidRPr="00282040" w:rsidRDefault="00282040" w:rsidP="00282040">
            <w:pPr>
              <w:spacing w:after="60"/>
              <w:rPr>
                <w:sz w:val="20"/>
                <w:szCs w:val="20"/>
              </w:rPr>
            </w:pPr>
            <w:r w:rsidRPr="00282040">
              <w:rPr>
                <w:iCs/>
                <w:sz w:val="20"/>
                <w:szCs w:val="20"/>
              </w:rPr>
              <w:t>second</w:t>
            </w:r>
          </w:p>
        </w:tc>
        <w:tc>
          <w:tcPr>
            <w:tcW w:w="3468" w:type="pct"/>
          </w:tcPr>
          <w:p w14:paraId="62D2104A"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241066BD" w14:textId="77777777" w:rsidTr="00593E63">
        <w:tc>
          <w:tcPr>
            <w:tcW w:w="1076" w:type="pct"/>
          </w:tcPr>
          <w:p w14:paraId="1F52D2B2"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Houston345</w:t>
            </w:r>
          </w:p>
        </w:tc>
        <w:tc>
          <w:tcPr>
            <w:tcW w:w="456" w:type="pct"/>
          </w:tcPr>
          <w:p w14:paraId="4769CCA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0DE1D22"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3873ECF7" w14:textId="77777777" w:rsidTr="00593E63">
        <w:tc>
          <w:tcPr>
            <w:tcW w:w="1076" w:type="pct"/>
          </w:tcPr>
          <w:p w14:paraId="24421BC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Houston345</w:t>
            </w:r>
          </w:p>
        </w:tc>
        <w:tc>
          <w:tcPr>
            <w:tcW w:w="456" w:type="pct"/>
          </w:tcPr>
          <w:p w14:paraId="17308733"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3BBF6434"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4C51876F" w14:textId="77777777" w:rsidTr="00593E63">
        <w:tc>
          <w:tcPr>
            <w:tcW w:w="1076" w:type="pct"/>
          </w:tcPr>
          <w:p w14:paraId="5256A3E9" w14:textId="77777777" w:rsidR="00282040" w:rsidRPr="00282040" w:rsidRDefault="00282040" w:rsidP="00282040">
            <w:pPr>
              <w:spacing w:after="60"/>
              <w:rPr>
                <w:i/>
                <w:iCs/>
                <w:sz w:val="20"/>
                <w:szCs w:val="20"/>
              </w:rPr>
            </w:pPr>
            <w:r w:rsidRPr="00282040">
              <w:rPr>
                <w:i/>
                <w:iCs/>
                <w:sz w:val="20"/>
                <w:szCs w:val="20"/>
              </w:rPr>
              <w:lastRenderedPageBreak/>
              <w:t>y</w:t>
            </w:r>
          </w:p>
        </w:tc>
        <w:tc>
          <w:tcPr>
            <w:tcW w:w="456" w:type="pct"/>
          </w:tcPr>
          <w:p w14:paraId="60DAF5DD"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B16FF6B"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5E20BC5" w14:textId="77777777" w:rsidTr="00593E63">
        <w:tc>
          <w:tcPr>
            <w:tcW w:w="1076" w:type="pct"/>
          </w:tcPr>
          <w:p w14:paraId="6EC585D0"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2AAB6A42"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D183CD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5B095B12" w14:textId="77777777" w:rsidTr="00593E63">
        <w:tc>
          <w:tcPr>
            <w:tcW w:w="1076" w:type="pct"/>
          </w:tcPr>
          <w:p w14:paraId="7BEA6957" w14:textId="77777777" w:rsidR="00282040" w:rsidRPr="00282040" w:rsidRDefault="00282040" w:rsidP="00282040">
            <w:pPr>
              <w:spacing w:after="60"/>
              <w:rPr>
                <w:b/>
                <w:iCs/>
                <w:sz w:val="20"/>
                <w:szCs w:val="20"/>
              </w:rPr>
            </w:pPr>
            <w:r w:rsidRPr="00282040">
              <w:rPr>
                <w:iCs/>
                <w:sz w:val="20"/>
                <w:szCs w:val="20"/>
              </w:rPr>
              <w:t xml:space="preserve">B </w:t>
            </w:r>
            <w:r w:rsidRPr="00282040">
              <w:rPr>
                <w:i/>
                <w:iCs/>
                <w:sz w:val="20"/>
                <w:szCs w:val="20"/>
                <w:vertAlign w:val="subscript"/>
              </w:rPr>
              <w:t>hb, Houston345</w:t>
            </w:r>
          </w:p>
        </w:tc>
        <w:tc>
          <w:tcPr>
            <w:tcW w:w="456" w:type="pct"/>
          </w:tcPr>
          <w:p w14:paraId="6AD83AA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44EB884"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4C587D24" w14:textId="77777777" w:rsidTr="00593E63">
        <w:tc>
          <w:tcPr>
            <w:tcW w:w="1076" w:type="pct"/>
          </w:tcPr>
          <w:p w14:paraId="10F7A772"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07DF7518"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229BC16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15917BDB" w14:textId="77777777" w:rsidTr="00593E63">
        <w:tc>
          <w:tcPr>
            <w:tcW w:w="1076" w:type="pct"/>
          </w:tcPr>
          <w:p w14:paraId="79C5A24B"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2DF01DB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6FB1DDA8"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94943E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524" w:name="_Toc400526120"/>
      <w:bookmarkStart w:id="525" w:name="_Toc405534438"/>
      <w:bookmarkStart w:id="526" w:name="_Toc406570451"/>
      <w:bookmarkStart w:id="527" w:name="_Toc410910603"/>
      <w:bookmarkStart w:id="528" w:name="_Toc411841031"/>
      <w:bookmarkStart w:id="529" w:name="_Toc422146993"/>
      <w:bookmarkStart w:id="530" w:name="_Toc433020589"/>
      <w:bookmarkStart w:id="531" w:name="_Toc437262030"/>
      <w:bookmarkStart w:id="532" w:name="_Toc478375205"/>
      <w:bookmarkStart w:id="533" w:name="_Toc17706321"/>
      <w:commentRangeStart w:id="534"/>
      <w:commentRangeStart w:id="535"/>
      <w:r w:rsidRPr="00282040">
        <w:rPr>
          <w:b/>
          <w:snapToGrid w:val="0"/>
          <w:szCs w:val="20"/>
        </w:rPr>
        <w:t>3.5.2.4</w:t>
      </w:r>
      <w:commentRangeEnd w:id="534"/>
      <w:r w:rsidR="00F22695">
        <w:rPr>
          <w:rStyle w:val="CommentReference"/>
        </w:rPr>
        <w:commentReference w:id="534"/>
      </w:r>
      <w:commentRangeEnd w:id="535"/>
      <w:r w:rsidR="00DB310D">
        <w:rPr>
          <w:rStyle w:val="CommentReference"/>
        </w:rPr>
        <w:commentReference w:id="535"/>
      </w:r>
      <w:r w:rsidRPr="00282040">
        <w:rPr>
          <w:b/>
          <w:snapToGrid w:val="0"/>
          <w:szCs w:val="20"/>
        </w:rPr>
        <w:tab/>
        <w:t>West 345 kV Hub (West 345)</w:t>
      </w:r>
      <w:bookmarkEnd w:id="495"/>
      <w:bookmarkEnd w:id="524"/>
      <w:bookmarkEnd w:id="525"/>
      <w:bookmarkEnd w:id="526"/>
      <w:bookmarkEnd w:id="527"/>
      <w:bookmarkEnd w:id="528"/>
      <w:bookmarkEnd w:id="529"/>
      <w:bookmarkEnd w:id="530"/>
      <w:bookmarkEnd w:id="531"/>
      <w:bookmarkEnd w:id="532"/>
      <w:bookmarkEnd w:id="533"/>
    </w:p>
    <w:p w14:paraId="5ABF738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282040" w:rsidRPr="00282040" w14:paraId="54252580" w14:textId="77777777" w:rsidTr="00593E63">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7DBFBDC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FDFB2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03D9C347" w14:textId="77777777" w:rsidR="00282040" w:rsidRPr="00282040" w:rsidRDefault="00282040" w:rsidP="00282040">
            <w:pPr>
              <w:jc w:val="center"/>
              <w:rPr>
                <w:rFonts w:ascii="Arial" w:eastAsia="Arial Unicode MS" w:hAnsi="Arial" w:cs="Arial"/>
                <w:sz w:val="20"/>
                <w:szCs w:val="20"/>
              </w:rPr>
            </w:pPr>
          </w:p>
        </w:tc>
      </w:tr>
      <w:tr w:rsidR="00282040" w:rsidRPr="00282040" w14:paraId="72EBE2D4"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01C8DD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27B6CD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40B633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3EA69D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EB1553" w:rsidRPr="00282040" w14:paraId="0C4F166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69CAE9" w14:textId="2A680292" w:rsidR="00EB1553" w:rsidRPr="00282040" w:rsidRDefault="00EB1553" w:rsidP="00EB1553">
            <w:pPr>
              <w:jc w:val="right"/>
              <w:rPr>
                <w:rFonts w:ascii="Arial" w:eastAsia="Arial Unicode MS" w:hAnsi="Arial" w:cs="Arial"/>
                <w:sz w:val="20"/>
                <w:szCs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B9A3C11" w14:textId="2F60E65F" w:rsidR="00EB1553" w:rsidRPr="00282040" w:rsidRDefault="00EB1553" w:rsidP="00EB1553">
            <w:pPr>
              <w:rPr>
                <w:rFonts w:ascii="Arial" w:eastAsia="Arial Unicode MS" w:hAnsi="Arial" w:cs="Arial"/>
                <w:sz w:val="20"/>
                <w:szCs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6FF0F7A" w14:textId="4E7FB4BB"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20170C0" w14:textId="41AA4491"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2D45AB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1BE834" w14:textId="15A3179D" w:rsidR="00EB1553" w:rsidRPr="00282040" w:rsidRDefault="00EB1553" w:rsidP="00EB1553">
            <w:pPr>
              <w:jc w:val="right"/>
              <w:rPr>
                <w:rFonts w:ascii="Arial" w:eastAsia="Arial Unicode MS" w:hAnsi="Arial" w:cs="Arial"/>
                <w:sz w:val="20"/>
                <w:szCs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A801DA" w14:textId="675D83B5" w:rsidR="00EB1553" w:rsidRPr="00282040" w:rsidRDefault="00EB1553" w:rsidP="00EB1553">
            <w:pPr>
              <w:rPr>
                <w:rFonts w:ascii="Arial" w:eastAsia="Arial Unicode MS" w:hAnsi="Arial" w:cs="Arial"/>
                <w:sz w:val="20"/>
                <w:szCs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5BD31F" w14:textId="5820991D"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BF3EAD" w14:textId="66A7074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43CCC2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A85593" w14:textId="3C4D140D" w:rsidR="00EB1553" w:rsidRPr="00282040" w:rsidRDefault="00EB1553" w:rsidP="00EB1553">
            <w:pPr>
              <w:jc w:val="right"/>
              <w:rPr>
                <w:rFonts w:ascii="Arial" w:eastAsia="Arial Unicode MS" w:hAnsi="Arial" w:cs="Arial"/>
                <w:sz w:val="20"/>
                <w:szCs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E7CC5C" w14:textId="4DA5FAE6" w:rsidR="00EB1553" w:rsidRPr="00282040" w:rsidRDefault="00EB1553" w:rsidP="00EB1553">
            <w:pPr>
              <w:rPr>
                <w:rFonts w:ascii="Arial" w:eastAsia="Arial Unicode MS" w:hAnsi="Arial" w:cs="Arial"/>
                <w:sz w:val="20"/>
                <w:szCs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97A4BD" w14:textId="089D26B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97ACCB" w14:textId="0AC7DB9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D3B6C1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26822" w14:textId="46E5EE8C" w:rsidR="00EB1553" w:rsidRPr="00282040" w:rsidRDefault="00EB1553" w:rsidP="00EB1553">
            <w:pPr>
              <w:jc w:val="right"/>
              <w:rPr>
                <w:rFonts w:ascii="Arial" w:eastAsia="Arial Unicode MS" w:hAnsi="Arial" w:cs="Arial"/>
                <w:sz w:val="20"/>
                <w:szCs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A198C7" w14:textId="77C316BC" w:rsidR="00EB1553" w:rsidRPr="00282040" w:rsidRDefault="00EB1553" w:rsidP="00EB1553">
            <w:pPr>
              <w:rPr>
                <w:rFonts w:ascii="Arial" w:eastAsia="Arial Unicode MS" w:hAnsi="Arial" w:cs="Arial"/>
                <w:sz w:val="20"/>
                <w:szCs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6EB527" w14:textId="0B136FC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286F1D" w14:textId="1FB6329F"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F572B9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AFD122" w14:textId="1A1A25CF" w:rsidR="00EB1553" w:rsidRPr="00282040" w:rsidRDefault="00EB1553" w:rsidP="00EB1553">
            <w:pPr>
              <w:jc w:val="right"/>
              <w:rPr>
                <w:rFonts w:ascii="Arial" w:eastAsia="Arial Unicode MS" w:hAnsi="Arial" w:cs="Arial"/>
                <w:sz w:val="20"/>
                <w:szCs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F6C02C" w14:textId="60D42520" w:rsidR="00EB1553" w:rsidRPr="00282040" w:rsidRDefault="00EB1553" w:rsidP="00EB1553">
            <w:pPr>
              <w:rPr>
                <w:rFonts w:ascii="Arial" w:eastAsia="Arial Unicode MS" w:hAnsi="Arial" w:cs="Arial"/>
                <w:sz w:val="20"/>
                <w:szCs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72204" w14:textId="5431B38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20B89C" w14:textId="0FD45162"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9FE940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0F1EF" w14:textId="2476FB6F" w:rsidR="00EB1553" w:rsidRPr="00282040" w:rsidRDefault="00EB1553" w:rsidP="00EB1553">
            <w:pPr>
              <w:jc w:val="right"/>
              <w:rPr>
                <w:rFonts w:ascii="Arial" w:eastAsia="Arial Unicode MS" w:hAnsi="Arial" w:cs="Arial"/>
                <w:sz w:val="20"/>
                <w:szCs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BE5E2D" w14:textId="11F9C6CC" w:rsidR="00EB1553" w:rsidRPr="00282040" w:rsidRDefault="00EB1553" w:rsidP="00EB1553">
            <w:pPr>
              <w:rPr>
                <w:rFonts w:ascii="Arial" w:eastAsia="Arial Unicode MS" w:hAnsi="Arial" w:cs="Arial"/>
                <w:sz w:val="20"/>
                <w:szCs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2FC408" w14:textId="24751264"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803F07" w14:textId="0E634EC0"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005247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81E25A" w14:textId="7023704F" w:rsidR="00EB1553" w:rsidRPr="00282040" w:rsidRDefault="00EB1553" w:rsidP="00EB1553">
            <w:pPr>
              <w:jc w:val="right"/>
              <w:rPr>
                <w:rFonts w:ascii="Arial" w:eastAsia="Arial Unicode MS" w:hAnsi="Arial" w:cs="Arial"/>
                <w:sz w:val="20"/>
                <w:szCs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D582AB" w14:textId="6579C052" w:rsidR="00EB1553" w:rsidRPr="00282040" w:rsidRDefault="00EB1553" w:rsidP="00EB1553">
            <w:pPr>
              <w:rPr>
                <w:rFonts w:ascii="Arial" w:eastAsia="Arial Unicode MS" w:hAnsi="Arial" w:cs="Arial"/>
                <w:sz w:val="20"/>
                <w:szCs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02AA25" w14:textId="0353C9A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4626FB" w14:textId="1337494F"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7D7BC8A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87E4D7" w14:textId="76B2B869" w:rsidR="00EB1553" w:rsidRPr="00282040" w:rsidRDefault="00EB1553" w:rsidP="00EB1553">
            <w:pPr>
              <w:jc w:val="right"/>
              <w:rPr>
                <w:rFonts w:ascii="Arial" w:eastAsia="Arial Unicode MS" w:hAnsi="Arial" w:cs="Arial"/>
                <w:sz w:val="20"/>
                <w:szCs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2FF32" w14:textId="25A5602F" w:rsidR="00EB1553" w:rsidRPr="00282040" w:rsidRDefault="00EB1553" w:rsidP="00EB1553">
            <w:pPr>
              <w:rPr>
                <w:rFonts w:ascii="Arial" w:eastAsia="Arial Unicode MS" w:hAnsi="Arial" w:cs="Arial"/>
                <w:sz w:val="20"/>
                <w:szCs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E50964" w14:textId="27E0E5E3"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60E35" w14:textId="1F1A8A2A"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25803F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CE118E" w14:textId="3D4A94A8" w:rsidR="00EB1553" w:rsidRPr="00282040" w:rsidRDefault="00EB1553" w:rsidP="00EB1553">
            <w:pPr>
              <w:jc w:val="right"/>
              <w:rPr>
                <w:rFonts w:ascii="Arial" w:eastAsia="Arial Unicode MS" w:hAnsi="Arial" w:cs="Arial"/>
                <w:sz w:val="20"/>
                <w:szCs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8433E6" w14:textId="392A4DDF" w:rsidR="00EB1553" w:rsidRPr="00282040" w:rsidRDefault="00EB1553" w:rsidP="00EB1553">
            <w:pPr>
              <w:rPr>
                <w:rFonts w:ascii="Arial" w:eastAsia="Arial Unicode MS" w:hAnsi="Arial" w:cs="Arial"/>
                <w:sz w:val="20"/>
                <w:szCs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7EB0E" w14:textId="6946245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912C29" w14:textId="73A4834A"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75DB4A8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C600F" w14:textId="016A72C8" w:rsidR="00EB1553" w:rsidRPr="00282040" w:rsidRDefault="00EB1553" w:rsidP="00EB1553">
            <w:pPr>
              <w:jc w:val="right"/>
              <w:rPr>
                <w:rFonts w:ascii="Arial" w:eastAsia="Arial Unicode MS" w:hAnsi="Arial" w:cs="Arial"/>
                <w:sz w:val="20"/>
                <w:szCs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1E1709" w14:textId="0F900B43" w:rsidR="00EB1553" w:rsidRPr="00282040" w:rsidRDefault="00EB1553" w:rsidP="00EB1553">
            <w:pPr>
              <w:rPr>
                <w:rFonts w:ascii="Arial" w:eastAsia="Arial Unicode MS" w:hAnsi="Arial" w:cs="Arial"/>
                <w:sz w:val="20"/>
                <w:szCs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668A37" w14:textId="1791F127"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4D12091" w14:textId="429F7140"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3D4BC39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C7979A" w14:textId="1A131B9E" w:rsidR="00EB1553" w:rsidRPr="00282040" w:rsidRDefault="00EB1553" w:rsidP="00EB1553">
            <w:pPr>
              <w:jc w:val="right"/>
              <w:rPr>
                <w:rFonts w:ascii="Arial" w:eastAsia="Arial Unicode MS" w:hAnsi="Arial" w:cs="Arial"/>
                <w:sz w:val="20"/>
                <w:szCs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0FD85F" w14:textId="1A09CE38" w:rsidR="00EB1553" w:rsidRPr="00282040" w:rsidRDefault="00EB1553" w:rsidP="00EB1553">
            <w:pPr>
              <w:rPr>
                <w:rFonts w:ascii="Arial" w:eastAsia="Arial Unicode MS" w:hAnsi="Arial" w:cs="Arial"/>
                <w:sz w:val="20"/>
                <w:szCs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C7DDE" w14:textId="7378A96D"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A580D1" w14:textId="214446A4"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0CD05B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9B66C0" w14:textId="42C290DC" w:rsidR="00EB1553" w:rsidRPr="00282040" w:rsidRDefault="00EB1553" w:rsidP="00EB1553">
            <w:pPr>
              <w:jc w:val="right"/>
              <w:rPr>
                <w:rFonts w:ascii="Arial" w:eastAsia="Arial Unicode MS" w:hAnsi="Arial" w:cs="Arial"/>
                <w:sz w:val="20"/>
                <w:szCs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C1A6FF" w14:textId="44DCDF0D" w:rsidR="00EB1553" w:rsidRPr="00282040" w:rsidRDefault="00EB1553" w:rsidP="00EB1553">
            <w:pPr>
              <w:rPr>
                <w:rFonts w:ascii="Arial" w:eastAsia="Arial Unicode MS" w:hAnsi="Arial" w:cs="Arial"/>
                <w:sz w:val="20"/>
                <w:szCs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3056E9" w14:textId="22323782"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82ED0F" w14:textId="33A8D990"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00090A5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60D681" w14:textId="2DA52F66" w:rsidR="00EB1553" w:rsidRPr="00282040" w:rsidRDefault="00EB1553" w:rsidP="00EB1553">
            <w:pPr>
              <w:jc w:val="right"/>
              <w:rPr>
                <w:rFonts w:ascii="Arial" w:eastAsia="Arial Unicode MS" w:hAnsi="Arial" w:cs="Arial"/>
                <w:sz w:val="20"/>
                <w:szCs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120654" w14:textId="7AE9FA1B" w:rsidR="00EB1553" w:rsidRPr="00282040" w:rsidRDefault="00EB1553" w:rsidP="00EB1553">
            <w:pPr>
              <w:rPr>
                <w:rFonts w:ascii="Arial" w:eastAsia="Arial Unicode MS" w:hAnsi="Arial" w:cs="Arial"/>
                <w:sz w:val="20"/>
                <w:szCs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99AE8" w14:textId="3A3A4E4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08A0AD" w14:textId="5C945BDC"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5D1CDF6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F020C" w14:textId="68733CFD" w:rsidR="00EB1553" w:rsidRPr="00282040" w:rsidRDefault="00EB1553" w:rsidP="00EB1553">
            <w:pPr>
              <w:jc w:val="right"/>
              <w:rPr>
                <w:rFonts w:ascii="Arial" w:eastAsia="Arial Unicode MS" w:hAnsi="Arial" w:cs="Arial"/>
                <w:sz w:val="20"/>
                <w:szCs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5E8106" w14:textId="60553EC8" w:rsidR="00EB1553" w:rsidRPr="00282040" w:rsidRDefault="00EB1553" w:rsidP="00EB1553">
            <w:pPr>
              <w:rPr>
                <w:rFonts w:ascii="Arial" w:eastAsia="Arial Unicode MS" w:hAnsi="Arial" w:cs="Arial"/>
                <w:sz w:val="20"/>
                <w:szCs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86B44" w14:textId="2A653C9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87F05C" w14:textId="13908F56"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776D49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B32E10" w14:textId="0A1E033D" w:rsidR="00EB1553" w:rsidRPr="00282040" w:rsidRDefault="00EB1553" w:rsidP="00EB1553">
            <w:pPr>
              <w:jc w:val="right"/>
              <w:rPr>
                <w:rFonts w:ascii="Arial" w:eastAsia="Arial Unicode MS" w:hAnsi="Arial" w:cs="Arial"/>
                <w:sz w:val="20"/>
                <w:szCs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AE5C4" w14:textId="07DF6837" w:rsidR="00EB1553" w:rsidRPr="00282040" w:rsidRDefault="00EB1553" w:rsidP="00EB1553">
            <w:pPr>
              <w:rPr>
                <w:rFonts w:ascii="Arial" w:eastAsia="Arial Unicode MS" w:hAnsi="Arial" w:cs="Arial"/>
                <w:sz w:val="20"/>
                <w:szCs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4D74C3" w14:textId="4656F0A8"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850753" w14:textId="143E32B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036E5DA0"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C78698" w14:textId="332E403E" w:rsidR="00EB1553" w:rsidRPr="00282040" w:rsidRDefault="00EB1553" w:rsidP="00EB1553">
            <w:pPr>
              <w:jc w:val="right"/>
              <w:rPr>
                <w:rFonts w:ascii="Arial" w:eastAsia="Arial Unicode MS" w:hAnsi="Arial" w:cs="Arial"/>
                <w:sz w:val="20"/>
                <w:szCs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33CDA" w14:textId="4E5EE8DB" w:rsidR="00EB1553" w:rsidRPr="00282040" w:rsidRDefault="00EB1553" w:rsidP="00EB1553">
            <w:pPr>
              <w:rPr>
                <w:rFonts w:ascii="Arial" w:eastAsia="Arial Unicode MS" w:hAnsi="Arial" w:cs="Arial"/>
                <w:sz w:val="20"/>
                <w:szCs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C2438C" w14:textId="7476DB0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A62F38" w14:textId="6F5EF735"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400BB3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0A745A" w14:textId="64A73375" w:rsidR="00EB1553" w:rsidRPr="00282040" w:rsidRDefault="00EB1553" w:rsidP="00EB1553">
            <w:pPr>
              <w:jc w:val="right"/>
              <w:rPr>
                <w:rFonts w:ascii="Arial" w:eastAsia="Arial Unicode MS" w:hAnsi="Arial" w:cs="Arial"/>
                <w:sz w:val="20"/>
                <w:szCs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1E877E" w14:textId="00D39626" w:rsidR="00EB1553" w:rsidRPr="00282040" w:rsidRDefault="00EB1553" w:rsidP="00EB1553">
            <w:pPr>
              <w:rPr>
                <w:rFonts w:ascii="Arial" w:eastAsia="Arial Unicode MS" w:hAnsi="Arial" w:cs="Arial"/>
                <w:sz w:val="20"/>
                <w:szCs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40F511" w14:textId="6FF3E63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06769A" w14:textId="3819B9C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bl>
    <w:p w14:paraId="4B1B6C46"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61588D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333001B7"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West345</w:t>
      </w:r>
      <w:r w:rsidRPr="00282040">
        <w:rPr>
          <w:bCs/>
          <w:szCs w:val="20"/>
        </w:rPr>
        <w:t xml:space="preserve"> </w:t>
      </w:r>
      <w:r w:rsidRPr="00282040">
        <w:rPr>
          <w:b/>
          <w:bCs/>
          <w:szCs w:val="20"/>
        </w:rPr>
        <w:t>=</w:t>
      </w:r>
      <w:r w:rsidRPr="00282040">
        <w:rPr>
          <w:b/>
          <w:bCs/>
          <w:szCs w:val="20"/>
        </w:rPr>
        <w:tab/>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West345,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53BEA052"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West345</w:t>
      </w:r>
      <w:r w:rsidRPr="00282040">
        <w:rPr>
          <w:b/>
          <w:bCs/>
          <w:szCs w:val="20"/>
        </w:rPr>
        <w:t>≠0</w:t>
      </w:r>
    </w:p>
    <w:p w14:paraId="531957A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West345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West345</w:t>
      </w:r>
      <w:r w:rsidRPr="00282040">
        <w:rPr>
          <w:b/>
          <w:bCs/>
          <w:szCs w:val="20"/>
        </w:rPr>
        <w:t>=0</w:t>
      </w:r>
    </w:p>
    <w:p w14:paraId="0E43C6A2" w14:textId="77777777" w:rsidR="00282040" w:rsidRPr="00282040" w:rsidRDefault="00282040" w:rsidP="00282040">
      <w:pPr>
        <w:spacing w:after="240"/>
        <w:rPr>
          <w:szCs w:val="20"/>
        </w:rPr>
      </w:pPr>
      <w:r w:rsidRPr="00282040">
        <w:rPr>
          <w:szCs w:val="20"/>
        </w:rPr>
        <w:lastRenderedPageBreak/>
        <w:t>Where:</w:t>
      </w:r>
    </w:p>
    <w:p w14:paraId="5927F41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West345,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West345, c</w:t>
      </w:r>
      <w:r w:rsidRPr="00282040">
        <w:rPr>
          <w:bCs/>
          <w:szCs w:val="20"/>
        </w:rPr>
        <w:t>)</w:t>
      </w:r>
    </w:p>
    <w:p w14:paraId="6CCBFBE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West345, c</w:t>
      </w:r>
      <w:r w:rsidRPr="00282040">
        <w:rPr>
          <w:bCs/>
          <w:i/>
          <w:szCs w:val="20"/>
        </w:rPr>
        <w:t xml:space="preserve"> </w:t>
      </w:r>
      <w:r w:rsidRPr="00282040">
        <w:rPr>
          <w:bCs/>
          <w:szCs w:val="20"/>
        </w:rPr>
        <w:t xml:space="preserve">* DASF </w:t>
      </w:r>
      <w:r w:rsidRPr="00282040">
        <w:rPr>
          <w:bCs/>
          <w:i/>
          <w:szCs w:val="20"/>
          <w:vertAlign w:val="subscript"/>
        </w:rPr>
        <w:t>pb, hb, West345, c</w:t>
      </w:r>
      <w:r w:rsidRPr="00282040">
        <w:rPr>
          <w:bCs/>
          <w:szCs w:val="20"/>
        </w:rPr>
        <w:t>)</w:t>
      </w:r>
    </w:p>
    <w:p w14:paraId="688AEBA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West345,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West345,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West345, c</w:t>
      </w:r>
      <w:r w:rsidRPr="00282040">
        <w:rPr>
          <w:bCs/>
          <w:szCs w:val="20"/>
        </w:rPr>
        <w:t>)</w:t>
      </w:r>
    </w:p>
    <w:p w14:paraId="347F953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West345,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West345,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West345, c</w:t>
      </w:r>
      <w:r w:rsidRPr="00282040">
        <w:rPr>
          <w:bCs/>
          <w:szCs w:val="20"/>
        </w:rPr>
        <w:t>)</w:t>
      </w:r>
    </w:p>
    <w:p w14:paraId="1D8C9BF4"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1F243567" w14:textId="77777777" w:rsidTr="00593E63">
        <w:trPr>
          <w:tblHeader/>
        </w:trPr>
        <w:tc>
          <w:tcPr>
            <w:tcW w:w="1008" w:type="pct"/>
          </w:tcPr>
          <w:p w14:paraId="364796DD"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7373711A"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2EC6E3F7"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0E61E63" w14:textId="77777777" w:rsidTr="00593E63">
        <w:tc>
          <w:tcPr>
            <w:tcW w:w="1008" w:type="pct"/>
          </w:tcPr>
          <w:p w14:paraId="4B216C83"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West345</w:t>
            </w:r>
          </w:p>
        </w:tc>
        <w:tc>
          <w:tcPr>
            <w:tcW w:w="529" w:type="pct"/>
          </w:tcPr>
          <w:p w14:paraId="5C4CAAF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4489E1B"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5988C22" w14:textId="77777777" w:rsidTr="00593E63">
        <w:tc>
          <w:tcPr>
            <w:tcW w:w="1008" w:type="pct"/>
          </w:tcPr>
          <w:p w14:paraId="4728BF17"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0137AA6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0EB1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901A945" w14:textId="77777777" w:rsidTr="00593E63">
        <w:tc>
          <w:tcPr>
            <w:tcW w:w="1008" w:type="pct"/>
          </w:tcPr>
          <w:p w14:paraId="4844B61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0F09691E"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7126D8D"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19D1556" w14:textId="77777777" w:rsidTr="00593E63">
        <w:tc>
          <w:tcPr>
            <w:tcW w:w="1008" w:type="pct"/>
          </w:tcPr>
          <w:p w14:paraId="6FC77708"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West345,c</w:t>
            </w:r>
          </w:p>
        </w:tc>
        <w:tc>
          <w:tcPr>
            <w:tcW w:w="529" w:type="pct"/>
          </w:tcPr>
          <w:p w14:paraId="522E6C3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9FB1D3A"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244AEE" w14:textId="77777777" w:rsidTr="00593E63">
        <w:tc>
          <w:tcPr>
            <w:tcW w:w="1008" w:type="pct"/>
          </w:tcPr>
          <w:p w14:paraId="524840DC"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hb,West345,c</w:t>
            </w:r>
          </w:p>
        </w:tc>
        <w:tc>
          <w:tcPr>
            <w:tcW w:w="529" w:type="pct"/>
          </w:tcPr>
          <w:p w14:paraId="38ED0FB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819B00"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65FA69" w14:textId="77777777" w:rsidTr="00593E63">
        <w:tc>
          <w:tcPr>
            <w:tcW w:w="1008" w:type="pct"/>
          </w:tcPr>
          <w:p w14:paraId="175B7716"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pb,hb,West345,c</w:t>
            </w:r>
          </w:p>
        </w:tc>
        <w:tc>
          <w:tcPr>
            <w:tcW w:w="529" w:type="pct"/>
          </w:tcPr>
          <w:p w14:paraId="2AF44CC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313FB5"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EE2FD9F" w14:textId="77777777" w:rsidTr="00593E63">
        <w:tc>
          <w:tcPr>
            <w:tcW w:w="1008" w:type="pct"/>
          </w:tcPr>
          <w:p w14:paraId="7044917E"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West345,c</w:t>
            </w:r>
          </w:p>
        </w:tc>
        <w:tc>
          <w:tcPr>
            <w:tcW w:w="529" w:type="pct"/>
          </w:tcPr>
          <w:p w14:paraId="118E78A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1B7451C"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390AB38A" w14:textId="77777777" w:rsidTr="00593E63">
        <w:tc>
          <w:tcPr>
            <w:tcW w:w="1008" w:type="pct"/>
          </w:tcPr>
          <w:p w14:paraId="352863F3"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West345,c</w:t>
            </w:r>
          </w:p>
        </w:tc>
        <w:tc>
          <w:tcPr>
            <w:tcW w:w="529" w:type="pct"/>
          </w:tcPr>
          <w:p w14:paraId="698F3B0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6D8DFB3"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E596E04" w14:textId="77777777" w:rsidTr="00593E63">
        <w:tc>
          <w:tcPr>
            <w:tcW w:w="1008" w:type="pct"/>
          </w:tcPr>
          <w:p w14:paraId="6A9682FB"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2B2BCCD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5D74DF"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0631506" w14:textId="77777777" w:rsidTr="00593E63">
        <w:tc>
          <w:tcPr>
            <w:tcW w:w="1008" w:type="pct"/>
          </w:tcPr>
          <w:p w14:paraId="47DE9BF2"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West345,c</w:t>
            </w:r>
          </w:p>
        </w:tc>
        <w:tc>
          <w:tcPr>
            <w:tcW w:w="529" w:type="pct"/>
          </w:tcPr>
          <w:p w14:paraId="42115C9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F1915B9"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3AA655BB" w14:textId="77777777" w:rsidTr="00593E63">
        <w:tc>
          <w:tcPr>
            <w:tcW w:w="1008" w:type="pct"/>
          </w:tcPr>
          <w:p w14:paraId="242A7793"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0C3A079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940EBE4"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648FFAB" w14:textId="77777777" w:rsidTr="00593E63">
        <w:tc>
          <w:tcPr>
            <w:tcW w:w="1008" w:type="pct"/>
          </w:tcPr>
          <w:p w14:paraId="1A33C0D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West345</w:t>
            </w:r>
          </w:p>
        </w:tc>
        <w:tc>
          <w:tcPr>
            <w:tcW w:w="529" w:type="pct"/>
          </w:tcPr>
          <w:p w14:paraId="4E7A1D7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DC9803A"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5CBBC492" w14:textId="77777777" w:rsidTr="00593E63">
        <w:tc>
          <w:tcPr>
            <w:tcW w:w="1008" w:type="pct"/>
          </w:tcPr>
          <w:p w14:paraId="698531B7"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West345,c</w:t>
            </w:r>
          </w:p>
        </w:tc>
        <w:tc>
          <w:tcPr>
            <w:tcW w:w="529" w:type="pct"/>
          </w:tcPr>
          <w:p w14:paraId="35D1173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747BBD"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EC19349" w14:textId="77777777" w:rsidTr="00593E63">
        <w:tc>
          <w:tcPr>
            <w:tcW w:w="1008" w:type="pct"/>
            <w:tcBorders>
              <w:top w:val="single" w:sz="4" w:space="0" w:color="auto"/>
              <w:left w:val="single" w:sz="4" w:space="0" w:color="auto"/>
              <w:bottom w:val="single" w:sz="4" w:space="0" w:color="auto"/>
              <w:right w:val="single" w:sz="4" w:space="0" w:color="auto"/>
            </w:tcBorders>
          </w:tcPr>
          <w:p w14:paraId="2A70F6B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AB6D1D5"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29CA70D"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533C3122" w14:textId="77777777" w:rsidR="00282040" w:rsidRPr="00282040" w:rsidRDefault="00282040" w:rsidP="00282040">
      <w:pPr>
        <w:spacing w:before="240"/>
        <w:ind w:left="720" w:hanging="720"/>
        <w:rPr>
          <w:iCs/>
          <w:szCs w:val="20"/>
        </w:rPr>
      </w:pPr>
      <w:r w:rsidRPr="00282040" w:rsidDel="00DC7EC9">
        <w:rPr>
          <w:iCs/>
          <w:szCs w:val="20"/>
        </w:rPr>
        <w:t xml:space="preserve"> </w:t>
      </w:r>
      <w:bookmarkStart w:id="536" w:name="_Toc204048528"/>
      <w:r w:rsidRPr="00282040">
        <w:rPr>
          <w:iCs/>
          <w:szCs w:val="20"/>
        </w:rPr>
        <w:t>(4)</w:t>
      </w:r>
      <w:r w:rsidRPr="00282040">
        <w:rPr>
          <w:iCs/>
          <w:szCs w:val="20"/>
        </w:rPr>
        <w:tab/>
        <w:t>The Real-Time Settlement Point Price of the Hub for a given 15-minute Settlement Interval is calculated as follows:</w:t>
      </w:r>
    </w:p>
    <w:p w14:paraId="4735C87B" w14:textId="77777777" w:rsidR="00282040" w:rsidRPr="00282040" w:rsidRDefault="00282040" w:rsidP="00282040">
      <w:pPr>
        <w:tabs>
          <w:tab w:val="left" w:pos="2340"/>
          <w:tab w:val="left" w:pos="3420"/>
        </w:tabs>
        <w:spacing w:after="120"/>
        <w:ind w:left="3420" w:hanging="2700"/>
        <w:rPr>
          <w:b/>
          <w:bCs/>
        </w:rPr>
      </w:pPr>
      <w:r w:rsidRPr="00282040">
        <w:rPr>
          <w:b/>
          <w:bCs/>
        </w:rPr>
        <w:lastRenderedPageBreak/>
        <w:t xml:space="preserve">RTSPP </w:t>
      </w:r>
      <w:r w:rsidRPr="00282040">
        <w:rPr>
          <w:bCs/>
          <w:i/>
          <w:vertAlign w:val="subscript"/>
        </w:rPr>
        <w:t>West345</w:t>
      </w:r>
      <w:r w:rsidRPr="00282040">
        <w:rPr>
          <w:bCs/>
        </w:rPr>
        <w:tab/>
      </w:r>
      <w:r w:rsidRPr="00282040">
        <w:rPr>
          <w:b/>
          <w:bCs/>
        </w:rPr>
        <w:t>=</w:t>
      </w:r>
      <w:r w:rsidRPr="00282040">
        <w:rPr>
          <w:b/>
          <w:bCs/>
        </w:rPr>
        <w:tab/>
        <w:t>Max [-$251, (</w:t>
      </w:r>
      <w:del w:id="537" w:author="ERCOT" w:date="2019-12-20T11:14:00Z">
        <w:r w:rsidRPr="00282040" w:rsidDel="00522E54">
          <w:rPr>
            <w:b/>
            <w:bCs/>
          </w:rPr>
          <w:delText xml:space="preserve">RTRSVPOR + </w:delText>
        </w:r>
      </w:del>
      <w:r w:rsidRPr="00282040">
        <w:rPr>
          <w:b/>
          <w:bCs/>
        </w:rPr>
        <w:t xml:space="preserve">RTRDP + </w:t>
      </w:r>
    </w:p>
    <w:p w14:paraId="7558FC6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2CD1C6DE">
          <v:shape id="_x0000_i1058" type="#_x0000_t75" style="width:14.25pt;height:21.75pt" o:ole="">
            <v:imagedata r:id="rId26" o:title=""/>
          </v:shape>
          <o:OLEObject Type="Embed" ProgID="Equation.3" ShapeID="_x0000_i1058" DrawAspect="Content" ObjectID="_1666765947" r:id="rId52"/>
        </w:object>
      </w:r>
      <w:r w:rsidRPr="00282040">
        <w:rPr>
          <w:b/>
          <w:bCs/>
        </w:rPr>
        <w:t xml:space="preserve">(HUBDF </w:t>
      </w:r>
      <w:r w:rsidRPr="00282040">
        <w:rPr>
          <w:bCs/>
          <w:i/>
          <w:vertAlign w:val="subscript"/>
        </w:rPr>
        <w:t>hb, West345</w:t>
      </w:r>
      <w:r w:rsidRPr="00282040">
        <w:rPr>
          <w:bCs/>
        </w:rPr>
        <w:t xml:space="preserve"> </w:t>
      </w:r>
      <w:r w:rsidRPr="00282040">
        <w:rPr>
          <w:b/>
          <w:bCs/>
        </w:rPr>
        <w:t>* (</w:t>
      </w:r>
      <w:r w:rsidRPr="00282040">
        <w:rPr>
          <w:b/>
          <w:bCs/>
          <w:position w:val="-22"/>
        </w:rPr>
        <w:object w:dxaOrig="225" w:dyaOrig="450" w14:anchorId="06C6F856">
          <v:shape id="_x0000_i1059" type="#_x0000_t75" style="width:14.25pt;height:21.75pt" o:ole="">
            <v:imagedata r:id="rId28" o:title=""/>
          </v:shape>
          <o:OLEObject Type="Embed" ProgID="Equation.3" ShapeID="_x0000_i1059" DrawAspect="Content" ObjectID="_1666765948" r:id="rId53"/>
        </w:object>
      </w:r>
      <w:r w:rsidRPr="00282040">
        <w:rPr>
          <w:b/>
          <w:bCs/>
        </w:rPr>
        <w:t xml:space="preserve">(RTHBP </w:t>
      </w:r>
      <w:r w:rsidRPr="00282040">
        <w:rPr>
          <w:bCs/>
          <w:i/>
          <w:vertAlign w:val="subscript"/>
        </w:rPr>
        <w:t>hb, West345,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A31ABE0">
          <v:shape id="_x0000_i1060" type="#_x0000_t75" style="width:14.25pt;height:21.75pt" o:ole="">
            <v:imagedata r:id="rId30" o:title=""/>
          </v:shape>
          <o:OLEObject Type="Embed" ProgID="Equation.3" ShapeID="_x0000_i1060" DrawAspect="Content" ObjectID="_1666765949" r:id="rId54"/>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West345</w:t>
      </w:r>
      <w:r w:rsidRPr="00282040">
        <w:rPr>
          <w:b/>
          <w:bCs/>
        </w:rPr>
        <w:t>≠0</w:t>
      </w:r>
    </w:p>
    <w:p w14:paraId="71D921C9"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West345</w:t>
      </w:r>
      <w:r w:rsidRPr="00282040">
        <w:rPr>
          <w:b/>
          <w:bCs/>
        </w:rPr>
        <w:t>=0</w:t>
      </w:r>
    </w:p>
    <w:p w14:paraId="31F218C7" w14:textId="77777777" w:rsidR="00282040" w:rsidRPr="00282040" w:rsidRDefault="00282040" w:rsidP="00282040">
      <w:pPr>
        <w:spacing w:after="240"/>
        <w:rPr>
          <w:iCs/>
          <w:szCs w:val="20"/>
        </w:rPr>
      </w:pPr>
      <w:r w:rsidRPr="00282040">
        <w:rPr>
          <w:iCs/>
          <w:szCs w:val="20"/>
        </w:rPr>
        <w:t>Where:</w:t>
      </w:r>
    </w:p>
    <w:p w14:paraId="2FAD4E67" w14:textId="77777777" w:rsidR="00282040" w:rsidRPr="00282040" w:rsidDel="00522E54" w:rsidRDefault="00282040" w:rsidP="00282040">
      <w:pPr>
        <w:spacing w:after="240"/>
        <w:ind w:left="2880" w:hanging="2160"/>
        <w:rPr>
          <w:del w:id="538" w:author="ERCOT" w:date="2019-12-20T11:14:00Z"/>
          <w:szCs w:val="20"/>
        </w:rPr>
      </w:pPr>
      <w:del w:id="539"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E9B5F6D">
            <v:shape id="_x0000_i1061" type="#_x0000_t75" style="width:14.25pt;height:21.75pt" o:ole="">
              <v:imagedata r:id="rId32" o:title=""/>
            </v:shape>
            <o:OLEObject Type="Embed" ProgID="Equation.3" ShapeID="_x0000_i1061" DrawAspect="Content" ObjectID="_1666765950" r:id="rId55"/>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26A5A388" w14:textId="6917D512" w:rsidR="00282040" w:rsidRPr="00282040" w:rsidRDefault="00282040" w:rsidP="00282040">
      <w:pPr>
        <w:spacing w:after="240"/>
        <w:ind w:left="2880" w:hanging="2160"/>
        <w:rPr>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29A8DB80">
          <v:shape id="_x0000_i1062" type="#_x0000_t75" style="width:14.25pt;height:21.75pt" o:ole="">
            <v:imagedata r:id="rId32" o:title=""/>
          </v:shape>
          <o:OLEObject Type="Embed" ProgID="Equation.3" ShapeID="_x0000_i1062" DrawAspect="Content" ObjectID="_1666765951" r:id="rId56"/>
        </w:object>
      </w:r>
      <w:r w:rsidRPr="00282040">
        <w:rPr>
          <w:szCs w:val="20"/>
        </w:rPr>
        <w:t xml:space="preserve">(RNWF </w:t>
      </w:r>
      <w:r w:rsidRPr="00282040">
        <w:rPr>
          <w:i/>
          <w:szCs w:val="20"/>
          <w:vertAlign w:val="subscript"/>
        </w:rPr>
        <w:t>y</w:t>
      </w:r>
      <w:r w:rsidRPr="00282040">
        <w:rPr>
          <w:szCs w:val="20"/>
        </w:rPr>
        <w:t xml:space="preserve"> * RT</w:t>
      </w:r>
      <w:del w:id="540" w:author="ERCOT 081820" w:date="2020-08-16T17:56: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3B7F5147"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4DF97D90">
          <v:shape id="_x0000_i1063" type="#_x0000_t75" style="width:14.25pt;height:21.75pt" o:ole="">
            <v:imagedata r:id="rId32" o:title=""/>
          </v:shape>
          <o:OLEObject Type="Embed" ProgID="Equation.3" ShapeID="_x0000_i1063" DrawAspect="Content" ObjectID="_1666765952" r:id="rId57"/>
        </w:object>
      </w:r>
      <w:r w:rsidRPr="00282040">
        <w:rPr>
          <w:bCs/>
        </w:rPr>
        <w:t xml:space="preserve">TLMP </w:t>
      </w:r>
      <w:r w:rsidRPr="00282040">
        <w:rPr>
          <w:bCs/>
          <w:i/>
          <w:vertAlign w:val="subscript"/>
        </w:rPr>
        <w:t>y</w:t>
      </w:r>
    </w:p>
    <w:p w14:paraId="1E5DE57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West345, y</w:t>
      </w:r>
      <w:r w:rsidRPr="00282040">
        <w:rPr>
          <w:bCs/>
        </w:rPr>
        <w:tab/>
        <w:t>=</w:t>
      </w:r>
      <w:r w:rsidRPr="00282040">
        <w:rPr>
          <w:bCs/>
        </w:rPr>
        <w:tab/>
      </w:r>
      <w:r w:rsidRPr="00282040">
        <w:rPr>
          <w:bCs/>
          <w:position w:val="-20"/>
        </w:rPr>
        <w:object w:dxaOrig="225" w:dyaOrig="420" w14:anchorId="7752E2C3">
          <v:shape id="_x0000_i1064" type="#_x0000_t75" style="width:14.25pt;height:21.75pt" o:ole="">
            <v:imagedata r:id="rId36" o:title=""/>
          </v:shape>
          <o:OLEObject Type="Embed" ProgID="Equation.3" ShapeID="_x0000_i1064" DrawAspect="Content" ObjectID="_1666765953" r:id="rId58"/>
        </w:object>
      </w:r>
      <w:r w:rsidRPr="00282040">
        <w:rPr>
          <w:bCs/>
        </w:rPr>
        <w:t xml:space="preserve">(HBDF </w:t>
      </w:r>
      <w:r w:rsidRPr="00282040">
        <w:rPr>
          <w:bCs/>
          <w:i/>
          <w:vertAlign w:val="subscript"/>
        </w:rPr>
        <w:t>b, hb, West345</w:t>
      </w:r>
      <w:r w:rsidRPr="00282040">
        <w:rPr>
          <w:bCs/>
        </w:rPr>
        <w:t xml:space="preserve"> * RTLMP </w:t>
      </w:r>
      <w:r w:rsidRPr="00282040">
        <w:rPr>
          <w:bCs/>
          <w:i/>
          <w:vertAlign w:val="subscript"/>
        </w:rPr>
        <w:t>b, hb, West345, y</w:t>
      </w:r>
      <w:r w:rsidRPr="00282040">
        <w:rPr>
          <w:bCs/>
        </w:rPr>
        <w:t>)</w:t>
      </w:r>
    </w:p>
    <w:p w14:paraId="1338C37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West345</w:t>
      </w:r>
      <w:r w:rsidRPr="00282040">
        <w:rPr>
          <w:bCs/>
        </w:rPr>
        <w:tab/>
        <w:t>=</w:t>
      </w:r>
      <w:r w:rsidRPr="00282040">
        <w:rPr>
          <w:bCs/>
        </w:rPr>
        <w:tab/>
        <w:t>IF(HB</w:t>
      </w:r>
      <w:r w:rsidRPr="00282040">
        <w:rPr>
          <w:bCs/>
          <w:i/>
          <w:vertAlign w:val="subscript"/>
        </w:rPr>
        <w:t xml:space="preserve"> West345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West345</w:t>
      </w:r>
      <w:r w:rsidRPr="00282040">
        <w:rPr>
          <w:bCs/>
        </w:rPr>
        <w:t>)</w:t>
      </w:r>
    </w:p>
    <w:p w14:paraId="03AED59E"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West345</w:t>
      </w:r>
      <w:r w:rsidRPr="00282040">
        <w:rPr>
          <w:bCs/>
        </w:rPr>
        <w:tab/>
        <w:t>=</w:t>
      </w:r>
      <w:r w:rsidRPr="00282040">
        <w:rPr>
          <w:bCs/>
        </w:rPr>
        <w:tab/>
        <w:t>IF(B</w:t>
      </w:r>
      <w:r w:rsidRPr="00282040">
        <w:rPr>
          <w:bCs/>
          <w:vertAlign w:val="subscript"/>
        </w:rPr>
        <w:t xml:space="preserve"> </w:t>
      </w:r>
      <w:r w:rsidRPr="00282040">
        <w:rPr>
          <w:bCs/>
          <w:i/>
          <w:vertAlign w:val="subscript"/>
        </w:rPr>
        <w:t>hb, West345</w:t>
      </w:r>
      <w:r w:rsidRPr="00282040">
        <w:rPr>
          <w:bCs/>
        </w:rPr>
        <w:t xml:space="preserve">=0, 0, 1 </w:t>
      </w:r>
      <w:r w:rsidRPr="00282040">
        <w:rPr>
          <w:b/>
          <w:bCs/>
          <w:sz w:val="32"/>
          <w:szCs w:val="32"/>
        </w:rPr>
        <w:t>/</w:t>
      </w:r>
      <w:r w:rsidRPr="00282040">
        <w:rPr>
          <w:bCs/>
        </w:rPr>
        <w:t xml:space="preserve"> B </w:t>
      </w:r>
      <w:r w:rsidRPr="00282040">
        <w:rPr>
          <w:bCs/>
          <w:i/>
          <w:vertAlign w:val="subscript"/>
        </w:rPr>
        <w:t>hb, West345</w:t>
      </w:r>
      <w:r w:rsidRPr="00282040">
        <w:rPr>
          <w:bCs/>
        </w:rPr>
        <w:t>)</w:t>
      </w:r>
    </w:p>
    <w:p w14:paraId="6545C2C5"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5AD2CF00" w14:textId="77777777" w:rsidTr="00593E63">
        <w:trPr>
          <w:cantSplit/>
          <w:tblHeader/>
        </w:trPr>
        <w:tc>
          <w:tcPr>
            <w:tcW w:w="983" w:type="pct"/>
          </w:tcPr>
          <w:p w14:paraId="404DFE7F"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Pr>
          <w:p w14:paraId="0B291C71" w14:textId="77777777" w:rsidR="00282040" w:rsidRPr="00282040" w:rsidRDefault="00282040" w:rsidP="00282040">
            <w:pPr>
              <w:spacing w:after="120"/>
              <w:rPr>
                <w:b/>
                <w:iCs/>
                <w:sz w:val="20"/>
                <w:szCs w:val="20"/>
              </w:rPr>
            </w:pPr>
            <w:r w:rsidRPr="00282040">
              <w:rPr>
                <w:b/>
                <w:iCs/>
                <w:sz w:val="20"/>
                <w:szCs w:val="20"/>
              </w:rPr>
              <w:t>Unit</w:t>
            </w:r>
          </w:p>
        </w:tc>
        <w:tc>
          <w:tcPr>
            <w:tcW w:w="3561" w:type="pct"/>
          </w:tcPr>
          <w:p w14:paraId="4334C769"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5B977E0" w14:textId="77777777" w:rsidTr="00593E63">
        <w:trPr>
          <w:cantSplit/>
        </w:trPr>
        <w:tc>
          <w:tcPr>
            <w:tcW w:w="983" w:type="pct"/>
          </w:tcPr>
          <w:p w14:paraId="645C1441"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West345</w:t>
            </w:r>
          </w:p>
        </w:tc>
        <w:tc>
          <w:tcPr>
            <w:tcW w:w="456" w:type="pct"/>
          </w:tcPr>
          <w:p w14:paraId="3B81F8FA"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04394FDD"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5F03736E" w14:textId="5C88AF88" w:rsidTr="00593E63">
        <w:trPr>
          <w:del w:id="541" w:author="ERCOT" w:date="2020-02-04T08:36:00Z"/>
        </w:trPr>
        <w:tc>
          <w:tcPr>
            <w:tcW w:w="983" w:type="pct"/>
          </w:tcPr>
          <w:p w14:paraId="573894C1" w14:textId="6DA559B8" w:rsidR="00282040" w:rsidRPr="00282040" w:rsidDel="00F22695" w:rsidRDefault="00282040" w:rsidP="00282040">
            <w:pPr>
              <w:spacing w:after="60"/>
              <w:rPr>
                <w:del w:id="542" w:author="ERCOT" w:date="2020-02-04T08:36:00Z"/>
                <w:iCs/>
                <w:sz w:val="20"/>
                <w:szCs w:val="20"/>
              </w:rPr>
            </w:pPr>
            <w:del w:id="543" w:author="ERCOT" w:date="2020-02-04T08:36:00Z">
              <w:r w:rsidRPr="00282040" w:rsidDel="00F22695">
                <w:rPr>
                  <w:iCs/>
                  <w:sz w:val="20"/>
                  <w:szCs w:val="20"/>
                </w:rPr>
                <w:delText>RTRSVPOR</w:delText>
              </w:r>
            </w:del>
          </w:p>
        </w:tc>
        <w:tc>
          <w:tcPr>
            <w:tcW w:w="456" w:type="pct"/>
          </w:tcPr>
          <w:p w14:paraId="30AF9BC9" w14:textId="0F932132" w:rsidR="00282040" w:rsidRPr="00282040" w:rsidDel="00F22695" w:rsidRDefault="00282040" w:rsidP="00282040">
            <w:pPr>
              <w:spacing w:after="60"/>
              <w:rPr>
                <w:del w:id="544" w:author="ERCOT" w:date="2020-02-04T08:36:00Z"/>
                <w:iCs/>
                <w:sz w:val="20"/>
                <w:szCs w:val="20"/>
              </w:rPr>
            </w:pPr>
            <w:del w:id="545" w:author="ERCOT" w:date="2020-02-04T08:36:00Z">
              <w:r w:rsidRPr="00282040" w:rsidDel="00F22695">
                <w:rPr>
                  <w:iCs/>
                  <w:sz w:val="20"/>
                  <w:szCs w:val="20"/>
                </w:rPr>
                <w:delText>$/MWh</w:delText>
              </w:r>
            </w:del>
          </w:p>
        </w:tc>
        <w:tc>
          <w:tcPr>
            <w:tcW w:w="3561" w:type="pct"/>
          </w:tcPr>
          <w:p w14:paraId="5BF84888" w14:textId="58A21190" w:rsidR="00282040" w:rsidRPr="00282040" w:rsidDel="00F22695" w:rsidRDefault="00282040" w:rsidP="00282040">
            <w:pPr>
              <w:spacing w:after="60"/>
              <w:rPr>
                <w:del w:id="546" w:author="ERCOT" w:date="2020-02-04T08:36:00Z"/>
                <w:i/>
                <w:iCs/>
                <w:sz w:val="20"/>
                <w:szCs w:val="20"/>
              </w:rPr>
            </w:pPr>
            <w:del w:id="547"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161C65D6" w14:textId="3DA93FAE" w:rsidTr="00593E63">
        <w:trPr>
          <w:del w:id="548" w:author="ERCOT" w:date="2020-02-04T08:36:00Z"/>
        </w:trPr>
        <w:tc>
          <w:tcPr>
            <w:tcW w:w="983" w:type="pct"/>
          </w:tcPr>
          <w:p w14:paraId="22701DA0" w14:textId="4D8C95E6" w:rsidR="00282040" w:rsidRPr="00282040" w:rsidDel="00F22695" w:rsidRDefault="00282040" w:rsidP="00282040">
            <w:pPr>
              <w:spacing w:after="60"/>
              <w:rPr>
                <w:del w:id="549" w:author="ERCOT" w:date="2020-02-04T08:36:00Z"/>
                <w:iCs/>
                <w:sz w:val="20"/>
                <w:szCs w:val="20"/>
              </w:rPr>
            </w:pPr>
            <w:del w:id="550"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22D54B9" w14:textId="59319435" w:rsidR="00282040" w:rsidRPr="00282040" w:rsidDel="00F22695" w:rsidRDefault="00282040" w:rsidP="00282040">
            <w:pPr>
              <w:spacing w:after="60"/>
              <w:rPr>
                <w:del w:id="551" w:author="ERCOT" w:date="2020-02-04T08:36:00Z"/>
                <w:iCs/>
                <w:sz w:val="20"/>
                <w:szCs w:val="20"/>
              </w:rPr>
            </w:pPr>
            <w:del w:id="552" w:author="ERCOT" w:date="2020-02-04T08:36:00Z">
              <w:r w:rsidRPr="00282040" w:rsidDel="00F22695">
                <w:rPr>
                  <w:iCs/>
                  <w:sz w:val="20"/>
                  <w:szCs w:val="20"/>
                </w:rPr>
                <w:delText>$/MWh</w:delText>
              </w:r>
            </w:del>
          </w:p>
        </w:tc>
        <w:tc>
          <w:tcPr>
            <w:tcW w:w="3561" w:type="pct"/>
          </w:tcPr>
          <w:p w14:paraId="60180FA0" w14:textId="69BE1E9C" w:rsidR="00282040" w:rsidRPr="00282040" w:rsidDel="00F22695" w:rsidRDefault="00282040" w:rsidP="00282040">
            <w:pPr>
              <w:spacing w:after="60"/>
              <w:rPr>
                <w:del w:id="553" w:author="ERCOT" w:date="2020-02-04T08:36:00Z"/>
                <w:i/>
                <w:iCs/>
                <w:sz w:val="20"/>
                <w:szCs w:val="20"/>
              </w:rPr>
            </w:pPr>
            <w:del w:id="554"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3B323B61" w14:textId="77777777" w:rsidTr="00593E63">
        <w:tc>
          <w:tcPr>
            <w:tcW w:w="983" w:type="pct"/>
          </w:tcPr>
          <w:p w14:paraId="5A7B8E1E" w14:textId="1E28C74C" w:rsidR="00D111ED" w:rsidRPr="00282040" w:rsidRDefault="00D111ED" w:rsidP="00D111ED">
            <w:pPr>
              <w:spacing w:after="60"/>
              <w:rPr>
                <w:iCs/>
                <w:sz w:val="20"/>
                <w:szCs w:val="20"/>
              </w:rPr>
            </w:pPr>
            <w:r w:rsidRPr="00282040">
              <w:rPr>
                <w:iCs/>
                <w:sz w:val="20"/>
                <w:szCs w:val="20"/>
              </w:rPr>
              <w:t>RTRDP</w:t>
            </w:r>
          </w:p>
        </w:tc>
        <w:tc>
          <w:tcPr>
            <w:tcW w:w="456" w:type="pct"/>
          </w:tcPr>
          <w:p w14:paraId="51080AC3" w14:textId="48ED2EDF" w:rsidR="00D111ED" w:rsidRPr="00282040" w:rsidRDefault="00D111ED" w:rsidP="00D111ED">
            <w:pPr>
              <w:spacing w:after="60"/>
              <w:rPr>
                <w:iCs/>
                <w:sz w:val="20"/>
                <w:szCs w:val="20"/>
              </w:rPr>
            </w:pPr>
            <w:r w:rsidRPr="00282040">
              <w:rPr>
                <w:iCs/>
                <w:sz w:val="20"/>
                <w:szCs w:val="20"/>
              </w:rPr>
              <w:t>$/MWh</w:t>
            </w:r>
          </w:p>
        </w:tc>
        <w:tc>
          <w:tcPr>
            <w:tcW w:w="3561" w:type="pct"/>
          </w:tcPr>
          <w:p w14:paraId="3C91A9F7" w14:textId="0528417D" w:rsidR="00D111ED" w:rsidRPr="00282040" w:rsidRDefault="00D111ED" w:rsidP="00893D1D">
            <w:pPr>
              <w:spacing w:after="60"/>
              <w:rPr>
                <w:i/>
                <w:iCs/>
                <w:sz w:val="20"/>
                <w:szCs w:val="20"/>
              </w:rPr>
            </w:pPr>
            <w:r w:rsidRPr="00282040">
              <w:rPr>
                <w:i/>
                <w:iCs/>
                <w:sz w:val="20"/>
                <w:szCs w:val="20"/>
              </w:rPr>
              <w:t xml:space="preserve">Real-Time </w:t>
            </w:r>
            <w:del w:id="555" w:author="ERCOT 081820" w:date="2020-08-16T17:57:00Z">
              <w:r w:rsidRPr="00282040" w:rsidDel="00893D1D">
                <w:rPr>
                  <w:i/>
                  <w:iCs/>
                  <w:sz w:val="20"/>
                  <w:szCs w:val="20"/>
                </w:rPr>
                <w:delText xml:space="preserve">On-Line </w:delText>
              </w:r>
            </w:del>
            <w:r w:rsidRPr="00282040">
              <w:rPr>
                <w:i/>
                <w:iCs/>
                <w:sz w:val="20"/>
                <w:szCs w:val="20"/>
              </w:rPr>
              <w:t>Reliability Deployment Price</w:t>
            </w:r>
            <w:ins w:id="556" w:author="ERCOT 081820" w:date="2020-08-16T17:57: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557" w:author="ERCOT 081820" w:date="2020-08-16T17:57:00Z">
              <w:r w:rsidRPr="00282040" w:rsidDel="00893D1D">
                <w:rPr>
                  <w:iCs/>
                  <w:sz w:val="20"/>
                  <w:szCs w:val="20"/>
                </w:rPr>
                <w:delText xml:space="preserve">On-Line </w:delText>
              </w:r>
            </w:del>
            <w:r w:rsidRPr="00282040">
              <w:rPr>
                <w:iCs/>
                <w:sz w:val="20"/>
                <w:szCs w:val="20"/>
              </w:rPr>
              <w:t>Reliability Deployment Price Adder</w:t>
            </w:r>
            <w:ins w:id="558" w:author="ERCOT 081820" w:date="2020-08-16T17:57: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7C14A277" w14:textId="77777777" w:rsidTr="00593E63">
        <w:tc>
          <w:tcPr>
            <w:tcW w:w="983" w:type="pct"/>
          </w:tcPr>
          <w:p w14:paraId="111CB921" w14:textId="1C66B103" w:rsidR="00D111ED" w:rsidRPr="00282040" w:rsidRDefault="00D111ED" w:rsidP="00D111ED">
            <w:pPr>
              <w:spacing w:after="60"/>
              <w:rPr>
                <w:iCs/>
                <w:sz w:val="20"/>
                <w:szCs w:val="20"/>
              </w:rPr>
            </w:pPr>
            <w:r w:rsidRPr="00282040">
              <w:rPr>
                <w:iCs/>
                <w:sz w:val="20"/>
                <w:szCs w:val="20"/>
              </w:rPr>
              <w:t>RT</w:t>
            </w:r>
            <w:del w:id="559" w:author="ERCOT 081820" w:date="2020-08-16T17:57: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15F6E602" w14:textId="11C0F1FC" w:rsidR="00D111ED" w:rsidRPr="00282040" w:rsidRDefault="00D111ED" w:rsidP="00D111ED">
            <w:pPr>
              <w:spacing w:after="60"/>
              <w:rPr>
                <w:iCs/>
                <w:sz w:val="20"/>
                <w:szCs w:val="20"/>
              </w:rPr>
            </w:pPr>
            <w:r w:rsidRPr="00282040">
              <w:rPr>
                <w:iCs/>
                <w:sz w:val="20"/>
                <w:szCs w:val="20"/>
              </w:rPr>
              <w:t>$/MWh</w:t>
            </w:r>
          </w:p>
        </w:tc>
        <w:tc>
          <w:tcPr>
            <w:tcW w:w="3561" w:type="pct"/>
          </w:tcPr>
          <w:p w14:paraId="3BE284FD" w14:textId="5A25E1CE" w:rsidR="00D111ED" w:rsidRPr="00282040" w:rsidRDefault="00D111ED" w:rsidP="00893D1D">
            <w:pPr>
              <w:spacing w:after="60"/>
              <w:rPr>
                <w:i/>
                <w:iCs/>
                <w:sz w:val="20"/>
                <w:szCs w:val="20"/>
              </w:rPr>
            </w:pPr>
            <w:r w:rsidRPr="00282040">
              <w:rPr>
                <w:i/>
                <w:iCs/>
                <w:sz w:val="20"/>
                <w:szCs w:val="20"/>
              </w:rPr>
              <w:t xml:space="preserve">Real-Time </w:t>
            </w:r>
            <w:del w:id="560" w:author="ERCOT 081820" w:date="2020-08-16T18:14:00Z">
              <w:r w:rsidRPr="00282040" w:rsidDel="00AD3CF2">
                <w:rPr>
                  <w:i/>
                  <w:iCs/>
                  <w:sz w:val="20"/>
                  <w:szCs w:val="20"/>
                </w:rPr>
                <w:delText xml:space="preserve">On-Line </w:delText>
              </w:r>
            </w:del>
            <w:r w:rsidRPr="00282040">
              <w:rPr>
                <w:i/>
                <w:iCs/>
                <w:sz w:val="20"/>
                <w:szCs w:val="20"/>
              </w:rPr>
              <w:t>Reliability Deployment Price Adder</w:t>
            </w:r>
            <w:ins w:id="561" w:author="ERCOT 081820" w:date="2020-08-16T17:57: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w:t>
            </w:r>
            <w:del w:id="562" w:author="ERCOT 081820" w:date="2020-08-16T17:57:00Z">
              <w:r w:rsidRPr="00282040" w:rsidDel="00893D1D">
                <w:rPr>
                  <w:iCs/>
                  <w:sz w:val="20"/>
                  <w:szCs w:val="20"/>
                </w:rPr>
                <w:delText>p</w:delText>
              </w:r>
            </w:del>
            <w:ins w:id="563" w:author="ERCOT 081820" w:date="2020-08-16T17:57:00Z">
              <w:r w:rsidR="00893D1D">
                <w:rPr>
                  <w:iCs/>
                  <w:sz w:val="20"/>
                  <w:szCs w:val="20"/>
                </w:rPr>
                <w:t>P</w:t>
              </w:r>
            </w:ins>
            <w:r w:rsidRPr="00282040">
              <w:rPr>
                <w:iCs/>
                <w:sz w:val="20"/>
                <w:szCs w:val="20"/>
              </w:rPr>
              <w:t xml:space="preserve">rice </w:t>
            </w:r>
            <w:del w:id="564" w:author="ERCOT 081820" w:date="2020-08-16T17:57:00Z">
              <w:r w:rsidRPr="00282040" w:rsidDel="00893D1D">
                <w:rPr>
                  <w:iCs/>
                  <w:sz w:val="20"/>
                  <w:szCs w:val="20"/>
                </w:rPr>
                <w:delText>a</w:delText>
              </w:r>
            </w:del>
            <w:ins w:id="565" w:author="ERCOT 081820" w:date="2020-08-16T17:57: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1D4A7970" w14:textId="77777777" w:rsidTr="00593E63">
        <w:tc>
          <w:tcPr>
            <w:tcW w:w="983" w:type="pct"/>
          </w:tcPr>
          <w:p w14:paraId="3EA9B72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FE419D4"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3CBF9882"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2F6E5E7" w14:textId="77777777" w:rsidTr="00593E63">
        <w:tc>
          <w:tcPr>
            <w:tcW w:w="983" w:type="pct"/>
          </w:tcPr>
          <w:p w14:paraId="4D2178BB"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West345, y</w:t>
            </w:r>
          </w:p>
        </w:tc>
        <w:tc>
          <w:tcPr>
            <w:tcW w:w="456" w:type="pct"/>
          </w:tcPr>
          <w:p w14:paraId="18217CDF"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57C02FCE"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F3C1D74" w14:textId="77777777" w:rsidTr="00593E63">
        <w:tc>
          <w:tcPr>
            <w:tcW w:w="983" w:type="pct"/>
          </w:tcPr>
          <w:p w14:paraId="54DE9041"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West345, y</w:t>
            </w:r>
          </w:p>
        </w:tc>
        <w:tc>
          <w:tcPr>
            <w:tcW w:w="456" w:type="pct"/>
          </w:tcPr>
          <w:p w14:paraId="7950F670"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20B1BF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7187F4FB" w14:textId="77777777" w:rsidTr="00593E63">
        <w:tc>
          <w:tcPr>
            <w:tcW w:w="983" w:type="pct"/>
          </w:tcPr>
          <w:p w14:paraId="7042E5B8" w14:textId="77777777" w:rsidR="00282040" w:rsidRPr="00282040" w:rsidRDefault="00282040" w:rsidP="00282040">
            <w:pPr>
              <w:spacing w:after="60"/>
              <w:rPr>
                <w:iCs/>
                <w:sz w:val="20"/>
                <w:szCs w:val="20"/>
              </w:rPr>
            </w:pPr>
            <w:r w:rsidRPr="00282040">
              <w:rPr>
                <w:iCs/>
                <w:sz w:val="20"/>
                <w:szCs w:val="20"/>
              </w:rPr>
              <w:lastRenderedPageBreak/>
              <w:t xml:space="preserve">TLMP </w:t>
            </w:r>
            <w:r w:rsidRPr="00282040">
              <w:rPr>
                <w:i/>
                <w:iCs/>
                <w:sz w:val="20"/>
                <w:szCs w:val="20"/>
                <w:vertAlign w:val="subscript"/>
              </w:rPr>
              <w:t>y</w:t>
            </w:r>
          </w:p>
        </w:tc>
        <w:tc>
          <w:tcPr>
            <w:tcW w:w="456" w:type="pct"/>
          </w:tcPr>
          <w:p w14:paraId="5173CA57" w14:textId="77777777" w:rsidR="00282040" w:rsidRPr="00282040" w:rsidRDefault="00282040" w:rsidP="00282040">
            <w:pPr>
              <w:spacing w:after="60"/>
              <w:rPr>
                <w:sz w:val="20"/>
                <w:szCs w:val="20"/>
              </w:rPr>
            </w:pPr>
            <w:r w:rsidRPr="00282040">
              <w:rPr>
                <w:iCs/>
                <w:sz w:val="20"/>
                <w:szCs w:val="20"/>
              </w:rPr>
              <w:t>second</w:t>
            </w:r>
          </w:p>
        </w:tc>
        <w:tc>
          <w:tcPr>
            <w:tcW w:w="3561" w:type="pct"/>
          </w:tcPr>
          <w:p w14:paraId="6226473E"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3322A731" w14:textId="77777777" w:rsidTr="00593E63">
        <w:tc>
          <w:tcPr>
            <w:tcW w:w="983" w:type="pct"/>
          </w:tcPr>
          <w:p w14:paraId="07CE2AC3"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West345</w:t>
            </w:r>
          </w:p>
        </w:tc>
        <w:tc>
          <w:tcPr>
            <w:tcW w:w="456" w:type="pct"/>
          </w:tcPr>
          <w:p w14:paraId="0B4B2BC6"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DDAEF7E"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1F1FD8E8" w14:textId="77777777" w:rsidTr="00593E63">
        <w:tc>
          <w:tcPr>
            <w:tcW w:w="983" w:type="pct"/>
          </w:tcPr>
          <w:p w14:paraId="5374C44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West345</w:t>
            </w:r>
          </w:p>
        </w:tc>
        <w:tc>
          <w:tcPr>
            <w:tcW w:w="456" w:type="pct"/>
          </w:tcPr>
          <w:p w14:paraId="419B1B4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6726F2C"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1102AB0E" w14:textId="77777777" w:rsidTr="00593E63">
        <w:tc>
          <w:tcPr>
            <w:tcW w:w="983" w:type="pct"/>
          </w:tcPr>
          <w:p w14:paraId="23D101BE"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243C981D"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43A44BF4"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15C2D3DE" w14:textId="77777777" w:rsidTr="00593E63">
        <w:tc>
          <w:tcPr>
            <w:tcW w:w="983" w:type="pct"/>
          </w:tcPr>
          <w:p w14:paraId="2E6902A4"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0D971D2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946374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301EBC47" w14:textId="77777777" w:rsidTr="00593E63">
        <w:tc>
          <w:tcPr>
            <w:tcW w:w="983" w:type="pct"/>
          </w:tcPr>
          <w:p w14:paraId="6E46ACE9"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West345</w:t>
            </w:r>
          </w:p>
        </w:tc>
        <w:tc>
          <w:tcPr>
            <w:tcW w:w="456" w:type="pct"/>
          </w:tcPr>
          <w:p w14:paraId="2864488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2A3E3908"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64E6EAB1" w14:textId="77777777" w:rsidTr="00593E63">
        <w:tc>
          <w:tcPr>
            <w:tcW w:w="983" w:type="pct"/>
          </w:tcPr>
          <w:p w14:paraId="2629B780"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29717CD2"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01CE5D88"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6D363ABC" w14:textId="77777777" w:rsidTr="00593E63">
        <w:tc>
          <w:tcPr>
            <w:tcW w:w="983" w:type="pct"/>
          </w:tcPr>
          <w:p w14:paraId="09C682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1F8F6FA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CBA2BFC"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5478367B" w14:textId="77777777" w:rsidR="00282040" w:rsidRPr="00282040" w:rsidRDefault="00282040" w:rsidP="00282040">
      <w:pPr>
        <w:keepNext/>
        <w:widowControl w:val="0"/>
        <w:tabs>
          <w:tab w:val="left" w:pos="1260"/>
        </w:tabs>
        <w:snapToGrid w:val="0"/>
        <w:spacing w:before="480" w:after="240"/>
        <w:ind w:left="1267" w:hanging="1267"/>
        <w:outlineLvl w:val="3"/>
        <w:rPr>
          <w:b/>
          <w:szCs w:val="20"/>
        </w:rPr>
      </w:pPr>
      <w:bookmarkStart w:id="566" w:name="_Toc17706322"/>
      <w:bookmarkStart w:id="567" w:name="_Toc400526121"/>
      <w:bookmarkStart w:id="568" w:name="_Toc405534439"/>
      <w:bookmarkStart w:id="569" w:name="_Toc406570452"/>
      <w:bookmarkStart w:id="570" w:name="_Toc410910604"/>
      <w:bookmarkStart w:id="571" w:name="_Toc411841032"/>
      <w:bookmarkStart w:id="572" w:name="_Toc422146994"/>
      <w:bookmarkStart w:id="573" w:name="_Toc433020590"/>
      <w:bookmarkStart w:id="574" w:name="_Toc437262031"/>
      <w:bookmarkStart w:id="575" w:name="_Toc478375206"/>
      <w:commentRangeStart w:id="576"/>
      <w:r w:rsidRPr="00282040">
        <w:rPr>
          <w:b/>
          <w:szCs w:val="20"/>
        </w:rPr>
        <w:t>3.5.2.5</w:t>
      </w:r>
      <w:commentRangeEnd w:id="576"/>
      <w:r w:rsidR="00F22695">
        <w:rPr>
          <w:rStyle w:val="CommentReference"/>
        </w:rPr>
        <w:commentReference w:id="576"/>
      </w:r>
      <w:r w:rsidRPr="00282040">
        <w:rPr>
          <w:b/>
          <w:szCs w:val="20"/>
        </w:rPr>
        <w:tab/>
        <w:t>Panhandle 345 kV Hub (Pan 345)</w:t>
      </w:r>
      <w:bookmarkEnd w:id="566"/>
    </w:p>
    <w:p w14:paraId="22CEF403" w14:textId="20089C10" w:rsidR="00282040" w:rsidRPr="00282040" w:rsidRDefault="00282040" w:rsidP="00282040">
      <w:pPr>
        <w:spacing w:after="240"/>
        <w:ind w:left="720" w:hanging="720"/>
        <w:rPr>
          <w:iCs/>
          <w:szCs w:val="20"/>
        </w:rPr>
      </w:pPr>
      <w:r w:rsidRPr="00282040">
        <w:rPr>
          <w:iCs/>
          <w:szCs w:val="20"/>
        </w:rPr>
        <w:t>(1)</w:t>
      </w:r>
      <w:r w:rsidRPr="00282040">
        <w:rPr>
          <w:iCs/>
          <w:szCs w:val="20"/>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282040" w:rsidRPr="00282040" w14:paraId="16D8BA64" w14:textId="77777777" w:rsidTr="00593E63">
        <w:trPr>
          <w:trHeight w:val="255"/>
        </w:trPr>
        <w:tc>
          <w:tcPr>
            <w:tcW w:w="475" w:type="dxa"/>
            <w:noWrap/>
            <w:tcMar>
              <w:top w:w="15" w:type="dxa"/>
              <w:left w:w="15" w:type="dxa"/>
              <w:bottom w:w="0" w:type="dxa"/>
              <w:right w:w="15" w:type="dxa"/>
            </w:tcMar>
            <w:vAlign w:val="bottom"/>
          </w:tcPr>
          <w:p w14:paraId="7873DD1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0FF4EE6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noWrap/>
            <w:tcMar>
              <w:top w:w="15" w:type="dxa"/>
              <w:left w:w="15" w:type="dxa"/>
              <w:bottom w:w="0" w:type="dxa"/>
              <w:right w:w="15" w:type="dxa"/>
            </w:tcMar>
            <w:vAlign w:val="bottom"/>
          </w:tcPr>
          <w:p w14:paraId="426AD0CA" w14:textId="77777777" w:rsidR="00282040" w:rsidRPr="00282040" w:rsidRDefault="00282040" w:rsidP="00282040">
            <w:pPr>
              <w:jc w:val="center"/>
              <w:rPr>
                <w:rFonts w:ascii="Arial" w:eastAsia="Arial Unicode MS" w:hAnsi="Arial" w:cs="Arial"/>
                <w:sz w:val="20"/>
                <w:szCs w:val="20"/>
              </w:rPr>
            </w:pPr>
          </w:p>
        </w:tc>
      </w:tr>
      <w:tr w:rsidR="00282040" w:rsidRPr="00282040" w14:paraId="59E6F9D5"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733C1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46D5D75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4B2DDE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2CF8A53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0391122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0B4BD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568C9A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0BCF2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016BE5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10237DF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F7165D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DA9A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042D96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F9B9EA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0BC725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CA5014B"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2F5E6F"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146870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9B765B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EC995D7"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F3CD17"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0FED48"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0EBBCC"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475662"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3403504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862156"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B9BDFA"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A0293"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01AAD4"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6F2FC86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E2C3FC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98DDFE"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D88FB1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B1491F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74989BC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2903CC"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8368E0"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5B22F5"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8D2B8"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ABC15C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D9D37A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6DB09B"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21CEC1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A9A40F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1811DD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C9D6F4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C1EE45"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DECF5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EC61E3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2DDAF91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63558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AD4859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14D2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7E16B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2F0C84B0"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91E41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E7CA7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4F83C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7F8B3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EDC4DCE" w14:textId="77777777" w:rsidTr="00593E63">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4B274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2DE837"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326C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97E56F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bl>
    <w:p w14:paraId="34A19128"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 xml:space="preserve">The Panhandle 345 kV Hub Price </w:t>
      </w:r>
      <w:r w:rsidRPr="00282040">
        <w:rPr>
          <w:szCs w:val="20"/>
        </w:rPr>
        <w:t>uses the aggregated Shift Factors</w:t>
      </w:r>
      <w:r w:rsidRPr="00282040">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354A83A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06A94229"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Pan345</w:t>
      </w:r>
      <w:r w:rsidRPr="00282040">
        <w:rPr>
          <w:bCs/>
          <w:szCs w:val="20"/>
        </w:rPr>
        <w:t xml:space="preserve"> </w:t>
      </w:r>
      <w:r w:rsidRPr="00282040">
        <w:rPr>
          <w:b/>
          <w:bCs/>
          <w:szCs w:val="20"/>
        </w:rPr>
        <w:t>=</w:t>
      </w:r>
      <w:r w:rsidRPr="00282040">
        <w:rPr>
          <w:b/>
          <w:bCs/>
          <w:szCs w:val="20"/>
        </w:rPr>
        <w:tab/>
      </w:r>
      <w:r w:rsidRPr="00282040">
        <w:rPr>
          <w:szCs w:val="20"/>
        </w:rPr>
        <w:tab/>
      </w:r>
      <w:r w:rsidRPr="00282040">
        <w:rPr>
          <w:b/>
          <w:bCs/>
          <w:szCs w:val="20"/>
        </w:rPr>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Pan345,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265BE3FB" w14:textId="77777777" w:rsidR="00282040" w:rsidRPr="00282040" w:rsidRDefault="00282040" w:rsidP="00282040">
      <w:pPr>
        <w:tabs>
          <w:tab w:val="left" w:pos="2340"/>
          <w:tab w:val="left" w:pos="3420"/>
        </w:tabs>
        <w:spacing w:after="240"/>
        <w:ind w:left="720"/>
        <w:rPr>
          <w:b/>
          <w:bCs/>
          <w:szCs w:val="20"/>
        </w:rPr>
      </w:pPr>
      <w:r w:rsidRPr="00282040">
        <w:rPr>
          <w:szCs w:val="20"/>
        </w:rPr>
        <w:tab/>
      </w:r>
      <w:r w:rsidRPr="00282040">
        <w:rPr>
          <w:szCs w:val="20"/>
        </w:rPr>
        <w:tab/>
      </w:r>
      <w:r w:rsidRPr="00282040">
        <w:rPr>
          <w:b/>
          <w:bCs/>
          <w:szCs w:val="20"/>
        </w:rPr>
        <w:t>if HBBC</w:t>
      </w:r>
      <w:r w:rsidRPr="00282040">
        <w:rPr>
          <w:b/>
          <w:bCs/>
          <w:szCs w:val="20"/>
          <w:vertAlign w:val="subscript"/>
        </w:rPr>
        <w:t xml:space="preserve"> </w:t>
      </w:r>
      <w:r w:rsidRPr="00282040">
        <w:rPr>
          <w:bCs/>
          <w:i/>
          <w:szCs w:val="20"/>
          <w:vertAlign w:val="subscript"/>
        </w:rPr>
        <w:t>Pan345</w:t>
      </w:r>
      <w:r w:rsidRPr="00282040">
        <w:rPr>
          <w:b/>
          <w:bCs/>
          <w:szCs w:val="20"/>
        </w:rPr>
        <w:t>≠0</w:t>
      </w:r>
    </w:p>
    <w:p w14:paraId="2E45D9CB"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Pan345 </w:t>
      </w:r>
      <w:r w:rsidRPr="00282040">
        <w:rPr>
          <w:b/>
          <w:bCs/>
          <w:szCs w:val="20"/>
        </w:rPr>
        <w:t>=</w:t>
      </w:r>
      <w:r w:rsidRPr="00282040">
        <w:rPr>
          <w:b/>
          <w:bCs/>
          <w:szCs w:val="20"/>
        </w:rPr>
        <w:tab/>
      </w:r>
      <w:r w:rsidRPr="00282040">
        <w:rPr>
          <w:szCs w:val="20"/>
        </w:rPr>
        <w:tab/>
      </w:r>
      <w:r w:rsidRPr="00282040">
        <w:rPr>
          <w:b/>
          <w:bCs/>
          <w:szCs w:val="20"/>
        </w:rPr>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Pan345</w:t>
      </w:r>
      <w:r w:rsidRPr="00282040">
        <w:rPr>
          <w:b/>
          <w:bCs/>
          <w:szCs w:val="20"/>
        </w:rPr>
        <w:t>=0</w:t>
      </w:r>
    </w:p>
    <w:p w14:paraId="48C110C5" w14:textId="77777777" w:rsidR="00282040" w:rsidRPr="00282040" w:rsidRDefault="00282040" w:rsidP="00282040">
      <w:pPr>
        <w:spacing w:after="240"/>
        <w:rPr>
          <w:szCs w:val="20"/>
        </w:rPr>
      </w:pPr>
      <w:r w:rsidRPr="00282040">
        <w:rPr>
          <w:szCs w:val="20"/>
        </w:rPr>
        <w:lastRenderedPageBreak/>
        <w:t>Where:</w:t>
      </w:r>
    </w:p>
    <w:p w14:paraId="31AD2F1B"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Pan345,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Pan345, c</w:t>
      </w:r>
      <w:r w:rsidRPr="00282040">
        <w:rPr>
          <w:bCs/>
          <w:szCs w:val="20"/>
        </w:rPr>
        <w:t>)</w:t>
      </w:r>
    </w:p>
    <w:p w14:paraId="5BF4FAF8"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Pan345, c</w:t>
      </w:r>
      <w:r w:rsidRPr="00282040">
        <w:rPr>
          <w:bCs/>
          <w:i/>
          <w:szCs w:val="20"/>
        </w:rPr>
        <w:t xml:space="preserve"> </w:t>
      </w:r>
      <w:r w:rsidRPr="00282040">
        <w:rPr>
          <w:bCs/>
          <w:szCs w:val="20"/>
        </w:rPr>
        <w:t xml:space="preserve">* DASF </w:t>
      </w:r>
      <w:r w:rsidRPr="00282040">
        <w:rPr>
          <w:bCs/>
          <w:i/>
          <w:szCs w:val="20"/>
          <w:vertAlign w:val="subscript"/>
        </w:rPr>
        <w:t>pb, hb, Pan345, c</w:t>
      </w:r>
      <w:r w:rsidRPr="00282040">
        <w:rPr>
          <w:bCs/>
          <w:szCs w:val="20"/>
        </w:rPr>
        <w:t>)</w:t>
      </w:r>
    </w:p>
    <w:p w14:paraId="604CE5F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Pan345,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Pan345,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Pan345, c</w:t>
      </w:r>
      <w:r w:rsidRPr="00282040">
        <w:rPr>
          <w:bCs/>
          <w:szCs w:val="20"/>
        </w:rPr>
        <w:t>)</w:t>
      </w:r>
    </w:p>
    <w:p w14:paraId="011F27D3"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Pan345,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Pan345,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Pan345, c</w:t>
      </w:r>
      <w:r w:rsidRPr="00282040">
        <w:rPr>
          <w:bCs/>
          <w:szCs w:val="20"/>
        </w:rPr>
        <w:t>)</w:t>
      </w:r>
    </w:p>
    <w:p w14:paraId="23477D21"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282040" w:rsidRPr="00282040" w14:paraId="1CE23BD2" w14:textId="77777777" w:rsidTr="00593E63">
        <w:trPr>
          <w:tblHeader/>
        </w:trPr>
        <w:tc>
          <w:tcPr>
            <w:tcW w:w="1008" w:type="pct"/>
          </w:tcPr>
          <w:p w14:paraId="08982CAA"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50F63449"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040B165"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38AE1A34" w14:textId="77777777" w:rsidTr="00593E63">
        <w:tc>
          <w:tcPr>
            <w:tcW w:w="1008" w:type="pct"/>
          </w:tcPr>
          <w:p w14:paraId="2E1DAFBF"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Pan345</w:t>
            </w:r>
          </w:p>
        </w:tc>
        <w:tc>
          <w:tcPr>
            <w:tcW w:w="529" w:type="pct"/>
          </w:tcPr>
          <w:p w14:paraId="43EBFEA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5962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4457E08" w14:textId="77777777" w:rsidTr="00593E63">
        <w:tc>
          <w:tcPr>
            <w:tcW w:w="1008" w:type="pct"/>
          </w:tcPr>
          <w:p w14:paraId="0A301409"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717D5A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0FC90A2"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531E9616" w14:textId="77777777" w:rsidTr="00593E63">
        <w:tc>
          <w:tcPr>
            <w:tcW w:w="1008" w:type="pct"/>
          </w:tcPr>
          <w:p w14:paraId="1900B10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A943541"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32CBE50B"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2CFC70AE" w14:textId="77777777" w:rsidTr="00593E63">
        <w:tc>
          <w:tcPr>
            <w:tcW w:w="1008" w:type="pct"/>
          </w:tcPr>
          <w:p w14:paraId="5770A195"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Pan345,c</w:t>
            </w:r>
          </w:p>
        </w:tc>
        <w:tc>
          <w:tcPr>
            <w:tcW w:w="529" w:type="pct"/>
          </w:tcPr>
          <w:p w14:paraId="16F3B7E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EE4076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4661544" w14:textId="77777777" w:rsidTr="00593E63">
        <w:tc>
          <w:tcPr>
            <w:tcW w:w="1008" w:type="pct"/>
          </w:tcPr>
          <w:p w14:paraId="6B7B858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hb,Pan345,c</w:t>
            </w:r>
          </w:p>
        </w:tc>
        <w:tc>
          <w:tcPr>
            <w:tcW w:w="529" w:type="pct"/>
          </w:tcPr>
          <w:p w14:paraId="7CBE360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82A936A"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171CFFC" w14:textId="77777777" w:rsidTr="00593E63">
        <w:tc>
          <w:tcPr>
            <w:tcW w:w="1008" w:type="pct"/>
          </w:tcPr>
          <w:p w14:paraId="5B4A7751"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pb,hb,Pan345,c</w:t>
            </w:r>
          </w:p>
        </w:tc>
        <w:tc>
          <w:tcPr>
            <w:tcW w:w="529" w:type="pct"/>
          </w:tcPr>
          <w:p w14:paraId="52D03F4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A198E39"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CD25569" w14:textId="77777777" w:rsidTr="00593E63">
        <w:tc>
          <w:tcPr>
            <w:tcW w:w="1008" w:type="pct"/>
          </w:tcPr>
          <w:p w14:paraId="6644E7FC"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Pan345,c</w:t>
            </w:r>
          </w:p>
        </w:tc>
        <w:tc>
          <w:tcPr>
            <w:tcW w:w="529" w:type="pct"/>
          </w:tcPr>
          <w:p w14:paraId="7C84AEE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9368D2B"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62B07940" w14:textId="77777777" w:rsidTr="00593E63">
        <w:tc>
          <w:tcPr>
            <w:tcW w:w="1008" w:type="pct"/>
          </w:tcPr>
          <w:p w14:paraId="7C2345C1"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Pan345,c</w:t>
            </w:r>
          </w:p>
        </w:tc>
        <w:tc>
          <w:tcPr>
            <w:tcW w:w="529" w:type="pct"/>
          </w:tcPr>
          <w:p w14:paraId="7037E82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BD342A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005D03E1" w14:textId="77777777" w:rsidTr="00593E63">
        <w:tc>
          <w:tcPr>
            <w:tcW w:w="1008" w:type="pct"/>
          </w:tcPr>
          <w:p w14:paraId="272866C4"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53FB30D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68E68F2"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7F645CB" w14:textId="77777777" w:rsidTr="00593E63">
        <w:tc>
          <w:tcPr>
            <w:tcW w:w="1008" w:type="pct"/>
          </w:tcPr>
          <w:p w14:paraId="0B6A7ACD"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Pan345,c</w:t>
            </w:r>
          </w:p>
        </w:tc>
        <w:tc>
          <w:tcPr>
            <w:tcW w:w="529" w:type="pct"/>
          </w:tcPr>
          <w:p w14:paraId="0EF5B67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365804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46E8AB12" w14:textId="77777777" w:rsidTr="00593E63">
        <w:tc>
          <w:tcPr>
            <w:tcW w:w="1008" w:type="pct"/>
          </w:tcPr>
          <w:p w14:paraId="6DE06ED2"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5608705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CB8637"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40E8F669" w14:textId="77777777" w:rsidTr="00593E63">
        <w:tc>
          <w:tcPr>
            <w:tcW w:w="1008" w:type="pct"/>
          </w:tcPr>
          <w:p w14:paraId="66F7A921"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Pan345</w:t>
            </w:r>
          </w:p>
        </w:tc>
        <w:tc>
          <w:tcPr>
            <w:tcW w:w="529" w:type="pct"/>
          </w:tcPr>
          <w:p w14:paraId="46203DC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DEF505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27CDE7AC" w14:textId="77777777" w:rsidTr="00593E63">
        <w:tc>
          <w:tcPr>
            <w:tcW w:w="1008" w:type="pct"/>
          </w:tcPr>
          <w:p w14:paraId="444202D2"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Pan345,c</w:t>
            </w:r>
          </w:p>
        </w:tc>
        <w:tc>
          <w:tcPr>
            <w:tcW w:w="529" w:type="pct"/>
          </w:tcPr>
          <w:p w14:paraId="3373029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E381015"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35C3B3DA" w14:textId="77777777" w:rsidTr="00593E63">
        <w:tc>
          <w:tcPr>
            <w:tcW w:w="1008" w:type="pct"/>
            <w:tcBorders>
              <w:top w:val="single" w:sz="4" w:space="0" w:color="auto"/>
              <w:left w:val="single" w:sz="4" w:space="0" w:color="auto"/>
              <w:bottom w:val="single" w:sz="4" w:space="0" w:color="auto"/>
              <w:right w:val="single" w:sz="4" w:space="0" w:color="auto"/>
            </w:tcBorders>
          </w:tcPr>
          <w:p w14:paraId="213D767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DF7A4C7"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0793A7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2FD791E1"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C043CDA"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lastRenderedPageBreak/>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Max [-$251, (</w:t>
      </w:r>
      <w:del w:id="577" w:author="ERCOT" w:date="2019-12-20T11:14:00Z">
        <w:r w:rsidRPr="00282040" w:rsidDel="00522E54">
          <w:rPr>
            <w:b/>
            <w:bCs/>
            <w:szCs w:val="20"/>
          </w:rPr>
          <w:delText xml:space="preserve">RTRSVPOR + </w:delText>
        </w:r>
      </w:del>
      <w:r w:rsidRPr="00282040">
        <w:rPr>
          <w:b/>
          <w:bCs/>
          <w:szCs w:val="20"/>
        </w:rPr>
        <w:t xml:space="preserve">RTRDP + </w:t>
      </w:r>
    </w:p>
    <w:p w14:paraId="499F6869"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tab/>
      </w:r>
      <w:r w:rsidRPr="00282040">
        <w:rPr>
          <w:b/>
          <w:bCs/>
          <w:szCs w:val="20"/>
        </w:rPr>
        <w:tab/>
      </w:r>
      <w:r w:rsidRPr="00282040">
        <w:rPr>
          <w:position w:val="-20"/>
          <w:szCs w:val="20"/>
        </w:rPr>
        <w:object w:dxaOrig="225" w:dyaOrig="420" w14:anchorId="41D250CB">
          <v:shape id="_x0000_i1065" type="#_x0000_t75" style="width:14.25pt;height:21.75pt" o:ole="">
            <v:imagedata r:id="rId59" o:title=""/>
          </v:shape>
          <o:OLEObject Type="Embed" ProgID="Equation.3" ShapeID="_x0000_i1065" DrawAspect="Content" ObjectID="_1666765954" r:id="rId60"/>
        </w:object>
      </w:r>
      <w:r w:rsidRPr="00282040">
        <w:rPr>
          <w:b/>
          <w:bCs/>
          <w:szCs w:val="20"/>
        </w:rPr>
        <w:t xml:space="preserve"> (HUBDF </w:t>
      </w:r>
      <w:r w:rsidRPr="00282040">
        <w:rPr>
          <w:bCs/>
          <w:i/>
          <w:szCs w:val="20"/>
          <w:vertAlign w:val="subscript"/>
        </w:rPr>
        <w:t>hb, Pan345</w:t>
      </w:r>
      <w:r w:rsidRPr="00282040">
        <w:rPr>
          <w:bCs/>
          <w:szCs w:val="20"/>
        </w:rPr>
        <w:t xml:space="preserve"> </w:t>
      </w:r>
      <w:r w:rsidRPr="00282040">
        <w:rPr>
          <w:b/>
          <w:bCs/>
          <w:szCs w:val="20"/>
        </w:rPr>
        <w:t>* (</w:t>
      </w:r>
      <w:r w:rsidRPr="00282040">
        <w:rPr>
          <w:position w:val="-22"/>
          <w:szCs w:val="20"/>
        </w:rPr>
        <w:object w:dxaOrig="225" w:dyaOrig="465" w14:anchorId="3C7262A0">
          <v:shape id="_x0000_i1066" type="#_x0000_t75" style="width:14.25pt;height:21.75pt" o:ole="">
            <v:imagedata r:id="rId32" o:title=""/>
          </v:shape>
          <o:OLEObject Type="Embed" ProgID="Equation.3" ShapeID="_x0000_i1066" DrawAspect="Content" ObjectID="_1666765955" r:id="rId61"/>
        </w:object>
      </w:r>
      <w:r w:rsidRPr="00282040">
        <w:rPr>
          <w:b/>
          <w:bCs/>
          <w:szCs w:val="20"/>
        </w:rPr>
        <w:t xml:space="preserve">(RTHBP </w:t>
      </w:r>
      <w:r w:rsidRPr="00282040">
        <w:rPr>
          <w:bCs/>
          <w:i/>
          <w:szCs w:val="20"/>
          <w:vertAlign w:val="subscript"/>
        </w:rPr>
        <w:t>hb, Pan345, y</w:t>
      </w:r>
      <w:r w:rsidRPr="00282040">
        <w:rPr>
          <w:b/>
          <w:bCs/>
          <w:szCs w:val="20"/>
        </w:rPr>
        <w:t xml:space="preserve"> * TLMP</w:t>
      </w:r>
      <w:r w:rsidRPr="00282040">
        <w:rPr>
          <w:bCs/>
          <w:szCs w:val="20"/>
        </w:rPr>
        <w:t xml:space="preserve"> </w:t>
      </w:r>
      <w:r w:rsidRPr="00282040">
        <w:rPr>
          <w:bCs/>
          <w:i/>
          <w:szCs w:val="20"/>
          <w:vertAlign w:val="subscript"/>
        </w:rPr>
        <w:t>y</w:t>
      </w:r>
      <w:r w:rsidRPr="00282040">
        <w:rPr>
          <w:b/>
          <w:bCs/>
          <w:szCs w:val="20"/>
        </w:rPr>
        <w:t>) /           (</w:t>
      </w:r>
      <w:r w:rsidRPr="00282040">
        <w:rPr>
          <w:position w:val="-22"/>
          <w:szCs w:val="20"/>
        </w:rPr>
        <w:object w:dxaOrig="225" w:dyaOrig="465" w14:anchorId="0B3E56AA">
          <v:shape id="_x0000_i1067" type="#_x0000_t75" style="width:14.25pt;height:21.75pt" o:ole="">
            <v:imagedata r:id="rId32" o:title=""/>
          </v:shape>
          <o:OLEObject Type="Embed" ProgID="Equation.3" ShapeID="_x0000_i1067" DrawAspect="Content" ObjectID="_1666765956" r:id="rId62"/>
        </w:object>
      </w:r>
      <w:r w:rsidRPr="00282040">
        <w:rPr>
          <w:b/>
          <w:bCs/>
          <w:szCs w:val="20"/>
        </w:rPr>
        <w:t xml:space="preserve"> TLMP </w:t>
      </w:r>
      <w:r w:rsidRPr="00282040">
        <w:rPr>
          <w:bCs/>
          <w:i/>
          <w:szCs w:val="20"/>
          <w:vertAlign w:val="subscript"/>
        </w:rPr>
        <w:t>y</w:t>
      </w:r>
      <w:r w:rsidRPr="00282040">
        <w:rPr>
          <w:b/>
          <w:bCs/>
          <w:szCs w:val="20"/>
        </w:rPr>
        <w:t>))))], if HB</w:t>
      </w:r>
      <w:r w:rsidRPr="00282040">
        <w:rPr>
          <w:b/>
          <w:bCs/>
          <w:szCs w:val="20"/>
          <w:vertAlign w:val="subscript"/>
        </w:rPr>
        <w:t xml:space="preserve"> </w:t>
      </w:r>
      <w:r w:rsidRPr="00282040">
        <w:rPr>
          <w:bCs/>
          <w:i/>
          <w:szCs w:val="20"/>
          <w:vertAlign w:val="subscript"/>
        </w:rPr>
        <w:t>Pan345</w:t>
      </w:r>
      <w:r w:rsidRPr="00282040">
        <w:rPr>
          <w:b/>
          <w:bCs/>
          <w:szCs w:val="20"/>
        </w:rPr>
        <w:t>≠0</w:t>
      </w:r>
    </w:p>
    <w:p w14:paraId="03756FAC" w14:textId="77777777" w:rsidR="00282040" w:rsidRPr="00282040" w:rsidRDefault="00282040" w:rsidP="00282040">
      <w:pPr>
        <w:tabs>
          <w:tab w:val="left" w:pos="2340"/>
          <w:tab w:val="left" w:pos="3420"/>
        </w:tabs>
        <w:spacing w:after="240"/>
        <w:ind w:left="3420" w:hanging="2700"/>
        <w:rPr>
          <w:b/>
          <w:bCs/>
          <w:szCs w:val="20"/>
        </w:rPr>
      </w:pPr>
      <w:r w:rsidRPr="00282040">
        <w:rPr>
          <w:b/>
          <w:bCs/>
          <w:szCs w:val="20"/>
        </w:rPr>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 xml:space="preserve">RTSPP </w:t>
      </w:r>
      <w:r w:rsidRPr="00282040">
        <w:rPr>
          <w:bCs/>
          <w:i/>
          <w:szCs w:val="20"/>
          <w:vertAlign w:val="subscript"/>
        </w:rPr>
        <w:t>ERCOT345Bus</w:t>
      </w:r>
      <w:r w:rsidRPr="00282040">
        <w:rPr>
          <w:bCs/>
          <w:szCs w:val="20"/>
        </w:rPr>
        <w:t>,</w:t>
      </w:r>
      <w:r w:rsidRPr="00282040">
        <w:rPr>
          <w:b/>
          <w:bCs/>
          <w:szCs w:val="20"/>
        </w:rPr>
        <w:t xml:space="preserve"> if HB</w:t>
      </w:r>
      <w:r w:rsidRPr="00282040">
        <w:rPr>
          <w:b/>
          <w:bCs/>
          <w:szCs w:val="20"/>
          <w:vertAlign w:val="subscript"/>
        </w:rPr>
        <w:t xml:space="preserve"> </w:t>
      </w:r>
      <w:r w:rsidRPr="00282040">
        <w:rPr>
          <w:bCs/>
          <w:i/>
          <w:szCs w:val="20"/>
          <w:vertAlign w:val="subscript"/>
        </w:rPr>
        <w:t>Pan345</w:t>
      </w:r>
      <w:r w:rsidRPr="00282040">
        <w:rPr>
          <w:b/>
          <w:bCs/>
          <w:szCs w:val="20"/>
        </w:rPr>
        <w:t>=0</w:t>
      </w:r>
    </w:p>
    <w:p w14:paraId="4B49BFB3" w14:textId="77777777" w:rsidR="00282040" w:rsidRPr="00282040" w:rsidRDefault="00282040" w:rsidP="00282040">
      <w:pPr>
        <w:spacing w:after="240"/>
        <w:rPr>
          <w:iCs/>
          <w:szCs w:val="20"/>
        </w:rPr>
      </w:pPr>
      <w:r w:rsidRPr="00282040">
        <w:rPr>
          <w:iCs/>
          <w:szCs w:val="20"/>
        </w:rPr>
        <w:t>Where:</w:t>
      </w:r>
    </w:p>
    <w:p w14:paraId="674C01ED" w14:textId="77777777" w:rsidR="00282040" w:rsidRPr="00282040" w:rsidDel="00522E54" w:rsidRDefault="00282040" w:rsidP="00282040">
      <w:pPr>
        <w:spacing w:after="240"/>
        <w:ind w:left="2880" w:hanging="2160"/>
        <w:rPr>
          <w:del w:id="578" w:author="ERCOT" w:date="2019-12-20T11:14:00Z"/>
          <w:szCs w:val="20"/>
        </w:rPr>
      </w:pPr>
      <w:del w:id="579" w:author="ERCOT" w:date="2019-12-20T11:14:00Z">
        <w:r w:rsidRPr="00282040" w:rsidDel="00522E54">
          <w:rPr>
            <w:szCs w:val="20"/>
          </w:rPr>
          <w:delText xml:space="preserve">RTRSVPOR </w:delText>
        </w:r>
        <w:r w:rsidRPr="00282040" w:rsidDel="00522E54">
          <w:rPr>
            <w:szCs w:val="20"/>
          </w:rPr>
          <w:tab/>
          <w:delText>=</w:delText>
        </w:r>
        <w:r w:rsidRPr="00282040" w:rsidDel="00522E54">
          <w:rPr>
            <w:szCs w:val="20"/>
          </w:rPr>
          <w:tab/>
          <w:delText xml:space="preserve"> </w:delText>
        </w:r>
        <w:r w:rsidRPr="00282040" w:rsidDel="00522E54">
          <w:rPr>
            <w:position w:val="-22"/>
            <w:szCs w:val="20"/>
          </w:rPr>
          <w:object w:dxaOrig="225" w:dyaOrig="465" w14:anchorId="718F769F">
            <v:shape id="_x0000_i1068" type="#_x0000_t75" style="width:14.25pt;height:21.75pt" o:ole="">
              <v:imagedata r:id="rId32" o:title=""/>
            </v:shape>
            <o:OLEObject Type="Embed" ProgID="Equation.3" ShapeID="_x0000_i1068" DrawAspect="Content" ObjectID="_1666765957" r:id="rId63"/>
          </w:object>
        </w:r>
        <w:r w:rsidRPr="00282040" w:rsidDel="00522E54">
          <w:rPr>
            <w:szCs w:val="20"/>
          </w:rPr>
          <w:delText xml:space="preserve"> (RNWF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9F2E15F" w14:textId="4549AE3D"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w:t>
      </w:r>
      <w:r w:rsidRPr="00282040">
        <w:rPr>
          <w:position w:val="-22"/>
          <w:szCs w:val="20"/>
        </w:rPr>
        <w:object w:dxaOrig="225" w:dyaOrig="465" w14:anchorId="27C69AD0">
          <v:shape id="_x0000_i1069" type="#_x0000_t75" style="width:14.25pt;height:21.75pt" o:ole="">
            <v:imagedata r:id="rId32" o:title=""/>
          </v:shape>
          <o:OLEObject Type="Embed" ProgID="Equation.3" ShapeID="_x0000_i1069" DrawAspect="Content" ObjectID="_1666765958" r:id="rId64"/>
        </w:object>
      </w:r>
      <w:r w:rsidRPr="00282040">
        <w:rPr>
          <w:szCs w:val="20"/>
        </w:rPr>
        <w:t xml:space="preserve"> (RNWF </w:t>
      </w:r>
      <w:r w:rsidRPr="00282040">
        <w:rPr>
          <w:i/>
          <w:szCs w:val="20"/>
          <w:vertAlign w:val="subscript"/>
        </w:rPr>
        <w:t>y</w:t>
      </w:r>
      <w:r w:rsidRPr="00282040">
        <w:rPr>
          <w:szCs w:val="20"/>
        </w:rPr>
        <w:t xml:space="preserve">  * RT</w:t>
      </w:r>
      <w:del w:id="580" w:author="ERCOT 081820" w:date="2020-08-16T17:58:00Z">
        <w:r w:rsidR="00D111ED"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25BCF884" w14:textId="77777777" w:rsidR="00282040" w:rsidRPr="00282040" w:rsidRDefault="00282040" w:rsidP="00282040">
      <w:pPr>
        <w:spacing w:after="240"/>
        <w:ind w:left="2880" w:hanging="2160"/>
        <w:rPr>
          <w:bCs/>
          <w:szCs w:val="20"/>
        </w:rPr>
      </w:pPr>
      <w:r w:rsidRPr="00282040">
        <w:rPr>
          <w:bCs/>
          <w:szCs w:val="20"/>
        </w:rPr>
        <w:t xml:space="preserve">RNWF </w:t>
      </w:r>
      <w:r w:rsidRPr="00282040">
        <w:rPr>
          <w:bCs/>
          <w:i/>
          <w:szCs w:val="20"/>
          <w:vertAlign w:val="subscript"/>
        </w:rPr>
        <w:t>y</w:t>
      </w:r>
      <w:r w:rsidRPr="00282040">
        <w:rPr>
          <w:bCs/>
          <w:i/>
          <w:szCs w:val="20"/>
          <w:vertAlign w:val="subscript"/>
        </w:rPr>
        <w:tab/>
      </w:r>
      <w:r w:rsidRPr="00282040">
        <w:rPr>
          <w:bCs/>
          <w:szCs w:val="20"/>
        </w:rPr>
        <w:t>=</w:t>
      </w:r>
      <w:r w:rsidRPr="00282040">
        <w:rPr>
          <w:bCs/>
          <w:szCs w:val="20"/>
        </w:rPr>
        <w:tab/>
        <w:t xml:space="preserve">TLMP </w:t>
      </w:r>
      <w:r w:rsidRPr="00282040">
        <w:rPr>
          <w:bCs/>
          <w:i/>
          <w:szCs w:val="20"/>
          <w:vertAlign w:val="subscript"/>
        </w:rPr>
        <w:t>y</w:t>
      </w:r>
      <w:r w:rsidRPr="00282040">
        <w:rPr>
          <w:bCs/>
          <w:szCs w:val="20"/>
        </w:rPr>
        <w:t xml:space="preserve"> </w:t>
      </w:r>
      <w:r w:rsidRPr="00282040">
        <w:rPr>
          <w:bCs/>
          <w:color w:val="000000"/>
          <w:sz w:val="32"/>
          <w:szCs w:val="32"/>
        </w:rPr>
        <w:t>/</w:t>
      </w:r>
      <w:r w:rsidRPr="00282040">
        <w:rPr>
          <w:position w:val="-22"/>
          <w:szCs w:val="20"/>
        </w:rPr>
        <w:object w:dxaOrig="225" w:dyaOrig="465" w14:anchorId="092DEA84">
          <v:shape id="_x0000_i1070" type="#_x0000_t75" style="width:14.25pt;height:21.75pt" o:ole="">
            <v:imagedata r:id="rId32" o:title=""/>
          </v:shape>
          <o:OLEObject Type="Embed" ProgID="Equation.3" ShapeID="_x0000_i1070" DrawAspect="Content" ObjectID="_1666765959" r:id="rId65"/>
        </w:object>
      </w:r>
      <w:r w:rsidRPr="00282040">
        <w:rPr>
          <w:bCs/>
          <w:color w:val="000000"/>
          <w:szCs w:val="20"/>
        </w:rPr>
        <w:t xml:space="preserve"> </w:t>
      </w:r>
      <w:r w:rsidRPr="00282040">
        <w:rPr>
          <w:bCs/>
          <w:szCs w:val="20"/>
        </w:rPr>
        <w:t xml:space="preserve">TLMP </w:t>
      </w:r>
      <w:r w:rsidRPr="00282040">
        <w:rPr>
          <w:bCs/>
          <w:i/>
          <w:szCs w:val="20"/>
          <w:vertAlign w:val="subscript"/>
        </w:rPr>
        <w:t>y</w:t>
      </w:r>
    </w:p>
    <w:p w14:paraId="5D96B538" w14:textId="77777777" w:rsidR="00282040" w:rsidRPr="00282040" w:rsidRDefault="00282040" w:rsidP="00282040">
      <w:pPr>
        <w:spacing w:after="240"/>
        <w:ind w:left="2880" w:hanging="2160"/>
        <w:rPr>
          <w:bCs/>
          <w:szCs w:val="20"/>
        </w:rPr>
      </w:pPr>
      <w:r w:rsidRPr="00282040">
        <w:rPr>
          <w:bCs/>
          <w:szCs w:val="20"/>
        </w:rPr>
        <w:t xml:space="preserve">RTHBP </w:t>
      </w:r>
      <w:r w:rsidRPr="00282040">
        <w:rPr>
          <w:bCs/>
          <w:i/>
          <w:szCs w:val="20"/>
          <w:vertAlign w:val="subscript"/>
        </w:rPr>
        <w:t>hb, Pan345, y</w:t>
      </w:r>
      <w:r w:rsidRPr="00282040">
        <w:rPr>
          <w:bCs/>
          <w:i/>
          <w:szCs w:val="20"/>
          <w:vertAlign w:val="subscript"/>
        </w:rPr>
        <w:tab/>
      </w:r>
      <w:r w:rsidRPr="00282040">
        <w:rPr>
          <w:bCs/>
          <w:szCs w:val="20"/>
        </w:rPr>
        <w:t>=</w:t>
      </w:r>
      <w:r w:rsidRPr="00282040">
        <w:rPr>
          <w:bCs/>
          <w:szCs w:val="20"/>
        </w:rPr>
        <w:tab/>
        <w:t xml:space="preserve"> </w:t>
      </w:r>
      <w:r w:rsidRPr="00282040">
        <w:rPr>
          <w:position w:val="-20"/>
          <w:szCs w:val="20"/>
        </w:rPr>
        <w:object w:dxaOrig="225" w:dyaOrig="420" w14:anchorId="418A9256">
          <v:shape id="_x0000_i1071" type="#_x0000_t75" style="width:14.25pt;height:21.75pt" o:ole="">
            <v:imagedata r:id="rId36" o:title=""/>
          </v:shape>
          <o:OLEObject Type="Embed" ProgID="Equation.3" ShapeID="_x0000_i1071" DrawAspect="Content" ObjectID="_1666765960" r:id="rId66"/>
        </w:object>
      </w:r>
      <w:r w:rsidRPr="00282040">
        <w:rPr>
          <w:bCs/>
          <w:szCs w:val="20"/>
        </w:rPr>
        <w:t xml:space="preserve"> (HBDF </w:t>
      </w:r>
      <w:r w:rsidRPr="00282040">
        <w:rPr>
          <w:bCs/>
          <w:i/>
          <w:szCs w:val="20"/>
          <w:vertAlign w:val="subscript"/>
        </w:rPr>
        <w:t>b, hb, Pan345</w:t>
      </w:r>
      <w:r w:rsidRPr="00282040">
        <w:rPr>
          <w:bCs/>
          <w:szCs w:val="20"/>
        </w:rPr>
        <w:t xml:space="preserve"> * RTLMP </w:t>
      </w:r>
      <w:r w:rsidRPr="00282040">
        <w:rPr>
          <w:bCs/>
          <w:i/>
          <w:szCs w:val="20"/>
          <w:vertAlign w:val="subscript"/>
        </w:rPr>
        <w:t>b, hb, Pan345, y</w:t>
      </w:r>
      <w:r w:rsidRPr="00282040">
        <w:rPr>
          <w:bCs/>
          <w:szCs w:val="20"/>
        </w:rPr>
        <w:t>)</w:t>
      </w:r>
    </w:p>
    <w:p w14:paraId="79B31A4E" w14:textId="77777777" w:rsidR="00282040" w:rsidRPr="00282040" w:rsidRDefault="00282040" w:rsidP="00282040">
      <w:pPr>
        <w:spacing w:after="240"/>
        <w:ind w:left="2880" w:hanging="2160"/>
        <w:rPr>
          <w:bCs/>
          <w:szCs w:val="20"/>
        </w:rPr>
      </w:pPr>
      <w:r w:rsidRPr="00282040">
        <w:rPr>
          <w:bCs/>
          <w:szCs w:val="20"/>
        </w:rPr>
        <w:t xml:space="preserve">HUBDF </w:t>
      </w:r>
      <w:r w:rsidRPr="00282040">
        <w:rPr>
          <w:bCs/>
          <w:i/>
          <w:szCs w:val="20"/>
          <w:vertAlign w:val="subscript"/>
        </w:rPr>
        <w:t>hb, Pan345</w:t>
      </w:r>
      <w:r w:rsidRPr="00282040">
        <w:rPr>
          <w:bCs/>
          <w:szCs w:val="20"/>
        </w:rPr>
        <w:tab/>
        <w:t>=</w:t>
      </w:r>
      <w:r w:rsidRPr="00282040">
        <w:rPr>
          <w:bCs/>
          <w:szCs w:val="20"/>
        </w:rPr>
        <w:tab/>
        <w:t>IF(HB</w:t>
      </w:r>
      <w:r w:rsidRPr="00282040">
        <w:rPr>
          <w:bCs/>
          <w:i/>
          <w:szCs w:val="20"/>
          <w:vertAlign w:val="subscript"/>
        </w:rPr>
        <w:t xml:space="preserve"> Pan345</w:t>
      </w:r>
      <w:r w:rsidRPr="00282040">
        <w:rPr>
          <w:bCs/>
          <w:szCs w:val="20"/>
        </w:rPr>
        <w:t xml:space="preserve">=0, 0, 1 </w:t>
      </w:r>
      <w:r w:rsidRPr="00282040">
        <w:rPr>
          <w:b/>
          <w:bCs/>
          <w:sz w:val="32"/>
          <w:szCs w:val="32"/>
        </w:rPr>
        <w:t xml:space="preserve">/ </w:t>
      </w:r>
      <w:r w:rsidRPr="00282040">
        <w:rPr>
          <w:bCs/>
          <w:szCs w:val="20"/>
        </w:rPr>
        <w:t>HB</w:t>
      </w:r>
      <w:r w:rsidRPr="00282040">
        <w:rPr>
          <w:bCs/>
          <w:szCs w:val="20"/>
          <w:vertAlign w:val="subscript"/>
        </w:rPr>
        <w:t xml:space="preserve"> </w:t>
      </w:r>
      <w:r w:rsidRPr="00282040">
        <w:rPr>
          <w:bCs/>
          <w:i/>
          <w:szCs w:val="20"/>
          <w:vertAlign w:val="subscript"/>
        </w:rPr>
        <w:t>Pan345</w:t>
      </w:r>
      <w:r w:rsidRPr="00282040">
        <w:rPr>
          <w:bCs/>
          <w:szCs w:val="20"/>
        </w:rPr>
        <w:t>)</w:t>
      </w:r>
    </w:p>
    <w:p w14:paraId="670510EE" w14:textId="77777777" w:rsidR="00282040" w:rsidRPr="00282040" w:rsidRDefault="00282040" w:rsidP="00282040">
      <w:pPr>
        <w:spacing w:after="240"/>
        <w:ind w:left="2880" w:hanging="2160"/>
        <w:rPr>
          <w:bCs/>
          <w:szCs w:val="20"/>
        </w:rPr>
      </w:pPr>
      <w:r w:rsidRPr="00282040">
        <w:rPr>
          <w:bCs/>
          <w:szCs w:val="20"/>
        </w:rPr>
        <w:t xml:space="preserve">HBDF </w:t>
      </w:r>
      <w:r w:rsidRPr="00282040">
        <w:rPr>
          <w:bCs/>
          <w:i/>
          <w:szCs w:val="20"/>
          <w:vertAlign w:val="subscript"/>
        </w:rPr>
        <w:t>b, hb, Pan345</w:t>
      </w:r>
      <w:r w:rsidRPr="00282040">
        <w:rPr>
          <w:bCs/>
          <w:szCs w:val="20"/>
        </w:rPr>
        <w:tab/>
        <w:t>=</w:t>
      </w:r>
      <w:r w:rsidRPr="00282040">
        <w:rPr>
          <w:bCs/>
          <w:szCs w:val="20"/>
        </w:rPr>
        <w:tab/>
        <w:t>IF(B</w:t>
      </w:r>
      <w:r w:rsidRPr="00282040">
        <w:rPr>
          <w:bCs/>
          <w:szCs w:val="20"/>
          <w:vertAlign w:val="subscript"/>
        </w:rPr>
        <w:t xml:space="preserve"> </w:t>
      </w:r>
      <w:r w:rsidRPr="00282040">
        <w:rPr>
          <w:bCs/>
          <w:i/>
          <w:szCs w:val="20"/>
          <w:vertAlign w:val="subscript"/>
        </w:rPr>
        <w:t>hb, Pan345</w:t>
      </w:r>
      <w:r w:rsidRPr="00282040">
        <w:rPr>
          <w:bCs/>
          <w:szCs w:val="20"/>
        </w:rPr>
        <w:t xml:space="preserve">=0, 0, 1 </w:t>
      </w:r>
      <w:r w:rsidRPr="00282040">
        <w:rPr>
          <w:b/>
          <w:bCs/>
          <w:sz w:val="32"/>
          <w:szCs w:val="32"/>
        </w:rPr>
        <w:t>/</w:t>
      </w:r>
      <w:r w:rsidRPr="00282040">
        <w:rPr>
          <w:bCs/>
          <w:szCs w:val="20"/>
        </w:rPr>
        <w:t xml:space="preserve"> B </w:t>
      </w:r>
      <w:r w:rsidRPr="00282040">
        <w:rPr>
          <w:bCs/>
          <w:i/>
          <w:szCs w:val="20"/>
          <w:vertAlign w:val="subscript"/>
        </w:rPr>
        <w:t>hb, Pan345</w:t>
      </w:r>
      <w:r w:rsidRPr="00282040">
        <w:rPr>
          <w:bCs/>
          <w:szCs w:val="20"/>
        </w:rPr>
        <w:t>)</w:t>
      </w:r>
    </w:p>
    <w:p w14:paraId="48675832"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1066DBC1" w14:textId="77777777" w:rsidTr="00593E63">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3FAF58EB"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44F318A5" w14:textId="77777777" w:rsidR="00282040" w:rsidRPr="00282040" w:rsidRDefault="00282040" w:rsidP="00282040">
            <w:pPr>
              <w:spacing w:after="120"/>
              <w:rPr>
                <w:b/>
                <w:iCs/>
                <w:sz w:val="20"/>
                <w:szCs w:val="20"/>
              </w:rPr>
            </w:pPr>
            <w:r w:rsidRPr="00282040">
              <w:rPr>
                <w:b/>
                <w:iCs/>
                <w:sz w:val="20"/>
                <w:szCs w:val="20"/>
              </w:rPr>
              <w:t>Unit</w:t>
            </w:r>
          </w:p>
        </w:tc>
        <w:tc>
          <w:tcPr>
            <w:tcW w:w="3561" w:type="pct"/>
            <w:tcBorders>
              <w:top w:val="single" w:sz="4" w:space="0" w:color="auto"/>
              <w:left w:val="single" w:sz="4" w:space="0" w:color="auto"/>
              <w:bottom w:val="single" w:sz="4" w:space="0" w:color="auto"/>
              <w:right w:val="single" w:sz="4" w:space="0" w:color="auto"/>
            </w:tcBorders>
            <w:hideMark/>
          </w:tcPr>
          <w:p w14:paraId="3D0553A6"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ACB6E56" w14:textId="77777777" w:rsidTr="00593E63">
        <w:trPr>
          <w:cantSplit/>
        </w:trPr>
        <w:tc>
          <w:tcPr>
            <w:tcW w:w="983" w:type="pct"/>
            <w:tcBorders>
              <w:top w:val="single" w:sz="4" w:space="0" w:color="auto"/>
              <w:left w:val="single" w:sz="4" w:space="0" w:color="auto"/>
              <w:bottom w:val="single" w:sz="4" w:space="0" w:color="auto"/>
              <w:right w:val="single" w:sz="4" w:space="0" w:color="auto"/>
            </w:tcBorders>
            <w:hideMark/>
          </w:tcPr>
          <w:p w14:paraId="5509236C"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5AA0DBCC"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681CFAB9"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371F33F" w14:textId="5349DEDB" w:rsidTr="00F22695">
        <w:trPr>
          <w:del w:id="581" w:author="ERCOT" w:date="2020-02-04T08:36:00Z"/>
        </w:trPr>
        <w:tc>
          <w:tcPr>
            <w:tcW w:w="983" w:type="pct"/>
            <w:tcBorders>
              <w:top w:val="single" w:sz="4" w:space="0" w:color="auto"/>
              <w:left w:val="single" w:sz="4" w:space="0" w:color="auto"/>
              <w:bottom w:val="single" w:sz="4" w:space="0" w:color="auto"/>
              <w:right w:val="single" w:sz="4" w:space="0" w:color="auto"/>
            </w:tcBorders>
          </w:tcPr>
          <w:p w14:paraId="2954BEFF" w14:textId="08E033BA" w:rsidR="00282040" w:rsidRPr="00282040" w:rsidDel="00F22695" w:rsidRDefault="00282040" w:rsidP="00282040">
            <w:pPr>
              <w:spacing w:after="60"/>
              <w:rPr>
                <w:del w:id="582" w:author="ERCOT" w:date="2020-02-04T08:36:00Z"/>
                <w:iCs/>
                <w:sz w:val="20"/>
                <w:szCs w:val="20"/>
              </w:rPr>
            </w:pPr>
            <w:del w:id="583" w:author="ERCOT" w:date="2020-02-04T08:36:00Z">
              <w:r w:rsidRPr="00282040" w:rsidDel="00F22695">
                <w:rPr>
                  <w:iCs/>
                  <w:sz w:val="20"/>
                  <w:szCs w:val="20"/>
                </w:rPr>
                <w:delText>RTRSVPOR</w:delText>
              </w:r>
            </w:del>
          </w:p>
        </w:tc>
        <w:tc>
          <w:tcPr>
            <w:tcW w:w="456" w:type="pct"/>
            <w:tcBorders>
              <w:top w:val="single" w:sz="4" w:space="0" w:color="auto"/>
              <w:left w:val="single" w:sz="4" w:space="0" w:color="auto"/>
              <w:bottom w:val="single" w:sz="4" w:space="0" w:color="auto"/>
              <w:right w:val="single" w:sz="4" w:space="0" w:color="auto"/>
            </w:tcBorders>
          </w:tcPr>
          <w:p w14:paraId="333009BD" w14:textId="09F6A868" w:rsidR="00282040" w:rsidRPr="00282040" w:rsidDel="00F22695" w:rsidRDefault="00282040" w:rsidP="00282040">
            <w:pPr>
              <w:spacing w:after="60"/>
              <w:rPr>
                <w:del w:id="584" w:author="ERCOT" w:date="2020-02-04T08:36:00Z"/>
                <w:iCs/>
                <w:sz w:val="20"/>
                <w:szCs w:val="20"/>
              </w:rPr>
            </w:pPr>
            <w:del w:id="585"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54F26DFA" w14:textId="07689C89" w:rsidR="00282040" w:rsidRPr="00282040" w:rsidDel="00F22695" w:rsidRDefault="00282040" w:rsidP="00282040">
            <w:pPr>
              <w:spacing w:after="60"/>
              <w:rPr>
                <w:del w:id="586" w:author="ERCOT" w:date="2020-02-04T08:36:00Z"/>
                <w:i/>
                <w:iCs/>
                <w:sz w:val="20"/>
                <w:szCs w:val="20"/>
              </w:rPr>
            </w:pPr>
            <w:del w:id="587"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3F2738E" w14:textId="0485CC80" w:rsidTr="00F22695">
        <w:trPr>
          <w:del w:id="588" w:author="ERCOT" w:date="2020-02-04T08:36:00Z"/>
        </w:trPr>
        <w:tc>
          <w:tcPr>
            <w:tcW w:w="983" w:type="pct"/>
            <w:tcBorders>
              <w:top w:val="single" w:sz="4" w:space="0" w:color="auto"/>
              <w:left w:val="single" w:sz="4" w:space="0" w:color="auto"/>
              <w:bottom w:val="single" w:sz="4" w:space="0" w:color="auto"/>
              <w:right w:val="single" w:sz="4" w:space="0" w:color="auto"/>
            </w:tcBorders>
          </w:tcPr>
          <w:p w14:paraId="758DB982" w14:textId="5F767551" w:rsidR="00282040" w:rsidRPr="00282040" w:rsidDel="00F22695" w:rsidRDefault="00282040" w:rsidP="00282040">
            <w:pPr>
              <w:spacing w:after="60"/>
              <w:rPr>
                <w:del w:id="589" w:author="ERCOT" w:date="2020-02-04T08:36:00Z"/>
                <w:iCs/>
                <w:sz w:val="20"/>
                <w:szCs w:val="20"/>
              </w:rPr>
            </w:pPr>
            <w:del w:id="590"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Borders>
              <w:top w:val="single" w:sz="4" w:space="0" w:color="auto"/>
              <w:left w:val="single" w:sz="4" w:space="0" w:color="auto"/>
              <w:bottom w:val="single" w:sz="4" w:space="0" w:color="auto"/>
              <w:right w:val="single" w:sz="4" w:space="0" w:color="auto"/>
            </w:tcBorders>
          </w:tcPr>
          <w:p w14:paraId="5912B9B8" w14:textId="5FB39EFD" w:rsidR="00282040" w:rsidRPr="00282040" w:rsidDel="00F22695" w:rsidRDefault="00282040" w:rsidP="00282040">
            <w:pPr>
              <w:spacing w:after="60"/>
              <w:rPr>
                <w:del w:id="591" w:author="ERCOT" w:date="2020-02-04T08:36:00Z"/>
                <w:iCs/>
                <w:sz w:val="20"/>
                <w:szCs w:val="20"/>
              </w:rPr>
            </w:pPr>
            <w:del w:id="592"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E6BADAC" w14:textId="4BF4AC60" w:rsidR="00282040" w:rsidRPr="00282040" w:rsidDel="00F22695" w:rsidRDefault="00282040" w:rsidP="00282040">
            <w:pPr>
              <w:spacing w:after="60"/>
              <w:rPr>
                <w:del w:id="593" w:author="ERCOT" w:date="2020-02-04T08:36:00Z"/>
                <w:i/>
                <w:iCs/>
                <w:sz w:val="20"/>
                <w:szCs w:val="20"/>
              </w:rPr>
            </w:pPr>
            <w:del w:id="594"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4598F90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47E0C8" w14:textId="3CB770BF" w:rsidR="00D111ED" w:rsidRPr="00282040" w:rsidRDefault="00D111ED" w:rsidP="00D111ED">
            <w:pPr>
              <w:spacing w:after="60"/>
              <w:rPr>
                <w:iCs/>
                <w:sz w:val="20"/>
                <w:szCs w:val="20"/>
              </w:rPr>
            </w:pPr>
            <w:r w:rsidRPr="00282040">
              <w:rPr>
                <w:iCs/>
                <w:sz w:val="20"/>
                <w:szCs w:val="20"/>
              </w:rPr>
              <w:t>RTRDP</w:t>
            </w:r>
          </w:p>
        </w:tc>
        <w:tc>
          <w:tcPr>
            <w:tcW w:w="456" w:type="pct"/>
            <w:tcBorders>
              <w:top w:val="single" w:sz="4" w:space="0" w:color="auto"/>
              <w:left w:val="single" w:sz="4" w:space="0" w:color="auto"/>
              <w:bottom w:val="single" w:sz="4" w:space="0" w:color="auto"/>
              <w:right w:val="single" w:sz="4" w:space="0" w:color="auto"/>
            </w:tcBorders>
            <w:hideMark/>
          </w:tcPr>
          <w:p w14:paraId="2B873C76" w14:textId="4988D69D" w:rsidR="00D111ED" w:rsidRPr="00282040" w:rsidRDefault="00D111ED" w:rsidP="00D111ED">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E27529B" w14:textId="27956796" w:rsidR="00D111ED" w:rsidRPr="00282040" w:rsidRDefault="00D111ED" w:rsidP="00893D1D">
            <w:pPr>
              <w:spacing w:after="60"/>
              <w:rPr>
                <w:i/>
                <w:iCs/>
                <w:sz w:val="20"/>
                <w:szCs w:val="20"/>
              </w:rPr>
            </w:pPr>
            <w:r w:rsidRPr="00282040">
              <w:rPr>
                <w:i/>
                <w:iCs/>
                <w:sz w:val="20"/>
                <w:szCs w:val="20"/>
              </w:rPr>
              <w:t xml:space="preserve">Real-Time </w:t>
            </w:r>
            <w:del w:id="595" w:author="ERCOT 081820" w:date="2020-08-16T17:58:00Z">
              <w:r w:rsidRPr="00282040" w:rsidDel="00893D1D">
                <w:rPr>
                  <w:i/>
                  <w:iCs/>
                  <w:sz w:val="20"/>
                  <w:szCs w:val="20"/>
                </w:rPr>
                <w:delText xml:space="preserve">On-Line </w:delText>
              </w:r>
            </w:del>
            <w:r w:rsidRPr="00282040">
              <w:rPr>
                <w:i/>
                <w:iCs/>
                <w:sz w:val="20"/>
                <w:szCs w:val="20"/>
              </w:rPr>
              <w:t>Reliability Deployment Price</w:t>
            </w:r>
            <w:ins w:id="596" w:author="ERCOT 081820" w:date="2020-08-16T17:58: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597" w:author="ERCOT 081820" w:date="2020-08-16T17:58:00Z">
              <w:r w:rsidRPr="00282040" w:rsidDel="00893D1D">
                <w:rPr>
                  <w:iCs/>
                  <w:sz w:val="20"/>
                  <w:szCs w:val="20"/>
                </w:rPr>
                <w:delText xml:space="preserve">On-Line </w:delText>
              </w:r>
            </w:del>
            <w:r w:rsidRPr="00282040">
              <w:rPr>
                <w:iCs/>
                <w:sz w:val="20"/>
                <w:szCs w:val="20"/>
              </w:rPr>
              <w:t>Reliability Deployment Price Adder</w:t>
            </w:r>
            <w:ins w:id="598" w:author="ERCOT 081820" w:date="2020-08-16T17:58: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2D699BA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8971B33" w14:textId="3A2DA976" w:rsidR="00D111ED" w:rsidRPr="00282040" w:rsidRDefault="00D111ED" w:rsidP="00D111ED">
            <w:pPr>
              <w:spacing w:after="60"/>
              <w:rPr>
                <w:iCs/>
                <w:sz w:val="20"/>
                <w:szCs w:val="20"/>
              </w:rPr>
            </w:pPr>
            <w:r w:rsidRPr="00282040">
              <w:rPr>
                <w:iCs/>
                <w:sz w:val="20"/>
                <w:szCs w:val="20"/>
              </w:rPr>
              <w:t>RT</w:t>
            </w:r>
            <w:del w:id="599" w:author="ERCOT 081820" w:date="2020-08-16T18:14:00Z">
              <w:r w:rsidRPr="00282040" w:rsidDel="00AD3CF2">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FB4532" w14:textId="7592C701" w:rsidR="00D111ED" w:rsidRPr="00282040" w:rsidRDefault="00D111ED" w:rsidP="00D111ED">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D9A8EEA" w14:textId="1472B9C1" w:rsidR="00D111ED" w:rsidRPr="00282040" w:rsidRDefault="00D111ED" w:rsidP="00893D1D">
            <w:pPr>
              <w:spacing w:after="60"/>
              <w:rPr>
                <w:i/>
                <w:iCs/>
                <w:sz w:val="20"/>
                <w:szCs w:val="20"/>
              </w:rPr>
            </w:pPr>
            <w:r w:rsidRPr="00282040">
              <w:rPr>
                <w:i/>
                <w:iCs/>
                <w:sz w:val="20"/>
                <w:szCs w:val="20"/>
              </w:rPr>
              <w:t xml:space="preserve">Real-Time </w:t>
            </w:r>
            <w:del w:id="600" w:author="ERCOT 081820" w:date="2020-08-16T18:15:00Z">
              <w:r w:rsidRPr="00282040" w:rsidDel="00AD3CF2">
                <w:rPr>
                  <w:i/>
                  <w:iCs/>
                  <w:sz w:val="20"/>
                  <w:szCs w:val="20"/>
                </w:rPr>
                <w:delText xml:space="preserve">On-Line </w:delText>
              </w:r>
            </w:del>
            <w:r w:rsidRPr="00282040">
              <w:rPr>
                <w:i/>
                <w:iCs/>
                <w:sz w:val="20"/>
                <w:szCs w:val="20"/>
              </w:rPr>
              <w:t>Reliability Deployment Price Adder</w:t>
            </w:r>
            <w:ins w:id="601" w:author="ERCOT 081820" w:date="2020-08-16T17:58: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w:t>
            </w:r>
            <w:del w:id="602" w:author="ERCOT 081820" w:date="2020-08-16T17:58:00Z">
              <w:r w:rsidRPr="00282040" w:rsidDel="00893D1D">
                <w:rPr>
                  <w:iCs/>
                  <w:sz w:val="20"/>
                  <w:szCs w:val="20"/>
                </w:rPr>
                <w:delText>p</w:delText>
              </w:r>
            </w:del>
            <w:ins w:id="603" w:author="ERCOT 081820" w:date="2020-08-16T17:58:00Z">
              <w:r w:rsidR="00893D1D">
                <w:rPr>
                  <w:iCs/>
                  <w:sz w:val="20"/>
                  <w:szCs w:val="20"/>
                </w:rPr>
                <w:t>P</w:t>
              </w:r>
            </w:ins>
            <w:r w:rsidRPr="00282040">
              <w:rPr>
                <w:iCs/>
                <w:sz w:val="20"/>
                <w:szCs w:val="20"/>
              </w:rPr>
              <w:t xml:space="preserve">rice </w:t>
            </w:r>
            <w:del w:id="604" w:author="ERCOT 081820" w:date="2020-08-16T17:58:00Z">
              <w:r w:rsidRPr="00282040" w:rsidDel="00893D1D">
                <w:rPr>
                  <w:iCs/>
                  <w:sz w:val="20"/>
                  <w:szCs w:val="20"/>
                </w:rPr>
                <w:delText>a</w:delText>
              </w:r>
            </w:del>
            <w:ins w:id="605" w:author="ERCOT 081820" w:date="2020-08-16T17:58: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4E274D3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85E848"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2CE0F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BFDA53"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7826C4C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54CAE1A5"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Pan345, y</w:t>
            </w:r>
          </w:p>
        </w:tc>
        <w:tc>
          <w:tcPr>
            <w:tcW w:w="456" w:type="pct"/>
            <w:tcBorders>
              <w:top w:val="single" w:sz="4" w:space="0" w:color="auto"/>
              <w:left w:val="single" w:sz="4" w:space="0" w:color="auto"/>
              <w:bottom w:val="single" w:sz="4" w:space="0" w:color="auto"/>
              <w:right w:val="single" w:sz="4" w:space="0" w:color="auto"/>
            </w:tcBorders>
            <w:hideMark/>
          </w:tcPr>
          <w:p w14:paraId="063F5189"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4627990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CE8D81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259318A"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Pan345, y</w:t>
            </w:r>
          </w:p>
        </w:tc>
        <w:tc>
          <w:tcPr>
            <w:tcW w:w="456" w:type="pct"/>
            <w:tcBorders>
              <w:top w:val="single" w:sz="4" w:space="0" w:color="auto"/>
              <w:left w:val="single" w:sz="4" w:space="0" w:color="auto"/>
              <w:bottom w:val="single" w:sz="4" w:space="0" w:color="auto"/>
              <w:right w:val="single" w:sz="4" w:space="0" w:color="auto"/>
            </w:tcBorders>
            <w:hideMark/>
          </w:tcPr>
          <w:p w14:paraId="32CE23D2"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40FAF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6168585"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BB75FBF" w14:textId="77777777" w:rsidR="00282040" w:rsidRPr="00282040" w:rsidRDefault="00282040" w:rsidP="00282040">
            <w:pPr>
              <w:spacing w:after="60"/>
              <w:rPr>
                <w:iCs/>
                <w:sz w:val="20"/>
                <w:szCs w:val="20"/>
              </w:rPr>
            </w:pPr>
            <w:r w:rsidRPr="00282040">
              <w:rPr>
                <w:iCs/>
                <w:sz w:val="20"/>
                <w:szCs w:val="20"/>
              </w:rPr>
              <w:lastRenderedPageBreak/>
              <w:t xml:space="preserve">TLMP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4E0F75B" w14:textId="77777777" w:rsidR="00282040" w:rsidRPr="00282040" w:rsidRDefault="00282040" w:rsidP="00282040">
            <w:pPr>
              <w:spacing w:after="60"/>
              <w:rPr>
                <w:sz w:val="20"/>
                <w:szCs w:val="20"/>
              </w:rPr>
            </w:pPr>
            <w:r w:rsidRPr="00282040">
              <w:rPr>
                <w:iCs/>
                <w:sz w:val="20"/>
                <w:szCs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557E372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4497FFD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90D1B8F"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56E6E110"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25511C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00BC333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63FDC2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Pan345</w:t>
            </w:r>
          </w:p>
        </w:tc>
        <w:tc>
          <w:tcPr>
            <w:tcW w:w="456" w:type="pct"/>
            <w:tcBorders>
              <w:top w:val="single" w:sz="4" w:space="0" w:color="auto"/>
              <w:left w:val="single" w:sz="4" w:space="0" w:color="auto"/>
              <w:bottom w:val="single" w:sz="4" w:space="0" w:color="auto"/>
              <w:right w:val="single" w:sz="4" w:space="0" w:color="auto"/>
            </w:tcBorders>
            <w:hideMark/>
          </w:tcPr>
          <w:p w14:paraId="2AEDFC0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6EB0219"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00E4E480"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F06101C" w14:textId="77777777" w:rsidR="00282040" w:rsidRPr="00282040" w:rsidRDefault="00282040" w:rsidP="00282040">
            <w:pPr>
              <w:spacing w:after="60"/>
              <w:rPr>
                <w:i/>
                <w:iCs/>
                <w:sz w:val="20"/>
                <w:szCs w:val="20"/>
              </w:rPr>
            </w:pPr>
            <w:r w:rsidRPr="00282040">
              <w:rPr>
                <w:i/>
                <w:iCs/>
                <w:sz w:val="20"/>
                <w:szCs w:val="20"/>
              </w:rPr>
              <w:t>y</w:t>
            </w:r>
          </w:p>
        </w:tc>
        <w:tc>
          <w:tcPr>
            <w:tcW w:w="456" w:type="pct"/>
            <w:tcBorders>
              <w:top w:val="single" w:sz="4" w:space="0" w:color="auto"/>
              <w:left w:val="single" w:sz="4" w:space="0" w:color="auto"/>
              <w:bottom w:val="single" w:sz="4" w:space="0" w:color="auto"/>
              <w:right w:val="single" w:sz="4" w:space="0" w:color="auto"/>
            </w:tcBorders>
            <w:hideMark/>
          </w:tcPr>
          <w:p w14:paraId="36A4EC6C"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00EBFE7"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3B206F7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81EC569" w14:textId="77777777" w:rsidR="00282040" w:rsidRPr="00282040" w:rsidRDefault="00282040" w:rsidP="00282040">
            <w:pPr>
              <w:spacing w:after="60"/>
              <w:rPr>
                <w:i/>
                <w:iCs/>
                <w:sz w:val="20"/>
                <w:szCs w:val="20"/>
              </w:rPr>
            </w:pPr>
            <w:r w:rsidRPr="00282040">
              <w:rPr>
                <w:i/>
                <w:iCs/>
                <w:sz w:val="20"/>
                <w:szCs w:val="20"/>
              </w:rPr>
              <w:t>b</w:t>
            </w:r>
          </w:p>
        </w:tc>
        <w:tc>
          <w:tcPr>
            <w:tcW w:w="456" w:type="pct"/>
            <w:tcBorders>
              <w:top w:val="single" w:sz="4" w:space="0" w:color="auto"/>
              <w:left w:val="single" w:sz="4" w:space="0" w:color="auto"/>
              <w:bottom w:val="single" w:sz="4" w:space="0" w:color="auto"/>
              <w:right w:val="single" w:sz="4" w:space="0" w:color="auto"/>
            </w:tcBorders>
            <w:hideMark/>
          </w:tcPr>
          <w:p w14:paraId="7F882ED9"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67A411B"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15863C3"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6610D15"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343FCB33"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E6344F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34893294"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6F7E8A4" w14:textId="77777777" w:rsidR="00282040" w:rsidRPr="00282040" w:rsidRDefault="00282040" w:rsidP="00282040">
            <w:pPr>
              <w:spacing w:after="60"/>
              <w:rPr>
                <w:i/>
                <w:iCs/>
                <w:sz w:val="20"/>
                <w:szCs w:val="20"/>
              </w:rPr>
            </w:pPr>
            <w:r w:rsidRPr="00282040">
              <w:rPr>
                <w:i/>
                <w:iCs/>
                <w:sz w:val="20"/>
                <w:szCs w:val="20"/>
              </w:rPr>
              <w:t>hb</w:t>
            </w:r>
          </w:p>
        </w:tc>
        <w:tc>
          <w:tcPr>
            <w:tcW w:w="456" w:type="pct"/>
            <w:tcBorders>
              <w:top w:val="single" w:sz="4" w:space="0" w:color="auto"/>
              <w:left w:val="single" w:sz="4" w:space="0" w:color="auto"/>
              <w:bottom w:val="single" w:sz="4" w:space="0" w:color="auto"/>
              <w:right w:val="single" w:sz="4" w:space="0" w:color="auto"/>
            </w:tcBorders>
            <w:hideMark/>
          </w:tcPr>
          <w:p w14:paraId="6FA482E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53F32B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5E44C79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E66360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0233715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A90562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275308D5" w14:textId="24EB51DF" w:rsidR="00027B7A" w:rsidRDefault="00027B7A" w:rsidP="00683778">
      <w:pPr>
        <w:keepNext/>
        <w:widowControl w:val="0"/>
        <w:tabs>
          <w:tab w:val="left" w:pos="1260"/>
        </w:tabs>
        <w:ind w:left="1267" w:hanging="1267"/>
        <w:outlineLvl w:val="3"/>
        <w:rPr>
          <w:b/>
          <w:snapToGrid w:val="0"/>
          <w:szCs w:val="20"/>
        </w:rPr>
      </w:pPr>
      <w:bookmarkStart w:id="606" w:name="_Toc204048529"/>
      <w:bookmarkStart w:id="607" w:name="_Toc400526122"/>
      <w:bookmarkStart w:id="608" w:name="_Toc405534440"/>
      <w:bookmarkStart w:id="609" w:name="_Toc406570453"/>
      <w:bookmarkStart w:id="610" w:name="_Toc410910605"/>
      <w:bookmarkStart w:id="611" w:name="_Toc411841033"/>
      <w:bookmarkStart w:id="612" w:name="_Toc422146995"/>
      <w:bookmarkStart w:id="613" w:name="_Toc433020591"/>
      <w:bookmarkStart w:id="614" w:name="_Toc437262032"/>
      <w:bookmarkStart w:id="615" w:name="_Toc478375207"/>
      <w:bookmarkStart w:id="616" w:name="_Toc17706324"/>
      <w:bookmarkEnd w:id="536"/>
      <w:bookmarkEnd w:id="567"/>
      <w:bookmarkEnd w:id="568"/>
      <w:bookmarkEnd w:id="569"/>
      <w:bookmarkEnd w:id="570"/>
      <w:bookmarkEnd w:id="571"/>
      <w:bookmarkEnd w:id="572"/>
      <w:bookmarkEnd w:id="573"/>
      <w:bookmarkEnd w:id="574"/>
      <w:bookmarkEnd w:id="57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27B7A" w:rsidRPr="00027B7A" w14:paraId="6D65A6F7"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AA41DA3" w14:textId="77777777" w:rsidR="00027B7A" w:rsidRPr="00027B7A" w:rsidRDefault="00027B7A" w:rsidP="00027B7A">
            <w:pPr>
              <w:spacing w:before="120" w:after="240"/>
              <w:rPr>
                <w:b/>
                <w:i/>
                <w:szCs w:val="20"/>
              </w:rPr>
            </w:pPr>
            <w:r w:rsidRPr="00027B7A">
              <w:rPr>
                <w:b/>
                <w:i/>
                <w:szCs w:val="20"/>
              </w:rPr>
              <w:t>[NPRR941:  Insert Section 3.5.2.6 below upon system implementation and renumber accordingly:]</w:t>
            </w:r>
          </w:p>
          <w:p w14:paraId="0511DEF8" w14:textId="77777777" w:rsidR="00027B7A" w:rsidRPr="00027B7A" w:rsidRDefault="00027B7A" w:rsidP="00027B7A">
            <w:pPr>
              <w:keepNext/>
              <w:widowControl w:val="0"/>
              <w:tabs>
                <w:tab w:val="left" w:pos="1260"/>
              </w:tabs>
              <w:snapToGrid w:val="0"/>
              <w:spacing w:before="240" w:after="240"/>
              <w:ind w:left="1267" w:hanging="1267"/>
              <w:outlineLvl w:val="3"/>
              <w:rPr>
                <w:b/>
                <w:szCs w:val="20"/>
              </w:rPr>
            </w:pPr>
            <w:bookmarkStart w:id="617" w:name="_Toc28421523"/>
            <w:bookmarkStart w:id="618" w:name="_Toc33773569"/>
            <w:commentRangeStart w:id="619"/>
            <w:r w:rsidRPr="00027B7A">
              <w:rPr>
                <w:b/>
                <w:szCs w:val="20"/>
              </w:rPr>
              <w:t>3.5.2.6</w:t>
            </w:r>
            <w:commentRangeEnd w:id="619"/>
            <w:r w:rsidR="00C55E08">
              <w:rPr>
                <w:rStyle w:val="CommentReference"/>
              </w:rPr>
              <w:commentReference w:id="619"/>
            </w:r>
            <w:r w:rsidRPr="00027B7A">
              <w:rPr>
                <w:b/>
                <w:szCs w:val="20"/>
              </w:rPr>
              <w:tab/>
              <w:t>Lower Rio Grande Valley Hub (LRGV 138/345)</w:t>
            </w:r>
            <w:bookmarkEnd w:id="617"/>
            <w:bookmarkEnd w:id="618"/>
          </w:p>
          <w:p w14:paraId="19A3812D" w14:textId="77777777" w:rsidR="00027B7A" w:rsidRPr="00027B7A" w:rsidRDefault="00027B7A" w:rsidP="00027B7A">
            <w:pPr>
              <w:spacing w:after="240"/>
              <w:ind w:left="720" w:hanging="720"/>
              <w:rPr>
                <w:iCs/>
                <w:szCs w:val="20"/>
              </w:rPr>
            </w:pPr>
            <w:r w:rsidRPr="00027B7A">
              <w:rPr>
                <w:iCs/>
                <w:szCs w:val="20"/>
              </w:rPr>
              <w:t>(1)</w:t>
            </w:r>
            <w:r w:rsidRPr="00027B7A">
              <w:rPr>
                <w:iCs/>
                <w:szCs w:val="20"/>
              </w:rPr>
              <w:tab/>
              <w:t>The Lower Rio Grande Valley Hub 138/345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027B7A" w:rsidRPr="00027B7A" w14:paraId="20CF9E3D" w14:textId="77777777" w:rsidTr="00027B7A">
              <w:trPr>
                <w:trHeight w:val="320"/>
              </w:trPr>
              <w:tc>
                <w:tcPr>
                  <w:tcW w:w="773" w:type="dxa"/>
                  <w:tcBorders>
                    <w:top w:val="nil"/>
                    <w:left w:val="nil"/>
                    <w:bottom w:val="nil"/>
                    <w:right w:val="nil"/>
                  </w:tcBorders>
                  <w:shd w:val="clear" w:color="auto" w:fill="auto"/>
                  <w:noWrap/>
                  <w:vAlign w:val="bottom"/>
                  <w:hideMark/>
                </w:tcPr>
                <w:p w14:paraId="309F4DDA" w14:textId="77777777" w:rsidR="00027B7A" w:rsidRPr="00027B7A" w:rsidRDefault="00027B7A" w:rsidP="00027B7A">
                  <w:pPr>
                    <w:rPr>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A680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ERCOT Operations</w:t>
                  </w:r>
                </w:p>
              </w:tc>
              <w:tc>
                <w:tcPr>
                  <w:tcW w:w="868" w:type="dxa"/>
                  <w:tcBorders>
                    <w:top w:val="nil"/>
                    <w:left w:val="nil"/>
                    <w:bottom w:val="nil"/>
                    <w:right w:val="nil"/>
                  </w:tcBorders>
                  <w:shd w:val="clear" w:color="auto" w:fill="auto"/>
                  <w:noWrap/>
                  <w:vAlign w:val="bottom"/>
                  <w:hideMark/>
                </w:tcPr>
                <w:p w14:paraId="74F4D6F6" w14:textId="77777777" w:rsidR="00027B7A" w:rsidRPr="00027B7A" w:rsidRDefault="00027B7A" w:rsidP="00027B7A">
                  <w:pPr>
                    <w:rPr>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6FE78B15" w14:textId="77777777" w:rsidR="00027B7A" w:rsidRPr="00027B7A" w:rsidRDefault="00027B7A" w:rsidP="00027B7A">
                  <w:pPr>
                    <w:jc w:val="center"/>
                    <w:rPr>
                      <w:rFonts w:ascii="Arial" w:hAnsi="Arial" w:cs="Arial"/>
                      <w:sz w:val="20"/>
                      <w:szCs w:val="20"/>
                    </w:rPr>
                  </w:pPr>
                </w:p>
              </w:tc>
            </w:tr>
            <w:tr w:rsidR="00027B7A" w:rsidRPr="00027B7A" w14:paraId="7BE3D1CB" w14:textId="77777777" w:rsidTr="00027B7A">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65C8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147B2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569BB3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E4DDB5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w:t>
                  </w:r>
                </w:p>
              </w:tc>
            </w:tr>
            <w:tr w:rsidR="00027B7A" w:rsidRPr="00027B7A" w14:paraId="2BD0536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DF4665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407BCF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47E894E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A598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3B1C6B6"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1D892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7223E0C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657422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6A6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6FC344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20E47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56E8C95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3B803BC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183590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F7087F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F02A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1C59F9A"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7588B62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1D76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DB0470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1D05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2376E82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23B4ACD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5735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2DD8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A2FCC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DC8B24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76BAF3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92DF35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BFD167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8BDFB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6B742FD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635B39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DB1E07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0C8509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548A6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14E9F4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30407AE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B78DD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DDD5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C947A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7CF1A2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LA_PALMA_345</w:t>
                  </w:r>
                </w:p>
              </w:tc>
              <w:tc>
                <w:tcPr>
                  <w:tcW w:w="868" w:type="dxa"/>
                  <w:tcBorders>
                    <w:top w:val="nil"/>
                    <w:left w:val="nil"/>
                    <w:bottom w:val="single" w:sz="4" w:space="0" w:color="auto"/>
                    <w:right w:val="single" w:sz="4" w:space="0" w:color="auto"/>
                  </w:tcBorders>
                  <w:shd w:val="clear" w:color="auto" w:fill="auto"/>
                  <w:noWrap/>
                  <w:vAlign w:val="bottom"/>
                  <w:hideMark/>
                </w:tcPr>
                <w:p w14:paraId="2F2C186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9B05C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CD5FC2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C4D0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172CC3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LA_PALMA_138</w:t>
                  </w:r>
                </w:p>
              </w:tc>
              <w:tc>
                <w:tcPr>
                  <w:tcW w:w="868" w:type="dxa"/>
                  <w:tcBorders>
                    <w:top w:val="nil"/>
                    <w:left w:val="nil"/>
                    <w:bottom w:val="single" w:sz="4" w:space="0" w:color="auto"/>
                    <w:right w:val="single" w:sz="4" w:space="0" w:color="auto"/>
                  </w:tcBorders>
                  <w:shd w:val="clear" w:color="auto" w:fill="auto"/>
                  <w:noWrap/>
                  <w:vAlign w:val="bottom"/>
                  <w:hideMark/>
                </w:tcPr>
                <w:p w14:paraId="4C125F2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7D977C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36770C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836D6E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1ADF566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05036CC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F70548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2FD7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5F0CF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38124D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4C6E2BA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8EB6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63FDD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CDA41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2C1CC2D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666AE28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D8158F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70CE6E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11ACD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2021C7F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4B0150B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2F56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05F9E2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03032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F9C19A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6291D20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F32F14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7CC5F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439BE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3FBFF2C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41D1E00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B8BA88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AD6026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682A23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3C95104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3D9E9C3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8DC69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81FFDE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25F47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E20600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3B10F4D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48D9F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7943E1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C531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lastRenderedPageBreak/>
                    <w:t>19</w:t>
                  </w:r>
                </w:p>
              </w:tc>
              <w:tc>
                <w:tcPr>
                  <w:tcW w:w="3240" w:type="dxa"/>
                  <w:tcBorders>
                    <w:top w:val="nil"/>
                    <w:left w:val="nil"/>
                    <w:bottom w:val="single" w:sz="4" w:space="0" w:color="auto"/>
                    <w:right w:val="single" w:sz="4" w:space="0" w:color="auto"/>
                  </w:tcBorders>
                  <w:shd w:val="clear" w:color="auto" w:fill="auto"/>
                  <w:noWrap/>
                  <w:vAlign w:val="bottom"/>
                  <w:hideMark/>
                </w:tcPr>
                <w:p w14:paraId="56ED9BA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NEDIN_345</w:t>
                  </w:r>
                </w:p>
              </w:tc>
              <w:tc>
                <w:tcPr>
                  <w:tcW w:w="868" w:type="dxa"/>
                  <w:tcBorders>
                    <w:top w:val="nil"/>
                    <w:left w:val="nil"/>
                    <w:bottom w:val="single" w:sz="4" w:space="0" w:color="auto"/>
                    <w:right w:val="single" w:sz="4" w:space="0" w:color="auto"/>
                  </w:tcBorders>
                  <w:shd w:val="clear" w:color="auto" w:fill="auto"/>
                  <w:noWrap/>
                  <w:vAlign w:val="bottom"/>
                  <w:hideMark/>
                </w:tcPr>
                <w:p w14:paraId="747A771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937AA7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90BEA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1E2F6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6A0C52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NEDIN_138</w:t>
                  </w:r>
                </w:p>
              </w:tc>
              <w:tc>
                <w:tcPr>
                  <w:tcW w:w="868" w:type="dxa"/>
                  <w:tcBorders>
                    <w:top w:val="nil"/>
                    <w:left w:val="nil"/>
                    <w:bottom w:val="single" w:sz="4" w:space="0" w:color="auto"/>
                    <w:right w:val="single" w:sz="4" w:space="0" w:color="auto"/>
                  </w:tcBorders>
                  <w:shd w:val="clear" w:color="auto" w:fill="auto"/>
                  <w:noWrap/>
                  <w:vAlign w:val="bottom"/>
                  <w:hideMark/>
                </w:tcPr>
                <w:p w14:paraId="75D3ABB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46F9D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A4E450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3A397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09BB896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7A9257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3F668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B32DF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7BA150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58C562F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27728B2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502B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877060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F7668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1024FDF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762EE98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C1DE3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E2B903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92FF6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40086A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PALMITO_345</w:t>
                  </w:r>
                </w:p>
              </w:tc>
              <w:tc>
                <w:tcPr>
                  <w:tcW w:w="868" w:type="dxa"/>
                  <w:tcBorders>
                    <w:top w:val="nil"/>
                    <w:left w:val="nil"/>
                    <w:bottom w:val="single" w:sz="4" w:space="0" w:color="auto"/>
                    <w:right w:val="single" w:sz="4" w:space="0" w:color="auto"/>
                  </w:tcBorders>
                  <w:shd w:val="clear" w:color="auto" w:fill="auto"/>
                  <w:noWrap/>
                  <w:vAlign w:val="bottom"/>
                  <w:hideMark/>
                </w:tcPr>
                <w:p w14:paraId="1DF8406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7CC92E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7DBF35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847621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758B18B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PALMITO_138</w:t>
                  </w:r>
                </w:p>
              </w:tc>
              <w:tc>
                <w:tcPr>
                  <w:tcW w:w="868" w:type="dxa"/>
                  <w:tcBorders>
                    <w:top w:val="nil"/>
                    <w:left w:val="nil"/>
                    <w:bottom w:val="single" w:sz="4" w:space="0" w:color="auto"/>
                    <w:right w:val="single" w:sz="4" w:space="0" w:color="auto"/>
                  </w:tcBorders>
                  <w:shd w:val="clear" w:color="auto" w:fill="auto"/>
                  <w:noWrap/>
                  <w:vAlign w:val="bottom"/>
                  <w:hideMark/>
                </w:tcPr>
                <w:p w14:paraId="743F46A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86FE7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D436A6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12421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637E5A2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01545B8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C477AE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7BED84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5DF6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5F6741F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175A5D4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B9174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EDA1B79"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7B312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441A381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3CE641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87D6D6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D67F9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5CC6C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02418CC5"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27C20C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77B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925D6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DBE86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076FEB7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6BA946F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13580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905D68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B933BB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A66FC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7BEBE1D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494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98B383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02BE5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44C371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0AEB3FE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FE8D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5E3E2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F9808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6AC5C63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405204C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58DDCD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BAFC0D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836FC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1D63162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RIOHONDO_345</w:t>
                  </w:r>
                </w:p>
              </w:tc>
              <w:tc>
                <w:tcPr>
                  <w:tcW w:w="868" w:type="dxa"/>
                  <w:tcBorders>
                    <w:top w:val="nil"/>
                    <w:left w:val="nil"/>
                    <w:bottom w:val="single" w:sz="4" w:space="0" w:color="auto"/>
                    <w:right w:val="single" w:sz="4" w:space="0" w:color="auto"/>
                  </w:tcBorders>
                  <w:shd w:val="clear" w:color="auto" w:fill="auto"/>
                  <w:noWrap/>
                  <w:vAlign w:val="bottom"/>
                  <w:hideMark/>
                </w:tcPr>
                <w:p w14:paraId="7D56BF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3EDFA8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B89EB9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6B94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B7D93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RIOHONDO_138</w:t>
                  </w:r>
                </w:p>
              </w:tc>
              <w:tc>
                <w:tcPr>
                  <w:tcW w:w="868" w:type="dxa"/>
                  <w:tcBorders>
                    <w:top w:val="nil"/>
                    <w:left w:val="nil"/>
                    <w:bottom w:val="single" w:sz="4" w:space="0" w:color="auto"/>
                    <w:right w:val="single" w:sz="4" w:space="0" w:color="auto"/>
                  </w:tcBorders>
                  <w:shd w:val="clear" w:color="auto" w:fill="auto"/>
                  <w:noWrap/>
                  <w:vAlign w:val="bottom"/>
                  <w:hideMark/>
                </w:tcPr>
                <w:p w14:paraId="2B8AF25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092B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7E10F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51F1F8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060834B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03DB015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3CF043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57E5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0BC0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DDCAAC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459165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E035D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E85A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DEF89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66F4D69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59D9F94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A3C49F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5284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A89902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0A6D505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EAFD76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E81E7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C98B2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46E0F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213248C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211E4E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2B7B49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10D008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0556B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2CDD299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B9232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9B760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bl>
          <w:p w14:paraId="7AD933CB" w14:textId="77777777" w:rsidR="00027B7A" w:rsidRPr="00027B7A" w:rsidRDefault="00027B7A" w:rsidP="00027B7A">
            <w:pPr>
              <w:spacing w:before="240" w:after="240"/>
              <w:ind w:left="720" w:hanging="720"/>
              <w:rPr>
                <w:iCs/>
                <w:szCs w:val="20"/>
              </w:rPr>
            </w:pPr>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hb</m:t>
                  </m:r>
                </m:e>
              </m:eqArr>
            </m:oMath>
            <w:r w:rsidRPr="00027B7A">
              <w:rPr>
                <w:bCs/>
                <w:szCs w:val="20"/>
              </w:rPr>
              <w:instrText xml:space="preserve"> </w:instrText>
            </w:r>
            <w:r w:rsidRPr="00027B7A">
              <w:rPr>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pb</m:t>
                  </m:r>
                </m:e>
              </m:eqArr>
            </m:oMath>
            <w:r w:rsidRPr="00027B7A">
              <w:rPr>
                <w:bCs/>
                <w:szCs w:val="20"/>
              </w:rPr>
              <w:instrText xml:space="preserve"> </w:instrText>
            </w:r>
            <w:r w:rsidRPr="00027B7A">
              <w:rPr>
                <w:bCs/>
                <w:szCs w:val="20"/>
              </w:rPr>
              <w:fldChar w:fldCharType="end"/>
            </w:r>
            <w:r w:rsidRPr="00027B7A">
              <w:rPr>
                <w:iCs/>
                <w:szCs w:val="20"/>
              </w:rPr>
              <w:t>(2)</w:t>
            </w:r>
            <w:r w:rsidRPr="00027B7A">
              <w:rPr>
                <w:iCs/>
                <w:szCs w:val="20"/>
              </w:rPr>
              <w:tab/>
              <w:t xml:space="preserve">The Lower Rio Grande Valley 138/345 kV Hub Price </w:t>
            </w:r>
            <w:r w:rsidRPr="00027B7A">
              <w:rPr>
                <w:szCs w:val="20"/>
              </w:rPr>
              <w:t>uses the aggregated Shift Factors</w:t>
            </w:r>
            <w:r w:rsidRPr="00027B7A">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79A4F844" w14:textId="77777777" w:rsidR="00027B7A" w:rsidRPr="00027B7A" w:rsidRDefault="00027B7A" w:rsidP="00027B7A">
            <w:pPr>
              <w:spacing w:after="240"/>
              <w:ind w:left="720" w:hanging="720"/>
              <w:rPr>
                <w:iCs/>
                <w:szCs w:val="20"/>
              </w:rPr>
            </w:pPr>
            <w:r w:rsidRPr="00027B7A">
              <w:rPr>
                <w:iCs/>
                <w:szCs w:val="20"/>
              </w:rPr>
              <w:t>(3)</w:t>
            </w:r>
            <w:r w:rsidRPr="00027B7A">
              <w:rPr>
                <w:iCs/>
                <w:szCs w:val="20"/>
              </w:rPr>
              <w:tab/>
              <w:t xml:space="preserve">The Day-Ahead Settlement Point Price of the Hub for a given Operating Hour is calculated as follows: </w:t>
            </w:r>
          </w:p>
          <w:p w14:paraId="48D53CEB" w14:textId="77777777" w:rsidR="00027B7A" w:rsidRPr="00027B7A" w:rsidRDefault="00027B7A" w:rsidP="00027B7A">
            <w:pPr>
              <w:tabs>
                <w:tab w:val="left" w:pos="2340"/>
                <w:tab w:val="left" w:pos="3420"/>
              </w:tabs>
              <w:ind w:left="720"/>
              <w:rPr>
                <w:b/>
                <w:bCs/>
                <w:szCs w:val="20"/>
              </w:rPr>
            </w:pPr>
            <w:r w:rsidRPr="00027B7A">
              <w:rPr>
                <w:b/>
                <w:bCs/>
                <w:szCs w:val="20"/>
              </w:rPr>
              <w:t xml:space="preserve">DASPP </w:t>
            </w:r>
            <w:r w:rsidRPr="00027B7A">
              <w:rPr>
                <w:bCs/>
                <w:i/>
                <w:szCs w:val="20"/>
                <w:vertAlign w:val="subscript"/>
              </w:rPr>
              <w:t>LRGV 138/345</w:t>
            </w:r>
            <w:r w:rsidRPr="00027B7A">
              <w:rPr>
                <w:bCs/>
                <w:szCs w:val="20"/>
              </w:rPr>
              <w:t xml:space="preserve"> </w:t>
            </w:r>
            <w:r w:rsidRPr="00027B7A">
              <w:rPr>
                <w:b/>
                <w:bCs/>
                <w:szCs w:val="20"/>
              </w:rPr>
              <w:t>=</w:t>
            </w:r>
            <w:r w:rsidRPr="00027B7A">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
                <w:bCs/>
                <w:szCs w:val="20"/>
              </w:rPr>
              <w:t>(DAHUBSF</w:t>
            </w:r>
            <w:r w:rsidRPr="00027B7A">
              <w:rPr>
                <w:bCs/>
                <w:szCs w:val="20"/>
                <w:vertAlign w:val="subscript"/>
              </w:rPr>
              <w:t xml:space="preserve"> </w:t>
            </w:r>
            <w:r w:rsidRPr="00027B7A">
              <w:rPr>
                <w:bCs/>
                <w:i/>
                <w:szCs w:val="20"/>
                <w:vertAlign w:val="subscript"/>
              </w:rPr>
              <w:t>LRGV 138/345, c</w:t>
            </w:r>
            <w:r w:rsidRPr="00027B7A">
              <w:rPr>
                <w:b/>
                <w:bCs/>
                <w:i/>
                <w:szCs w:val="20"/>
              </w:rPr>
              <w:t xml:space="preserve"> </w:t>
            </w:r>
            <w:r w:rsidRPr="00027B7A">
              <w:rPr>
                <w:b/>
                <w:bCs/>
                <w:szCs w:val="20"/>
              </w:rPr>
              <w:t xml:space="preserve">* DASP </w:t>
            </w:r>
            <w:r w:rsidRPr="00027B7A">
              <w:rPr>
                <w:bCs/>
                <w:i/>
                <w:szCs w:val="20"/>
                <w:vertAlign w:val="subscript"/>
              </w:rPr>
              <w:t>c</w:t>
            </w:r>
            <w:r w:rsidRPr="00027B7A">
              <w:rPr>
                <w:b/>
                <w:bCs/>
                <w:szCs w:val="20"/>
              </w:rPr>
              <w:t xml:space="preserve">), </w:t>
            </w:r>
          </w:p>
          <w:p w14:paraId="378ED2B9" w14:textId="77777777" w:rsidR="00027B7A" w:rsidRPr="00027B7A" w:rsidRDefault="00027B7A" w:rsidP="00027B7A">
            <w:pPr>
              <w:tabs>
                <w:tab w:val="left" w:pos="2340"/>
                <w:tab w:val="left" w:pos="3420"/>
              </w:tabs>
              <w:spacing w:after="240"/>
              <w:ind w:left="720"/>
              <w:rPr>
                <w:b/>
                <w:bCs/>
                <w:szCs w:val="20"/>
              </w:rPr>
            </w:pPr>
            <w:r w:rsidRPr="00027B7A">
              <w:rPr>
                <w:szCs w:val="20"/>
              </w:rPr>
              <w:tab/>
            </w:r>
            <w:r w:rsidRPr="00027B7A">
              <w:rPr>
                <w:szCs w:val="20"/>
              </w:rPr>
              <w:tab/>
            </w:r>
            <w:r w:rsidRPr="00027B7A">
              <w:rPr>
                <w:b/>
                <w:bCs/>
                <w:szCs w:val="20"/>
              </w:rPr>
              <w:t>if HBBC</w:t>
            </w:r>
            <w:r w:rsidRPr="00027B7A">
              <w:rPr>
                <w:b/>
                <w:bCs/>
                <w:szCs w:val="20"/>
                <w:vertAlign w:val="subscript"/>
              </w:rPr>
              <w:t xml:space="preserve"> </w:t>
            </w:r>
            <w:r w:rsidRPr="00027B7A">
              <w:rPr>
                <w:bCs/>
                <w:i/>
                <w:szCs w:val="20"/>
                <w:vertAlign w:val="subscript"/>
              </w:rPr>
              <w:t>LRGV138/345</w:t>
            </w:r>
            <w:r w:rsidRPr="00027B7A">
              <w:rPr>
                <w:b/>
                <w:bCs/>
                <w:szCs w:val="20"/>
              </w:rPr>
              <w:t>≠0</w:t>
            </w:r>
          </w:p>
          <w:p w14:paraId="7D36C464" w14:textId="77777777" w:rsidR="00027B7A" w:rsidRPr="00027B7A" w:rsidRDefault="00027B7A" w:rsidP="00027B7A">
            <w:pPr>
              <w:tabs>
                <w:tab w:val="left" w:pos="2340"/>
                <w:tab w:val="left" w:pos="3420"/>
              </w:tabs>
              <w:spacing w:after="240"/>
              <w:ind w:left="720"/>
              <w:rPr>
                <w:b/>
                <w:bCs/>
                <w:szCs w:val="20"/>
              </w:rPr>
            </w:pPr>
            <w:r w:rsidRPr="00027B7A">
              <w:rPr>
                <w:b/>
                <w:bCs/>
                <w:szCs w:val="20"/>
              </w:rPr>
              <w:t xml:space="preserve">DASPP </w:t>
            </w:r>
            <w:r w:rsidRPr="00027B7A">
              <w:rPr>
                <w:bCs/>
                <w:i/>
                <w:szCs w:val="20"/>
                <w:vertAlign w:val="subscript"/>
              </w:rPr>
              <w:t xml:space="preserve">LRGV138/345 </w:t>
            </w:r>
            <w:r w:rsidRPr="00027B7A">
              <w:rPr>
                <w:b/>
                <w:bCs/>
                <w:szCs w:val="20"/>
              </w:rPr>
              <w:t>=</w:t>
            </w:r>
            <w:r w:rsidRPr="00027B7A">
              <w:rPr>
                <w:b/>
                <w:bCs/>
                <w:szCs w:val="20"/>
              </w:rPr>
              <w:tab/>
              <w:t xml:space="preserve">DASPP </w:t>
            </w:r>
            <w:r w:rsidRPr="00027B7A">
              <w:rPr>
                <w:bCs/>
                <w:i/>
                <w:szCs w:val="20"/>
                <w:vertAlign w:val="subscript"/>
              </w:rPr>
              <w:t>ERCOT345Bus</w:t>
            </w:r>
            <w:r w:rsidRPr="00027B7A">
              <w:rPr>
                <w:b/>
                <w:bCs/>
                <w:szCs w:val="20"/>
              </w:rPr>
              <w:t>, if HBBC</w:t>
            </w:r>
            <w:r w:rsidRPr="00027B7A">
              <w:rPr>
                <w:b/>
                <w:bCs/>
                <w:i/>
                <w:szCs w:val="20"/>
                <w:vertAlign w:val="subscript"/>
              </w:rPr>
              <w:t xml:space="preserve"> </w:t>
            </w:r>
            <w:r w:rsidRPr="00027B7A">
              <w:rPr>
                <w:bCs/>
                <w:i/>
                <w:szCs w:val="20"/>
                <w:vertAlign w:val="subscript"/>
              </w:rPr>
              <w:t>LRGV138/345</w:t>
            </w:r>
            <w:r w:rsidRPr="00027B7A">
              <w:rPr>
                <w:b/>
                <w:bCs/>
                <w:szCs w:val="20"/>
              </w:rPr>
              <w:t>=0</w:t>
            </w:r>
          </w:p>
          <w:p w14:paraId="39193195" w14:textId="77777777" w:rsidR="00027B7A" w:rsidRPr="00027B7A" w:rsidRDefault="00027B7A" w:rsidP="00027B7A">
            <w:pPr>
              <w:spacing w:after="240"/>
              <w:rPr>
                <w:szCs w:val="20"/>
              </w:rPr>
            </w:pPr>
            <w:r w:rsidRPr="00027B7A">
              <w:rPr>
                <w:szCs w:val="20"/>
              </w:rPr>
              <w:t>Where:</w:t>
            </w:r>
          </w:p>
          <w:p w14:paraId="168FE158"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lastRenderedPageBreak/>
              <w:t>DAHUBSF</w:t>
            </w:r>
            <w:r w:rsidRPr="00027B7A">
              <w:rPr>
                <w:bCs/>
                <w:i/>
                <w:szCs w:val="20"/>
              </w:rPr>
              <w:t xml:space="preserve"> </w:t>
            </w:r>
            <w:r w:rsidRPr="00027B7A">
              <w:rPr>
                <w:bCs/>
                <w:i/>
                <w:szCs w:val="20"/>
                <w:vertAlign w:val="subscript"/>
              </w:rPr>
              <w:t>LRGV138/345, c</w:t>
            </w:r>
            <w:r w:rsidRPr="00027B7A">
              <w:rPr>
                <w:bCs/>
                <w:i/>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Cs/>
                <w:szCs w:val="20"/>
              </w:rPr>
              <w:t>(HUBDF</w:t>
            </w:r>
            <w:r w:rsidRPr="00027B7A">
              <w:rPr>
                <w:bCs/>
                <w:i/>
                <w:szCs w:val="20"/>
              </w:rPr>
              <w:t xml:space="preserve"> </w:t>
            </w:r>
            <w:r w:rsidRPr="00027B7A">
              <w:rPr>
                <w:bCs/>
                <w:i/>
                <w:szCs w:val="20"/>
                <w:vertAlign w:val="subscript"/>
              </w:rPr>
              <w:t>hb, LRGV138/345, c</w:t>
            </w:r>
            <w:r w:rsidRPr="00027B7A">
              <w:rPr>
                <w:bCs/>
                <w:i/>
                <w:szCs w:val="20"/>
              </w:rPr>
              <w:t xml:space="preserve"> </w:t>
            </w:r>
            <w:r w:rsidRPr="00027B7A">
              <w:rPr>
                <w:bCs/>
                <w:szCs w:val="20"/>
              </w:rPr>
              <w:t>* DAHBSF</w:t>
            </w:r>
            <w:r w:rsidRPr="00027B7A">
              <w:rPr>
                <w:bCs/>
                <w:i/>
                <w:szCs w:val="20"/>
              </w:rPr>
              <w:t xml:space="preserve"> </w:t>
            </w:r>
            <w:r w:rsidRPr="00027B7A">
              <w:rPr>
                <w:bCs/>
                <w:i/>
                <w:szCs w:val="20"/>
                <w:vertAlign w:val="subscript"/>
              </w:rPr>
              <w:t>hb, LRGV138/345, c</w:t>
            </w:r>
            <w:r w:rsidRPr="00027B7A">
              <w:rPr>
                <w:bCs/>
                <w:szCs w:val="20"/>
              </w:rPr>
              <w:t>)</w:t>
            </w:r>
          </w:p>
          <w:p w14:paraId="28C4B9FF"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DAHBSF</w:t>
            </w:r>
            <w:r w:rsidRPr="00027B7A">
              <w:rPr>
                <w:bCs/>
                <w:i/>
                <w:szCs w:val="20"/>
              </w:rPr>
              <w:t xml:space="preserve"> </w:t>
            </w:r>
            <w:r w:rsidRPr="00027B7A">
              <w:rPr>
                <w:bCs/>
                <w:i/>
                <w:szCs w:val="20"/>
                <w:vertAlign w:val="subscript"/>
              </w:rPr>
              <w:t>hb, LRGV138/345, c</w:t>
            </w:r>
            <w:r w:rsidRPr="00027B7A">
              <w:rPr>
                <w:bCs/>
                <w:i/>
                <w:szCs w:val="20"/>
              </w:rPr>
              <w:tab/>
              <w:t>=</w:t>
            </w:r>
            <w:r w:rsidRPr="00027B7A">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B7A">
              <w:rPr>
                <w:bCs/>
                <w:szCs w:val="20"/>
              </w:rPr>
              <w:t>(HBDF</w:t>
            </w:r>
            <w:r w:rsidRPr="00027B7A">
              <w:rPr>
                <w:bCs/>
                <w:i/>
                <w:szCs w:val="20"/>
              </w:rPr>
              <w:t xml:space="preserve"> </w:t>
            </w:r>
            <w:r w:rsidRPr="00027B7A">
              <w:rPr>
                <w:bCs/>
                <w:i/>
                <w:szCs w:val="20"/>
                <w:vertAlign w:val="subscript"/>
              </w:rPr>
              <w:t>pb, hb, LRGV138/345, c</w:t>
            </w:r>
            <w:r w:rsidRPr="00027B7A">
              <w:rPr>
                <w:bCs/>
                <w:i/>
                <w:szCs w:val="20"/>
              </w:rPr>
              <w:t xml:space="preserve"> </w:t>
            </w:r>
            <w:r w:rsidRPr="00027B7A">
              <w:rPr>
                <w:bCs/>
                <w:szCs w:val="20"/>
              </w:rPr>
              <w:t xml:space="preserve">* DASF </w:t>
            </w:r>
            <w:r w:rsidRPr="00027B7A">
              <w:rPr>
                <w:bCs/>
                <w:i/>
                <w:szCs w:val="20"/>
                <w:vertAlign w:val="subscript"/>
              </w:rPr>
              <w:t>pb, hb, LRGV138/345, c</w:t>
            </w:r>
            <w:r w:rsidRPr="00027B7A">
              <w:rPr>
                <w:bCs/>
                <w:szCs w:val="20"/>
              </w:rPr>
              <w:t>)</w:t>
            </w:r>
          </w:p>
          <w:p w14:paraId="1E203AFD"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HUBDF</w:t>
            </w:r>
            <w:r w:rsidRPr="00027B7A">
              <w:rPr>
                <w:bCs/>
                <w:i/>
                <w:szCs w:val="20"/>
              </w:rPr>
              <w:t xml:space="preserve"> </w:t>
            </w:r>
            <w:r w:rsidRPr="00027B7A">
              <w:rPr>
                <w:bCs/>
                <w:i/>
                <w:szCs w:val="20"/>
                <w:vertAlign w:val="subscript"/>
              </w:rPr>
              <w:t>hb, LRGV138/345, c</w:t>
            </w:r>
            <w:r w:rsidRPr="00027B7A">
              <w:rPr>
                <w:bCs/>
                <w:i/>
                <w:szCs w:val="20"/>
              </w:rPr>
              <w:tab/>
              <w:t>=</w:t>
            </w:r>
            <w:r w:rsidRPr="00027B7A">
              <w:rPr>
                <w:bCs/>
                <w:i/>
                <w:color w:val="000000"/>
                <w:szCs w:val="20"/>
              </w:rPr>
              <w:tab/>
            </w:r>
            <w:r w:rsidRPr="00027B7A">
              <w:rPr>
                <w:bCs/>
                <w:color w:val="000000"/>
                <w:szCs w:val="20"/>
              </w:rPr>
              <w:t>IF(HB</w:t>
            </w:r>
            <w:r w:rsidRPr="00027B7A">
              <w:rPr>
                <w:bCs/>
                <w:szCs w:val="20"/>
                <w:vertAlign w:val="subscript"/>
              </w:rPr>
              <w:t xml:space="preserve"> </w:t>
            </w:r>
            <w:r w:rsidRPr="00027B7A">
              <w:rPr>
                <w:bCs/>
                <w:i/>
                <w:szCs w:val="20"/>
                <w:vertAlign w:val="subscript"/>
              </w:rPr>
              <w:t>LRGV138/345, c</w:t>
            </w:r>
            <w:r w:rsidRPr="00027B7A">
              <w:rPr>
                <w:bCs/>
                <w:color w:val="000000"/>
                <w:szCs w:val="20"/>
              </w:rPr>
              <w:t xml:space="preserve">=0, 0, 1 </w:t>
            </w:r>
            <w:r w:rsidRPr="00027B7A">
              <w:rPr>
                <w:b/>
                <w:bCs/>
                <w:color w:val="000000"/>
                <w:sz w:val="32"/>
                <w:szCs w:val="32"/>
              </w:rPr>
              <w:t>/</w:t>
            </w:r>
            <w:r w:rsidRPr="00027B7A">
              <w:rPr>
                <w:bCs/>
                <w:color w:val="000000"/>
                <w:szCs w:val="20"/>
              </w:rPr>
              <w:t xml:space="preserve"> HB</w:t>
            </w:r>
            <w:r w:rsidRPr="00027B7A">
              <w:rPr>
                <w:bCs/>
                <w:szCs w:val="20"/>
              </w:rPr>
              <w:t xml:space="preserve"> </w:t>
            </w:r>
            <w:r w:rsidRPr="00027B7A">
              <w:rPr>
                <w:bCs/>
                <w:i/>
                <w:szCs w:val="20"/>
                <w:vertAlign w:val="subscript"/>
              </w:rPr>
              <w:t>LRGV138/345, c</w:t>
            </w:r>
            <w:r w:rsidRPr="00027B7A">
              <w:rPr>
                <w:bCs/>
                <w:szCs w:val="20"/>
              </w:rPr>
              <w:t>)</w:t>
            </w:r>
          </w:p>
          <w:p w14:paraId="5583BD19"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HBDF</w:t>
            </w:r>
            <w:r w:rsidRPr="00027B7A">
              <w:rPr>
                <w:bCs/>
                <w:i/>
                <w:szCs w:val="20"/>
              </w:rPr>
              <w:t xml:space="preserve"> </w:t>
            </w:r>
            <w:r w:rsidRPr="00027B7A">
              <w:rPr>
                <w:bCs/>
                <w:i/>
                <w:szCs w:val="20"/>
                <w:vertAlign w:val="subscript"/>
              </w:rPr>
              <w:t>pb, hb, LRGV138/345, c</w:t>
            </w:r>
            <w:r w:rsidRPr="00027B7A">
              <w:rPr>
                <w:bCs/>
                <w:i/>
                <w:szCs w:val="20"/>
              </w:rPr>
              <w:tab/>
              <w:t>=</w:t>
            </w:r>
            <w:r w:rsidRPr="00027B7A">
              <w:rPr>
                <w:bCs/>
                <w:i/>
                <w:szCs w:val="20"/>
              </w:rPr>
              <w:tab/>
            </w:r>
            <w:r w:rsidRPr="00027B7A">
              <w:rPr>
                <w:bCs/>
                <w:szCs w:val="20"/>
              </w:rPr>
              <w:t>IF(PB</w:t>
            </w:r>
            <w:r w:rsidRPr="00027B7A">
              <w:rPr>
                <w:bCs/>
                <w:szCs w:val="20"/>
                <w:vertAlign w:val="subscript"/>
              </w:rPr>
              <w:t xml:space="preserve"> </w:t>
            </w:r>
            <w:r w:rsidRPr="00027B7A">
              <w:rPr>
                <w:bCs/>
                <w:i/>
                <w:szCs w:val="20"/>
                <w:vertAlign w:val="subscript"/>
              </w:rPr>
              <w:t>hb, LRGV138/345, c</w:t>
            </w:r>
            <w:r w:rsidRPr="00027B7A">
              <w:rPr>
                <w:bCs/>
                <w:szCs w:val="20"/>
              </w:rPr>
              <w:t xml:space="preserve">=0, 0, 1 </w:t>
            </w:r>
            <w:r w:rsidRPr="00027B7A">
              <w:rPr>
                <w:b/>
                <w:bCs/>
                <w:sz w:val="32"/>
                <w:szCs w:val="32"/>
              </w:rPr>
              <w:t xml:space="preserve">/ </w:t>
            </w:r>
            <w:r w:rsidRPr="00027B7A">
              <w:rPr>
                <w:bCs/>
                <w:szCs w:val="20"/>
              </w:rPr>
              <w:t xml:space="preserve">PB </w:t>
            </w:r>
            <w:r w:rsidRPr="00027B7A">
              <w:rPr>
                <w:bCs/>
                <w:i/>
                <w:szCs w:val="20"/>
                <w:vertAlign w:val="subscript"/>
              </w:rPr>
              <w:t>hb, LRGV138/345, c</w:t>
            </w:r>
            <w:r w:rsidRPr="00027B7A">
              <w:rPr>
                <w:bCs/>
                <w:szCs w:val="20"/>
              </w:rPr>
              <w:t>)</w:t>
            </w:r>
          </w:p>
          <w:p w14:paraId="39FA42F9" w14:textId="77777777" w:rsidR="00027B7A" w:rsidRPr="00027B7A" w:rsidRDefault="00027B7A" w:rsidP="00027B7A">
            <w:pPr>
              <w:ind w:left="720" w:hanging="720"/>
              <w:rPr>
                <w:szCs w:val="20"/>
              </w:rPr>
            </w:pPr>
            <w:r w:rsidRPr="00027B7A">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027B7A" w:rsidRPr="00027B7A" w14:paraId="5675DBAF" w14:textId="77777777" w:rsidTr="00027B7A">
              <w:trPr>
                <w:tblHeader/>
              </w:trPr>
              <w:tc>
                <w:tcPr>
                  <w:tcW w:w="1088" w:type="pct"/>
                </w:tcPr>
                <w:p w14:paraId="50E80A98" w14:textId="77777777" w:rsidR="00027B7A" w:rsidRPr="00027B7A" w:rsidRDefault="00027B7A" w:rsidP="00027B7A">
                  <w:pPr>
                    <w:spacing w:after="120"/>
                    <w:rPr>
                      <w:b/>
                      <w:iCs/>
                      <w:sz w:val="20"/>
                      <w:szCs w:val="20"/>
                    </w:rPr>
                  </w:pPr>
                  <w:r w:rsidRPr="00027B7A">
                    <w:rPr>
                      <w:b/>
                      <w:iCs/>
                      <w:sz w:val="20"/>
                      <w:szCs w:val="20"/>
                    </w:rPr>
                    <w:t>Variable</w:t>
                  </w:r>
                </w:p>
              </w:tc>
              <w:tc>
                <w:tcPr>
                  <w:tcW w:w="449" w:type="pct"/>
                </w:tcPr>
                <w:p w14:paraId="70EB55A3" w14:textId="77777777" w:rsidR="00027B7A" w:rsidRPr="00027B7A" w:rsidRDefault="00027B7A" w:rsidP="00027B7A">
                  <w:pPr>
                    <w:spacing w:after="120"/>
                    <w:rPr>
                      <w:b/>
                      <w:iCs/>
                      <w:sz w:val="20"/>
                      <w:szCs w:val="20"/>
                    </w:rPr>
                  </w:pPr>
                  <w:r w:rsidRPr="00027B7A">
                    <w:rPr>
                      <w:b/>
                      <w:iCs/>
                      <w:sz w:val="20"/>
                      <w:szCs w:val="20"/>
                    </w:rPr>
                    <w:t>Unit</w:t>
                  </w:r>
                </w:p>
              </w:tc>
              <w:tc>
                <w:tcPr>
                  <w:tcW w:w="3463" w:type="pct"/>
                </w:tcPr>
                <w:p w14:paraId="0F41480D" w14:textId="77777777" w:rsidR="00027B7A" w:rsidRPr="00027B7A" w:rsidRDefault="00027B7A" w:rsidP="00027B7A">
                  <w:pPr>
                    <w:spacing w:after="120"/>
                    <w:rPr>
                      <w:b/>
                      <w:iCs/>
                      <w:sz w:val="20"/>
                      <w:szCs w:val="20"/>
                    </w:rPr>
                  </w:pPr>
                  <w:r w:rsidRPr="00027B7A">
                    <w:rPr>
                      <w:b/>
                      <w:iCs/>
                      <w:sz w:val="20"/>
                      <w:szCs w:val="20"/>
                    </w:rPr>
                    <w:t>Definition</w:t>
                  </w:r>
                </w:p>
              </w:tc>
            </w:tr>
            <w:tr w:rsidR="00027B7A" w:rsidRPr="00027B7A" w14:paraId="6D6FB0C1" w14:textId="77777777" w:rsidTr="00027B7A">
              <w:tc>
                <w:tcPr>
                  <w:tcW w:w="1088" w:type="pct"/>
                </w:tcPr>
                <w:p w14:paraId="0279B4ED" w14:textId="77777777" w:rsidR="00027B7A" w:rsidRPr="00027B7A" w:rsidRDefault="00027B7A" w:rsidP="00027B7A">
                  <w:pPr>
                    <w:spacing w:after="60"/>
                    <w:rPr>
                      <w:iCs/>
                      <w:sz w:val="20"/>
                      <w:szCs w:val="20"/>
                    </w:rPr>
                  </w:pPr>
                  <w:r w:rsidRPr="00027B7A">
                    <w:rPr>
                      <w:iCs/>
                      <w:sz w:val="20"/>
                      <w:szCs w:val="20"/>
                    </w:rPr>
                    <w:t xml:space="preserve">DASPP </w:t>
                  </w:r>
                  <w:r w:rsidRPr="00027B7A">
                    <w:rPr>
                      <w:bCs/>
                      <w:i/>
                      <w:iCs/>
                      <w:sz w:val="20"/>
                      <w:szCs w:val="20"/>
                      <w:vertAlign w:val="subscript"/>
                    </w:rPr>
                    <w:t>LRGV138/345</w:t>
                  </w:r>
                </w:p>
              </w:tc>
              <w:tc>
                <w:tcPr>
                  <w:tcW w:w="449" w:type="pct"/>
                </w:tcPr>
                <w:p w14:paraId="121E8E3D"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39437F19" w14:textId="77777777" w:rsidR="00027B7A" w:rsidRPr="00027B7A" w:rsidRDefault="00027B7A" w:rsidP="00027B7A">
                  <w:pPr>
                    <w:spacing w:after="60"/>
                    <w:rPr>
                      <w:iCs/>
                      <w:sz w:val="20"/>
                      <w:szCs w:val="20"/>
                    </w:rPr>
                  </w:pPr>
                  <w:r w:rsidRPr="00027B7A">
                    <w:rPr>
                      <w:i/>
                      <w:iCs/>
                      <w:sz w:val="20"/>
                      <w:szCs w:val="20"/>
                    </w:rPr>
                    <w:t>Day-Ahead Settlement Point Price</w:t>
                  </w:r>
                  <w:r w:rsidRPr="00027B7A">
                    <w:rPr>
                      <w:iCs/>
                      <w:sz w:val="20"/>
                      <w:szCs w:val="20"/>
                    </w:rPr>
                    <w:sym w:font="Symbol" w:char="F0BE"/>
                  </w:r>
                  <w:r w:rsidRPr="00027B7A">
                    <w:rPr>
                      <w:iCs/>
                      <w:sz w:val="20"/>
                      <w:szCs w:val="20"/>
                    </w:rPr>
                    <w:t>The DAM Settlement Point Price at the Hub, for the hour.</w:t>
                  </w:r>
                </w:p>
              </w:tc>
            </w:tr>
            <w:tr w:rsidR="00027B7A" w:rsidRPr="00027B7A" w14:paraId="13549E27" w14:textId="77777777" w:rsidTr="00027B7A">
              <w:tc>
                <w:tcPr>
                  <w:tcW w:w="1088" w:type="pct"/>
                </w:tcPr>
                <w:p w14:paraId="70DCD1AC" w14:textId="77777777" w:rsidR="00027B7A" w:rsidRPr="00027B7A" w:rsidRDefault="00027B7A" w:rsidP="00027B7A">
                  <w:pPr>
                    <w:spacing w:after="60"/>
                    <w:rPr>
                      <w:iCs/>
                      <w:sz w:val="20"/>
                      <w:szCs w:val="20"/>
                    </w:rPr>
                  </w:pPr>
                  <w:r w:rsidRPr="00027B7A">
                    <w:rPr>
                      <w:iCs/>
                      <w:sz w:val="20"/>
                      <w:szCs w:val="20"/>
                    </w:rPr>
                    <w:t>DASL</w:t>
                  </w:r>
                </w:p>
              </w:tc>
              <w:tc>
                <w:tcPr>
                  <w:tcW w:w="449" w:type="pct"/>
                </w:tcPr>
                <w:p w14:paraId="6264B389"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4C4878F1" w14:textId="77777777" w:rsidR="00027B7A" w:rsidRPr="00027B7A" w:rsidRDefault="00027B7A" w:rsidP="00027B7A">
                  <w:pPr>
                    <w:spacing w:after="60"/>
                    <w:rPr>
                      <w:i/>
                      <w:iCs/>
                      <w:sz w:val="20"/>
                      <w:szCs w:val="20"/>
                    </w:rPr>
                  </w:pPr>
                  <w:r w:rsidRPr="00027B7A">
                    <w:rPr>
                      <w:i/>
                      <w:iCs/>
                      <w:sz w:val="20"/>
                      <w:szCs w:val="20"/>
                    </w:rPr>
                    <w:t>Day-Ahead System Lambda</w:t>
                  </w:r>
                  <w:r w:rsidRPr="00027B7A">
                    <w:rPr>
                      <w:iCs/>
                      <w:sz w:val="20"/>
                      <w:szCs w:val="20"/>
                    </w:rPr>
                    <w:sym w:font="Symbol" w:char="F0BE"/>
                  </w:r>
                  <w:r w:rsidRPr="00027B7A">
                    <w:rPr>
                      <w:iCs/>
                      <w:sz w:val="20"/>
                      <w:szCs w:val="20"/>
                    </w:rPr>
                    <w:t>The DAM Shadow Price for the system power balance constraint for the hour.</w:t>
                  </w:r>
                </w:p>
              </w:tc>
            </w:tr>
            <w:tr w:rsidR="00027B7A" w:rsidRPr="00027B7A" w14:paraId="06545709" w14:textId="77777777" w:rsidTr="00027B7A">
              <w:tc>
                <w:tcPr>
                  <w:tcW w:w="1088" w:type="pct"/>
                </w:tcPr>
                <w:p w14:paraId="30440786" w14:textId="77777777" w:rsidR="00027B7A" w:rsidRPr="00027B7A" w:rsidRDefault="00027B7A" w:rsidP="00027B7A">
                  <w:pPr>
                    <w:spacing w:after="60"/>
                    <w:rPr>
                      <w:iCs/>
                      <w:sz w:val="20"/>
                      <w:szCs w:val="20"/>
                    </w:rPr>
                  </w:pPr>
                  <w:r w:rsidRPr="00027B7A">
                    <w:rPr>
                      <w:iCs/>
                      <w:sz w:val="20"/>
                      <w:szCs w:val="20"/>
                    </w:rPr>
                    <w:t xml:space="preserve">DASP </w:t>
                  </w:r>
                  <w:r w:rsidRPr="00027B7A">
                    <w:rPr>
                      <w:i/>
                      <w:iCs/>
                      <w:sz w:val="20"/>
                      <w:szCs w:val="20"/>
                      <w:vertAlign w:val="subscript"/>
                    </w:rPr>
                    <w:t>c</w:t>
                  </w:r>
                </w:p>
              </w:tc>
              <w:tc>
                <w:tcPr>
                  <w:tcW w:w="449" w:type="pct"/>
                </w:tcPr>
                <w:p w14:paraId="3CE172DA"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2FFFE080" w14:textId="77777777" w:rsidR="00027B7A" w:rsidRPr="00027B7A" w:rsidRDefault="00027B7A" w:rsidP="00027B7A">
                  <w:pPr>
                    <w:spacing w:after="60"/>
                    <w:rPr>
                      <w:iCs/>
                      <w:sz w:val="20"/>
                      <w:szCs w:val="20"/>
                    </w:rPr>
                  </w:pPr>
                  <w:r w:rsidRPr="00027B7A">
                    <w:rPr>
                      <w:i/>
                      <w:iCs/>
                      <w:sz w:val="20"/>
                      <w:szCs w:val="20"/>
                    </w:rPr>
                    <w:t>Day-Ahead Shadow Price for a binding transmission constraint</w:t>
                  </w:r>
                  <w:r w:rsidRPr="00027B7A">
                    <w:rPr>
                      <w:iCs/>
                      <w:sz w:val="20"/>
                      <w:szCs w:val="20"/>
                    </w:rPr>
                    <w:sym w:font="Symbol" w:char="F0BE"/>
                  </w:r>
                  <w:r w:rsidRPr="00027B7A">
                    <w:rPr>
                      <w:iCs/>
                      <w:sz w:val="20"/>
                      <w:szCs w:val="20"/>
                    </w:rPr>
                    <w:t xml:space="preserve">The DAM Shadow Price for the constraint </w:t>
                  </w:r>
                  <w:r w:rsidRPr="00027B7A">
                    <w:rPr>
                      <w:i/>
                      <w:iCs/>
                      <w:sz w:val="20"/>
                      <w:szCs w:val="20"/>
                    </w:rPr>
                    <w:t>c</w:t>
                  </w:r>
                  <w:r w:rsidRPr="00027B7A">
                    <w:rPr>
                      <w:iCs/>
                      <w:sz w:val="20"/>
                      <w:szCs w:val="20"/>
                    </w:rPr>
                    <w:t xml:space="preserve"> for the hour.</w:t>
                  </w:r>
                </w:p>
              </w:tc>
            </w:tr>
            <w:tr w:rsidR="00027B7A" w:rsidRPr="00027B7A" w14:paraId="247BE83B" w14:textId="77777777" w:rsidTr="00027B7A">
              <w:tc>
                <w:tcPr>
                  <w:tcW w:w="1088" w:type="pct"/>
                </w:tcPr>
                <w:p w14:paraId="6C9BA126" w14:textId="77777777" w:rsidR="00027B7A" w:rsidRPr="00027B7A" w:rsidRDefault="00027B7A" w:rsidP="00027B7A">
                  <w:pPr>
                    <w:spacing w:after="60"/>
                    <w:rPr>
                      <w:iCs/>
                      <w:sz w:val="20"/>
                      <w:szCs w:val="20"/>
                    </w:rPr>
                  </w:pPr>
                  <w:r w:rsidRPr="00027B7A">
                    <w:rPr>
                      <w:iCs/>
                      <w:sz w:val="20"/>
                      <w:szCs w:val="20"/>
                    </w:rPr>
                    <w:t xml:space="preserve">DAHUBSF </w:t>
                  </w:r>
                  <w:r w:rsidRPr="00027B7A">
                    <w:rPr>
                      <w:bCs/>
                      <w:i/>
                      <w:iCs/>
                      <w:sz w:val="20"/>
                      <w:szCs w:val="20"/>
                      <w:vertAlign w:val="subscript"/>
                    </w:rPr>
                    <w:t>LRGV138/345</w:t>
                  </w:r>
                  <w:r w:rsidRPr="00027B7A">
                    <w:rPr>
                      <w:i/>
                      <w:iCs/>
                      <w:sz w:val="20"/>
                      <w:szCs w:val="20"/>
                      <w:vertAlign w:val="subscript"/>
                    </w:rPr>
                    <w:t>,c</w:t>
                  </w:r>
                </w:p>
              </w:tc>
              <w:tc>
                <w:tcPr>
                  <w:tcW w:w="449" w:type="pct"/>
                </w:tcPr>
                <w:p w14:paraId="2982277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012FDE9D" w14:textId="77777777" w:rsidR="00027B7A" w:rsidRPr="00027B7A" w:rsidRDefault="00027B7A" w:rsidP="00027B7A">
                  <w:pPr>
                    <w:spacing w:after="60"/>
                    <w:rPr>
                      <w:iCs/>
                      <w:sz w:val="20"/>
                      <w:szCs w:val="20"/>
                    </w:rPr>
                  </w:pPr>
                  <w:r w:rsidRPr="00027B7A">
                    <w:rPr>
                      <w:i/>
                      <w:iCs/>
                      <w:sz w:val="20"/>
                      <w:szCs w:val="20"/>
                    </w:rPr>
                    <w:t xml:space="preserve">Day-Ahead Shift Factor of the Hub </w:t>
                  </w:r>
                  <w:r w:rsidRPr="00027B7A">
                    <w:rPr>
                      <w:i/>
                      <w:iCs/>
                      <w:sz w:val="20"/>
                      <w:szCs w:val="20"/>
                    </w:rPr>
                    <w:sym w:font="Symbol" w:char="F0BE"/>
                  </w:r>
                  <w:r w:rsidRPr="00027B7A">
                    <w:rPr>
                      <w:iCs/>
                      <w:sz w:val="20"/>
                      <w:szCs w:val="20"/>
                    </w:rPr>
                    <w:t xml:space="preserve">The DAM aggregated Shift Factor of a Hub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249903F0" w14:textId="77777777" w:rsidTr="00027B7A">
              <w:tc>
                <w:tcPr>
                  <w:tcW w:w="1088" w:type="pct"/>
                </w:tcPr>
                <w:p w14:paraId="4088E5F1" w14:textId="77777777" w:rsidR="00027B7A" w:rsidRPr="00027B7A" w:rsidRDefault="00027B7A" w:rsidP="00027B7A">
                  <w:pPr>
                    <w:spacing w:after="60"/>
                    <w:rPr>
                      <w:iCs/>
                      <w:sz w:val="20"/>
                      <w:szCs w:val="20"/>
                    </w:rPr>
                  </w:pPr>
                  <w:r w:rsidRPr="00027B7A">
                    <w:rPr>
                      <w:iCs/>
                      <w:sz w:val="20"/>
                      <w:szCs w:val="20"/>
                    </w:rPr>
                    <w:t xml:space="preserve">DAHBSF </w:t>
                  </w:r>
                  <w:r w:rsidRPr="00027B7A">
                    <w:rPr>
                      <w:i/>
                      <w:iCs/>
                      <w:sz w:val="20"/>
                      <w:szCs w:val="20"/>
                      <w:vertAlign w:val="subscript"/>
                    </w:rPr>
                    <w:t>hb,</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5EEA30F8"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59657727" w14:textId="77777777" w:rsidR="00027B7A" w:rsidRPr="00027B7A" w:rsidRDefault="00027B7A" w:rsidP="00027B7A">
                  <w:pPr>
                    <w:spacing w:after="60"/>
                    <w:rPr>
                      <w:iCs/>
                      <w:sz w:val="20"/>
                      <w:szCs w:val="20"/>
                    </w:rPr>
                  </w:pPr>
                  <w:r w:rsidRPr="00027B7A">
                    <w:rPr>
                      <w:i/>
                      <w:iCs/>
                      <w:sz w:val="20"/>
                      <w:szCs w:val="20"/>
                    </w:rPr>
                    <w:t>Day-Ahead Shift Factor of the Hub Bus</w:t>
                  </w:r>
                  <w:r w:rsidRPr="00027B7A">
                    <w:rPr>
                      <w:i/>
                      <w:iCs/>
                      <w:sz w:val="20"/>
                      <w:szCs w:val="20"/>
                    </w:rPr>
                    <w:sym w:font="Symbol" w:char="F0BE"/>
                  </w:r>
                  <w:r w:rsidRPr="00027B7A">
                    <w:rPr>
                      <w:iCs/>
                      <w:sz w:val="20"/>
                      <w:szCs w:val="20"/>
                    </w:rPr>
                    <w:t xml:space="preserve">The DAM aggregated Shift Factor of a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460B0A3E" w14:textId="77777777" w:rsidTr="00027B7A">
              <w:tc>
                <w:tcPr>
                  <w:tcW w:w="1088" w:type="pct"/>
                </w:tcPr>
                <w:p w14:paraId="1D38CFD4" w14:textId="77777777" w:rsidR="00027B7A" w:rsidRPr="00027B7A" w:rsidRDefault="00027B7A" w:rsidP="00027B7A">
                  <w:pPr>
                    <w:spacing w:after="60"/>
                    <w:rPr>
                      <w:iCs/>
                      <w:sz w:val="20"/>
                      <w:szCs w:val="20"/>
                    </w:rPr>
                  </w:pPr>
                  <w:r w:rsidRPr="00027B7A">
                    <w:rPr>
                      <w:iCs/>
                      <w:sz w:val="20"/>
                      <w:szCs w:val="20"/>
                    </w:rPr>
                    <w:t xml:space="preserve">DASF </w:t>
                  </w:r>
                  <w:r w:rsidRPr="00027B7A">
                    <w:rPr>
                      <w:i/>
                      <w:iCs/>
                      <w:sz w:val="20"/>
                      <w:szCs w:val="20"/>
                      <w:vertAlign w:val="subscript"/>
                    </w:rPr>
                    <w:t>pb,hb,</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2789AFFD"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68314AAF" w14:textId="77777777" w:rsidR="00027B7A" w:rsidRPr="00027B7A" w:rsidRDefault="00027B7A" w:rsidP="00027B7A">
                  <w:pPr>
                    <w:spacing w:after="60"/>
                    <w:rPr>
                      <w:iCs/>
                      <w:sz w:val="20"/>
                      <w:szCs w:val="20"/>
                    </w:rPr>
                  </w:pPr>
                  <w:r w:rsidRPr="00027B7A">
                    <w:rPr>
                      <w:i/>
                      <w:iCs/>
                      <w:sz w:val="20"/>
                      <w:szCs w:val="20"/>
                    </w:rPr>
                    <w:t>Day-Ahead Shift Factor of the power flow bus</w:t>
                  </w:r>
                  <w:r w:rsidRPr="00027B7A">
                    <w:rPr>
                      <w:i/>
                      <w:iCs/>
                      <w:sz w:val="20"/>
                      <w:szCs w:val="20"/>
                    </w:rPr>
                    <w:sym w:font="Symbol" w:char="F0BE"/>
                  </w:r>
                  <w:r w:rsidRPr="00027B7A">
                    <w:rPr>
                      <w:iCs/>
                      <w:sz w:val="20"/>
                      <w:szCs w:val="20"/>
                    </w:rPr>
                    <w:t xml:space="preserve">The DAM Shift Factor of a power flow bus </w:t>
                  </w:r>
                  <w:r w:rsidRPr="00027B7A">
                    <w:rPr>
                      <w:i/>
                      <w:iCs/>
                      <w:sz w:val="20"/>
                      <w:szCs w:val="20"/>
                    </w:rPr>
                    <w:t>pb</w:t>
                  </w:r>
                  <w:r w:rsidRPr="00027B7A">
                    <w:rPr>
                      <w:iCs/>
                      <w:sz w:val="20"/>
                      <w:szCs w:val="20"/>
                    </w:rPr>
                    <w:t xml:space="preserve"> </w:t>
                  </w:r>
                  <w:r w:rsidRPr="00027B7A">
                    <w:rPr>
                      <w:sz w:val="20"/>
                      <w:szCs w:val="20"/>
                    </w:rPr>
                    <w:t xml:space="preserve">that is a component of Hub Bus </w:t>
                  </w:r>
                  <w:r w:rsidRPr="00027B7A">
                    <w:rPr>
                      <w:i/>
                      <w:sz w:val="20"/>
                      <w:szCs w:val="20"/>
                    </w:rPr>
                    <w:t>hb</w:t>
                  </w:r>
                  <w:r w:rsidRPr="00027B7A">
                    <w:rPr>
                      <w:sz w:val="20"/>
                      <w:szCs w:val="20"/>
                    </w:rPr>
                    <w:t xml:space="preserve"> </w:t>
                  </w:r>
                  <w:r w:rsidRPr="00027B7A">
                    <w:rPr>
                      <w:iCs/>
                      <w:sz w:val="20"/>
                      <w:szCs w:val="20"/>
                    </w:rPr>
                    <w:t xml:space="preserve">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3CEE30D1" w14:textId="77777777" w:rsidTr="00027B7A">
              <w:tc>
                <w:tcPr>
                  <w:tcW w:w="1088" w:type="pct"/>
                </w:tcPr>
                <w:p w14:paraId="3094D13A" w14:textId="77777777" w:rsidR="00027B7A" w:rsidRPr="00027B7A" w:rsidRDefault="00027B7A" w:rsidP="00027B7A">
                  <w:pPr>
                    <w:spacing w:after="60"/>
                    <w:rPr>
                      <w:iCs/>
                      <w:sz w:val="20"/>
                      <w:szCs w:val="20"/>
                    </w:rPr>
                  </w:pPr>
                  <w:r w:rsidRPr="00027B7A">
                    <w:rPr>
                      <w:iCs/>
                      <w:sz w:val="20"/>
                      <w:szCs w:val="20"/>
                    </w:rPr>
                    <w:t xml:space="preserve">HUBDF </w:t>
                  </w:r>
                  <w:r w:rsidRPr="00027B7A">
                    <w:rPr>
                      <w:i/>
                      <w:iCs/>
                      <w:sz w:val="20"/>
                      <w:szCs w:val="20"/>
                      <w:vertAlign w:val="subscript"/>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582B7CB4"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175BEF0B" w14:textId="77777777" w:rsidR="00027B7A" w:rsidRPr="00027B7A" w:rsidRDefault="00027B7A" w:rsidP="00027B7A">
                  <w:pPr>
                    <w:spacing w:after="60"/>
                    <w:rPr>
                      <w:iCs/>
                      <w:sz w:val="20"/>
                      <w:szCs w:val="20"/>
                    </w:rPr>
                  </w:pPr>
                  <w:r w:rsidRPr="00027B7A">
                    <w:rPr>
                      <w:i/>
                      <w:iCs/>
                      <w:sz w:val="20"/>
                      <w:szCs w:val="20"/>
                    </w:rPr>
                    <w:t>Hub Distribution Factor per Hub Bus in a constraint</w:t>
                  </w:r>
                  <w:r w:rsidRPr="00027B7A">
                    <w:rPr>
                      <w:iCs/>
                      <w:sz w:val="20"/>
                      <w:szCs w:val="20"/>
                    </w:rPr>
                    <w:sym w:font="Symbol" w:char="F0BE"/>
                  </w:r>
                  <w:r w:rsidRPr="00027B7A">
                    <w:rPr>
                      <w:iCs/>
                      <w:sz w:val="20"/>
                      <w:szCs w:val="20"/>
                    </w:rPr>
                    <w:t xml:space="preserve">The distribution factor of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6BC17E2" w14:textId="77777777" w:rsidTr="00027B7A">
              <w:tc>
                <w:tcPr>
                  <w:tcW w:w="1088" w:type="pct"/>
                </w:tcPr>
                <w:p w14:paraId="18D3A821"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 xml:space="preserve">pb, hb, </w:t>
                  </w:r>
                  <w:r w:rsidRPr="00027B7A">
                    <w:rPr>
                      <w:bCs/>
                      <w:i/>
                      <w:iCs/>
                      <w:sz w:val="20"/>
                      <w:szCs w:val="20"/>
                      <w:vertAlign w:val="subscript"/>
                    </w:rPr>
                    <w:t>LRGV138/345</w:t>
                  </w:r>
                  <w:r w:rsidRPr="00027B7A">
                    <w:rPr>
                      <w:i/>
                      <w:iCs/>
                      <w:sz w:val="20"/>
                      <w:szCs w:val="20"/>
                      <w:vertAlign w:val="subscript"/>
                    </w:rPr>
                    <w:t>,c</w:t>
                  </w:r>
                </w:p>
              </w:tc>
              <w:tc>
                <w:tcPr>
                  <w:tcW w:w="449" w:type="pct"/>
                </w:tcPr>
                <w:p w14:paraId="0AE5CA8A"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C97CDBA" w14:textId="77777777" w:rsidR="00027B7A" w:rsidRPr="00027B7A" w:rsidRDefault="00027B7A" w:rsidP="00027B7A">
                  <w:pPr>
                    <w:spacing w:after="60"/>
                    <w:rPr>
                      <w:szCs w:val="20"/>
                    </w:rPr>
                  </w:pPr>
                  <w:r w:rsidRPr="00027B7A">
                    <w:rPr>
                      <w:i/>
                      <w:iCs/>
                      <w:sz w:val="20"/>
                      <w:szCs w:val="20"/>
                    </w:rPr>
                    <w:t>Hub Bus Distribution Factor per power flow bus of Hub Bus in a constraint</w:t>
                  </w:r>
                  <w:r w:rsidRPr="00027B7A">
                    <w:rPr>
                      <w:szCs w:val="20"/>
                    </w:rPr>
                    <w:sym w:font="Symbol" w:char="F0BE"/>
                  </w:r>
                  <w:r w:rsidRPr="00027B7A">
                    <w:rPr>
                      <w:iCs/>
                      <w:sz w:val="20"/>
                      <w:szCs w:val="20"/>
                    </w:rPr>
                    <w:t xml:space="preserve">The distribution factor of power flow bus </w:t>
                  </w:r>
                  <w:r w:rsidRPr="00027B7A">
                    <w:rPr>
                      <w:i/>
                      <w:iCs/>
                      <w:sz w:val="20"/>
                      <w:szCs w:val="20"/>
                    </w:rPr>
                    <w:t>pb</w:t>
                  </w:r>
                  <w:r w:rsidRPr="00027B7A">
                    <w:rPr>
                      <w:iCs/>
                      <w:sz w:val="20"/>
                      <w:szCs w:val="20"/>
                    </w:rPr>
                    <w:t xml:space="preserve"> that is a component of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777E4CB" w14:textId="77777777" w:rsidTr="00027B7A">
              <w:tc>
                <w:tcPr>
                  <w:tcW w:w="1088" w:type="pct"/>
                </w:tcPr>
                <w:p w14:paraId="08ED259A" w14:textId="77777777" w:rsidR="00027B7A" w:rsidRPr="00027B7A" w:rsidRDefault="00027B7A" w:rsidP="00027B7A">
                  <w:pPr>
                    <w:spacing w:after="60"/>
                    <w:rPr>
                      <w:iCs/>
                      <w:sz w:val="20"/>
                      <w:szCs w:val="20"/>
                    </w:rPr>
                  </w:pPr>
                  <w:r w:rsidRPr="00027B7A">
                    <w:rPr>
                      <w:i/>
                      <w:iCs/>
                      <w:sz w:val="20"/>
                      <w:szCs w:val="20"/>
                    </w:rPr>
                    <w:t>pb</w:t>
                  </w:r>
                </w:p>
              </w:tc>
              <w:tc>
                <w:tcPr>
                  <w:tcW w:w="449" w:type="pct"/>
                </w:tcPr>
                <w:p w14:paraId="0CC83906"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784057DE" w14:textId="77777777" w:rsidR="00027B7A" w:rsidRPr="00027B7A" w:rsidRDefault="00027B7A" w:rsidP="00027B7A">
                  <w:pPr>
                    <w:spacing w:after="60"/>
                    <w:rPr>
                      <w:iCs/>
                      <w:sz w:val="20"/>
                      <w:szCs w:val="20"/>
                    </w:rPr>
                  </w:pPr>
                  <w:r w:rsidRPr="00027B7A">
                    <w:rPr>
                      <w:iCs/>
                      <w:sz w:val="20"/>
                      <w:szCs w:val="20"/>
                    </w:rPr>
                    <w:t xml:space="preserve">An energized power flow bus that is a component of a Hub Bus for the constraint </w:t>
                  </w:r>
                  <w:r w:rsidRPr="00027B7A">
                    <w:rPr>
                      <w:i/>
                      <w:iCs/>
                      <w:sz w:val="20"/>
                      <w:szCs w:val="20"/>
                    </w:rPr>
                    <w:t>c</w:t>
                  </w:r>
                  <w:r w:rsidRPr="00027B7A">
                    <w:rPr>
                      <w:iCs/>
                      <w:sz w:val="20"/>
                      <w:szCs w:val="20"/>
                    </w:rPr>
                    <w:t>.</w:t>
                  </w:r>
                </w:p>
              </w:tc>
            </w:tr>
            <w:tr w:rsidR="00027B7A" w:rsidRPr="00027B7A" w14:paraId="55469C3B" w14:textId="77777777" w:rsidTr="00027B7A">
              <w:tc>
                <w:tcPr>
                  <w:tcW w:w="1088" w:type="pct"/>
                </w:tcPr>
                <w:p w14:paraId="2D913768" w14:textId="77777777" w:rsidR="00027B7A" w:rsidRPr="00027B7A" w:rsidRDefault="00027B7A" w:rsidP="00027B7A">
                  <w:pPr>
                    <w:spacing w:after="60"/>
                    <w:rPr>
                      <w:iCs/>
                      <w:sz w:val="20"/>
                      <w:szCs w:val="20"/>
                    </w:rPr>
                  </w:pPr>
                  <w:r w:rsidRPr="00027B7A">
                    <w:rPr>
                      <w:iCs/>
                      <w:sz w:val="20"/>
                      <w:szCs w:val="20"/>
                    </w:rPr>
                    <w:t xml:space="preserve">PB </w:t>
                  </w:r>
                  <w:r w:rsidRPr="00027B7A">
                    <w:rPr>
                      <w:i/>
                      <w:iCs/>
                      <w:sz w:val="20"/>
                      <w:szCs w:val="20"/>
                      <w:vertAlign w:val="subscript"/>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37076DB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3080222" w14:textId="77777777" w:rsidR="00027B7A" w:rsidRPr="00027B7A" w:rsidRDefault="00027B7A" w:rsidP="00027B7A">
                  <w:pPr>
                    <w:spacing w:after="60"/>
                    <w:rPr>
                      <w:iCs/>
                      <w:sz w:val="20"/>
                      <w:szCs w:val="20"/>
                    </w:rPr>
                  </w:pPr>
                  <w:r w:rsidRPr="00027B7A">
                    <w:rPr>
                      <w:iCs/>
                      <w:sz w:val="20"/>
                      <w:szCs w:val="20"/>
                    </w:rPr>
                    <w:t xml:space="preserve">The total number of energized power flow buses in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w:t>
                  </w:r>
                </w:p>
              </w:tc>
            </w:tr>
            <w:tr w:rsidR="00027B7A" w:rsidRPr="00027B7A" w14:paraId="611B681B" w14:textId="77777777" w:rsidTr="00027B7A">
              <w:tc>
                <w:tcPr>
                  <w:tcW w:w="1088" w:type="pct"/>
                </w:tcPr>
                <w:p w14:paraId="10E46106" w14:textId="77777777" w:rsidR="00027B7A" w:rsidRPr="00027B7A" w:rsidRDefault="00027B7A" w:rsidP="00027B7A">
                  <w:pPr>
                    <w:spacing w:after="60"/>
                    <w:rPr>
                      <w:i/>
                      <w:iCs/>
                      <w:sz w:val="20"/>
                      <w:szCs w:val="20"/>
                      <w:vertAlign w:val="subscript"/>
                    </w:rPr>
                  </w:pPr>
                  <w:r w:rsidRPr="00027B7A">
                    <w:rPr>
                      <w:i/>
                      <w:iCs/>
                      <w:sz w:val="20"/>
                      <w:szCs w:val="20"/>
                    </w:rPr>
                    <w:t>hb</w:t>
                  </w:r>
                </w:p>
              </w:tc>
              <w:tc>
                <w:tcPr>
                  <w:tcW w:w="449" w:type="pct"/>
                </w:tcPr>
                <w:p w14:paraId="246AD1A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0F9255F" w14:textId="77777777" w:rsidR="00027B7A" w:rsidRPr="00027B7A" w:rsidRDefault="00027B7A" w:rsidP="00027B7A">
                  <w:pPr>
                    <w:spacing w:after="60"/>
                    <w:rPr>
                      <w:iCs/>
                      <w:sz w:val="20"/>
                      <w:szCs w:val="20"/>
                    </w:rPr>
                  </w:pPr>
                  <w:r w:rsidRPr="00027B7A">
                    <w:rPr>
                      <w:iCs/>
                      <w:sz w:val="20"/>
                      <w:szCs w:val="20"/>
                    </w:rPr>
                    <w:t xml:space="preserve">A Hub Bus that is a component of the Hub with at least one energized power flow bus for the constraint </w:t>
                  </w:r>
                  <w:r w:rsidRPr="00027B7A">
                    <w:rPr>
                      <w:i/>
                      <w:iCs/>
                      <w:sz w:val="20"/>
                      <w:szCs w:val="20"/>
                    </w:rPr>
                    <w:t>c</w:t>
                  </w:r>
                  <w:r w:rsidRPr="00027B7A">
                    <w:rPr>
                      <w:iCs/>
                      <w:sz w:val="20"/>
                      <w:szCs w:val="20"/>
                    </w:rPr>
                    <w:t>.</w:t>
                  </w:r>
                </w:p>
              </w:tc>
            </w:tr>
            <w:tr w:rsidR="00027B7A" w:rsidRPr="00027B7A" w14:paraId="3784344E" w14:textId="77777777" w:rsidTr="00027B7A">
              <w:tc>
                <w:tcPr>
                  <w:tcW w:w="1088" w:type="pct"/>
                </w:tcPr>
                <w:p w14:paraId="7375AF4B" w14:textId="77777777" w:rsidR="00027B7A" w:rsidRPr="00027B7A" w:rsidRDefault="00027B7A" w:rsidP="00027B7A">
                  <w:pPr>
                    <w:spacing w:after="60"/>
                    <w:rPr>
                      <w:iCs/>
                      <w:sz w:val="20"/>
                      <w:szCs w:val="20"/>
                    </w:rPr>
                  </w:pPr>
                  <w:r w:rsidRPr="00027B7A">
                    <w:rPr>
                      <w:iCs/>
                      <w:sz w:val="20"/>
                      <w:szCs w:val="20"/>
                    </w:rPr>
                    <w:t xml:space="preserve">HBBC </w:t>
                  </w:r>
                  <w:r w:rsidRPr="00027B7A">
                    <w:rPr>
                      <w:bCs/>
                      <w:i/>
                      <w:iCs/>
                      <w:sz w:val="20"/>
                      <w:szCs w:val="20"/>
                      <w:vertAlign w:val="subscript"/>
                    </w:rPr>
                    <w:t>LRGV138/345</w:t>
                  </w:r>
                </w:p>
              </w:tc>
              <w:tc>
                <w:tcPr>
                  <w:tcW w:w="449" w:type="pct"/>
                </w:tcPr>
                <w:p w14:paraId="04D2C82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5548BCE"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 in base case.</w:t>
                  </w:r>
                </w:p>
              </w:tc>
            </w:tr>
            <w:tr w:rsidR="00027B7A" w:rsidRPr="00027B7A" w14:paraId="7F868254" w14:textId="77777777" w:rsidTr="00027B7A">
              <w:tc>
                <w:tcPr>
                  <w:tcW w:w="1088" w:type="pct"/>
                </w:tcPr>
                <w:p w14:paraId="65D75F56" w14:textId="77777777" w:rsidR="00027B7A" w:rsidRPr="00027B7A" w:rsidRDefault="00027B7A" w:rsidP="00027B7A">
                  <w:pPr>
                    <w:spacing w:after="60"/>
                    <w:rPr>
                      <w:iCs/>
                      <w:sz w:val="20"/>
                      <w:szCs w:val="20"/>
                    </w:rPr>
                  </w:pPr>
                  <w:r w:rsidRPr="00027B7A">
                    <w:rPr>
                      <w:iCs/>
                      <w:sz w:val="20"/>
                      <w:szCs w:val="20"/>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12715FA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26E60DB" w14:textId="77777777" w:rsidR="00027B7A" w:rsidRPr="00027B7A" w:rsidRDefault="00027B7A" w:rsidP="00027B7A">
                  <w:pPr>
                    <w:spacing w:after="60"/>
                    <w:rPr>
                      <w:iCs/>
                      <w:sz w:val="20"/>
                      <w:szCs w:val="20"/>
                    </w:rPr>
                  </w:pPr>
                  <w:r w:rsidRPr="00027B7A">
                    <w:rPr>
                      <w:iCs/>
                      <w:sz w:val="20"/>
                      <w:szCs w:val="20"/>
                    </w:rPr>
                    <w:t xml:space="preserve">The total number of Hub Buses in the Hub with at least one energized component in each Hub Bus for the constraint </w:t>
                  </w:r>
                  <w:r w:rsidRPr="00027B7A">
                    <w:rPr>
                      <w:i/>
                      <w:iCs/>
                      <w:sz w:val="20"/>
                      <w:szCs w:val="20"/>
                    </w:rPr>
                    <w:t>c</w:t>
                  </w:r>
                  <w:r w:rsidRPr="00027B7A">
                    <w:rPr>
                      <w:iCs/>
                      <w:sz w:val="20"/>
                      <w:szCs w:val="20"/>
                    </w:rPr>
                    <w:t>.</w:t>
                  </w:r>
                </w:p>
              </w:tc>
            </w:tr>
            <w:tr w:rsidR="00027B7A" w:rsidRPr="00027B7A" w14:paraId="5B42C536" w14:textId="77777777" w:rsidTr="00027B7A">
              <w:tc>
                <w:tcPr>
                  <w:tcW w:w="1088" w:type="pct"/>
                  <w:tcBorders>
                    <w:top w:val="single" w:sz="4" w:space="0" w:color="auto"/>
                    <w:left w:val="single" w:sz="4" w:space="0" w:color="auto"/>
                    <w:bottom w:val="single" w:sz="4" w:space="0" w:color="auto"/>
                    <w:right w:val="single" w:sz="4" w:space="0" w:color="auto"/>
                  </w:tcBorders>
                </w:tcPr>
                <w:p w14:paraId="6642C95F" w14:textId="77777777" w:rsidR="00027B7A" w:rsidRPr="00027B7A" w:rsidRDefault="00027B7A" w:rsidP="00027B7A">
                  <w:pPr>
                    <w:spacing w:after="60"/>
                    <w:rPr>
                      <w:i/>
                      <w:iCs/>
                      <w:sz w:val="20"/>
                      <w:szCs w:val="20"/>
                    </w:rPr>
                  </w:pPr>
                  <w:r w:rsidRPr="00027B7A">
                    <w:rPr>
                      <w:i/>
                      <w:iCs/>
                      <w:sz w:val="20"/>
                      <w:szCs w:val="20"/>
                    </w:rPr>
                    <w:t>c</w:t>
                  </w:r>
                </w:p>
              </w:tc>
              <w:tc>
                <w:tcPr>
                  <w:tcW w:w="449" w:type="pct"/>
                  <w:tcBorders>
                    <w:top w:val="single" w:sz="4" w:space="0" w:color="auto"/>
                    <w:left w:val="single" w:sz="4" w:space="0" w:color="auto"/>
                    <w:bottom w:val="single" w:sz="4" w:space="0" w:color="auto"/>
                    <w:right w:val="single" w:sz="4" w:space="0" w:color="auto"/>
                  </w:tcBorders>
                </w:tcPr>
                <w:p w14:paraId="2B344144" w14:textId="77777777" w:rsidR="00027B7A" w:rsidRPr="00027B7A" w:rsidRDefault="00027B7A" w:rsidP="00027B7A">
                  <w:pPr>
                    <w:spacing w:after="60"/>
                    <w:rPr>
                      <w:iCs/>
                      <w:sz w:val="20"/>
                      <w:szCs w:val="20"/>
                    </w:rPr>
                  </w:pPr>
                  <w:r w:rsidRPr="00027B7A">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EB89BEE" w14:textId="77777777" w:rsidR="00027B7A" w:rsidRPr="00027B7A" w:rsidRDefault="00027B7A" w:rsidP="00027B7A">
                  <w:pPr>
                    <w:spacing w:after="60"/>
                    <w:rPr>
                      <w:iCs/>
                      <w:sz w:val="20"/>
                      <w:szCs w:val="20"/>
                    </w:rPr>
                  </w:pPr>
                  <w:r w:rsidRPr="00027B7A">
                    <w:rPr>
                      <w:iCs/>
                      <w:sz w:val="20"/>
                      <w:szCs w:val="20"/>
                    </w:rPr>
                    <w:t>A DAM binding transmission constraint for the hour caused by either base case or a contingency.</w:t>
                  </w:r>
                </w:p>
              </w:tc>
            </w:tr>
          </w:tbl>
          <w:p w14:paraId="2B949AF6" w14:textId="77777777" w:rsidR="00027B7A" w:rsidRPr="00027B7A" w:rsidRDefault="00027B7A" w:rsidP="00027B7A">
            <w:pPr>
              <w:spacing w:before="240" w:after="240"/>
              <w:ind w:left="720" w:hanging="720"/>
              <w:rPr>
                <w:iCs/>
                <w:szCs w:val="20"/>
              </w:rPr>
            </w:pPr>
            <w:r w:rsidRPr="00027B7A">
              <w:rPr>
                <w:iCs/>
                <w:szCs w:val="20"/>
              </w:rPr>
              <w:lastRenderedPageBreak/>
              <w:t>(4)</w:t>
            </w:r>
            <w:r w:rsidRPr="00027B7A">
              <w:rPr>
                <w:iCs/>
                <w:szCs w:val="20"/>
              </w:rPr>
              <w:tab/>
              <w:t>The Real-Time Settlement Point Price of the Hub for a given 15-minute Settlement Interval is calculated as follows:</w:t>
            </w:r>
          </w:p>
          <w:p w14:paraId="7F0989E2" w14:textId="41CC1DF4" w:rsidR="00027B7A" w:rsidRPr="00027B7A" w:rsidRDefault="00027B7A" w:rsidP="00027B7A">
            <w:pPr>
              <w:tabs>
                <w:tab w:val="left" w:pos="2340"/>
                <w:tab w:val="left" w:pos="3420"/>
              </w:tabs>
              <w:spacing w:after="12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Max [-$251, (</w:t>
            </w:r>
            <w:del w:id="620" w:author="ERCOT" w:date="2020-03-17T10:51:00Z">
              <w:r w:rsidRPr="00027B7A" w:rsidDel="00C55E08">
                <w:rPr>
                  <w:b/>
                  <w:bCs/>
                  <w:szCs w:val="20"/>
                </w:rPr>
                <w:delText xml:space="preserve">RTRSVPOR + </w:delText>
              </w:r>
            </w:del>
            <w:r w:rsidRPr="00027B7A">
              <w:rPr>
                <w:b/>
                <w:bCs/>
                <w:szCs w:val="20"/>
              </w:rPr>
              <w:t xml:space="preserve">RTRDP + </w:t>
            </w:r>
          </w:p>
          <w:p w14:paraId="2BFB9DFC" w14:textId="77777777" w:rsidR="00027B7A" w:rsidRPr="00027B7A" w:rsidRDefault="00027B7A" w:rsidP="00027B7A">
            <w:pPr>
              <w:tabs>
                <w:tab w:val="left" w:pos="2340"/>
                <w:tab w:val="left" w:pos="3420"/>
              </w:tabs>
              <w:spacing w:after="120"/>
              <w:ind w:left="3420" w:hanging="2700"/>
              <w:rPr>
                <w:b/>
                <w:bCs/>
                <w:szCs w:val="20"/>
              </w:rPr>
            </w:pPr>
            <w:r w:rsidRPr="00027B7A">
              <w:rPr>
                <w:b/>
                <w:bCs/>
                <w:szCs w:val="20"/>
              </w:rPr>
              <w:tab/>
            </w:r>
            <w:r w:rsidRPr="00027B7A">
              <w:rPr>
                <w:b/>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
                <w:bCs/>
                <w:szCs w:val="20"/>
              </w:rPr>
              <w:t xml:space="preserve">(HUBDF </w:t>
            </w:r>
            <w:r w:rsidRPr="00027B7A">
              <w:rPr>
                <w:bCs/>
                <w:i/>
                <w:szCs w:val="20"/>
                <w:vertAlign w:val="subscript"/>
              </w:rPr>
              <w:t>hb, LRGV138/345</w:t>
            </w:r>
            <w:r w:rsidRPr="00027B7A">
              <w:rPr>
                <w:bCs/>
                <w:szCs w:val="20"/>
              </w:rPr>
              <w:t xml:space="preserve"> </w:t>
            </w:r>
            <w:r w:rsidRPr="00027B7A">
              <w:rPr>
                <w:b/>
                <w:bCs/>
                <w:szCs w:val="20"/>
              </w:rPr>
              <w:t>*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 (RTHBP </w:t>
            </w:r>
            <w:r w:rsidRPr="00027B7A">
              <w:rPr>
                <w:bCs/>
                <w:i/>
                <w:szCs w:val="20"/>
                <w:vertAlign w:val="subscript"/>
              </w:rPr>
              <w:t>hb, LRGV138/345, y</w:t>
            </w:r>
            <w:r w:rsidRPr="00027B7A">
              <w:rPr>
                <w:b/>
                <w:bCs/>
                <w:szCs w:val="20"/>
              </w:rPr>
              <w:t xml:space="preserve"> * TLMP</w:t>
            </w:r>
            <w:r w:rsidRPr="00027B7A">
              <w:rPr>
                <w:bCs/>
                <w:szCs w:val="20"/>
              </w:rPr>
              <w:t xml:space="preserve"> </w:t>
            </w:r>
            <w:r w:rsidRPr="00027B7A">
              <w:rPr>
                <w:bCs/>
                <w:i/>
                <w:szCs w:val="20"/>
                <w:vertAlign w:val="subscript"/>
              </w:rPr>
              <w:t>y</w:t>
            </w:r>
            <w:r w:rsidRPr="00027B7A">
              <w:rPr>
                <w:b/>
                <w:bCs/>
                <w:szCs w:val="20"/>
              </w:rPr>
              <w:t>) /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TLMP </w:t>
            </w:r>
            <w:r w:rsidRPr="00027B7A">
              <w:rPr>
                <w:bCs/>
                <w:i/>
                <w:szCs w:val="20"/>
                <w:vertAlign w:val="subscript"/>
              </w:rPr>
              <w:t>y</w:t>
            </w:r>
            <w:r w:rsidRPr="00027B7A">
              <w:rPr>
                <w:b/>
                <w:bCs/>
                <w:szCs w:val="20"/>
              </w:rPr>
              <w:t>))))],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EE8A230" w14:textId="77777777" w:rsidR="00027B7A" w:rsidRPr="00027B7A" w:rsidRDefault="00027B7A" w:rsidP="00027B7A">
            <w:pPr>
              <w:tabs>
                <w:tab w:val="left" w:pos="2340"/>
                <w:tab w:val="left" w:pos="3420"/>
              </w:tabs>
              <w:spacing w:after="24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 xml:space="preserve">RTSPP </w:t>
            </w:r>
            <w:r w:rsidRPr="00027B7A">
              <w:rPr>
                <w:bCs/>
                <w:i/>
                <w:szCs w:val="20"/>
                <w:vertAlign w:val="subscript"/>
              </w:rPr>
              <w:t>ERCOT345Bus</w:t>
            </w:r>
            <w:r w:rsidRPr="00027B7A">
              <w:rPr>
                <w:bCs/>
                <w:szCs w:val="20"/>
              </w:rPr>
              <w:t>,</w:t>
            </w:r>
            <w:r w:rsidRPr="00027B7A">
              <w:rPr>
                <w:b/>
                <w:bCs/>
                <w:szCs w:val="20"/>
              </w:rPr>
              <w:t xml:space="preserve">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DA2FCE0" w14:textId="77777777" w:rsidR="00027B7A" w:rsidRPr="00027B7A" w:rsidRDefault="00027B7A" w:rsidP="00027B7A">
            <w:pPr>
              <w:spacing w:after="240"/>
              <w:rPr>
                <w:iCs/>
                <w:szCs w:val="20"/>
              </w:rPr>
            </w:pPr>
            <w:r w:rsidRPr="00027B7A">
              <w:rPr>
                <w:iCs/>
                <w:szCs w:val="20"/>
              </w:rPr>
              <w:t>Where:</w:t>
            </w:r>
          </w:p>
          <w:p w14:paraId="20CC1DE1" w14:textId="12C175A4" w:rsidR="00027B7A" w:rsidRPr="00027B7A" w:rsidDel="00C55E08" w:rsidRDefault="00027B7A" w:rsidP="00027B7A">
            <w:pPr>
              <w:spacing w:after="240"/>
              <w:ind w:left="2880" w:hanging="2160"/>
              <w:rPr>
                <w:del w:id="621" w:author="ERCOT" w:date="2020-03-17T10:51:00Z"/>
                <w:szCs w:val="20"/>
              </w:rPr>
            </w:pPr>
            <w:del w:id="622" w:author="ERCOT" w:date="2020-03-17T10:51:00Z">
              <w:r w:rsidRPr="00027B7A" w:rsidDel="00C55E08">
                <w:rPr>
                  <w:szCs w:val="20"/>
                </w:rPr>
                <w:delText xml:space="preserve">RTRSVPOR </w:delText>
              </w:r>
              <w:r w:rsidRPr="00027B7A" w:rsidDel="00C55E08">
                <w:rPr>
                  <w:szCs w:val="20"/>
                </w:rPr>
                <w:tab/>
                <w:delText>=</w:delText>
              </w:r>
              <w:r w:rsidRPr="00027B7A" w:rsidDel="00C55E08">
                <w:rPr>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sidDel="00C55E08">
                <w:rPr>
                  <w:szCs w:val="20"/>
                </w:rPr>
                <w:delText xml:space="preserve">(RNWF </w:delText>
              </w:r>
              <w:r w:rsidRPr="00027B7A" w:rsidDel="00C55E08">
                <w:rPr>
                  <w:i/>
                  <w:iCs/>
                  <w:szCs w:val="20"/>
                  <w:vertAlign w:val="subscript"/>
                </w:rPr>
                <w:delText xml:space="preserve">y </w:delText>
              </w:r>
              <w:r w:rsidRPr="00027B7A" w:rsidDel="00C55E08">
                <w:rPr>
                  <w:szCs w:val="20"/>
                </w:rPr>
                <w:delText>* RTORPA</w:delText>
              </w:r>
              <w:r w:rsidRPr="00027B7A" w:rsidDel="00C55E08">
                <w:rPr>
                  <w:i/>
                  <w:iCs/>
                  <w:szCs w:val="20"/>
                  <w:vertAlign w:val="subscript"/>
                </w:rPr>
                <w:delText xml:space="preserve"> y</w:delText>
              </w:r>
              <w:r w:rsidRPr="00027B7A" w:rsidDel="00C55E08">
                <w:rPr>
                  <w:szCs w:val="20"/>
                </w:rPr>
                <w:delText>)</w:delText>
              </w:r>
            </w:del>
          </w:p>
          <w:p w14:paraId="51A307FF" w14:textId="14921D4E" w:rsidR="00027B7A" w:rsidRPr="00027B7A" w:rsidRDefault="00027B7A" w:rsidP="00027B7A">
            <w:pPr>
              <w:spacing w:after="240"/>
              <w:ind w:left="2880" w:hanging="2160"/>
              <w:rPr>
                <w:szCs w:val="20"/>
              </w:rPr>
            </w:pPr>
            <w:r w:rsidRPr="00027B7A">
              <w:rPr>
                <w:szCs w:val="20"/>
              </w:rPr>
              <w:t xml:space="preserve">RTRDP                      </w:t>
            </w:r>
            <w:r w:rsidRPr="00027B7A">
              <w:rPr>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szCs w:val="20"/>
              </w:rPr>
              <w:t xml:space="preserve">(RNWF </w:t>
            </w:r>
            <w:r w:rsidRPr="00027B7A">
              <w:rPr>
                <w:i/>
                <w:szCs w:val="20"/>
                <w:vertAlign w:val="subscript"/>
              </w:rPr>
              <w:t>y</w:t>
            </w:r>
            <w:r w:rsidRPr="00027B7A">
              <w:rPr>
                <w:szCs w:val="20"/>
              </w:rPr>
              <w:t xml:space="preserve">  * RT</w:t>
            </w:r>
            <w:del w:id="623" w:author="ERCOT 081820" w:date="2020-08-16T17:58:00Z">
              <w:r w:rsidR="00D111ED" w:rsidRPr="00027B7A" w:rsidDel="00893D1D">
                <w:rPr>
                  <w:szCs w:val="20"/>
                </w:rPr>
                <w:delText>O</w:delText>
              </w:r>
            </w:del>
            <w:r w:rsidRPr="00027B7A">
              <w:rPr>
                <w:szCs w:val="20"/>
              </w:rPr>
              <w:t xml:space="preserve">RDPA </w:t>
            </w:r>
            <w:r w:rsidRPr="00027B7A">
              <w:rPr>
                <w:i/>
                <w:szCs w:val="20"/>
                <w:vertAlign w:val="subscript"/>
              </w:rPr>
              <w:t>y</w:t>
            </w:r>
            <w:r w:rsidRPr="00027B7A">
              <w:rPr>
                <w:szCs w:val="20"/>
              </w:rPr>
              <w:t>)</w:t>
            </w:r>
          </w:p>
          <w:p w14:paraId="76769182" w14:textId="77777777" w:rsidR="00027B7A" w:rsidRPr="00027B7A" w:rsidRDefault="00027B7A" w:rsidP="00027B7A">
            <w:pPr>
              <w:spacing w:after="240"/>
              <w:ind w:left="2880" w:hanging="2160"/>
              <w:rPr>
                <w:bCs/>
                <w:szCs w:val="20"/>
              </w:rPr>
            </w:pPr>
            <w:r w:rsidRPr="00027B7A">
              <w:rPr>
                <w:bCs/>
                <w:szCs w:val="20"/>
              </w:rPr>
              <w:t xml:space="preserve">RNWF </w:t>
            </w:r>
            <w:r w:rsidRPr="00027B7A">
              <w:rPr>
                <w:bCs/>
                <w:i/>
                <w:szCs w:val="20"/>
                <w:vertAlign w:val="subscript"/>
              </w:rPr>
              <w:t>y</w:t>
            </w:r>
            <w:r w:rsidRPr="00027B7A">
              <w:rPr>
                <w:bCs/>
                <w:i/>
                <w:szCs w:val="20"/>
                <w:vertAlign w:val="subscript"/>
              </w:rPr>
              <w:tab/>
            </w:r>
            <w:r w:rsidRPr="00027B7A">
              <w:rPr>
                <w:bCs/>
                <w:szCs w:val="20"/>
              </w:rPr>
              <w:t>=</w:t>
            </w:r>
            <w:r w:rsidRPr="00027B7A">
              <w:rPr>
                <w:bCs/>
                <w:szCs w:val="20"/>
              </w:rPr>
              <w:tab/>
              <w:t xml:space="preserve">TLMP </w:t>
            </w:r>
            <w:r w:rsidRPr="00027B7A">
              <w:rPr>
                <w:bCs/>
                <w:i/>
                <w:szCs w:val="20"/>
                <w:vertAlign w:val="subscript"/>
              </w:rPr>
              <w:t>y</w:t>
            </w:r>
            <w:r w:rsidRPr="00027B7A">
              <w:rPr>
                <w:bCs/>
                <w:szCs w:val="20"/>
              </w:rPr>
              <w:t xml:space="preserve"> </w:t>
            </w:r>
            <w:r w:rsidRPr="00027B7A">
              <w:rPr>
                <w:bCs/>
                <w:color w:val="000000"/>
                <w:sz w:val="32"/>
                <w:szCs w:val="32"/>
              </w:rPr>
              <w:t>/</w:t>
            </w:r>
            <w:r w:rsidRPr="00027B7A">
              <w:rPr>
                <w:bCs/>
                <w:color w:val="000000"/>
                <w:szCs w:val="20"/>
              </w:rPr>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Cs/>
                <w:szCs w:val="20"/>
              </w:rPr>
              <w:t xml:space="preserve">TLMP </w:t>
            </w:r>
            <w:r w:rsidRPr="00027B7A">
              <w:rPr>
                <w:bCs/>
                <w:i/>
                <w:szCs w:val="20"/>
                <w:vertAlign w:val="subscript"/>
              </w:rPr>
              <w:t>y</w:t>
            </w:r>
          </w:p>
          <w:p w14:paraId="3DB91A31" w14:textId="77777777" w:rsidR="00027B7A" w:rsidRPr="00027B7A" w:rsidRDefault="00027B7A" w:rsidP="00027B7A">
            <w:pPr>
              <w:spacing w:after="240"/>
              <w:ind w:left="2880" w:hanging="2160"/>
              <w:rPr>
                <w:bCs/>
                <w:szCs w:val="20"/>
              </w:rPr>
            </w:pPr>
            <w:r w:rsidRPr="00027B7A">
              <w:rPr>
                <w:bCs/>
                <w:szCs w:val="20"/>
              </w:rPr>
              <w:t xml:space="preserve">RTHBP </w:t>
            </w:r>
            <w:r w:rsidRPr="00027B7A">
              <w:rPr>
                <w:bCs/>
                <w:i/>
                <w:szCs w:val="20"/>
                <w:vertAlign w:val="subscript"/>
              </w:rPr>
              <w:t>hb, LRGV138/345, y</w:t>
            </w:r>
            <w:r w:rsidRPr="00027B7A">
              <w:rPr>
                <w:bCs/>
                <w:i/>
                <w:szCs w:val="20"/>
                <w:vertAlign w:val="subscript"/>
              </w:rPr>
              <w:tab/>
            </w:r>
            <w:r w:rsidRPr="00027B7A">
              <w:rPr>
                <w:bCs/>
                <w:szCs w:val="20"/>
              </w:rPr>
              <w:t>=</w:t>
            </w:r>
            <w:r w:rsidRPr="00027B7A">
              <w:rPr>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b</m:t>
                  </m:r>
                </m:e>
              </m:eqArr>
            </m:oMath>
            <w:r w:rsidRPr="00027B7A">
              <w:rPr>
                <w:bCs/>
                <w:szCs w:val="20"/>
              </w:rPr>
              <w:t xml:space="preserve">(HBDF </w:t>
            </w:r>
            <w:r w:rsidRPr="00027B7A">
              <w:rPr>
                <w:bCs/>
                <w:i/>
                <w:szCs w:val="20"/>
                <w:vertAlign w:val="subscript"/>
              </w:rPr>
              <w:t>b, hb, LRGV138/345</w:t>
            </w:r>
            <w:r w:rsidRPr="00027B7A">
              <w:rPr>
                <w:bCs/>
                <w:szCs w:val="20"/>
              </w:rPr>
              <w:t xml:space="preserve"> * RTLMP </w:t>
            </w:r>
            <w:r w:rsidRPr="00027B7A">
              <w:rPr>
                <w:bCs/>
                <w:i/>
                <w:szCs w:val="20"/>
                <w:vertAlign w:val="subscript"/>
              </w:rPr>
              <w:t>b, hb, LRGV138/345, y</w:t>
            </w:r>
            <w:r w:rsidRPr="00027B7A">
              <w:rPr>
                <w:bCs/>
                <w:szCs w:val="20"/>
              </w:rPr>
              <w:t>)</w:t>
            </w:r>
          </w:p>
          <w:p w14:paraId="012EAE49" w14:textId="77777777" w:rsidR="00027B7A" w:rsidRPr="00027B7A" w:rsidRDefault="00027B7A" w:rsidP="00027B7A">
            <w:pPr>
              <w:spacing w:after="240"/>
              <w:ind w:left="2880" w:hanging="2160"/>
              <w:rPr>
                <w:bCs/>
                <w:szCs w:val="20"/>
              </w:rPr>
            </w:pPr>
            <w:r w:rsidRPr="00027B7A">
              <w:rPr>
                <w:bCs/>
                <w:szCs w:val="20"/>
              </w:rPr>
              <w:t xml:space="preserve">HUBDF </w:t>
            </w:r>
            <w:r w:rsidRPr="00027B7A">
              <w:rPr>
                <w:bCs/>
                <w:i/>
                <w:szCs w:val="20"/>
                <w:vertAlign w:val="subscript"/>
              </w:rPr>
              <w:t>hb, LRGV138/345</w:t>
            </w:r>
            <w:r w:rsidRPr="00027B7A">
              <w:rPr>
                <w:bCs/>
                <w:szCs w:val="20"/>
              </w:rPr>
              <w:tab/>
              <w:t>=</w:t>
            </w:r>
            <w:r w:rsidRPr="00027B7A">
              <w:rPr>
                <w:bCs/>
                <w:szCs w:val="20"/>
              </w:rPr>
              <w:tab/>
              <w:t>IF(HB</w:t>
            </w:r>
            <w:r w:rsidRPr="00027B7A">
              <w:rPr>
                <w:bCs/>
                <w:i/>
                <w:szCs w:val="20"/>
                <w:vertAlign w:val="subscript"/>
              </w:rPr>
              <w:t xml:space="preserve"> LRGV138/345</w:t>
            </w:r>
            <w:r w:rsidRPr="00027B7A">
              <w:rPr>
                <w:bCs/>
                <w:szCs w:val="20"/>
              </w:rPr>
              <w:t xml:space="preserve">=0, 0, 1 </w:t>
            </w:r>
            <w:r w:rsidRPr="00027B7A">
              <w:rPr>
                <w:b/>
                <w:bCs/>
                <w:sz w:val="32"/>
                <w:szCs w:val="32"/>
              </w:rPr>
              <w:t xml:space="preserve">/ </w:t>
            </w:r>
            <w:r w:rsidRPr="00027B7A">
              <w:rPr>
                <w:bCs/>
                <w:szCs w:val="20"/>
              </w:rPr>
              <w:t>HB</w:t>
            </w:r>
            <w:r w:rsidRPr="00027B7A">
              <w:rPr>
                <w:bCs/>
                <w:szCs w:val="20"/>
                <w:vertAlign w:val="subscript"/>
              </w:rPr>
              <w:t xml:space="preserve"> </w:t>
            </w:r>
            <w:r w:rsidRPr="00027B7A">
              <w:rPr>
                <w:bCs/>
                <w:i/>
                <w:szCs w:val="20"/>
                <w:vertAlign w:val="subscript"/>
              </w:rPr>
              <w:t>LRGV138/345</w:t>
            </w:r>
            <w:r w:rsidRPr="00027B7A">
              <w:rPr>
                <w:bCs/>
                <w:szCs w:val="20"/>
              </w:rPr>
              <w:t>)</w:t>
            </w:r>
          </w:p>
          <w:p w14:paraId="76E0C9E2" w14:textId="77777777" w:rsidR="00027B7A" w:rsidRPr="00027B7A" w:rsidRDefault="00027B7A" w:rsidP="00027B7A">
            <w:pPr>
              <w:spacing w:after="240"/>
              <w:ind w:left="2880" w:hanging="2160"/>
              <w:rPr>
                <w:bCs/>
                <w:szCs w:val="20"/>
              </w:rPr>
            </w:pPr>
            <w:r w:rsidRPr="00027B7A">
              <w:rPr>
                <w:bCs/>
                <w:szCs w:val="20"/>
              </w:rPr>
              <w:t xml:space="preserve">HBDF </w:t>
            </w:r>
            <w:r w:rsidRPr="00027B7A">
              <w:rPr>
                <w:bCs/>
                <w:i/>
                <w:szCs w:val="20"/>
                <w:vertAlign w:val="subscript"/>
              </w:rPr>
              <w:t>b, hb, LRGV138/345</w:t>
            </w:r>
            <w:r w:rsidRPr="00027B7A">
              <w:rPr>
                <w:bCs/>
                <w:szCs w:val="20"/>
              </w:rPr>
              <w:tab/>
              <w:t>=</w:t>
            </w:r>
            <w:r w:rsidRPr="00027B7A">
              <w:rPr>
                <w:bCs/>
                <w:szCs w:val="20"/>
              </w:rPr>
              <w:tab/>
              <w:t>IF(B</w:t>
            </w:r>
            <w:r w:rsidRPr="00027B7A">
              <w:rPr>
                <w:bCs/>
                <w:szCs w:val="20"/>
                <w:vertAlign w:val="subscript"/>
              </w:rPr>
              <w:t xml:space="preserve"> </w:t>
            </w:r>
            <w:r w:rsidRPr="00027B7A">
              <w:rPr>
                <w:bCs/>
                <w:i/>
                <w:szCs w:val="20"/>
                <w:vertAlign w:val="subscript"/>
              </w:rPr>
              <w:t>hb, LRGV138/345</w:t>
            </w:r>
            <w:r w:rsidRPr="00027B7A">
              <w:rPr>
                <w:bCs/>
                <w:szCs w:val="20"/>
              </w:rPr>
              <w:t xml:space="preserve">=0, 0, 1 </w:t>
            </w:r>
            <w:r w:rsidRPr="00027B7A">
              <w:rPr>
                <w:b/>
                <w:bCs/>
                <w:sz w:val="32"/>
                <w:szCs w:val="32"/>
              </w:rPr>
              <w:t>/</w:t>
            </w:r>
            <w:r w:rsidRPr="00027B7A">
              <w:rPr>
                <w:bCs/>
                <w:szCs w:val="20"/>
              </w:rPr>
              <w:t xml:space="preserve"> B </w:t>
            </w:r>
            <w:r w:rsidRPr="00027B7A">
              <w:rPr>
                <w:bCs/>
                <w:i/>
                <w:szCs w:val="20"/>
                <w:vertAlign w:val="subscript"/>
              </w:rPr>
              <w:t>hb, LRGV138/345</w:t>
            </w:r>
            <w:r w:rsidRPr="00027B7A">
              <w:rPr>
                <w:bCs/>
                <w:szCs w:val="20"/>
              </w:rPr>
              <w:t>)</w:t>
            </w:r>
          </w:p>
          <w:p w14:paraId="28ADD91E" w14:textId="77777777" w:rsidR="00027B7A" w:rsidRPr="00027B7A" w:rsidRDefault="00027B7A" w:rsidP="00027B7A">
            <w:pPr>
              <w:rPr>
                <w:szCs w:val="20"/>
              </w:rPr>
            </w:pPr>
            <w:r w:rsidRPr="00027B7A">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027B7A" w:rsidRPr="00027B7A" w14:paraId="274168A0" w14:textId="77777777" w:rsidTr="00027B7A">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306F1636" w14:textId="77777777" w:rsidR="00027B7A" w:rsidRPr="00027B7A" w:rsidRDefault="00027B7A" w:rsidP="00027B7A">
                  <w:pPr>
                    <w:keepNext/>
                    <w:spacing w:after="120"/>
                    <w:rPr>
                      <w:b/>
                      <w:iCs/>
                      <w:sz w:val="20"/>
                      <w:szCs w:val="20"/>
                    </w:rPr>
                  </w:pPr>
                  <w:r w:rsidRPr="00027B7A">
                    <w:rPr>
                      <w:b/>
                      <w:iCs/>
                      <w:sz w:val="20"/>
                      <w:szCs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0B3E5F1" w14:textId="77777777" w:rsidR="00027B7A" w:rsidRPr="00027B7A" w:rsidRDefault="00027B7A" w:rsidP="00027B7A">
                  <w:pPr>
                    <w:spacing w:after="120"/>
                    <w:rPr>
                      <w:b/>
                      <w:iCs/>
                      <w:sz w:val="20"/>
                      <w:szCs w:val="20"/>
                    </w:rPr>
                  </w:pPr>
                  <w:r w:rsidRPr="00027B7A">
                    <w:rPr>
                      <w:b/>
                      <w:iCs/>
                      <w:sz w:val="20"/>
                      <w:szCs w:val="20"/>
                    </w:rPr>
                    <w:t>Unit</w:t>
                  </w:r>
                </w:p>
              </w:tc>
              <w:tc>
                <w:tcPr>
                  <w:tcW w:w="3462" w:type="pct"/>
                  <w:tcBorders>
                    <w:top w:val="single" w:sz="4" w:space="0" w:color="auto"/>
                    <w:left w:val="single" w:sz="4" w:space="0" w:color="auto"/>
                    <w:bottom w:val="single" w:sz="4" w:space="0" w:color="auto"/>
                    <w:right w:val="single" w:sz="4" w:space="0" w:color="auto"/>
                  </w:tcBorders>
                  <w:hideMark/>
                </w:tcPr>
                <w:p w14:paraId="00891D9B" w14:textId="77777777" w:rsidR="00027B7A" w:rsidRPr="00027B7A" w:rsidRDefault="00027B7A" w:rsidP="00027B7A">
                  <w:pPr>
                    <w:spacing w:after="120"/>
                    <w:rPr>
                      <w:b/>
                      <w:iCs/>
                      <w:sz w:val="20"/>
                      <w:szCs w:val="20"/>
                    </w:rPr>
                  </w:pPr>
                  <w:r w:rsidRPr="00027B7A">
                    <w:rPr>
                      <w:b/>
                      <w:iCs/>
                      <w:sz w:val="20"/>
                      <w:szCs w:val="20"/>
                    </w:rPr>
                    <w:t>Description</w:t>
                  </w:r>
                </w:p>
              </w:tc>
            </w:tr>
            <w:tr w:rsidR="00027B7A" w:rsidRPr="00027B7A" w14:paraId="53AAA545" w14:textId="77777777" w:rsidTr="00027B7A">
              <w:trPr>
                <w:cantSplit/>
              </w:trPr>
              <w:tc>
                <w:tcPr>
                  <w:tcW w:w="1056" w:type="pct"/>
                  <w:tcBorders>
                    <w:top w:val="single" w:sz="4" w:space="0" w:color="auto"/>
                    <w:left w:val="single" w:sz="4" w:space="0" w:color="auto"/>
                    <w:bottom w:val="single" w:sz="4" w:space="0" w:color="auto"/>
                    <w:right w:val="single" w:sz="4" w:space="0" w:color="auto"/>
                  </w:tcBorders>
                  <w:hideMark/>
                </w:tcPr>
                <w:p w14:paraId="13578723" w14:textId="77777777" w:rsidR="00027B7A" w:rsidRPr="00027B7A" w:rsidRDefault="00027B7A" w:rsidP="00027B7A">
                  <w:pPr>
                    <w:keepNext/>
                    <w:spacing w:after="60"/>
                    <w:rPr>
                      <w:iCs/>
                      <w:sz w:val="20"/>
                      <w:szCs w:val="20"/>
                    </w:rPr>
                  </w:pPr>
                  <w:r w:rsidRPr="00027B7A">
                    <w:rPr>
                      <w:iCs/>
                      <w:sz w:val="20"/>
                      <w:szCs w:val="20"/>
                    </w:rPr>
                    <w:t>RTSPP</w:t>
                  </w:r>
                  <w:r w:rsidRPr="00027B7A">
                    <w:rPr>
                      <w:i/>
                      <w:iCs/>
                      <w:sz w:val="20"/>
                      <w:szCs w:val="20"/>
                      <w:vertAlign w:val="subscript"/>
                    </w:rPr>
                    <w:t xml:space="preserve"> LRGV138/345kV</w:t>
                  </w:r>
                </w:p>
              </w:tc>
              <w:tc>
                <w:tcPr>
                  <w:tcW w:w="482" w:type="pct"/>
                  <w:tcBorders>
                    <w:top w:val="single" w:sz="4" w:space="0" w:color="auto"/>
                    <w:left w:val="single" w:sz="4" w:space="0" w:color="auto"/>
                    <w:bottom w:val="single" w:sz="4" w:space="0" w:color="auto"/>
                    <w:right w:val="single" w:sz="4" w:space="0" w:color="auto"/>
                  </w:tcBorders>
                  <w:hideMark/>
                </w:tcPr>
                <w:p w14:paraId="1FE813DC"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254E9B5A" w14:textId="77777777" w:rsidR="00027B7A" w:rsidRPr="00027B7A" w:rsidRDefault="00027B7A" w:rsidP="00027B7A">
                  <w:pPr>
                    <w:spacing w:after="60"/>
                    <w:rPr>
                      <w:iCs/>
                      <w:sz w:val="20"/>
                      <w:szCs w:val="20"/>
                    </w:rPr>
                  </w:pPr>
                  <w:r w:rsidRPr="00027B7A">
                    <w:rPr>
                      <w:i/>
                      <w:iCs/>
                      <w:sz w:val="20"/>
                      <w:szCs w:val="20"/>
                    </w:rPr>
                    <w:t>Real-Time Settlement Point Price</w:t>
                  </w:r>
                  <w:r w:rsidRPr="00027B7A">
                    <w:rPr>
                      <w:iCs/>
                      <w:sz w:val="20"/>
                      <w:szCs w:val="20"/>
                    </w:rPr>
                    <w:sym w:font="Symbol" w:char="F0BE"/>
                  </w:r>
                  <w:r w:rsidRPr="00027B7A">
                    <w:rPr>
                      <w:iCs/>
                      <w:sz w:val="20"/>
                      <w:szCs w:val="20"/>
                    </w:rPr>
                    <w:t>The Real-Time Settlement Point Price at the Hub for the 15-minute Settlement Interval.</w:t>
                  </w:r>
                </w:p>
              </w:tc>
            </w:tr>
            <w:tr w:rsidR="00027B7A" w:rsidRPr="00027B7A" w:rsidDel="00C55E08" w14:paraId="04CFD5B4" w14:textId="73DA9F99" w:rsidTr="00027B7A">
              <w:trPr>
                <w:del w:id="624"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54933AE5" w14:textId="3B29E090" w:rsidR="00027B7A" w:rsidRPr="00027B7A" w:rsidDel="00C55E08" w:rsidRDefault="00027B7A" w:rsidP="00027B7A">
                  <w:pPr>
                    <w:spacing w:after="60"/>
                    <w:rPr>
                      <w:del w:id="625" w:author="ERCOT" w:date="2020-03-17T10:51:00Z"/>
                      <w:iCs/>
                      <w:sz w:val="20"/>
                      <w:szCs w:val="20"/>
                    </w:rPr>
                  </w:pPr>
                  <w:del w:id="626" w:author="ERCOT" w:date="2020-03-17T10:51:00Z">
                    <w:r w:rsidRPr="00027B7A" w:rsidDel="00C55E08">
                      <w:rPr>
                        <w:iCs/>
                        <w:sz w:val="20"/>
                        <w:szCs w:val="20"/>
                      </w:rPr>
                      <w:delText>RTRSVPOR</w:delText>
                    </w:r>
                  </w:del>
                </w:p>
              </w:tc>
              <w:tc>
                <w:tcPr>
                  <w:tcW w:w="482" w:type="pct"/>
                  <w:tcBorders>
                    <w:top w:val="single" w:sz="4" w:space="0" w:color="auto"/>
                    <w:left w:val="single" w:sz="4" w:space="0" w:color="auto"/>
                    <w:bottom w:val="single" w:sz="4" w:space="0" w:color="auto"/>
                    <w:right w:val="single" w:sz="4" w:space="0" w:color="auto"/>
                  </w:tcBorders>
                  <w:hideMark/>
                </w:tcPr>
                <w:p w14:paraId="2F4737DD" w14:textId="0ED39ABE" w:rsidR="00027B7A" w:rsidRPr="00027B7A" w:rsidDel="00C55E08" w:rsidRDefault="00027B7A" w:rsidP="00027B7A">
                  <w:pPr>
                    <w:spacing w:after="60"/>
                    <w:rPr>
                      <w:del w:id="627" w:author="ERCOT" w:date="2020-03-17T10:51:00Z"/>
                      <w:iCs/>
                      <w:sz w:val="20"/>
                      <w:szCs w:val="20"/>
                    </w:rPr>
                  </w:pPr>
                  <w:del w:id="628"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5A36D680" w14:textId="5FA5B9ED" w:rsidR="00027B7A" w:rsidRPr="00027B7A" w:rsidDel="00C55E08" w:rsidRDefault="00027B7A" w:rsidP="00027B7A">
                  <w:pPr>
                    <w:spacing w:after="60"/>
                    <w:rPr>
                      <w:del w:id="629" w:author="ERCOT" w:date="2020-03-17T10:51:00Z"/>
                      <w:i/>
                      <w:iCs/>
                      <w:sz w:val="20"/>
                      <w:szCs w:val="20"/>
                    </w:rPr>
                  </w:pPr>
                  <w:del w:id="630" w:author="ERCOT" w:date="2020-03-17T10:51:00Z">
                    <w:r w:rsidRPr="00027B7A" w:rsidDel="00C55E08">
                      <w:rPr>
                        <w:i/>
                        <w:iCs/>
                        <w:sz w:val="20"/>
                        <w:szCs w:val="20"/>
                      </w:rPr>
                      <w:delText>Real-Time Reserve Price for On-Line Reserves</w:delText>
                    </w:r>
                    <w:r w:rsidRPr="00027B7A" w:rsidDel="00C55E08">
                      <w:rPr>
                        <w:iCs/>
                        <w:sz w:val="20"/>
                        <w:szCs w:val="20"/>
                      </w:rPr>
                      <w:sym w:font="Symbol" w:char="F0BE"/>
                    </w:r>
                    <w:r w:rsidRPr="00027B7A" w:rsidDel="00C55E08">
                      <w:rPr>
                        <w:iCs/>
                        <w:sz w:val="20"/>
                        <w:szCs w:val="20"/>
                      </w:rPr>
                      <w:delText>The Real-Time Reserve Price for On-Line Reserves for the 15-minute Settlement Interval.</w:delText>
                    </w:r>
                  </w:del>
                </w:p>
              </w:tc>
            </w:tr>
            <w:tr w:rsidR="00027B7A" w:rsidRPr="00027B7A" w:rsidDel="00C55E08" w14:paraId="13EEB372" w14:textId="0F378533" w:rsidTr="00027B7A">
              <w:trPr>
                <w:del w:id="631"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34460EC4" w14:textId="4B596BE3" w:rsidR="00027B7A" w:rsidRPr="00027B7A" w:rsidDel="00C55E08" w:rsidRDefault="00027B7A" w:rsidP="00027B7A">
                  <w:pPr>
                    <w:spacing w:after="60"/>
                    <w:rPr>
                      <w:del w:id="632" w:author="ERCOT" w:date="2020-03-17T10:51:00Z"/>
                      <w:iCs/>
                      <w:sz w:val="20"/>
                      <w:szCs w:val="20"/>
                    </w:rPr>
                  </w:pPr>
                  <w:del w:id="633" w:author="ERCOT" w:date="2020-03-17T10:51:00Z">
                    <w:r w:rsidRPr="00027B7A" w:rsidDel="00C55E08">
                      <w:rPr>
                        <w:iCs/>
                        <w:sz w:val="20"/>
                        <w:szCs w:val="20"/>
                      </w:rPr>
                      <w:delText>RTORPA</w:delText>
                    </w:r>
                    <w:r w:rsidRPr="00027B7A" w:rsidDel="00C55E08">
                      <w:rPr>
                        <w:iCs/>
                        <w:sz w:val="20"/>
                        <w:szCs w:val="20"/>
                        <w:vertAlign w:val="subscript"/>
                      </w:rPr>
                      <w:delText xml:space="preserve"> </w:delText>
                    </w:r>
                    <w:r w:rsidRPr="00027B7A" w:rsidDel="00C55E08">
                      <w:rPr>
                        <w:i/>
                        <w:iCs/>
                        <w:sz w:val="20"/>
                        <w:szCs w:val="20"/>
                        <w:vertAlign w:val="subscript"/>
                      </w:rPr>
                      <w:delText>y</w:delText>
                    </w:r>
                  </w:del>
                </w:p>
              </w:tc>
              <w:tc>
                <w:tcPr>
                  <w:tcW w:w="482" w:type="pct"/>
                  <w:tcBorders>
                    <w:top w:val="single" w:sz="4" w:space="0" w:color="auto"/>
                    <w:left w:val="single" w:sz="4" w:space="0" w:color="auto"/>
                    <w:bottom w:val="single" w:sz="4" w:space="0" w:color="auto"/>
                    <w:right w:val="single" w:sz="4" w:space="0" w:color="auto"/>
                  </w:tcBorders>
                  <w:hideMark/>
                </w:tcPr>
                <w:p w14:paraId="7EB14DC4" w14:textId="71921327" w:rsidR="00027B7A" w:rsidRPr="00027B7A" w:rsidDel="00C55E08" w:rsidRDefault="00027B7A" w:rsidP="00027B7A">
                  <w:pPr>
                    <w:spacing w:after="60"/>
                    <w:rPr>
                      <w:del w:id="634" w:author="ERCOT" w:date="2020-03-17T10:51:00Z"/>
                      <w:iCs/>
                      <w:sz w:val="20"/>
                      <w:szCs w:val="20"/>
                    </w:rPr>
                  </w:pPr>
                  <w:del w:id="635"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73014CDD" w14:textId="29DC9B1E" w:rsidR="00027B7A" w:rsidRPr="00027B7A" w:rsidDel="00C55E08" w:rsidRDefault="00027B7A" w:rsidP="00027B7A">
                  <w:pPr>
                    <w:spacing w:after="60"/>
                    <w:rPr>
                      <w:del w:id="636" w:author="ERCOT" w:date="2020-03-17T10:51:00Z"/>
                      <w:i/>
                      <w:iCs/>
                      <w:sz w:val="20"/>
                      <w:szCs w:val="20"/>
                    </w:rPr>
                  </w:pPr>
                  <w:del w:id="637" w:author="ERCOT" w:date="2020-03-17T10:51:00Z">
                    <w:r w:rsidRPr="00027B7A" w:rsidDel="00C55E08">
                      <w:rPr>
                        <w:i/>
                        <w:iCs/>
                        <w:sz w:val="20"/>
                        <w:szCs w:val="20"/>
                      </w:rPr>
                      <w:delText>Real-Time On-Line Reserve Price Adder per interval</w:delText>
                    </w:r>
                    <w:r w:rsidRPr="00027B7A" w:rsidDel="00C55E08">
                      <w:rPr>
                        <w:iCs/>
                        <w:sz w:val="20"/>
                        <w:szCs w:val="20"/>
                      </w:rPr>
                      <w:sym w:font="Symbol" w:char="F0BE"/>
                    </w:r>
                    <w:r w:rsidRPr="00027B7A" w:rsidDel="00C55E08">
                      <w:rPr>
                        <w:iCs/>
                        <w:sz w:val="20"/>
                        <w:szCs w:val="20"/>
                      </w:rPr>
                      <w:delText xml:space="preserve">The Real-Time On-Line Reserve Price Adder for the SCED interval </w:delText>
                    </w:r>
                    <w:r w:rsidRPr="00027B7A" w:rsidDel="00C55E08">
                      <w:rPr>
                        <w:i/>
                        <w:iCs/>
                        <w:sz w:val="20"/>
                        <w:szCs w:val="20"/>
                      </w:rPr>
                      <w:delText>y</w:delText>
                    </w:r>
                    <w:r w:rsidRPr="00027B7A" w:rsidDel="00C55E08">
                      <w:rPr>
                        <w:iCs/>
                        <w:sz w:val="20"/>
                        <w:szCs w:val="20"/>
                      </w:rPr>
                      <w:delText>.</w:delText>
                    </w:r>
                  </w:del>
                </w:p>
              </w:tc>
            </w:tr>
            <w:tr w:rsidR="00D111ED" w:rsidRPr="00027B7A" w14:paraId="4DA01544"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766EB50" w14:textId="542E0DAA" w:rsidR="00D111ED" w:rsidRPr="00027B7A" w:rsidRDefault="00D111ED" w:rsidP="00D111ED">
                  <w:pPr>
                    <w:spacing w:after="60"/>
                    <w:rPr>
                      <w:iCs/>
                      <w:sz w:val="20"/>
                      <w:szCs w:val="20"/>
                    </w:rPr>
                  </w:pPr>
                  <w:r w:rsidRPr="00027B7A">
                    <w:rPr>
                      <w:iCs/>
                      <w:sz w:val="20"/>
                      <w:szCs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5E402A" w14:textId="75BDFD3F" w:rsidR="00D111ED" w:rsidRPr="00027B7A" w:rsidRDefault="00D111ED" w:rsidP="00D111ED">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04D07EE0" w14:textId="6E8EAD86" w:rsidR="00D111ED" w:rsidRPr="00027B7A" w:rsidRDefault="00D111ED" w:rsidP="00D111ED">
                  <w:pPr>
                    <w:spacing w:after="60"/>
                    <w:rPr>
                      <w:i/>
                      <w:iCs/>
                      <w:sz w:val="20"/>
                      <w:szCs w:val="20"/>
                    </w:rPr>
                  </w:pPr>
                  <w:r w:rsidRPr="00027B7A">
                    <w:rPr>
                      <w:i/>
                      <w:iCs/>
                      <w:sz w:val="20"/>
                      <w:szCs w:val="20"/>
                    </w:rPr>
                    <w:t xml:space="preserve">Real-Time </w:t>
                  </w:r>
                  <w:del w:id="638" w:author="ERCOT 081820" w:date="2020-08-16T17:59:00Z">
                    <w:r w:rsidRPr="00027B7A" w:rsidDel="00893D1D">
                      <w:rPr>
                        <w:i/>
                        <w:iCs/>
                        <w:sz w:val="20"/>
                        <w:szCs w:val="20"/>
                      </w:rPr>
                      <w:delText xml:space="preserve">On-Line </w:delText>
                    </w:r>
                  </w:del>
                  <w:r w:rsidRPr="00027B7A">
                    <w:rPr>
                      <w:i/>
                      <w:iCs/>
                      <w:sz w:val="20"/>
                      <w:szCs w:val="20"/>
                    </w:rPr>
                    <w:t>Reliability Deployment Price</w:t>
                  </w:r>
                  <w:ins w:id="639" w:author="ERCOT 081820" w:date="2020-08-16T17:59:00Z">
                    <w:r w:rsidR="00893D1D">
                      <w:rPr>
                        <w:i/>
                        <w:iCs/>
                        <w:sz w:val="20"/>
                        <w:szCs w:val="20"/>
                      </w:rPr>
                      <w:t xml:space="preserve"> for Energy</w:t>
                    </w:r>
                  </w:ins>
                  <w:r w:rsidRPr="00027B7A">
                    <w:rPr>
                      <w:iCs/>
                      <w:sz w:val="20"/>
                      <w:szCs w:val="20"/>
                    </w:rPr>
                    <w:sym w:font="Symbol" w:char="F0BE"/>
                  </w:r>
                  <w:r w:rsidRPr="00027B7A">
                    <w:rPr>
                      <w:iCs/>
                      <w:sz w:val="20"/>
                      <w:szCs w:val="20"/>
                    </w:rPr>
                    <w:t xml:space="preserve">The Real-Time price for the 15-minute Settlement Interval, reflecting the impact of reliability deployments on energy prices that are calculated from the Real-Time </w:t>
                  </w:r>
                  <w:del w:id="640" w:author="ERCOT 081820" w:date="2020-08-16T17:59:00Z">
                    <w:r w:rsidRPr="00027B7A" w:rsidDel="00893D1D">
                      <w:rPr>
                        <w:iCs/>
                        <w:sz w:val="20"/>
                        <w:szCs w:val="20"/>
                      </w:rPr>
                      <w:delText xml:space="preserve">On-Line </w:delText>
                    </w:r>
                  </w:del>
                  <w:r w:rsidRPr="00027B7A">
                    <w:rPr>
                      <w:iCs/>
                      <w:sz w:val="20"/>
                      <w:szCs w:val="20"/>
                    </w:rPr>
                    <w:t>Reliability Deployment Price Adder</w:t>
                  </w:r>
                  <w:ins w:id="641" w:author="ERCOT 081820" w:date="2020-08-16T17:59:00Z">
                    <w:r w:rsidR="00893D1D">
                      <w:rPr>
                        <w:iCs/>
                        <w:sz w:val="20"/>
                        <w:szCs w:val="20"/>
                      </w:rPr>
                      <w:t xml:space="preserve"> for Energy</w:t>
                    </w:r>
                  </w:ins>
                  <w:r w:rsidRPr="00027B7A">
                    <w:rPr>
                      <w:iCs/>
                      <w:sz w:val="20"/>
                      <w:szCs w:val="20"/>
                    </w:rPr>
                    <w:t xml:space="preserve">. </w:t>
                  </w:r>
                  <w:r w:rsidRPr="00027B7A">
                    <w:rPr>
                      <w:i/>
                      <w:iCs/>
                      <w:sz w:val="20"/>
                      <w:szCs w:val="20"/>
                    </w:rPr>
                    <w:t xml:space="preserve"> </w:t>
                  </w:r>
                </w:p>
              </w:tc>
            </w:tr>
            <w:tr w:rsidR="00D111ED" w:rsidRPr="00027B7A" w14:paraId="35EFD0F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115CACE5" w14:textId="3F3C06D6" w:rsidR="00D111ED" w:rsidRPr="00027B7A" w:rsidRDefault="00D111ED" w:rsidP="00D111ED">
                  <w:pPr>
                    <w:spacing w:after="60"/>
                    <w:rPr>
                      <w:iCs/>
                      <w:sz w:val="20"/>
                      <w:szCs w:val="20"/>
                    </w:rPr>
                  </w:pPr>
                  <w:r w:rsidRPr="00027B7A">
                    <w:rPr>
                      <w:iCs/>
                      <w:sz w:val="20"/>
                      <w:szCs w:val="20"/>
                    </w:rPr>
                    <w:t>RT</w:t>
                  </w:r>
                  <w:del w:id="642" w:author="ERCOT 081820" w:date="2020-08-16T17:59:00Z">
                    <w:r w:rsidRPr="00027B7A" w:rsidDel="00893D1D">
                      <w:rPr>
                        <w:iCs/>
                        <w:sz w:val="20"/>
                        <w:szCs w:val="20"/>
                      </w:rPr>
                      <w:delText>O</w:delText>
                    </w:r>
                  </w:del>
                  <w:r w:rsidRPr="00027B7A">
                    <w:rPr>
                      <w:iCs/>
                      <w:sz w:val="20"/>
                      <w:szCs w:val="20"/>
                    </w:rPr>
                    <w:t xml:space="preserve">RDPA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B6182D7" w14:textId="1324FA7D" w:rsidR="00D111ED" w:rsidRPr="00027B7A" w:rsidRDefault="00D111ED" w:rsidP="00D111ED">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56E54E0B" w14:textId="033EC03E" w:rsidR="00D111ED" w:rsidRPr="00027B7A" w:rsidRDefault="00D111ED" w:rsidP="00893D1D">
                  <w:pPr>
                    <w:spacing w:after="60"/>
                    <w:rPr>
                      <w:i/>
                      <w:iCs/>
                      <w:sz w:val="20"/>
                      <w:szCs w:val="20"/>
                    </w:rPr>
                  </w:pPr>
                  <w:r w:rsidRPr="00027B7A">
                    <w:rPr>
                      <w:i/>
                      <w:iCs/>
                      <w:sz w:val="20"/>
                      <w:szCs w:val="20"/>
                    </w:rPr>
                    <w:t xml:space="preserve">Real-Time </w:t>
                  </w:r>
                  <w:del w:id="643" w:author="ERCOT 081820" w:date="2020-08-16T17:59:00Z">
                    <w:r w:rsidRPr="00027B7A" w:rsidDel="00893D1D">
                      <w:rPr>
                        <w:i/>
                        <w:iCs/>
                        <w:sz w:val="20"/>
                        <w:szCs w:val="20"/>
                      </w:rPr>
                      <w:delText xml:space="preserve">On-Line </w:delText>
                    </w:r>
                  </w:del>
                  <w:r w:rsidRPr="00027B7A">
                    <w:rPr>
                      <w:i/>
                      <w:iCs/>
                      <w:sz w:val="20"/>
                      <w:szCs w:val="20"/>
                    </w:rPr>
                    <w:t>Reliability Deployment Price Adder</w:t>
                  </w:r>
                  <w:ins w:id="644" w:author="ERCOT 081820" w:date="2020-08-16T17:59:00Z">
                    <w:r w:rsidR="00893D1D">
                      <w:rPr>
                        <w:i/>
                        <w:iCs/>
                        <w:sz w:val="20"/>
                        <w:szCs w:val="20"/>
                      </w:rPr>
                      <w:t xml:space="preserve"> for Energy</w:t>
                    </w:r>
                  </w:ins>
                  <w:r w:rsidRPr="00027B7A">
                    <w:rPr>
                      <w:iCs/>
                      <w:sz w:val="20"/>
                      <w:szCs w:val="20"/>
                    </w:rPr>
                    <w:sym w:font="Symbol" w:char="F0BE"/>
                  </w:r>
                  <w:r w:rsidRPr="00027B7A">
                    <w:rPr>
                      <w:iCs/>
                      <w:sz w:val="20"/>
                      <w:szCs w:val="20"/>
                    </w:rPr>
                    <w:t xml:space="preserve">The Real-Time </w:t>
                  </w:r>
                  <w:del w:id="645" w:author="ERCOT 081820" w:date="2020-08-16T17:59:00Z">
                    <w:r w:rsidRPr="00027B7A" w:rsidDel="00893D1D">
                      <w:rPr>
                        <w:iCs/>
                        <w:sz w:val="20"/>
                        <w:szCs w:val="20"/>
                      </w:rPr>
                      <w:delText>p</w:delText>
                    </w:r>
                  </w:del>
                  <w:ins w:id="646" w:author="ERCOT 081820" w:date="2020-08-16T17:59:00Z">
                    <w:r w:rsidR="00893D1D">
                      <w:rPr>
                        <w:iCs/>
                        <w:sz w:val="20"/>
                        <w:szCs w:val="20"/>
                      </w:rPr>
                      <w:t>P</w:t>
                    </w:r>
                  </w:ins>
                  <w:r w:rsidRPr="00027B7A">
                    <w:rPr>
                      <w:iCs/>
                      <w:sz w:val="20"/>
                      <w:szCs w:val="20"/>
                    </w:rPr>
                    <w:t xml:space="preserve">rice </w:t>
                  </w:r>
                  <w:del w:id="647" w:author="ERCOT 081820" w:date="2020-08-16T17:59:00Z">
                    <w:r w:rsidRPr="00027B7A" w:rsidDel="00893D1D">
                      <w:rPr>
                        <w:iCs/>
                        <w:sz w:val="20"/>
                        <w:szCs w:val="20"/>
                      </w:rPr>
                      <w:delText>a</w:delText>
                    </w:r>
                  </w:del>
                  <w:ins w:id="648" w:author="ERCOT 081820" w:date="2020-08-16T17:59:00Z">
                    <w:r w:rsidR="00893D1D">
                      <w:rPr>
                        <w:iCs/>
                        <w:sz w:val="20"/>
                        <w:szCs w:val="20"/>
                      </w:rPr>
                      <w:t>A</w:t>
                    </w:r>
                  </w:ins>
                  <w:r w:rsidRPr="00027B7A">
                    <w:rPr>
                      <w:iCs/>
                      <w:sz w:val="20"/>
                      <w:szCs w:val="20"/>
                    </w:rPr>
                    <w:t>dder that captures the impact of reliability deployments on energy prices for the SCED interval</w:t>
                  </w:r>
                  <w:r w:rsidRPr="00027B7A">
                    <w:rPr>
                      <w:i/>
                      <w:iCs/>
                      <w:sz w:val="20"/>
                      <w:szCs w:val="20"/>
                    </w:rPr>
                    <w:t xml:space="preserve"> y. </w:t>
                  </w:r>
                </w:p>
              </w:tc>
            </w:tr>
            <w:tr w:rsidR="00027B7A" w:rsidRPr="00027B7A" w14:paraId="2F144D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C306CD2" w14:textId="77777777" w:rsidR="00027B7A" w:rsidRPr="00027B7A" w:rsidRDefault="00027B7A" w:rsidP="00027B7A">
                  <w:pPr>
                    <w:spacing w:after="60"/>
                    <w:rPr>
                      <w:iCs/>
                      <w:sz w:val="20"/>
                      <w:szCs w:val="20"/>
                    </w:rPr>
                  </w:pPr>
                  <w:r w:rsidRPr="00027B7A">
                    <w:rPr>
                      <w:iCs/>
                      <w:sz w:val="20"/>
                      <w:szCs w:val="20"/>
                    </w:rPr>
                    <w:t xml:space="preserve">RNWF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78CB8D0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3ED3B9A" w14:textId="77777777" w:rsidR="00027B7A" w:rsidRPr="00027B7A" w:rsidRDefault="00027B7A" w:rsidP="00027B7A">
                  <w:pPr>
                    <w:spacing w:after="60"/>
                    <w:rPr>
                      <w:i/>
                      <w:iCs/>
                      <w:sz w:val="20"/>
                      <w:szCs w:val="20"/>
                    </w:rPr>
                  </w:pPr>
                  <w:r w:rsidRPr="00027B7A">
                    <w:rPr>
                      <w:i/>
                      <w:iCs/>
                      <w:sz w:val="20"/>
                      <w:szCs w:val="20"/>
                    </w:rPr>
                    <w:t>Resource Node Weighting Factor per interval</w:t>
                  </w:r>
                  <w:r w:rsidRPr="00027B7A">
                    <w:rPr>
                      <w:iCs/>
                      <w:sz w:val="20"/>
                      <w:szCs w:val="20"/>
                    </w:rPr>
                    <w:sym w:font="Symbol" w:char="F0BE"/>
                  </w:r>
                  <w:r w:rsidRPr="00027B7A">
                    <w:rPr>
                      <w:iCs/>
                      <w:sz w:val="20"/>
                      <w:szCs w:val="20"/>
                    </w:rPr>
                    <w:t xml:space="preserve">The weight used in the Resource Node Settlement Point Price calculation for the portion of the SCED interval </w:t>
                  </w:r>
                  <w:r w:rsidRPr="00027B7A">
                    <w:rPr>
                      <w:i/>
                      <w:iCs/>
                      <w:sz w:val="20"/>
                      <w:szCs w:val="20"/>
                    </w:rPr>
                    <w:t>y</w:t>
                  </w:r>
                  <w:r w:rsidRPr="00027B7A">
                    <w:rPr>
                      <w:iCs/>
                      <w:sz w:val="20"/>
                      <w:szCs w:val="20"/>
                    </w:rPr>
                    <w:t xml:space="preserve"> within the Settlement Interval.</w:t>
                  </w:r>
                </w:p>
              </w:tc>
            </w:tr>
            <w:tr w:rsidR="00027B7A" w:rsidRPr="00027B7A" w14:paraId="4EBD4E85"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38EDF713" w14:textId="77777777" w:rsidR="00027B7A" w:rsidRPr="00027B7A" w:rsidRDefault="00027B7A" w:rsidP="00027B7A">
                  <w:pPr>
                    <w:spacing w:after="60"/>
                    <w:rPr>
                      <w:iCs/>
                      <w:sz w:val="20"/>
                      <w:szCs w:val="20"/>
                    </w:rPr>
                  </w:pPr>
                  <w:r w:rsidRPr="00027B7A">
                    <w:rPr>
                      <w:iCs/>
                      <w:sz w:val="20"/>
                      <w:szCs w:val="20"/>
                    </w:rPr>
                    <w:lastRenderedPageBreak/>
                    <w:t xml:space="preserve">RTHBP </w:t>
                  </w:r>
                  <w:r w:rsidRPr="00027B7A">
                    <w:rPr>
                      <w:i/>
                      <w:iCs/>
                      <w:sz w:val="20"/>
                      <w:szCs w:val="20"/>
                      <w:vertAlign w:val="subscript"/>
                    </w:rPr>
                    <w:t>hb, LRGV138/345kV, y</w:t>
                  </w:r>
                </w:p>
              </w:tc>
              <w:tc>
                <w:tcPr>
                  <w:tcW w:w="482" w:type="pct"/>
                  <w:tcBorders>
                    <w:top w:val="single" w:sz="4" w:space="0" w:color="auto"/>
                    <w:left w:val="single" w:sz="4" w:space="0" w:color="auto"/>
                    <w:bottom w:val="single" w:sz="4" w:space="0" w:color="auto"/>
                    <w:right w:val="single" w:sz="4" w:space="0" w:color="auto"/>
                  </w:tcBorders>
                  <w:hideMark/>
                </w:tcPr>
                <w:p w14:paraId="1C2C69FF"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6EEB2A29" w14:textId="77777777" w:rsidR="00027B7A" w:rsidRPr="00027B7A" w:rsidRDefault="00027B7A" w:rsidP="00027B7A">
                  <w:pPr>
                    <w:spacing w:after="60"/>
                    <w:rPr>
                      <w:i/>
                      <w:iCs/>
                      <w:sz w:val="20"/>
                      <w:szCs w:val="20"/>
                    </w:rPr>
                  </w:pPr>
                  <w:r w:rsidRPr="00027B7A">
                    <w:rPr>
                      <w:i/>
                      <w:iCs/>
                      <w:sz w:val="20"/>
                      <w:szCs w:val="20"/>
                    </w:rPr>
                    <w:t>Real-Time Hub Bus Price at Hub Bus per SCED interval</w:t>
                  </w:r>
                  <w:r w:rsidRPr="00027B7A">
                    <w:rPr>
                      <w:iCs/>
                      <w:sz w:val="20"/>
                      <w:szCs w:val="20"/>
                    </w:rPr>
                    <w:sym w:font="Symbol" w:char="F0BE"/>
                  </w:r>
                  <w:r w:rsidRPr="00027B7A">
                    <w:rPr>
                      <w:iCs/>
                      <w:sz w:val="20"/>
                      <w:szCs w:val="20"/>
                    </w:rPr>
                    <w:t xml:space="preserve">The Real-Time energy price at Hub Bus </w:t>
                  </w:r>
                  <w:r w:rsidRPr="00027B7A">
                    <w:rPr>
                      <w:i/>
                      <w:iCs/>
                      <w:sz w:val="20"/>
                      <w:szCs w:val="20"/>
                    </w:rPr>
                    <w:t>hb</w:t>
                  </w:r>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6A48E84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F7A263F" w14:textId="77777777" w:rsidR="00027B7A" w:rsidRPr="00027B7A" w:rsidRDefault="00027B7A" w:rsidP="00027B7A">
                  <w:pPr>
                    <w:spacing w:after="60"/>
                    <w:rPr>
                      <w:iCs/>
                      <w:sz w:val="20"/>
                      <w:szCs w:val="20"/>
                    </w:rPr>
                  </w:pPr>
                  <w:r w:rsidRPr="00027B7A">
                    <w:rPr>
                      <w:iCs/>
                      <w:sz w:val="20"/>
                      <w:szCs w:val="20"/>
                    </w:rPr>
                    <w:t xml:space="preserve">RTLMP </w:t>
                  </w:r>
                  <w:r w:rsidRPr="00027B7A">
                    <w:rPr>
                      <w:i/>
                      <w:iCs/>
                      <w:sz w:val="20"/>
                      <w:szCs w:val="20"/>
                      <w:vertAlign w:val="subscript"/>
                    </w:rPr>
                    <w:t>b, hb, LRGV138/345kV, y</w:t>
                  </w:r>
                </w:p>
              </w:tc>
              <w:tc>
                <w:tcPr>
                  <w:tcW w:w="482" w:type="pct"/>
                  <w:tcBorders>
                    <w:top w:val="single" w:sz="4" w:space="0" w:color="auto"/>
                    <w:left w:val="single" w:sz="4" w:space="0" w:color="auto"/>
                    <w:bottom w:val="single" w:sz="4" w:space="0" w:color="auto"/>
                    <w:right w:val="single" w:sz="4" w:space="0" w:color="auto"/>
                  </w:tcBorders>
                  <w:hideMark/>
                </w:tcPr>
                <w:p w14:paraId="1C1A283D"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32866E79" w14:textId="77777777" w:rsidR="00027B7A" w:rsidRPr="00027B7A" w:rsidRDefault="00027B7A" w:rsidP="00027B7A">
                  <w:pPr>
                    <w:spacing w:after="60"/>
                    <w:rPr>
                      <w:iCs/>
                      <w:sz w:val="20"/>
                      <w:szCs w:val="20"/>
                    </w:rPr>
                  </w:pPr>
                  <w:r w:rsidRPr="00027B7A">
                    <w:rPr>
                      <w:i/>
                      <w:iCs/>
                      <w:sz w:val="20"/>
                      <w:szCs w:val="20"/>
                    </w:rPr>
                    <w:t>Real-Time Locational Marginal Price at Electrical Bus of Hub Bus per interval</w:t>
                  </w:r>
                  <w:r w:rsidRPr="00027B7A">
                    <w:rPr>
                      <w:iCs/>
                      <w:sz w:val="20"/>
                      <w:szCs w:val="20"/>
                    </w:rPr>
                    <w:sym w:font="Symbol" w:char="F0BE"/>
                  </w:r>
                  <w:r w:rsidRPr="00027B7A">
                    <w:rPr>
                      <w:iCs/>
                      <w:sz w:val="20"/>
                      <w:szCs w:val="20"/>
                    </w:rPr>
                    <w:t xml:space="preserve">The Real-Time LMP at Electrical Bus </w:t>
                  </w:r>
                  <w:r w:rsidRPr="00027B7A">
                    <w:rPr>
                      <w:i/>
                      <w:iCs/>
                      <w:sz w:val="20"/>
                      <w:szCs w:val="20"/>
                    </w:rPr>
                    <w:t>b</w:t>
                  </w:r>
                  <w:r w:rsidRPr="00027B7A">
                    <w:rPr>
                      <w:iCs/>
                      <w:sz w:val="20"/>
                      <w:szCs w:val="20"/>
                    </w:rPr>
                    <w:t xml:space="preserve"> that is a component of Hub Bus </w:t>
                  </w:r>
                  <w:r w:rsidRPr="00027B7A">
                    <w:rPr>
                      <w:i/>
                      <w:iCs/>
                      <w:sz w:val="20"/>
                      <w:szCs w:val="20"/>
                    </w:rPr>
                    <w:t>hb</w:t>
                  </w:r>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34DFF262"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A03E136" w14:textId="77777777" w:rsidR="00027B7A" w:rsidRPr="00027B7A" w:rsidRDefault="00027B7A" w:rsidP="00027B7A">
                  <w:pPr>
                    <w:spacing w:after="60"/>
                    <w:rPr>
                      <w:iCs/>
                      <w:sz w:val="20"/>
                      <w:szCs w:val="20"/>
                    </w:rPr>
                  </w:pPr>
                  <w:r w:rsidRPr="00027B7A">
                    <w:rPr>
                      <w:iCs/>
                      <w:sz w:val="20"/>
                      <w:szCs w:val="20"/>
                    </w:rPr>
                    <w:t xml:space="preserve">TLMP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1E379EE" w14:textId="77777777" w:rsidR="00027B7A" w:rsidRPr="00027B7A" w:rsidRDefault="00027B7A" w:rsidP="00027B7A">
                  <w:pPr>
                    <w:spacing w:after="60"/>
                    <w:rPr>
                      <w:sz w:val="20"/>
                      <w:szCs w:val="20"/>
                    </w:rPr>
                  </w:pPr>
                  <w:r w:rsidRPr="00027B7A">
                    <w:rPr>
                      <w:iCs/>
                      <w:sz w:val="20"/>
                      <w:szCs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1EC98AD6" w14:textId="77777777" w:rsidR="00027B7A" w:rsidRPr="00027B7A" w:rsidRDefault="00027B7A" w:rsidP="00027B7A">
                  <w:pPr>
                    <w:spacing w:after="60"/>
                    <w:rPr>
                      <w:iCs/>
                      <w:sz w:val="20"/>
                      <w:szCs w:val="20"/>
                    </w:rPr>
                  </w:pPr>
                  <w:r w:rsidRPr="00027B7A">
                    <w:rPr>
                      <w:i/>
                      <w:sz w:val="20"/>
                      <w:szCs w:val="20"/>
                    </w:rPr>
                    <w:t>Duration of SCED interval per interval</w:t>
                  </w:r>
                  <w:r w:rsidRPr="00027B7A">
                    <w:rPr>
                      <w:iCs/>
                      <w:sz w:val="20"/>
                      <w:szCs w:val="20"/>
                    </w:rPr>
                    <w:sym w:font="Symbol" w:char="F0BE"/>
                  </w:r>
                  <w:r w:rsidRPr="00027B7A">
                    <w:rPr>
                      <w:iCs/>
                      <w:sz w:val="20"/>
                      <w:szCs w:val="20"/>
                    </w:rPr>
                    <w:t xml:space="preserve">The duration of the portion of the SCED interval </w:t>
                  </w:r>
                  <w:r w:rsidRPr="00027B7A">
                    <w:rPr>
                      <w:i/>
                      <w:sz w:val="20"/>
                      <w:szCs w:val="20"/>
                    </w:rPr>
                    <w:t>y</w:t>
                  </w:r>
                  <w:r w:rsidRPr="00027B7A">
                    <w:rPr>
                      <w:sz w:val="20"/>
                      <w:szCs w:val="20"/>
                    </w:rPr>
                    <w:t xml:space="preserve"> within the 15-minute Settlement Interval.</w:t>
                  </w:r>
                </w:p>
              </w:tc>
            </w:tr>
            <w:tr w:rsidR="00027B7A" w:rsidRPr="00027B7A" w14:paraId="7FC4F578"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E626DC0" w14:textId="77777777" w:rsidR="00027B7A" w:rsidRPr="00027B7A" w:rsidRDefault="00027B7A" w:rsidP="00027B7A">
                  <w:pPr>
                    <w:spacing w:after="60"/>
                    <w:rPr>
                      <w:iCs/>
                      <w:sz w:val="20"/>
                      <w:szCs w:val="20"/>
                    </w:rPr>
                  </w:pPr>
                  <w:r w:rsidRPr="00027B7A">
                    <w:rPr>
                      <w:iCs/>
                      <w:sz w:val="20"/>
                      <w:szCs w:val="20"/>
                    </w:rPr>
                    <w:t xml:space="preserve">HUBDF </w:t>
                  </w:r>
                  <w:r w:rsidRPr="00027B7A">
                    <w:rPr>
                      <w:i/>
                      <w:iCs/>
                      <w:sz w:val="20"/>
                      <w:szCs w:val="20"/>
                      <w:vertAlign w:val="subscript"/>
                    </w:rPr>
                    <w:t>hb, LRGV138/345kV</w:t>
                  </w:r>
                </w:p>
              </w:tc>
              <w:tc>
                <w:tcPr>
                  <w:tcW w:w="482" w:type="pct"/>
                  <w:tcBorders>
                    <w:top w:val="single" w:sz="4" w:space="0" w:color="auto"/>
                    <w:left w:val="single" w:sz="4" w:space="0" w:color="auto"/>
                    <w:bottom w:val="single" w:sz="4" w:space="0" w:color="auto"/>
                    <w:right w:val="single" w:sz="4" w:space="0" w:color="auto"/>
                  </w:tcBorders>
                  <w:hideMark/>
                </w:tcPr>
                <w:p w14:paraId="7119118C"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9C32DE7" w14:textId="77777777" w:rsidR="00027B7A" w:rsidRPr="00027B7A" w:rsidRDefault="00027B7A" w:rsidP="00027B7A">
                  <w:pPr>
                    <w:spacing w:after="60"/>
                    <w:rPr>
                      <w:iCs/>
                      <w:sz w:val="20"/>
                      <w:szCs w:val="20"/>
                    </w:rPr>
                  </w:pPr>
                  <w:r w:rsidRPr="00027B7A">
                    <w:rPr>
                      <w:i/>
                      <w:iCs/>
                      <w:sz w:val="20"/>
                      <w:szCs w:val="20"/>
                    </w:rPr>
                    <w:t>Hub Distribution Factor per Hub Bus</w:t>
                  </w:r>
                  <w:r w:rsidRPr="00027B7A">
                    <w:rPr>
                      <w:iCs/>
                      <w:sz w:val="20"/>
                      <w:szCs w:val="20"/>
                    </w:rPr>
                    <w:sym w:font="Symbol" w:char="F0BE"/>
                  </w:r>
                  <w:r w:rsidRPr="00027B7A">
                    <w:rPr>
                      <w:iCs/>
                      <w:sz w:val="20"/>
                      <w:szCs w:val="20"/>
                    </w:rPr>
                    <w:t xml:space="preserve">The distribution factor of Hub Bus </w:t>
                  </w:r>
                  <w:r w:rsidRPr="00027B7A">
                    <w:rPr>
                      <w:i/>
                      <w:iCs/>
                      <w:sz w:val="20"/>
                      <w:szCs w:val="20"/>
                    </w:rPr>
                    <w:t>hb</w:t>
                  </w:r>
                  <w:r w:rsidRPr="00027B7A">
                    <w:rPr>
                      <w:iCs/>
                      <w:sz w:val="20"/>
                      <w:szCs w:val="20"/>
                    </w:rPr>
                    <w:t xml:space="preserve">.  </w:t>
                  </w:r>
                </w:p>
              </w:tc>
            </w:tr>
            <w:tr w:rsidR="00027B7A" w:rsidRPr="00027B7A" w14:paraId="791D05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09F4C7"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b, hb, LRGV138/345kV</w:t>
                  </w:r>
                </w:p>
              </w:tc>
              <w:tc>
                <w:tcPr>
                  <w:tcW w:w="482" w:type="pct"/>
                  <w:tcBorders>
                    <w:top w:val="single" w:sz="4" w:space="0" w:color="auto"/>
                    <w:left w:val="single" w:sz="4" w:space="0" w:color="auto"/>
                    <w:bottom w:val="single" w:sz="4" w:space="0" w:color="auto"/>
                    <w:right w:val="single" w:sz="4" w:space="0" w:color="auto"/>
                  </w:tcBorders>
                  <w:hideMark/>
                </w:tcPr>
                <w:p w14:paraId="13005D9F"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01462BF" w14:textId="77777777" w:rsidR="00027B7A" w:rsidRPr="00027B7A" w:rsidRDefault="00027B7A" w:rsidP="00027B7A">
                  <w:pPr>
                    <w:spacing w:after="60"/>
                    <w:rPr>
                      <w:iCs/>
                      <w:sz w:val="20"/>
                      <w:szCs w:val="20"/>
                    </w:rPr>
                  </w:pPr>
                  <w:r w:rsidRPr="00027B7A">
                    <w:rPr>
                      <w:i/>
                      <w:iCs/>
                      <w:sz w:val="20"/>
                      <w:szCs w:val="20"/>
                    </w:rPr>
                    <w:t>Hub Bus Distribution Factor per Electrical Bus of Hub Bus</w:t>
                  </w:r>
                  <w:r w:rsidRPr="00027B7A">
                    <w:rPr>
                      <w:iCs/>
                      <w:sz w:val="20"/>
                      <w:szCs w:val="20"/>
                    </w:rPr>
                    <w:sym w:font="Symbol" w:char="F0BE"/>
                  </w:r>
                  <w:r w:rsidRPr="00027B7A">
                    <w:rPr>
                      <w:iCs/>
                      <w:sz w:val="20"/>
                      <w:szCs w:val="20"/>
                    </w:rPr>
                    <w:t xml:space="preserve">The distribution factor of Electrical Bus </w:t>
                  </w:r>
                  <w:r w:rsidRPr="00027B7A">
                    <w:rPr>
                      <w:i/>
                      <w:iCs/>
                      <w:sz w:val="20"/>
                      <w:szCs w:val="20"/>
                    </w:rPr>
                    <w:t>b</w:t>
                  </w:r>
                  <w:r w:rsidRPr="00027B7A">
                    <w:rPr>
                      <w:iCs/>
                      <w:sz w:val="20"/>
                      <w:szCs w:val="20"/>
                    </w:rPr>
                    <w:t xml:space="preserve"> that is a component of Hub Bus </w:t>
                  </w:r>
                  <w:r w:rsidRPr="00027B7A">
                    <w:rPr>
                      <w:i/>
                      <w:iCs/>
                      <w:sz w:val="20"/>
                      <w:szCs w:val="20"/>
                    </w:rPr>
                    <w:t>hb</w:t>
                  </w:r>
                  <w:r w:rsidRPr="00027B7A">
                    <w:rPr>
                      <w:iCs/>
                      <w:sz w:val="20"/>
                      <w:szCs w:val="20"/>
                    </w:rPr>
                    <w:t xml:space="preserve">.  </w:t>
                  </w:r>
                </w:p>
              </w:tc>
            </w:tr>
            <w:tr w:rsidR="00027B7A" w:rsidRPr="00027B7A" w14:paraId="0C37975F"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977C0C3" w14:textId="77777777" w:rsidR="00027B7A" w:rsidRPr="00027B7A" w:rsidRDefault="00027B7A" w:rsidP="00027B7A">
                  <w:pPr>
                    <w:spacing w:after="60"/>
                    <w:rPr>
                      <w:i/>
                      <w:iCs/>
                      <w:sz w:val="20"/>
                      <w:szCs w:val="20"/>
                    </w:rPr>
                  </w:pPr>
                  <w:r w:rsidRPr="00027B7A">
                    <w:rPr>
                      <w:i/>
                      <w:iCs/>
                      <w:sz w:val="20"/>
                      <w:szCs w:val="20"/>
                    </w:rPr>
                    <w:t>y</w:t>
                  </w:r>
                </w:p>
              </w:tc>
              <w:tc>
                <w:tcPr>
                  <w:tcW w:w="482" w:type="pct"/>
                  <w:tcBorders>
                    <w:top w:val="single" w:sz="4" w:space="0" w:color="auto"/>
                    <w:left w:val="single" w:sz="4" w:space="0" w:color="auto"/>
                    <w:bottom w:val="single" w:sz="4" w:space="0" w:color="auto"/>
                    <w:right w:val="single" w:sz="4" w:space="0" w:color="auto"/>
                  </w:tcBorders>
                  <w:hideMark/>
                </w:tcPr>
                <w:p w14:paraId="322AD6E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08227A4" w14:textId="77777777" w:rsidR="00027B7A" w:rsidRPr="00027B7A" w:rsidRDefault="00027B7A" w:rsidP="00027B7A">
                  <w:pPr>
                    <w:spacing w:after="60"/>
                    <w:rPr>
                      <w:iCs/>
                      <w:sz w:val="20"/>
                      <w:szCs w:val="20"/>
                    </w:rPr>
                  </w:pPr>
                  <w:r w:rsidRPr="00027B7A">
                    <w:rPr>
                      <w:iCs/>
                      <w:sz w:val="20"/>
                      <w:szCs w:val="20"/>
                    </w:rPr>
                    <w:t>A SCED interval in the 15-minute Settlement Interval.  The summation is over the total number of SCED runs that cover the 15-minute Settlement Interval.</w:t>
                  </w:r>
                </w:p>
              </w:tc>
            </w:tr>
            <w:tr w:rsidR="00027B7A" w:rsidRPr="00027B7A" w14:paraId="661F03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BB6D45A" w14:textId="77777777" w:rsidR="00027B7A" w:rsidRPr="00027B7A" w:rsidRDefault="00027B7A" w:rsidP="00027B7A">
                  <w:pPr>
                    <w:spacing w:after="60"/>
                    <w:rPr>
                      <w:i/>
                      <w:iCs/>
                      <w:sz w:val="20"/>
                      <w:szCs w:val="20"/>
                    </w:rPr>
                  </w:pPr>
                  <w:r w:rsidRPr="00027B7A">
                    <w:rPr>
                      <w:i/>
                      <w:iCs/>
                      <w:sz w:val="20"/>
                      <w:szCs w:val="20"/>
                    </w:rPr>
                    <w:t>b</w:t>
                  </w:r>
                </w:p>
              </w:tc>
              <w:tc>
                <w:tcPr>
                  <w:tcW w:w="482" w:type="pct"/>
                  <w:tcBorders>
                    <w:top w:val="single" w:sz="4" w:space="0" w:color="auto"/>
                    <w:left w:val="single" w:sz="4" w:space="0" w:color="auto"/>
                    <w:bottom w:val="single" w:sz="4" w:space="0" w:color="auto"/>
                    <w:right w:val="single" w:sz="4" w:space="0" w:color="auto"/>
                  </w:tcBorders>
                  <w:hideMark/>
                </w:tcPr>
                <w:p w14:paraId="3FFD6D6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85B6AD9" w14:textId="77777777" w:rsidR="00027B7A" w:rsidRPr="00027B7A" w:rsidRDefault="00027B7A" w:rsidP="00027B7A">
                  <w:pPr>
                    <w:spacing w:after="60"/>
                    <w:rPr>
                      <w:iCs/>
                      <w:sz w:val="20"/>
                      <w:szCs w:val="20"/>
                    </w:rPr>
                  </w:pPr>
                  <w:r w:rsidRPr="00027B7A">
                    <w:rPr>
                      <w:iCs/>
                      <w:sz w:val="20"/>
                      <w:szCs w:val="20"/>
                    </w:rPr>
                    <w:t>An energized Electrical Bus that is a component of a Hub Bus.</w:t>
                  </w:r>
                </w:p>
              </w:tc>
            </w:tr>
            <w:tr w:rsidR="00027B7A" w:rsidRPr="00027B7A" w14:paraId="2606A6C1"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EE4FB73" w14:textId="77777777" w:rsidR="00027B7A" w:rsidRPr="00027B7A" w:rsidRDefault="00027B7A" w:rsidP="00027B7A">
                  <w:pPr>
                    <w:spacing w:after="60"/>
                    <w:rPr>
                      <w:iCs/>
                      <w:sz w:val="20"/>
                      <w:szCs w:val="20"/>
                    </w:rPr>
                  </w:pPr>
                  <w:r w:rsidRPr="00027B7A">
                    <w:rPr>
                      <w:iCs/>
                      <w:sz w:val="20"/>
                      <w:szCs w:val="20"/>
                    </w:rPr>
                    <w:t xml:space="preserve">B </w:t>
                  </w:r>
                  <w:r w:rsidRPr="00027B7A">
                    <w:rPr>
                      <w:i/>
                      <w:iCs/>
                      <w:sz w:val="20"/>
                      <w:szCs w:val="20"/>
                      <w:vertAlign w:val="subscript"/>
                    </w:rPr>
                    <w:t>hb, LRGV138/345kV</w:t>
                  </w:r>
                </w:p>
              </w:tc>
              <w:tc>
                <w:tcPr>
                  <w:tcW w:w="482" w:type="pct"/>
                  <w:tcBorders>
                    <w:top w:val="single" w:sz="4" w:space="0" w:color="auto"/>
                    <w:left w:val="single" w:sz="4" w:space="0" w:color="auto"/>
                    <w:bottom w:val="single" w:sz="4" w:space="0" w:color="auto"/>
                    <w:right w:val="single" w:sz="4" w:space="0" w:color="auto"/>
                  </w:tcBorders>
                  <w:hideMark/>
                </w:tcPr>
                <w:p w14:paraId="418F3867"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2E73A827" w14:textId="77777777" w:rsidR="00027B7A" w:rsidRPr="00027B7A" w:rsidRDefault="00027B7A" w:rsidP="00027B7A">
                  <w:pPr>
                    <w:spacing w:after="60"/>
                    <w:rPr>
                      <w:iCs/>
                      <w:sz w:val="20"/>
                      <w:szCs w:val="20"/>
                    </w:rPr>
                  </w:pPr>
                  <w:r w:rsidRPr="00027B7A">
                    <w:rPr>
                      <w:iCs/>
                      <w:sz w:val="20"/>
                      <w:szCs w:val="20"/>
                    </w:rPr>
                    <w:t xml:space="preserve">The total number of energized Electrical Buses in Hub Bus </w:t>
                  </w:r>
                  <w:r w:rsidRPr="00027B7A">
                    <w:rPr>
                      <w:i/>
                      <w:iCs/>
                      <w:sz w:val="20"/>
                      <w:szCs w:val="20"/>
                    </w:rPr>
                    <w:t>hb</w:t>
                  </w:r>
                  <w:r w:rsidRPr="00027B7A">
                    <w:rPr>
                      <w:iCs/>
                      <w:sz w:val="20"/>
                      <w:szCs w:val="20"/>
                    </w:rPr>
                    <w:t>.</w:t>
                  </w:r>
                </w:p>
              </w:tc>
            </w:tr>
            <w:tr w:rsidR="00027B7A" w:rsidRPr="00027B7A" w14:paraId="2A70C2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837F1A2" w14:textId="77777777" w:rsidR="00027B7A" w:rsidRPr="00027B7A" w:rsidRDefault="00027B7A" w:rsidP="00027B7A">
                  <w:pPr>
                    <w:spacing w:after="60"/>
                    <w:rPr>
                      <w:i/>
                      <w:iCs/>
                      <w:sz w:val="20"/>
                      <w:szCs w:val="20"/>
                    </w:rPr>
                  </w:pPr>
                  <w:r w:rsidRPr="00027B7A">
                    <w:rPr>
                      <w:i/>
                      <w:iCs/>
                      <w:sz w:val="20"/>
                      <w:szCs w:val="20"/>
                    </w:rPr>
                    <w:t>hb</w:t>
                  </w:r>
                </w:p>
              </w:tc>
              <w:tc>
                <w:tcPr>
                  <w:tcW w:w="482" w:type="pct"/>
                  <w:tcBorders>
                    <w:top w:val="single" w:sz="4" w:space="0" w:color="auto"/>
                    <w:left w:val="single" w:sz="4" w:space="0" w:color="auto"/>
                    <w:bottom w:val="single" w:sz="4" w:space="0" w:color="auto"/>
                    <w:right w:val="single" w:sz="4" w:space="0" w:color="auto"/>
                  </w:tcBorders>
                  <w:hideMark/>
                </w:tcPr>
                <w:p w14:paraId="453DC48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DA9E987" w14:textId="77777777" w:rsidR="00027B7A" w:rsidRPr="00027B7A" w:rsidRDefault="00027B7A" w:rsidP="00027B7A">
                  <w:pPr>
                    <w:spacing w:after="60"/>
                    <w:rPr>
                      <w:iCs/>
                      <w:sz w:val="20"/>
                      <w:szCs w:val="20"/>
                    </w:rPr>
                  </w:pPr>
                  <w:r w:rsidRPr="00027B7A">
                    <w:rPr>
                      <w:iCs/>
                      <w:sz w:val="20"/>
                      <w:szCs w:val="20"/>
                    </w:rPr>
                    <w:t>A Hub Bus that is a component of the Hub.</w:t>
                  </w:r>
                </w:p>
              </w:tc>
            </w:tr>
            <w:tr w:rsidR="00027B7A" w:rsidRPr="00027B7A" w14:paraId="7F3F5E0B"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E2760D" w14:textId="77777777" w:rsidR="00027B7A" w:rsidRPr="00027B7A" w:rsidRDefault="00027B7A" w:rsidP="00027B7A">
                  <w:pPr>
                    <w:spacing w:after="60"/>
                    <w:rPr>
                      <w:iCs/>
                      <w:sz w:val="20"/>
                      <w:szCs w:val="20"/>
                    </w:rPr>
                  </w:pPr>
                  <w:r w:rsidRPr="00027B7A">
                    <w:rPr>
                      <w:iCs/>
                      <w:sz w:val="20"/>
                      <w:szCs w:val="20"/>
                    </w:rPr>
                    <w:t>HB</w:t>
                  </w:r>
                  <w:r w:rsidRPr="00027B7A">
                    <w:rPr>
                      <w:iCs/>
                      <w:sz w:val="20"/>
                      <w:szCs w:val="20"/>
                      <w:vertAlign w:val="subscript"/>
                    </w:rPr>
                    <w:t xml:space="preserve"> </w:t>
                  </w:r>
                  <w:r w:rsidRPr="00027B7A">
                    <w:rPr>
                      <w:i/>
                      <w:iCs/>
                      <w:sz w:val="20"/>
                      <w:szCs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04D7AA7E"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0B4481D"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w:t>
                  </w:r>
                </w:p>
              </w:tc>
            </w:tr>
          </w:tbl>
          <w:p w14:paraId="3D07C036" w14:textId="77777777" w:rsidR="00027B7A" w:rsidRPr="00027B7A" w:rsidRDefault="00027B7A" w:rsidP="00027B7A">
            <w:pPr>
              <w:spacing w:after="240"/>
              <w:ind w:left="720" w:hanging="720"/>
              <w:rPr>
                <w:iCs/>
                <w:szCs w:val="20"/>
              </w:rPr>
            </w:pPr>
          </w:p>
        </w:tc>
      </w:tr>
    </w:tbl>
    <w:p w14:paraId="3F8DA33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commentRangeStart w:id="649"/>
      <w:r w:rsidRPr="00282040">
        <w:rPr>
          <w:b/>
          <w:snapToGrid w:val="0"/>
          <w:szCs w:val="20"/>
        </w:rPr>
        <w:lastRenderedPageBreak/>
        <w:t>3.5.2.7</w:t>
      </w:r>
      <w:commentRangeEnd w:id="649"/>
      <w:r w:rsidR="00F22695">
        <w:rPr>
          <w:rStyle w:val="CommentReference"/>
        </w:rPr>
        <w:commentReference w:id="649"/>
      </w:r>
      <w:r w:rsidRPr="00282040">
        <w:rPr>
          <w:b/>
          <w:snapToGrid w:val="0"/>
          <w:szCs w:val="20"/>
        </w:rPr>
        <w:tab/>
        <w:t>ERCOT Bus Average 345 kV Hub (ERCOT 345 Bus)</w:t>
      </w:r>
      <w:bookmarkEnd w:id="606"/>
      <w:bookmarkEnd w:id="607"/>
      <w:bookmarkEnd w:id="608"/>
      <w:bookmarkEnd w:id="609"/>
      <w:bookmarkEnd w:id="610"/>
      <w:bookmarkEnd w:id="611"/>
      <w:bookmarkEnd w:id="612"/>
      <w:bookmarkEnd w:id="613"/>
      <w:bookmarkEnd w:id="614"/>
      <w:bookmarkEnd w:id="615"/>
      <w:bookmarkEnd w:id="616"/>
    </w:p>
    <w:p w14:paraId="37BC057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r>
      <w:r w:rsidRPr="00282040">
        <w:rPr>
          <w:szCs w:val="20"/>
        </w:rPr>
        <w:t>The ERCOT Bus Average 345 kV Hub is composed of the Hub Buses listed in Section 3.5.2.1, North 345 kV Hub (North 345); Section 3.5.2.2, South 345 kV Hub (South 345); Section 3.5.2.3, Houston 345 kV Hub (Houston 345); and Section 3.5.2.4, West 345 kV Hub (West 345).</w:t>
      </w:r>
      <w:r w:rsidRPr="00282040">
        <w:rPr>
          <w:iCs/>
          <w:szCs w:val="20"/>
        </w:rPr>
        <w:t xml:space="preserve">  The Panhandle 345 kV Hub is not included in the ERCOT Bus Average 345 kV Hub price.</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1D79F4" w14:paraId="6FF21B46" w14:textId="77777777" w:rsidTr="00D71206">
        <w:tc>
          <w:tcPr>
            <w:tcW w:w="9540" w:type="dxa"/>
            <w:tcBorders>
              <w:top w:val="single" w:sz="4" w:space="0" w:color="auto"/>
              <w:left w:val="single" w:sz="4" w:space="0" w:color="auto"/>
              <w:bottom w:val="single" w:sz="4" w:space="0" w:color="auto"/>
              <w:right w:val="single" w:sz="4" w:space="0" w:color="auto"/>
            </w:tcBorders>
            <w:shd w:val="clear" w:color="auto" w:fill="D9D9D9"/>
          </w:tcPr>
          <w:p w14:paraId="43354987" w14:textId="77777777" w:rsidR="001D79F4" w:rsidRDefault="001D79F4" w:rsidP="00D71206">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6E528CD8" w14:textId="77777777" w:rsidR="001D79F4" w:rsidRPr="00DD7476" w:rsidRDefault="001D79F4" w:rsidP="00D71206">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432BA4AA" w14:textId="356A49CF" w:rsidR="00282040" w:rsidRPr="00282040" w:rsidRDefault="00282040" w:rsidP="001D79F4">
      <w:pPr>
        <w:spacing w:before="240" w:after="240"/>
        <w:ind w:left="720" w:hanging="720"/>
        <w:rPr>
          <w:iCs/>
          <w:szCs w:val="20"/>
        </w:rPr>
      </w:pPr>
      <w:r w:rsidRPr="00282040">
        <w:rPr>
          <w:iCs/>
          <w:szCs w:val="20"/>
        </w:rPr>
        <w:t>(2)</w:t>
      </w:r>
      <w:r w:rsidRPr="00282040">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C58EB3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A43A40B"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ERCOT345Bus</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ERCOT345Bus,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0FF933E8" w14:textId="77777777" w:rsidR="00282040" w:rsidRPr="00282040" w:rsidRDefault="00282040" w:rsidP="00282040">
      <w:pPr>
        <w:tabs>
          <w:tab w:val="left" w:pos="2340"/>
          <w:tab w:val="left" w:pos="3420"/>
        </w:tabs>
        <w:spacing w:after="240"/>
        <w:ind w:left="720"/>
        <w:rPr>
          <w:b/>
          <w:bCs/>
          <w:szCs w:val="20"/>
        </w:rPr>
      </w:pPr>
      <w:r w:rsidRPr="00282040">
        <w:rPr>
          <w:b/>
          <w:bCs/>
          <w:szCs w:val="20"/>
        </w:rPr>
        <w:lastRenderedPageBreak/>
        <w:tab/>
      </w:r>
      <w:r w:rsidRPr="00282040">
        <w:rPr>
          <w:b/>
          <w:bCs/>
          <w:szCs w:val="20"/>
        </w:rPr>
        <w:tab/>
        <w:t>if HBBC</w:t>
      </w:r>
      <w:r w:rsidRPr="00282040">
        <w:rPr>
          <w:b/>
          <w:bCs/>
          <w:szCs w:val="20"/>
          <w:vertAlign w:val="subscript"/>
        </w:rPr>
        <w:t xml:space="preserve"> </w:t>
      </w:r>
      <w:r w:rsidRPr="00282040">
        <w:rPr>
          <w:bCs/>
          <w:i/>
          <w:szCs w:val="20"/>
          <w:vertAlign w:val="subscript"/>
        </w:rPr>
        <w:t>ERCOT345Bus</w:t>
      </w:r>
      <w:r w:rsidRPr="00282040">
        <w:rPr>
          <w:b/>
          <w:bCs/>
          <w:szCs w:val="20"/>
        </w:rPr>
        <w:t>≠0</w:t>
      </w:r>
    </w:p>
    <w:p w14:paraId="66491323"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ERCOT345Bus </w:t>
      </w:r>
      <w:r w:rsidRPr="00282040">
        <w:rPr>
          <w:b/>
          <w:bCs/>
          <w:szCs w:val="20"/>
        </w:rPr>
        <w:t>=</w:t>
      </w:r>
      <w:r w:rsidRPr="00282040">
        <w:rPr>
          <w:b/>
          <w:bCs/>
          <w:szCs w:val="20"/>
        </w:rPr>
        <w:tab/>
        <w:t>0, if HBBC</w:t>
      </w:r>
      <w:r w:rsidRPr="00282040">
        <w:rPr>
          <w:b/>
          <w:bCs/>
          <w:i/>
          <w:szCs w:val="20"/>
          <w:vertAlign w:val="subscript"/>
        </w:rPr>
        <w:t xml:space="preserve"> </w:t>
      </w:r>
      <w:r w:rsidRPr="00282040">
        <w:rPr>
          <w:bCs/>
          <w:i/>
          <w:szCs w:val="20"/>
          <w:vertAlign w:val="subscript"/>
        </w:rPr>
        <w:t>ERCOT345Bus</w:t>
      </w:r>
      <w:r w:rsidRPr="00282040">
        <w:rPr>
          <w:b/>
          <w:bCs/>
          <w:szCs w:val="20"/>
        </w:rPr>
        <w:t>=0</w:t>
      </w:r>
    </w:p>
    <w:p w14:paraId="1C7006F9" w14:textId="77777777" w:rsidR="00282040" w:rsidRPr="00282040" w:rsidRDefault="00282040" w:rsidP="00282040">
      <w:pPr>
        <w:spacing w:after="240"/>
        <w:rPr>
          <w:szCs w:val="20"/>
        </w:rPr>
      </w:pPr>
      <w:r w:rsidRPr="00282040">
        <w:rPr>
          <w:szCs w:val="20"/>
        </w:rPr>
        <w:t>Where:</w:t>
      </w:r>
    </w:p>
    <w:p w14:paraId="10C84F7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 xml:space="preserve">ERCOT345Bus, c   </w:t>
      </w:r>
      <w:r w:rsidRPr="00282040">
        <w:rPr>
          <w:bCs/>
          <w:i/>
          <w:szCs w:val="20"/>
        </w:rPr>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ERCOT345Bus,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ERCOT345Bus, c</w:t>
      </w:r>
      <w:r w:rsidRPr="00282040">
        <w:rPr>
          <w:bCs/>
          <w:szCs w:val="20"/>
        </w:rPr>
        <w:t>)</w:t>
      </w:r>
    </w:p>
    <w:p w14:paraId="6F9CFC8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 xml:space="preserve">hb, ERCOT345Bus, c </w:t>
      </w:r>
      <w:r w:rsidRPr="00282040">
        <w:rPr>
          <w:bCs/>
          <w:i/>
          <w:szCs w:val="20"/>
        </w:rPr>
        <w:t xml:space="preserve"> =</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ERCOT345Bus, c</w:t>
      </w:r>
      <w:r w:rsidRPr="00282040">
        <w:rPr>
          <w:bCs/>
          <w:i/>
          <w:szCs w:val="20"/>
        </w:rPr>
        <w:t xml:space="preserve"> </w:t>
      </w:r>
      <w:r w:rsidRPr="00282040">
        <w:rPr>
          <w:bCs/>
          <w:szCs w:val="20"/>
        </w:rPr>
        <w:t xml:space="preserve">* DASF </w:t>
      </w:r>
      <w:r w:rsidRPr="00282040">
        <w:rPr>
          <w:bCs/>
          <w:i/>
          <w:szCs w:val="20"/>
          <w:vertAlign w:val="subscript"/>
        </w:rPr>
        <w:t>pb, hb, ERCOT345Bus, c</w:t>
      </w:r>
      <w:r w:rsidRPr="00282040">
        <w:rPr>
          <w:bCs/>
          <w:szCs w:val="20"/>
        </w:rPr>
        <w:t>)</w:t>
      </w:r>
    </w:p>
    <w:p w14:paraId="74912D7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ERCOT345Bus,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ERCOT345Bus,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ERCOT345Bus, c</w:t>
      </w:r>
      <w:r w:rsidRPr="00282040">
        <w:rPr>
          <w:bCs/>
          <w:szCs w:val="20"/>
        </w:rPr>
        <w:t>)</w:t>
      </w:r>
    </w:p>
    <w:p w14:paraId="00895D3D"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ERCOT345Bus,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ERCOT345Bus,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ERCOT345Bus, c</w:t>
      </w:r>
      <w:r w:rsidRPr="00282040">
        <w:rPr>
          <w:bCs/>
          <w:szCs w:val="20"/>
        </w:rPr>
        <w:t>)</w:t>
      </w:r>
    </w:p>
    <w:p w14:paraId="30CA9326"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282040" w:rsidRPr="00282040" w14:paraId="20658882" w14:textId="77777777" w:rsidTr="00593E63">
        <w:trPr>
          <w:tblHeader/>
        </w:trPr>
        <w:tc>
          <w:tcPr>
            <w:tcW w:w="1152" w:type="pct"/>
          </w:tcPr>
          <w:p w14:paraId="667BF62A" w14:textId="77777777" w:rsidR="00282040" w:rsidRPr="00282040" w:rsidRDefault="00282040" w:rsidP="00282040">
            <w:pPr>
              <w:spacing w:after="120"/>
              <w:rPr>
                <w:b/>
                <w:iCs/>
                <w:sz w:val="20"/>
                <w:szCs w:val="20"/>
              </w:rPr>
            </w:pPr>
            <w:r w:rsidRPr="00282040">
              <w:rPr>
                <w:b/>
                <w:iCs/>
                <w:sz w:val="20"/>
                <w:szCs w:val="20"/>
              </w:rPr>
              <w:t>Variable</w:t>
            </w:r>
          </w:p>
        </w:tc>
        <w:tc>
          <w:tcPr>
            <w:tcW w:w="482" w:type="pct"/>
          </w:tcPr>
          <w:p w14:paraId="3C9F9B09" w14:textId="77777777" w:rsidR="00282040" w:rsidRPr="00282040" w:rsidRDefault="00282040" w:rsidP="00282040">
            <w:pPr>
              <w:spacing w:after="120"/>
              <w:rPr>
                <w:b/>
                <w:iCs/>
                <w:sz w:val="20"/>
                <w:szCs w:val="20"/>
              </w:rPr>
            </w:pPr>
            <w:r w:rsidRPr="00282040">
              <w:rPr>
                <w:b/>
                <w:iCs/>
                <w:sz w:val="20"/>
                <w:szCs w:val="20"/>
              </w:rPr>
              <w:t>Unit</w:t>
            </w:r>
          </w:p>
        </w:tc>
        <w:tc>
          <w:tcPr>
            <w:tcW w:w="3366" w:type="pct"/>
          </w:tcPr>
          <w:p w14:paraId="520B8E79"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A83F85B" w14:textId="77777777" w:rsidTr="00593E63">
        <w:tc>
          <w:tcPr>
            <w:tcW w:w="1152" w:type="pct"/>
          </w:tcPr>
          <w:p w14:paraId="7232A0D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ERCOT345Bus</w:t>
            </w:r>
          </w:p>
        </w:tc>
        <w:tc>
          <w:tcPr>
            <w:tcW w:w="482" w:type="pct"/>
          </w:tcPr>
          <w:p w14:paraId="1B50579B"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743D9B83"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E88F396" w14:textId="77777777" w:rsidTr="00593E63">
        <w:tc>
          <w:tcPr>
            <w:tcW w:w="1152" w:type="pct"/>
          </w:tcPr>
          <w:p w14:paraId="33DBC05B" w14:textId="77777777" w:rsidR="00282040" w:rsidRPr="00282040" w:rsidRDefault="00282040" w:rsidP="00282040">
            <w:pPr>
              <w:spacing w:after="60"/>
              <w:rPr>
                <w:iCs/>
                <w:sz w:val="20"/>
                <w:szCs w:val="20"/>
              </w:rPr>
            </w:pPr>
            <w:r w:rsidRPr="00282040">
              <w:rPr>
                <w:iCs/>
                <w:sz w:val="20"/>
                <w:szCs w:val="20"/>
              </w:rPr>
              <w:t>DASL</w:t>
            </w:r>
          </w:p>
        </w:tc>
        <w:tc>
          <w:tcPr>
            <w:tcW w:w="482" w:type="pct"/>
          </w:tcPr>
          <w:p w14:paraId="106F424C"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174F0BEB"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3181C5B3" w14:textId="77777777" w:rsidTr="00593E63">
        <w:tc>
          <w:tcPr>
            <w:tcW w:w="1152" w:type="pct"/>
          </w:tcPr>
          <w:p w14:paraId="76F5AAB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82" w:type="pct"/>
          </w:tcPr>
          <w:p w14:paraId="49A2230A"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6C270F45"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91182EF" w14:textId="77777777" w:rsidTr="00593E63">
        <w:tc>
          <w:tcPr>
            <w:tcW w:w="1152" w:type="pct"/>
          </w:tcPr>
          <w:p w14:paraId="5A8A32C7"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ERCOT345Bus,c</w:t>
            </w:r>
          </w:p>
        </w:tc>
        <w:tc>
          <w:tcPr>
            <w:tcW w:w="482" w:type="pct"/>
          </w:tcPr>
          <w:p w14:paraId="02CAD277"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39F8CE5C"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D2F83E" w14:textId="77777777" w:rsidTr="00593E63">
        <w:tc>
          <w:tcPr>
            <w:tcW w:w="1152" w:type="pct"/>
          </w:tcPr>
          <w:p w14:paraId="4FD8B75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hb,ERCOT345Bus,c</w:t>
            </w:r>
          </w:p>
        </w:tc>
        <w:tc>
          <w:tcPr>
            <w:tcW w:w="482" w:type="pct"/>
          </w:tcPr>
          <w:p w14:paraId="47FE0DAC"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785F587F"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D274F7" w14:textId="77777777" w:rsidTr="00593E63">
        <w:tc>
          <w:tcPr>
            <w:tcW w:w="1152" w:type="pct"/>
          </w:tcPr>
          <w:p w14:paraId="448A6952"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pb,hb,ERCOT345Bus,c</w:t>
            </w:r>
          </w:p>
        </w:tc>
        <w:tc>
          <w:tcPr>
            <w:tcW w:w="482" w:type="pct"/>
          </w:tcPr>
          <w:p w14:paraId="0CF73FF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45CA92A"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1D39DE0E" w14:textId="77777777" w:rsidTr="00593E63">
        <w:tc>
          <w:tcPr>
            <w:tcW w:w="1152" w:type="pct"/>
          </w:tcPr>
          <w:p w14:paraId="31DE173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hb,ERCOT345Bus,c</w:t>
            </w:r>
          </w:p>
        </w:tc>
        <w:tc>
          <w:tcPr>
            <w:tcW w:w="482" w:type="pct"/>
          </w:tcPr>
          <w:p w14:paraId="302DCA5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7B81CE8"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B54934F" w14:textId="77777777" w:rsidTr="00593E63">
        <w:tc>
          <w:tcPr>
            <w:tcW w:w="1152" w:type="pct"/>
          </w:tcPr>
          <w:p w14:paraId="5008768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ERCOT345Bus,c</w:t>
            </w:r>
          </w:p>
        </w:tc>
        <w:tc>
          <w:tcPr>
            <w:tcW w:w="482" w:type="pct"/>
          </w:tcPr>
          <w:p w14:paraId="6FB8292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70EBC2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57C7EE1" w14:textId="77777777" w:rsidTr="00593E63">
        <w:tc>
          <w:tcPr>
            <w:tcW w:w="1152" w:type="pct"/>
          </w:tcPr>
          <w:p w14:paraId="56A41C8F" w14:textId="77777777" w:rsidR="00282040" w:rsidRPr="00282040" w:rsidRDefault="00282040" w:rsidP="00282040">
            <w:pPr>
              <w:spacing w:after="60"/>
              <w:rPr>
                <w:iCs/>
                <w:sz w:val="20"/>
                <w:szCs w:val="20"/>
              </w:rPr>
            </w:pPr>
            <w:r w:rsidRPr="00282040">
              <w:rPr>
                <w:i/>
                <w:iCs/>
                <w:sz w:val="20"/>
                <w:szCs w:val="20"/>
              </w:rPr>
              <w:t>pb</w:t>
            </w:r>
          </w:p>
        </w:tc>
        <w:tc>
          <w:tcPr>
            <w:tcW w:w="482" w:type="pct"/>
          </w:tcPr>
          <w:p w14:paraId="70E87223"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206FA0E7"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950C75A" w14:textId="77777777" w:rsidTr="00593E63">
        <w:tc>
          <w:tcPr>
            <w:tcW w:w="1152" w:type="pct"/>
          </w:tcPr>
          <w:p w14:paraId="441C6A16"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ERCOT345Bus,c</w:t>
            </w:r>
          </w:p>
        </w:tc>
        <w:tc>
          <w:tcPr>
            <w:tcW w:w="482" w:type="pct"/>
          </w:tcPr>
          <w:p w14:paraId="111E9A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5E1F7ED0"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F9360DD" w14:textId="77777777" w:rsidTr="00593E63">
        <w:tc>
          <w:tcPr>
            <w:tcW w:w="1152" w:type="pct"/>
          </w:tcPr>
          <w:p w14:paraId="2AFCC713" w14:textId="77777777" w:rsidR="00282040" w:rsidRPr="00282040" w:rsidRDefault="00282040" w:rsidP="00282040">
            <w:pPr>
              <w:spacing w:after="60"/>
              <w:rPr>
                <w:i/>
                <w:iCs/>
                <w:sz w:val="20"/>
                <w:szCs w:val="20"/>
                <w:vertAlign w:val="subscript"/>
              </w:rPr>
            </w:pPr>
            <w:r w:rsidRPr="00282040">
              <w:rPr>
                <w:i/>
                <w:iCs/>
                <w:sz w:val="20"/>
                <w:szCs w:val="20"/>
              </w:rPr>
              <w:t>hb</w:t>
            </w:r>
          </w:p>
        </w:tc>
        <w:tc>
          <w:tcPr>
            <w:tcW w:w="482" w:type="pct"/>
          </w:tcPr>
          <w:p w14:paraId="3E6DF5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B75C1AA" w14:textId="77777777" w:rsidR="00282040" w:rsidRPr="00282040" w:rsidRDefault="00282040" w:rsidP="00282040">
            <w:pPr>
              <w:spacing w:after="60"/>
              <w:rPr>
                <w:iCs/>
                <w:sz w:val="20"/>
                <w:szCs w:val="20"/>
              </w:rPr>
            </w:pPr>
            <w:r w:rsidRPr="00282040">
              <w:rPr>
                <w:iCs/>
                <w:sz w:val="20"/>
                <w:szCs w:val="20"/>
              </w:rPr>
              <w:t xml:space="preserve">A Hub Bus that is a component of the ERCOT Bus Average 345 kV Hub (ERCOT 345 Bus) with at least one energized power flow bus for the constraint </w:t>
            </w:r>
            <w:r w:rsidRPr="00282040">
              <w:rPr>
                <w:i/>
                <w:iCs/>
                <w:sz w:val="20"/>
                <w:szCs w:val="20"/>
              </w:rPr>
              <w:t>c</w:t>
            </w:r>
            <w:r w:rsidRPr="00282040">
              <w:rPr>
                <w:iCs/>
                <w:sz w:val="20"/>
                <w:szCs w:val="20"/>
              </w:rPr>
              <w:t xml:space="preserve">. The Hub “ERCOT 345 Bus” includes any Hub Bus defined in the Hub “North 345”, “South 345”, “Houston 345” and “West 345”. </w:t>
            </w:r>
          </w:p>
        </w:tc>
      </w:tr>
      <w:tr w:rsidR="00282040" w:rsidRPr="00282040" w14:paraId="71B01F44" w14:textId="77777777" w:rsidTr="00593E63">
        <w:tc>
          <w:tcPr>
            <w:tcW w:w="1152" w:type="pct"/>
          </w:tcPr>
          <w:p w14:paraId="23F7CA6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ERCOT345Bus</w:t>
            </w:r>
          </w:p>
        </w:tc>
        <w:tc>
          <w:tcPr>
            <w:tcW w:w="482" w:type="pct"/>
          </w:tcPr>
          <w:p w14:paraId="741D0CF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9872C03" w14:textId="77777777" w:rsidR="00282040" w:rsidRPr="00282040" w:rsidRDefault="00282040" w:rsidP="00282040">
            <w:pPr>
              <w:spacing w:after="60"/>
              <w:rPr>
                <w:iCs/>
                <w:sz w:val="20"/>
                <w:szCs w:val="20"/>
              </w:rPr>
            </w:pPr>
            <w:r w:rsidRPr="00282040">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282040" w:rsidRPr="00282040" w14:paraId="3A90AD9F" w14:textId="77777777" w:rsidTr="00593E63">
        <w:tc>
          <w:tcPr>
            <w:tcW w:w="1152" w:type="pct"/>
          </w:tcPr>
          <w:p w14:paraId="0CAC6C0B" w14:textId="77777777" w:rsidR="00282040" w:rsidRPr="00282040" w:rsidRDefault="00282040" w:rsidP="00282040">
            <w:pPr>
              <w:spacing w:after="60"/>
              <w:rPr>
                <w:iCs/>
                <w:sz w:val="20"/>
                <w:szCs w:val="20"/>
              </w:rPr>
            </w:pPr>
            <w:r w:rsidRPr="00282040">
              <w:rPr>
                <w:iCs/>
                <w:sz w:val="20"/>
                <w:szCs w:val="20"/>
              </w:rPr>
              <w:lastRenderedPageBreak/>
              <w:t xml:space="preserve">HB </w:t>
            </w:r>
            <w:r w:rsidRPr="00282040">
              <w:rPr>
                <w:i/>
                <w:iCs/>
                <w:sz w:val="20"/>
                <w:szCs w:val="20"/>
                <w:vertAlign w:val="subscript"/>
              </w:rPr>
              <w:t>ERCOT345Bus,c</w:t>
            </w:r>
          </w:p>
        </w:tc>
        <w:tc>
          <w:tcPr>
            <w:tcW w:w="482" w:type="pct"/>
          </w:tcPr>
          <w:p w14:paraId="4DB98AAF"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20A2740" w14:textId="77777777" w:rsidR="00282040" w:rsidRPr="00282040" w:rsidRDefault="00282040" w:rsidP="00282040">
            <w:pPr>
              <w:spacing w:after="60"/>
              <w:rPr>
                <w:iCs/>
                <w:sz w:val="20"/>
                <w:szCs w:val="20"/>
              </w:rPr>
            </w:pPr>
            <w:r w:rsidRPr="00282040">
              <w:rPr>
                <w:iCs/>
                <w:sz w:val="20"/>
                <w:szCs w:val="20"/>
              </w:rPr>
              <w:t xml:space="preserve">The total number of Hub Buses in the ERCOT Bus Average 345 kV Hub (ERCOT 345 Bus) with at least one energized component in each Hub Bus for the constraint </w:t>
            </w:r>
            <w:r w:rsidRPr="00282040">
              <w:rPr>
                <w:i/>
                <w:iCs/>
                <w:sz w:val="20"/>
                <w:szCs w:val="20"/>
              </w:rPr>
              <w:t>c</w:t>
            </w:r>
            <w:r w:rsidRPr="00282040">
              <w:rPr>
                <w:iCs/>
                <w:sz w:val="20"/>
                <w:szCs w:val="20"/>
              </w:rPr>
              <w:t>. The Hub “ERCOT 345 Bus” includes any Hub Bus defined in the Hub “North 345”, “South 345”, “Houston 345” and “West 345”.</w:t>
            </w:r>
          </w:p>
        </w:tc>
      </w:tr>
      <w:tr w:rsidR="00282040" w:rsidRPr="00282040" w14:paraId="6495DAD1" w14:textId="77777777" w:rsidTr="00593E63">
        <w:tc>
          <w:tcPr>
            <w:tcW w:w="1152" w:type="pct"/>
            <w:tcBorders>
              <w:top w:val="single" w:sz="4" w:space="0" w:color="auto"/>
              <w:left w:val="single" w:sz="4" w:space="0" w:color="auto"/>
              <w:bottom w:val="single" w:sz="4" w:space="0" w:color="auto"/>
              <w:right w:val="single" w:sz="4" w:space="0" w:color="auto"/>
            </w:tcBorders>
          </w:tcPr>
          <w:p w14:paraId="5B6191C4" w14:textId="77777777" w:rsidR="00282040" w:rsidRPr="00282040" w:rsidRDefault="00282040" w:rsidP="00282040">
            <w:pPr>
              <w:spacing w:after="60"/>
              <w:rPr>
                <w:i/>
                <w:iCs/>
                <w:sz w:val="20"/>
                <w:szCs w:val="20"/>
              </w:rPr>
            </w:pPr>
            <w:r w:rsidRPr="00282040">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4921E059" w14:textId="77777777" w:rsidR="00282040" w:rsidRPr="00282040" w:rsidRDefault="00282040" w:rsidP="00282040">
            <w:pPr>
              <w:spacing w:after="60"/>
              <w:rPr>
                <w:iCs/>
                <w:sz w:val="20"/>
                <w:szCs w:val="20"/>
              </w:rPr>
            </w:pPr>
            <w:r w:rsidRPr="00282040">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33A88F7F"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3F88267" w14:textId="77777777" w:rsidR="00282040" w:rsidRPr="00282040" w:rsidRDefault="00282040" w:rsidP="00282040">
      <w:pPr>
        <w:spacing w:before="240"/>
        <w:ind w:left="720" w:hanging="720"/>
        <w:rPr>
          <w:iCs/>
          <w:szCs w:val="20"/>
        </w:rPr>
      </w:pPr>
      <w:r w:rsidRPr="00282040" w:rsidDel="009544EE">
        <w:rPr>
          <w:iCs/>
          <w:szCs w:val="20"/>
        </w:rPr>
        <w:t xml:space="preserve"> </w:t>
      </w:r>
      <w:r w:rsidRPr="00282040">
        <w:rPr>
          <w:iCs/>
          <w:szCs w:val="20"/>
        </w:rPr>
        <w:t>(4)</w:t>
      </w:r>
      <w:r w:rsidRPr="00282040">
        <w:rPr>
          <w:iCs/>
          <w:szCs w:val="20"/>
        </w:rPr>
        <w:tab/>
        <w:t>The Real-Time Settlement Point Price of the Hub for a given 15-minute Settlement Interval is calculated as follows:</w:t>
      </w:r>
    </w:p>
    <w:p w14:paraId="4FAF9AA2"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i/>
          <w:vertAlign w:val="subscript"/>
        </w:rPr>
        <w:t xml:space="preserve"> ERCOT345Bus</w:t>
      </w:r>
      <w:r w:rsidRPr="00282040">
        <w:rPr>
          <w:b/>
          <w:bCs/>
        </w:rPr>
        <w:tab/>
        <w:t>=</w:t>
      </w:r>
      <w:r w:rsidRPr="00282040">
        <w:rPr>
          <w:b/>
          <w:bCs/>
        </w:rPr>
        <w:tab/>
        <w:t>Max [-$251, (</w:t>
      </w:r>
      <w:del w:id="650" w:author="ERCOT" w:date="2019-12-20T11:16:00Z">
        <w:r w:rsidRPr="00282040" w:rsidDel="00522E54">
          <w:rPr>
            <w:b/>
            <w:bCs/>
          </w:rPr>
          <w:delText xml:space="preserve">RTRSVPOR + </w:delText>
        </w:r>
      </w:del>
      <w:r w:rsidRPr="00282040">
        <w:rPr>
          <w:b/>
          <w:bCs/>
        </w:rPr>
        <w:t xml:space="preserve">RTRDP + </w:t>
      </w:r>
    </w:p>
    <w:p w14:paraId="1ECC244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1CB28C">
          <v:shape id="_x0000_i1072" type="#_x0000_t75" style="width:14.25pt;height:21.75pt" o:ole="">
            <v:imagedata r:id="rId26" o:title=""/>
          </v:shape>
          <o:OLEObject Type="Embed" ProgID="Equation.3" ShapeID="_x0000_i1072" DrawAspect="Content" ObjectID="_1666765961" r:id="rId67"/>
        </w:object>
      </w:r>
      <w:r w:rsidRPr="00282040">
        <w:rPr>
          <w:b/>
          <w:bCs/>
        </w:rPr>
        <w:t xml:space="preserve">(HUBDF </w:t>
      </w:r>
      <w:r w:rsidRPr="00282040">
        <w:rPr>
          <w:bCs/>
          <w:i/>
          <w:vertAlign w:val="subscript"/>
        </w:rPr>
        <w:t>hb, ERCOT345Bus</w:t>
      </w:r>
      <w:r w:rsidRPr="00282040">
        <w:rPr>
          <w:bCs/>
        </w:rPr>
        <w:t xml:space="preserve"> </w:t>
      </w:r>
      <w:r w:rsidRPr="00282040">
        <w:rPr>
          <w:b/>
          <w:bCs/>
        </w:rPr>
        <w:t>* (</w:t>
      </w:r>
      <w:r w:rsidRPr="00282040">
        <w:rPr>
          <w:b/>
          <w:bCs/>
          <w:position w:val="-22"/>
        </w:rPr>
        <w:object w:dxaOrig="225" w:dyaOrig="450" w14:anchorId="73FAA5BC">
          <v:shape id="_x0000_i1073" type="#_x0000_t75" style="width:14.25pt;height:21.75pt" o:ole="">
            <v:imagedata r:id="rId28" o:title=""/>
          </v:shape>
          <o:OLEObject Type="Embed" ProgID="Equation.3" ShapeID="_x0000_i1073" DrawAspect="Content" ObjectID="_1666765962" r:id="rId68"/>
        </w:object>
      </w:r>
      <w:r w:rsidRPr="00282040">
        <w:rPr>
          <w:b/>
          <w:bCs/>
        </w:rPr>
        <w:t xml:space="preserve">(RTHBP </w:t>
      </w:r>
      <w:r w:rsidRPr="00282040">
        <w:rPr>
          <w:bCs/>
          <w:i/>
          <w:vertAlign w:val="subscript"/>
        </w:rPr>
        <w:t>hb, ERCOT345Bus, y</w:t>
      </w:r>
      <w:r w:rsidRPr="00282040">
        <w:rPr>
          <w:bCs/>
        </w:rPr>
        <w:t xml:space="preserve"> </w:t>
      </w:r>
      <w:r w:rsidRPr="00282040">
        <w:rPr>
          <w:b/>
          <w:bCs/>
        </w:rPr>
        <w:t xml:space="preserve">* TLMP </w:t>
      </w:r>
      <w:r w:rsidRPr="00282040">
        <w:rPr>
          <w:bCs/>
          <w:i/>
          <w:vertAlign w:val="subscript"/>
        </w:rPr>
        <w:t>y</w:t>
      </w:r>
      <w:r w:rsidRPr="00282040">
        <w:rPr>
          <w:b/>
          <w:bCs/>
        </w:rPr>
        <w:t xml:space="preserve">) </w:t>
      </w:r>
      <w:r w:rsidRPr="00282040">
        <w:rPr>
          <w:b/>
          <w:bCs/>
          <w:sz w:val="32"/>
          <w:szCs w:val="32"/>
        </w:rPr>
        <w:t xml:space="preserve">/ </w:t>
      </w:r>
      <w:r w:rsidRPr="00282040">
        <w:rPr>
          <w:b/>
          <w:bCs/>
        </w:rPr>
        <w:t>(</w:t>
      </w:r>
      <w:r w:rsidRPr="00282040">
        <w:rPr>
          <w:b/>
          <w:bCs/>
          <w:position w:val="-22"/>
        </w:rPr>
        <w:object w:dxaOrig="225" w:dyaOrig="450" w14:anchorId="71B50751">
          <v:shape id="_x0000_i1074" type="#_x0000_t75" style="width:14.25pt;height:21.75pt" o:ole="">
            <v:imagedata r:id="rId30" o:title=""/>
          </v:shape>
          <o:OLEObject Type="Embed" ProgID="Equation.3" ShapeID="_x0000_i1074" DrawAspect="Content" ObjectID="_1666765963" r:id="rId69"/>
        </w:object>
      </w:r>
      <w:r w:rsidRPr="00282040">
        <w:rPr>
          <w:b/>
          <w:bCs/>
        </w:rPr>
        <w:t>TLMP</w:t>
      </w:r>
      <w:r w:rsidRPr="00282040">
        <w:rPr>
          <w:bCs/>
        </w:rPr>
        <w:t xml:space="preserve"> </w:t>
      </w:r>
      <w:r w:rsidRPr="00282040">
        <w:rPr>
          <w:bCs/>
          <w:i/>
          <w:vertAlign w:val="subscript"/>
        </w:rPr>
        <w:t>y</w:t>
      </w:r>
      <w:r w:rsidRPr="00282040">
        <w:rPr>
          <w:b/>
          <w:bCs/>
        </w:rPr>
        <w:t>))))], if HB</w:t>
      </w:r>
      <w:r w:rsidRPr="00282040">
        <w:rPr>
          <w:bCs/>
          <w:i/>
          <w:vertAlign w:val="subscript"/>
        </w:rPr>
        <w:t xml:space="preserve"> ERCOT345Bus</w:t>
      </w:r>
      <w:r w:rsidRPr="00282040">
        <w:rPr>
          <w:bCs/>
        </w:rPr>
        <w:t xml:space="preserve"> </w:t>
      </w:r>
      <w:r w:rsidRPr="00282040">
        <w:rPr>
          <w:b/>
          <w:bCs/>
        </w:rPr>
        <w:t>≠0</w:t>
      </w:r>
    </w:p>
    <w:p w14:paraId="18996395"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ERCOT345Bus</w:t>
      </w:r>
      <w:r w:rsidRPr="00282040">
        <w:rPr>
          <w:b/>
          <w:bCs/>
        </w:rPr>
        <w:tab/>
        <w:t>=</w:t>
      </w:r>
      <w:r w:rsidRPr="00282040">
        <w:rPr>
          <w:b/>
          <w:bCs/>
        </w:rPr>
        <w:tab/>
        <w:t>0, if HB</w:t>
      </w:r>
      <w:r w:rsidRPr="00282040">
        <w:rPr>
          <w:b/>
          <w:bCs/>
          <w:vertAlign w:val="subscript"/>
        </w:rPr>
        <w:t xml:space="preserve"> </w:t>
      </w:r>
      <w:r w:rsidRPr="00282040">
        <w:rPr>
          <w:bCs/>
          <w:i/>
          <w:vertAlign w:val="subscript"/>
        </w:rPr>
        <w:t>ERCOT345Bus</w:t>
      </w:r>
      <w:r w:rsidRPr="00282040">
        <w:rPr>
          <w:bCs/>
        </w:rPr>
        <w:t xml:space="preserve"> </w:t>
      </w:r>
      <w:r w:rsidRPr="00282040">
        <w:rPr>
          <w:b/>
          <w:bCs/>
        </w:rPr>
        <w:t>=0</w:t>
      </w:r>
    </w:p>
    <w:p w14:paraId="4F8E1B27" w14:textId="77777777" w:rsidR="00282040" w:rsidRPr="00282040" w:rsidRDefault="00282040" w:rsidP="00282040">
      <w:pPr>
        <w:spacing w:after="240"/>
        <w:rPr>
          <w:iCs/>
          <w:szCs w:val="20"/>
        </w:rPr>
      </w:pPr>
      <w:r w:rsidRPr="00282040">
        <w:rPr>
          <w:iCs/>
          <w:szCs w:val="20"/>
        </w:rPr>
        <w:t>Where:</w:t>
      </w:r>
    </w:p>
    <w:p w14:paraId="19B480B6" w14:textId="77777777" w:rsidR="00282040" w:rsidRPr="00282040" w:rsidDel="00522E54" w:rsidRDefault="00282040" w:rsidP="00282040">
      <w:pPr>
        <w:spacing w:after="240"/>
        <w:ind w:left="2880" w:hanging="2160"/>
        <w:rPr>
          <w:del w:id="651" w:author="ERCOT" w:date="2019-12-20T11:16:00Z"/>
          <w:szCs w:val="20"/>
        </w:rPr>
      </w:pPr>
      <w:del w:id="652" w:author="ERCOT" w:date="2019-12-20T11:16:00Z">
        <w:r w:rsidRPr="00282040" w:rsidDel="00522E54">
          <w:rPr>
            <w:szCs w:val="20"/>
          </w:rPr>
          <w:delText xml:space="preserve">RTRSVPOR </w:delText>
        </w:r>
        <w:r w:rsidRPr="00282040" w:rsidDel="00522E54">
          <w:rPr>
            <w:szCs w:val="20"/>
          </w:rPr>
          <w:tab/>
          <w:delText>=</w:delText>
        </w:r>
        <w:r w:rsidRPr="00282040" w:rsidDel="00522E54">
          <w:rPr>
            <w:szCs w:val="20"/>
          </w:rPr>
          <w:tab/>
        </w:r>
        <w:r w:rsidRPr="00282040" w:rsidDel="00522E54">
          <w:rPr>
            <w:position w:val="-22"/>
            <w:szCs w:val="20"/>
          </w:rPr>
          <w:object w:dxaOrig="225" w:dyaOrig="465" w14:anchorId="48E6AF87">
            <v:shape id="_x0000_i1075" type="#_x0000_t75" style="width:14.25pt;height:21.75pt" o:ole="">
              <v:imagedata r:id="rId32" o:title=""/>
            </v:shape>
            <o:OLEObject Type="Embed" ProgID="Equation.3" ShapeID="_x0000_i1075" DrawAspect="Content" ObjectID="_1666765964" r:id="rId70"/>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3CBA7BEB" w14:textId="794E7043"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           </w:t>
      </w:r>
      <w:r w:rsidRPr="00282040">
        <w:rPr>
          <w:position w:val="-22"/>
          <w:szCs w:val="20"/>
        </w:rPr>
        <w:object w:dxaOrig="225" w:dyaOrig="465" w14:anchorId="54E8A6AF">
          <v:shape id="_x0000_i1076" type="#_x0000_t75" style="width:14.25pt;height:21.75pt" o:ole="">
            <v:imagedata r:id="rId32" o:title=""/>
          </v:shape>
          <o:OLEObject Type="Embed" ProgID="Equation.3" ShapeID="_x0000_i1076" DrawAspect="Content" ObjectID="_1666765965" r:id="rId71"/>
        </w:object>
      </w:r>
      <w:r w:rsidRPr="00282040">
        <w:rPr>
          <w:szCs w:val="20"/>
        </w:rPr>
        <w:t xml:space="preserve">(RNWF </w:t>
      </w:r>
      <w:r w:rsidRPr="00282040">
        <w:rPr>
          <w:i/>
          <w:szCs w:val="20"/>
          <w:vertAlign w:val="subscript"/>
        </w:rPr>
        <w:t>y</w:t>
      </w:r>
      <w:r w:rsidRPr="00282040">
        <w:rPr>
          <w:szCs w:val="20"/>
        </w:rPr>
        <w:t xml:space="preserve"> * RT</w:t>
      </w:r>
      <w:del w:id="653" w:author="ERCOT 081820" w:date="2020-08-16T18:00:00Z">
        <w:r w:rsidR="00D111ED"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5930A9E1"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C4F5CD7">
          <v:shape id="_x0000_i1077" type="#_x0000_t75" style="width:14.25pt;height:21.75pt" o:ole="">
            <v:imagedata r:id="rId32" o:title=""/>
          </v:shape>
          <o:OLEObject Type="Embed" ProgID="Equation.3" ShapeID="_x0000_i1077" DrawAspect="Content" ObjectID="_1666765966" r:id="rId72"/>
        </w:object>
      </w:r>
      <w:r w:rsidRPr="00282040">
        <w:rPr>
          <w:bCs/>
        </w:rPr>
        <w:t xml:space="preserve">TLMP </w:t>
      </w:r>
      <w:r w:rsidRPr="00282040">
        <w:rPr>
          <w:bCs/>
          <w:i/>
          <w:vertAlign w:val="subscript"/>
        </w:rPr>
        <w:t>y</w:t>
      </w:r>
    </w:p>
    <w:p w14:paraId="3AF20FD4"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ERCOT345Bus, y</w:t>
      </w:r>
      <w:r w:rsidRPr="00282040">
        <w:rPr>
          <w:bCs/>
        </w:rPr>
        <w:tab/>
        <w:t>=</w:t>
      </w:r>
      <w:r w:rsidRPr="00282040">
        <w:rPr>
          <w:bCs/>
        </w:rPr>
        <w:tab/>
      </w:r>
      <w:r w:rsidRPr="00282040">
        <w:rPr>
          <w:bCs/>
          <w:position w:val="-20"/>
        </w:rPr>
        <w:object w:dxaOrig="225" w:dyaOrig="420" w14:anchorId="0BA99912">
          <v:shape id="_x0000_i1078" type="#_x0000_t75" style="width:14.25pt;height:21.75pt" o:ole="">
            <v:imagedata r:id="rId36" o:title=""/>
          </v:shape>
          <o:OLEObject Type="Embed" ProgID="Equation.3" ShapeID="_x0000_i1078" DrawAspect="Content" ObjectID="_1666765967" r:id="rId73"/>
        </w:object>
      </w:r>
      <w:r w:rsidRPr="00282040">
        <w:rPr>
          <w:bCs/>
        </w:rPr>
        <w:t xml:space="preserve">(HBDF </w:t>
      </w:r>
      <w:r w:rsidRPr="00282040">
        <w:rPr>
          <w:bCs/>
          <w:i/>
          <w:vertAlign w:val="subscript"/>
        </w:rPr>
        <w:t>b, hb, ERCOT345Bus</w:t>
      </w:r>
      <w:r w:rsidRPr="00282040">
        <w:rPr>
          <w:bCs/>
        </w:rPr>
        <w:t xml:space="preserve"> * RTLMP </w:t>
      </w:r>
      <w:r w:rsidRPr="00282040">
        <w:rPr>
          <w:bCs/>
          <w:i/>
          <w:vertAlign w:val="subscript"/>
        </w:rPr>
        <w:t>b, hb, ERCOT345Bus, y</w:t>
      </w:r>
      <w:r w:rsidRPr="00282040">
        <w:rPr>
          <w:bCs/>
        </w:rPr>
        <w:t>)</w:t>
      </w:r>
    </w:p>
    <w:p w14:paraId="735611DA"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ERCOT345Bus</w:t>
      </w:r>
      <w:r w:rsidRPr="00282040">
        <w:rPr>
          <w:bCs/>
        </w:rPr>
        <w:tab/>
        <w:t>=</w:t>
      </w:r>
      <w:r w:rsidRPr="00282040">
        <w:rPr>
          <w:bCs/>
        </w:rPr>
        <w:tab/>
        <w:t xml:space="preserve">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North345</w:t>
      </w:r>
      <w:r w:rsidRPr="00282040">
        <w:rPr>
          <w:bCs/>
          <w:i/>
        </w:rPr>
        <w:t xml:space="preserve"> </w:t>
      </w:r>
      <w:r w:rsidRPr="00282040">
        <w:rPr>
          <w:bCs/>
        </w:rPr>
        <w:t>+ HB</w:t>
      </w:r>
      <w:r w:rsidRPr="00282040">
        <w:rPr>
          <w:bCs/>
          <w:vertAlign w:val="subscript"/>
        </w:rPr>
        <w:t xml:space="preserve"> </w:t>
      </w:r>
      <w:r w:rsidRPr="00282040">
        <w:rPr>
          <w:bCs/>
          <w:i/>
          <w:vertAlign w:val="subscript"/>
        </w:rPr>
        <w:t>South345</w:t>
      </w:r>
      <w:r w:rsidRPr="00282040">
        <w:rPr>
          <w:bCs/>
        </w:rPr>
        <w:t xml:space="preserve"> + HB</w:t>
      </w:r>
      <w:r w:rsidRPr="00282040">
        <w:rPr>
          <w:bCs/>
          <w:vertAlign w:val="subscript"/>
        </w:rPr>
        <w:t xml:space="preserve"> </w:t>
      </w:r>
      <w:r w:rsidRPr="00282040">
        <w:rPr>
          <w:bCs/>
          <w:i/>
          <w:vertAlign w:val="subscript"/>
        </w:rPr>
        <w:t>Houston345</w:t>
      </w:r>
      <w:r w:rsidRPr="00282040">
        <w:rPr>
          <w:bCs/>
        </w:rPr>
        <w:t xml:space="preserve"> + HB</w:t>
      </w:r>
      <w:r w:rsidRPr="00282040">
        <w:rPr>
          <w:bCs/>
          <w:vertAlign w:val="subscript"/>
        </w:rPr>
        <w:t xml:space="preserve"> </w:t>
      </w:r>
      <w:r w:rsidRPr="00282040">
        <w:rPr>
          <w:bCs/>
          <w:i/>
          <w:vertAlign w:val="subscript"/>
        </w:rPr>
        <w:t>West345</w:t>
      </w:r>
      <w:r w:rsidRPr="00282040">
        <w:rPr>
          <w:bCs/>
        </w:rPr>
        <w:t>)</w:t>
      </w:r>
    </w:p>
    <w:p w14:paraId="47F7D03B" w14:textId="77777777" w:rsidR="00282040" w:rsidRPr="00282040" w:rsidRDefault="00282040" w:rsidP="00282040">
      <w:pPr>
        <w:ind w:firstLine="720"/>
        <w:rPr>
          <w:szCs w:val="20"/>
        </w:rPr>
      </w:pPr>
      <w:r w:rsidRPr="00282040">
        <w:rPr>
          <w:szCs w:val="20"/>
        </w:rPr>
        <w:t xml:space="preserve">If Electrical Bus </w:t>
      </w:r>
      <w:r w:rsidRPr="00282040">
        <w:rPr>
          <w:i/>
          <w:szCs w:val="20"/>
        </w:rPr>
        <w:t>b</w:t>
      </w:r>
      <w:r w:rsidRPr="00282040">
        <w:rPr>
          <w:szCs w:val="20"/>
        </w:rPr>
        <w:t xml:space="preserve"> is a component of “North 345”</w:t>
      </w:r>
    </w:p>
    <w:p w14:paraId="08FC40FA" w14:textId="77777777" w:rsidR="00282040" w:rsidRPr="00282040" w:rsidRDefault="00282040" w:rsidP="00282040">
      <w:pPr>
        <w:rPr>
          <w:szCs w:val="20"/>
        </w:rPr>
      </w:pP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North345</w:t>
      </w:r>
      <w:r w:rsidRPr="00282040">
        <w:rPr>
          <w:szCs w:val="20"/>
        </w:rPr>
        <w:t>=0, 0, 1</w:t>
      </w:r>
      <w:r w:rsidRPr="00282040">
        <w:rPr>
          <w:b/>
          <w:sz w:val="32"/>
          <w:szCs w:val="32"/>
        </w:rPr>
        <w:t xml:space="preserve"> / </w:t>
      </w:r>
      <w:r w:rsidRPr="00282040">
        <w:rPr>
          <w:szCs w:val="20"/>
        </w:rPr>
        <w:t xml:space="preserve">B </w:t>
      </w:r>
      <w:r w:rsidRPr="00282040">
        <w:rPr>
          <w:i/>
          <w:szCs w:val="20"/>
          <w:vertAlign w:val="subscript"/>
        </w:rPr>
        <w:t>hb, North345</w:t>
      </w:r>
      <w:r w:rsidRPr="00282040">
        <w:rPr>
          <w:szCs w:val="20"/>
        </w:rPr>
        <w:t>)</w:t>
      </w:r>
    </w:p>
    <w:p w14:paraId="50556C9E" w14:textId="77777777" w:rsidR="00282040" w:rsidRPr="00282040" w:rsidRDefault="00282040" w:rsidP="00282040">
      <w:pPr>
        <w:ind w:firstLine="720"/>
        <w:rPr>
          <w:szCs w:val="20"/>
        </w:rPr>
      </w:pPr>
      <w:r w:rsidRPr="00282040">
        <w:rPr>
          <w:szCs w:val="20"/>
        </w:rPr>
        <w:t>Otherwise</w:t>
      </w:r>
    </w:p>
    <w:p w14:paraId="7834D345" w14:textId="77777777" w:rsidR="00282040" w:rsidRPr="00282040" w:rsidRDefault="00282040" w:rsidP="00282040">
      <w:pPr>
        <w:rPr>
          <w:szCs w:val="20"/>
        </w:rPr>
      </w:pP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“South 345”</w:t>
      </w:r>
    </w:p>
    <w:p w14:paraId="1D99F129"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South345</w:t>
      </w:r>
      <w:r w:rsidRPr="00282040">
        <w:rPr>
          <w:szCs w:val="20"/>
        </w:rPr>
        <w:t>=0, 0, 1</w:t>
      </w:r>
      <w:r w:rsidRPr="00282040">
        <w:rPr>
          <w:b/>
          <w:sz w:val="32"/>
          <w:szCs w:val="32"/>
        </w:rPr>
        <w:t xml:space="preserve"> /</w:t>
      </w:r>
      <w:r w:rsidRPr="00282040">
        <w:rPr>
          <w:szCs w:val="20"/>
        </w:rPr>
        <w:t xml:space="preserve"> B </w:t>
      </w:r>
      <w:r w:rsidRPr="00282040">
        <w:rPr>
          <w:i/>
          <w:szCs w:val="20"/>
          <w:vertAlign w:val="subscript"/>
        </w:rPr>
        <w:t>hb, South345</w:t>
      </w:r>
      <w:r w:rsidRPr="00282040">
        <w:rPr>
          <w:szCs w:val="20"/>
        </w:rPr>
        <w:t>)</w:t>
      </w:r>
    </w:p>
    <w:p w14:paraId="35C5655F" w14:textId="77777777" w:rsidR="00282040" w:rsidRPr="00282040" w:rsidRDefault="00282040" w:rsidP="00282040">
      <w:pPr>
        <w:ind w:left="720" w:firstLine="720"/>
        <w:rPr>
          <w:szCs w:val="20"/>
        </w:rPr>
      </w:pPr>
      <w:r w:rsidRPr="00282040">
        <w:rPr>
          <w:szCs w:val="20"/>
        </w:rPr>
        <w:t>Otherwise</w:t>
      </w:r>
    </w:p>
    <w:p w14:paraId="70CEBF2E"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“Houston 345”</w:t>
      </w:r>
    </w:p>
    <w:p w14:paraId="46894777"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Houston345</w:t>
      </w:r>
      <w:r w:rsidRPr="00282040">
        <w:rPr>
          <w:szCs w:val="20"/>
        </w:rPr>
        <w:t>=0, 0, 1</w:t>
      </w:r>
      <w:r w:rsidRPr="00282040">
        <w:rPr>
          <w:b/>
          <w:sz w:val="32"/>
          <w:szCs w:val="32"/>
        </w:rPr>
        <w:t xml:space="preserve"> / </w:t>
      </w:r>
      <w:r w:rsidRPr="00282040">
        <w:rPr>
          <w:szCs w:val="20"/>
        </w:rPr>
        <w:t xml:space="preserve">B </w:t>
      </w:r>
      <w:r w:rsidRPr="00282040">
        <w:rPr>
          <w:i/>
          <w:szCs w:val="20"/>
          <w:vertAlign w:val="subscript"/>
        </w:rPr>
        <w:t>hb, Houston345</w:t>
      </w:r>
      <w:r w:rsidRPr="00282040">
        <w:rPr>
          <w:szCs w:val="20"/>
        </w:rPr>
        <w:t>)</w:t>
      </w:r>
    </w:p>
    <w:p w14:paraId="1B876E88" w14:textId="77777777" w:rsidR="00282040" w:rsidRPr="00282040" w:rsidRDefault="00282040" w:rsidP="00282040">
      <w:pPr>
        <w:ind w:left="1440" w:firstLine="720"/>
        <w:rPr>
          <w:szCs w:val="20"/>
        </w:rPr>
      </w:pPr>
      <w:r w:rsidRPr="00282040">
        <w:rPr>
          <w:szCs w:val="20"/>
        </w:rPr>
        <w:t>Otherwise</w:t>
      </w:r>
    </w:p>
    <w:p w14:paraId="35A82A21"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West345</w:t>
      </w:r>
      <w:r w:rsidRPr="00282040">
        <w:rPr>
          <w:szCs w:val="20"/>
        </w:rPr>
        <w:t xml:space="preserve">=0, 0, 1 </w:t>
      </w:r>
      <w:r w:rsidRPr="00282040">
        <w:rPr>
          <w:b/>
          <w:sz w:val="32"/>
          <w:szCs w:val="32"/>
        </w:rPr>
        <w:t>/</w:t>
      </w:r>
      <w:r w:rsidRPr="00282040">
        <w:rPr>
          <w:szCs w:val="20"/>
        </w:rPr>
        <w:t xml:space="preserve"> B </w:t>
      </w:r>
      <w:r w:rsidRPr="00282040">
        <w:rPr>
          <w:i/>
          <w:szCs w:val="20"/>
          <w:vertAlign w:val="subscript"/>
        </w:rPr>
        <w:t>hb, West345</w:t>
      </w:r>
      <w:r w:rsidRPr="00282040">
        <w:rPr>
          <w:szCs w:val="20"/>
        </w:rPr>
        <w:t>)</w:t>
      </w:r>
    </w:p>
    <w:p w14:paraId="0F64FBD9" w14:textId="77777777" w:rsidR="00282040" w:rsidRPr="00282040" w:rsidRDefault="00282040" w:rsidP="00282040">
      <w:pPr>
        <w:rPr>
          <w:szCs w:val="20"/>
        </w:rPr>
      </w:pPr>
    </w:p>
    <w:p w14:paraId="301E6EBA" w14:textId="77777777" w:rsidR="00282040" w:rsidRPr="00282040" w:rsidRDefault="00282040" w:rsidP="00282040">
      <w:pPr>
        <w:rPr>
          <w:szCs w:val="20"/>
        </w:rPr>
      </w:pPr>
      <w:r w:rsidRPr="00282040">
        <w:rPr>
          <w:szCs w:val="20"/>
        </w:rP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282040" w:rsidRPr="00282040" w14:paraId="2E4AB8BA" w14:textId="77777777" w:rsidTr="00593E63">
        <w:trPr>
          <w:tblHeader/>
        </w:trPr>
        <w:tc>
          <w:tcPr>
            <w:tcW w:w="1188" w:type="pct"/>
          </w:tcPr>
          <w:p w14:paraId="1A8AA692"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424F013" w14:textId="77777777" w:rsidR="00282040" w:rsidRPr="00282040" w:rsidRDefault="00282040" w:rsidP="00282040">
            <w:pPr>
              <w:spacing w:after="120"/>
              <w:rPr>
                <w:b/>
                <w:iCs/>
                <w:sz w:val="20"/>
                <w:szCs w:val="20"/>
              </w:rPr>
            </w:pPr>
            <w:r w:rsidRPr="00282040">
              <w:rPr>
                <w:b/>
                <w:iCs/>
                <w:sz w:val="20"/>
                <w:szCs w:val="20"/>
              </w:rPr>
              <w:t>Unit</w:t>
            </w:r>
          </w:p>
        </w:tc>
        <w:tc>
          <w:tcPr>
            <w:tcW w:w="3356" w:type="pct"/>
          </w:tcPr>
          <w:p w14:paraId="281AFC38"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FB84318" w14:textId="77777777" w:rsidTr="00593E63">
        <w:tc>
          <w:tcPr>
            <w:tcW w:w="1188" w:type="pct"/>
          </w:tcPr>
          <w:p w14:paraId="039D7CE2"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ERCOT345Bus</w:t>
            </w:r>
          </w:p>
        </w:tc>
        <w:tc>
          <w:tcPr>
            <w:tcW w:w="456" w:type="pct"/>
          </w:tcPr>
          <w:p w14:paraId="4BCC9E40"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03DFE747"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4756D29" w14:textId="63BB8BED" w:rsidTr="00593E63">
        <w:trPr>
          <w:del w:id="654" w:author="ERCOT" w:date="2020-02-04T08:34:00Z"/>
        </w:trPr>
        <w:tc>
          <w:tcPr>
            <w:tcW w:w="1188" w:type="pct"/>
          </w:tcPr>
          <w:p w14:paraId="1AF2C151" w14:textId="528040B3" w:rsidR="00282040" w:rsidRPr="00282040" w:rsidDel="00F22695" w:rsidRDefault="00282040" w:rsidP="00282040">
            <w:pPr>
              <w:spacing w:after="60"/>
              <w:rPr>
                <w:del w:id="655" w:author="ERCOT" w:date="2020-02-04T08:34:00Z"/>
                <w:iCs/>
                <w:sz w:val="20"/>
                <w:szCs w:val="20"/>
              </w:rPr>
            </w:pPr>
            <w:del w:id="656" w:author="ERCOT" w:date="2020-02-04T08:34:00Z">
              <w:r w:rsidRPr="00282040" w:rsidDel="00F22695">
                <w:rPr>
                  <w:iCs/>
                  <w:sz w:val="20"/>
                  <w:szCs w:val="20"/>
                </w:rPr>
                <w:delText>RTRSVPOR</w:delText>
              </w:r>
            </w:del>
          </w:p>
        </w:tc>
        <w:tc>
          <w:tcPr>
            <w:tcW w:w="456" w:type="pct"/>
          </w:tcPr>
          <w:p w14:paraId="6DEF12D8" w14:textId="123450C6" w:rsidR="00282040" w:rsidRPr="00282040" w:rsidDel="00F22695" w:rsidRDefault="00282040" w:rsidP="00282040">
            <w:pPr>
              <w:spacing w:after="60"/>
              <w:rPr>
                <w:del w:id="657" w:author="ERCOT" w:date="2020-02-04T08:34:00Z"/>
                <w:iCs/>
                <w:sz w:val="20"/>
                <w:szCs w:val="20"/>
              </w:rPr>
            </w:pPr>
            <w:del w:id="658" w:author="ERCOT" w:date="2020-02-04T08:34:00Z">
              <w:r w:rsidRPr="00282040" w:rsidDel="00F22695">
                <w:rPr>
                  <w:iCs/>
                  <w:sz w:val="20"/>
                  <w:szCs w:val="20"/>
                </w:rPr>
                <w:delText>$/MWh</w:delText>
              </w:r>
            </w:del>
          </w:p>
        </w:tc>
        <w:tc>
          <w:tcPr>
            <w:tcW w:w="3356" w:type="pct"/>
          </w:tcPr>
          <w:p w14:paraId="07B2E12F" w14:textId="683F6967" w:rsidR="00282040" w:rsidRPr="00282040" w:rsidDel="00F22695" w:rsidRDefault="00282040" w:rsidP="00282040">
            <w:pPr>
              <w:spacing w:after="60"/>
              <w:rPr>
                <w:del w:id="659" w:author="ERCOT" w:date="2020-02-04T08:34:00Z"/>
                <w:i/>
                <w:iCs/>
                <w:sz w:val="20"/>
                <w:szCs w:val="20"/>
              </w:rPr>
            </w:pPr>
            <w:del w:id="660" w:author="ERCOT" w:date="2020-02-04T08:34: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CFF34BF" w14:textId="0E8DCCB3" w:rsidTr="00593E63">
        <w:trPr>
          <w:del w:id="661" w:author="ERCOT" w:date="2020-02-04T08:34:00Z"/>
        </w:trPr>
        <w:tc>
          <w:tcPr>
            <w:tcW w:w="1188" w:type="pct"/>
          </w:tcPr>
          <w:p w14:paraId="57E9BAB9" w14:textId="07E4FF0F" w:rsidR="00282040" w:rsidRPr="00282040" w:rsidDel="00F22695" w:rsidRDefault="00282040" w:rsidP="00282040">
            <w:pPr>
              <w:spacing w:after="60"/>
              <w:rPr>
                <w:del w:id="662" w:author="ERCOT" w:date="2020-02-04T08:34:00Z"/>
                <w:iCs/>
                <w:sz w:val="20"/>
                <w:szCs w:val="20"/>
              </w:rPr>
            </w:pPr>
            <w:del w:id="663" w:author="ERCOT" w:date="2020-02-04T08:34: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3CAD3CB9" w14:textId="2E96145F" w:rsidR="00282040" w:rsidRPr="00282040" w:rsidDel="00F22695" w:rsidRDefault="00282040" w:rsidP="00282040">
            <w:pPr>
              <w:spacing w:after="60"/>
              <w:rPr>
                <w:del w:id="664" w:author="ERCOT" w:date="2020-02-04T08:34:00Z"/>
                <w:iCs/>
                <w:sz w:val="20"/>
                <w:szCs w:val="20"/>
              </w:rPr>
            </w:pPr>
            <w:del w:id="665" w:author="ERCOT" w:date="2020-02-04T08:34:00Z">
              <w:r w:rsidRPr="00282040" w:rsidDel="00F22695">
                <w:rPr>
                  <w:iCs/>
                  <w:sz w:val="20"/>
                  <w:szCs w:val="20"/>
                </w:rPr>
                <w:delText>$/MWh</w:delText>
              </w:r>
            </w:del>
          </w:p>
        </w:tc>
        <w:tc>
          <w:tcPr>
            <w:tcW w:w="3356" w:type="pct"/>
          </w:tcPr>
          <w:p w14:paraId="5CFF662A" w14:textId="6E174A64" w:rsidR="00282040" w:rsidRPr="00282040" w:rsidDel="00F22695" w:rsidRDefault="00282040" w:rsidP="00282040">
            <w:pPr>
              <w:spacing w:after="60"/>
              <w:rPr>
                <w:del w:id="666" w:author="ERCOT" w:date="2020-02-04T08:34:00Z"/>
                <w:i/>
                <w:iCs/>
                <w:sz w:val="20"/>
                <w:szCs w:val="20"/>
              </w:rPr>
            </w:pPr>
            <w:del w:id="667" w:author="ERCOT" w:date="2020-02-04T08:34: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03B1771A" w14:textId="77777777" w:rsidTr="00593E63">
        <w:tc>
          <w:tcPr>
            <w:tcW w:w="1188" w:type="pct"/>
          </w:tcPr>
          <w:p w14:paraId="759754E8" w14:textId="58569566" w:rsidR="00D111ED" w:rsidRPr="00282040" w:rsidRDefault="00D111ED" w:rsidP="00D111ED">
            <w:pPr>
              <w:spacing w:after="60"/>
              <w:rPr>
                <w:iCs/>
                <w:sz w:val="20"/>
                <w:szCs w:val="20"/>
              </w:rPr>
            </w:pPr>
            <w:r w:rsidRPr="00282040">
              <w:rPr>
                <w:iCs/>
                <w:sz w:val="20"/>
                <w:szCs w:val="20"/>
              </w:rPr>
              <w:t>RTRDP</w:t>
            </w:r>
          </w:p>
        </w:tc>
        <w:tc>
          <w:tcPr>
            <w:tcW w:w="456" w:type="pct"/>
          </w:tcPr>
          <w:p w14:paraId="49A13A19" w14:textId="14EDF42D" w:rsidR="00D111ED" w:rsidRPr="00282040" w:rsidRDefault="00D111ED" w:rsidP="00D111ED">
            <w:pPr>
              <w:spacing w:after="60"/>
              <w:rPr>
                <w:iCs/>
                <w:sz w:val="20"/>
                <w:szCs w:val="20"/>
              </w:rPr>
            </w:pPr>
            <w:r w:rsidRPr="00282040">
              <w:rPr>
                <w:iCs/>
                <w:sz w:val="20"/>
                <w:szCs w:val="20"/>
              </w:rPr>
              <w:t>$/MWh</w:t>
            </w:r>
          </w:p>
        </w:tc>
        <w:tc>
          <w:tcPr>
            <w:tcW w:w="3356" w:type="pct"/>
          </w:tcPr>
          <w:p w14:paraId="493EA7A0" w14:textId="35DD11A8" w:rsidR="00D111ED" w:rsidRPr="00282040" w:rsidRDefault="00D111ED" w:rsidP="00D111ED">
            <w:pPr>
              <w:spacing w:after="60"/>
              <w:rPr>
                <w:i/>
                <w:iCs/>
                <w:sz w:val="20"/>
                <w:szCs w:val="20"/>
              </w:rPr>
            </w:pPr>
            <w:r w:rsidRPr="00282040">
              <w:rPr>
                <w:i/>
                <w:iCs/>
                <w:sz w:val="20"/>
                <w:szCs w:val="20"/>
              </w:rPr>
              <w:t xml:space="preserve">Real-Time </w:t>
            </w:r>
            <w:del w:id="668" w:author="ERCOT 081820" w:date="2020-08-16T18:11:00Z">
              <w:r w:rsidRPr="00282040" w:rsidDel="007C2304">
                <w:rPr>
                  <w:i/>
                  <w:iCs/>
                  <w:sz w:val="20"/>
                  <w:szCs w:val="20"/>
                </w:rPr>
                <w:delText xml:space="preserve">On-Line </w:delText>
              </w:r>
            </w:del>
            <w:r w:rsidRPr="00282040">
              <w:rPr>
                <w:i/>
                <w:iCs/>
                <w:sz w:val="20"/>
                <w:szCs w:val="20"/>
              </w:rPr>
              <w:t>Reliability Deployment Price</w:t>
            </w:r>
            <w:ins w:id="669" w:author="ERCOT 081820" w:date="2020-08-16T18:11:00Z">
              <w:r w:rsidR="007C2304">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670" w:author="ERCOT 081820" w:date="2020-08-16T18:15:00Z">
              <w:r w:rsidRPr="00282040" w:rsidDel="00AD3CF2">
                <w:rPr>
                  <w:iCs/>
                  <w:sz w:val="20"/>
                  <w:szCs w:val="20"/>
                </w:rPr>
                <w:delText xml:space="preserve">On-Line </w:delText>
              </w:r>
            </w:del>
            <w:r w:rsidRPr="00282040">
              <w:rPr>
                <w:iCs/>
                <w:sz w:val="20"/>
                <w:szCs w:val="20"/>
              </w:rPr>
              <w:t>Reliability Deployment Price Adder</w:t>
            </w:r>
            <w:ins w:id="671" w:author="ERCOT 081820" w:date="2020-08-16T18:11:00Z">
              <w:r w:rsidR="007C2304">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58BA019B" w14:textId="77777777" w:rsidTr="00593E63">
        <w:tc>
          <w:tcPr>
            <w:tcW w:w="1188" w:type="pct"/>
          </w:tcPr>
          <w:p w14:paraId="4A32C8FB" w14:textId="50C67BF7" w:rsidR="00D111ED" w:rsidRPr="00282040" w:rsidRDefault="00D111ED" w:rsidP="00D111ED">
            <w:pPr>
              <w:spacing w:after="60"/>
              <w:rPr>
                <w:iCs/>
                <w:sz w:val="20"/>
                <w:szCs w:val="20"/>
              </w:rPr>
            </w:pPr>
            <w:r w:rsidRPr="00282040">
              <w:rPr>
                <w:iCs/>
                <w:sz w:val="20"/>
                <w:szCs w:val="20"/>
              </w:rPr>
              <w:t>RT</w:t>
            </w:r>
            <w:del w:id="672" w:author="ERCOT 081820" w:date="2020-08-16T18:00: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1955294A" w14:textId="1FA78CB3" w:rsidR="00D111ED" w:rsidRPr="00282040" w:rsidRDefault="00D111ED" w:rsidP="00D111ED">
            <w:pPr>
              <w:spacing w:after="60"/>
              <w:rPr>
                <w:iCs/>
                <w:sz w:val="20"/>
                <w:szCs w:val="20"/>
              </w:rPr>
            </w:pPr>
            <w:r w:rsidRPr="00282040">
              <w:rPr>
                <w:iCs/>
                <w:sz w:val="20"/>
                <w:szCs w:val="20"/>
              </w:rPr>
              <w:t>$/MWh</w:t>
            </w:r>
          </w:p>
        </w:tc>
        <w:tc>
          <w:tcPr>
            <w:tcW w:w="3356" w:type="pct"/>
          </w:tcPr>
          <w:p w14:paraId="731DC922" w14:textId="123066DE" w:rsidR="00D111ED" w:rsidRPr="00282040" w:rsidRDefault="00D111ED" w:rsidP="007C2304">
            <w:pPr>
              <w:spacing w:after="60"/>
              <w:rPr>
                <w:i/>
                <w:iCs/>
                <w:sz w:val="20"/>
                <w:szCs w:val="20"/>
              </w:rPr>
            </w:pPr>
            <w:r w:rsidRPr="00282040">
              <w:rPr>
                <w:i/>
                <w:iCs/>
                <w:sz w:val="20"/>
                <w:szCs w:val="20"/>
              </w:rPr>
              <w:t xml:space="preserve">Real-Time </w:t>
            </w:r>
            <w:del w:id="673" w:author="ERCOT 081820" w:date="2020-08-16T18:15:00Z">
              <w:r w:rsidRPr="00282040" w:rsidDel="00AD3CF2">
                <w:rPr>
                  <w:i/>
                  <w:iCs/>
                  <w:sz w:val="20"/>
                  <w:szCs w:val="20"/>
                </w:rPr>
                <w:delText xml:space="preserve">On-Line </w:delText>
              </w:r>
            </w:del>
            <w:r w:rsidRPr="00282040">
              <w:rPr>
                <w:i/>
                <w:iCs/>
                <w:sz w:val="20"/>
                <w:szCs w:val="20"/>
              </w:rPr>
              <w:t>Reliability Deployment Price Adder</w:t>
            </w:r>
            <w:ins w:id="674" w:author="ERCOT 081820" w:date="2020-08-16T18:11:00Z">
              <w:r w:rsidR="007C2304">
                <w:rPr>
                  <w:i/>
                  <w:iCs/>
                  <w:sz w:val="20"/>
                  <w:szCs w:val="20"/>
                </w:rPr>
                <w:t xml:space="preserve"> for Energy</w:t>
              </w:r>
            </w:ins>
            <w:r w:rsidRPr="00282040">
              <w:rPr>
                <w:iCs/>
                <w:sz w:val="20"/>
                <w:szCs w:val="20"/>
              </w:rPr>
              <w:sym w:font="Symbol" w:char="F0BE"/>
            </w:r>
            <w:r w:rsidRPr="00282040">
              <w:rPr>
                <w:iCs/>
                <w:sz w:val="20"/>
                <w:szCs w:val="20"/>
              </w:rPr>
              <w:t xml:space="preserve">The Real-Time </w:t>
            </w:r>
            <w:del w:id="675" w:author="ERCOT 081820" w:date="2020-08-16T18:11:00Z">
              <w:r w:rsidRPr="00282040" w:rsidDel="007C2304">
                <w:rPr>
                  <w:iCs/>
                  <w:sz w:val="20"/>
                  <w:szCs w:val="20"/>
                </w:rPr>
                <w:delText>p</w:delText>
              </w:r>
            </w:del>
            <w:ins w:id="676" w:author="ERCOT 081820" w:date="2020-08-16T18:11:00Z">
              <w:r w:rsidR="007C2304">
                <w:rPr>
                  <w:iCs/>
                  <w:sz w:val="20"/>
                  <w:szCs w:val="20"/>
                </w:rPr>
                <w:t>P</w:t>
              </w:r>
            </w:ins>
            <w:r w:rsidRPr="00282040">
              <w:rPr>
                <w:iCs/>
                <w:sz w:val="20"/>
                <w:szCs w:val="20"/>
              </w:rPr>
              <w:t xml:space="preserve">rice </w:t>
            </w:r>
            <w:del w:id="677" w:author="ERCOT 081820" w:date="2020-08-16T18:11:00Z">
              <w:r w:rsidRPr="00282040" w:rsidDel="007C2304">
                <w:rPr>
                  <w:iCs/>
                  <w:sz w:val="20"/>
                  <w:szCs w:val="20"/>
                </w:rPr>
                <w:delText>a</w:delText>
              </w:r>
            </w:del>
            <w:ins w:id="678" w:author="ERCOT 081820" w:date="2020-08-16T18:11:00Z">
              <w:r w:rsidR="007C2304">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192F2524" w14:textId="77777777" w:rsidTr="00593E63">
        <w:tc>
          <w:tcPr>
            <w:tcW w:w="1188" w:type="pct"/>
          </w:tcPr>
          <w:p w14:paraId="72DC72A5"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E270DE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0B4CB7AD"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63F637CC" w14:textId="77777777" w:rsidTr="00593E63">
        <w:tc>
          <w:tcPr>
            <w:tcW w:w="1188" w:type="pct"/>
          </w:tcPr>
          <w:p w14:paraId="40B09FE2"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ERCOT345Bus, y</w:t>
            </w:r>
          </w:p>
        </w:tc>
        <w:tc>
          <w:tcPr>
            <w:tcW w:w="456" w:type="pct"/>
          </w:tcPr>
          <w:p w14:paraId="52F277B8"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3AE7A6C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081D9325" w14:textId="77777777" w:rsidTr="00593E63">
        <w:tc>
          <w:tcPr>
            <w:tcW w:w="1188" w:type="pct"/>
          </w:tcPr>
          <w:p w14:paraId="77C77196"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ERCOT345Bus, y</w:t>
            </w:r>
          </w:p>
        </w:tc>
        <w:tc>
          <w:tcPr>
            <w:tcW w:w="456" w:type="pct"/>
          </w:tcPr>
          <w:p w14:paraId="395D7796"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51C1852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D42876C" w14:textId="77777777" w:rsidTr="00593E63">
        <w:tc>
          <w:tcPr>
            <w:tcW w:w="1188" w:type="pct"/>
          </w:tcPr>
          <w:p w14:paraId="71A2967B"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Pr>
          <w:p w14:paraId="0573D4B0" w14:textId="77777777" w:rsidR="00282040" w:rsidRPr="00282040" w:rsidRDefault="00282040" w:rsidP="00282040">
            <w:pPr>
              <w:spacing w:after="60"/>
              <w:rPr>
                <w:sz w:val="20"/>
                <w:szCs w:val="20"/>
              </w:rPr>
            </w:pPr>
            <w:r w:rsidRPr="00282040">
              <w:rPr>
                <w:iCs/>
                <w:sz w:val="20"/>
                <w:szCs w:val="20"/>
              </w:rPr>
              <w:t>second</w:t>
            </w:r>
          </w:p>
        </w:tc>
        <w:tc>
          <w:tcPr>
            <w:tcW w:w="3356" w:type="pct"/>
          </w:tcPr>
          <w:p w14:paraId="47B31BE9"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0F5E2887" w14:textId="77777777" w:rsidTr="00593E63">
        <w:tc>
          <w:tcPr>
            <w:tcW w:w="1188" w:type="pct"/>
          </w:tcPr>
          <w:p w14:paraId="3C52028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ERCOT345Bus</w:t>
            </w:r>
          </w:p>
        </w:tc>
        <w:tc>
          <w:tcPr>
            <w:tcW w:w="456" w:type="pct"/>
          </w:tcPr>
          <w:p w14:paraId="31384CD6"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7E88C60"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19099FF6" w14:textId="77777777" w:rsidTr="00593E63">
        <w:tc>
          <w:tcPr>
            <w:tcW w:w="1188" w:type="pct"/>
          </w:tcPr>
          <w:p w14:paraId="2A457ADE"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ERCOT345Bus</w:t>
            </w:r>
          </w:p>
        </w:tc>
        <w:tc>
          <w:tcPr>
            <w:tcW w:w="456" w:type="pct"/>
          </w:tcPr>
          <w:p w14:paraId="4687567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10DC9F5"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52431EDB" w14:textId="77777777" w:rsidTr="00593E63">
        <w:tc>
          <w:tcPr>
            <w:tcW w:w="1188" w:type="pct"/>
          </w:tcPr>
          <w:p w14:paraId="214A5FAF"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3D4582B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EB43432"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5C956FF9" w14:textId="77777777" w:rsidTr="00593E63">
        <w:tc>
          <w:tcPr>
            <w:tcW w:w="1188" w:type="pct"/>
          </w:tcPr>
          <w:p w14:paraId="74039657"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48AB7F31"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763B50BE"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61C289D8" w14:textId="77777777" w:rsidTr="00593E63">
        <w:tc>
          <w:tcPr>
            <w:tcW w:w="1188" w:type="pct"/>
          </w:tcPr>
          <w:p w14:paraId="6BF59379"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North345</w:t>
            </w:r>
          </w:p>
        </w:tc>
        <w:tc>
          <w:tcPr>
            <w:tcW w:w="456" w:type="pct"/>
          </w:tcPr>
          <w:p w14:paraId="47277800"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0337955"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“North 345.”</w:t>
            </w:r>
          </w:p>
        </w:tc>
      </w:tr>
      <w:tr w:rsidR="00282040" w:rsidRPr="00282040" w14:paraId="23AA5FB2" w14:textId="77777777" w:rsidTr="00593E63">
        <w:tc>
          <w:tcPr>
            <w:tcW w:w="1188" w:type="pct"/>
          </w:tcPr>
          <w:p w14:paraId="7F2F06BF"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South345</w:t>
            </w:r>
          </w:p>
        </w:tc>
        <w:tc>
          <w:tcPr>
            <w:tcW w:w="456" w:type="pct"/>
          </w:tcPr>
          <w:p w14:paraId="4A22C11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3255E12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“South 345.”</w:t>
            </w:r>
          </w:p>
        </w:tc>
      </w:tr>
      <w:tr w:rsidR="00282040" w:rsidRPr="00282040" w14:paraId="092D7247" w14:textId="77777777" w:rsidTr="00593E63">
        <w:tc>
          <w:tcPr>
            <w:tcW w:w="1188" w:type="pct"/>
          </w:tcPr>
          <w:p w14:paraId="5A25E5B0"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Houston345</w:t>
            </w:r>
          </w:p>
        </w:tc>
        <w:tc>
          <w:tcPr>
            <w:tcW w:w="456" w:type="pct"/>
          </w:tcPr>
          <w:p w14:paraId="7AE9695A"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77B886C"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“Houston 345.”</w:t>
            </w:r>
          </w:p>
        </w:tc>
      </w:tr>
      <w:tr w:rsidR="00282040" w:rsidRPr="00282040" w14:paraId="44D9BA1D" w14:textId="77777777" w:rsidTr="00593E63">
        <w:tc>
          <w:tcPr>
            <w:tcW w:w="1188" w:type="pct"/>
          </w:tcPr>
          <w:p w14:paraId="2F85B582"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West345</w:t>
            </w:r>
          </w:p>
        </w:tc>
        <w:tc>
          <w:tcPr>
            <w:tcW w:w="456" w:type="pct"/>
          </w:tcPr>
          <w:p w14:paraId="3790FA0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FD54C37"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“West 345.”</w:t>
            </w:r>
          </w:p>
        </w:tc>
      </w:tr>
      <w:tr w:rsidR="00282040" w:rsidRPr="00282040" w14:paraId="2D732603" w14:textId="77777777" w:rsidTr="00593E63">
        <w:tc>
          <w:tcPr>
            <w:tcW w:w="1188" w:type="pct"/>
          </w:tcPr>
          <w:p w14:paraId="6FC5C618"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114D859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60A1FC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391B57F" w14:textId="77777777" w:rsidTr="00593E63">
        <w:tc>
          <w:tcPr>
            <w:tcW w:w="1188" w:type="pct"/>
          </w:tcPr>
          <w:p w14:paraId="35860474"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56" w:type="pct"/>
          </w:tcPr>
          <w:p w14:paraId="716594EE"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10F508A" w14:textId="77777777" w:rsidR="00282040" w:rsidRPr="00282040" w:rsidRDefault="00282040" w:rsidP="00282040">
            <w:pPr>
              <w:spacing w:after="60"/>
              <w:rPr>
                <w:iCs/>
                <w:sz w:val="20"/>
                <w:szCs w:val="20"/>
              </w:rPr>
            </w:pPr>
            <w:r w:rsidRPr="00282040">
              <w:rPr>
                <w:iCs/>
                <w:sz w:val="20"/>
                <w:szCs w:val="20"/>
              </w:rPr>
              <w:t>The total number of Hub Buses in “North 345.”</w:t>
            </w:r>
          </w:p>
        </w:tc>
      </w:tr>
      <w:tr w:rsidR="00282040" w:rsidRPr="00282040" w14:paraId="4582075E" w14:textId="77777777" w:rsidTr="00593E63">
        <w:tc>
          <w:tcPr>
            <w:tcW w:w="1188" w:type="pct"/>
          </w:tcPr>
          <w:p w14:paraId="27EC8A2D"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56" w:type="pct"/>
          </w:tcPr>
          <w:p w14:paraId="387DAD4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86E2B5A" w14:textId="77777777" w:rsidR="00282040" w:rsidRPr="00282040" w:rsidRDefault="00282040" w:rsidP="00282040">
            <w:pPr>
              <w:spacing w:after="60"/>
              <w:rPr>
                <w:iCs/>
                <w:sz w:val="20"/>
                <w:szCs w:val="20"/>
              </w:rPr>
            </w:pPr>
            <w:r w:rsidRPr="00282040">
              <w:rPr>
                <w:iCs/>
                <w:sz w:val="20"/>
                <w:szCs w:val="20"/>
              </w:rPr>
              <w:t>The total number of Hub Buses in “South 345.”</w:t>
            </w:r>
          </w:p>
        </w:tc>
      </w:tr>
      <w:tr w:rsidR="00282040" w:rsidRPr="00282040" w14:paraId="20601C5E" w14:textId="77777777" w:rsidTr="00593E63">
        <w:tc>
          <w:tcPr>
            <w:tcW w:w="1188" w:type="pct"/>
          </w:tcPr>
          <w:p w14:paraId="28617B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3ED1EC6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16679F8A" w14:textId="77777777" w:rsidR="00282040" w:rsidRPr="00282040" w:rsidRDefault="00282040" w:rsidP="00282040">
            <w:pPr>
              <w:spacing w:after="60"/>
              <w:rPr>
                <w:iCs/>
                <w:sz w:val="20"/>
                <w:szCs w:val="20"/>
              </w:rPr>
            </w:pPr>
            <w:r w:rsidRPr="00282040">
              <w:rPr>
                <w:iCs/>
                <w:sz w:val="20"/>
                <w:szCs w:val="20"/>
              </w:rPr>
              <w:t>The total number of Hub Buses in “Houston 345.”</w:t>
            </w:r>
          </w:p>
        </w:tc>
      </w:tr>
      <w:tr w:rsidR="00282040" w:rsidRPr="00282040" w14:paraId="65F06B77" w14:textId="77777777" w:rsidTr="00593E63">
        <w:tc>
          <w:tcPr>
            <w:tcW w:w="1188" w:type="pct"/>
          </w:tcPr>
          <w:p w14:paraId="222D1492"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367AF76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6715C58" w14:textId="77777777" w:rsidR="00282040" w:rsidRPr="00282040" w:rsidRDefault="00282040" w:rsidP="00282040">
            <w:pPr>
              <w:spacing w:after="60"/>
              <w:rPr>
                <w:iCs/>
                <w:sz w:val="20"/>
                <w:szCs w:val="20"/>
              </w:rPr>
            </w:pPr>
            <w:r w:rsidRPr="00282040">
              <w:rPr>
                <w:iCs/>
                <w:sz w:val="20"/>
                <w:szCs w:val="20"/>
              </w:rPr>
              <w:t>The total number of Hub Buses in “West 345.”</w:t>
            </w:r>
          </w:p>
        </w:tc>
      </w:tr>
    </w:tbl>
    <w:p w14:paraId="03118114" w14:textId="77777777" w:rsidR="00282040" w:rsidRPr="00282040" w:rsidRDefault="00282040" w:rsidP="00282040">
      <w:pPr>
        <w:spacing w:before="240" w:after="240"/>
        <w:ind w:left="907" w:hanging="907"/>
        <w:outlineLvl w:val="2"/>
        <w:rPr>
          <w:b/>
          <w:i/>
          <w:iCs/>
          <w:szCs w:val="20"/>
        </w:rPr>
      </w:pPr>
      <w:bookmarkStart w:id="679" w:name="_Toc400526127"/>
      <w:bookmarkStart w:id="680" w:name="_Toc405534445"/>
      <w:bookmarkStart w:id="681" w:name="_Toc406570458"/>
      <w:bookmarkStart w:id="682" w:name="_Toc410910610"/>
      <w:bookmarkStart w:id="683" w:name="_Toc411841038"/>
      <w:bookmarkStart w:id="684" w:name="_Toc422147000"/>
      <w:bookmarkStart w:id="685" w:name="_Toc433020596"/>
      <w:bookmarkStart w:id="686" w:name="_Toc437262037"/>
      <w:bookmarkStart w:id="687" w:name="_Toc478375212"/>
      <w:bookmarkStart w:id="688" w:name="_Toc17706329"/>
      <w:commentRangeStart w:id="689"/>
      <w:r w:rsidRPr="00282040">
        <w:rPr>
          <w:b/>
          <w:i/>
          <w:iCs/>
          <w:szCs w:val="20"/>
        </w:rPr>
        <w:lastRenderedPageBreak/>
        <w:t>3.6.1</w:t>
      </w:r>
      <w:commentRangeEnd w:id="689"/>
      <w:r w:rsidR="00F22695">
        <w:rPr>
          <w:rStyle w:val="CommentReference"/>
        </w:rPr>
        <w:commentReference w:id="689"/>
      </w:r>
      <w:r w:rsidRPr="00282040">
        <w:rPr>
          <w:b/>
          <w:i/>
          <w:iCs/>
          <w:szCs w:val="20"/>
        </w:rPr>
        <w:tab/>
        <w:t>Load Resource Participation</w:t>
      </w:r>
      <w:bookmarkEnd w:id="679"/>
      <w:bookmarkEnd w:id="680"/>
      <w:bookmarkEnd w:id="681"/>
      <w:bookmarkEnd w:id="682"/>
      <w:bookmarkEnd w:id="683"/>
      <w:bookmarkEnd w:id="684"/>
      <w:bookmarkEnd w:id="685"/>
      <w:bookmarkEnd w:id="686"/>
      <w:bookmarkEnd w:id="687"/>
      <w:bookmarkEnd w:id="688"/>
    </w:p>
    <w:p w14:paraId="5191836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A Load Resource may participate by providing: </w:t>
      </w:r>
    </w:p>
    <w:p w14:paraId="5669F309" w14:textId="77777777" w:rsidR="00282040" w:rsidRPr="00282040" w:rsidRDefault="00282040" w:rsidP="00282040">
      <w:pPr>
        <w:spacing w:after="240"/>
        <w:ind w:left="1440" w:hanging="720"/>
        <w:rPr>
          <w:szCs w:val="20"/>
        </w:rPr>
      </w:pPr>
      <w:r w:rsidRPr="00282040">
        <w:rPr>
          <w:szCs w:val="20"/>
        </w:rPr>
        <w:t>(a)</w:t>
      </w:r>
      <w:r w:rsidRPr="00282040">
        <w:rPr>
          <w:szCs w:val="20"/>
        </w:rPr>
        <w:tab/>
        <w:t>Ancillary Service:</w:t>
      </w:r>
    </w:p>
    <w:p w14:paraId="399D8619" w14:textId="77777777" w:rsidR="00282040" w:rsidRPr="00282040" w:rsidRDefault="00282040" w:rsidP="00282040">
      <w:pPr>
        <w:spacing w:after="240"/>
        <w:ind w:left="2160" w:hanging="720"/>
        <w:rPr>
          <w:szCs w:val="20"/>
        </w:rPr>
      </w:pPr>
      <w:r w:rsidRPr="00282040">
        <w:rPr>
          <w:szCs w:val="20"/>
        </w:rPr>
        <w:t>(i)</w:t>
      </w:r>
      <w:r w:rsidRPr="00282040">
        <w:rPr>
          <w:szCs w:val="20"/>
        </w:rPr>
        <w:tab/>
        <w:t>Regulation Up (Reg-Up) Service as a Controllable Load Resource capable of providing Primary Frequency Response;</w:t>
      </w:r>
    </w:p>
    <w:p w14:paraId="6B2E4126" w14:textId="77777777" w:rsidR="00282040" w:rsidRPr="00282040" w:rsidRDefault="00282040" w:rsidP="00282040">
      <w:pPr>
        <w:spacing w:after="240"/>
        <w:ind w:left="2160" w:hanging="720"/>
        <w:rPr>
          <w:szCs w:val="20"/>
        </w:rPr>
      </w:pPr>
      <w:r w:rsidRPr="00282040">
        <w:rPr>
          <w:szCs w:val="20"/>
        </w:rPr>
        <w:t>(ii)</w:t>
      </w:r>
      <w:r w:rsidRPr="00282040">
        <w:rPr>
          <w:szCs w:val="20"/>
        </w:rPr>
        <w:tab/>
        <w:t>Regulation Down (Reg-Down) Service as a Controllable Load Resource capable of providing Primary Frequency Response;</w:t>
      </w:r>
    </w:p>
    <w:p w14:paraId="6886475D" w14:textId="77777777" w:rsidR="00282040" w:rsidRPr="00282040" w:rsidRDefault="00282040" w:rsidP="00282040">
      <w:pPr>
        <w:spacing w:after="240"/>
        <w:ind w:left="2160" w:hanging="720"/>
        <w:rPr>
          <w:szCs w:val="20"/>
        </w:rPr>
      </w:pPr>
      <w:r w:rsidRPr="00282040">
        <w:rPr>
          <w:szCs w:val="20"/>
        </w:rPr>
        <w:t>(iii)</w:t>
      </w:r>
      <w:r w:rsidRPr="0028204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230ACBDA"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026C9EAB" w14:textId="77777777" w:rsidR="00282040" w:rsidRPr="00282040" w:rsidRDefault="00282040" w:rsidP="00282040">
            <w:pPr>
              <w:spacing w:before="120" w:after="240"/>
              <w:rPr>
                <w:b/>
                <w:i/>
                <w:szCs w:val="20"/>
              </w:rPr>
            </w:pPr>
            <w:r w:rsidRPr="00282040">
              <w:rPr>
                <w:b/>
                <w:i/>
                <w:szCs w:val="20"/>
              </w:rPr>
              <w:t>[NPRR863:  Insert paragraph (iv) below upon system implementation and renumber accordingly:]</w:t>
            </w:r>
          </w:p>
          <w:p w14:paraId="1C0FBE78" w14:textId="77777777" w:rsidR="00282040" w:rsidRPr="00282040" w:rsidRDefault="00282040" w:rsidP="00282040">
            <w:pPr>
              <w:spacing w:after="240"/>
              <w:ind w:left="2160" w:hanging="720"/>
              <w:rPr>
                <w:szCs w:val="20"/>
              </w:rPr>
            </w:pPr>
            <w:r w:rsidRPr="00282040">
              <w:rPr>
                <w:szCs w:val="20"/>
              </w:rPr>
              <w:t>(iv)</w:t>
            </w:r>
            <w:r w:rsidRPr="0028204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703B34E5" w14:textId="77777777" w:rsidR="00282040" w:rsidRPr="00282040" w:rsidRDefault="00282040" w:rsidP="00282040">
      <w:pPr>
        <w:spacing w:before="240" w:after="240"/>
        <w:ind w:left="2160" w:hanging="720"/>
        <w:rPr>
          <w:szCs w:val="20"/>
        </w:rPr>
      </w:pPr>
      <w:r w:rsidRPr="00282040">
        <w:rPr>
          <w:szCs w:val="20"/>
        </w:rPr>
        <w:t>(iv)</w:t>
      </w:r>
      <w:r w:rsidRPr="00282040">
        <w:rPr>
          <w:szCs w:val="20"/>
        </w:rPr>
        <w:tab/>
        <w:t xml:space="preserve">Non-Spinning Reserve (Non-Spin) Service as a Controllable Load Resource qualified for SCED Dispatch; </w:t>
      </w:r>
    </w:p>
    <w:p w14:paraId="2A693911"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Energy in the form of Demand response from a Controllable Load Resource in Real-Time via SCED; </w:t>
      </w:r>
    </w:p>
    <w:p w14:paraId="21BF0F07" w14:textId="2947294B" w:rsidR="00282040" w:rsidRPr="00282040" w:rsidRDefault="00282040" w:rsidP="00282040">
      <w:pPr>
        <w:spacing w:after="240"/>
        <w:ind w:left="1440" w:hanging="720"/>
        <w:rPr>
          <w:szCs w:val="20"/>
        </w:rPr>
      </w:pPr>
      <w:r w:rsidRPr="00282040">
        <w:rPr>
          <w:szCs w:val="20"/>
        </w:rPr>
        <w:t>(c)</w:t>
      </w:r>
      <w:r w:rsidRPr="00282040">
        <w:rPr>
          <w:szCs w:val="20"/>
        </w:rPr>
        <w:tab/>
        <w:t xml:space="preserve">Emergency Response Service (ERS) for hours in which the Load Resource </w:t>
      </w:r>
      <w:ins w:id="690" w:author="ERCOT" w:date="2020-01-30T08:29:00Z">
        <w:r w:rsidR="00B42606">
          <w:rPr>
            <w:szCs w:val="20"/>
          </w:rPr>
          <w:t xml:space="preserve">has a </w:t>
        </w:r>
      </w:ins>
      <w:ins w:id="691" w:author="ERCOT" w:date="2020-02-04T08:38:00Z">
        <w:r w:rsidR="00F22695">
          <w:rPr>
            <w:szCs w:val="20"/>
          </w:rPr>
          <w:t>Resource S</w:t>
        </w:r>
      </w:ins>
      <w:ins w:id="692" w:author="ERCOT" w:date="2020-01-30T08:29:00Z">
        <w:r w:rsidR="00B42606">
          <w:rPr>
            <w:szCs w:val="20"/>
          </w:rPr>
          <w:t>tatus of OUTL</w:t>
        </w:r>
      </w:ins>
      <w:del w:id="693" w:author="ERCOT" w:date="2020-01-30T08:29:00Z">
        <w:r w:rsidRPr="00282040" w:rsidDel="00B42606">
          <w:rPr>
            <w:szCs w:val="20"/>
          </w:rPr>
          <w:delText>does not have an</w:delText>
        </w:r>
      </w:del>
      <w:del w:id="694" w:author="ERCOT" w:date="2020-01-30T08:30:00Z">
        <w:r w:rsidRPr="00282040" w:rsidDel="00B42606">
          <w:rPr>
            <w:szCs w:val="20"/>
          </w:rPr>
          <w:delText xml:space="preserve"> </w:delText>
        </w:r>
      </w:del>
      <w:del w:id="695" w:author="ERCOT" w:date="2020-01-30T14:11:00Z">
        <w:r w:rsidRPr="00282040" w:rsidDel="0052158D">
          <w:rPr>
            <w:szCs w:val="20"/>
          </w:rPr>
          <w:delText>Ancillary Service</w:delText>
        </w:r>
      </w:del>
      <w:del w:id="696" w:author="ERCOT" w:date="2020-01-30T08:30:00Z">
        <w:r w:rsidRPr="00282040" w:rsidDel="00B42606">
          <w:rPr>
            <w:szCs w:val="20"/>
          </w:rPr>
          <w:delText xml:space="preserve"> </w:delText>
        </w:r>
      </w:del>
      <w:del w:id="697" w:author="ERCOT" w:date="2020-01-02T15:36:00Z">
        <w:r w:rsidRPr="00282040" w:rsidDel="005F6844">
          <w:rPr>
            <w:szCs w:val="20"/>
          </w:rPr>
          <w:delText>Resource Responsibility</w:delText>
        </w:r>
      </w:del>
      <w:r w:rsidRPr="00282040">
        <w:rPr>
          <w:szCs w:val="20"/>
        </w:rPr>
        <w:t>; and</w:t>
      </w:r>
    </w:p>
    <w:p w14:paraId="39B04ED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Voluntary Load response in Real-Time. </w:t>
      </w:r>
    </w:p>
    <w:p w14:paraId="3BCC888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Except for voluntary Load response and ERS, loads participating in any ERCOT market must be registered as a Load Resource and are subject to qualification testing administered by ERCOT.  </w:t>
      </w:r>
    </w:p>
    <w:p w14:paraId="309DC23D" w14:textId="77777777" w:rsidR="00282040" w:rsidRPr="00282040" w:rsidRDefault="00282040" w:rsidP="00282040">
      <w:pPr>
        <w:spacing w:after="240"/>
        <w:ind w:left="720" w:hanging="720"/>
        <w:rPr>
          <w:szCs w:val="20"/>
        </w:rPr>
      </w:pPr>
      <w:r w:rsidRPr="00282040">
        <w:rPr>
          <w:szCs w:val="20"/>
        </w:rPr>
        <w:t>(3)</w:t>
      </w:r>
      <w:r w:rsidRPr="00282040">
        <w:rPr>
          <w:szCs w:val="20"/>
        </w:rPr>
        <w:tab/>
        <w:t>All ERCOT Settlements resulting from Load Resource participation are made only with the Qualified Scheduling Entity (QSE) representing the Load Resource.</w:t>
      </w:r>
    </w:p>
    <w:p w14:paraId="2F315DED" w14:textId="77777777" w:rsidR="00282040" w:rsidRPr="00282040" w:rsidRDefault="00282040" w:rsidP="00282040">
      <w:pPr>
        <w:spacing w:after="240"/>
        <w:ind w:left="720" w:hanging="720"/>
        <w:rPr>
          <w:szCs w:val="20"/>
        </w:rPr>
      </w:pPr>
      <w:r w:rsidRPr="00282040">
        <w:rPr>
          <w:szCs w:val="20"/>
        </w:rPr>
        <w:t>(4)</w:t>
      </w:r>
      <w:r w:rsidRPr="00282040">
        <w:rPr>
          <w:szCs w:val="20"/>
        </w:rPr>
        <w:tab/>
        <w:t xml:space="preserve">A QSE representing a Load Resource and submitting a bid to buy for participation in SCED, as described in Section 6.4.3.1, RTM Energy Bids, must represent the Load Serving Entity (LSE) serving the Load of the Load Resource.  If the Load Resource is an </w:t>
      </w:r>
      <w:r w:rsidRPr="00282040">
        <w:rPr>
          <w:szCs w:val="20"/>
        </w:rPr>
        <w:lastRenderedPageBreak/>
        <w:t>Aggregate Load Resource (ALR), the QSE must represent the LSE serving the Load of all sites within the ALR.</w:t>
      </w:r>
    </w:p>
    <w:p w14:paraId="13ED16AE"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77A2" w14:paraId="0FA053CF" w14:textId="77777777" w:rsidTr="00027B7A">
        <w:tc>
          <w:tcPr>
            <w:tcW w:w="9350" w:type="dxa"/>
            <w:tcBorders>
              <w:top w:val="single" w:sz="4" w:space="0" w:color="auto"/>
              <w:left w:val="single" w:sz="4" w:space="0" w:color="auto"/>
              <w:bottom w:val="single" w:sz="4" w:space="0" w:color="auto"/>
              <w:right w:val="single" w:sz="4" w:space="0" w:color="auto"/>
            </w:tcBorders>
            <w:shd w:val="clear" w:color="auto" w:fill="D9D9D9"/>
          </w:tcPr>
          <w:p w14:paraId="088AB03B" w14:textId="77777777" w:rsidR="00D177A2" w:rsidRDefault="00D177A2" w:rsidP="00027B7A">
            <w:pPr>
              <w:spacing w:before="120" w:after="240"/>
              <w:rPr>
                <w:b/>
                <w:i/>
              </w:rPr>
            </w:pPr>
            <w:bookmarkStart w:id="698" w:name="_Toc400526128"/>
            <w:bookmarkStart w:id="699" w:name="_Toc405534446"/>
            <w:bookmarkStart w:id="700" w:name="_Toc406570459"/>
            <w:bookmarkStart w:id="701" w:name="_Toc410910611"/>
            <w:bookmarkStart w:id="702" w:name="_Toc411841039"/>
            <w:bookmarkStart w:id="703" w:name="_Toc422147001"/>
            <w:bookmarkStart w:id="704" w:name="_Toc433020597"/>
            <w:bookmarkStart w:id="705"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4B978A45" w14:textId="77777777" w:rsidR="00D177A2" w:rsidRPr="007322C2" w:rsidRDefault="00D177A2" w:rsidP="00027B7A">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098BD2ED" w14:textId="064FE3B9" w:rsidR="00282040" w:rsidRDefault="00282040" w:rsidP="00D177A2">
      <w:pPr>
        <w:spacing w:before="240" w:after="240"/>
        <w:ind w:left="720" w:hanging="720"/>
        <w:rPr>
          <w:szCs w:val="20"/>
        </w:rPr>
      </w:pPr>
      <w:r w:rsidRPr="00282040">
        <w:rPr>
          <w:szCs w:val="20"/>
        </w:rPr>
        <w:t>(6)</w:t>
      </w:r>
      <w:r w:rsidRPr="00282040">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1862" w14:paraId="2FD53EFC"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014ADB8C" w14:textId="77777777" w:rsidR="003C1862" w:rsidRPr="002A760C" w:rsidRDefault="003C1862" w:rsidP="00F97E1D">
            <w:pPr>
              <w:spacing w:before="120" w:after="240"/>
              <w:rPr>
                <w:b/>
                <w:i/>
              </w:rPr>
            </w:pPr>
            <w:r>
              <w:rPr>
                <w:b/>
                <w:i/>
              </w:rPr>
              <w:t>[NPRR1000</w:t>
            </w:r>
            <w:r w:rsidRPr="004B0726">
              <w:rPr>
                <w:b/>
                <w:i/>
              </w:rPr>
              <w:t xml:space="preserve">: </w:t>
            </w:r>
            <w:r>
              <w:rPr>
                <w:b/>
                <w:i/>
              </w:rPr>
              <w:t xml:space="preserve"> Delete paragraph (6) above upon system implementation.</w:t>
            </w:r>
            <w:r w:rsidRPr="004B0726">
              <w:rPr>
                <w:b/>
                <w:i/>
              </w:rPr>
              <w:t>]</w:t>
            </w:r>
          </w:p>
        </w:tc>
      </w:tr>
    </w:tbl>
    <w:p w14:paraId="51A98ADC" w14:textId="77777777" w:rsidR="00282040" w:rsidRPr="00282040" w:rsidRDefault="00282040" w:rsidP="003C1862">
      <w:pPr>
        <w:keepNext/>
        <w:tabs>
          <w:tab w:val="left" w:pos="1008"/>
        </w:tabs>
        <w:spacing w:before="480" w:after="240"/>
        <w:outlineLvl w:val="2"/>
        <w:rPr>
          <w:b/>
          <w:bCs/>
          <w:i/>
          <w:szCs w:val="20"/>
        </w:rPr>
      </w:pPr>
      <w:bookmarkStart w:id="706" w:name="_Toc400526136"/>
      <w:bookmarkStart w:id="707" w:name="_Toc405534454"/>
      <w:bookmarkStart w:id="708" w:name="_Toc406570467"/>
      <w:bookmarkStart w:id="709" w:name="_Toc410910619"/>
      <w:bookmarkStart w:id="710" w:name="_Toc411841047"/>
      <w:bookmarkStart w:id="711" w:name="_Toc422147009"/>
      <w:bookmarkStart w:id="712" w:name="_Toc433020605"/>
      <w:bookmarkStart w:id="713" w:name="_Toc437262046"/>
      <w:bookmarkStart w:id="714" w:name="_Toc478375221"/>
      <w:bookmarkStart w:id="715" w:name="_Toc17706338"/>
      <w:bookmarkEnd w:id="698"/>
      <w:bookmarkEnd w:id="699"/>
      <w:bookmarkEnd w:id="700"/>
      <w:bookmarkEnd w:id="701"/>
      <w:bookmarkEnd w:id="702"/>
      <w:bookmarkEnd w:id="703"/>
      <w:bookmarkEnd w:id="704"/>
      <w:bookmarkEnd w:id="705"/>
      <w:r w:rsidRPr="00282040">
        <w:rPr>
          <w:b/>
          <w:bCs/>
          <w:i/>
          <w:szCs w:val="20"/>
        </w:rPr>
        <w:t>3.8.1</w:t>
      </w:r>
      <w:r w:rsidRPr="00282040">
        <w:rPr>
          <w:b/>
          <w:bCs/>
          <w:i/>
          <w:szCs w:val="20"/>
        </w:rPr>
        <w:tab/>
      </w:r>
      <w:commentRangeStart w:id="716"/>
      <w:r w:rsidRPr="00282040">
        <w:rPr>
          <w:b/>
          <w:bCs/>
          <w:i/>
          <w:szCs w:val="20"/>
        </w:rPr>
        <w:t>Split Generation Resources</w:t>
      </w:r>
      <w:bookmarkEnd w:id="706"/>
      <w:bookmarkEnd w:id="707"/>
      <w:bookmarkEnd w:id="708"/>
      <w:bookmarkEnd w:id="709"/>
      <w:bookmarkEnd w:id="710"/>
      <w:bookmarkEnd w:id="711"/>
      <w:bookmarkEnd w:id="712"/>
      <w:bookmarkEnd w:id="713"/>
      <w:bookmarkEnd w:id="714"/>
      <w:bookmarkEnd w:id="715"/>
      <w:commentRangeEnd w:id="716"/>
      <w:r w:rsidR="00F30AF9">
        <w:rPr>
          <w:rStyle w:val="CommentReference"/>
        </w:rPr>
        <w:commentReference w:id="716"/>
      </w:r>
    </w:p>
    <w:p w14:paraId="7040EF6A"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1862" w14:paraId="61DF82FC"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05F52523" w14:textId="77777777" w:rsidR="003C1862" w:rsidRDefault="003C1862" w:rsidP="00F97E1D">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289E7447" w14:textId="77777777" w:rsidR="003C1862" w:rsidRPr="00B3048F" w:rsidRDefault="003C1862" w:rsidP="00F97E1D">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062D9904" w14:textId="5C1DE1C9" w:rsidR="00282040" w:rsidRPr="00282040" w:rsidRDefault="00282040" w:rsidP="003C1862">
      <w:pPr>
        <w:spacing w:before="240" w:after="240"/>
        <w:ind w:left="720" w:hanging="720"/>
        <w:rPr>
          <w:iCs/>
          <w:szCs w:val="20"/>
        </w:rPr>
      </w:pPr>
      <w:r w:rsidRPr="00282040">
        <w:rPr>
          <w:iCs/>
          <w:szCs w:val="20"/>
        </w:rPr>
        <w:t>(2)</w:t>
      </w:r>
      <w:r w:rsidRPr="00282040">
        <w:rPr>
          <w:iCs/>
          <w:szCs w:val="20"/>
        </w:rPr>
        <w:tab/>
        <w:t xml:space="preserve">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w:t>
      </w:r>
      <w:r w:rsidRPr="00282040">
        <w:rPr>
          <w:iCs/>
          <w:szCs w:val="20"/>
        </w:rPr>
        <w:lastRenderedPageBreak/>
        <w:t>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1E53EA53"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14512AA7" w14:textId="77777777" w:rsidR="00282040" w:rsidRPr="00282040" w:rsidRDefault="00282040" w:rsidP="00282040">
      <w:pPr>
        <w:spacing w:after="240"/>
        <w:ind w:left="720" w:hanging="720"/>
        <w:rPr>
          <w:szCs w:val="20"/>
        </w:rPr>
      </w:pPr>
      <w:r w:rsidRPr="00282040">
        <w:rPr>
          <w:iCs/>
          <w:szCs w:val="20"/>
        </w:rPr>
        <w:t>(4)</w:t>
      </w:r>
      <w:r w:rsidRPr="00282040">
        <w:rPr>
          <w:iCs/>
          <w:szCs w:val="20"/>
        </w:rPr>
        <w:tab/>
      </w:r>
      <w:r w:rsidRPr="00282040">
        <w:rPr>
          <w:szCs w:val="20"/>
        </w:rPr>
        <w:t xml:space="preserve">The Master QSE shall: </w:t>
      </w:r>
    </w:p>
    <w:p w14:paraId="08DDFA80"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Serve as the Single Point of Contact for the Generation Resource, as required by Section 3.1.4.1, Single Point of Contact; </w:t>
      </w:r>
    </w:p>
    <w:p w14:paraId="46DFABF5"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Provide real-time telemetry for the total Generation Resource, as specified in Section 6.5.5.2, Operational Data Requirements; and </w:t>
      </w:r>
    </w:p>
    <w:p w14:paraId="0DD4BD55" w14:textId="77777777" w:rsidR="00282040" w:rsidRPr="00282040" w:rsidRDefault="00282040" w:rsidP="00282040">
      <w:pPr>
        <w:spacing w:after="240"/>
        <w:ind w:left="1440" w:hanging="720"/>
        <w:rPr>
          <w:iCs/>
          <w:szCs w:val="20"/>
        </w:rPr>
      </w:pPr>
      <w:r w:rsidRPr="00282040">
        <w:rPr>
          <w:szCs w:val="20"/>
        </w:rPr>
        <w:t>(c)</w:t>
      </w:r>
      <w:r w:rsidRPr="00282040">
        <w:rPr>
          <w:szCs w:val="20"/>
        </w:rPr>
        <w:tab/>
        <w:t xml:space="preserve">Receive Verbal Dispatch Instructions (VDIs) from ERCOT, as specified in Section 6.5.7.8, Dispatch Procedures.  </w:t>
      </w:r>
    </w:p>
    <w:p w14:paraId="35702BDD"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2B4F89CA"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565CF52"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DCF347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Each QSE representing a Split Generation Resource shall update its individual Resource Status appropriately.</w:t>
      </w:r>
    </w:p>
    <w:p w14:paraId="211C6B23" w14:textId="2A07E66F" w:rsidR="00282040" w:rsidRPr="00282040" w:rsidRDefault="00282040" w:rsidP="00282040">
      <w:pPr>
        <w:spacing w:after="240"/>
        <w:ind w:left="720" w:hanging="720"/>
        <w:rPr>
          <w:iCs/>
          <w:szCs w:val="20"/>
        </w:rPr>
      </w:pPr>
      <w:r w:rsidRPr="00282040">
        <w:rPr>
          <w:iCs/>
          <w:szCs w:val="20"/>
        </w:rPr>
        <w:t>(7)</w:t>
      </w:r>
      <w:r w:rsidRPr="00282040">
        <w:rPr>
          <w:iCs/>
          <w:szCs w:val="20"/>
        </w:rPr>
        <w:tab/>
        <w:t>Each QSE representing a Split Generation Resource may independently submit Energy Offer Curves</w:t>
      </w:r>
      <w:ins w:id="717" w:author="ERCOT" w:date="2019-12-20T11:22:00Z">
        <w:r w:rsidR="00CA7C6A">
          <w:rPr>
            <w:iCs/>
            <w:szCs w:val="20"/>
          </w:rPr>
          <w:t>, Ancillary Service Offers,</w:t>
        </w:r>
      </w:ins>
      <w:r w:rsidRPr="00282040">
        <w:rPr>
          <w:iCs/>
          <w:szCs w:val="20"/>
        </w:rPr>
        <w:t xml:space="preserve"> and Three-Part Supply Offers.  ERCOT shall treat each Split Generation Resource offer as a separate offer, except that all Split Generation Resources in a single Generation Resource must be committed or decommitted together. </w:t>
      </w:r>
    </w:p>
    <w:p w14:paraId="5A46D024" w14:textId="77777777" w:rsidR="00282040" w:rsidRPr="00282040" w:rsidRDefault="00282040" w:rsidP="00282040">
      <w:pPr>
        <w:spacing w:after="240"/>
        <w:ind w:left="720" w:hanging="720"/>
        <w:rPr>
          <w:iCs/>
          <w:szCs w:val="20"/>
        </w:rPr>
      </w:pPr>
      <w:r w:rsidRPr="00282040">
        <w:rPr>
          <w:iCs/>
          <w:szCs w:val="20"/>
        </w:rPr>
        <w:lastRenderedPageBreak/>
        <w:t>(8)</w:t>
      </w:r>
      <w:r w:rsidRPr="00282040">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9ABD848" w14:textId="77777777" w:rsidR="00282040" w:rsidRPr="00282040" w:rsidRDefault="00282040" w:rsidP="00282040">
      <w:pPr>
        <w:keepNext/>
        <w:tabs>
          <w:tab w:val="left" w:pos="1080"/>
        </w:tabs>
        <w:spacing w:before="240" w:after="240"/>
        <w:ind w:left="1080" w:hanging="1080"/>
        <w:outlineLvl w:val="2"/>
        <w:rPr>
          <w:b/>
          <w:bCs/>
          <w:i/>
          <w:iCs/>
          <w:szCs w:val="20"/>
        </w:rPr>
      </w:pPr>
      <w:bookmarkStart w:id="718" w:name="_Toc400526137"/>
      <w:bookmarkStart w:id="719" w:name="_Toc405534455"/>
      <w:bookmarkStart w:id="720" w:name="_Toc406570468"/>
      <w:bookmarkStart w:id="721" w:name="_Toc410910620"/>
      <w:bookmarkStart w:id="722" w:name="_Toc411841048"/>
      <w:bookmarkStart w:id="723" w:name="_Toc422147010"/>
      <w:bookmarkStart w:id="724" w:name="_Toc433020606"/>
      <w:bookmarkStart w:id="725" w:name="_Toc437262047"/>
      <w:bookmarkStart w:id="726" w:name="_Toc478375222"/>
      <w:bookmarkStart w:id="727" w:name="_Toc17706339"/>
      <w:r w:rsidRPr="00282040">
        <w:rPr>
          <w:b/>
          <w:bCs/>
          <w:i/>
          <w:iCs/>
          <w:szCs w:val="20"/>
        </w:rPr>
        <w:t>3.8.2</w:t>
      </w:r>
      <w:r w:rsidRPr="00282040">
        <w:rPr>
          <w:b/>
          <w:bCs/>
          <w:i/>
          <w:iCs/>
          <w:szCs w:val="20"/>
        </w:rPr>
        <w:tab/>
      </w:r>
      <w:commentRangeStart w:id="728"/>
      <w:r w:rsidRPr="00282040">
        <w:rPr>
          <w:b/>
          <w:bCs/>
          <w:i/>
          <w:iCs/>
          <w:szCs w:val="20"/>
        </w:rPr>
        <w:t>Combined Cycle Generation Resources</w:t>
      </w:r>
      <w:bookmarkEnd w:id="718"/>
      <w:bookmarkEnd w:id="719"/>
      <w:bookmarkEnd w:id="720"/>
      <w:bookmarkEnd w:id="721"/>
      <w:bookmarkEnd w:id="722"/>
      <w:bookmarkEnd w:id="723"/>
      <w:bookmarkEnd w:id="724"/>
      <w:bookmarkEnd w:id="725"/>
      <w:bookmarkEnd w:id="726"/>
      <w:bookmarkEnd w:id="727"/>
      <w:commentRangeEnd w:id="728"/>
      <w:r w:rsidR="009743DD">
        <w:rPr>
          <w:rStyle w:val="CommentReference"/>
        </w:rPr>
        <w:commentReference w:id="728"/>
      </w:r>
    </w:p>
    <w:p w14:paraId="00952EE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ERCOT shall assign a logical Resource Node for use in the Day-Ahead Market (DAM), RUC, </w:t>
      </w:r>
      <w:del w:id="729" w:author="ERCOT" w:date="2019-11-04T15:41:00Z">
        <w:r w:rsidRPr="00282040" w:rsidDel="001D076D">
          <w:rPr>
            <w:iCs/>
            <w:szCs w:val="20"/>
          </w:rPr>
          <w:delText xml:space="preserve">Supplemental Ancillary Services Market (SASM), </w:delText>
        </w:r>
      </w:del>
      <w:r w:rsidRPr="00282040">
        <w:rPr>
          <w:iCs/>
          <w:szCs w:val="20"/>
        </w:rPr>
        <w:t xml:space="preserve">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rPr>
          <w:szCs w:val="20"/>
        </w:rPr>
        <w:t>Other Binding Document titled</w:t>
      </w:r>
      <w:r w:rsidRPr="00282040">
        <w:rPr>
          <w:iCs/>
          <w:szCs w:val="20"/>
        </w:rPr>
        <w:t xml:space="preserve"> “Procedure for Identifying Resource Nodes.”</w:t>
      </w:r>
    </w:p>
    <w:p w14:paraId="763436B7"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r>
      <w:r w:rsidRPr="00282040">
        <w:rPr>
          <w:szCs w:val="20"/>
        </w:rPr>
        <w:t>If any of the generation units, designated in the Combined Cycle Train registration as a primary generation unit in a Combined Cycle Generation Resource, is isolated from the ERCOT Transmission Grid because of a transmission Outage reported in the Outage Scheduler, the DAM and RUC applications shall select an alternate generation unit for use in the application.</w:t>
      </w:r>
    </w:p>
    <w:p w14:paraId="4C240789" w14:textId="77777777" w:rsidR="00282040" w:rsidRPr="00282040" w:rsidRDefault="00282040" w:rsidP="00282040">
      <w:pPr>
        <w:spacing w:after="240"/>
        <w:ind w:left="720" w:hanging="720"/>
        <w:rPr>
          <w:szCs w:val="20"/>
        </w:rPr>
      </w:pPr>
      <w:r w:rsidRPr="00282040">
        <w:rPr>
          <w:szCs w:val="20"/>
        </w:rPr>
        <w:t>(3)</w:t>
      </w:r>
      <w:r w:rsidRPr="00282040">
        <w:rPr>
          <w:szCs w:val="20"/>
        </w:rPr>
        <w:tab/>
        <w:t xml:space="preserve">Three-Part Supply Offers submitted for a Combined Cycle Generation Resource will be modeled as High Reasonability Limit (HRL)-weighted injections at the Resource Connectivity Nodes of the associated Generation Resources.  ERCOT shall use the logical Resource Node to settle these offers. </w:t>
      </w:r>
    </w:p>
    <w:p w14:paraId="1D41FE4B" w14:textId="77777777" w:rsidR="00282040" w:rsidRPr="00282040" w:rsidRDefault="00282040" w:rsidP="00282040">
      <w:pPr>
        <w:spacing w:after="240"/>
        <w:ind w:left="720" w:hanging="720"/>
        <w:rPr>
          <w:szCs w:val="20"/>
        </w:rPr>
      </w:pPr>
      <w:r w:rsidRPr="00282040">
        <w:rPr>
          <w:szCs w:val="20"/>
        </w:rPr>
        <w:t>(4)</w:t>
      </w:r>
      <w:r w:rsidRPr="00282040">
        <w:rPr>
          <w:szCs w:val="20"/>
        </w:rPr>
        <w:tab/>
        <w:t>In the DAM and RUC, ERCOT shall model the energy injection from each generation unit registered to the Combine Cycle Generation Resource designated in a Three Part Supply Offer as follows:</w:t>
      </w:r>
    </w:p>
    <w:p w14:paraId="07C54FD4" w14:textId="77777777" w:rsidR="00282040" w:rsidRPr="00282040" w:rsidRDefault="00282040" w:rsidP="00282040">
      <w:pPr>
        <w:spacing w:after="240"/>
        <w:ind w:left="1440" w:hanging="720"/>
        <w:rPr>
          <w:iCs/>
          <w:szCs w:val="20"/>
        </w:rPr>
      </w:pPr>
      <w:r w:rsidRPr="00282040">
        <w:rPr>
          <w:szCs w:val="20"/>
        </w:rPr>
        <w:t>(a)</w:t>
      </w:r>
      <w:r w:rsidRPr="00282040">
        <w:rPr>
          <w:szCs w:val="20"/>
        </w:rPr>
        <w:tab/>
        <w:t>The</w:t>
      </w:r>
      <w:r w:rsidRPr="00282040">
        <w:rPr>
          <w:iCs/>
          <w:szCs w:val="20"/>
        </w:rPr>
        <w:t xml:space="preserve"> energy injection for each generation unit registered in the Combined Cycle Generation Resource designated in a Three-Part Supply Offer shall be the offered energy injection for the selected price point on the Three-Part Supply Offer</w:t>
      </w:r>
      <w:r w:rsidRPr="00282040">
        <w:rPr>
          <w:b/>
          <w:i/>
          <w:iCs/>
          <w:szCs w:val="20"/>
        </w:rPr>
        <w:t>’</w:t>
      </w:r>
      <w:r w:rsidRPr="00282040">
        <w:rPr>
          <w:iCs/>
          <w:szCs w:val="20"/>
        </w:rPr>
        <w:t xml:space="preserve">s Energy Offer Curve times a weight factor as determined in paragraph (4)(b) below. </w:t>
      </w:r>
    </w:p>
    <w:p w14:paraId="37941D8E"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The weight factor for each generation unit registered in a Combined Cycle Generation Resource shall be the generation unit’s HRL, as specified in the Resource Registration data provided to ERCOT pursuant to Planning Guide Section 6.8.2, Resource Registration Process, divided by the total of all HRL values for the generation units registered in the designated Combined Cycle Generation Resource.</w:t>
      </w:r>
    </w:p>
    <w:p w14:paraId="483EAA80" w14:textId="77777777" w:rsidR="00282040" w:rsidRPr="00282040" w:rsidRDefault="00282040" w:rsidP="00282040">
      <w:pPr>
        <w:spacing w:after="240"/>
        <w:ind w:left="720" w:hanging="720"/>
        <w:rPr>
          <w:szCs w:val="20"/>
        </w:rPr>
      </w:pPr>
      <w:r w:rsidRPr="00282040">
        <w:rPr>
          <w:szCs w:val="20"/>
        </w:rPr>
        <w:lastRenderedPageBreak/>
        <w:t>(5)</w:t>
      </w:r>
      <w:r w:rsidRPr="00282040">
        <w:rPr>
          <w:szCs w:val="20"/>
        </w:rPr>
        <w:tab/>
        <w:t>In the Network Operations Network Models used in the DAM, RUC and SCED applications, each generation unit identified in the Combined Cycle Train registration must be modeled at its Resource Connectivity Node.</w:t>
      </w:r>
    </w:p>
    <w:p w14:paraId="271FC924" w14:textId="77777777" w:rsidR="00282040" w:rsidRPr="00282040" w:rsidRDefault="00282040" w:rsidP="00282040">
      <w:pPr>
        <w:spacing w:after="240"/>
        <w:ind w:left="720" w:hanging="720"/>
        <w:rPr>
          <w:szCs w:val="20"/>
        </w:rPr>
      </w:pPr>
      <w:r w:rsidRPr="00282040">
        <w:rPr>
          <w:szCs w:val="20"/>
        </w:rPr>
        <w:t>(6)</w:t>
      </w:r>
      <w:r w:rsidRPr="00282040">
        <w:rPr>
          <w:szCs w:val="20"/>
        </w:rPr>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9743F5A" w14:textId="7299F2C5"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ERCOT systems shall determine </w:t>
      </w:r>
      <w:del w:id="730" w:author="ERCOT" w:date="2019-11-01T14:40:00Z">
        <w:r w:rsidRPr="00282040" w:rsidDel="009743DD">
          <w:rPr>
            <w:iCs/>
            <w:szCs w:val="20"/>
          </w:rPr>
          <w:delText>the High and Low Ancillary Service Limits (HASL and LASL)</w:delText>
        </w:r>
      </w:del>
      <w:ins w:id="731" w:author="ERCOT" w:date="2019-11-01T14:40:00Z">
        <w:r w:rsidR="009743DD">
          <w:rPr>
            <w:iCs/>
            <w:szCs w:val="20"/>
          </w:rPr>
          <w:t xml:space="preserve">the operating limits </w:t>
        </w:r>
      </w:ins>
      <w:r w:rsidRPr="00282040">
        <w:rPr>
          <w:iCs/>
          <w:szCs w:val="20"/>
        </w:rPr>
        <w:t>for a Combined Cycle Generation Resource as follows:</w:t>
      </w:r>
    </w:p>
    <w:p w14:paraId="4BAF07EE" w14:textId="42F31281" w:rsidR="00282040" w:rsidRPr="00282040" w:rsidRDefault="00282040" w:rsidP="00282040">
      <w:pPr>
        <w:spacing w:after="240"/>
        <w:ind w:left="2160" w:hanging="720"/>
        <w:rPr>
          <w:iCs/>
          <w:szCs w:val="20"/>
        </w:rPr>
      </w:pPr>
      <w:r w:rsidRPr="00282040">
        <w:rPr>
          <w:iCs/>
          <w:szCs w:val="20"/>
        </w:rPr>
        <w:t>(i)</w:t>
      </w:r>
      <w:r w:rsidRPr="00282040">
        <w:rPr>
          <w:iCs/>
          <w:szCs w:val="20"/>
        </w:rPr>
        <w:tab/>
        <w:t>In Real</w:t>
      </w:r>
      <w:ins w:id="732" w:author="ERCOT 102320" w:date="2020-10-14T09:41:00Z">
        <w:r w:rsidR="0040368F">
          <w:rPr>
            <w:iCs/>
            <w:szCs w:val="20"/>
          </w:rPr>
          <w:t>-</w:t>
        </w:r>
      </w:ins>
      <w:del w:id="733" w:author="ERCOT 102320" w:date="2020-10-14T09:41:00Z">
        <w:r w:rsidRPr="00282040" w:rsidDel="0040368F">
          <w:rPr>
            <w:iCs/>
            <w:szCs w:val="20"/>
          </w:rPr>
          <w:delText xml:space="preserve"> </w:delText>
        </w:r>
      </w:del>
      <w:r w:rsidRPr="00282040">
        <w:rPr>
          <w:iCs/>
          <w:szCs w:val="20"/>
        </w:rPr>
        <w:t xml:space="preserve">Time, relative to the telemetered </w:t>
      </w:r>
      <w:ins w:id="734" w:author="ERCOT 070820" w:date="2020-07-02T14:14:00Z">
        <w:r w:rsidR="004E3AC0">
          <w:rPr>
            <w:iCs/>
            <w:szCs w:val="20"/>
          </w:rPr>
          <w:t xml:space="preserve">capacity </w:t>
        </w:r>
      </w:ins>
      <w:ins w:id="735" w:author="ERCOT" w:date="2020-01-30T08:41:00Z">
        <w:r w:rsidR="00CD0578">
          <w:rPr>
            <w:iCs/>
            <w:szCs w:val="20"/>
          </w:rPr>
          <w:t>limit</w:t>
        </w:r>
      </w:ins>
      <w:ins w:id="736" w:author="ERCOT" w:date="2020-01-30T08:42:00Z">
        <w:r w:rsidR="00CD0578">
          <w:rPr>
            <w:iCs/>
            <w:szCs w:val="20"/>
          </w:rPr>
          <w:t>s</w:t>
        </w:r>
      </w:ins>
      <w:ins w:id="737" w:author="ERCOT" w:date="2020-01-30T08:41:00Z">
        <w:r w:rsidR="00CD0578">
          <w:rPr>
            <w:iCs/>
            <w:szCs w:val="20"/>
          </w:rPr>
          <w:t>, ramp rates, and Ancillary Service capabilities</w:t>
        </w:r>
      </w:ins>
      <w:del w:id="738" w:author="ERCOT" w:date="2020-01-30T08:42:00Z">
        <w:r w:rsidRPr="00282040" w:rsidDel="00CD0578">
          <w:rPr>
            <w:iCs/>
            <w:szCs w:val="20"/>
          </w:rPr>
          <w:delText>High Sustained Limit (HSL)</w:delText>
        </w:r>
      </w:del>
      <w:r w:rsidRPr="00282040">
        <w:rPr>
          <w:iCs/>
          <w:szCs w:val="20"/>
        </w:rPr>
        <w:t xml:space="preserve"> for the Combined Cycle Generation Resource</w:t>
      </w:r>
      <w:ins w:id="739" w:author="ERCOT" w:date="2020-01-30T08:36:00Z">
        <w:r w:rsidR="00CD0578">
          <w:rPr>
            <w:iCs/>
            <w:szCs w:val="20"/>
          </w:rPr>
          <w:t>;</w:t>
        </w:r>
      </w:ins>
      <w:del w:id="740" w:author="ERCOT" w:date="2020-01-30T08:36:00Z">
        <w:r w:rsidRPr="00282040" w:rsidDel="00CD0578">
          <w:rPr>
            <w:iCs/>
            <w:szCs w:val="20"/>
          </w:rPr>
          <w:delText>, or</w:delText>
        </w:r>
      </w:del>
    </w:p>
    <w:p w14:paraId="14D0240F" w14:textId="356EF6D1" w:rsidR="00282040" w:rsidRDefault="00282040" w:rsidP="00282040">
      <w:pPr>
        <w:spacing w:after="240"/>
        <w:ind w:left="2160" w:hanging="720"/>
        <w:rPr>
          <w:ins w:id="741" w:author="ERCOT" w:date="2019-11-01T14:40:00Z"/>
          <w:iCs/>
          <w:szCs w:val="20"/>
        </w:rPr>
      </w:pPr>
      <w:r w:rsidRPr="00282040">
        <w:rPr>
          <w:iCs/>
          <w:szCs w:val="20"/>
        </w:rPr>
        <w:t>(ii)</w:t>
      </w:r>
      <w:r w:rsidRPr="00282040">
        <w:rPr>
          <w:iCs/>
          <w:szCs w:val="20"/>
        </w:rPr>
        <w:tab/>
        <w:t>During the DAM</w:t>
      </w:r>
      <w:ins w:id="742" w:author="ERCOT" w:date="2020-01-30T14:14:00Z">
        <w:r w:rsidR="0052158D">
          <w:rPr>
            <w:iCs/>
            <w:szCs w:val="20"/>
          </w:rPr>
          <w:t xml:space="preserve"> study period</w:t>
        </w:r>
      </w:ins>
      <w:del w:id="743" w:author="ERCOT" w:date="2020-01-30T08:37:00Z">
        <w:r w:rsidRPr="00282040" w:rsidDel="00CD0578">
          <w:rPr>
            <w:iCs/>
            <w:szCs w:val="20"/>
          </w:rPr>
          <w:delText xml:space="preserve"> and RUC study period</w:delText>
        </w:r>
      </w:del>
      <w:del w:id="744" w:author="ERCOT" w:date="2020-01-30T08:36:00Z">
        <w:r w:rsidRPr="00282040" w:rsidDel="00CD0578">
          <w:rPr>
            <w:iCs/>
            <w:szCs w:val="20"/>
          </w:rPr>
          <w:delText>s</w:delText>
        </w:r>
      </w:del>
      <w:r w:rsidRPr="00282040">
        <w:rPr>
          <w:iCs/>
          <w:szCs w:val="20"/>
        </w:rPr>
        <w:t>, relative to the HSL in the COP</w:t>
      </w:r>
      <w:ins w:id="745" w:author="ERCOT" w:date="2020-01-30T08:37:00Z">
        <w:r w:rsidR="00CD0578">
          <w:rPr>
            <w:iCs/>
            <w:szCs w:val="20"/>
          </w:rPr>
          <w:t>; or</w:t>
        </w:r>
      </w:ins>
      <w:del w:id="746" w:author="ERCOT" w:date="2020-01-30T08:37:00Z">
        <w:r w:rsidRPr="00282040" w:rsidDel="00CD0578">
          <w:rPr>
            <w:iCs/>
            <w:szCs w:val="20"/>
          </w:rPr>
          <w:delText>.</w:delText>
        </w:r>
      </w:del>
    </w:p>
    <w:p w14:paraId="10040AD3" w14:textId="16138D1D" w:rsidR="009743DD" w:rsidRDefault="009743DD" w:rsidP="00282040">
      <w:pPr>
        <w:spacing w:after="240"/>
        <w:ind w:left="2160" w:hanging="720"/>
        <w:rPr>
          <w:ins w:id="747" w:author="ERCOT" w:date="2020-01-30T08:32:00Z"/>
          <w:iCs/>
          <w:szCs w:val="20"/>
        </w:rPr>
      </w:pPr>
      <w:ins w:id="748" w:author="ERCOT" w:date="2019-11-01T14:41:00Z">
        <w:r>
          <w:rPr>
            <w:iCs/>
            <w:szCs w:val="20"/>
          </w:rPr>
          <w:t xml:space="preserve">(iii) </w:t>
        </w:r>
        <w:r>
          <w:rPr>
            <w:iCs/>
            <w:szCs w:val="20"/>
          </w:rPr>
          <w:tab/>
        </w:r>
      </w:ins>
      <w:ins w:id="749" w:author="ERCOT" w:date="2020-01-30T08:37:00Z">
        <w:r w:rsidR="00CD0578">
          <w:rPr>
            <w:iCs/>
            <w:szCs w:val="20"/>
          </w:rPr>
          <w:t>During</w:t>
        </w:r>
      </w:ins>
      <w:ins w:id="750" w:author="ERCOT" w:date="2020-01-30T14:14:00Z">
        <w:r w:rsidR="0052158D">
          <w:rPr>
            <w:iCs/>
            <w:szCs w:val="20"/>
          </w:rPr>
          <w:t xml:space="preserve"> the</w:t>
        </w:r>
      </w:ins>
      <w:ins w:id="751" w:author="ERCOT" w:date="2020-01-30T08:37:00Z">
        <w:r w:rsidR="00CD0578">
          <w:rPr>
            <w:iCs/>
            <w:szCs w:val="20"/>
          </w:rPr>
          <w:t xml:space="preserve"> RUC </w:t>
        </w:r>
      </w:ins>
      <w:ins w:id="752" w:author="ERCOT" w:date="2020-02-18T16:42:00Z">
        <w:r w:rsidR="00307392">
          <w:rPr>
            <w:iCs/>
            <w:szCs w:val="20"/>
          </w:rPr>
          <w:t>S</w:t>
        </w:r>
      </w:ins>
      <w:ins w:id="753" w:author="ERCOT" w:date="2020-01-30T08:37:00Z">
        <w:r w:rsidR="00CD0578">
          <w:rPr>
            <w:iCs/>
            <w:szCs w:val="20"/>
          </w:rPr>
          <w:t xml:space="preserve">tudy </w:t>
        </w:r>
      </w:ins>
      <w:ins w:id="754" w:author="ERCOT" w:date="2020-02-18T16:42:00Z">
        <w:r w:rsidR="00307392">
          <w:rPr>
            <w:iCs/>
            <w:szCs w:val="20"/>
          </w:rPr>
          <w:t>P</w:t>
        </w:r>
      </w:ins>
      <w:ins w:id="755" w:author="ERCOT" w:date="2020-01-30T08:37:00Z">
        <w:r w:rsidR="00CD0578">
          <w:rPr>
            <w:iCs/>
            <w:szCs w:val="20"/>
          </w:rPr>
          <w:t xml:space="preserve">eriod, relative to </w:t>
        </w:r>
      </w:ins>
      <w:ins w:id="756" w:author="ERCOT" w:date="2020-01-30T08:43:00Z">
        <w:r w:rsidR="00CD0578">
          <w:rPr>
            <w:iCs/>
            <w:szCs w:val="20"/>
          </w:rPr>
          <w:t xml:space="preserve">the </w:t>
        </w:r>
      </w:ins>
      <w:ins w:id="757" w:author="ERCOT 070820" w:date="2020-07-02T14:14:00Z">
        <w:r w:rsidR="004E3AC0">
          <w:rPr>
            <w:iCs/>
            <w:szCs w:val="20"/>
          </w:rPr>
          <w:t xml:space="preserve">capacity </w:t>
        </w:r>
      </w:ins>
      <w:ins w:id="758" w:author="ERCOT" w:date="2020-01-30T08:43:00Z">
        <w:r w:rsidR="00CD0578">
          <w:rPr>
            <w:iCs/>
            <w:szCs w:val="20"/>
          </w:rPr>
          <w:t>limits and Ancillary Service capabilities in the COP</w:t>
        </w:r>
      </w:ins>
      <w:ins w:id="759" w:author="ERCOT" w:date="2019-11-01T14:41:00Z">
        <w:r>
          <w:rPr>
            <w:iCs/>
            <w:szCs w:val="20"/>
          </w:rPr>
          <w:t>.</w:t>
        </w:r>
      </w:ins>
    </w:p>
    <w:p w14:paraId="061FFD0C" w14:textId="77777777" w:rsidR="00282040" w:rsidRPr="00282040" w:rsidRDefault="00282040" w:rsidP="00282040">
      <w:pPr>
        <w:spacing w:after="240"/>
        <w:ind w:left="1440" w:hanging="720"/>
        <w:rPr>
          <w:szCs w:val="20"/>
        </w:rPr>
      </w:pPr>
      <w:del w:id="760" w:author="ERCOT" w:date="2020-02-04T08:41:00Z">
        <w:r w:rsidRPr="00282040" w:rsidDel="00F22695">
          <w:rPr>
            <w:szCs w:val="20"/>
          </w:rPr>
          <w:delText>(b)</w:delText>
        </w:r>
        <w:r w:rsidRPr="00282040" w:rsidDel="00F22695">
          <w:rPr>
            <w:szCs w:val="20"/>
          </w:rPr>
          <w:tab/>
        </w:r>
      </w:del>
      <w:del w:id="761" w:author="ERCOT" w:date="2019-11-01T14:42:00Z">
        <w:r w:rsidRPr="00282040" w:rsidDel="009743DD">
          <w:rPr>
            <w:szCs w:val="20"/>
          </w:rPr>
          <w:delText>The QSE shall assure that the Combined Cycle Generation Resource designated as On-Line through telemetry or in the COP can meet its Ancillary Service Resource Responsibility.</w:delText>
        </w:r>
      </w:del>
    </w:p>
    <w:p w14:paraId="143B7846" w14:textId="77777777" w:rsidR="00282040" w:rsidRPr="00282040" w:rsidRDefault="00282040" w:rsidP="00282040">
      <w:pPr>
        <w:keepNext/>
        <w:tabs>
          <w:tab w:val="left" w:pos="1080"/>
        </w:tabs>
        <w:spacing w:before="240" w:after="240"/>
        <w:ind w:left="1080" w:hanging="1080"/>
        <w:outlineLvl w:val="2"/>
        <w:rPr>
          <w:b/>
          <w:bCs/>
          <w:i/>
          <w:szCs w:val="20"/>
        </w:rPr>
      </w:pPr>
      <w:bookmarkStart w:id="762" w:name="_Toc277141537"/>
      <w:bookmarkStart w:id="763" w:name="_Toc400526138"/>
      <w:bookmarkStart w:id="764" w:name="_Toc405534456"/>
      <w:bookmarkStart w:id="765" w:name="_Toc406570469"/>
      <w:bookmarkStart w:id="766" w:name="_Toc410910621"/>
      <w:bookmarkStart w:id="767" w:name="_Toc411841049"/>
      <w:bookmarkStart w:id="768" w:name="_Toc422147011"/>
      <w:bookmarkStart w:id="769" w:name="_Toc433020607"/>
      <w:bookmarkStart w:id="770" w:name="_Toc437262048"/>
      <w:bookmarkStart w:id="771" w:name="_Toc478375223"/>
      <w:bookmarkStart w:id="772" w:name="_Toc17706340"/>
      <w:r w:rsidRPr="00282040">
        <w:rPr>
          <w:b/>
          <w:bCs/>
          <w:i/>
          <w:szCs w:val="20"/>
        </w:rPr>
        <w:t>3.8.3</w:t>
      </w:r>
      <w:r w:rsidRPr="00282040">
        <w:rPr>
          <w:bCs/>
          <w:i/>
          <w:szCs w:val="20"/>
        </w:rPr>
        <w:tab/>
      </w:r>
      <w:commentRangeStart w:id="773"/>
      <w:r w:rsidRPr="00282040">
        <w:rPr>
          <w:b/>
          <w:bCs/>
          <w:i/>
          <w:szCs w:val="20"/>
        </w:rPr>
        <w:t>Quick Start Generation Resources</w:t>
      </w:r>
      <w:bookmarkEnd w:id="762"/>
      <w:bookmarkEnd w:id="763"/>
      <w:bookmarkEnd w:id="764"/>
      <w:bookmarkEnd w:id="765"/>
      <w:bookmarkEnd w:id="766"/>
      <w:bookmarkEnd w:id="767"/>
      <w:bookmarkEnd w:id="768"/>
      <w:bookmarkEnd w:id="769"/>
      <w:bookmarkEnd w:id="770"/>
      <w:bookmarkEnd w:id="771"/>
      <w:bookmarkEnd w:id="772"/>
      <w:commentRangeEnd w:id="773"/>
      <w:r w:rsidR="00946493">
        <w:rPr>
          <w:rStyle w:val="CommentReference"/>
        </w:rPr>
        <w:commentReference w:id="773"/>
      </w:r>
    </w:p>
    <w:p w14:paraId="4881D0C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w:t>
      </w:r>
      <w:del w:id="774" w:author="ERCOT" w:date="2019-12-09T10:00:00Z">
        <w:r w:rsidRPr="00282040" w:rsidDel="00CD063E">
          <w:rPr>
            <w:iCs/>
            <w:szCs w:val="20"/>
          </w:rPr>
          <w:delText xml:space="preserve">If the QSGR is providing Non-Spinning Reserve (Non-Spin) service, then the Ancillary Service Resource </w:delText>
        </w:r>
      </w:del>
      <w:del w:id="775" w:author="ERCOT" w:date="2019-12-09T09:59:00Z">
        <w:r w:rsidRPr="00282040" w:rsidDel="00CD063E">
          <w:rPr>
            <w:iCs/>
            <w:szCs w:val="20"/>
          </w:rPr>
          <w:delText xml:space="preserve">Responsibility </w:delText>
        </w:r>
      </w:del>
      <w:del w:id="776" w:author="ERCOT" w:date="2019-12-09T10:00:00Z">
        <w:r w:rsidRPr="00282040" w:rsidDel="00CD063E">
          <w:rPr>
            <w:iCs/>
            <w:szCs w:val="20"/>
          </w:rPr>
          <w:delText xml:space="preserve">for Non-Spin shall be set to the Resource’s QSE-assigned Non-Spin responsibility in the COP.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77304D6B"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7331060"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3D08018D" w14:textId="7BB611E4" w:rsidR="00282040" w:rsidRPr="00282040" w:rsidRDefault="00282040" w:rsidP="007A404C">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w:t>
            </w:r>
            <w:ins w:id="777" w:author="ERCOT" w:date="2020-01-02T15:54:00Z">
              <w:r w:rsidR="00297807">
                <w:rPr>
                  <w:iCs/>
                  <w:szCs w:val="20"/>
                </w:rPr>
                <w:t xml:space="preserve">and awarding of </w:t>
              </w:r>
            </w:ins>
            <w:ins w:id="778" w:author="ERCOT" w:date="2020-01-02T15:55:00Z">
              <w:r w:rsidR="00297807">
                <w:rPr>
                  <w:iCs/>
                  <w:szCs w:val="20"/>
                </w:rPr>
                <w:t>ERCOT Contingency Reserve Service (ECRS)</w:t>
              </w:r>
            </w:ins>
            <w:ins w:id="779" w:author="ERCOT" w:date="2020-02-21T08:31:00Z">
              <w:r w:rsidR="00613716">
                <w:rPr>
                  <w:iCs/>
                  <w:szCs w:val="20"/>
                </w:rPr>
                <w:t xml:space="preserve"> and Non-Spinning </w:t>
              </w:r>
            </w:ins>
            <w:ins w:id="780" w:author="ERCOT" w:date="2020-02-21T08:32:00Z">
              <w:r w:rsidR="00613716">
                <w:rPr>
                  <w:iCs/>
                  <w:szCs w:val="20"/>
                </w:rPr>
                <w:t>Reserve (Non-Spin)</w:t>
              </w:r>
            </w:ins>
            <w:ins w:id="781" w:author="ERCOT" w:date="2020-01-02T15:55:00Z">
              <w:r w:rsidR="00297807">
                <w:rPr>
                  <w:iCs/>
                  <w:szCs w:val="20"/>
                </w:rPr>
                <w:t xml:space="preserve">, if </w:t>
              </w:r>
            </w:ins>
            <w:ins w:id="782" w:author="ERCOT" w:date="2020-01-27T13:53:00Z">
              <w:r w:rsidR="007A404C">
                <w:rPr>
                  <w:iCs/>
                  <w:szCs w:val="20"/>
                </w:rPr>
                <w:t>qualified</w:t>
              </w:r>
            </w:ins>
            <w:ins w:id="783" w:author="ERCOT" w:date="2020-01-02T15:55:00Z">
              <w:r w:rsidR="00297807">
                <w:rPr>
                  <w:iCs/>
                  <w:szCs w:val="20"/>
                </w:rPr>
                <w:t xml:space="preserve"> and </w:t>
              </w:r>
            </w:ins>
            <w:ins w:id="784" w:author="ERCOT" w:date="2020-01-27T13:53:00Z">
              <w:r w:rsidR="007A404C">
                <w:rPr>
                  <w:iCs/>
                  <w:szCs w:val="20"/>
                </w:rPr>
                <w:t>capable</w:t>
              </w:r>
            </w:ins>
            <w:ins w:id="785" w:author="ERCOT" w:date="2020-01-02T15:55:00Z">
              <w:r w:rsidR="00297807">
                <w:rPr>
                  <w:iCs/>
                  <w:szCs w:val="20"/>
                </w:rPr>
                <w:t>,</w:t>
              </w:r>
            </w:ins>
            <w:ins w:id="786" w:author="ERCOT" w:date="2020-01-02T15:54:00Z">
              <w:r w:rsidR="00297807">
                <w:rPr>
                  <w:iCs/>
                  <w:szCs w:val="20"/>
                </w:rPr>
                <w:t xml:space="preserve"> </w:t>
              </w:r>
            </w:ins>
            <w:r w:rsidRPr="00282040">
              <w:rPr>
                <w:iCs/>
                <w:szCs w:val="20"/>
              </w:rPr>
              <w:t xml:space="preserve">shall set the COP Resource Status to OFFQS, and the COP Low Sustained Limit (LSL) and COP HSL values to the expected sustainable LSL and HSL for the QSGR for the hour.  </w:t>
            </w:r>
            <w:del w:id="787" w:author="ERCOT" w:date="2020-01-02T15:54:00Z">
              <w:r w:rsidRPr="00282040" w:rsidDel="00297807">
                <w:rPr>
                  <w:iCs/>
                  <w:szCs w:val="20"/>
                </w:rPr>
                <w:delText xml:space="preserve">If the QSGR is providing Non-Spinning Reserve (Non-Spin) service, then the Ancillary Service Resource Responsibility for Non-Spin shall be set to the Resource’s QSE-assigned Non-Spin responsibility in the COP. </w:delText>
              </w:r>
              <w:bookmarkStart w:id="788" w:name="_Hlk512418377"/>
              <w:r w:rsidRPr="00282040" w:rsidDel="00297807">
                <w:rPr>
                  <w:iCs/>
                  <w:szCs w:val="20"/>
                </w:rPr>
                <w:delText xml:space="preserve"> </w:delText>
              </w:r>
            </w:del>
            <w:del w:id="789" w:author="ERCOT" w:date="2019-12-09T10:00:00Z">
              <w:r w:rsidRPr="00282040" w:rsidDel="00CD063E">
                <w:rPr>
                  <w:iCs/>
                  <w:szCs w:val="20"/>
                </w:rPr>
                <w:delText xml:space="preserve">If the QSGR is providing </w:delText>
              </w:r>
              <w:r w:rsidRPr="00282040" w:rsidDel="00CD063E">
                <w:rPr>
                  <w:szCs w:val="20"/>
                </w:rPr>
                <w:delText>ERCOT Contingency Reserve Service</w:delText>
              </w:r>
              <w:r w:rsidRPr="00282040" w:rsidDel="00CD063E">
                <w:rPr>
                  <w:iCs/>
                  <w:szCs w:val="20"/>
                </w:rPr>
                <w:delText xml:space="preserve"> (ECRS), then the Ancillary Service Resource </w:delText>
              </w:r>
              <w:r w:rsidRPr="00282040" w:rsidDel="00CD063E">
                <w:rPr>
                  <w:iCs/>
                  <w:szCs w:val="20"/>
                </w:rPr>
                <w:lastRenderedPageBreak/>
                <w:delText>Responsibility for ECRS shall be set to the Resource’s QSE-assigned ECRS responsibility in the COP</w:delText>
              </w:r>
              <w:bookmarkEnd w:id="788"/>
              <w:r w:rsidRPr="00282040" w:rsidDel="00CD063E">
                <w:rPr>
                  <w:iCs/>
                  <w:szCs w:val="20"/>
                </w:rPr>
                <w:delText>.</w:delText>
              </w:r>
            </w:del>
          </w:p>
        </w:tc>
      </w:tr>
    </w:tbl>
    <w:p w14:paraId="131701DA" w14:textId="1C962F80" w:rsidR="00282040" w:rsidRPr="00282040" w:rsidRDefault="00282040" w:rsidP="00282040">
      <w:pPr>
        <w:spacing w:before="240" w:after="240"/>
        <w:ind w:left="720" w:hanging="720"/>
        <w:rPr>
          <w:iCs/>
          <w:szCs w:val="20"/>
        </w:rPr>
      </w:pPr>
      <w:r w:rsidRPr="00282040">
        <w:rPr>
          <w:iCs/>
          <w:szCs w:val="20"/>
        </w:rPr>
        <w:lastRenderedPageBreak/>
        <w:t>(2)</w:t>
      </w:r>
      <w:r w:rsidRPr="00282040">
        <w:rPr>
          <w:iCs/>
          <w:szCs w:val="20"/>
        </w:rPr>
        <w:tab/>
        <w:t>The QSGR that is available for deployment by SCED</w:t>
      </w:r>
      <w:ins w:id="790" w:author="ERCOT" w:date="2020-01-02T16:27:00Z">
        <w:r w:rsidR="00AF5843" w:rsidRPr="00AF5843">
          <w:rPr>
            <w:iCs/>
            <w:szCs w:val="20"/>
          </w:rPr>
          <w:t xml:space="preserve"> </w:t>
        </w:r>
        <w:r w:rsidR="00AF5843">
          <w:rPr>
            <w:iCs/>
            <w:szCs w:val="20"/>
          </w:rPr>
          <w:t>and awarding of ECRS</w:t>
        </w:r>
      </w:ins>
      <w:ins w:id="791" w:author="ERCOT" w:date="2020-02-21T08:33:00Z">
        <w:r w:rsidR="008B2F8E">
          <w:rPr>
            <w:iCs/>
            <w:szCs w:val="20"/>
          </w:rPr>
          <w:t xml:space="preserve"> and Non-Spin</w:t>
        </w:r>
      </w:ins>
      <w:ins w:id="792" w:author="ERCOT" w:date="2020-01-02T16:27:00Z">
        <w:r w:rsidR="00AF5843">
          <w:rPr>
            <w:iCs/>
            <w:szCs w:val="20"/>
          </w:rPr>
          <w:t xml:space="preserve">, if </w:t>
        </w:r>
      </w:ins>
      <w:ins w:id="793" w:author="ERCOT" w:date="2020-02-03T09:38:00Z">
        <w:r w:rsidR="007B2920">
          <w:rPr>
            <w:iCs/>
            <w:szCs w:val="20"/>
          </w:rPr>
          <w:t xml:space="preserve">qualified and </w:t>
        </w:r>
      </w:ins>
      <w:ins w:id="794" w:author="ERCOT" w:date="2020-01-02T16:27:00Z">
        <w:r w:rsidR="00AF5843">
          <w:rPr>
            <w:iCs/>
            <w:szCs w:val="20"/>
          </w:rPr>
          <w:t>capable,</w:t>
        </w:r>
      </w:ins>
      <w:r w:rsidR="00904AAD">
        <w:rPr>
          <w:iCs/>
          <w:szCs w:val="20"/>
        </w:rPr>
        <w:t xml:space="preserve"> </w:t>
      </w:r>
      <w:r w:rsidRPr="00282040">
        <w:rPr>
          <w:iCs/>
          <w:szCs w:val="20"/>
        </w:rPr>
        <w:t>shall telemeter a Resource Status of OFFQS and a LSL of zero prior to receiving a deployment instruction from SCED.  This status is necessary in order for SCED to recognize that the Resource can be Dispatched</w:t>
      </w:r>
      <w:ins w:id="795" w:author="ERCOT" w:date="2020-01-02T16:29:00Z">
        <w:r w:rsidR="00AF5843">
          <w:rPr>
            <w:iCs/>
            <w:szCs w:val="20"/>
          </w:rPr>
          <w:t xml:space="preserve"> and/or awarded ECRS</w:t>
        </w:r>
      </w:ins>
      <w:ins w:id="796" w:author="ERCOT" w:date="2020-02-21T08:33:00Z">
        <w:r w:rsidR="008B2F8E">
          <w:rPr>
            <w:iCs/>
            <w:szCs w:val="20"/>
          </w:rPr>
          <w:t xml:space="preserve"> and Non-Spin</w:t>
        </w:r>
      </w:ins>
      <w:r w:rsidRPr="00282040">
        <w:rPr>
          <w:iCs/>
          <w:szCs w:val="20"/>
        </w:rP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w:t>
      </w:r>
      <w:del w:id="797" w:author="ERCOT" w:date="2019-11-01T14:51:00Z">
        <w:r w:rsidRPr="00282040" w:rsidDel="00946493">
          <w:rPr>
            <w:iCs/>
            <w:szCs w:val="20"/>
          </w:rPr>
          <w:delText>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delText>
        </w:r>
      </w:del>
      <w:r w:rsidRPr="00282040">
        <w:rPr>
          <w:iCs/>
          <w:szCs w:val="20"/>
        </w:rPr>
        <w:t>.</w:t>
      </w:r>
    </w:p>
    <w:p w14:paraId="74AEC4F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A QSGR with a telemeter breaker status of open and a telemeter Resource Status OFFQS shall not provide Regulation Service or Responsive Reserve (RRS).</w:t>
      </w:r>
    </w:p>
    <w:p w14:paraId="6FC6F71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ERCOT shall adjust the QSGR’s Mitigated Offer Cap (MOC) curve as described in Section 4.4.9.4.1, Mitigated Offer Cap.</w:t>
      </w:r>
    </w:p>
    <w:p w14:paraId="3F032D83" w14:textId="0D5D99EC"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del w:id="798" w:author="ERCOT 081820" w:date="2020-08-16T18:16:00Z">
        <w:r w:rsidRPr="00282040" w:rsidDel="00AD3CF2">
          <w:rPr>
            <w:iCs/>
            <w:szCs w:val="20"/>
          </w:rPr>
          <w:delText>Base</w:delText>
        </w:r>
      </w:del>
      <w:ins w:id="799" w:author="ERCOT 081820" w:date="2020-08-16T18:15:00Z">
        <w:r w:rsidR="00AD3CF2">
          <w:rPr>
            <w:iCs/>
            <w:szCs w:val="20"/>
          </w:rPr>
          <w:t>Set</w:t>
        </w:r>
      </w:ins>
      <w:r w:rsidRPr="00282040">
        <w:rPr>
          <w:iCs/>
          <w:szCs w:val="20"/>
        </w:rPr>
        <w:t xml:space="preserve"> Point Deviation Charges as described in Section 6.6.5.3, Resources Exempt from Deviation Charges.</w:t>
      </w:r>
    </w:p>
    <w:p w14:paraId="77F5DEEA" w14:textId="77777777" w:rsidR="00282040" w:rsidRPr="00282040" w:rsidRDefault="00282040" w:rsidP="00282040">
      <w:pPr>
        <w:spacing w:after="240"/>
        <w:ind w:left="720" w:hanging="720"/>
        <w:rPr>
          <w:iCs/>
          <w:szCs w:val="20"/>
        </w:rPr>
      </w:pPr>
      <w:bookmarkStart w:id="800" w:name="OLE_LINK1"/>
      <w:bookmarkStart w:id="801" w:name="OLE_LINK2"/>
      <w:r w:rsidRPr="00282040">
        <w:rPr>
          <w:iCs/>
          <w:szCs w:val="20"/>
        </w:rPr>
        <w:t>(6)</w:t>
      </w:r>
      <w:r w:rsidRPr="00282040">
        <w:rPr>
          <w:iCs/>
          <w:szCs w:val="20"/>
        </w:rPr>
        <w:tab/>
        <w:t>Any hour in which the QSE for the QSGR has shown the Resource as available for SCED Dispatch as described in this Section 3.8.3 is considered a QSE-Committed Interval.</w:t>
      </w:r>
    </w:p>
    <w:p w14:paraId="2E75BF87"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(4) of Section 6.5.7.3, Security Constrained Economic Dispatch.</w:t>
      </w:r>
      <w:bookmarkEnd w:id="800"/>
      <w:bookmarkEnd w:id="801"/>
    </w:p>
    <w:p w14:paraId="76417615"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Other than for the potential decommitment of a QSGR as described in Section 3.8.3.1, Quick Start Generation Resource Decommitment Decision Process, following a SCED QSGR deployment, the QSGR is expected to follow the SCED Base Points.</w:t>
      </w:r>
    </w:p>
    <w:p w14:paraId="6FCDFEC4" w14:textId="77777777" w:rsidR="00F30AF9" w:rsidRPr="00392861" w:rsidRDefault="00F30AF9" w:rsidP="00F30AF9">
      <w:pPr>
        <w:pStyle w:val="H3"/>
        <w:outlineLvl w:val="3"/>
        <w:rPr>
          <w:i w:val="0"/>
        </w:rPr>
      </w:pPr>
      <w:bookmarkStart w:id="802" w:name="_Toc400526139"/>
      <w:bookmarkStart w:id="803" w:name="_Toc405534457"/>
      <w:bookmarkStart w:id="804" w:name="_Toc406570470"/>
      <w:bookmarkStart w:id="805" w:name="_Toc410910622"/>
      <w:bookmarkStart w:id="806" w:name="_Toc411841050"/>
      <w:bookmarkStart w:id="807" w:name="_Toc422147012"/>
      <w:bookmarkStart w:id="808" w:name="_Toc433020608"/>
      <w:bookmarkStart w:id="809" w:name="_Toc437262049"/>
      <w:bookmarkStart w:id="810" w:name="_Toc478375224"/>
      <w:bookmarkStart w:id="811" w:name="_Toc28421542"/>
      <w:bookmarkStart w:id="812" w:name="_Toc204048541"/>
      <w:bookmarkStart w:id="813" w:name="_Toc400526141"/>
      <w:bookmarkStart w:id="814" w:name="_Toc405534459"/>
      <w:bookmarkStart w:id="815" w:name="_Toc406570472"/>
      <w:bookmarkStart w:id="816" w:name="_Toc410910624"/>
      <w:bookmarkStart w:id="817" w:name="_Toc411841052"/>
      <w:bookmarkStart w:id="818" w:name="_Toc422147014"/>
      <w:bookmarkStart w:id="819" w:name="_Toc433020610"/>
      <w:bookmarkStart w:id="820" w:name="_Toc437262051"/>
      <w:bookmarkStart w:id="821" w:name="_Toc478375226"/>
      <w:bookmarkStart w:id="822" w:name="_Toc17706345"/>
      <w:bookmarkStart w:id="823" w:name="_Toc204048542"/>
      <w:commentRangeStart w:id="824"/>
      <w:r w:rsidRPr="00392861">
        <w:rPr>
          <w:i w:val="0"/>
        </w:rPr>
        <w:lastRenderedPageBreak/>
        <w:t>3.8.3.1</w:t>
      </w:r>
      <w:commentRangeEnd w:id="824"/>
      <w:r w:rsidR="001B2D08">
        <w:rPr>
          <w:rStyle w:val="CommentReference"/>
          <w:b w:val="0"/>
          <w:bCs w:val="0"/>
          <w:i w:val="0"/>
        </w:rPr>
        <w:commentReference w:id="824"/>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802"/>
      <w:bookmarkEnd w:id="803"/>
      <w:bookmarkEnd w:id="804"/>
      <w:bookmarkEnd w:id="805"/>
      <w:bookmarkEnd w:id="806"/>
      <w:bookmarkEnd w:id="807"/>
      <w:bookmarkEnd w:id="808"/>
      <w:bookmarkEnd w:id="809"/>
      <w:bookmarkEnd w:id="810"/>
      <w:bookmarkEnd w:id="811"/>
    </w:p>
    <w:p w14:paraId="4CB3A9C0" w14:textId="77777777" w:rsidR="00F30AF9" w:rsidRDefault="00F30AF9" w:rsidP="00F30AF9">
      <w:pPr>
        <w:pStyle w:val="BodyTextNumbered"/>
        <w:rPr>
          <w:iCs w:val="0"/>
        </w:rPr>
      </w:pPr>
      <w:r>
        <w:t>(1)</w:t>
      </w:r>
      <w:r>
        <w:tab/>
      </w:r>
      <w:r w:rsidRPr="00934272">
        <w:t xml:space="preserve">For purposes of determining whether SCED needs a QSGR to continue to generate per </w:t>
      </w:r>
      <w:r>
        <w:t xml:space="preserve">paragraph (3) of </w:t>
      </w:r>
      <w:r w:rsidRPr="00934272">
        <w:t>Section 6.6.9,</w:t>
      </w:r>
      <w:r>
        <w:t xml:space="preserve"> </w:t>
      </w:r>
      <w:r w:rsidRPr="008A2C78">
        <w:t>Emergency Operations Settlement</w:t>
      </w:r>
      <w:r>
        <w:t>,</w:t>
      </w:r>
      <w:r w:rsidRPr="00934272">
        <w:t xml:space="preserve"> the QSE </w:t>
      </w:r>
      <w:r>
        <w:t xml:space="preserve">representing the QSGR </w:t>
      </w:r>
      <w:r w:rsidRPr="00934272">
        <w:t xml:space="preserve">shall telemeter an LSL of zero for </w:t>
      </w:r>
      <w:r>
        <w:t xml:space="preserve">at least one but no more than two non-consecutive </w:t>
      </w:r>
      <w:r w:rsidRPr="00934272">
        <w:t>SCED execution</w:t>
      </w:r>
      <w:r>
        <w:t>s</w:t>
      </w:r>
      <w:r w:rsidRPr="00934272">
        <w:t xml:space="preserve"> </w:t>
      </w:r>
      <w:r>
        <w:t xml:space="preserve">in each Operating Hour during which the QSGR is operating with a SCED Base Point equal to its registered LSL </w:t>
      </w:r>
      <w:r w:rsidRPr="00934272">
        <w:t xml:space="preserve">and </w:t>
      </w:r>
      <w:r>
        <w:t>shall</w:t>
      </w:r>
      <w:r w:rsidRPr="00934272">
        <w:t xml:space="preserve"> telemeter Normal and Emergency Ramp Rates indicating that the QSGR can be </w:t>
      </w:r>
      <w:r w:rsidRPr="00A54A89">
        <w:t xml:space="preserve">Dispatched to zero output in a single SCED interval.  </w:t>
      </w:r>
      <w:r w:rsidRPr="00C2791E">
        <w:rPr>
          <w:iCs w:val="0"/>
        </w:rPr>
        <w:t xml:space="preserve">  </w:t>
      </w:r>
    </w:p>
    <w:p w14:paraId="23841107" w14:textId="77777777" w:rsidR="00F30AF9" w:rsidRPr="00AF1AB0" w:rsidRDefault="00F30AF9" w:rsidP="00F30AF9">
      <w:pPr>
        <w:pStyle w:val="List2"/>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1C8E1110" w14:textId="77777777" w:rsidR="00F30AF9" w:rsidRPr="008C5293" w:rsidRDefault="00F30AF9" w:rsidP="00F30AF9">
      <w:pPr>
        <w:pStyle w:val="List2"/>
      </w:pPr>
      <w:r w:rsidRPr="000177DF">
        <w:t>(b)</w:t>
      </w:r>
      <w:r w:rsidRPr="000177DF">
        <w:tab/>
        <w:t xml:space="preserve">If the Base Point is zero, then the QSE will decommit the QSGR using normal operating practices.  </w:t>
      </w:r>
    </w:p>
    <w:p w14:paraId="11314C49" w14:textId="77777777" w:rsidR="00F30AF9" w:rsidRDefault="00F30AF9" w:rsidP="00F30AF9">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7D1B2EAB" w14:textId="77777777" w:rsidR="00282040" w:rsidRPr="00282040" w:rsidRDefault="00282040" w:rsidP="00282040">
      <w:pPr>
        <w:keepNext/>
        <w:tabs>
          <w:tab w:val="left" w:pos="900"/>
        </w:tabs>
        <w:spacing w:before="240" w:after="240"/>
        <w:ind w:left="900" w:hanging="900"/>
        <w:outlineLvl w:val="1"/>
        <w:rPr>
          <w:b/>
          <w:szCs w:val="20"/>
        </w:rPr>
      </w:pPr>
      <w:bookmarkStart w:id="825" w:name="_GoBack"/>
      <w:bookmarkEnd w:id="825"/>
      <w:r w:rsidRPr="00282040">
        <w:rPr>
          <w:b/>
          <w:szCs w:val="20"/>
        </w:rPr>
        <w:t>3.9</w:t>
      </w:r>
      <w:r w:rsidRPr="00282040">
        <w:rPr>
          <w:b/>
          <w:szCs w:val="20"/>
        </w:rPr>
        <w:tab/>
      </w:r>
      <w:commentRangeStart w:id="826"/>
      <w:r w:rsidRPr="00282040">
        <w:rPr>
          <w:b/>
          <w:szCs w:val="20"/>
        </w:rPr>
        <w:t>Current Operating Plan (COP)</w:t>
      </w:r>
      <w:bookmarkEnd w:id="812"/>
      <w:bookmarkEnd w:id="813"/>
      <w:bookmarkEnd w:id="814"/>
      <w:bookmarkEnd w:id="815"/>
      <w:bookmarkEnd w:id="816"/>
      <w:bookmarkEnd w:id="817"/>
      <w:bookmarkEnd w:id="818"/>
      <w:bookmarkEnd w:id="819"/>
      <w:bookmarkEnd w:id="820"/>
      <w:bookmarkEnd w:id="821"/>
      <w:bookmarkEnd w:id="822"/>
      <w:r w:rsidRPr="00282040">
        <w:rPr>
          <w:b/>
          <w:szCs w:val="20"/>
        </w:rPr>
        <w:t xml:space="preserve"> </w:t>
      </w:r>
      <w:commentRangeEnd w:id="826"/>
      <w:r w:rsidR="009743DD">
        <w:rPr>
          <w:rStyle w:val="CommentReference"/>
        </w:rPr>
        <w:commentReference w:id="826"/>
      </w:r>
    </w:p>
    <w:p w14:paraId="16DA431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Each Qualified Scheduling Entity (QSE) that represents a Resource must submit a Current Operating Plan (COP) under this Section. </w:t>
      </w:r>
    </w:p>
    <w:p w14:paraId="4E4BCC99" w14:textId="4B458FB5"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ERCOT shall use the information provided in the COP to calculate </w:t>
      </w:r>
      <w:del w:id="827" w:author="ERCOT" w:date="2019-11-01T14:45:00Z">
        <w:r w:rsidRPr="00282040" w:rsidDel="009743DD">
          <w:rPr>
            <w:iCs/>
            <w:szCs w:val="20"/>
          </w:rPr>
          <w:delText>the High Ancillary Service Limit (HASL) and Low Ancillary Service Limit (LASL)</w:delText>
        </w:r>
      </w:del>
      <w:ins w:id="828" w:author="ERCOT" w:date="2019-11-01T14:45:00Z">
        <w:r w:rsidR="009743DD">
          <w:rPr>
            <w:iCs/>
            <w:szCs w:val="20"/>
          </w:rPr>
          <w:t>operating limits</w:t>
        </w:r>
      </w:ins>
      <w:ins w:id="829" w:author="ERCOT" w:date="2020-01-02T16:31:00Z">
        <w:r w:rsidR="00AF5843">
          <w:rPr>
            <w:iCs/>
            <w:szCs w:val="20"/>
          </w:rPr>
          <w:t xml:space="preserve"> and Ancillary Service capabil</w:t>
        </w:r>
      </w:ins>
      <w:ins w:id="830" w:author="ERCOT" w:date="2020-01-17T13:06:00Z">
        <w:r w:rsidR="00C53283">
          <w:rPr>
            <w:iCs/>
            <w:szCs w:val="20"/>
          </w:rPr>
          <w:t>i</w:t>
        </w:r>
      </w:ins>
      <w:ins w:id="831" w:author="ERCOT" w:date="2020-01-02T16:31:00Z">
        <w:r w:rsidR="00AF5843">
          <w:rPr>
            <w:iCs/>
            <w:szCs w:val="20"/>
          </w:rPr>
          <w:t>ties</w:t>
        </w:r>
      </w:ins>
      <w:ins w:id="832" w:author="ERCOT" w:date="2019-11-01T14:45:00Z">
        <w:r w:rsidR="009743DD">
          <w:rPr>
            <w:iCs/>
            <w:szCs w:val="20"/>
          </w:rPr>
          <w:t xml:space="preserve"> </w:t>
        </w:r>
      </w:ins>
      <w:r w:rsidRPr="00282040">
        <w:rPr>
          <w:iCs/>
          <w:szCs w:val="20"/>
        </w:rPr>
        <w:t xml:space="preserve">for each Resource for the Reliability Unit Commitment (RUC) processes. </w:t>
      </w:r>
    </w:p>
    <w:p w14:paraId="4CF4F93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ERCOT shall monitor the accuracy of each QSE’s COP as outlined in Section 8, Performance Monitoring.  </w:t>
      </w:r>
    </w:p>
    <w:p w14:paraId="6D09F245"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31A036DB" w14:textId="77777777" w:rsidR="00282040" w:rsidRPr="00282040" w:rsidRDefault="00282040" w:rsidP="00282040">
      <w:pPr>
        <w:spacing w:after="240"/>
        <w:ind w:left="720" w:hanging="720"/>
        <w:rPr>
          <w:iCs/>
          <w:szCs w:val="20"/>
        </w:rPr>
      </w:pPr>
      <w:r w:rsidRPr="00282040">
        <w:rPr>
          <w:iCs/>
          <w:szCs w:val="20"/>
        </w:rPr>
        <w:lastRenderedPageBreak/>
        <w:t>(5)</w:t>
      </w:r>
      <w:r w:rsidRPr="00282040">
        <w:rPr>
          <w:iCs/>
          <w:szCs w:val="20"/>
        </w:rPr>
        <w:tab/>
        <w:t xml:space="preserve">To reflect changes to a Resource’s capability, each QSE shall report by exception, changes to the COP for all hours after the Operating Period through the rest of the Operating Day.  </w:t>
      </w:r>
    </w:p>
    <w:p w14:paraId="6A6537B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8173E3F"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3EBBDDC3"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48376ABD" w14:textId="77777777" w:rsidR="00282040" w:rsidRPr="00282040" w:rsidRDefault="00282040" w:rsidP="00282040">
      <w:pPr>
        <w:keepNext/>
        <w:tabs>
          <w:tab w:val="left" w:pos="1080"/>
        </w:tabs>
        <w:spacing w:before="240" w:after="240"/>
        <w:ind w:left="1080" w:hanging="1080"/>
        <w:outlineLvl w:val="2"/>
        <w:rPr>
          <w:b/>
          <w:bCs/>
          <w:i/>
          <w:szCs w:val="20"/>
        </w:rPr>
      </w:pPr>
      <w:bookmarkStart w:id="833" w:name="_Toc400526142"/>
      <w:bookmarkStart w:id="834" w:name="_Toc405534460"/>
      <w:bookmarkStart w:id="835" w:name="_Toc406570473"/>
      <w:bookmarkStart w:id="836" w:name="_Toc410910625"/>
      <w:bookmarkStart w:id="837" w:name="_Toc411841053"/>
      <w:bookmarkStart w:id="838" w:name="_Toc422147015"/>
      <w:bookmarkStart w:id="839" w:name="_Toc433020611"/>
      <w:bookmarkStart w:id="840" w:name="_Toc437262052"/>
      <w:bookmarkStart w:id="841" w:name="_Toc478375227"/>
      <w:bookmarkStart w:id="842" w:name="_Toc17706346"/>
      <w:commentRangeStart w:id="843"/>
      <w:r w:rsidRPr="00282040">
        <w:rPr>
          <w:b/>
          <w:bCs/>
          <w:i/>
          <w:szCs w:val="20"/>
        </w:rPr>
        <w:t>3.9.1</w:t>
      </w:r>
      <w:commentRangeEnd w:id="843"/>
      <w:r w:rsidR="00DB310D">
        <w:rPr>
          <w:rStyle w:val="CommentReference"/>
        </w:rPr>
        <w:commentReference w:id="843"/>
      </w:r>
      <w:r w:rsidRPr="00282040">
        <w:rPr>
          <w:b/>
          <w:bCs/>
          <w:i/>
          <w:szCs w:val="20"/>
        </w:rPr>
        <w:tab/>
      </w:r>
      <w:commentRangeStart w:id="844"/>
      <w:r w:rsidRPr="00282040">
        <w:rPr>
          <w:b/>
          <w:bCs/>
          <w:i/>
          <w:szCs w:val="20"/>
        </w:rPr>
        <w:t>Current Operating Plan (COP) Criteria</w:t>
      </w:r>
      <w:bookmarkEnd w:id="823"/>
      <w:bookmarkEnd w:id="833"/>
      <w:bookmarkEnd w:id="834"/>
      <w:bookmarkEnd w:id="835"/>
      <w:bookmarkEnd w:id="836"/>
      <w:bookmarkEnd w:id="837"/>
      <w:bookmarkEnd w:id="838"/>
      <w:bookmarkEnd w:id="839"/>
      <w:bookmarkEnd w:id="840"/>
      <w:bookmarkEnd w:id="841"/>
      <w:bookmarkEnd w:id="842"/>
      <w:commentRangeEnd w:id="844"/>
      <w:r w:rsidR="00CB13B8">
        <w:rPr>
          <w:rStyle w:val="CommentReference"/>
        </w:rPr>
        <w:commentReference w:id="844"/>
      </w:r>
    </w:p>
    <w:p w14:paraId="1106B9E4"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Each QSE that represents a Resource must submit a COP to ERCOT that reflects expected operating conditions for each Resource for each hour in the next seven Operating Days.</w:t>
      </w:r>
    </w:p>
    <w:p w14:paraId="4A162284"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4E36EEC1" w14:textId="27E03C2B" w:rsidR="00092103" w:rsidRDefault="00282040" w:rsidP="00282040">
      <w:pPr>
        <w:spacing w:after="240"/>
        <w:ind w:left="720" w:hanging="720"/>
        <w:rPr>
          <w:ins w:id="845" w:author="ERCOT" w:date="2019-11-15T08:50:00Z"/>
          <w:iCs/>
          <w:szCs w:val="20"/>
        </w:rPr>
      </w:pPr>
      <w:r w:rsidRPr="00282040">
        <w:rPr>
          <w:iCs/>
          <w:szCs w:val="20"/>
        </w:rPr>
        <w:t>(3)</w:t>
      </w:r>
      <w:r w:rsidRPr="00282040">
        <w:rPr>
          <w:iCs/>
          <w:szCs w:val="20"/>
        </w:rPr>
        <w:tab/>
      </w:r>
      <w:del w:id="846" w:author="ERCOT" w:date="2019-11-15T08:50:00Z">
        <w:r w:rsidRPr="00282040" w:rsidDel="00092103">
          <w:rPr>
            <w:iCs/>
            <w:szCs w:val="20"/>
          </w:rPr>
          <w:delText>The Resource capacity in a QSE’s COP must be sufficient to supply the Ancillary Service Supply Responsibility of that QSE.</w:delText>
        </w:r>
      </w:del>
      <w:ins w:id="847" w:author="ERCOT" w:date="2019-11-15T08:50:00Z">
        <w:r w:rsidR="00904AAD">
          <w:rPr>
            <w:iCs/>
            <w:szCs w:val="20"/>
          </w:rPr>
          <w:t xml:space="preserve">Each QSE that represents a Resource shall update its COP </w:t>
        </w:r>
      </w:ins>
      <w:ins w:id="848" w:author="ERCOT" w:date="2019-12-11T10:44:00Z">
        <w:r w:rsidR="00904AAD">
          <w:rPr>
            <w:iCs/>
            <w:szCs w:val="20"/>
          </w:rPr>
          <w:t xml:space="preserve">to </w:t>
        </w:r>
      </w:ins>
      <w:ins w:id="849" w:author="ERCOT" w:date="2019-11-15T08:50:00Z">
        <w:r w:rsidR="00904AAD">
          <w:rPr>
            <w:iCs/>
            <w:szCs w:val="20"/>
          </w:rPr>
          <w:t>reflect</w:t>
        </w:r>
      </w:ins>
      <w:ins w:id="850" w:author="ERCOT" w:date="2019-12-11T10:44:00Z">
        <w:r w:rsidR="00904AAD">
          <w:rPr>
            <w:iCs/>
            <w:szCs w:val="20"/>
          </w:rPr>
          <w:t xml:space="preserve"> </w:t>
        </w:r>
      </w:ins>
      <w:ins w:id="851" w:author="ERCOT" w:date="2019-11-15T08:52:00Z">
        <w:r w:rsidR="00904AAD">
          <w:rPr>
            <w:iCs/>
            <w:szCs w:val="20"/>
          </w:rPr>
          <w:t xml:space="preserve">the ability of </w:t>
        </w:r>
      </w:ins>
      <w:ins w:id="852" w:author="ERCOT" w:date="2020-02-18T10:47:00Z">
        <w:r w:rsidR="00724D46">
          <w:rPr>
            <w:iCs/>
            <w:szCs w:val="20"/>
          </w:rPr>
          <w:t>the</w:t>
        </w:r>
      </w:ins>
      <w:ins w:id="853" w:author="ERCOT" w:date="2019-11-15T08:52:00Z">
        <w:r w:rsidR="00904AAD">
          <w:rPr>
            <w:iCs/>
            <w:szCs w:val="20"/>
          </w:rPr>
          <w:t xml:space="preserve"> Resource to provide each Ancillary Service by product</w:t>
        </w:r>
      </w:ins>
      <w:ins w:id="854" w:author="ERCOT" w:date="2020-01-02T16:33:00Z">
        <w:r w:rsidR="00904AAD">
          <w:rPr>
            <w:iCs/>
            <w:szCs w:val="20"/>
          </w:rPr>
          <w:t xml:space="preserve"> and sub-type</w:t>
        </w:r>
      </w:ins>
      <w:ins w:id="855" w:author="ERCOT" w:date="2019-11-15T08:52:00Z">
        <w:r w:rsidR="00904AAD">
          <w:rPr>
            <w:iCs/>
            <w:szCs w:val="20"/>
          </w:rPr>
          <w:t>.</w:t>
        </w:r>
      </w:ins>
    </w:p>
    <w:p w14:paraId="367E2549" w14:textId="075667D3" w:rsidR="00282040" w:rsidRPr="00282040" w:rsidRDefault="00282040" w:rsidP="00282040">
      <w:pPr>
        <w:spacing w:after="240"/>
        <w:ind w:left="720" w:hanging="720"/>
        <w:rPr>
          <w:iCs/>
          <w:szCs w:val="20"/>
        </w:rPr>
      </w:pPr>
      <w:r w:rsidRPr="00282040">
        <w:rPr>
          <w:iCs/>
          <w:szCs w:val="20"/>
        </w:rPr>
        <w:t>(4)</w:t>
      </w:r>
      <w:r w:rsidRPr="00282040">
        <w:rPr>
          <w:iCs/>
          <w:szCs w:val="20"/>
        </w:rPr>
        <w:tab/>
      </w:r>
      <w:r w:rsidRPr="00282040">
        <w:rPr>
          <w:szCs w:val="20"/>
        </w:rPr>
        <w:t xml:space="preserve">Load Resource COP values may be adjusted to reflect Distribution Losses in accordance with Section 8.1.1.2, </w:t>
      </w:r>
      <w:r w:rsidRPr="00282040">
        <w:rPr>
          <w:iCs/>
          <w:szCs w:val="20"/>
        </w:rPr>
        <w:t>General Capacity Testing Requirements.</w:t>
      </w:r>
    </w:p>
    <w:p w14:paraId="20693B49"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A COP must include the following for each Resource represented by the QSE:</w:t>
      </w:r>
    </w:p>
    <w:p w14:paraId="00142A3A" w14:textId="77777777" w:rsidR="00282040" w:rsidRPr="00282040" w:rsidRDefault="00282040" w:rsidP="00282040">
      <w:pPr>
        <w:spacing w:after="240"/>
        <w:ind w:left="1440" w:hanging="720"/>
        <w:rPr>
          <w:szCs w:val="20"/>
        </w:rPr>
      </w:pPr>
      <w:r w:rsidRPr="00282040">
        <w:rPr>
          <w:szCs w:val="20"/>
        </w:rPr>
        <w:t>(a)</w:t>
      </w:r>
      <w:r w:rsidRPr="00282040">
        <w:rPr>
          <w:szCs w:val="20"/>
        </w:rPr>
        <w:tab/>
        <w:t>The name of the Resource;</w:t>
      </w:r>
    </w:p>
    <w:p w14:paraId="20A4AA38" w14:textId="77777777" w:rsidR="00282040" w:rsidRPr="00282040" w:rsidRDefault="00282040" w:rsidP="00282040">
      <w:pPr>
        <w:spacing w:after="240"/>
        <w:ind w:left="1440" w:hanging="720"/>
        <w:rPr>
          <w:szCs w:val="20"/>
        </w:rPr>
      </w:pPr>
      <w:r w:rsidRPr="00282040">
        <w:rPr>
          <w:szCs w:val="20"/>
        </w:rPr>
        <w:t>(b)</w:t>
      </w:r>
      <w:r w:rsidRPr="00282040">
        <w:rPr>
          <w:szCs w:val="20"/>
        </w:rPr>
        <w:tab/>
        <w:t>The expected Resource Status:</w:t>
      </w:r>
    </w:p>
    <w:p w14:paraId="6822F432" w14:textId="77777777" w:rsidR="00282040" w:rsidRPr="00282040" w:rsidRDefault="00282040" w:rsidP="00282040">
      <w:pPr>
        <w:spacing w:after="240"/>
        <w:ind w:left="2160" w:hanging="720"/>
        <w:rPr>
          <w:szCs w:val="20"/>
        </w:rPr>
      </w:pPr>
      <w:r w:rsidRPr="00282040">
        <w:rPr>
          <w:szCs w:val="20"/>
        </w:rPr>
        <w:t>(i)</w:t>
      </w:r>
      <w:r w:rsidRPr="0028204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FFEFF14" w14:textId="77777777" w:rsidR="00282040" w:rsidRPr="00282040" w:rsidRDefault="00282040" w:rsidP="00282040">
      <w:pPr>
        <w:spacing w:after="240"/>
        <w:ind w:left="2880" w:hanging="720"/>
        <w:rPr>
          <w:szCs w:val="20"/>
        </w:rPr>
      </w:pPr>
      <w:r w:rsidRPr="00282040">
        <w:rPr>
          <w:szCs w:val="20"/>
        </w:rPr>
        <w:t>(A)</w:t>
      </w:r>
      <w:r w:rsidRPr="00282040">
        <w:rPr>
          <w:szCs w:val="20"/>
        </w:rPr>
        <w:tab/>
        <w:t>ONRUC – On-Line and the hour is a RUC-Committed Hour;</w:t>
      </w:r>
    </w:p>
    <w:p w14:paraId="148C5EBC" w14:textId="18D9C9B8" w:rsidR="00282040" w:rsidRPr="00282040" w:rsidDel="001B56E4" w:rsidRDefault="00282040" w:rsidP="00282040">
      <w:pPr>
        <w:spacing w:after="240"/>
        <w:ind w:left="2880" w:hanging="720"/>
        <w:rPr>
          <w:del w:id="856" w:author="ERCOT" w:date="2019-12-11T10:15:00Z"/>
          <w:szCs w:val="20"/>
        </w:rPr>
      </w:pPr>
      <w:del w:id="857" w:author="ERCOT" w:date="2019-12-11T10:15:00Z">
        <w:r w:rsidRPr="00282040" w:rsidDel="001B56E4">
          <w:rPr>
            <w:szCs w:val="20"/>
          </w:rPr>
          <w:lastRenderedPageBreak/>
          <w:delText>(B)</w:delText>
        </w:r>
        <w:r w:rsidRPr="00282040" w:rsidDel="001B56E4">
          <w:rPr>
            <w:szCs w:val="20"/>
          </w:rPr>
          <w:tab/>
          <w:delText>ONREG – On-Line Resource with Energy Offer Curve providing Regulation Service;</w:delText>
        </w:r>
      </w:del>
    </w:p>
    <w:p w14:paraId="681B1C2D" w14:textId="306163CC" w:rsidR="00282040" w:rsidRPr="00282040" w:rsidRDefault="00282040" w:rsidP="00282040">
      <w:pPr>
        <w:spacing w:after="240"/>
        <w:ind w:left="2880" w:hanging="720"/>
        <w:rPr>
          <w:szCs w:val="20"/>
        </w:rPr>
      </w:pPr>
      <w:r w:rsidRPr="00282040">
        <w:rPr>
          <w:szCs w:val="20"/>
        </w:rPr>
        <w:t>(</w:t>
      </w:r>
      <w:del w:id="858" w:author="ERCOT" w:date="2020-02-04T08:46:00Z">
        <w:r w:rsidRPr="00282040" w:rsidDel="00904AAD">
          <w:rPr>
            <w:szCs w:val="20"/>
          </w:rPr>
          <w:delText>C</w:delText>
        </w:r>
      </w:del>
      <w:ins w:id="859" w:author="ERCOT" w:date="2020-02-04T08:46:00Z">
        <w:r w:rsidR="00904AAD">
          <w:rPr>
            <w:szCs w:val="20"/>
          </w:rPr>
          <w:t>B</w:t>
        </w:r>
      </w:ins>
      <w:r w:rsidRPr="00282040">
        <w:rPr>
          <w:szCs w:val="20"/>
        </w:rPr>
        <w:t>)</w:t>
      </w:r>
      <w:r w:rsidRPr="00282040">
        <w:rPr>
          <w:szCs w:val="20"/>
        </w:rPr>
        <w:tab/>
        <w:t>ON – On-Line Resource with Energy Offer Curve;</w:t>
      </w:r>
    </w:p>
    <w:p w14:paraId="7314C7EE" w14:textId="25FA34FC" w:rsidR="00282040" w:rsidRPr="00282040" w:rsidRDefault="00282040" w:rsidP="00282040">
      <w:pPr>
        <w:spacing w:after="240"/>
        <w:ind w:left="2880" w:hanging="720"/>
        <w:rPr>
          <w:szCs w:val="20"/>
        </w:rPr>
      </w:pPr>
      <w:r w:rsidRPr="00282040">
        <w:rPr>
          <w:szCs w:val="20"/>
        </w:rPr>
        <w:t>(</w:t>
      </w:r>
      <w:del w:id="860" w:author="ERCOT" w:date="2020-02-04T08:46:00Z">
        <w:r w:rsidRPr="00282040" w:rsidDel="00904AAD">
          <w:rPr>
            <w:szCs w:val="20"/>
          </w:rPr>
          <w:delText>D</w:delText>
        </w:r>
      </w:del>
      <w:ins w:id="861" w:author="ERCOT" w:date="2020-02-04T08:46:00Z">
        <w:r w:rsidR="00904AAD">
          <w:rPr>
            <w:szCs w:val="20"/>
          </w:rPr>
          <w:t>C</w:t>
        </w:r>
      </w:ins>
      <w:r w:rsidRPr="00282040">
        <w:rPr>
          <w:szCs w:val="20"/>
        </w:rPr>
        <w:t>)</w:t>
      </w:r>
      <w:r w:rsidRPr="00282040">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50EB" w14:paraId="4D0C85C2"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5CB9555C" w14:textId="0736F1A7" w:rsidR="008350EB" w:rsidRPr="002A760C" w:rsidRDefault="008350EB" w:rsidP="008350EB">
            <w:pPr>
              <w:spacing w:before="120" w:after="240"/>
              <w:rPr>
                <w:b/>
                <w:i/>
              </w:rPr>
            </w:pPr>
            <w:r>
              <w:rPr>
                <w:b/>
                <w:i/>
              </w:rPr>
              <w:t>[NPRR1000</w:t>
            </w:r>
            <w:r w:rsidRPr="004B0726">
              <w:rPr>
                <w:b/>
                <w:i/>
              </w:rPr>
              <w:t xml:space="preserve">: </w:t>
            </w:r>
            <w:r>
              <w:rPr>
                <w:b/>
                <w:i/>
              </w:rPr>
              <w:t xml:space="preserve"> Delete item (</w:t>
            </w:r>
            <w:del w:id="862" w:author="ERCOT 102320" w:date="2020-10-01T11:44:00Z">
              <w:r w:rsidDel="008350EB">
                <w:rPr>
                  <w:b/>
                  <w:i/>
                </w:rPr>
                <w:delText>D</w:delText>
              </w:r>
            </w:del>
            <w:ins w:id="863" w:author="ERCOT 102320" w:date="2020-10-01T11:44:00Z">
              <w:r>
                <w:rPr>
                  <w:b/>
                  <w:i/>
                </w:rPr>
                <w:t>C</w:t>
              </w:r>
            </w:ins>
            <w:r>
              <w:rPr>
                <w:b/>
                <w:i/>
              </w:rPr>
              <w:t>) above upon system implementation and renumber accordingly.</w:t>
            </w:r>
            <w:r w:rsidRPr="004B0726">
              <w:rPr>
                <w:b/>
                <w:i/>
              </w:rPr>
              <w:t>]</w:t>
            </w:r>
          </w:p>
        </w:tc>
      </w:tr>
    </w:tbl>
    <w:p w14:paraId="7F46F0A4" w14:textId="2CCB224B" w:rsidR="00282040" w:rsidRPr="00282040" w:rsidRDefault="00282040" w:rsidP="008350EB">
      <w:pPr>
        <w:spacing w:before="240" w:after="240"/>
        <w:ind w:left="2880" w:hanging="720"/>
        <w:rPr>
          <w:szCs w:val="20"/>
        </w:rPr>
      </w:pPr>
      <w:r w:rsidRPr="00282040">
        <w:rPr>
          <w:szCs w:val="20"/>
        </w:rPr>
        <w:t>(</w:t>
      </w:r>
      <w:del w:id="864" w:author="ERCOT" w:date="2020-02-04T08:46:00Z">
        <w:r w:rsidRPr="00282040" w:rsidDel="00904AAD">
          <w:rPr>
            <w:szCs w:val="20"/>
          </w:rPr>
          <w:delText>E</w:delText>
        </w:r>
      </w:del>
      <w:ins w:id="865" w:author="ERCOT" w:date="2020-02-04T08:46:00Z">
        <w:r w:rsidR="00904AAD">
          <w:rPr>
            <w:szCs w:val="20"/>
          </w:rPr>
          <w:t>D</w:t>
        </w:r>
      </w:ins>
      <w:r w:rsidRPr="00282040">
        <w:rPr>
          <w:szCs w:val="20"/>
        </w:rPr>
        <w:t>)</w:t>
      </w:r>
      <w:r w:rsidRPr="00282040">
        <w:rPr>
          <w:szCs w:val="20"/>
        </w:rPr>
        <w:tab/>
        <w:t>ONOS – On-Line Resource with Output Schedule;</w:t>
      </w:r>
    </w:p>
    <w:p w14:paraId="5F8AB518" w14:textId="761C56EE" w:rsidR="00282040" w:rsidRPr="00282040" w:rsidDel="00141BEE" w:rsidRDefault="00282040" w:rsidP="00282040">
      <w:pPr>
        <w:spacing w:after="240"/>
        <w:ind w:left="2880" w:hanging="720"/>
        <w:rPr>
          <w:del w:id="866" w:author="ERCOT" w:date="2019-12-11T10:27:00Z"/>
          <w:szCs w:val="20"/>
        </w:rPr>
      </w:pPr>
      <w:del w:id="867" w:author="ERCOT" w:date="2019-12-11T10:27:00Z">
        <w:r w:rsidRPr="00282040" w:rsidDel="00141BEE">
          <w:rPr>
            <w:szCs w:val="20"/>
          </w:rPr>
          <w:delText>(F)</w:delText>
        </w:r>
        <w:r w:rsidRPr="00282040" w:rsidDel="00141BEE">
          <w:rPr>
            <w:szCs w:val="20"/>
          </w:rPr>
          <w:tab/>
          <w:delText>ONOSREG – On-Line Resource with Output Schedule providing Regulation Service;</w:delText>
        </w:r>
      </w:del>
    </w:p>
    <w:p w14:paraId="67523AC0" w14:textId="383FE66B" w:rsidR="00282040" w:rsidRPr="00282040" w:rsidDel="00141BEE" w:rsidRDefault="00282040" w:rsidP="00282040">
      <w:pPr>
        <w:spacing w:after="240"/>
        <w:ind w:left="2880" w:hanging="720"/>
        <w:rPr>
          <w:del w:id="868" w:author="ERCOT" w:date="2019-12-11T10:27:00Z"/>
          <w:szCs w:val="20"/>
        </w:rPr>
      </w:pPr>
      <w:del w:id="869" w:author="ERCOT" w:date="2019-12-11T10:27:00Z">
        <w:r w:rsidRPr="00282040" w:rsidDel="00141BEE">
          <w:rPr>
            <w:szCs w:val="20"/>
          </w:rPr>
          <w:delText>(G)</w:delText>
        </w:r>
        <w:r w:rsidRPr="00282040" w:rsidDel="00141BEE">
          <w:rPr>
            <w:szCs w:val="20"/>
          </w:rPr>
          <w:tab/>
          <w:delText>ONDSRREG – On-Line DSR providing Regulation Service;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50EB" w:rsidDel="008350EB" w14:paraId="202BC45D" w14:textId="2CACA28F" w:rsidTr="00F97E1D">
        <w:trPr>
          <w:del w:id="870" w:author="ERCOT 102320" w:date="2020-10-01T11:44: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50246B0D" w14:textId="7AC32D45" w:rsidR="008350EB" w:rsidRPr="002A760C" w:rsidDel="008350EB" w:rsidRDefault="008350EB" w:rsidP="00F97E1D">
            <w:pPr>
              <w:spacing w:before="120" w:after="240"/>
              <w:rPr>
                <w:del w:id="871" w:author="ERCOT 102320" w:date="2020-10-01T11:44:00Z"/>
                <w:b/>
                <w:i/>
              </w:rPr>
            </w:pPr>
            <w:del w:id="872" w:author="ERCOT 102320" w:date="2020-10-01T11:44:00Z">
              <w:r w:rsidDel="008350EB">
                <w:rPr>
                  <w:b/>
                  <w:i/>
                </w:rPr>
                <w:delText>[NPRR1000</w:delText>
              </w:r>
              <w:r w:rsidRPr="004B0726" w:rsidDel="008350EB">
                <w:rPr>
                  <w:b/>
                  <w:i/>
                </w:rPr>
                <w:delText xml:space="preserve">: </w:delText>
              </w:r>
              <w:r w:rsidDel="008350EB">
                <w:rPr>
                  <w:b/>
                  <w:i/>
                </w:rPr>
                <w:delText xml:space="preserve"> Delete item (G) above upon system implementation and renumber accordingly.</w:delText>
              </w:r>
              <w:r w:rsidRPr="004B0726" w:rsidDel="008350EB">
                <w:rPr>
                  <w:b/>
                  <w:i/>
                </w:rPr>
                <w:delText>]</w:delText>
              </w:r>
            </w:del>
          </w:p>
        </w:tc>
      </w:tr>
    </w:tbl>
    <w:p w14:paraId="58A4BA34" w14:textId="3B427ABF" w:rsidR="00282040" w:rsidRPr="00282040" w:rsidDel="00141BEE" w:rsidRDefault="00282040" w:rsidP="008350EB">
      <w:pPr>
        <w:spacing w:before="240" w:after="240"/>
        <w:ind w:left="2880" w:hanging="720"/>
        <w:rPr>
          <w:del w:id="873" w:author="ERCOT" w:date="2019-12-11T10:28:00Z"/>
          <w:szCs w:val="20"/>
        </w:rPr>
      </w:pPr>
      <w:del w:id="874" w:author="ERCOT" w:date="2019-12-11T10:28:00Z">
        <w:r w:rsidRPr="00282040" w:rsidDel="00141BEE">
          <w:rPr>
            <w:szCs w:val="20"/>
          </w:rPr>
          <w:delText>(H)</w:delText>
        </w:r>
        <w:r w:rsidRPr="00282040" w:rsidDel="00141BEE">
          <w:rPr>
            <w:szCs w:val="20"/>
          </w:rPr>
          <w:tab/>
          <w:delText>FRRSUP – Available for Dispatch of Fast Responding Regulation Service (FRRS).  This Resource Status is only to be used for Real-Time telemetry purposes;</w:delText>
        </w:r>
      </w:del>
    </w:p>
    <w:p w14:paraId="428850A8" w14:textId="74221FF6" w:rsidR="00282040" w:rsidRPr="00282040" w:rsidRDefault="00282040" w:rsidP="00282040">
      <w:pPr>
        <w:spacing w:after="240"/>
        <w:ind w:left="2880" w:hanging="720"/>
        <w:rPr>
          <w:szCs w:val="20"/>
        </w:rPr>
      </w:pPr>
      <w:r w:rsidRPr="00282040">
        <w:rPr>
          <w:szCs w:val="20"/>
        </w:rPr>
        <w:t>(</w:t>
      </w:r>
      <w:del w:id="875" w:author="ERCOT" w:date="2020-02-04T08:46:00Z">
        <w:r w:rsidRPr="00282040" w:rsidDel="00904AAD">
          <w:rPr>
            <w:szCs w:val="20"/>
          </w:rPr>
          <w:delText>I</w:delText>
        </w:r>
      </w:del>
      <w:ins w:id="876" w:author="ERCOT" w:date="2020-02-04T08:46:00Z">
        <w:r w:rsidR="00904AAD">
          <w:rPr>
            <w:szCs w:val="20"/>
          </w:rPr>
          <w:t>E</w:t>
        </w:r>
      </w:ins>
      <w:r w:rsidRPr="00282040">
        <w:rPr>
          <w:szCs w:val="20"/>
        </w:rPr>
        <w:t>)</w:t>
      </w:r>
      <w:r w:rsidRPr="00282040">
        <w:rPr>
          <w:szCs w:val="20"/>
        </w:rPr>
        <w:tab/>
        <w:t>ONTEST – On-Line blocked from Security-Constrained Economic Dispatch (SCED) for operations testing (while ONTEST, a Generation Resource may be shown on Outage in the Outage Scheduler);</w:t>
      </w:r>
    </w:p>
    <w:p w14:paraId="028B08DD" w14:textId="4C9DA27C" w:rsidR="00282040" w:rsidRPr="00282040" w:rsidRDefault="00282040" w:rsidP="00282040">
      <w:pPr>
        <w:spacing w:after="240"/>
        <w:ind w:left="2880" w:hanging="720"/>
        <w:rPr>
          <w:szCs w:val="20"/>
        </w:rPr>
      </w:pPr>
      <w:r w:rsidRPr="00282040">
        <w:rPr>
          <w:szCs w:val="20"/>
        </w:rPr>
        <w:t>(</w:t>
      </w:r>
      <w:del w:id="877" w:author="ERCOT" w:date="2020-02-04T08:46:00Z">
        <w:r w:rsidRPr="00282040" w:rsidDel="00904AAD">
          <w:rPr>
            <w:szCs w:val="20"/>
          </w:rPr>
          <w:delText>J</w:delText>
        </w:r>
      </w:del>
      <w:ins w:id="878" w:author="ERCOT" w:date="2020-02-04T08:46:00Z">
        <w:r w:rsidR="00904AAD">
          <w:rPr>
            <w:szCs w:val="20"/>
          </w:rPr>
          <w:t>F</w:t>
        </w:r>
      </w:ins>
      <w:r w:rsidRPr="00282040">
        <w:rPr>
          <w:szCs w:val="20"/>
        </w:rPr>
        <w:t>)</w:t>
      </w:r>
      <w:r w:rsidRPr="00282040">
        <w:rPr>
          <w:szCs w:val="20"/>
        </w:rPr>
        <w:tab/>
        <w:t>ONEMR – On-Line EMR (available for commitment or dispatch only for ERCOT-declared Emergency Conditions; the QSE may appropriately set LSL and High Sustained Limit (HSL) to reflect operating limits);</w:t>
      </w:r>
    </w:p>
    <w:p w14:paraId="2ADFB2DE" w14:textId="30E4A4E0" w:rsidR="00282040" w:rsidRPr="00282040" w:rsidDel="00141BEE" w:rsidRDefault="00282040" w:rsidP="00282040">
      <w:pPr>
        <w:spacing w:after="240"/>
        <w:ind w:left="2880" w:hanging="720"/>
        <w:rPr>
          <w:del w:id="879" w:author="ERCOT" w:date="2019-12-11T10:28:00Z"/>
          <w:szCs w:val="20"/>
        </w:rPr>
      </w:pPr>
      <w:del w:id="880" w:author="ERCOT" w:date="2019-12-11T10:28:00Z">
        <w:r w:rsidRPr="00282040" w:rsidDel="00141BEE">
          <w:rPr>
            <w:szCs w:val="20"/>
          </w:rPr>
          <w:delText>(K)</w:delText>
        </w:r>
        <w:r w:rsidRPr="00282040" w:rsidDel="00141BEE">
          <w:rPr>
            <w:szCs w:val="20"/>
          </w:rPr>
          <w:tab/>
          <w:delText>ONRR – On-Line as a synchronous condenser providing Responsive Reserve (RRS) but unavailable for Dispatch by SCED and available for commitment by RUC;</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141BEE" w14:paraId="6169FEF4" w14:textId="77777777" w:rsidTr="00593E63">
        <w:trPr>
          <w:del w:id="881" w:author="ERCOT" w:date="2019-12-11T10:2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0372543" w14:textId="77777777" w:rsidR="00282040" w:rsidRPr="00282040" w:rsidDel="00141BEE" w:rsidRDefault="00282040" w:rsidP="00282040">
            <w:pPr>
              <w:spacing w:before="120" w:after="240"/>
              <w:rPr>
                <w:del w:id="882" w:author="ERCOT" w:date="2019-12-11T10:28:00Z"/>
                <w:b/>
                <w:i/>
                <w:szCs w:val="20"/>
              </w:rPr>
            </w:pPr>
            <w:del w:id="883" w:author="ERCOT" w:date="2019-12-11T10:28:00Z">
              <w:r w:rsidRPr="00282040" w:rsidDel="00141BEE">
                <w:rPr>
                  <w:b/>
                  <w:i/>
                  <w:szCs w:val="20"/>
                </w:rPr>
                <w:delText>[NPRR863:  Insert paragraph (L) below upon system implementation and renumber accordingly:]</w:delText>
              </w:r>
            </w:del>
          </w:p>
          <w:p w14:paraId="2E9D3E41" w14:textId="77777777" w:rsidR="00282040" w:rsidRPr="00282040" w:rsidDel="00141BEE" w:rsidRDefault="00282040" w:rsidP="00282040">
            <w:pPr>
              <w:spacing w:after="240"/>
              <w:ind w:left="2880" w:hanging="720"/>
              <w:rPr>
                <w:del w:id="884" w:author="ERCOT" w:date="2019-12-11T10:28:00Z"/>
                <w:szCs w:val="20"/>
              </w:rPr>
            </w:pPr>
            <w:del w:id="885" w:author="ERCOT" w:date="2019-12-11T10:28:00Z">
              <w:r w:rsidRPr="00282040" w:rsidDel="00141BEE">
                <w:rPr>
                  <w:szCs w:val="20"/>
                </w:rPr>
                <w:delText>(L)</w:delText>
              </w:r>
              <w:r w:rsidRPr="00282040" w:rsidDel="00141BEE">
                <w:rPr>
                  <w:szCs w:val="20"/>
                </w:rPr>
                <w:tab/>
                <w:delText>ONECRS – On-Line as a synchronous condenser providing ERCOT Contingency Response Service (ECRS) but unavailable for Dispatch by SCED and available for commitment by RUC;</w:delText>
              </w:r>
            </w:del>
          </w:p>
        </w:tc>
      </w:tr>
    </w:tbl>
    <w:p w14:paraId="3A66D173" w14:textId="3166C3FB" w:rsidR="00282040" w:rsidRPr="00282040" w:rsidRDefault="00282040" w:rsidP="002C60C4">
      <w:pPr>
        <w:spacing w:after="240"/>
        <w:ind w:left="2880" w:hanging="720"/>
        <w:rPr>
          <w:szCs w:val="20"/>
        </w:rPr>
      </w:pPr>
      <w:r w:rsidRPr="00282040">
        <w:rPr>
          <w:szCs w:val="20"/>
        </w:rPr>
        <w:lastRenderedPageBreak/>
        <w:t>(</w:t>
      </w:r>
      <w:del w:id="886" w:author="ERCOT" w:date="2020-02-04T08:46:00Z">
        <w:r w:rsidRPr="00282040" w:rsidDel="00904AAD">
          <w:rPr>
            <w:szCs w:val="20"/>
          </w:rPr>
          <w:delText>L</w:delText>
        </w:r>
      </w:del>
      <w:ins w:id="887" w:author="ERCOT" w:date="2020-02-04T08:46:00Z">
        <w:r w:rsidR="00904AAD">
          <w:rPr>
            <w:szCs w:val="20"/>
          </w:rPr>
          <w:t>G</w:t>
        </w:r>
      </w:ins>
      <w:r w:rsidRPr="00282040">
        <w:rPr>
          <w:szCs w:val="20"/>
        </w:rPr>
        <w:t>)</w:t>
      </w:r>
      <w:r w:rsidRPr="00282040">
        <w:rPr>
          <w:szCs w:val="20"/>
        </w:rPr>
        <w:tab/>
        <w:t xml:space="preserve">ONOPTOUT – On-Line and the hour is a RUC Buy-Back Hour; </w:t>
      </w:r>
    </w:p>
    <w:p w14:paraId="157DF774" w14:textId="469AA90D" w:rsidR="00282040" w:rsidRPr="00282040" w:rsidRDefault="00282040" w:rsidP="00282040">
      <w:pPr>
        <w:spacing w:after="240"/>
        <w:ind w:left="2880" w:hanging="720"/>
        <w:rPr>
          <w:szCs w:val="20"/>
        </w:rPr>
      </w:pPr>
      <w:r w:rsidRPr="00282040">
        <w:rPr>
          <w:szCs w:val="20"/>
        </w:rPr>
        <w:t>(</w:t>
      </w:r>
      <w:del w:id="888" w:author="ERCOT" w:date="2020-02-04T08:46:00Z">
        <w:r w:rsidRPr="00282040" w:rsidDel="00904AAD">
          <w:rPr>
            <w:szCs w:val="20"/>
          </w:rPr>
          <w:delText>M</w:delText>
        </w:r>
      </w:del>
      <w:ins w:id="889" w:author="ERCOT" w:date="2020-02-04T08:46:00Z">
        <w:r w:rsidR="00904AAD">
          <w:rPr>
            <w:szCs w:val="20"/>
          </w:rPr>
          <w:t>H</w:t>
        </w:r>
      </w:ins>
      <w:r w:rsidRPr="00282040">
        <w:rPr>
          <w:szCs w:val="20"/>
        </w:rPr>
        <w:t>)</w:t>
      </w:r>
      <w:r w:rsidRPr="00282040">
        <w:rPr>
          <w:szCs w:val="20"/>
        </w:rPr>
        <w:tab/>
        <w:t xml:space="preserve">SHUTDOWN – The Resource is On-Line and in a shutdown sequence, and </w:t>
      </w:r>
      <w:ins w:id="890" w:author="ERCOT" w:date="2020-03-20T11:17:00Z">
        <w:r w:rsidR="001B2D08">
          <w:rPr>
            <w:szCs w:val="20"/>
          </w:rPr>
          <w:t>is not eligible for an</w:t>
        </w:r>
      </w:ins>
      <w:del w:id="891" w:author="ERCOT" w:date="2020-03-20T11:17:00Z">
        <w:r w:rsidRPr="00282040" w:rsidDel="001B2D08">
          <w:rPr>
            <w:szCs w:val="20"/>
          </w:rPr>
          <w:delText>has no</w:delText>
        </w:r>
      </w:del>
      <w:r w:rsidRPr="00282040">
        <w:rPr>
          <w:szCs w:val="20"/>
        </w:rPr>
        <w:t xml:space="preserve"> Ancillary Service</w:t>
      </w:r>
      <w:ins w:id="892" w:author="ERCOT" w:date="2020-03-20T11:17:00Z">
        <w:r w:rsidR="001B2D08">
          <w:rPr>
            <w:szCs w:val="20"/>
          </w:rPr>
          <w:t xml:space="preserve"> award</w:t>
        </w:r>
      </w:ins>
      <w:del w:id="893" w:author="ERCOT" w:date="2020-03-20T11:17:00Z">
        <w:r w:rsidRPr="00282040" w:rsidDel="001B2D08">
          <w:rPr>
            <w:szCs w:val="20"/>
          </w:rPr>
          <w:delText xml:space="preserve"> Obligations other than Off-Line Non-Spinning Reserve (Non-Spin) which the Resource will provide following the shutdown</w:delText>
        </w:r>
      </w:del>
      <w:r w:rsidRPr="00282040">
        <w:rPr>
          <w:szCs w:val="20"/>
        </w:rPr>
        <w:t>.  This Resource Status is only to be used for Real-Time telemetry purposes;</w:t>
      </w:r>
    </w:p>
    <w:p w14:paraId="1C8AEC58" w14:textId="55C0915F" w:rsidR="00282040" w:rsidRPr="00282040" w:rsidRDefault="00282040" w:rsidP="00282040">
      <w:pPr>
        <w:spacing w:after="240"/>
        <w:ind w:left="2880" w:hanging="720"/>
        <w:rPr>
          <w:szCs w:val="20"/>
        </w:rPr>
      </w:pPr>
      <w:r w:rsidRPr="00282040">
        <w:rPr>
          <w:szCs w:val="20"/>
        </w:rPr>
        <w:t>(</w:t>
      </w:r>
      <w:del w:id="894" w:author="ERCOT" w:date="2020-02-04T08:46:00Z">
        <w:r w:rsidRPr="00282040" w:rsidDel="00904AAD">
          <w:rPr>
            <w:szCs w:val="20"/>
          </w:rPr>
          <w:delText>N</w:delText>
        </w:r>
      </w:del>
      <w:ins w:id="895" w:author="ERCOT" w:date="2020-02-04T08:46:00Z">
        <w:r w:rsidR="00904AAD">
          <w:rPr>
            <w:szCs w:val="20"/>
          </w:rPr>
          <w:t>I</w:t>
        </w:r>
      </w:ins>
      <w:r w:rsidRPr="00282040">
        <w:rPr>
          <w:szCs w:val="20"/>
        </w:rPr>
        <w:t>)</w:t>
      </w:r>
      <w:r w:rsidRPr="00282040">
        <w:rPr>
          <w:szCs w:val="20"/>
        </w:rPr>
        <w:tab/>
        <w:t xml:space="preserve">STARTUP – The Resource is On-Line and in a start-up sequence and </w:t>
      </w:r>
      <w:ins w:id="896" w:author="ERCOT" w:date="2020-03-20T11:16:00Z">
        <w:r w:rsidR="001B2D08">
          <w:rPr>
            <w:szCs w:val="20"/>
          </w:rPr>
          <w:t>is not eligible for an</w:t>
        </w:r>
      </w:ins>
      <w:del w:id="897" w:author="ERCOT" w:date="2020-03-20T11:17:00Z">
        <w:r w:rsidRPr="00282040" w:rsidDel="001B2D08">
          <w:rPr>
            <w:szCs w:val="20"/>
          </w:rPr>
          <w:delText>has no</w:delText>
        </w:r>
      </w:del>
      <w:r w:rsidRPr="00282040">
        <w:rPr>
          <w:szCs w:val="20"/>
        </w:rPr>
        <w:t xml:space="preserve"> Ancillary Service </w:t>
      </w:r>
      <w:ins w:id="898" w:author="ERCOT" w:date="2020-03-20T11:16:00Z">
        <w:r w:rsidR="001B2D08">
          <w:rPr>
            <w:szCs w:val="20"/>
          </w:rPr>
          <w:t>award, unless coming On-Line in response to a manual deployment of ERCOT Contingency Reserve Service (ECRS) or Non-Spinning Reserve (Non-Spin)</w:t>
        </w:r>
      </w:ins>
      <w:del w:id="899" w:author="ERCOT" w:date="2020-03-20T11:16:00Z">
        <w:r w:rsidRPr="00282040" w:rsidDel="001B2D08">
          <w:rPr>
            <w:szCs w:val="20"/>
          </w:rPr>
          <w:delText>Obligations</w:delText>
        </w:r>
      </w:del>
      <w:r w:rsidRPr="00282040">
        <w:rPr>
          <w:szCs w:val="20"/>
        </w:rPr>
        <w:t>.  This Resource Status is only to be used for R</w:t>
      </w:r>
      <w:r w:rsidR="00271A0B">
        <w:rPr>
          <w:szCs w:val="20"/>
        </w:rPr>
        <w:t>eal-Time telemetry purposes;</w:t>
      </w:r>
    </w:p>
    <w:p w14:paraId="0B44E061" w14:textId="13BFE941" w:rsidR="00271A0B" w:rsidRDefault="00282040" w:rsidP="00282040">
      <w:pPr>
        <w:spacing w:after="240"/>
        <w:ind w:left="2880" w:hanging="720"/>
        <w:rPr>
          <w:szCs w:val="20"/>
        </w:rPr>
      </w:pPr>
      <w:r w:rsidRPr="00282040">
        <w:rPr>
          <w:szCs w:val="20"/>
        </w:rPr>
        <w:t>(</w:t>
      </w:r>
      <w:del w:id="900" w:author="ERCOT" w:date="2020-02-04T08:46:00Z">
        <w:r w:rsidRPr="00282040" w:rsidDel="00904AAD">
          <w:rPr>
            <w:szCs w:val="20"/>
          </w:rPr>
          <w:delText>O</w:delText>
        </w:r>
      </w:del>
      <w:ins w:id="901" w:author="ERCOT" w:date="2020-02-04T08:46:00Z">
        <w:r w:rsidR="00904AAD">
          <w:rPr>
            <w:szCs w:val="20"/>
          </w:rPr>
          <w:t>J</w:t>
        </w:r>
      </w:ins>
      <w:r w:rsidRPr="00282040">
        <w:rPr>
          <w:szCs w:val="20"/>
        </w:rPr>
        <w:t>)</w:t>
      </w:r>
      <w:r w:rsidRPr="00282040">
        <w:rPr>
          <w:szCs w:val="20"/>
        </w:rPr>
        <w:tab/>
        <w:t>OFFQS – Off-Line but available for SCED deployment</w:t>
      </w:r>
      <w:ins w:id="902" w:author="ERCOT" w:date="2020-01-02T16:35:00Z">
        <w:r w:rsidR="00E31EDD">
          <w:rPr>
            <w:szCs w:val="20"/>
          </w:rPr>
          <w:t xml:space="preserve"> and </w:t>
        </w:r>
      </w:ins>
      <w:ins w:id="903" w:author="ERCOT" w:date="2020-01-02T16:48:00Z">
        <w:r w:rsidR="004C3D6E">
          <w:rPr>
            <w:szCs w:val="20"/>
          </w:rPr>
          <w:t xml:space="preserve">to provide </w:t>
        </w:r>
      </w:ins>
      <w:ins w:id="904" w:author="ERCOT" w:date="2020-01-02T16:35:00Z">
        <w:r w:rsidR="00E31EDD">
          <w:rPr>
            <w:szCs w:val="20"/>
          </w:rPr>
          <w:t>ECRS</w:t>
        </w:r>
      </w:ins>
      <w:ins w:id="905" w:author="ERCOT" w:date="2020-02-21T08:36:00Z">
        <w:r w:rsidR="002C60C4">
          <w:rPr>
            <w:szCs w:val="20"/>
          </w:rPr>
          <w:t xml:space="preserve"> and Non-Spin</w:t>
        </w:r>
      </w:ins>
      <w:ins w:id="906" w:author="ERCOT" w:date="2020-01-02T16:35:00Z">
        <w:r w:rsidR="004C3D6E">
          <w:rPr>
            <w:szCs w:val="20"/>
          </w:rPr>
          <w:t>, if qualified and capable</w:t>
        </w:r>
      </w:ins>
      <w:r w:rsidRPr="00282040">
        <w:rPr>
          <w:szCs w:val="20"/>
        </w:rPr>
        <w:t>.  Only qualified Quick Start Generation Resources (QSGRs) may utilize this status;</w:t>
      </w:r>
      <w:del w:id="907" w:author="ERCOT" w:date="2020-03-02T10:51:00Z">
        <w:r w:rsidR="00271A0B" w:rsidDel="00271A0B">
          <w:rPr>
            <w:szCs w:val="20"/>
          </w:rPr>
          <w:delText xml:space="preserve"> and</w:delText>
        </w:r>
      </w:del>
    </w:p>
    <w:p w14:paraId="530F7724" w14:textId="2ED3AE9A" w:rsidR="00271A0B" w:rsidDel="00271A0B" w:rsidRDefault="00271A0B" w:rsidP="00271A0B">
      <w:pPr>
        <w:spacing w:after="240"/>
        <w:ind w:left="2880" w:hanging="720"/>
        <w:rPr>
          <w:del w:id="908" w:author="ERCOT" w:date="2020-03-02T10:50:00Z"/>
        </w:rPr>
      </w:pPr>
      <w:del w:id="909" w:author="ERCOT" w:date="2020-03-02T10:50:00Z">
        <w:r w:rsidRPr="0003648D" w:rsidDel="00271A0B">
          <w:delText>(</w:delText>
        </w:r>
        <w:r w:rsidDel="00271A0B">
          <w:delText>P</w:delText>
        </w:r>
        <w:r w:rsidRPr="0003648D" w:rsidDel="00271A0B">
          <w:delText>)</w:delText>
        </w:r>
        <w:r w:rsidRPr="0003648D" w:rsidDel="00271A0B">
          <w:tab/>
          <w:delText>ONFFR</w:delText>
        </w:r>
        <w:r w:rsidDel="00271A0B">
          <w:delText>RRS</w:delText>
        </w:r>
        <w:r w:rsidRPr="0003648D" w:rsidDel="00271A0B">
          <w:delText xml:space="preserve"> – Available for Dispatch of </w:delText>
        </w:r>
        <w:r w:rsidDel="00271A0B">
          <w:delText>RRS</w:delText>
        </w:r>
        <w:r w:rsidRPr="0003648D" w:rsidDel="00271A0B">
          <w:delText xml:space="preserve"> providing Fast Frequency Response (FFR) </w:delText>
        </w:r>
        <w:r w:rsidRPr="00271A0B" w:rsidDel="00271A0B">
          <w:rPr>
            <w:szCs w:val="20"/>
          </w:rPr>
          <w:delText>from</w:delText>
        </w:r>
        <w:r w:rsidRPr="0003648D" w:rsidDel="00271A0B">
          <w:delText xml:space="preserve"> Generation Resources.  This Resource Status is only to be used for Real-Time telemetry purposes</w:delText>
        </w:r>
        <w:r w:rsidDel="00271A0B">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350EB" w:rsidDel="00F501B8" w14:paraId="3A1E454C" w14:textId="7312E836" w:rsidTr="00F97E1D">
        <w:trPr>
          <w:del w:id="910" w:author="ERCOT 102320" w:date="2020-10-01T11:47: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2F7EBC65" w14:textId="3F0C9D1B" w:rsidR="008350EB" w:rsidDel="00F501B8" w:rsidRDefault="008350EB" w:rsidP="00F97E1D">
            <w:pPr>
              <w:spacing w:before="120" w:after="240"/>
              <w:rPr>
                <w:del w:id="911" w:author="ERCOT 102320" w:date="2020-10-01T11:47:00Z"/>
                <w:b/>
                <w:i/>
              </w:rPr>
            </w:pPr>
            <w:del w:id="912" w:author="ERCOT 102320" w:date="2020-10-01T11:47:00Z">
              <w:r w:rsidDel="00F501B8">
                <w:rPr>
                  <w:b/>
                  <w:i/>
                </w:rPr>
                <w:delText>[NPRR1015</w:delText>
              </w:r>
              <w:r w:rsidRPr="004B0726" w:rsidDel="00F501B8">
                <w:rPr>
                  <w:b/>
                  <w:i/>
                </w:rPr>
                <w:delText xml:space="preserve">: </w:delText>
              </w:r>
              <w:r w:rsidDel="00F501B8">
                <w:rPr>
                  <w:b/>
                  <w:i/>
                </w:rPr>
                <w:delText xml:space="preserve"> Replace paragraph (P) above with the following upon system implementation of NPRR863:</w:delText>
              </w:r>
              <w:r w:rsidRPr="004B0726" w:rsidDel="00F501B8">
                <w:rPr>
                  <w:b/>
                  <w:i/>
                </w:rPr>
                <w:delText>]</w:delText>
              </w:r>
            </w:del>
          </w:p>
          <w:p w14:paraId="2C0E429D" w14:textId="5527CDE7" w:rsidR="008350EB" w:rsidRPr="00730174" w:rsidDel="00F501B8" w:rsidRDefault="008350EB" w:rsidP="00F97E1D">
            <w:pPr>
              <w:spacing w:after="240"/>
              <w:ind w:left="2880" w:hanging="720"/>
              <w:rPr>
                <w:del w:id="913" w:author="ERCOT 102320" w:date="2020-10-01T11:47:00Z"/>
              </w:rPr>
            </w:pPr>
            <w:del w:id="914" w:author="ERCOT 102320" w:date="2020-10-01T11:47:00Z">
              <w:r w:rsidDel="00F501B8">
                <w:delText>(P)</w:delText>
              </w:r>
              <w:r w:rsidDel="00F501B8">
                <w:tab/>
                <w:delText>ONFFRRRS – Available for Dispatch of RRS when providing Fast Frequency Response (FFR) from Generation Resources.  This Resource Status is only to be used for Real-Time telemetry purposes.  A Resource with this Resource Status may also be providing Ancillary Services other than FFR;</w:delText>
              </w:r>
            </w:del>
          </w:p>
        </w:tc>
      </w:tr>
    </w:tbl>
    <w:p w14:paraId="6CF860B1" w14:textId="7EAA263C" w:rsidR="00141BEE" w:rsidRDefault="00141BEE">
      <w:pPr>
        <w:spacing w:after="240"/>
        <w:ind w:left="2880" w:hanging="720"/>
        <w:rPr>
          <w:ins w:id="915" w:author="ERCOT" w:date="2019-12-11T10:30:00Z"/>
          <w:szCs w:val="20"/>
        </w:rPr>
        <w:pPrChange w:id="916" w:author="ERCOT 102320" w:date="2020-10-01T11:47:00Z">
          <w:pPr>
            <w:spacing w:before="240" w:after="240"/>
            <w:ind w:left="2880" w:hanging="720"/>
          </w:pPr>
        </w:pPrChange>
      </w:pPr>
      <w:ins w:id="917" w:author="ERCOT" w:date="2019-12-11T10:29:00Z">
        <w:r>
          <w:rPr>
            <w:szCs w:val="20"/>
          </w:rPr>
          <w:t>(</w:t>
        </w:r>
      </w:ins>
      <w:ins w:id="918" w:author="ERCOT" w:date="2020-02-04T08:46:00Z">
        <w:r w:rsidR="00904AAD">
          <w:rPr>
            <w:szCs w:val="20"/>
          </w:rPr>
          <w:t>K</w:t>
        </w:r>
      </w:ins>
      <w:ins w:id="919" w:author="ERCOT" w:date="2019-12-11T10:29:00Z">
        <w:r>
          <w:rPr>
            <w:szCs w:val="20"/>
          </w:rPr>
          <w:t>)</w:t>
        </w:r>
        <w:r>
          <w:rPr>
            <w:szCs w:val="20"/>
          </w:rPr>
          <w:tab/>
          <w:t xml:space="preserve">ONSC </w:t>
        </w:r>
      </w:ins>
      <w:ins w:id="920" w:author="ERCOT" w:date="2019-12-11T10:30:00Z">
        <w:r>
          <w:rPr>
            <w:szCs w:val="20"/>
          </w:rPr>
          <w:t>–</w:t>
        </w:r>
      </w:ins>
      <w:ins w:id="921" w:author="ERCOT" w:date="2019-12-11T10:29:00Z">
        <w:r>
          <w:rPr>
            <w:szCs w:val="20"/>
          </w:rPr>
          <w:t xml:space="preserve"> Resource </w:t>
        </w:r>
      </w:ins>
      <w:ins w:id="922" w:author="ERCOT" w:date="2019-12-11T10:30:00Z">
        <w:r>
          <w:rPr>
            <w:szCs w:val="20"/>
          </w:rPr>
          <w:t xml:space="preserve">is </w:t>
        </w:r>
      </w:ins>
      <w:ins w:id="923" w:author="ERCOT 070820" w:date="2020-07-02T14:15:00Z">
        <w:r w:rsidR="004E3AC0">
          <w:rPr>
            <w:szCs w:val="20"/>
          </w:rPr>
          <w:t xml:space="preserve">On-Line </w:t>
        </w:r>
      </w:ins>
      <w:ins w:id="924" w:author="ERCOT" w:date="2019-12-11T10:30:00Z">
        <w:r>
          <w:rPr>
            <w:szCs w:val="20"/>
          </w:rPr>
          <w:t>operating as a synchronous condenser</w:t>
        </w:r>
      </w:ins>
      <w:ins w:id="925" w:author="ERCOT" w:date="2020-01-02T16:36:00Z">
        <w:r w:rsidR="00E31EDD">
          <w:rPr>
            <w:szCs w:val="20"/>
          </w:rPr>
          <w:t xml:space="preserve"> and available </w:t>
        </w:r>
      </w:ins>
      <w:ins w:id="926" w:author="ERCOT" w:date="2020-01-02T16:47:00Z">
        <w:r w:rsidR="004C3D6E">
          <w:rPr>
            <w:szCs w:val="20"/>
          </w:rPr>
          <w:t>to provide</w:t>
        </w:r>
      </w:ins>
      <w:ins w:id="927" w:author="ERCOT" w:date="2020-01-02T16:36:00Z">
        <w:r w:rsidR="00E31EDD">
          <w:rPr>
            <w:szCs w:val="20"/>
          </w:rPr>
          <w:t xml:space="preserve"> Responsive Reserve </w:t>
        </w:r>
      </w:ins>
      <w:ins w:id="928" w:author="ERCOT" w:date="2020-01-02T16:42:00Z">
        <w:r w:rsidR="00E31EDD">
          <w:rPr>
            <w:szCs w:val="20"/>
          </w:rPr>
          <w:t>(RRS)</w:t>
        </w:r>
      </w:ins>
      <w:ins w:id="929" w:author="ERCOT" w:date="2020-01-02T16:36:00Z">
        <w:r w:rsidR="00D551FC">
          <w:rPr>
            <w:szCs w:val="20"/>
          </w:rPr>
          <w:t xml:space="preserve"> and ECRS</w:t>
        </w:r>
      </w:ins>
      <w:ins w:id="930" w:author="ERCOT" w:date="2020-01-02T16:48:00Z">
        <w:r w:rsidR="004C3D6E">
          <w:rPr>
            <w:szCs w:val="20"/>
          </w:rPr>
          <w:t xml:space="preserve">, if qualified and capable, </w:t>
        </w:r>
      </w:ins>
      <w:ins w:id="931" w:author="ERCOT" w:date="2020-01-02T16:35:00Z">
        <w:r w:rsidR="00E31EDD">
          <w:rPr>
            <w:szCs w:val="20"/>
          </w:rPr>
          <w:t xml:space="preserve">and </w:t>
        </w:r>
      </w:ins>
      <w:ins w:id="932" w:author="ERCOT" w:date="2020-03-24T10:09:00Z">
        <w:r w:rsidR="00D551FC">
          <w:rPr>
            <w:szCs w:val="20"/>
          </w:rPr>
          <w:t xml:space="preserve">for </w:t>
        </w:r>
      </w:ins>
      <w:ins w:id="933" w:author="ERCOT" w:date="2020-01-02T16:35:00Z">
        <w:r w:rsidR="00E31EDD">
          <w:rPr>
            <w:szCs w:val="20"/>
          </w:rPr>
          <w:t>commitment by RUC, but is unavailable for Dispatch by SCED</w:t>
        </w:r>
      </w:ins>
      <w:ins w:id="934" w:author="ERCOT" w:date="2020-03-17T10:50:00Z">
        <w:r w:rsidR="00C55E08">
          <w:rPr>
            <w:szCs w:val="20"/>
          </w:rPr>
          <w:t>.  For SCED, Resource Base Points will be set equal to the telemetered net real power of the Resource available at the time of the SCED execution</w:t>
        </w:r>
      </w:ins>
      <w:ins w:id="935" w:author="ERCOT" w:date="2020-03-02T10:51:00Z">
        <w:r w:rsidR="00271A0B">
          <w:rPr>
            <w:szCs w:val="20"/>
          </w:rPr>
          <w:t>; and</w:t>
        </w:r>
      </w:ins>
    </w:p>
    <w:p w14:paraId="0FA263CF" w14:textId="09B00C14" w:rsidR="00141BEE" w:rsidRDefault="00834924" w:rsidP="00904AAD">
      <w:pPr>
        <w:spacing w:after="240"/>
        <w:ind w:left="2880" w:hanging="720"/>
        <w:rPr>
          <w:ins w:id="936" w:author="ERCOT" w:date="2019-12-11T10:29:00Z"/>
          <w:szCs w:val="20"/>
        </w:rPr>
      </w:pPr>
      <w:ins w:id="937" w:author="ERCOT" w:date="2019-12-11T10:30:00Z">
        <w:r>
          <w:rPr>
            <w:szCs w:val="20"/>
          </w:rPr>
          <w:t>(</w:t>
        </w:r>
      </w:ins>
      <w:ins w:id="938" w:author="ERCOT" w:date="2020-02-04T08:46:00Z">
        <w:r w:rsidR="00904AAD">
          <w:rPr>
            <w:szCs w:val="20"/>
          </w:rPr>
          <w:t>L</w:t>
        </w:r>
      </w:ins>
      <w:ins w:id="939" w:author="ERCOT" w:date="2019-12-11T10:30:00Z">
        <w:r>
          <w:rPr>
            <w:szCs w:val="20"/>
          </w:rPr>
          <w:t>)</w:t>
        </w:r>
        <w:r w:rsidR="00141BEE">
          <w:rPr>
            <w:szCs w:val="20"/>
          </w:rPr>
          <w:tab/>
          <w:t xml:space="preserve">ONHOLD – </w:t>
        </w:r>
      </w:ins>
      <w:ins w:id="940" w:author="ERCOT" w:date="2019-12-11T10:32:00Z">
        <w:r w:rsidR="00141BEE">
          <w:rPr>
            <w:szCs w:val="20"/>
          </w:rPr>
          <w:t>R</w:t>
        </w:r>
      </w:ins>
      <w:ins w:id="941" w:author="ERCOT" w:date="2019-12-11T10:30:00Z">
        <w:r w:rsidR="00141BEE">
          <w:rPr>
            <w:szCs w:val="20"/>
          </w:rPr>
          <w:t xml:space="preserve">esource </w:t>
        </w:r>
      </w:ins>
      <w:ins w:id="942" w:author="ERCOT" w:date="2019-12-11T10:33:00Z">
        <w:r w:rsidR="00141BEE">
          <w:rPr>
            <w:szCs w:val="20"/>
          </w:rPr>
          <w:t>i</w:t>
        </w:r>
      </w:ins>
      <w:ins w:id="943" w:author="ERCOT" w:date="2019-12-11T10:30:00Z">
        <w:r w:rsidR="00141BEE">
          <w:rPr>
            <w:szCs w:val="20"/>
          </w:rPr>
          <w:t xml:space="preserve">s </w:t>
        </w:r>
      </w:ins>
      <w:ins w:id="944" w:author="ERCOT" w:date="2020-01-02T16:40:00Z">
        <w:r w:rsidR="00E31EDD">
          <w:rPr>
            <w:szCs w:val="20"/>
          </w:rPr>
          <w:t>O</w:t>
        </w:r>
      </w:ins>
      <w:ins w:id="945" w:author="ERCOT" w:date="2019-12-11T10:30:00Z">
        <w:r w:rsidR="00141BEE">
          <w:rPr>
            <w:szCs w:val="20"/>
          </w:rPr>
          <w:t>n</w:t>
        </w:r>
      </w:ins>
      <w:ins w:id="946" w:author="ERCOT" w:date="2020-01-02T16:40:00Z">
        <w:r w:rsidR="00E31EDD">
          <w:rPr>
            <w:szCs w:val="20"/>
          </w:rPr>
          <w:t>-L</w:t>
        </w:r>
      </w:ins>
      <w:ins w:id="947" w:author="ERCOT" w:date="2019-12-11T10:30:00Z">
        <w:r w:rsidR="00141BEE">
          <w:rPr>
            <w:szCs w:val="20"/>
          </w:rPr>
          <w:t xml:space="preserve">ine but temporarily unavailable for </w:t>
        </w:r>
      </w:ins>
      <w:ins w:id="948" w:author="ERCOT" w:date="2020-01-02T16:41:00Z">
        <w:r w:rsidR="00E31EDD">
          <w:rPr>
            <w:szCs w:val="20"/>
          </w:rPr>
          <w:t xml:space="preserve">Dispatch by SCED or </w:t>
        </w:r>
      </w:ins>
      <w:ins w:id="949" w:author="ERCOT" w:date="2019-12-11T10:30:00Z">
        <w:r w:rsidR="00141BEE">
          <w:rPr>
            <w:szCs w:val="20"/>
          </w:rPr>
          <w:t xml:space="preserve">Ancillary Service awards.  </w:t>
        </w:r>
      </w:ins>
      <w:ins w:id="950" w:author="ERCOT" w:date="2019-12-11T10:31:00Z">
        <w:r w:rsidR="00141BEE" w:rsidRPr="00282040">
          <w:rPr>
            <w:szCs w:val="20"/>
          </w:rPr>
          <w:t>This Resource Status is only to be used for Real-Time telemetry purposes</w:t>
        </w:r>
      </w:ins>
      <w:ins w:id="951" w:author="ERCOT" w:date="2020-03-17T10:51:00Z">
        <w:r w:rsidR="00C55E08">
          <w:rPr>
            <w:szCs w:val="20"/>
          </w:rPr>
          <w:t xml:space="preserve">.  For SCED, Resource Base Points will be set equal to the telemetered </w:t>
        </w:r>
        <w:r w:rsidR="00C55E08">
          <w:rPr>
            <w:szCs w:val="20"/>
          </w:rPr>
          <w:lastRenderedPageBreak/>
          <w:t>net real power of the Resource available at the time of the SCED execution.</w:t>
        </w:r>
      </w:ins>
    </w:p>
    <w:p w14:paraId="7F5F40F6" w14:textId="77777777" w:rsidR="00282040" w:rsidRPr="00282040" w:rsidRDefault="00282040" w:rsidP="00282040">
      <w:pPr>
        <w:spacing w:before="240" w:after="240"/>
        <w:ind w:left="2160" w:hanging="720"/>
        <w:rPr>
          <w:szCs w:val="20"/>
        </w:rPr>
      </w:pPr>
      <w:r w:rsidRPr="00282040">
        <w:rPr>
          <w:szCs w:val="20"/>
        </w:rPr>
        <w:t>(ii)</w:t>
      </w:r>
      <w:r w:rsidRPr="0028204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44C26B7" w14:textId="77777777" w:rsidR="00282040" w:rsidRPr="00282040" w:rsidRDefault="00282040" w:rsidP="00282040">
      <w:pPr>
        <w:spacing w:after="240"/>
        <w:ind w:left="2880" w:hanging="720"/>
        <w:rPr>
          <w:szCs w:val="20"/>
        </w:rPr>
      </w:pPr>
      <w:r w:rsidRPr="00282040">
        <w:rPr>
          <w:szCs w:val="20"/>
        </w:rPr>
        <w:t>(A)</w:t>
      </w:r>
      <w:r w:rsidRPr="00282040">
        <w:rPr>
          <w:szCs w:val="20"/>
        </w:rPr>
        <w:tab/>
        <w:t>OUT – Off-Line and unavailable;</w:t>
      </w:r>
    </w:p>
    <w:p w14:paraId="7875EC01" w14:textId="75474C8D" w:rsidR="00282040" w:rsidRPr="00282040" w:rsidDel="00EC0CF1" w:rsidRDefault="00282040" w:rsidP="00282040">
      <w:pPr>
        <w:spacing w:after="240"/>
        <w:ind w:left="2880" w:hanging="720"/>
        <w:rPr>
          <w:del w:id="952" w:author="ERCOT" w:date="2019-12-12T13:13:00Z"/>
          <w:szCs w:val="20"/>
        </w:rPr>
      </w:pPr>
      <w:del w:id="953" w:author="ERCOT" w:date="2019-12-12T13:13:00Z">
        <w:r w:rsidRPr="00282040" w:rsidDel="00EC0CF1">
          <w:rPr>
            <w:szCs w:val="20"/>
          </w:rPr>
          <w:delText>(B)</w:delText>
        </w:r>
        <w:r w:rsidRPr="00282040" w:rsidDel="00EC0CF1">
          <w:rPr>
            <w:szCs w:val="20"/>
          </w:rPr>
          <w:tab/>
          <w:delText>OFFNS – Off-Line but reserved for Non-Spin;</w:delText>
        </w:r>
      </w:del>
    </w:p>
    <w:p w14:paraId="5EEBE509" w14:textId="4B50BB07" w:rsidR="00282040" w:rsidRPr="00282040" w:rsidRDefault="00282040" w:rsidP="00282040">
      <w:pPr>
        <w:spacing w:after="240"/>
        <w:ind w:left="2880" w:hanging="720"/>
        <w:rPr>
          <w:szCs w:val="20"/>
        </w:rPr>
      </w:pPr>
      <w:r w:rsidRPr="00282040">
        <w:rPr>
          <w:szCs w:val="20"/>
        </w:rPr>
        <w:t>(</w:t>
      </w:r>
      <w:ins w:id="954" w:author="ERCOT" w:date="2020-02-04T08:47:00Z">
        <w:r w:rsidR="00904AAD">
          <w:rPr>
            <w:szCs w:val="20"/>
          </w:rPr>
          <w:t>B</w:t>
        </w:r>
      </w:ins>
      <w:del w:id="955" w:author="ERCOT" w:date="2020-02-04T08:47:00Z">
        <w:r w:rsidRPr="00282040" w:rsidDel="00904AAD">
          <w:rPr>
            <w:szCs w:val="20"/>
          </w:rPr>
          <w:delText>C</w:delText>
        </w:r>
      </w:del>
      <w:r w:rsidRPr="00282040">
        <w:rPr>
          <w:szCs w:val="20"/>
        </w:rPr>
        <w:t>)</w:t>
      </w:r>
      <w:r w:rsidRPr="00282040">
        <w:rPr>
          <w:szCs w:val="20"/>
        </w:rPr>
        <w:tab/>
        <w:t>OFF – Off-Line but available for commitment in the Day-Ahead Market (DAM)</w:t>
      </w:r>
      <w:ins w:id="956" w:author="ERCOT" w:date="2020-01-02T16:43:00Z">
        <w:r w:rsidR="00E31EDD">
          <w:rPr>
            <w:szCs w:val="20"/>
          </w:rPr>
          <w:t>,</w:t>
        </w:r>
      </w:ins>
      <w:r w:rsidRPr="00282040">
        <w:rPr>
          <w:szCs w:val="20"/>
        </w:rPr>
        <w:t xml:space="preserve"> </w:t>
      </w:r>
      <w:del w:id="957" w:author="ERCOT" w:date="2020-01-02T16:43:00Z">
        <w:r w:rsidRPr="00282040" w:rsidDel="00E31EDD">
          <w:rPr>
            <w:szCs w:val="20"/>
          </w:rPr>
          <w:delText xml:space="preserve">and </w:delText>
        </w:r>
      </w:del>
      <w:r w:rsidRPr="00282040">
        <w:rPr>
          <w:szCs w:val="20"/>
        </w:rPr>
        <w:t>RUC</w:t>
      </w:r>
      <w:ins w:id="958" w:author="ERCOT" w:date="2020-01-02T16:43:00Z">
        <w:r w:rsidR="00E31EDD">
          <w:rPr>
            <w:szCs w:val="20"/>
          </w:rPr>
          <w:t xml:space="preserve">, and </w:t>
        </w:r>
      </w:ins>
      <w:ins w:id="959" w:author="ERCOT" w:date="2020-01-02T16:47:00Z">
        <w:r w:rsidR="004C3D6E">
          <w:rPr>
            <w:szCs w:val="20"/>
          </w:rPr>
          <w:t>providing</w:t>
        </w:r>
      </w:ins>
      <w:ins w:id="960" w:author="ERCOT" w:date="2020-01-02T16:43:00Z">
        <w:r w:rsidR="00E31EDD">
          <w:rPr>
            <w:szCs w:val="20"/>
          </w:rPr>
          <w:t xml:space="preserve"> Non-Spin, if qualified and capable</w:t>
        </w:r>
      </w:ins>
      <w:r w:rsidRPr="00282040">
        <w:rPr>
          <w:szCs w:val="20"/>
        </w:rPr>
        <w:t>;</w:t>
      </w:r>
    </w:p>
    <w:p w14:paraId="1ABE8215" w14:textId="7F9357A5" w:rsidR="00282040" w:rsidRPr="00282040" w:rsidRDefault="00282040" w:rsidP="00282040">
      <w:pPr>
        <w:spacing w:after="240"/>
        <w:ind w:left="2880" w:hanging="720"/>
        <w:rPr>
          <w:szCs w:val="20"/>
        </w:rPr>
      </w:pPr>
      <w:r w:rsidRPr="00282040">
        <w:rPr>
          <w:szCs w:val="20"/>
        </w:rPr>
        <w:t>(</w:t>
      </w:r>
      <w:del w:id="961" w:author="ERCOT" w:date="2020-02-04T08:47:00Z">
        <w:r w:rsidRPr="00282040" w:rsidDel="00904AAD">
          <w:rPr>
            <w:szCs w:val="20"/>
          </w:rPr>
          <w:delText>D</w:delText>
        </w:r>
      </w:del>
      <w:ins w:id="962" w:author="ERCOT" w:date="2020-02-04T08:47:00Z">
        <w:r w:rsidR="00904AAD">
          <w:rPr>
            <w:szCs w:val="20"/>
          </w:rPr>
          <w:t>C</w:t>
        </w:r>
      </w:ins>
      <w:r w:rsidRPr="00282040">
        <w:rPr>
          <w:szCs w:val="20"/>
        </w:rPr>
        <w:t>)</w:t>
      </w:r>
      <w:r w:rsidRPr="00282040">
        <w:rPr>
          <w:szCs w:val="20"/>
        </w:rPr>
        <w:tab/>
        <w:t xml:space="preserve">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w:t>
      </w:r>
      <w:r w:rsidR="000426F9">
        <w:rPr>
          <w:szCs w:val="20"/>
        </w:rPr>
        <w:t>to reflect operating limits; and</w:t>
      </w:r>
    </w:p>
    <w:p w14:paraId="1991241E" w14:textId="4F60D722" w:rsidR="00282040" w:rsidRPr="00282040" w:rsidRDefault="00282040" w:rsidP="00282040">
      <w:pPr>
        <w:spacing w:after="240"/>
        <w:ind w:left="2880" w:hanging="720"/>
        <w:rPr>
          <w:szCs w:val="20"/>
        </w:rPr>
      </w:pPr>
      <w:r w:rsidRPr="00282040">
        <w:rPr>
          <w:szCs w:val="20"/>
        </w:rPr>
        <w:t>(</w:t>
      </w:r>
      <w:del w:id="963" w:author="ERCOT" w:date="2020-02-04T08:47:00Z">
        <w:r w:rsidRPr="00282040" w:rsidDel="00904AAD">
          <w:rPr>
            <w:szCs w:val="20"/>
          </w:rPr>
          <w:delText>E</w:delText>
        </w:r>
      </w:del>
      <w:ins w:id="964" w:author="ERCOT" w:date="2020-02-04T08:47:00Z">
        <w:r w:rsidR="00904AAD">
          <w:rPr>
            <w:szCs w:val="20"/>
          </w:rPr>
          <w:t>D</w:t>
        </w:r>
      </w:ins>
      <w:r w:rsidRPr="00282040">
        <w:rPr>
          <w:szCs w:val="20"/>
        </w:rPr>
        <w:t>)</w:t>
      </w:r>
      <w:r w:rsidRPr="00282040">
        <w:rPr>
          <w:szCs w:val="20"/>
        </w:rPr>
        <w:tab/>
        <w:t>EMRSWGR – Switchable Generation Resource (SWGR) operating in a non-ERCOT Control Area</w:t>
      </w:r>
      <w:r w:rsidR="000426F9">
        <w:t xml:space="preserve">, or in the case of a Combined Cycle Train with one or more SWGRs, a configuration </w:t>
      </w:r>
      <w:r w:rsidR="000426F9" w:rsidRPr="00DE6035">
        <w:t>in which</w:t>
      </w:r>
      <w:r w:rsidR="000426F9">
        <w:t xml:space="preserve"> one or more of the </w:t>
      </w:r>
      <w:r w:rsidR="000426F9" w:rsidRPr="006F4450">
        <w:t>physical units</w:t>
      </w:r>
      <w:r w:rsidR="000426F9">
        <w:t xml:space="preserve"> in that configuration are operating in a non-ERCOT Control Area</w:t>
      </w:r>
      <w:r w:rsidRPr="00282040">
        <w:rPr>
          <w:szCs w:val="20"/>
        </w:rPr>
        <w:t>; and</w:t>
      </w:r>
    </w:p>
    <w:p w14:paraId="7023471F" w14:textId="77777777" w:rsidR="00282040" w:rsidRPr="00282040" w:rsidRDefault="00282040" w:rsidP="00282040">
      <w:pPr>
        <w:spacing w:after="240"/>
        <w:ind w:left="2160" w:hanging="720"/>
        <w:rPr>
          <w:szCs w:val="20"/>
        </w:rPr>
      </w:pPr>
      <w:r w:rsidRPr="00282040">
        <w:rPr>
          <w:szCs w:val="20"/>
        </w:rPr>
        <w:t>(iii)</w:t>
      </w:r>
      <w:r w:rsidRPr="00282040">
        <w:rPr>
          <w:szCs w:val="20"/>
        </w:rPr>
        <w:tab/>
        <w:t>Select one of the following for Load Resources.  Unless otherwise provided below, these Resource Statuses are to be used for COP and/or Real-Time telemetry purposes.</w:t>
      </w:r>
    </w:p>
    <w:p w14:paraId="146C6142" w14:textId="03A81B59" w:rsidR="00282040" w:rsidRPr="00282040" w:rsidDel="00006FEB" w:rsidRDefault="00282040" w:rsidP="00282040">
      <w:pPr>
        <w:spacing w:after="240"/>
        <w:ind w:left="2880" w:hanging="720"/>
        <w:rPr>
          <w:del w:id="965" w:author="ERCOT" w:date="2019-12-11T10:46:00Z"/>
          <w:szCs w:val="20"/>
        </w:rPr>
      </w:pPr>
      <w:del w:id="966" w:author="ERCOT" w:date="2019-12-11T10:46:00Z">
        <w:r w:rsidRPr="00282040" w:rsidDel="00006FEB">
          <w:rPr>
            <w:szCs w:val="20"/>
          </w:rPr>
          <w:delText>(A)</w:delText>
        </w:r>
        <w:r w:rsidRPr="00282040" w:rsidDel="00006FEB">
          <w:rPr>
            <w:szCs w:val="20"/>
          </w:rPr>
          <w:tab/>
          <w:delText xml:space="preserve">ONRGL – Available for Dispatch of Regulation Service by Load Frequency Control (LFC) and, for any remaining Dispatchable capacity, by SCED with a Real-Time Market (RTM) Energy Bid; </w:delText>
        </w:r>
      </w:del>
    </w:p>
    <w:p w14:paraId="1CDBD128" w14:textId="77777777" w:rsidR="00282040" w:rsidRPr="00282040" w:rsidDel="00006FEB" w:rsidRDefault="00282040" w:rsidP="00282040">
      <w:pPr>
        <w:spacing w:after="240"/>
        <w:ind w:left="2880" w:hanging="720"/>
        <w:rPr>
          <w:del w:id="967" w:author="ERCOT" w:date="2019-12-11T10:46:00Z"/>
          <w:szCs w:val="20"/>
        </w:rPr>
      </w:pPr>
      <w:del w:id="968" w:author="ERCOT" w:date="2019-12-11T10:46:00Z">
        <w:r w:rsidRPr="00282040" w:rsidDel="00006FEB">
          <w:rPr>
            <w:szCs w:val="20"/>
          </w:rPr>
          <w:delText>(B)</w:delText>
        </w:r>
        <w:r w:rsidRPr="00282040" w:rsidDel="00006FEB">
          <w:rPr>
            <w:szCs w:val="20"/>
          </w:rPr>
          <w:tab/>
          <w:delText>FRRSUP – Available for Dispatch of FRRS by LFC and not Dispatchable by SCED.  This Resource Status is only to be used for Real-Time telemetry purposes;</w:delText>
        </w:r>
      </w:del>
    </w:p>
    <w:p w14:paraId="37F3BD81" w14:textId="77777777" w:rsidR="00282040" w:rsidRPr="00282040" w:rsidDel="00006FEB" w:rsidRDefault="00282040" w:rsidP="00282040">
      <w:pPr>
        <w:spacing w:after="240"/>
        <w:ind w:left="2880" w:hanging="720"/>
        <w:rPr>
          <w:del w:id="969" w:author="ERCOT" w:date="2019-12-11T10:46:00Z"/>
          <w:szCs w:val="20"/>
        </w:rPr>
      </w:pPr>
      <w:del w:id="970" w:author="ERCOT" w:date="2019-12-11T10:46:00Z">
        <w:r w:rsidRPr="00282040" w:rsidDel="00006FEB">
          <w:rPr>
            <w:szCs w:val="20"/>
          </w:rPr>
          <w:delText>(C)</w:delText>
        </w:r>
        <w:r w:rsidRPr="00282040" w:rsidDel="00006FEB">
          <w:rPr>
            <w:szCs w:val="20"/>
          </w:rPr>
          <w:tab/>
          <w:delText xml:space="preserve">FRRSDN - Available for Dispatch of FRRS by LFC and not Dispatchable by SCED.  This Resource Status is only to be used for Real-Time telemetry purposes;  </w:delText>
        </w:r>
      </w:del>
    </w:p>
    <w:p w14:paraId="1CB9CCC4" w14:textId="632DDCA1" w:rsidR="00282040" w:rsidRPr="00282040" w:rsidDel="00006FEB" w:rsidRDefault="00282040" w:rsidP="00282040">
      <w:pPr>
        <w:spacing w:after="240"/>
        <w:ind w:left="2880" w:hanging="720"/>
        <w:rPr>
          <w:del w:id="971" w:author="ERCOT" w:date="2019-12-11T10:52:00Z"/>
          <w:szCs w:val="20"/>
        </w:rPr>
      </w:pPr>
      <w:del w:id="972" w:author="ERCOT" w:date="2019-12-11T10:52:00Z">
        <w:r w:rsidRPr="00282040" w:rsidDel="00006FEB">
          <w:rPr>
            <w:szCs w:val="20"/>
          </w:rPr>
          <w:delText>(D)</w:delText>
        </w:r>
        <w:r w:rsidRPr="00282040" w:rsidDel="00006FEB">
          <w:rPr>
            <w:szCs w:val="20"/>
          </w:rPr>
          <w:tab/>
          <w:delText>ONCLR – Available for Dispatch as a Controllable Load Resource by SCED with an RTM Energy Bid;</w:delText>
        </w:r>
      </w:del>
    </w:p>
    <w:p w14:paraId="1EF138F2" w14:textId="77777777" w:rsidR="00282040" w:rsidRPr="00282040" w:rsidRDefault="00282040" w:rsidP="00282040">
      <w:pPr>
        <w:spacing w:after="240"/>
        <w:ind w:left="2880" w:hanging="720"/>
        <w:rPr>
          <w:szCs w:val="20"/>
        </w:rPr>
      </w:pPr>
      <w:del w:id="973" w:author="ERCOT" w:date="2019-12-11T10:52:00Z">
        <w:r w:rsidRPr="00282040" w:rsidDel="00006FEB">
          <w:rPr>
            <w:szCs w:val="20"/>
          </w:rPr>
          <w:lastRenderedPageBreak/>
          <w:delText>(E)</w:delText>
        </w:r>
        <w:r w:rsidRPr="00282040" w:rsidDel="00006FEB">
          <w:rPr>
            <w:szCs w:val="20"/>
          </w:rPr>
          <w:tab/>
          <w:delText>ONRL – Available for Dispatch of RRS, excluding Controllable Load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429C00C7" w14:textId="7C2AD5FE" w:rsidTr="00593E63">
        <w:trPr>
          <w:del w:id="974"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2722692B" w14:textId="3822AC57" w:rsidR="00282040" w:rsidRPr="00282040" w:rsidDel="00904AAD" w:rsidRDefault="00282040" w:rsidP="00282040">
            <w:pPr>
              <w:spacing w:before="120" w:after="240"/>
              <w:rPr>
                <w:del w:id="975" w:author="ERCOT" w:date="2020-02-04T08:47:00Z"/>
                <w:b/>
                <w:i/>
                <w:szCs w:val="20"/>
              </w:rPr>
            </w:pPr>
            <w:del w:id="976" w:author="ERCOT" w:date="2020-02-04T08:47:00Z">
              <w:r w:rsidRPr="00282040" w:rsidDel="00904AAD">
                <w:rPr>
                  <w:b/>
                  <w:i/>
                  <w:szCs w:val="20"/>
                </w:rPr>
                <w:delText>[NPRR863:  Insert paragraph (F) below upon system implementation and renumber accordingly:]</w:delText>
              </w:r>
            </w:del>
          </w:p>
          <w:p w14:paraId="6E295482" w14:textId="48478E4C" w:rsidR="00282040" w:rsidRPr="00282040" w:rsidDel="00904AAD" w:rsidRDefault="00282040" w:rsidP="00282040">
            <w:pPr>
              <w:spacing w:after="240"/>
              <w:ind w:left="2880" w:hanging="720"/>
              <w:rPr>
                <w:del w:id="977" w:author="ERCOT" w:date="2020-02-04T08:47:00Z"/>
                <w:szCs w:val="20"/>
              </w:rPr>
            </w:pPr>
            <w:del w:id="978" w:author="ERCOT" w:date="2020-02-04T08:47:00Z">
              <w:r w:rsidRPr="00282040" w:rsidDel="00904AAD">
                <w:rPr>
                  <w:szCs w:val="20"/>
                </w:rPr>
                <w:delText>(F)</w:delText>
              </w:r>
              <w:r w:rsidRPr="00282040" w:rsidDel="00904AAD">
                <w:rPr>
                  <w:szCs w:val="20"/>
                </w:rPr>
                <w:tab/>
                <w:delText xml:space="preserve">ONECL – Available for Dispatch of ECRS, excluding Controllable Load Resources; </w:delText>
              </w:r>
            </w:del>
          </w:p>
        </w:tc>
      </w:tr>
    </w:tbl>
    <w:p w14:paraId="75D6AE60" w14:textId="1D5B47F2" w:rsidR="00282040" w:rsidRPr="00282040" w:rsidRDefault="00282040" w:rsidP="002C60C4">
      <w:pPr>
        <w:spacing w:after="240"/>
        <w:ind w:left="2880" w:hanging="720"/>
        <w:rPr>
          <w:szCs w:val="20"/>
        </w:rPr>
      </w:pPr>
      <w:r w:rsidRPr="00282040">
        <w:rPr>
          <w:szCs w:val="20"/>
        </w:rPr>
        <w:t>(</w:t>
      </w:r>
      <w:del w:id="979" w:author="ERCOT" w:date="2020-02-04T08:48:00Z">
        <w:r w:rsidRPr="00282040" w:rsidDel="00904AAD">
          <w:rPr>
            <w:szCs w:val="20"/>
          </w:rPr>
          <w:delText>F</w:delText>
        </w:r>
      </w:del>
      <w:ins w:id="980" w:author="ERCOT" w:date="2020-02-04T08:48:00Z">
        <w:r w:rsidR="00904AAD">
          <w:rPr>
            <w:szCs w:val="20"/>
          </w:rPr>
          <w:t>A</w:t>
        </w:r>
      </w:ins>
      <w:r w:rsidRPr="00282040">
        <w:rPr>
          <w:szCs w:val="20"/>
        </w:rPr>
        <w:t>)</w:t>
      </w:r>
      <w:r w:rsidRPr="0028204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34D08E59" w14:textId="46FBC3BC" w:rsidTr="00593E63">
        <w:trPr>
          <w:del w:id="981"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7D9A884A" w14:textId="5DB34DB5" w:rsidR="00F501B8" w:rsidRPr="00F501B8" w:rsidDel="00F501B8" w:rsidRDefault="00F501B8" w:rsidP="00F501B8">
            <w:pPr>
              <w:spacing w:before="120" w:after="240"/>
              <w:rPr>
                <w:del w:id="982" w:author="ERCOT 102320" w:date="2020-10-01T11:47:00Z"/>
                <w:b/>
                <w:i/>
                <w:szCs w:val="20"/>
              </w:rPr>
            </w:pPr>
            <w:del w:id="983" w:author="ERCOT 102320" w:date="2020-10-01T11:47:00Z">
              <w:r w:rsidRPr="00F501B8" w:rsidDel="00F501B8">
                <w:rPr>
                  <w:b/>
                  <w:i/>
                  <w:szCs w:val="20"/>
                </w:rPr>
                <w:delText>[NPRR863 and NPRR1015:  Insert applicable portions of paragraph (H) below upon system implementation of NPRR863:]</w:delText>
              </w:r>
            </w:del>
          </w:p>
          <w:p w14:paraId="5C15364A" w14:textId="699DB4F9" w:rsidR="00282040" w:rsidRPr="00282040" w:rsidDel="00904AAD" w:rsidRDefault="00F501B8" w:rsidP="00F501B8">
            <w:pPr>
              <w:spacing w:after="240"/>
              <w:ind w:left="2880" w:hanging="720"/>
              <w:rPr>
                <w:del w:id="984" w:author="ERCOT" w:date="2020-02-04T08:47:00Z"/>
                <w:szCs w:val="20"/>
              </w:rPr>
            </w:pPr>
            <w:del w:id="985" w:author="ERCOT 102320" w:date="2020-10-01T11:47:00Z">
              <w:r w:rsidRPr="00F501B8" w:rsidDel="00F501B8">
                <w:rPr>
                  <w:szCs w:val="20"/>
                </w:rPr>
                <w:delText>(H)</w:delText>
              </w:r>
              <w:r w:rsidRPr="00F501B8" w:rsidDel="00F501B8">
                <w:rPr>
                  <w:szCs w:val="20"/>
                </w:rPr>
                <w:tab/>
                <w:delText>ONFFRRRSL – Available for Dispatch of RRS when providing FFR, excluding Controllable Load Resources. This Resource Status is only to be used for Real-Time telemetry purposes;</w:delText>
              </w:r>
            </w:del>
          </w:p>
        </w:tc>
      </w:tr>
    </w:tbl>
    <w:p w14:paraId="3FF1C187" w14:textId="69676307" w:rsidR="00006FEB" w:rsidRDefault="00006FEB" w:rsidP="00A5064B">
      <w:pPr>
        <w:spacing w:after="240"/>
        <w:ind w:left="2880" w:hanging="720"/>
        <w:rPr>
          <w:ins w:id="986" w:author="ERCOT" w:date="2019-12-11T10:53:00Z"/>
          <w:szCs w:val="20"/>
        </w:rPr>
      </w:pPr>
      <w:ins w:id="987" w:author="ERCOT" w:date="2019-12-11T10:53:00Z">
        <w:r>
          <w:rPr>
            <w:szCs w:val="20"/>
          </w:rPr>
          <w:t>(</w:t>
        </w:r>
      </w:ins>
      <w:ins w:id="988" w:author="ERCOT" w:date="2020-02-04T08:48:00Z">
        <w:r w:rsidR="00904AAD">
          <w:rPr>
            <w:szCs w:val="20"/>
          </w:rPr>
          <w:t>B</w:t>
        </w:r>
      </w:ins>
      <w:ins w:id="989" w:author="ERCOT" w:date="2019-12-11T10:53:00Z">
        <w:r>
          <w:rPr>
            <w:szCs w:val="20"/>
          </w:rPr>
          <w:t>)</w:t>
        </w:r>
      </w:ins>
      <w:ins w:id="990" w:author="ERCOT" w:date="2020-01-02T16:45:00Z">
        <w:r w:rsidR="00E31EDD">
          <w:rPr>
            <w:szCs w:val="20"/>
          </w:rPr>
          <w:tab/>
        </w:r>
      </w:ins>
      <w:ins w:id="991" w:author="ERCOT" w:date="2019-12-11T10:53:00Z">
        <w:r>
          <w:rPr>
            <w:szCs w:val="20"/>
          </w:rPr>
          <w:t xml:space="preserve">ONL – On-Line and available for </w:t>
        </w:r>
      </w:ins>
      <w:ins w:id="992" w:author="ERCOT" w:date="2020-01-02T16:44:00Z">
        <w:r w:rsidR="00E31EDD">
          <w:rPr>
            <w:szCs w:val="20"/>
          </w:rPr>
          <w:t>Dispatch by SCED</w:t>
        </w:r>
      </w:ins>
      <w:ins w:id="993" w:author="ERCOT" w:date="2019-12-11T10:53:00Z">
        <w:r>
          <w:rPr>
            <w:szCs w:val="20"/>
          </w:rPr>
          <w:t xml:space="preserve"> or providing Ancillary Services.</w:t>
        </w:r>
      </w:ins>
    </w:p>
    <w:p w14:paraId="389A1FAD" w14:textId="77777777" w:rsidR="00282040" w:rsidRPr="00282040" w:rsidRDefault="00282040" w:rsidP="00282040">
      <w:pPr>
        <w:spacing w:before="240" w:after="240"/>
        <w:ind w:left="1440" w:hanging="720"/>
        <w:rPr>
          <w:szCs w:val="20"/>
        </w:rPr>
      </w:pPr>
      <w:r w:rsidRPr="00282040">
        <w:rPr>
          <w:szCs w:val="20"/>
        </w:rPr>
        <w:t>(c)</w:t>
      </w:r>
      <w:r w:rsidRPr="00282040">
        <w:rPr>
          <w:szCs w:val="20"/>
        </w:rPr>
        <w:tab/>
        <w:t>The HSL;</w:t>
      </w:r>
    </w:p>
    <w:p w14:paraId="0BBDFC34" w14:textId="77777777" w:rsidR="00282040" w:rsidRPr="00282040" w:rsidRDefault="00282040" w:rsidP="00282040">
      <w:pPr>
        <w:spacing w:after="240"/>
        <w:ind w:left="2160" w:hanging="720"/>
        <w:rPr>
          <w:szCs w:val="20"/>
        </w:rPr>
      </w:pPr>
      <w:r w:rsidRPr="00282040">
        <w:rPr>
          <w:szCs w:val="20"/>
        </w:rPr>
        <w:t>(i)</w:t>
      </w:r>
      <w:r w:rsidRPr="00282040">
        <w:rPr>
          <w:szCs w:val="20"/>
        </w:rPr>
        <w:tab/>
        <w:t>For Load Resources other than Controllable Load Resources, the HSL should equal the expected power consumption;</w:t>
      </w:r>
    </w:p>
    <w:p w14:paraId="12810DE4" w14:textId="77777777" w:rsidR="00282040" w:rsidRPr="00282040" w:rsidRDefault="00282040" w:rsidP="00282040">
      <w:pPr>
        <w:spacing w:after="240"/>
        <w:ind w:left="1440" w:hanging="720"/>
        <w:rPr>
          <w:szCs w:val="20"/>
        </w:rPr>
      </w:pPr>
      <w:r w:rsidRPr="00282040">
        <w:rPr>
          <w:szCs w:val="20"/>
        </w:rPr>
        <w:t>(d)</w:t>
      </w:r>
      <w:r w:rsidRPr="00282040">
        <w:rPr>
          <w:szCs w:val="20"/>
        </w:rPr>
        <w:tab/>
        <w:t>The LSL;</w:t>
      </w:r>
    </w:p>
    <w:p w14:paraId="7BFEA3BD" w14:textId="77777777" w:rsidR="00282040" w:rsidRPr="00282040" w:rsidRDefault="00282040" w:rsidP="00282040">
      <w:pPr>
        <w:spacing w:after="240"/>
        <w:ind w:left="2160" w:hanging="720"/>
        <w:rPr>
          <w:szCs w:val="20"/>
        </w:rPr>
      </w:pPr>
      <w:r w:rsidRPr="00282040">
        <w:rPr>
          <w:szCs w:val="20"/>
        </w:rPr>
        <w:t>(i)</w:t>
      </w:r>
      <w:r w:rsidRPr="00282040">
        <w:rPr>
          <w:szCs w:val="20"/>
        </w:rPr>
        <w:tab/>
        <w:t>For Load Resources other than Controllable Load Resources, the LSL should equal the expected Low Power Consumption (LPC);</w:t>
      </w:r>
    </w:p>
    <w:p w14:paraId="72DC8789" w14:textId="77777777" w:rsidR="00282040" w:rsidRPr="00282040" w:rsidRDefault="00282040" w:rsidP="00282040">
      <w:pPr>
        <w:spacing w:after="240"/>
        <w:ind w:left="1440" w:hanging="720"/>
        <w:rPr>
          <w:szCs w:val="20"/>
        </w:rPr>
      </w:pPr>
      <w:r w:rsidRPr="00282040">
        <w:rPr>
          <w:szCs w:val="20"/>
        </w:rPr>
        <w:t>(e)</w:t>
      </w:r>
      <w:r w:rsidRPr="00282040">
        <w:rPr>
          <w:szCs w:val="20"/>
        </w:rPr>
        <w:tab/>
        <w:t>The High Emergency Limit (HEL);</w:t>
      </w:r>
    </w:p>
    <w:p w14:paraId="114898F8" w14:textId="77777777" w:rsidR="00282040" w:rsidRPr="00282040" w:rsidRDefault="00282040" w:rsidP="00282040">
      <w:pPr>
        <w:spacing w:after="240"/>
        <w:ind w:left="1440" w:hanging="720"/>
        <w:rPr>
          <w:szCs w:val="20"/>
        </w:rPr>
      </w:pPr>
      <w:r w:rsidRPr="00282040">
        <w:rPr>
          <w:szCs w:val="20"/>
        </w:rPr>
        <w:t>(f)</w:t>
      </w:r>
      <w:r w:rsidRPr="00282040">
        <w:rPr>
          <w:szCs w:val="20"/>
        </w:rPr>
        <w:tab/>
        <w:t>The Low Emergency Limit (LEL); and</w:t>
      </w:r>
    </w:p>
    <w:p w14:paraId="292121DC" w14:textId="77777777" w:rsidR="00282040" w:rsidRPr="00282040" w:rsidRDefault="00282040" w:rsidP="00282040">
      <w:pPr>
        <w:spacing w:after="240"/>
        <w:ind w:left="1440" w:hanging="720"/>
        <w:rPr>
          <w:szCs w:val="20"/>
        </w:rPr>
      </w:pPr>
      <w:r w:rsidRPr="00282040">
        <w:rPr>
          <w:szCs w:val="20"/>
        </w:rPr>
        <w:t>(g)</w:t>
      </w:r>
      <w:r w:rsidRPr="00282040">
        <w:rPr>
          <w:szCs w:val="20"/>
        </w:rPr>
        <w:tab/>
        <w:t xml:space="preserve">Ancillary Service </w:t>
      </w:r>
      <w:ins w:id="994" w:author="ERCOT" w:date="2020-01-02T16:50:00Z">
        <w:r w:rsidR="004C3D6E">
          <w:rPr>
            <w:szCs w:val="20"/>
          </w:rPr>
          <w:t>capability</w:t>
        </w:r>
      </w:ins>
      <w:del w:id="995" w:author="ERCOT" w:date="2020-01-02T16:50:00Z">
        <w:r w:rsidRPr="00282040" w:rsidDel="004C3D6E">
          <w:rPr>
            <w:szCs w:val="20"/>
          </w:rPr>
          <w:delText>Resource Responsibility capacity</w:delText>
        </w:r>
      </w:del>
      <w:r w:rsidRPr="00282040">
        <w:rPr>
          <w:szCs w:val="20"/>
        </w:rPr>
        <w:t xml:space="preserve"> in MW for</w:t>
      </w:r>
      <w:ins w:id="996" w:author="ERCOT" w:date="2020-01-02T16:51:00Z">
        <w:r w:rsidR="004C3D6E">
          <w:rPr>
            <w:szCs w:val="20"/>
          </w:rPr>
          <w:t xml:space="preserve"> each product and sub-type.</w:t>
        </w:r>
      </w:ins>
      <w:del w:id="997" w:author="ERCOT" w:date="2020-01-02T16:51:00Z">
        <w:r w:rsidRPr="00282040" w:rsidDel="004C3D6E">
          <w:rPr>
            <w:szCs w:val="20"/>
          </w:rPr>
          <w:delText>:</w:delText>
        </w:r>
      </w:del>
    </w:p>
    <w:p w14:paraId="771CBE80" w14:textId="77777777" w:rsidR="00282040" w:rsidRPr="00282040" w:rsidDel="00752742" w:rsidRDefault="00282040" w:rsidP="00282040">
      <w:pPr>
        <w:spacing w:after="240"/>
        <w:ind w:left="2160" w:hanging="720"/>
        <w:rPr>
          <w:del w:id="998" w:author="ERCOT" w:date="2019-12-09T09:00:00Z"/>
          <w:szCs w:val="20"/>
        </w:rPr>
      </w:pPr>
      <w:del w:id="999" w:author="ERCOT" w:date="2019-12-09T09:00:00Z">
        <w:r w:rsidRPr="00282040" w:rsidDel="00752742">
          <w:rPr>
            <w:szCs w:val="20"/>
          </w:rPr>
          <w:delText>(i)</w:delText>
        </w:r>
        <w:r w:rsidRPr="00282040" w:rsidDel="00752742">
          <w:rPr>
            <w:szCs w:val="20"/>
          </w:rPr>
          <w:tab/>
          <w:delText>Regulation Up (Reg-Up);</w:delText>
        </w:r>
      </w:del>
    </w:p>
    <w:p w14:paraId="24C51C94" w14:textId="77777777" w:rsidR="00282040" w:rsidRPr="00282040" w:rsidDel="00752742" w:rsidRDefault="00282040" w:rsidP="00282040">
      <w:pPr>
        <w:spacing w:after="240"/>
        <w:ind w:left="2160" w:hanging="720"/>
        <w:rPr>
          <w:del w:id="1000" w:author="ERCOT" w:date="2019-12-09T09:00:00Z"/>
          <w:szCs w:val="20"/>
        </w:rPr>
      </w:pPr>
      <w:del w:id="1001" w:author="ERCOT" w:date="2019-12-09T09:00:00Z">
        <w:r w:rsidRPr="00282040" w:rsidDel="00752742">
          <w:rPr>
            <w:szCs w:val="20"/>
          </w:rPr>
          <w:delText>(ii)</w:delText>
        </w:r>
        <w:r w:rsidRPr="00282040" w:rsidDel="00752742">
          <w:rPr>
            <w:szCs w:val="20"/>
          </w:rPr>
          <w:tab/>
          <w:delText>Regulation Down (Reg-Down);</w:delText>
        </w:r>
      </w:del>
    </w:p>
    <w:p w14:paraId="38E618C8" w14:textId="77777777" w:rsidR="00282040" w:rsidRPr="00282040" w:rsidDel="00752742" w:rsidRDefault="00282040" w:rsidP="00282040">
      <w:pPr>
        <w:spacing w:after="240"/>
        <w:ind w:left="2160" w:hanging="720"/>
        <w:rPr>
          <w:del w:id="1002" w:author="ERCOT" w:date="2019-12-09T09:00:00Z"/>
          <w:szCs w:val="20"/>
        </w:rPr>
      </w:pPr>
      <w:del w:id="1003" w:author="ERCOT" w:date="2019-12-09T09:00:00Z">
        <w:r w:rsidRPr="00282040" w:rsidDel="00752742">
          <w:rPr>
            <w:szCs w:val="20"/>
          </w:rPr>
          <w:delText>(iii)</w:delText>
        </w:r>
        <w:r w:rsidRPr="00282040" w:rsidDel="00752742">
          <w:rPr>
            <w:szCs w:val="20"/>
          </w:rPr>
          <w:tab/>
          <w:delText>RRS;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752742" w14:paraId="7B062D1C" w14:textId="77777777" w:rsidTr="00593E63">
        <w:trPr>
          <w:del w:id="1004" w:author="ERCOT" w:date="2019-12-09T09:00: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E518147" w14:textId="77777777" w:rsidR="00282040" w:rsidRPr="00282040" w:rsidDel="00752742" w:rsidRDefault="00282040" w:rsidP="00282040">
            <w:pPr>
              <w:spacing w:before="120" w:after="240"/>
              <w:rPr>
                <w:del w:id="1005" w:author="ERCOT" w:date="2019-12-09T09:00:00Z"/>
                <w:b/>
                <w:i/>
                <w:szCs w:val="20"/>
              </w:rPr>
            </w:pPr>
            <w:del w:id="1006" w:author="ERCOT" w:date="2019-12-09T09:00:00Z">
              <w:r w:rsidRPr="00282040" w:rsidDel="00752742">
                <w:rPr>
                  <w:b/>
                  <w:i/>
                  <w:szCs w:val="20"/>
                </w:rPr>
                <w:delText>[NPRR863:  Insert paragraph (iv) below upon system implementation and renumber accordingly:]</w:delText>
              </w:r>
            </w:del>
          </w:p>
          <w:p w14:paraId="47D96BB7" w14:textId="77777777" w:rsidR="00282040" w:rsidRPr="00282040" w:rsidDel="00752742" w:rsidRDefault="00282040" w:rsidP="00282040">
            <w:pPr>
              <w:spacing w:after="240"/>
              <w:ind w:left="2160" w:hanging="720"/>
              <w:rPr>
                <w:del w:id="1007" w:author="ERCOT" w:date="2019-12-09T09:00:00Z"/>
                <w:szCs w:val="20"/>
              </w:rPr>
            </w:pPr>
            <w:del w:id="1008" w:author="ERCOT" w:date="2019-12-09T09:00:00Z">
              <w:r w:rsidRPr="00282040" w:rsidDel="00752742">
                <w:rPr>
                  <w:szCs w:val="20"/>
                </w:rPr>
                <w:lastRenderedPageBreak/>
                <w:delText>(iv)</w:delText>
              </w:r>
              <w:r w:rsidRPr="00282040" w:rsidDel="00752742">
                <w:rPr>
                  <w:szCs w:val="20"/>
                </w:rPr>
                <w:tab/>
                <w:delText>ECRS; and</w:delText>
              </w:r>
            </w:del>
          </w:p>
        </w:tc>
      </w:tr>
    </w:tbl>
    <w:p w14:paraId="36FD7F03" w14:textId="77777777" w:rsidR="00282040" w:rsidRPr="00282040" w:rsidDel="00752742" w:rsidRDefault="00282040" w:rsidP="00282040">
      <w:pPr>
        <w:spacing w:before="240" w:after="240"/>
        <w:ind w:left="2160" w:hanging="720"/>
        <w:rPr>
          <w:del w:id="1009" w:author="ERCOT" w:date="2019-12-09T09:00:00Z"/>
          <w:szCs w:val="20"/>
        </w:rPr>
      </w:pPr>
      <w:del w:id="1010" w:author="ERCOT" w:date="2019-12-09T09:00:00Z">
        <w:r w:rsidRPr="00282040" w:rsidDel="00752742">
          <w:rPr>
            <w:szCs w:val="20"/>
          </w:rPr>
          <w:lastRenderedPageBreak/>
          <w:delText>(iv)</w:delText>
        </w:r>
        <w:r w:rsidRPr="00282040" w:rsidDel="00752742">
          <w:rPr>
            <w:szCs w:val="20"/>
          </w:rPr>
          <w:tab/>
          <w:delText xml:space="preserve">Non-Spin. </w:delText>
        </w:r>
      </w:del>
    </w:p>
    <w:p w14:paraId="35FE6909"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C105B07" w14:textId="77777777" w:rsidR="00282040" w:rsidRPr="00282040" w:rsidRDefault="00282040" w:rsidP="00282040">
      <w:pPr>
        <w:spacing w:after="240"/>
        <w:ind w:left="1440" w:hanging="720"/>
        <w:rPr>
          <w:szCs w:val="20"/>
        </w:rPr>
      </w:pPr>
      <w:r w:rsidRPr="00282040">
        <w:rPr>
          <w:szCs w:val="20"/>
        </w:rPr>
        <w:t>(a)</w:t>
      </w:r>
      <w:r w:rsidRPr="0028204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A8116CD" w14:textId="77777777" w:rsidR="00282040" w:rsidRPr="00282040" w:rsidRDefault="00282040" w:rsidP="00282040">
      <w:pPr>
        <w:spacing w:after="240"/>
        <w:ind w:left="1440" w:hanging="720"/>
        <w:rPr>
          <w:szCs w:val="20"/>
        </w:rPr>
      </w:pPr>
      <w:r w:rsidRPr="00282040">
        <w:rPr>
          <w:szCs w:val="20"/>
        </w:rPr>
        <w:t>(b)</w:t>
      </w:r>
      <w:r w:rsidRPr="00282040">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55488AB" w14:textId="205599EE" w:rsidR="00282040" w:rsidRPr="00282040" w:rsidRDefault="00282040" w:rsidP="00282040">
      <w:pPr>
        <w:spacing w:after="240"/>
        <w:ind w:left="1440" w:hanging="720"/>
        <w:rPr>
          <w:szCs w:val="20"/>
        </w:rPr>
      </w:pPr>
      <w:r w:rsidRPr="00282040">
        <w:rPr>
          <w:szCs w:val="20"/>
        </w:rPr>
        <w:t>(c)</w:t>
      </w:r>
      <w:r w:rsidRPr="00282040">
        <w:rPr>
          <w:szCs w:val="20"/>
        </w:rPr>
        <w:tab/>
        <w:t>ERCOT systems shall allow only one Combined Cycle Generation Resource in a Combined Cycle Train to offer Off-Line Non-Spin in the</w:t>
      </w:r>
      <w:ins w:id="1011" w:author="ERCOT" w:date="2020-01-16T15:43:00Z">
        <w:r w:rsidR="00D0690F">
          <w:rPr>
            <w:szCs w:val="20"/>
          </w:rPr>
          <w:t xml:space="preserve"> DAM or </w:t>
        </w:r>
      </w:ins>
      <w:ins w:id="1012" w:author="ERCOT" w:date="2020-01-16T15:44:00Z">
        <w:r w:rsidR="00D0690F">
          <w:rPr>
            <w:szCs w:val="20"/>
          </w:rPr>
          <w:t>SCED</w:t>
        </w:r>
      </w:ins>
      <w:del w:id="1013" w:author="ERCOT" w:date="2020-01-16T15:44:00Z">
        <w:r w:rsidRPr="00282040" w:rsidDel="00D0690F">
          <w:rPr>
            <w:szCs w:val="20"/>
          </w:rPr>
          <w:delText xml:space="preserve"> </w:delText>
        </w:r>
      </w:del>
      <w:del w:id="1014" w:author="ERCOT" w:date="2019-12-12T13:20:00Z">
        <w:r w:rsidRPr="00282040" w:rsidDel="00EC0CF1">
          <w:rPr>
            <w:szCs w:val="20"/>
          </w:rPr>
          <w:delText>DAM or Supplemental Ancillary Services Market (SASM)</w:delText>
        </w:r>
      </w:del>
      <w:r w:rsidRPr="00282040">
        <w:rPr>
          <w:szCs w:val="20"/>
        </w:rPr>
        <w:t>.</w:t>
      </w:r>
    </w:p>
    <w:p w14:paraId="770BEBEC" w14:textId="5A7376D6" w:rsidR="00282040" w:rsidRPr="00282040" w:rsidRDefault="00282040" w:rsidP="00282040">
      <w:pPr>
        <w:spacing w:after="240"/>
        <w:ind w:left="2160" w:hanging="720"/>
        <w:rPr>
          <w:szCs w:val="20"/>
        </w:rPr>
      </w:pPr>
      <w:r w:rsidRPr="00282040">
        <w:rPr>
          <w:szCs w:val="20"/>
        </w:rPr>
        <w:t>(i)</w:t>
      </w:r>
      <w:r w:rsidRPr="00282040">
        <w:rPr>
          <w:szCs w:val="20"/>
        </w:rPr>
        <w:tab/>
        <w:t>If there are multiple Non-Spin offers from different Combined Cycle Generation Resources in a Combined Cycle Train, then prior to execution of the DAM</w:t>
      </w:r>
      <w:ins w:id="1015" w:author="ERCOT" w:date="2020-01-16T15:44:00Z">
        <w:del w:id="1016" w:author="ERCOT 070820" w:date="2020-07-02T14:15:00Z">
          <w:r w:rsidR="00D0690F" w:rsidDel="004E3AC0">
            <w:rPr>
              <w:szCs w:val="20"/>
            </w:rPr>
            <w:delText xml:space="preserve"> or SCED</w:delText>
          </w:r>
        </w:del>
      </w:ins>
      <w:r w:rsidRPr="00282040">
        <w:rPr>
          <w:szCs w:val="20"/>
        </w:rPr>
        <w:t xml:space="preserve">, ERCOT shall select the Non-Spin offer from the Combined Cycle Generation Resource with the highest HSL for consideration in the DAM and ignore the other offers. </w:t>
      </w:r>
    </w:p>
    <w:p w14:paraId="1F66BAD7" w14:textId="77777777" w:rsidR="00282040" w:rsidRPr="00282040" w:rsidRDefault="00282040" w:rsidP="00282040">
      <w:pPr>
        <w:spacing w:after="240"/>
        <w:ind w:left="2160" w:hanging="720"/>
        <w:rPr>
          <w:szCs w:val="20"/>
        </w:rPr>
      </w:pPr>
      <w:r w:rsidRPr="00282040">
        <w:rPr>
          <w:szCs w:val="20"/>
        </w:rPr>
        <w:t>(ii)</w:t>
      </w:r>
      <w:r w:rsidRPr="0028204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31A988E" w14:textId="77777777" w:rsidR="00282040" w:rsidRPr="00282040" w:rsidRDefault="00282040" w:rsidP="00282040">
      <w:pPr>
        <w:spacing w:after="240"/>
        <w:ind w:left="1440" w:hanging="720"/>
        <w:rPr>
          <w:iCs/>
          <w:szCs w:val="20"/>
        </w:rPr>
      </w:pPr>
      <w:r w:rsidRPr="00282040">
        <w:rPr>
          <w:iCs/>
          <w:szCs w:val="20"/>
        </w:rPr>
        <w:lastRenderedPageBreak/>
        <w:t>(d)</w:t>
      </w:r>
      <w:r w:rsidRPr="0028204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E5B603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ERCOT may accept COPs only from QSEs.</w:t>
      </w:r>
    </w:p>
    <w:p w14:paraId="42881080"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78EDE094"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82040">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28204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CD850D"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F762427" w14:textId="77777777" w:rsidR="00282040" w:rsidRPr="00282040" w:rsidRDefault="00282040" w:rsidP="00282040">
      <w:pPr>
        <w:spacing w:after="240"/>
        <w:ind w:left="720" w:hanging="720"/>
        <w:rPr>
          <w:iCs/>
          <w:szCs w:val="20"/>
        </w:rPr>
      </w:pPr>
      <w:r w:rsidRPr="00282040">
        <w:rPr>
          <w:iCs/>
          <w:szCs w:val="20"/>
        </w:rPr>
        <w:t>(11)</w:t>
      </w:r>
      <w:r w:rsidRPr="0028204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255E39A"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 xml:space="preserve">A QSE representing a Resource may only use the Resource Status code of EMR for a Resource whose operation would have impacts that cannot be monetized and reflected through the Resource’s Energy Offer Curve or recovered through the RUC make-whole </w:t>
      </w:r>
      <w:r w:rsidRPr="00282040">
        <w:rPr>
          <w:iCs/>
          <w:szCs w:val="20"/>
        </w:rPr>
        <w:lastRenderedPageBreak/>
        <w:t>process or if the Resource has been contracted by ERCOT under Section 3.14.1 or under paragraph (2) of Section 6.5.1.1.  If ERCOT chooses to commit an Off-Line unit with EMR Resource Status</w:t>
      </w:r>
      <w:r w:rsidRPr="00282040">
        <w:rPr>
          <w:szCs w:val="20"/>
        </w:rPr>
        <w:t xml:space="preserve"> that </w:t>
      </w:r>
      <w:r w:rsidRPr="00282040">
        <w:rPr>
          <w:iCs/>
          <w:szCs w:val="20"/>
        </w:rPr>
        <w:t xml:space="preserve">has been contracted by ERCOT under Section 3.14.1 or under paragraph (2) of Section 6.5.1.1, the QSE shall change its Resource Status to </w:t>
      </w:r>
      <w:r w:rsidRPr="00282040">
        <w:rPr>
          <w:szCs w:val="20"/>
        </w:rPr>
        <w:t xml:space="preserve">ONRUC.  Otherwise, the QSE shall change its Resource Status to </w:t>
      </w:r>
      <w:r w:rsidRPr="00282040">
        <w:rPr>
          <w:iCs/>
          <w:szCs w:val="20"/>
        </w:rPr>
        <w:t>ONEMR.</w:t>
      </w:r>
    </w:p>
    <w:p w14:paraId="44097951" w14:textId="77777777" w:rsidR="00282040" w:rsidRPr="00282040" w:rsidRDefault="00282040" w:rsidP="00282040">
      <w:pPr>
        <w:spacing w:after="240"/>
        <w:ind w:left="720" w:hanging="720"/>
        <w:rPr>
          <w:iCs/>
          <w:szCs w:val="20"/>
        </w:rPr>
      </w:pPr>
      <w:r w:rsidRPr="00282040">
        <w:rPr>
          <w:iCs/>
          <w:szCs w:val="20"/>
        </w:rPr>
        <w:t xml:space="preserve">(13)     A QSE representing a Resource may use the Resource Status code of ONEMR for a        Resource that is: </w:t>
      </w:r>
    </w:p>
    <w:p w14:paraId="3A7FE14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On-Line, but for equipment problems it must be held at its current output level until repair and/or replacement of equipment can be accomplished; or</w:t>
      </w:r>
    </w:p>
    <w:p w14:paraId="56F169BB"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A hydro unit. </w:t>
      </w:r>
    </w:p>
    <w:p w14:paraId="06721316"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A QSE operating a Resource with a Resource Status code of ONEMR may set the HSL and LSL of the unit to be equal to ensure that SCED does not send Base Points that would move the unit.</w:t>
      </w:r>
    </w:p>
    <w:p w14:paraId="6152F8E6"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A QSE representing a Resource may use the Resource Status code of EMRSWGR only for an SWGR.</w:t>
      </w:r>
    </w:p>
    <w:p w14:paraId="47237B74" w14:textId="77777777" w:rsidR="00282040" w:rsidRPr="00282040" w:rsidRDefault="00282040" w:rsidP="00282040">
      <w:pPr>
        <w:keepNext/>
        <w:tabs>
          <w:tab w:val="left" w:pos="1080"/>
        </w:tabs>
        <w:spacing w:before="240" w:after="240"/>
        <w:ind w:left="1080" w:hanging="1080"/>
        <w:outlineLvl w:val="2"/>
        <w:rPr>
          <w:b/>
          <w:bCs/>
          <w:i/>
          <w:szCs w:val="20"/>
        </w:rPr>
      </w:pPr>
      <w:bookmarkStart w:id="1017" w:name="_Toc204048543"/>
      <w:bookmarkStart w:id="1018" w:name="_Toc400526143"/>
      <w:bookmarkStart w:id="1019" w:name="_Toc405534461"/>
      <w:bookmarkStart w:id="1020" w:name="_Toc406570474"/>
      <w:bookmarkStart w:id="1021" w:name="_Toc410910626"/>
      <w:bookmarkStart w:id="1022" w:name="_Toc411841054"/>
      <w:bookmarkStart w:id="1023" w:name="_Toc422147016"/>
      <w:bookmarkStart w:id="1024" w:name="_Toc433020612"/>
      <w:bookmarkStart w:id="1025" w:name="_Toc437262053"/>
      <w:bookmarkStart w:id="1026" w:name="_Toc478375228"/>
      <w:bookmarkStart w:id="1027" w:name="_Toc17706347"/>
      <w:r w:rsidRPr="00282040">
        <w:rPr>
          <w:b/>
          <w:bCs/>
          <w:i/>
          <w:szCs w:val="20"/>
        </w:rPr>
        <w:t>3.9.2</w:t>
      </w:r>
      <w:r w:rsidRPr="00282040">
        <w:rPr>
          <w:b/>
          <w:bCs/>
          <w:i/>
          <w:szCs w:val="20"/>
        </w:rPr>
        <w:tab/>
      </w:r>
      <w:commentRangeStart w:id="1028"/>
      <w:r w:rsidRPr="00282040">
        <w:rPr>
          <w:b/>
          <w:bCs/>
          <w:i/>
          <w:szCs w:val="20"/>
        </w:rPr>
        <w:t>Current Operating Plan Validation</w:t>
      </w:r>
      <w:bookmarkEnd w:id="1017"/>
      <w:bookmarkEnd w:id="1018"/>
      <w:bookmarkEnd w:id="1019"/>
      <w:bookmarkEnd w:id="1020"/>
      <w:bookmarkEnd w:id="1021"/>
      <w:bookmarkEnd w:id="1022"/>
      <w:bookmarkEnd w:id="1023"/>
      <w:bookmarkEnd w:id="1024"/>
      <w:bookmarkEnd w:id="1025"/>
      <w:bookmarkEnd w:id="1026"/>
      <w:bookmarkEnd w:id="1027"/>
      <w:commentRangeEnd w:id="1028"/>
      <w:r w:rsidR="00092103">
        <w:rPr>
          <w:rStyle w:val="CommentReference"/>
        </w:rPr>
        <w:commentReference w:id="1028"/>
      </w:r>
    </w:p>
    <w:p w14:paraId="3743DA3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ERCOT shall verify that each COP, on its submission, complies with the criteria described in Section 3.9.1, Current Operating Plan (COP) Criteria.  ERCOT shall notify the QSE by means of the Messaging System if the QSE’s COP fails to comply with the criteria described in Section 3.9.1 and this Section 3.9.2 for any reason.  The QSE must then resubmit the COP within the appropriate market timeline.</w:t>
      </w:r>
    </w:p>
    <w:p w14:paraId="41168DD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ERCOT may reject a COP that does not meet the criteria described in Section 3.9.1.</w:t>
      </w:r>
    </w:p>
    <w:p w14:paraId="194BB371" w14:textId="5D4F2BEA" w:rsidR="00282040" w:rsidRPr="00282040" w:rsidDel="00752742" w:rsidRDefault="00282040" w:rsidP="00282040">
      <w:pPr>
        <w:spacing w:after="240"/>
        <w:ind w:left="720" w:hanging="720"/>
        <w:rPr>
          <w:del w:id="1029" w:author="ERCOT" w:date="2019-12-09T09:00:00Z"/>
          <w:iCs/>
          <w:szCs w:val="20"/>
        </w:rPr>
      </w:pPr>
      <w:del w:id="1030" w:author="ERCOT" w:date="2019-12-09T09:00:00Z">
        <w:r w:rsidRPr="00282040" w:rsidDel="00752742">
          <w:rPr>
            <w:iCs/>
            <w:szCs w:val="20"/>
          </w:rPr>
          <w:delText>(3)</w:delText>
        </w:r>
        <w:r w:rsidRPr="00282040" w:rsidDel="00752742">
          <w:rPr>
            <w:iCs/>
            <w:szCs w:val="20"/>
          </w:rPr>
          <w:tab/>
          <w:delTex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delText>
        </w:r>
      </w:del>
    </w:p>
    <w:p w14:paraId="082FBD16" w14:textId="7760F2CA" w:rsidR="00282040" w:rsidRPr="00282040" w:rsidDel="00FE440E" w:rsidRDefault="00282040" w:rsidP="00282040">
      <w:pPr>
        <w:spacing w:after="240"/>
        <w:ind w:left="720" w:hanging="720"/>
        <w:rPr>
          <w:del w:id="1031" w:author="ERCOT" w:date="2019-12-09T09:27:00Z"/>
          <w:iCs/>
          <w:szCs w:val="20"/>
        </w:rPr>
      </w:pPr>
      <w:del w:id="1032" w:author="ERCOT" w:date="2019-12-09T09:27:00Z">
        <w:r w:rsidRPr="00282040" w:rsidDel="00FE440E">
          <w:rPr>
            <w:iCs/>
            <w:szCs w:val="20"/>
          </w:rPr>
          <w:delText>(4)</w:delText>
        </w:r>
        <w:r w:rsidRPr="00282040" w:rsidDel="00FE440E">
          <w:rPr>
            <w:iCs/>
            <w:szCs w:val="20"/>
          </w:rPr>
          <w:tab/>
          <w:delText xml:space="preserve">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follow the procedures outlined in Section 6.4.9.1, Evaluation and Maintenance of Ancillary Service Capacity Sufficiency. </w:delText>
        </w:r>
      </w:del>
    </w:p>
    <w:p w14:paraId="2A75AFF6" w14:textId="3E4EFD87" w:rsidR="00282040" w:rsidRPr="00282040" w:rsidDel="004C3D6E" w:rsidRDefault="00282040" w:rsidP="00282040">
      <w:pPr>
        <w:spacing w:after="240"/>
        <w:ind w:left="720" w:hanging="720"/>
        <w:rPr>
          <w:del w:id="1033" w:author="ERCOT" w:date="2020-01-02T16:53:00Z"/>
          <w:iCs/>
          <w:szCs w:val="20"/>
        </w:rPr>
      </w:pPr>
      <w:del w:id="1034" w:author="ERCOT" w:date="2020-01-02T16:53:00Z">
        <w:r w:rsidRPr="00282040" w:rsidDel="004C3D6E">
          <w:rPr>
            <w:iCs/>
            <w:szCs w:val="20"/>
          </w:rPr>
          <w:delText>(5)</w:delText>
        </w:r>
        <w:r w:rsidRPr="00282040" w:rsidDel="004C3D6E">
          <w:rPr>
            <w:iCs/>
            <w:szCs w:val="20"/>
          </w:rPr>
          <w:tab/>
          <w:delText xml:space="preserve">A QSE may change Ancillary Service Resource designations by changing its COP, subject to Section 6.4.9.1. </w:delText>
        </w:r>
      </w:del>
    </w:p>
    <w:p w14:paraId="7FEC4854" w14:textId="77777777" w:rsidR="00282040" w:rsidRPr="00282040" w:rsidRDefault="00282040" w:rsidP="00282040">
      <w:pPr>
        <w:spacing w:after="240"/>
        <w:ind w:left="720" w:hanging="720"/>
        <w:rPr>
          <w:iCs/>
          <w:szCs w:val="20"/>
        </w:rPr>
      </w:pPr>
      <w:del w:id="1035" w:author="ERCOT" w:date="2020-01-02T16:53:00Z">
        <w:r w:rsidRPr="00282040" w:rsidDel="004C3D6E">
          <w:rPr>
            <w:iCs/>
            <w:szCs w:val="20"/>
          </w:rPr>
          <w:lastRenderedPageBreak/>
          <w:delText>(6)</w:delText>
        </w:r>
        <w:r w:rsidRPr="00282040" w:rsidDel="004C3D6E">
          <w:rPr>
            <w:iCs/>
            <w:szCs w:val="20"/>
          </w:rPr>
          <w:tab/>
        </w:r>
      </w:del>
      <w:del w:id="1036" w:author="ERCOT" w:date="2019-11-15T08:58:00Z">
        <w:r w:rsidRPr="00282040" w:rsidDel="00092103">
          <w:rPr>
            <w:iCs/>
            <w:szCs w:val="20"/>
          </w:rPr>
          <w:delText xml:space="preserve">If ERCOT determines that it needs more Ancillary Service during the Adjustment Period, then the QSE’s allocated portion of the additional Ancillary Service may be self-arranged. </w:delText>
        </w:r>
      </w:del>
      <w:r w:rsidRPr="00282040">
        <w:rPr>
          <w:iCs/>
          <w:szCs w:val="20"/>
        </w:rPr>
        <w:t xml:space="preserve"> </w:t>
      </w:r>
    </w:p>
    <w:p w14:paraId="269FC829" w14:textId="415485A7" w:rsidR="00282040" w:rsidRPr="00282040" w:rsidRDefault="00282040" w:rsidP="00282040">
      <w:pPr>
        <w:spacing w:after="240"/>
        <w:ind w:left="720" w:hanging="720"/>
        <w:rPr>
          <w:iCs/>
          <w:szCs w:val="20"/>
        </w:rPr>
      </w:pPr>
      <w:r w:rsidRPr="00282040">
        <w:rPr>
          <w:iCs/>
          <w:szCs w:val="20"/>
        </w:rPr>
        <w:t>(</w:t>
      </w:r>
      <w:ins w:id="1037" w:author="ERCOT" w:date="2020-02-04T08:49:00Z">
        <w:r w:rsidR="00904AAD">
          <w:rPr>
            <w:iCs/>
            <w:szCs w:val="20"/>
          </w:rPr>
          <w:t>3</w:t>
        </w:r>
      </w:ins>
      <w:del w:id="1038" w:author="ERCOT" w:date="2020-02-04T08:49:00Z">
        <w:r w:rsidRPr="00282040" w:rsidDel="00904AAD">
          <w:rPr>
            <w:iCs/>
            <w:szCs w:val="20"/>
          </w:rPr>
          <w:delText>7</w:delText>
        </w:r>
      </w:del>
      <w:r w:rsidRPr="00282040">
        <w:rPr>
          <w:iCs/>
          <w:szCs w:val="20"/>
        </w:rPr>
        <w:t>)</w:t>
      </w:r>
      <w:r w:rsidRPr="00282040">
        <w:rPr>
          <w:iCs/>
          <w:szCs w:val="20"/>
        </w:rPr>
        <w:tab/>
        <w:t>ERCOT systems must be able to detect a change in status of a Resource shown in the COP and must provide notice to ERCOT operators of changes that a QSE makes to its COP.</w:t>
      </w:r>
    </w:p>
    <w:p w14:paraId="5ACE9A4B" w14:textId="629822BF" w:rsidR="00282040" w:rsidRDefault="00282040" w:rsidP="00282040">
      <w:pPr>
        <w:spacing w:after="240"/>
        <w:ind w:left="720" w:hanging="720"/>
        <w:rPr>
          <w:iCs/>
          <w:szCs w:val="20"/>
        </w:rPr>
      </w:pPr>
      <w:r w:rsidRPr="00282040">
        <w:rPr>
          <w:iCs/>
          <w:szCs w:val="20"/>
        </w:rPr>
        <w:t>(</w:t>
      </w:r>
      <w:ins w:id="1039" w:author="ERCOT" w:date="2020-02-04T08:49:00Z">
        <w:r w:rsidR="00904AAD">
          <w:rPr>
            <w:iCs/>
            <w:szCs w:val="20"/>
          </w:rPr>
          <w:t>4</w:t>
        </w:r>
      </w:ins>
      <w:del w:id="1040" w:author="ERCOT" w:date="2020-02-04T08:49:00Z">
        <w:r w:rsidRPr="00282040" w:rsidDel="00904AAD">
          <w:rPr>
            <w:iCs/>
            <w:szCs w:val="20"/>
          </w:rPr>
          <w:delText>8</w:delText>
        </w:r>
      </w:del>
      <w:r w:rsidRPr="00282040">
        <w:rPr>
          <w:iCs/>
          <w:szCs w:val="20"/>
        </w:rPr>
        <w:t>)</w:t>
      </w:r>
      <w:r w:rsidRPr="00282040">
        <w:rPr>
          <w:iCs/>
          <w:szCs w:val="20"/>
        </w:rP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501B8" w14:paraId="29E1A1F0"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3EC7EA69" w14:textId="500E42B6" w:rsidR="00F501B8" w:rsidRDefault="00F501B8" w:rsidP="00F97E1D">
            <w:pPr>
              <w:spacing w:before="120" w:after="240"/>
              <w:rPr>
                <w:b/>
                <w:i/>
              </w:rPr>
            </w:pPr>
            <w:r>
              <w:rPr>
                <w:b/>
                <w:i/>
              </w:rPr>
              <w:t>[NPRR1000</w:t>
            </w:r>
            <w:r w:rsidRPr="004B0726">
              <w:rPr>
                <w:b/>
                <w:i/>
              </w:rPr>
              <w:t xml:space="preserve">: </w:t>
            </w:r>
            <w:r>
              <w:rPr>
                <w:b/>
                <w:i/>
              </w:rPr>
              <w:t xml:space="preserve"> Replace paragraph (</w:t>
            </w:r>
            <w:ins w:id="1041" w:author="ERCOT 102320" w:date="2020-10-01T11:49:00Z">
              <w:r>
                <w:rPr>
                  <w:b/>
                  <w:i/>
                </w:rPr>
                <w:t>4</w:t>
              </w:r>
            </w:ins>
            <w:del w:id="1042" w:author="ERCOT 102320" w:date="2020-10-01T11:49:00Z">
              <w:r w:rsidDel="00F501B8">
                <w:rPr>
                  <w:b/>
                  <w:i/>
                </w:rPr>
                <w:delText>8</w:delText>
              </w:r>
            </w:del>
            <w:r>
              <w:rPr>
                <w:b/>
                <w:i/>
              </w:rPr>
              <w:t>) above with the following upon system implementation:</w:t>
            </w:r>
            <w:r w:rsidRPr="004B0726">
              <w:rPr>
                <w:b/>
                <w:i/>
              </w:rPr>
              <w:t>]</w:t>
            </w:r>
          </w:p>
          <w:p w14:paraId="16788DB9" w14:textId="4E2227BE" w:rsidR="00F501B8" w:rsidRPr="00566F75" w:rsidRDefault="00F501B8" w:rsidP="00F97E1D">
            <w:pPr>
              <w:pStyle w:val="BodyTextNumbered"/>
            </w:pPr>
            <w:r>
              <w:t>(</w:t>
            </w:r>
            <w:ins w:id="1043" w:author="ERCOT 102320" w:date="2020-10-01T11:49:00Z">
              <w:r>
                <w:t>4</w:t>
              </w:r>
            </w:ins>
            <w:del w:id="1044" w:author="ERCOT 102320" w:date="2020-10-01T11:49:00Z">
              <w:r w:rsidDel="00F501B8">
                <w:delText>8</w:delText>
              </w:r>
            </w:del>
            <w:r>
              <w:t>)</w:t>
            </w:r>
            <w:r>
              <w:tab/>
              <w:t>A QSE representing a Resource that has an Energy Offer Curve valid for an hour of the COP may not designate a Resource Status of ONOS for that hour for that Resource.</w:t>
            </w:r>
          </w:p>
        </w:tc>
      </w:tr>
    </w:tbl>
    <w:p w14:paraId="6EC83FA5" w14:textId="77777777" w:rsidR="00282040" w:rsidRPr="00282040" w:rsidRDefault="00282040" w:rsidP="00F501B8">
      <w:pPr>
        <w:autoSpaceDE w:val="0"/>
        <w:autoSpaceDN w:val="0"/>
        <w:adjustRightInd w:val="0"/>
        <w:spacing w:before="480" w:after="240"/>
        <w:ind w:left="720" w:hanging="720"/>
        <w:outlineLvl w:val="4"/>
        <w:rPr>
          <w:b/>
          <w:bCs/>
          <w:i/>
          <w:color w:val="000000"/>
        </w:rPr>
      </w:pPr>
      <w:bookmarkStart w:id="1045" w:name="_Toc400526160"/>
      <w:bookmarkStart w:id="1046" w:name="_Toc405534478"/>
      <w:bookmarkStart w:id="1047" w:name="_Toc406570491"/>
      <w:bookmarkStart w:id="1048" w:name="_Toc410910643"/>
      <w:bookmarkStart w:id="1049" w:name="_Toc411841071"/>
      <w:bookmarkStart w:id="1050" w:name="_Toc422147033"/>
      <w:bookmarkStart w:id="1051" w:name="_Toc433020629"/>
      <w:bookmarkStart w:id="1052" w:name="_Toc437262070"/>
      <w:bookmarkStart w:id="1053" w:name="_Toc478375245"/>
      <w:bookmarkStart w:id="1054" w:name="_Toc17706365"/>
      <w:commentRangeStart w:id="1055"/>
      <w:r w:rsidRPr="00282040">
        <w:rPr>
          <w:b/>
          <w:bCs/>
          <w:i/>
          <w:color w:val="000000"/>
        </w:rPr>
        <w:t>3.10.7.2.1</w:t>
      </w:r>
      <w:commentRangeEnd w:id="1055"/>
      <w:r w:rsidR="00DB310D">
        <w:rPr>
          <w:rStyle w:val="CommentReference"/>
        </w:rPr>
        <w:commentReference w:id="1055"/>
      </w:r>
      <w:r w:rsidRPr="00282040">
        <w:rPr>
          <w:b/>
          <w:bCs/>
          <w:i/>
          <w:color w:val="000000"/>
        </w:rPr>
        <w:tab/>
      </w:r>
      <w:commentRangeStart w:id="1056"/>
      <w:r w:rsidRPr="00282040">
        <w:rPr>
          <w:b/>
          <w:bCs/>
          <w:i/>
          <w:color w:val="000000"/>
        </w:rPr>
        <w:t>Reporting of Demand Response</w:t>
      </w:r>
      <w:bookmarkEnd w:id="1045"/>
      <w:bookmarkEnd w:id="1046"/>
      <w:bookmarkEnd w:id="1047"/>
      <w:bookmarkEnd w:id="1048"/>
      <w:bookmarkEnd w:id="1049"/>
      <w:bookmarkEnd w:id="1050"/>
      <w:bookmarkEnd w:id="1051"/>
      <w:bookmarkEnd w:id="1052"/>
      <w:bookmarkEnd w:id="1053"/>
      <w:bookmarkEnd w:id="1054"/>
      <w:commentRangeEnd w:id="1056"/>
      <w:r w:rsidR="004B6187">
        <w:rPr>
          <w:rStyle w:val="CommentReference"/>
        </w:rPr>
        <w:commentReference w:id="1056"/>
      </w:r>
    </w:p>
    <w:p w14:paraId="133E9847" w14:textId="5C86A2DD" w:rsidR="00282040" w:rsidRPr="00282040" w:rsidRDefault="00282040" w:rsidP="00282040">
      <w:pPr>
        <w:spacing w:after="240"/>
        <w:ind w:left="720" w:hangingChars="300" w:hanging="720"/>
        <w:rPr>
          <w:color w:val="000000"/>
          <w:szCs w:val="20"/>
        </w:rPr>
      </w:pPr>
      <w:r w:rsidRPr="00282040">
        <w:rPr>
          <w:szCs w:val="20"/>
        </w:rPr>
        <w:t>(1)</w:t>
      </w:r>
      <w:r w:rsidRPr="00282040">
        <w:rPr>
          <w:szCs w:val="20"/>
        </w:rPr>
        <w:tab/>
      </w:r>
      <w:r w:rsidRPr="00282040">
        <w:rPr>
          <w:color w:val="000000"/>
          <w:szCs w:val="20"/>
        </w:rPr>
        <w:t xml:space="preserve">ERCOT shall post on the MIS Public Area by the fifth Business Day after the start of a calendar month a report of the MW of Demand response that is participating in the past month in Emergency Response Service (ERS), Ancillary Service as a Load Resource, or any pilot project permitted by </w:t>
      </w:r>
      <w:r w:rsidRPr="00282040">
        <w:rPr>
          <w:szCs w:val="20"/>
        </w:rPr>
        <w:t>subsection (k) of P.U.C. S</w:t>
      </w:r>
      <w:r w:rsidRPr="00282040">
        <w:rPr>
          <w:smallCaps/>
          <w:szCs w:val="20"/>
        </w:rPr>
        <w:t>ubst</w:t>
      </w:r>
      <w:r w:rsidRPr="00282040">
        <w:rPr>
          <w:szCs w:val="20"/>
        </w:rPr>
        <w:t>. R. 25.361, Electric Reliability Council of Texas (ERCOT).  The data shall be aggregated according to the corresponding</w:t>
      </w:r>
      <w:r w:rsidRPr="00282040">
        <w:rPr>
          <w:color w:val="000000"/>
          <w:szCs w:val="2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rPr>
          <w:szCs w:val="20"/>
        </w:rPr>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szCs w:val="20"/>
        </w:rPr>
        <w:t xml:space="preserve">Data for Ancillary Services shall be based on the Ancillary Service Resource </w:t>
      </w:r>
      <w:del w:id="1057" w:author="ERCOT" w:date="2020-01-17T13:20:00Z">
        <w:r w:rsidRPr="00282040" w:rsidDel="00D51288">
          <w:rPr>
            <w:color w:val="000000"/>
            <w:szCs w:val="20"/>
          </w:rPr>
          <w:delText>Responsibility contained in the Current Operating Plan (COP) as of the start of the Adjustment Period for each Operating Day</w:delText>
        </w:r>
      </w:del>
      <w:ins w:id="1058" w:author="ERCOT" w:date="2020-01-17T13:20:00Z">
        <w:r w:rsidR="00D51288">
          <w:rPr>
            <w:color w:val="000000"/>
            <w:szCs w:val="20"/>
          </w:rPr>
          <w:t>awards in the RTM</w:t>
        </w:r>
      </w:ins>
      <w:r w:rsidRPr="00282040">
        <w:rPr>
          <w:color w:val="000000"/>
          <w:szCs w:val="20"/>
        </w:rPr>
        <w:t>.  ERCOT’s posting of Ancillary Service and pilot project participation data shall include the average MW capacity by service type by hour (or by another time period, if a pilot project service is not procured hourly).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FE5CBB8"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5EF7A07A" w14:textId="77777777" w:rsidR="00282040" w:rsidRPr="00282040" w:rsidRDefault="00282040" w:rsidP="00282040">
            <w:pPr>
              <w:spacing w:before="120" w:after="240"/>
              <w:rPr>
                <w:b/>
                <w:i/>
                <w:szCs w:val="20"/>
              </w:rPr>
            </w:pPr>
            <w:bookmarkStart w:id="1059" w:name="_Toc204048603"/>
            <w:bookmarkStart w:id="1060" w:name="_Toc400526221"/>
            <w:bookmarkStart w:id="1061" w:name="_Toc405534539"/>
            <w:bookmarkStart w:id="1062" w:name="_Toc406570552"/>
            <w:bookmarkStart w:id="1063" w:name="_Toc410910704"/>
            <w:bookmarkStart w:id="1064" w:name="_Toc411841133"/>
            <w:bookmarkStart w:id="1065" w:name="_Toc422147095"/>
            <w:bookmarkStart w:id="1066" w:name="_Toc433020691"/>
            <w:bookmarkStart w:id="1067" w:name="_Toc437262132"/>
            <w:bookmarkStart w:id="1068" w:name="_Toc478375310"/>
            <w:r w:rsidRPr="00282040">
              <w:rPr>
                <w:b/>
                <w:i/>
                <w:szCs w:val="20"/>
              </w:rPr>
              <w:t>[NPRR885:  Insert Sections 3.14.4 and 3.14.4.1 below upon system implementation:]</w:t>
            </w:r>
          </w:p>
          <w:p w14:paraId="5CD45963" w14:textId="77777777" w:rsidR="00282040" w:rsidRPr="00282040" w:rsidRDefault="00282040" w:rsidP="00282040">
            <w:pPr>
              <w:keepNext/>
              <w:tabs>
                <w:tab w:val="left" w:pos="1080"/>
              </w:tabs>
              <w:spacing w:before="240" w:after="240"/>
              <w:ind w:left="1080" w:hanging="1080"/>
              <w:outlineLvl w:val="2"/>
              <w:rPr>
                <w:b/>
                <w:bCs/>
                <w:i/>
                <w:szCs w:val="20"/>
              </w:rPr>
            </w:pPr>
            <w:bookmarkStart w:id="1069" w:name="_Toc17706436"/>
            <w:r w:rsidRPr="00282040">
              <w:rPr>
                <w:b/>
                <w:bCs/>
                <w:i/>
                <w:szCs w:val="20"/>
              </w:rPr>
              <w:lastRenderedPageBreak/>
              <w:t>3.14.4</w:t>
            </w:r>
            <w:r w:rsidRPr="00282040">
              <w:rPr>
                <w:b/>
                <w:bCs/>
                <w:i/>
                <w:szCs w:val="20"/>
              </w:rPr>
              <w:tab/>
              <w:t>Must-Run Alternative Service</w:t>
            </w:r>
            <w:bookmarkEnd w:id="1069"/>
          </w:p>
          <w:p w14:paraId="59760879"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1070" w:name="_Toc17706437"/>
            <w:r w:rsidRPr="00282040">
              <w:rPr>
                <w:b/>
                <w:snapToGrid w:val="0"/>
                <w:szCs w:val="20"/>
              </w:rPr>
              <w:t>3.14.4.1</w:t>
            </w:r>
            <w:r w:rsidRPr="00282040">
              <w:rPr>
                <w:b/>
                <w:snapToGrid w:val="0"/>
                <w:szCs w:val="20"/>
              </w:rPr>
              <w:tab/>
            </w:r>
            <w:commentRangeStart w:id="1071"/>
            <w:r w:rsidRPr="00282040">
              <w:rPr>
                <w:b/>
                <w:snapToGrid w:val="0"/>
                <w:szCs w:val="20"/>
              </w:rPr>
              <w:t>Overview and Description of MRAs</w:t>
            </w:r>
            <w:bookmarkEnd w:id="1070"/>
            <w:commentRangeEnd w:id="1071"/>
            <w:r w:rsidR="00AF15E6">
              <w:rPr>
                <w:rStyle w:val="CommentReference"/>
              </w:rPr>
              <w:commentReference w:id="1071"/>
            </w:r>
          </w:p>
          <w:p w14:paraId="202FFE2C" w14:textId="77777777" w:rsidR="00282040" w:rsidRPr="00282040" w:rsidRDefault="00282040" w:rsidP="00282040">
            <w:pPr>
              <w:spacing w:after="240"/>
              <w:ind w:left="720" w:hanging="720"/>
              <w:rPr>
                <w:szCs w:val="20"/>
              </w:rPr>
            </w:pPr>
            <w:r w:rsidRPr="00282040">
              <w:rPr>
                <w:iCs/>
                <w:szCs w:val="20"/>
              </w:rPr>
              <w:t>(1)</w:t>
            </w:r>
            <w:r w:rsidRPr="00282040">
              <w:rPr>
                <w:iCs/>
                <w:szCs w:val="20"/>
              </w:rPr>
              <w:tab/>
              <w:t>Subject to approval by the ERCOT Board, ERCOT may procure Must-Run Alternative (MRA) Service a</w:t>
            </w:r>
            <w:r w:rsidRPr="00282040">
              <w:rPr>
                <w:szCs w:val="20"/>
              </w:rPr>
              <w:t>s an alternative to contracting with an RMR Unit if ERCOT determines that the MRA Agreement(s) will, in whole or in part, address the reliability need identified in the RMR study in a more cost-effective manner.</w:t>
            </w:r>
          </w:p>
          <w:p w14:paraId="6C36AD4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ERCOT will issue a request for proposal (RFP) to solicit offers from QSEs to provide MRA Service.  </w:t>
            </w:r>
          </w:p>
          <w:p w14:paraId="08A19D90" w14:textId="77777777" w:rsidR="00282040" w:rsidRPr="00282040" w:rsidRDefault="00282040" w:rsidP="00282040">
            <w:pPr>
              <w:spacing w:after="240"/>
              <w:ind w:left="1440" w:hanging="720"/>
              <w:rPr>
                <w:szCs w:val="20"/>
              </w:rPr>
            </w:pPr>
            <w:r w:rsidRPr="00282040">
              <w:rPr>
                <w:szCs w:val="20"/>
              </w:rPr>
              <w:t xml:space="preserve">(a) </w:t>
            </w:r>
            <w:r w:rsidRPr="00282040">
              <w:rPr>
                <w:szCs w:val="20"/>
              </w:rPr>
              <w:tab/>
              <w:t xml:space="preserve">A QSE may submit an offer in response to the RFP or enter into an MRA Agreement only if it meets all registration and qualification criteria in Section 16.2, Registration and Qualification of Qualified Scheduling Entities.  </w:t>
            </w:r>
          </w:p>
          <w:p w14:paraId="3B265609" w14:textId="77777777" w:rsidR="00282040" w:rsidRPr="00282040" w:rsidRDefault="00282040" w:rsidP="00282040">
            <w:pPr>
              <w:spacing w:after="240"/>
              <w:ind w:left="1440" w:hanging="720"/>
              <w:rPr>
                <w:szCs w:val="20"/>
              </w:rPr>
            </w:pPr>
            <w:r w:rsidRPr="00282040">
              <w:rPr>
                <w:szCs w:val="20"/>
              </w:rPr>
              <w:t>(b)</w:t>
            </w:r>
            <w:r w:rsidRPr="00282040">
              <w:rPr>
                <w:szCs w:val="20"/>
              </w:rPr>
              <w:tab/>
              <w:t>QSEs whose offers for MRA Service are accepted will be paid according to their offers, subject to the terms of the RFP, MRA Agreement and ERCOT Protocols.  A clearing price mechanism shall not be used for awarding offers for MRA Service.</w:t>
            </w:r>
          </w:p>
          <w:p w14:paraId="48BF5E00" w14:textId="77777777" w:rsidR="00282040" w:rsidRPr="00282040" w:rsidRDefault="00282040" w:rsidP="00282040">
            <w:pPr>
              <w:spacing w:after="240"/>
              <w:ind w:left="1440" w:hanging="720"/>
              <w:rPr>
                <w:szCs w:val="20"/>
              </w:rPr>
            </w:pPr>
            <w:r w:rsidRPr="00282040">
              <w:rPr>
                <w:szCs w:val="20"/>
              </w:rPr>
              <w:t>(c)</w:t>
            </w:r>
            <w:r w:rsidRPr="00282040">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708611D2" w14:textId="77777777" w:rsidR="00282040" w:rsidRPr="00282040" w:rsidRDefault="00282040" w:rsidP="00282040">
            <w:pPr>
              <w:spacing w:after="240"/>
              <w:ind w:left="1440" w:hanging="720"/>
              <w:rPr>
                <w:szCs w:val="20"/>
              </w:rPr>
            </w:pPr>
            <w:r w:rsidRPr="00282040">
              <w:rPr>
                <w:szCs w:val="20"/>
              </w:rPr>
              <w:t>(d)</w:t>
            </w:r>
            <w:r w:rsidRPr="00282040">
              <w:rPr>
                <w:szCs w:val="20"/>
              </w:rPr>
              <w:tab/>
            </w:r>
            <w:bookmarkStart w:id="1072" w:name="_Toc402949820"/>
            <w:r w:rsidRPr="00282040">
              <w:rPr>
                <w:szCs w:val="20"/>
              </w:rPr>
              <w:t>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1072"/>
          </w:p>
          <w:p w14:paraId="62668DBD" w14:textId="77777777" w:rsidR="00282040" w:rsidRPr="00282040" w:rsidRDefault="00282040" w:rsidP="00282040">
            <w:pPr>
              <w:spacing w:after="120" w:line="360" w:lineRule="auto"/>
              <w:rPr>
                <w:szCs w:val="20"/>
              </w:rPr>
            </w:pPr>
            <w:r w:rsidRPr="00282040">
              <w:rPr>
                <w:szCs w:val="20"/>
              </w:rPr>
              <w:t>(3)</w:t>
            </w:r>
            <w:r w:rsidRPr="00282040">
              <w:rPr>
                <w:szCs w:val="20"/>
              </w:rPr>
              <w:tab/>
              <w:t>An MRA may be connected at either transmission or distribution voltage.</w:t>
            </w:r>
          </w:p>
          <w:p w14:paraId="13586D98"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 xml:space="preserve">An MRA offer is ineligible to the extent it offers capacity that was included as a Resource in ERCOT’s RMR analysis or in the Load forecasts from the Steady State Working Group base cases used as the basis for the RMR analysis, as provided for in paragraph (3)(a) of Section 3.14.1.2, ERCOT Evaluation Process.  </w:t>
            </w:r>
          </w:p>
          <w:p w14:paraId="42712334"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Each MRA must provide at least five MW of capacity.  </w:t>
            </w:r>
          </w:p>
          <w:p w14:paraId="09606A92" w14:textId="77777777" w:rsidR="00282040" w:rsidRPr="00282040" w:rsidRDefault="00282040" w:rsidP="00282040">
            <w:pPr>
              <w:spacing w:after="240"/>
              <w:ind w:left="720" w:hanging="720"/>
              <w:rPr>
                <w:iCs/>
                <w:szCs w:val="20"/>
              </w:rPr>
            </w:pPr>
            <w:r w:rsidRPr="00282040">
              <w:rPr>
                <w:iCs/>
                <w:szCs w:val="20"/>
              </w:rPr>
              <w:lastRenderedPageBreak/>
              <w:t>(6)</w:t>
            </w:r>
            <w:r w:rsidRPr="00282040">
              <w:rPr>
                <w:iCs/>
                <w:szCs w:val="20"/>
              </w:rPr>
              <w:tab/>
              <w:t>Eligible MRA resources may include:</w:t>
            </w:r>
          </w:p>
          <w:p w14:paraId="52E50D00"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 proposed Generation Resource that was not included in the reliability need evaluation pursuant to paragraph (3)(a) of Section 3.14.1.2.  </w:t>
            </w:r>
          </w:p>
          <w:p w14:paraId="3830880D" w14:textId="77777777" w:rsidR="00282040" w:rsidRPr="00282040" w:rsidRDefault="00282040" w:rsidP="00282040">
            <w:pPr>
              <w:spacing w:after="240"/>
              <w:ind w:left="2160" w:hanging="720"/>
              <w:rPr>
                <w:szCs w:val="20"/>
              </w:rPr>
            </w:pPr>
            <w:r w:rsidRPr="00282040">
              <w:rPr>
                <w:szCs w:val="20"/>
              </w:rPr>
              <w:t xml:space="preserve">(i) </w:t>
            </w:r>
            <w:r w:rsidRPr="00282040">
              <w:rPr>
                <w:szCs w:val="20"/>
              </w:rPr>
              <w:tab/>
              <w:t xml:space="preserve">Proposed Generation Resources must adhere to all interconnection requirements, including the requirements of Planning Guide Section 5, Generation Resource Interconnection or Change Request.  </w:t>
            </w:r>
          </w:p>
          <w:p w14:paraId="38E02667" w14:textId="77777777" w:rsidR="00282040" w:rsidRPr="00282040" w:rsidRDefault="00282040" w:rsidP="00282040">
            <w:pPr>
              <w:spacing w:after="240"/>
              <w:ind w:left="2160" w:hanging="720"/>
              <w:rPr>
                <w:szCs w:val="20"/>
              </w:rPr>
            </w:pPr>
            <w:r w:rsidRPr="00282040">
              <w:rPr>
                <w:szCs w:val="20"/>
              </w:rPr>
              <w:t>(ii)</w:t>
            </w:r>
            <w:r w:rsidRPr="00282040">
              <w:rPr>
                <w:szCs w:val="20"/>
              </w:rPr>
              <w:tab/>
              <w:t>If the proposed Generation Resource is an Intermittent Renewable Resource (IRR), the QSE shall provide capacity values based on the Resource’s projected peak average capacity contribution</w:t>
            </w:r>
            <w:r w:rsidRPr="00282040" w:rsidDel="006A45CC">
              <w:rPr>
                <w:szCs w:val="20"/>
              </w:rPr>
              <w:t xml:space="preserve"> </w:t>
            </w:r>
            <w:r w:rsidRPr="00282040">
              <w:rPr>
                <w:szCs w:val="20"/>
              </w:rPr>
              <w:t>during the MRA Contracted Hours.</w:t>
            </w:r>
          </w:p>
          <w:p w14:paraId="0A2E026E" w14:textId="77777777" w:rsidR="00282040" w:rsidRPr="00282040" w:rsidRDefault="00282040" w:rsidP="00282040">
            <w:pPr>
              <w:spacing w:after="240"/>
              <w:ind w:left="1440" w:hanging="720"/>
              <w:rPr>
                <w:szCs w:val="20"/>
                <w:highlight w:val="yellow"/>
              </w:rPr>
            </w:pPr>
            <w:r w:rsidRPr="00282040">
              <w:rPr>
                <w:szCs w:val="20"/>
              </w:rPr>
              <w:t>(b)</w:t>
            </w:r>
            <w:r w:rsidRPr="00282040">
              <w:rPr>
                <w:szCs w:val="20"/>
              </w:rPr>
              <w:tab/>
              <w:t>Proposed capacity additions to existing Generation Resources, if the additional capacity was not included in the reliability need evaluation pursuant to paragraph (3)(a) of Section 3.14.1.2.</w:t>
            </w:r>
            <w:r w:rsidRPr="00282040">
              <w:rPr>
                <w:szCs w:val="20"/>
                <w:highlight w:val="yellow"/>
              </w:rPr>
              <w:t xml:space="preserve"> </w:t>
            </w:r>
          </w:p>
          <w:p w14:paraId="221FF49A" w14:textId="08C502B8" w:rsidR="00282040" w:rsidRPr="00282040" w:rsidRDefault="00282040" w:rsidP="00282040">
            <w:pPr>
              <w:spacing w:after="240"/>
              <w:ind w:left="2160" w:hanging="720"/>
              <w:rPr>
                <w:szCs w:val="20"/>
              </w:rPr>
            </w:pPr>
            <w:r w:rsidRPr="00282040">
              <w:rPr>
                <w:szCs w:val="20"/>
              </w:rPr>
              <w:t>(i)</w:t>
            </w:r>
            <w:r w:rsidRPr="00282040">
              <w:rPr>
                <w:szCs w:val="20"/>
              </w:rPr>
              <w:tab/>
              <w:t xml:space="preserve">Prior to providing MRA Service, the Resource Entity will be required to modify its Resource Registration </w:t>
            </w:r>
            <w:r w:rsidR="00820B55" w:rsidRPr="00820B55">
              <w:rPr>
                <w:szCs w:val="20"/>
              </w:rPr>
              <w:t>information</w:t>
            </w:r>
            <w:r w:rsidRPr="00282040">
              <w:rPr>
                <w:szCs w:val="20"/>
              </w:rPr>
              <w:t xml:space="preserve"> and complete necessary Generator interconnection requirements with respect to this additional capacity.  </w:t>
            </w:r>
          </w:p>
          <w:p w14:paraId="3EF78C17" w14:textId="77777777" w:rsidR="00282040" w:rsidRPr="00282040" w:rsidRDefault="00282040" w:rsidP="00282040">
            <w:pPr>
              <w:spacing w:after="240"/>
              <w:ind w:left="2160" w:hanging="720"/>
              <w:rPr>
                <w:szCs w:val="20"/>
              </w:rPr>
            </w:pPr>
            <w:r w:rsidRPr="00282040">
              <w:rPr>
                <w:szCs w:val="20"/>
              </w:rPr>
              <w:t>(ii)</w:t>
            </w:r>
            <w:r w:rsidRPr="00282040">
              <w:rPr>
                <w:szCs w:val="20"/>
              </w:rPr>
              <w:tab/>
              <w:t>If the capacity is being added to an IRR, the QSE shall provide capacity values based on the Resource’s projected peak average capacity contribution during the hours identified during the MRA Contracted Hours.</w:t>
            </w:r>
          </w:p>
          <w:p w14:paraId="39C62785" w14:textId="77777777" w:rsidR="00282040" w:rsidRPr="00282040" w:rsidRDefault="00282040" w:rsidP="00282040">
            <w:pPr>
              <w:spacing w:after="240"/>
              <w:ind w:left="1440" w:hanging="720"/>
              <w:rPr>
                <w:szCs w:val="20"/>
              </w:rPr>
            </w:pPr>
            <w:r w:rsidRPr="00282040">
              <w:rPr>
                <w:szCs w:val="20"/>
              </w:rPr>
              <w:t>(c)</w:t>
            </w:r>
            <w:r w:rsidRPr="00282040">
              <w:rPr>
                <w:szCs w:val="20"/>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282040" w:rsidDel="006A45CC">
              <w:rPr>
                <w:szCs w:val="20"/>
              </w:rPr>
              <w:t xml:space="preserve"> </w:t>
            </w:r>
            <w:r w:rsidRPr="00282040">
              <w:rPr>
                <w:szCs w:val="20"/>
              </w:rPr>
              <w:t>during the hours identified in the MRA Contracted Hours.</w:t>
            </w:r>
          </w:p>
          <w:p w14:paraId="01E6F90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Proposed or existing Demand response assets, which may include Load Resources and ERS Loads. </w:t>
            </w:r>
          </w:p>
          <w:p w14:paraId="14EB4D1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An MRA must be able to provide power injection or Demand response to the ERCOT System at ERCOT’s discretion during the MRA Contracted Hours.</w:t>
            </w:r>
          </w:p>
          <w:p w14:paraId="21FA42C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QSE offers in response to an </w:t>
            </w:r>
            <w:r w:rsidRPr="00282040">
              <w:rPr>
                <w:szCs w:val="20"/>
              </w:rPr>
              <w:t>RFP for MRA Service</w:t>
            </w:r>
            <w:r w:rsidRPr="00282040">
              <w:rPr>
                <w:iCs/>
                <w:szCs w:val="20"/>
              </w:rPr>
              <w:t xml:space="preserve"> must fully describe all of the MRA’s temporal constraints. </w:t>
            </w:r>
          </w:p>
          <w:p w14:paraId="18DFC234"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For a Demand Response MRA, QSE offers in response to an </w:t>
            </w:r>
            <w:r w:rsidRPr="00282040">
              <w:rPr>
                <w:szCs w:val="20"/>
              </w:rPr>
              <w:t>RFP for MRA Service</w:t>
            </w:r>
            <w:r w:rsidRPr="00282040">
              <w:rPr>
                <w:iCs/>
                <w:szCs w:val="20"/>
              </w:rPr>
              <w:t xml:space="preserve"> must include a statement as to whether the offered capacity is a Weather–Sensitive MRA.</w:t>
            </w:r>
          </w:p>
          <w:p w14:paraId="5B2A016E" w14:textId="77777777" w:rsidR="00282040" w:rsidRPr="00282040" w:rsidRDefault="00282040" w:rsidP="00282040">
            <w:pPr>
              <w:spacing w:after="240"/>
              <w:ind w:left="720" w:hanging="720"/>
              <w:rPr>
                <w:iCs/>
                <w:szCs w:val="20"/>
              </w:rPr>
            </w:pPr>
            <w:r w:rsidRPr="00282040">
              <w:rPr>
                <w:iCs/>
                <w:szCs w:val="20"/>
              </w:rPr>
              <w:lastRenderedPageBreak/>
              <w:t>(8)</w:t>
            </w:r>
            <w:r w:rsidRPr="00282040">
              <w:rPr>
                <w:iCs/>
                <w:szCs w:val="20"/>
              </w:rPr>
              <w:tab/>
              <w:t>The QSE representing an MRA must be capable of receiving both VDI and XML instructions.</w:t>
            </w:r>
          </w:p>
          <w:p w14:paraId="7585D02B"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ERCOT will periodically validate an MRA’s telemetry using 15-minute interval meter data.</w:t>
            </w:r>
          </w:p>
          <w:p w14:paraId="29900173"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14946E20" w14:textId="77777777" w:rsidR="00282040" w:rsidRPr="00282040" w:rsidRDefault="00282040" w:rsidP="00282040">
            <w:pPr>
              <w:spacing w:after="240"/>
              <w:ind w:left="720" w:hanging="720"/>
              <w:rPr>
                <w:iCs/>
                <w:szCs w:val="20"/>
              </w:rPr>
            </w:pPr>
            <w:r w:rsidRPr="00282040">
              <w:rPr>
                <w:iCs/>
                <w:szCs w:val="20"/>
              </w:rPr>
              <w:t xml:space="preserve">(11) </w:t>
            </w:r>
            <w:r w:rsidRPr="00282040">
              <w:rPr>
                <w:iCs/>
                <w:szCs w:val="20"/>
              </w:rPr>
              <w:tab/>
              <w:t>All MRA Sites within an MRA must be of the same type (i.e., all Generation Resource MRA, Other Generation MRA, or Demand Response MRA).</w:t>
            </w:r>
          </w:p>
          <w:p w14:paraId="1D5170D5"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an MRA shall submit to ERCOT and continuously update an Availability Plan for each MRA Contracted Hour for the current Operating Day and the next six Operating Days.</w:t>
            </w:r>
          </w:p>
          <w:p w14:paraId="58625F7D" w14:textId="764A79C7" w:rsidR="00282040" w:rsidRPr="00282040" w:rsidRDefault="00282040" w:rsidP="00282040">
            <w:pPr>
              <w:spacing w:after="240"/>
              <w:ind w:left="720" w:hanging="720"/>
              <w:rPr>
                <w:iCs/>
                <w:szCs w:val="20"/>
              </w:rPr>
            </w:pPr>
            <w:r w:rsidRPr="00282040">
              <w:rPr>
                <w:iCs/>
                <w:szCs w:val="20"/>
              </w:rPr>
              <w:t>(13)</w:t>
            </w:r>
            <w:r w:rsidRPr="00282040">
              <w:rPr>
                <w:iCs/>
                <w:szCs w:val="20"/>
              </w:rPr>
              <w:tab/>
              <w:t>A QSE representing an MRA or MRA Site may not submit DAM Offers</w:t>
            </w:r>
            <w:del w:id="1073" w:author="ERCOT" w:date="2020-02-19T13:42:00Z">
              <w:r w:rsidRPr="00282040" w:rsidDel="00F116E3">
                <w:rPr>
                  <w:iCs/>
                  <w:szCs w:val="20"/>
                </w:rPr>
                <w:delText xml:space="preserve"> or</w:delText>
              </w:r>
            </w:del>
            <w:ins w:id="1074" w:author="ERCOT" w:date="2020-02-19T13:42:00Z">
              <w:r w:rsidR="00F116E3">
                <w:rPr>
                  <w:iCs/>
                  <w:szCs w:val="20"/>
                </w:rPr>
                <w:t>,</w:t>
              </w:r>
            </w:ins>
            <w:r w:rsidRPr="00282040">
              <w:rPr>
                <w:iCs/>
                <w:szCs w:val="20"/>
              </w:rPr>
              <w:t xml:space="preserve"> </w:t>
            </w:r>
            <w:ins w:id="1075" w:author="ERCOT" w:date="2020-01-16T17:17:00Z">
              <w:r w:rsidR="00734951">
                <w:rPr>
                  <w:iCs/>
                  <w:szCs w:val="20"/>
                </w:rPr>
                <w:t>provide</w:t>
              </w:r>
            </w:ins>
            <w:ins w:id="1076" w:author="ERCOT" w:date="2019-12-09T09:53:00Z">
              <w:r w:rsidR="00AF15E6">
                <w:rPr>
                  <w:iCs/>
                  <w:szCs w:val="20"/>
                </w:rPr>
                <w:t xml:space="preserve"> </w:t>
              </w:r>
            </w:ins>
            <w:del w:id="1077" w:author="ERCOT" w:date="2019-12-09T09:53:00Z">
              <w:r w:rsidRPr="00282040" w:rsidDel="00AF15E6">
                <w:rPr>
                  <w:iCs/>
                  <w:szCs w:val="20"/>
                </w:rPr>
                <w:delText xml:space="preserve">carry </w:delText>
              </w:r>
            </w:del>
            <w:r w:rsidRPr="00282040">
              <w:rPr>
                <w:iCs/>
                <w:szCs w:val="20"/>
              </w:rPr>
              <w:t>an Ancillary Service</w:t>
            </w:r>
            <w:del w:id="1078" w:author="ERCOT" w:date="2019-12-09T09:53:00Z">
              <w:r w:rsidRPr="00282040" w:rsidDel="00AF15E6">
                <w:rPr>
                  <w:iCs/>
                  <w:szCs w:val="20"/>
                </w:rPr>
                <w:delText xml:space="preserve"> Resource Responsibility</w:delText>
              </w:r>
            </w:del>
            <w:r w:rsidRPr="00282040">
              <w:rPr>
                <w:iCs/>
                <w:szCs w:val="20"/>
              </w:rPr>
              <w:t xml:space="preserve"> or</w:t>
            </w:r>
            <w:ins w:id="1079" w:author="ERCOT" w:date="2019-12-09T09:53:00Z">
              <w:r w:rsidR="00AF15E6">
                <w:rPr>
                  <w:iCs/>
                  <w:szCs w:val="20"/>
                </w:rPr>
                <w:t xml:space="preserve"> carry</w:t>
              </w:r>
            </w:ins>
            <w:r w:rsidRPr="00282040">
              <w:rPr>
                <w:iCs/>
                <w:szCs w:val="20"/>
              </w:rPr>
              <w:t xml:space="preserve"> an ERS responsibility on behalf of any MRA or MRA Site during the MRA Contracted Hours.  </w:t>
            </w:r>
            <w:r w:rsidRPr="00282040">
              <w:rPr>
                <w:szCs w:val="20"/>
              </w:rPr>
              <w:t>Demand Response MRAs may not participate in TDSP standard offer programs during any MRA Contracted Hours.</w:t>
            </w:r>
          </w:p>
          <w:p w14:paraId="50F61C85"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 xml:space="preserve">A Combined Cycle Train serving as an MRA must be configured as a single Combined Cycle Generation Resource.   </w:t>
            </w:r>
          </w:p>
          <w:p w14:paraId="0CB0F98E"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 xml:space="preserve">QSEs representing MRAs shall submit offers using an MRA offer sheet as provided by ERCOT. </w:t>
            </w:r>
          </w:p>
          <w:p w14:paraId="7C626AE3" w14:textId="77777777" w:rsidR="00282040" w:rsidRPr="00282040" w:rsidRDefault="00282040" w:rsidP="00282040">
            <w:pPr>
              <w:spacing w:after="240"/>
              <w:ind w:left="720" w:hanging="720"/>
              <w:rPr>
                <w:iCs/>
                <w:szCs w:val="20"/>
              </w:rPr>
            </w:pPr>
            <w:r w:rsidRPr="00282040">
              <w:rPr>
                <w:iCs/>
                <w:szCs w:val="20"/>
              </w:rPr>
              <w:t>(16)</w:t>
            </w:r>
            <w:r w:rsidRPr="00282040">
              <w:rPr>
                <w:iCs/>
                <w:szCs w:val="20"/>
              </w:rPr>
              <w:tab/>
              <w:t>QSEs must submit the following information for each MRA offer:</w:t>
            </w:r>
          </w:p>
          <w:p w14:paraId="66AB9068" w14:textId="77777777" w:rsidR="00282040" w:rsidRPr="00282040" w:rsidRDefault="00282040" w:rsidP="00282040">
            <w:pPr>
              <w:spacing w:after="240"/>
              <w:ind w:left="1440" w:hanging="720"/>
              <w:rPr>
                <w:szCs w:val="20"/>
              </w:rPr>
            </w:pPr>
            <w:r w:rsidRPr="00282040">
              <w:rPr>
                <w:szCs w:val="20"/>
              </w:rPr>
              <w:t>(a)</w:t>
            </w:r>
            <w:r w:rsidRPr="00282040">
              <w:rPr>
                <w:szCs w:val="20"/>
              </w:rPr>
              <w:tab/>
              <w:t>The capacity, months and hours offered;</w:t>
            </w:r>
          </w:p>
          <w:p w14:paraId="5ECFCF0E" w14:textId="77777777" w:rsidR="00282040" w:rsidRPr="00282040" w:rsidRDefault="00282040" w:rsidP="00282040">
            <w:pPr>
              <w:spacing w:after="240"/>
              <w:ind w:left="1440" w:hanging="720"/>
              <w:rPr>
                <w:szCs w:val="20"/>
              </w:rPr>
            </w:pPr>
            <w:r w:rsidRPr="00282040">
              <w:rPr>
                <w:szCs w:val="20"/>
              </w:rPr>
              <w:t>(b)</w:t>
            </w:r>
            <w:r w:rsidRPr="00282040">
              <w:rPr>
                <w:szCs w:val="20"/>
              </w:rPr>
              <w:tab/>
              <w:t>For an aggregated MRA, the offered capacity allocated to each MRA Site for all months and hours offered;</w:t>
            </w:r>
          </w:p>
          <w:p w14:paraId="65472DCA" w14:textId="77777777" w:rsidR="00282040" w:rsidRPr="00282040" w:rsidRDefault="00282040" w:rsidP="00282040">
            <w:pPr>
              <w:spacing w:after="240"/>
              <w:ind w:left="1440" w:hanging="720"/>
              <w:rPr>
                <w:szCs w:val="20"/>
              </w:rPr>
            </w:pPr>
            <w:r w:rsidRPr="00282040">
              <w:rPr>
                <w:szCs w:val="20"/>
              </w:rPr>
              <w:t>(c)</w:t>
            </w:r>
            <w:r w:rsidRPr="00282040">
              <w:rPr>
                <w:szCs w:val="20"/>
              </w:rPr>
              <w:tab/>
              <w:t>The Resource ID, ESI ID and or unique meter ID associated with the MRA, or in the case of an aggregated MRA, a list of the Resource IDs, ESI IDs and/or unique meter IDs of the offered MRA Sites;</w:t>
            </w:r>
          </w:p>
          <w:p w14:paraId="76B49930" w14:textId="77777777" w:rsidR="00282040" w:rsidRPr="00282040" w:rsidRDefault="00282040" w:rsidP="00282040">
            <w:pPr>
              <w:spacing w:after="240"/>
              <w:ind w:left="1440" w:hanging="720"/>
              <w:rPr>
                <w:szCs w:val="20"/>
              </w:rPr>
            </w:pPr>
            <w:r w:rsidRPr="00282040">
              <w:rPr>
                <w:szCs w:val="20"/>
              </w:rPr>
              <w:t>(d)</w:t>
            </w:r>
            <w:r w:rsidRPr="00282040">
              <w:rPr>
                <w:szCs w:val="20"/>
              </w:rPr>
              <w:tab/>
              <w:t>The MRA Standby Price, represented in dollars per MW per hour;</w:t>
            </w:r>
          </w:p>
          <w:p w14:paraId="0965BB7B" w14:textId="77777777" w:rsidR="00282040" w:rsidRPr="00282040" w:rsidRDefault="00282040" w:rsidP="00282040">
            <w:pPr>
              <w:spacing w:after="240"/>
              <w:ind w:left="1440" w:hanging="720"/>
              <w:rPr>
                <w:szCs w:val="20"/>
              </w:rPr>
            </w:pPr>
            <w:r w:rsidRPr="00282040">
              <w:rPr>
                <w:szCs w:val="20"/>
              </w:rPr>
              <w:t>(e)</w:t>
            </w:r>
            <w:r w:rsidRPr="00282040">
              <w:rPr>
                <w:szCs w:val="20"/>
              </w:rPr>
              <w:tab/>
              <w:t xml:space="preserve">Required capital expenditure, if any, if the MRA offer is awarded; </w:t>
            </w:r>
          </w:p>
          <w:p w14:paraId="1ED606AC" w14:textId="77777777" w:rsidR="00282040" w:rsidRPr="00282040" w:rsidRDefault="00282040" w:rsidP="00282040">
            <w:pPr>
              <w:spacing w:after="240"/>
              <w:ind w:left="1440" w:hanging="720"/>
              <w:rPr>
                <w:szCs w:val="20"/>
              </w:rPr>
            </w:pPr>
            <w:r w:rsidRPr="00282040">
              <w:rPr>
                <w:szCs w:val="20"/>
              </w:rPr>
              <w:lastRenderedPageBreak/>
              <w:t>(f)</w:t>
            </w:r>
            <w:r w:rsidRPr="00282040">
              <w:rPr>
                <w:szCs w:val="20"/>
              </w:rPr>
              <w:tab/>
              <w:t>The MRA Event Deployment Price, in dollars per deployment event, or proxy fuel consumption rate;</w:t>
            </w:r>
          </w:p>
          <w:p w14:paraId="13CAB5AD" w14:textId="77777777" w:rsidR="00282040" w:rsidRPr="00282040" w:rsidRDefault="00282040" w:rsidP="00282040">
            <w:pPr>
              <w:spacing w:after="240"/>
              <w:ind w:left="1440" w:hanging="720"/>
              <w:rPr>
                <w:szCs w:val="20"/>
              </w:rPr>
            </w:pPr>
            <w:r w:rsidRPr="00282040">
              <w:rPr>
                <w:szCs w:val="20"/>
              </w:rPr>
              <w:t>(g)</w:t>
            </w:r>
            <w:r w:rsidRPr="00282040">
              <w:rPr>
                <w:szCs w:val="20"/>
              </w:rPr>
              <w:tab/>
              <w:t>The ramp period or startup time of the MRA or aggregated MRA;</w:t>
            </w:r>
          </w:p>
          <w:p w14:paraId="62A8625F" w14:textId="77777777" w:rsidR="00282040" w:rsidRPr="00282040" w:rsidRDefault="00282040" w:rsidP="00282040">
            <w:pPr>
              <w:spacing w:after="240"/>
              <w:ind w:left="1440" w:hanging="720"/>
              <w:rPr>
                <w:szCs w:val="20"/>
              </w:rPr>
            </w:pPr>
            <w:r w:rsidRPr="00282040">
              <w:rPr>
                <w:szCs w:val="20"/>
              </w:rPr>
              <w:t>(h)</w:t>
            </w:r>
            <w:r w:rsidRPr="00282040">
              <w:rPr>
                <w:szCs w:val="20"/>
              </w:rPr>
              <w:tab/>
              <w:t>The MRA Variable Price, in dollars per MW per hour, and/or proxy heat rate;</w:t>
            </w:r>
          </w:p>
          <w:p w14:paraId="70D2BD03" w14:textId="77777777" w:rsidR="00282040" w:rsidRPr="00282040" w:rsidRDefault="00282040" w:rsidP="00282040">
            <w:pPr>
              <w:spacing w:after="240"/>
              <w:ind w:left="1440" w:hanging="720"/>
              <w:rPr>
                <w:szCs w:val="20"/>
              </w:rPr>
            </w:pPr>
            <w:r w:rsidRPr="00282040">
              <w:rPr>
                <w:szCs w:val="20"/>
              </w:rPr>
              <w:t>(i)</w:t>
            </w:r>
            <w:r w:rsidRPr="00282040">
              <w:rPr>
                <w:szCs w:val="20"/>
              </w:rPr>
              <w:tab/>
              <w:t>The target availability of the MRA or aggregated MRA; and</w:t>
            </w:r>
          </w:p>
          <w:p w14:paraId="5FAA0882" w14:textId="77777777" w:rsidR="00282040" w:rsidRPr="00282040" w:rsidRDefault="00282040" w:rsidP="00282040">
            <w:pPr>
              <w:spacing w:after="240"/>
              <w:ind w:left="1440" w:hanging="720"/>
              <w:rPr>
                <w:szCs w:val="20"/>
              </w:rPr>
            </w:pPr>
            <w:r w:rsidRPr="00282040">
              <w:rPr>
                <w:szCs w:val="20"/>
              </w:rPr>
              <w:t>(j)</w:t>
            </w:r>
            <w:r w:rsidRPr="00282040">
              <w:rPr>
                <w:szCs w:val="20"/>
              </w:rPr>
              <w:tab/>
              <w:t>Any additional information required by ERCOT within the RFP.</w:t>
            </w:r>
          </w:p>
          <w:p w14:paraId="19155D23" w14:textId="77777777" w:rsidR="00282040" w:rsidRPr="00282040" w:rsidRDefault="00282040" w:rsidP="00282040">
            <w:pPr>
              <w:spacing w:after="240"/>
              <w:ind w:left="720" w:hanging="720"/>
              <w:rPr>
                <w:iCs/>
                <w:szCs w:val="20"/>
              </w:rPr>
            </w:pPr>
            <w:r w:rsidRPr="00282040">
              <w:rPr>
                <w:iCs/>
                <w:szCs w:val="20"/>
              </w:rPr>
              <w:t>(17)</w:t>
            </w:r>
            <w:r w:rsidRPr="00282040">
              <w:rPr>
                <w:iCs/>
                <w:szCs w:val="20"/>
              </w:rPr>
              <w:tab/>
              <w:t>Demand Response MRAs shall not be deployed more than once per Operating Day.</w:t>
            </w:r>
          </w:p>
          <w:p w14:paraId="63A2CF7F" w14:textId="77777777" w:rsidR="00282040" w:rsidRPr="00282040" w:rsidRDefault="00282040" w:rsidP="00282040">
            <w:pPr>
              <w:spacing w:after="240"/>
              <w:ind w:left="720" w:hanging="720"/>
              <w:rPr>
                <w:iCs/>
                <w:szCs w:val="20"/>
              </w:rPr>
            </w:pPr>
            <w:r w:rsidRPr="00282040">
              <w:rPr>
                <w:iCs/>
                <w:szCs w:val="20"/>
              </w:rPr>
              <w:t>(18)</w:t>
            </w:r>
            <w:r w:rsidRPr="00282040">
              <w:rPr>
                <w:iCs/>
                <w:szCs w:val="20"/>
              </w:rPr>
              <w:tab/>
              <w:t xml:space="preserve">Except for a Forced Outage, any Outage of an MRA must be approved by ERCOT. </w:t>
            </w:r>
          </w:p>
          <w:p w14:paraId="77FF156C" w14:textId="77777777" w:rsidR="00282040" w:rsidRPr="00282040" w:rsidRDefault="00282040" w:rsidP="00282040">
            <w:pPr>
              <w:spacing w:after="240"/>
              <w:ind w:left="720" w:hanging="720"/>
              <w:rPr>
                <w:iCs/>
                <w:szCs w:val="20"/>
              </w:rPr>
            </w:pPr>
            <w:r w:rsidRPr="00282040">
              <w:rPr>
                <w:iCs/>
                <w:szCs w:val="20"/>
              </w:rPr>
              <w:t>(19)</w:t>
            </w:r>
            <w:r w:rsidRPr="00282040">
              <w:rPr>
                <w:iCs/>
                <w:szCs w:val="20"/>
              </w:rPr>
              <w:tab/>
              <w:t>For any MRA that is registered with ERCOT as a Resource, the QSE representing the MRA must be the same as the QSE representing the Resource.</w:t>
            </w:r>
          </w:p>
        </w:tc>
      </w:tr>
    </w:tbl>
    <w:p w14:paraId="5A3E23BE" w14:textId="77777777" w:rsidR="00282040" w:rsidRPr="00282040" w:rsidRDefault="00282040" w:rsidP="00282040">
      <w:pPr>
        <w:keepNext/>
        <w:tabs>
          <w:tab w:val="left" w:pos="900"/>
        </w:tabs>
        <w:spacing w:before="240" w:after="240"/>
        <w:ind w:left="900" w:hanging="900"/>
        <w:outlineLvl w:val="1"/>
        <w:rPr>
          <w:b/>
          <w:szCs w:val="20"/>
        </w:rPr>
      </w:pPr>
      <w:bookmarkStart w:id="1080" w:name="_Toc114235807"/>
      <w:bookmarkStart w:id="1081" w:name="_Toc144691995"/>
      <w:bookmarkStart w:id="1082" w:name="_Toc204048607"/>
      <w:bookmarkStart w:id="1083" w:name="_Toc400526225"/>
      <w:bookmarkStart w:id="1084" w:name="_Toc405534543"/>
      <w:bookmarkStart w:id="1085" w:name="_Toc406570556"/>
      <w:bookmarkStart w:id="1086" w:name="_Toc410910708"/>
      <w:bookmarkStart w:id="1087" w:name="_Toc411841137"/>
      <w:bookmarkStart w:id="1088" w:name="_Toc422147099"/>
      <w:bookmarkStart w:id="1089" w:name="_Toc433020695"/>
      <w:bookmarkStart w:id="1090" w:name="_Toc437262136"/>
      <w:bookmarkStart w:id="1091" w:name="_Toc478375314"/>
      <w:bookmarkStart w:id="1092" w:name="_Toc17706456"/>
      <w:bookmarkEnd w:id="1059"/>
      <w:bookmarkEnd w:id="1060"/>
      <w:bookmarkEnd w:id="1061"/>
      <w:bookmarkEnd w:id="1062"/>
      <w:bookmarkEnd w:id="1063"/>
      <w:bookmarkEnd w:id="1064"/>
      <w:bookmarkEnd w:id="1065"/>
      <w:bookmarkEnd w:id="1066"/>
      <w:bookmarkEnd w:id="1067"/>
      <w:bookmarkEnd w:id="1068"/>
      <w:r w:rsidRPr="00282040">
        <w:rPr>
          <w:b/>
          <w:szCs w:val="20"/>
        </w:rPr>
        <w:lastRenderedPageBreak/>
        <w:t>3.16</w:t>
      </w:r>
      <w:r w:rsidRPr="00282040">
        <w:rPr>
          <w:b/>
          <w:szCs w:val="20"/>
        </w:rPr>
        <w:tab/>
      </w:r>
      <w:commentRangeStart w:id="1093"/>
      <w:r w:rsidRPr="00282040">
        <w:rPr>
          <w:b/>
          <w:szCs w:val="20"/>
        </w:rPr>
        <w:t>Standards for Determining Ancillary Service Quantities</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commentRangeEnd w:id="1093"/>
      <w:r w:rsidR="00D12AB0">
        <w:rPr>
          <w:rStyle w:val="CommentReference"/>
        </w:rPr>
        <w:commentReference w:id="1093"/>
      </w:r>
    </w:p>
    <w:p w14:paraId="10C9D359" w14:textId="77777777" w:rsidR="002C18A8" w:rsidRPr="002C18A8" w:rsidRDefault="002C18A8" w:rsidP="002C18A8">
      <w:pPr>
        <w:spacing w:after="240"/>
        <w:ind w:left="720" w:hanging="720"/>
        <w:rPr>
          <w:iCs/>
          <w:szCs w:val="20"/>
        </w:rPr>
      </w:pPr>
      <w:bookmarkStart w:id="1094" w:name="_Toc90197098"/>
      <w:bookmarkStart w:id="1095" w:name="_Toc114235809"/>
      <w:bookmarkStart w:id="1096" w:name="_Toc144691997"/>
      <w:bookmarkStart w:id="1097" w:name="_Toc204048609"/>
      <w:bookmarkStart w:id="1098" w:name="_Toc400526227"/>
      <w:bookmarkStart w:id="1099" w:name="_Toc405534545"/>
      <w:bookmarkStart w:id="1100" w:name="_Toc406570558"/>
      <w:bookmarkStart w:id="1101" w:name="_Toc410910710"/>
      <w:bookmarkStart w:id="1102" w:name="_Toc411841139"/>
      <w:bookmarkStart w:id="1103" w:name="_Toc422147101"/>
      <w:bookmarkStart w:id="1104" w:name="_Toc433020697"/>
      <w:bookmarkStart w:id="1105" w:name="_Toc437262138"/>
      <w:bookmarkStart w:id="1106" w:name="_Toc478375316"/>
      <w:bookmarkStart w:id="1107" w:name="_Toc17706458"/>
      <w:bookmarkStart w:id="1108" w:name="_Toc92873939"/>
      <w:bookmarkStart w:id="1109" w:name="_Toc93910995"/>
      <w:r w:rsidRPr="002C18A8">
        <w:rPr>
          <w:iCs/>
          <w:szCs w:val="20"/>
        </w:rPr>
        <w:t>(1)</w:t>
      </w:r>
      <w:r w:rsidRPr="002C18A8">
        <w:rPr>
          <w:iCs/>
          <w:szCs w:val="20"/>
        </w:rPr>
        <w:tab/>
        <w:t>ERCOT shall comply with the requirements for determining Ancillary Service quantities as specified in these Protocols and the ERCOT Operating Guides.</w:t>
      </w:r>
    </w:p>
    <w:p w14:paraId="29BDACFD" w14:textId="77777777" w:rsidR="002C18A8" w:rsidRPr="002C18A8" w:rsidRDefault="002C18A8" w:rsidP="002C18A8">
      <w:pPr>
        <w:spacing w:after="240"/>
        <w:ind w:left="720" w:hanging="720"/>
        <w:rPr>
          <w:iCs/>
          <w:szCs w:val="20"/>
        </w:rPr>
      </w:pPr>
      <w:r w:rsidRPr="002C18A8">
        <w:rPr>
          <w:iCs/>
          <w:szCs w:val="20"/>
        </w:rPr>
        <w:t>(2)</w:t>
      </w:r>
      <w:r w:rsidRPr="002C18A8">
        <w:rPr>
          <w:iCs/>
          <w:szCs w:val="20"/>
        </w:rPr>
        <w:tab/>
        <w:t>ERCOT shall, at least annually, determine with supporting data, the methodology for determining the quantity requirements for each Ancillary Service needed for reliability, including: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1F6C6D74"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6CA22D77" w14:textId="77777777" w:rsidR="002C18A8" w:rsidRPr="002C18A8" w:rsidRDefault="002C18A8" w:rsidP="002C18A8">
            <w:pPr>
              <w:spacing w:before="120" w:after="240"/>
              <w:rPr>
                <w:b/>
                <w:i/>
                <w:szCs w:val="20"/>
              </w:rPr>
            </w:pPr>
            <w:r w:rsidRPr="002C18A8">
              <w:rPr>
                <w:b/>
                <w:i/>
                <w:szCs w:val="20"/>
              </w:rPr>
              <w:t>[NPRR863:  Insert item (a) below upon system implementation and renumber accordingly:]</w:t>
            </w:r>
          </w:p>
          <w:p w14:paraId="24B719FB" w14:textId="77777777" w:rsidR="002C18A8" w:rsidRPr="002C18A8" w:rsidRDefault="002C18A8" w:rsidP="002C18A8">
            <w:pPr>
              <w:spacing w:after="240"/>
              <w:ind w:left="1440" w:hanging="720"/>
              <w:rPr>
                <w:iCs/>
                <w:szCs w:val="20"/>
              </w:rPr>
            </w:pPr>
            <w:r w:rsidRPr="002C18A8">
              <w:rPr>
                <w:iCs/>
                <w:szCs w:val="20"/>
              </w:rPr>
              <w:t>(a)</w:t>
            </w:r>
            <w:r w:rsidRPr="002C18A8">
              <w:rPr>
                <w:iCs/>
                <w:szCs w:val="20"/>
              </w:rPr>
              <w:tab/>
              <w:t xml:space="preserve">The percentage or MW limit of </w:t>
            </w:r>
            <w:r w:rsidRPr="002C18A8">
              <w:rPr>
                <w:szCs w:val="20"/>
              </w:rPr>
              <w:t>ERCOT Contingency Reserve Service</w:t>
            </w:r>
            <w:r w:rsidRPr="002C18A8">
              <w:rPr>
                <w:iCs/>
                <w:szCs w:val="20"/>
              </w:rPr>
              <w:t xml:space="preserve"> (ECRS) allowed from Load Resources providing ECRS; </w:t>
            </w:r>
          </w:p>
        </w:tc>
      </w:tr>
    </w:tbl>
    <w:p w14:paraId="1DAFC89E" w14:textId="77777777" w:rsidR="002C18A8" w:rsidRPr="002C18A8" w:rsidRDefault="002C18A8" w:rsidP="002C18A8">
      <w:pPr>
        <w:spacing w:before="240" w:after="240"/>
        <w:ind w:left="1440" w:hanging="720"/>
        <w:rPr>
          <w:iCs/>
          <w:szCs w:val="20"/>
        </w:rPr>
      </w:pPr>
      <w:r w:rsidRPr="002C18A8">
        <w:rPr>
          <w:iCs/>
          <w:szCs w:val="20"/>
        </w:rPr>
        <w:t>(a)</w:t>
      </w:r>
      <w:r w:rsidRPr="002C18A8">
        <w:rPr>
          <w:iCs/>
          <w:szCs w:val="20"/>
        </w:rPr>
        <w:tab/>
        <w:t>The maximum amount (MW) of Responsive Reserve (RRS) that can be provided by Resources capable of Fast Frequency Response (FFR);</w:t>
      </w:r>
    </w:p>
    <w:p w14:paraId="7BB02831" w14:textId="06ECE6C6" w:rsidR="002C18A8" w:rsidRPr="002C18A8" w:rsidDel="0051330F" w:rsidRDefault="002C18A8" w:rsidP="002C18A8">
      <w:pPr>
        <w:spacing w:after="240"/>
        <w:ind w:left="1440" w:hanging="720"/>
        <w:rPr>
          <w:del w:id="1110" w:author="ERCOT" w:date="2020-03-06T09:44:00Z"/>
          <w:iCs/>
          <w:szCs w:val="20"/>
        </w:rPr>
      </w:pPr>
      <w:del w:id="1111" w:author="ERCOT" w:date="2020-03-06T09:44:00Z">
        <w:r w:rsidRPr="002C18A8" w:rsidDel="0051330F">
          <w:rPr>
            <w:iCs/>
            <w:szCs w:val="20"/>
          </w:rPr>
          <w:delText xml:space="preserve">(b) </w:delText>
        </w:r>
        <w:r w:rsidRPr="002C18A8" w:rsidDel="0051330F">
          <w:rPr>
            <w:iCs/>
            <w:szCs w:val="20"/>
          </w:rPr>
          <w:tab/>
          <w:delText xml:space="preserve">The maximum amount (MW) of Regulation Up Service (Reg-Up) that can be provided by Resources providing Fast Responding Regulation Up Service (FRRS-Up); and </w:delText>
        </w:r>
      </w:del>
    </w:p>
    <w:p w14:paraId="3002D4FD" w14:textId="67060748" w:rsidR="002C18A8" w:rsidRPr="002C18A8" w:rsidDel="0051330F" w:rsidRDefault="002C18A8" w:rsidP="002C18A8">
      <w:pPr>
        <w:spacing w:after="240"/>
        <w:ind w:left="1440" w:hanging="720"/>
        <w:rPr>
          <w:del w:id="1112" w:author="ERCOT" w:date="2020-03-06T09:44:00Z"/>
          <w:iCs/>
          <w:szCs w:val="20"/>
        </w:rPr>
      </w:pPr>
      <w:del w:id="1113" w:author="ERCOT" w:date="2020-03-06T09:44:00Z">
        <w:r w:rsidRPr="002C18A8" w:rsidDel="0051330F">
          <w:rPr>
            <w:iCs/>
            <w:szCs w:val="20"/>
          </w:rPr>
          <w:delText>(c)</w:delText>
        </w:r>
        <w:r w:rsidRPr="002C18A8" w:rsidDel="0051330F">
          <w:rPr>
            <w:iCs/>
            <w:szCs w:val="20"/>
          </w:rPr>
          <w:tab/>
          <w:delText xml:space="preserve">The maximum amount (MW) of Regulation Down Service (Reg-Down) that can be provided by Resources providing Fast Responding Regulation Down Service (FRRS-Down).  </w:delText>
        </w:r>
      </w:del>
    </w:p>
    <w:p w14:paraId="77B1CB0B" w14:textId="44DDE58B" w:rsidR="002C18A8" w:rsidRPr="002C18A8" w:rsidRDefault="002C18A8" w:rsidP="002C18A8">
      <w:pPr>
        <w:spacing w:after="240"/>
        <w:ind w:left="1440" w:hanging="720"/>
        <w:rPr>
          <w:szCs w:val="20"/>
        </w:rPr>
      </w:pPr>
      <w:r w:rsidRPr="002C18A8">
        <w:rPr>
          <w:iCs/>
          <w:szCs w:val="20"/>
        </w:rPr>
        <w:t>(</w:t>
      </w:r>
      <w:del w:id="1114" w:author="ERCOT" w:date="2020-03-06T09:44:00Z">
        <w:r w:rsidRPr="002C18A8" w:rsidDel="0051330F">
          <w:rPr>
            <w:szCs w:val="20"/>
          </w:rPr>
          <w:delText>d</w:delText>
        </w:r>
      </w:del>
      <w:ins w:id="1115" w:author="ERCOT" w:date="2020-03-06T09:44:00Z">
        <w:r w:rsidR="0051330F">
          <w:rPr>
            <w:szCs w:val="20"/>
          </w:rPr>
          <w:t>b</w:t>
        </w:r>
      </w:ins>
      <w:r w:rsidRPr="002C18A8">
        <w:rPr>
          <w:iCs/>
          <w:szCs w:val="20"/>
        </w:rPr>
        <w:t>)</w:t>
      </w:r>
      <w:r w:rsidRPr="002C18A8">
        <w:rPr>
          <w:iCs/>
          <w:szCs w:val="20"/>
        </w:rPr>
        <w:tab/>
        <w:t>The minimum capacity required from Resources providing RRS using Primary Frequency Response shall not be less than 1,150 MW.</w:t>
      </w:r>
    </w:p>
    <w:p w14:paraId="7AC75CBA" w14:textId="5E267979" w:rsidR="002C18A8" w:rsidRPr="002C18A8" w:rsidRDefault="002C18A8" w:rsidP="002C18A8">
      <w:pPr>
        <w:spacing w:after="240"/>
        <w:ind w:left="720" w:hanging="720"/>
        <w:rPr>
          <w:iCs/>
          <w:szCs w:val="20"/>
        </w:rPr>
      </w:pPr>
      <w:r w:rsidRPr="002C18A8">
        <w:rPr>
          <w:iCs/>
          <w:szCs w:val="20"/>
        </w:rPr>
        <w:lastRenderedPageBreak/>
        <w:t>(3)</w:t>
      </w:r>
      <w:r w:rsidRPr="002C18A8">
        <w:rPr>
          <w:iCs/>
          <w:szCs w:val="20"/>
        </w:rPr>
        <w:tab/>
        <w:t>The ERCOT Board shall review and approve ERCOT's methodology for determining the minimum Ancillary Service requirements, the minimum capacity required from Resources providing Primary Frequency Response to provide RRS</w:t>
      </w:r>
      <w:del w:id="1116" w:author="ERCOT" w:date="2020-03-06T09:46:00Z">
        <w:r w:rsidRPr="002C18A8" w:rsidDel="0051330F">
          <w:rPr>
            <w:iCs/>
            <w:szCs w:val="20"/>
          </w:rPr>
          <w:delText>,</w:delText>
        </w:r>
      </w:del>
      <w:ins w:id="1117" w:author="ERCOT" w:date="2020-03-06T09:46:00Z">
        <w:r w:rsidR="0051330F">
          <w:rPr>
            <w:iCs/>
            <w:szCs w:val="20"/>
          </w:rPr>
          <w:t xml:space="preserve"> and</w:t>
        </w:r>
      </w:ins>
      <w:r w:rsidRPr="002C18A8">
        <w:rPr>
          <w:iCs/>
          <w:szCs w:val="20"/>
        </w:rPr>
        <w:t xml:space="preserve"> the maximum amount of RRS that can be provided by Resources capable of FFR</w:t>
      </w:r>
      <w:del w:id="1118" w:author="ERCOT" w:date="2020-03-06T09:46:00Z">
        <w:r w:rsidRPr="002C18A8" w:rsidDel="0051330F">
          <w:rPr>
            <w:iCs/>
            <w:szCs w:val="20"/>
          </w:rPr>
          <w:delText>, and the maximum amount of Reg-Up and Reg-Down that can be provided by Resources providing FRRS-Up and FRRS-Down</w:delText>
        </w:r>
      </w:del>
      <w:r w:rsidRPr="002C18A8">
        <w:rPr>
          <w:iCs/>
          <w:szCs w:val="20"/>
        </w:rPr>
        <w:t>.</w:t>
      </w:r>
    </w:p>
    <w:p w14:paraId="4D3D55F6" w14:textId="408A6DC9" w:rsidR="002C18A8" w:rsidRPr="002C18A8" w:rsidDel="004E3AC0" w:rsidRDefault="002C18A8" w:rsidP="002C18A8">
      <w:pPr>
        <w:spacing w:after="240"/>
        <w:ind w:left="720" w:hanging="720"/>
        <w:rPr>
          <w:del w:id="1119" w:author="ERCOT 070820" w:date="2020-07-02T14:16:00Z"/>
          <w:iCs/>
          <w:szCs w:val="20"/>
        </w:rPr>
      </w:pPr>
      <w:del w:id="1120" w:author="ERCOT 070820" w:date="2020-07-02T14:16:00Z">
        <w:r w:rsidRPr="002C18A8" w:rsidDel="004E3AC0">
          <w:rPr>
            <w:iCs/>
            <w:szCs w:val="20"/>
          </w:rPr>
          <w:delText>(4)</w:delText>
        </w:r>
        <w:r w:rsidRPr="002C18A8" w:rsidDel="004E3AC0">
          <w:rPr>
            <w:iCs/>
            <w:szCs w:val="20"/>
          </w:rPr>
          <w:tab/>
          <w:delText>If ERCOT determines a need for additional Ancillary Service Resources</w:delText>
        </w:r>
      </w:del>
      <w:ins w:id="1121" w:author="ERCOT" w:date="2020-03-06T09:46:00Z">
        <w:del w:id="1122" w:author="ERCOT 070820" w:date="2020-07-02T14:16:00Z">
          <w:r w:rsidR="0051330F" w:rsidDel="004E3AC0">
            <w:rPr>
              <w:iCs/>
              <w:szCs w:val="20"/>
            </w:rPr>
            <w:delText>quantities</w:delText>
          </w:r>
        </w:del>
      </w:ins>
      <w:del w:id="1123" w:author="ERCOT 070820" w:date="2020-07-02T14:16:00Z">
        <w:r w:rsidRPr="002C18A8" w:rsidDel="004E3AC0">
          <w:rPr>
            <w:iCs/>
            <w:szCs w:val="20"/>
          </w:rPr>
          <w:delText xml:space="preserve"> under these Protocols or the ERCOT Operating Guides, after an Ancillary Service Plan for a specified day has been posted, ERCOT shall inform the market by posting notice on the Market Information System (MIS) Public Area, of ERCOT’s intent to procure additional Ancillary Service Resources</w:delText>
        </w:r>
      </w:del>
      <w:ins w:id="1124" w:author="ERCOT" w:date="2020-03-06T09:46:00Z">
        <w:del w:id="1125" w:author="ERCOT 070820" w:date="2020-07-02T14:16:00Z">
          <w:r w:rsidR="0051330F" w:rsidDel="004E3AC0">
            <w:rPr>
              <w:iCs/>
              <w:szCs w:val="20"/>
            </w:rPr>
            <w:delText>quantities</w:delText>
          </w:r>
        </w:del>
      </w:ins>
      <w:del w:id="1126" w:author="ERCOT 070820" w:date="2020-07-02T14:16:00Z">
        <w:r w:rsidRPr="002C18A8" w:rsidDel="004E3AC0">
          <w:rPr>
            <w:iCs/>
            <w:szCs w:val="20"/>
          </w:rPr>
          <w:delText xml:space="preserve"> under Section 6.4.9.2, Supplemental Ancillary Services Market.  ERCOT shall post the reliability reason for the increase in service requirements.</w:delText>
        </w:r>
      </w:del>
    </w:p>
    <w:p w14:paraId="4517AB17" w14:textId="19A2A126" w:rsidR="002C18A8" w:rsidRPr="002C18A8" w:rsidRDefault="002C18A8" w:rsidP="002C18A8">
      <w:pPr>
        <w:spacing w:after="240"/>
        <w:ind w:left="720" w:hanging="720"/>
        <w:rPr>
          <w:iCs/>
          <w:szCs w:val="20"/>
        </w:rPr>
      </w:pPr>
      <w:r w:rsidRPr="002C18A8">
        <w:rPr>
          <w:iCs/>
          <w:szCs w:val="20"/>
        </w:rPr>
        <w:t>(</w:t>
      </w:r>
      <w:ins w:id="1127" w:author="ERCOT 070820" w:date="2020-07-02T14:16:00Z">
        <w:r w:rsidR="004E3AC0">
          <w:rPr>
            <w:iCs/>
            <w:szCs w:val="20"/>
          </w:rPr>
          <w:t>4</w:t>
        </w:r>
      </w:ins>
      <w:del w:id="1128" w:author="ERCOT 070820" w:date="2020-07-02T14:16:00Z">
        <w:r w:rsidRPr="002C18A8" w:rsidDel="004E3AC0">
          <w:rPr>
            <w:iCs/>
            <w:szCs w:val="20"/>
          </w:rPr>
          <w:delText>5</w:delText>
        </w:r>
      </w:del>
      <w:r w:rsidRPr="002C18A8">
        <w:rPr>
          <w:iCs/>
          <w:szCs w:val="20"/>
        </w:rPr>
        <w:t>)</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2C18A8" w:rsidDel="00F23422">
        <w:rPr>
          <w:iCs/>
          <w:szCs w:val="20"/>
        </w:rPr>
        <w:t xml:space="preserve"> </w:t>
      </w:r>
      <w:r w:rsidRPr="002C18A8">
        <w:rPr>
          <w:iCs/>
          <w:szCs w:val="20"/>
        </w:rPr>
        <w:t>Resources providing RRS using Primary Frequency Response</w:t>
      </w:r>
      <w:r w:rsidRPr="002C18A8" w:rsidDel="00F23422">
        <w:rPr>
          <w:iCs/>
          <w:szCs w:val="20"/>
        </w:rPr>
        <w:t xml:space="preserve"> </w:t>
      </w:r>
      <w:r w:rsidRPr="002C18A8">
        <w:rPr>
          <w:iCs/>
          <w:szCs w:val="20"/>
        </w:rPr>
        <w:t>if it believes that the current posted quantity will have a negative impact on reliability or if it would require additional Regulation Service to be deployed.</w:t>
      </w:r>
    </w:p>
    <w:p w14:paraId="380B5A56" w14:textId="0F0CDC37" w:rsidR="002C18A8" w:rsidRPr="002C18A8" w:rsidRDefault="002C18A8" w:rsidP="002C18A8">
      <w:pPr>
        <w:spacing w:after="240"/>
        <w:ind w:left="720" w:hanging="720"/>
        <w:rPr>
          <w:szCs w:val="20"/>
        </w:rPr>
      </w:pPr>
      <w:r w:rsidRPr="002C18A8">
        <w:rPr>
          <w:szCs w:val="20"/>
        </w:rPr>
        <w:t>(</w:t>
      </w:r>
      <w:ins w:id="1129" w:author="ERCOT 070820" w:date="2020-07-02T14:16:00Z">
        <w:r w:rsidR="004E3AC0">
          <w:rPr>
            <w:szCs w:val="20"/>
          </w:rPr>
          <w:t>5</w:t>
        </w:r>
      </w:ins>
      <w:del w:id="1130" w:author="ERCOT 070820" w:date="2020-07-02T14:16:00Z">
        <w:r w:rsidRPr="002C18A8" w:rsidDel="004E3AC0">
          <w:rPr>
            <w:szCs w:val="20"/>
          </w:rPr>
          <w:delText>6</w:delText>
        </w:r>
      </w:del>
      <w:r w:rsidRPr="002C18A8">
        <w:rPr>
          <w:szCs w:val="20"/>
        </w:rPr>
        <w:t>)</w:t>
      </w:r>
      <w:r w:rsidRPr="002C18A8">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26956BF0" w14:textId="4735089A" w:rsidR="002C18A8" w:rsidRPr="002C18A8" w:rsidRDefault="002C18A8" w:rsidP="002C18A8">
      <w:pPr>
        <w:spacing w:after="240"/>
        <w:ind w:left="720" w:hanging="720"/>
        <w:rPr>
          <w:iCs/>
          <w:szCs w:val="20"/>
        </w:rPr>
      </w:pPr>
      <w:r w:rsidRPr="002C18A8">
        <w:rPr>
          <w:iCs/>
          <w:szCs w:val="20"/>
        </w:rPr>
        <w:t>(</w:t>
      </w:r>
      <w:ins w:id="1131" w:author="ERCOT 070820" w:date="2020-07-02T14:16:00Z">
        <w:r w:rsidR="004E3AC0">
          <w:rPr>
            <w:iCs/>
            <w:szCs w:val="20"/>
          </w:rPr>
          <w:t>6</w:t>
        </w:r>
      </w:ins>
      <w:del w:id="1132" w:author="ERCOT 070820" w:date="2020-07-02T14:16:00Z">
        <w:r w:rsidRPr="002C18A8" w:rsidDel="004E3AC0">
          <w:rPr>
            <w:iCs/>
            <w:szCs w:val="20"/>
          </w:rPr>
          <w:delText>7</w:delText>
        </w:r>
      </w:del>
      <w:r w:rsidRPr="002C18A8">
        <w:rPr>
          <w:iCs/>
          <w:szCs w:val="20"/>
        </w:rPr>
        <w:t>)</w:t>
      </w:r>
      <w:r w:rsidRPr="002C18A8">
        <w:rPr>
          <w:iCs/>
          <w:szCs w:val="20"/>
        </w:rPr>
        <w:tab/>
        <w:t>However, a QSE may offer more RRS from Load Resources and Resources capable of providing FFR above the percentage limit established by ERCOT for sale of RRS to other Market Participants.  The total amount of RRS Service using the Load Resource (excluding Controllable Load Resources) or Resources providing FFR</w:t>
      </w:r>
      <w:r w:rsidRPr="002C18A8">
        <w:rPr>
          <w:szCs w:val="20"/>
        </w:rPr>
        <w:t xml:space="preserve"> </w:t>
      </w:r>
      <w:r w:rsidRPr="002C18A8">
        <w:rPr>
          <w:iCs/>
          <w:szCs w:val="20"/>
        </w:rPr>
        <w:t>procured by ERCOT is also limited to the capacity established in paragraph (</w:t>
      </w:r>
      <w:ins w:id="1133" w:author="ERCOT 070820" w:date="2020-07-02T14:16:00Z">
        <w:r w:rsidR="004E3AC0">
          <w:rPr>
            <w:iCs/>
            <w:szCs w:val="20"/>
          </w:rPr>
          <w:t>4</w:t>
        </w:r>
      </w:ins>
      <w:del w:id="1134" w:author="ERCOT 070820" w:date="2020-07-02T14:16:00Z">
        <w:r w:rsidRPr="002C18A8" w:rsidDel="004E3AC0">
          <w:rPr>
            <w:iCs/>
            <w:szCs w:val="20"/>
          </w:rPr>
          <w:delText>5</w:delText>
        </w:r>
      </w:del>
      <w:r w:rsidRPr="002C18A8">
        <w:rPr>
          <w:iCs/>
          <w:szCs w:val="20"/>
        </w:rPr>
        <w:t>) above, up to the lesser of the 60% limit or the limit established by ERCOT in paragraph (</w:t>
      </w:r>
      <w:ins w:id="1135" w:author="ERCOT 070820" w:date="2020-07-02T14:16:00Z">
        <w:r w:rsidR="004E3AC0">
          <w:rPr>
            <w:iCs/>
            <w:szCs w:val="20"/>
          </w:rPr>
          <w:t>4</w:t>
        </w:r>
      </w:ins>
      <w:del w:id="1136" w:author="ERCOT 070820" w:date="2020-07-02T14:16:00Z">
        <w:r w:rsidRPr="002C18A8" w:rsidDel="004E3AC0">
          <w:rPr>
            <w:iCs/>
            <w:szCs w:val="20"/>
          </w:rPr>
          <w:delText>5</w:delText>
        </w:r>
      </w:del>
      <w:r w:rsidRPr="002C18A8">
        <w:rPr>
          <w:iCs/>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55AAA67E"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D5A8FBB" w14:textId="5897D735" w:rsidR="002C18A8" w:rsidRPr="002C18A8" w:rsidRDefault="002C18A8" w:rsidP="002C18A8">
            <w:pPr>
              <w:spacing w:before="120" w:after="240"/>
              <w:rPr>
                <w:b/>
                <w:i/>
                <w:szCs w:val="20"/>
              </w:rPr>
            </w:pPr>
            <w:r w:rsidRPr="002C18A8">
              <w:rPr>
                <w:b/>
                <w:i/>
                <w:szCs w:val="20"/>
              </w:rPr>
              <w:t>[NPRR863:  Replace paragraph (</w:t>
            </w:r>
            <w:ins w:id="1137" w:author="ERCOT 070820" w:date="2020-07-02T14:16:00Z">
              <w:r w:rsidR="004E3AC0">
                <w:rPr>
                  <w:b/>
                  <w:i/>
                  <w:szCs w:val="20"/>
                </w:rPr>
                <w:t>6</w:t>
              </w:r>
            </w:ins>
            <w:del w:id="1138" w:author="ERCOT 070820" w:date="2020-07-02T14:16:00Z">
              <w:r w:rsidRPr="002C18A8" w:rsidDel="004E3AC0">
                <w:rPr>
                  <w:b/>
                  <w:i/>
                  <w:szCs w:val="20"/>
                </w:rPr>
                <w:delText>7</w:delText>
              </w:r>
            </w:del>
            <w:r w:rsidRPr="002C18A8">
              <w:rPr>
                <w:b/>
                <w:i/>
                <w:szCs w:val="20"/>
              </w:rPr>
              <w:t>) above with the following upon system implementation:]</w:t>
            </w:r>
          </w:p>
          <w:p w14:paraId="2648E5F5" w14:textId="0F7E6462" w:rsidR="002C18A8" w:rsidRPr="002C18A8" w:rsidRDefault="002C18A8" w:rsidP="002C18A8">
            <w:pPr>
              <w:spacing w:after="240"/>
              <w:ind w:left="720" w:hanging="720"/>
              <w:rPr>
                <w:iCs/>
                <w:szCs w:val="20"/>
              </w:rPr>
            </w:pPr>
            <w:r w:rsidRPr="002C18A8">
              <w:rPr>
                <w:iCs/>
                <w:szCs w:val="20"/>
              </w:rPr>
              <w:t>(</w:t>
            </w:r>
            <w:ins w:id="1139" w:author="ERCOT 070820" w:date="2020-07-02T14:17:00Z">
              <w:r w:rsidR="004E3AC0">
                <w:rPr>
                  <w:iCs/>
                  <w:szCs w:val="20"/>
                </w:rPr>
                <w:t>6</w:t>
              </w:r>
            </w:ins>
            <w:del w:id="1140" w:author="ERCOT 070820" w:date="2020-07-02T14:17:00Z">
              <w:r w:rsidRPr="002C18A8" w:rsidDel="004E3AC0">
                <w:rPr>
                  <w:iCs/>
                  <w:szCs w:val="20"/>
                </w:rPr>
                <w:delText>7</w:delText>
              </w:r>
            </w:del>
            <w:r w:rsidRPr="002C18A8">
              <w:rPr>
                <w:iCs/>
                <w:szCs w:val="20"/>
              </w:rPr>
              <w:t>)</w:t>
            </w:r>
            <w:r w:rsidRPr="002C18A8">
              <w:rPr>
                <w:iCs/>
                <w:szCs w:val="20"/>
              </w:rPr>
              <w:tab/>
              <w:t xml:space="preserve">However, a QSE may offer more of the Load Resource above the percentage limit established by ERCOT for sale of RRS to other Market Participants.  The total amount of RRS using the Load Resource procured by ERCOT is also limited to the capacity </w:t>
            </w:r>
            <w:r w:rsidRPr="002C18A8">
              <w:rPr>
                <w:iCs/>
                <w:szCs w:val="20"/>
              </w:rPr>
              <w:lastRenderedPageBreak/>
              <w:t>established in paragraph (</w:t>
            </w:r>
            <w:ins w:id="1141" w:author="ERCOT 070820" w:date="2020-07-02T14:17:00Z">
              <w:r w:rsidR="004E3AC0">
                <w:rPr>
                  <w:iCs/>
                  <w:szCs w:val="20"/>
                </w:rPr>
                <w:t>4</w:t>
              </w:r>
            </w:ins>
            <w:del w:id="1142" w:author="ERCOT 070820" w:date="2020-07-02T14:17:00Z">
              <w:r w:rsidRPr="002C18A8" w:rsidDel="004E3AC0">
                <w:rPr>
                  <w:iCs/>
                  <w:szCs w:val="20"/>
                </w:rPr>
                <w:delText>5</w:delText>
              </w:r>
            </w:del>
            <w:r w:rsidRPr="002C18A8">
              <w:rPr>
                <w:iCs/>
                <w:szCs w:val="20"/>
              </w:rPr>
              <w:t>) above, up</w:t>
            </w:r>
            <w:r w:rsidRPr="002C18A8">
              <w:rPr>
                <w:szCs w:val="20"/>
              </w:rPr>
              <w:t xml:space="preserve"> </w:t>
            </w:r>
            <w:r w:rsidRPr="002C18A8">
              <w:rPr>
                <w:iCs/>
                <w:szCs w:val="20"/>
              </w:rPr>
              <w:t>to the lesser of the 60% limit or the limit established by ERCOT in paragraph (</w:t>
            </w:r>
            <w:ins w:id="1143" w:author="ERCOT 070820" w:date="2020-07-02T14:17:00Z">
              <w:r w:rsidR="004E3AC0">
                <w:rPr>
                  <w:iCs/>
                  <w:szCs w:val="20"/>
                </w:rPr>
                <w:t>4</w:t>
              </w:r>
            </w:ins>
            <w:del w:id="1144" w:author="ERCOT 070820" w:date="2020-07-02T14:17:00Z">
              <w:r w:rsidRPr="002C18A8" w:rsidDel="004E3AC0">
                <w:rPr>
                  <w:iCs/>
                  <w:szCs w:val="20"/>
                </w:rPr>
                <w:delText>5</w:delText>
              </w:r>
            </w:del>
            <w:r w:rsidRPr="002C18A8">
              <w:rPr>
                <w:iCs/>
                <w:szCs w:val="20"/>
              </w:rPr>
              <w:t>) above.</w:t>
            </w:r>
          </w:p>
        </w:tc>
      </w:tr>
    </w:tbl>
    <w:p w14:paraId="0EC21C59" w14:textId="77777777" w:rsidR="002C18A8" w:rsidRPr="002C18A8" w:rsidRDefault="002C18A8" w:rsidP="002C18A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31A14910"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7C63D60" w14:textId="1A217350" w:rsidR="002C18A8" w:rsidRPr="002C18A8" w:rsidRDefault="002C18A8" w:rsidP="002C18A8">
            <w:pPr>
              <w:spacing w:before="120" w:after="240"/>
              <w:rPr>
                <w:b/>
                <w:i/>
                <w:szCs w:val="20"/>
              </w:rPr>
            </w:pPr>
            <w:r w:rsidRPr="002C18A8">
              <w:rPr>
                <w:b/>
                <w:i/>
                <w:szCs w:val="20"/>
              </w:rPr>
              <w:t>[NPRR863:  Insert paragraphs (</w:t>
            </w:r>
            <w:ins w:id="1145" w:author="ERCOT 070820" w:date="2020-07-02T14:17:00Z">
              <w:r w:rsidR="004E3AC0">
                <w:rPr>
                  <w:b/>
                  <w:i/>
                  <w:szCs w:val="20"/>
                </w:rPr>
                <w:t>7</w:t>
              </w:r>
            </w:ins>
            <w:del w:id="1146" w:author="ERCOT 070820" w:date="2020-07-02T14:17:00Z">
              <w:r w:rsidRPr="002C18A8" w:rsidDel="004E3AC0">
                <w:rPr>
                  <w:b/>
                  <w:i/>
                  <w:szCs w:val="20"/>
                </w:rPr>
                <w:delText>8</w:delText>
              </w:r>
            </w:del>
            <w:r w:rsidRPr="002C18A8">
              <w:rPr>
                <w:b/>
                <w:i/>
                <w:szCs w:val="20"/>
              </w:rPr>
              <w:t>)-(</w:t>
            </w:r>
            <w:ins w:id="1147" w:author="ERCOT 070820" w:date="2020-07-02T14:17:00Z">
              <w:r w:rsidR="004E3AC0">
                <w:rPr>
                  <w:b/>
                  <w:i/>
                  <w:szCs w:val="20"/>
                </w:rPr>
                <w:t>9</w:t>
              </w:r>
            </w:ins>
            <w:del w:id="1148" w:author="ERCOT 070820" w:date="2020-07-02T14:17:00Z">
              <w:r w:rsidRPr="002C18A8" w:rsidDel="004E3AC0">
                <w:rPr>
                  <w:b/>
                  <w:i/>
                  <w:szCs w:val="20"/>
                </w:rPr>
                <w:delText>10</w:delText>
              </w:r>
            </w:del>
            <w:r w:rsidRPr="002C18A8">
              <w:rPr>
                <w:b/>
                <w:i/>
                <w:szCs w:val="20"/>
              </w:rPr>
              <w:t>) below upon system implementation</w:t>
            </w:r>
            <w:del w:id="1149" w:author="ERCOT" w:date="2020-03-06T09:47:00Z">
              <w:r w:rsidRPr="002C18A8" w:rsidDel="0051330F">
                <w:rPr>
                  <w:b/>
                  <w:i/>
                  <w:szCs w:val="20"/>
                </w:rPr>
                <w:delText xml:space="preserve"> and renumber accordingly</w:delText>
              </w:r>
            </w:del>
            <w:r w:rsidRPr="002C18A8">
              <w:rPr>
                <w:b/>
                <w:i/>
                <w:szCs w:val="20"/>
              </w:rPr>
              <w:t>:]</w:t>
            </w:r>
          </w:p>
          <w:p w14:paraId="1B2D6AD0" w14:textId="10517BE3" w:rsidR="002C18A8" w:rsidRPr="002C18A8" w:rsidRDefault="002C18A8" w:rsidP="002C18A8">
            <w:pPr>
              <w:spacing w:after="240"/>
              <w:ind w:left="720" w:hanging="720"/>
              <w:rPr>
                <w:iCs/>
                <w:szCs w:val="20"/>
              </w:rPr>
            </w:pPr>
            <w:r w:rsidRPr="002C18A8">
              <w:rPr>
                <w:iCs/>
                <w:szCs w:val="20"/>
              </w:rPr>
              <w:t>(</w:t>
            </w:r>
            <w:ins w:id="1150" w:author="ERCOT 070820" w:date="2020-07-02T14:17:00Z">
              <w:r w:rsidR="004E3AC0">
                <w:rPr>
                  <w:iCs/>
                  <w:szCs w:val="20"/>
                </w:rPr>
                <w:t>7</w:t>
              </w:r>
            </w:ins>
            <w:del w:id="1151" w:author="ERCOT 070820" w:date="2020-07-02T14:17:00Z">
              <w:r w:rsidRPr="002C18A8" w:rsidDel="004E3AC0">
                <w:rPr>
                  <w:iCs/>
                  <w:szCs w:val="20"/>
                </w:rPr>
                <w:delText>8</w:delText>
              </w:r>
            </w:del>
            <w:r w:rsidRPr="002C18A8">
              <w:rPr>
                <w:iCs/>
                <w:szCs w:val="20"/>
              </w:rPr>
              <w:t>)</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 xml:space="preserve">Resources providing ECRS.  The amount of Load Resources excluding Controllable Load Resources that may or may not be on high-set under-frequency relays providing ECRS is limited to 50% of the total ERCOT ECRS requirement. </w:t>
            </w:r>
          </w:p>
          <w:p w14:paraId="3867665C" w14:textId="210A734E" w:rsidR="002C18A8" w:rsidRPr="002C18A8" w:rsidRDefault="002C18A8" w:rsidP="002C18A8">
            <w:pPr>
              <w:spacing w:after="240"/>
              <w:ind w:left="720" w:hanging="720"/>
              <w:rPr>
                <w:iCs/>
                <w:szCs w:val="20"/>
              </w:rPr>
            </w:pPr>
            <w:r w:rsidRPr="002C18A8">
              <w:rPr>
                <w:iCs/>
                <w:szCs w:val="20"/>
              </w:rPr>
              <w:t>(</w:t>
            </w:r>
            <w:ins w:id="1152" w:author="ERCOT 070820" w:date="2020-07-02T14:17:00Z">
              <w:r w:rsidR="004E3AC0">
                <w:rPr>
                  <w:iCs/>
                  <w:szCs w:val="20"/>
                </w:rPr>
                <w:t>8</w:t>
              </w:r>
            </w:ins>
            <w:del w:id="1153" w:author="ERCOT 070820" w:date="2020-07-02T14:17:00Z">
              <w:r w:rsidRPr="002C18A8" w:rsidDel="004E3AC0">
                <w:rPr>
                  <w:iCs/>
                  <w:szCs w:val="20"/>
                </w:rPr>
                <w:delText>9</w:delText>
              </w:r>
            </w:del>
            <w:r w:rsidRPr="002C18A8">
              <w:rPr>
                <w:iCs/>
                <w:szCs w:val="20"/>
              </w:rPr>
              <w:t>)</w:t>
            </w:r>
            <w:r w:rsidRPr="002C18A8">
              <w:rPr>
                <w:iCs/>
                <w:szCs w:val="20"/>
              </w:rPr>
              <w:tab/>
              <w:t xml:space="preserve">The amount of ECRS that a QSE can self-arrange using a Load Resource excluding Controllable Load Resources is limited to the lower of: </w:t>
            </w:r>
          </w:p>
          <w:p w14:paraId="71CEA51F" w14:textId="77777777" w:rsidR="002C18A8" w:rsidRPr="002C18A8" w:rsidRDefault="002C18A8" w:rsidP="002C18A8">
            <w:pPr>
              <w:spacing w:after="240"/>
              <w:ind w:left="1440" w:hanging="720"/>
              <w:rPr>
                <w:szCs w:val="20"/>
              </w:rPr>
            </w:pPr>
            <w:r w:rsidRPr="002C18A8">
              <w:rPr>
                <w:szCs w:val="20"/>
              </w:rPr>
              <w:t>(a)</w:t>
            </w:r>
            <w:r w:rsidRPr="002C18A8">
              <w:rPr>
                <w:szCs w:val="20"/>
              </w:rPr>
              <w:tab/>
              <w:t>50% of its ECRS Ancillary Service Obligation; or</w:t>
            </w:r>
          </w:p>
          <w:p w14:paraId="1FA17DF7" w14:textId="28F647E3" w:rsidR="002C18A8" w:rsidRPr="002C18A8" w:rsidRDefault="002C18A8" w:rsidP="002C18A8">
            <w:pPr>
              <w:spacing w:after="240"/>
              <w:ind w:left="1440" w:hanging="720"/>
              <w:rPr>
                <w:szCs w:val="20"/>
              </w:rPr>
            </w:pPr>
            <w:r w:rsidRPr="002C18A8">
              <w:rPr>
                <w:szCs w:val="20"/>
              </w:rPr>
              <w:t>(b)</w:t>
            </w:r>
            <w:r w:rsidRPr="002C18A8">
              <w:rPr>
                <w:szCs w:val="20"/>
              </w:rPr>
              <w:tab/>
              <w:t>A reduced percentage of its ECRS Ancillary Service Obligation based on the limit established by ERCOT in paragraph (</w:t>
            </w:r>
            <w:ins w:id="1154" w:author="ERCOT 070820" w:date="2020-07-02T14:17:00Z">
              <w:r w:rsidR="004E3AC0">
                <w:rPr>
                  <w:szCs w:val="20"/>
                </w:rPr>
                <w:t>7</w:t>
              </w:r>
            </w:ins>
            <w:del w:id="1155" w:author="ERCOT 070820" w:date="2020-07-02T14:17:00Z">
              <w:r w:rsidRPr="002C18A8" w:rsidDel="004E3AC0">
                <w:rPr>
                  <w:szCs w:val="20"/>
                </w:rPr>
                <w:delText>8</w:delText>
              </w:r>
            </w:del>
            <w:r w:rsidRPr="002C18A8">
              <w:rPr>
                <w:szCs w:val="20"/>
              </w:rPr>
              <w:t xml:space="preserve">) above.  </w:t>
            </w:r>
          </w:p>
          <w:p w14:paraId="116A2F32" w14:textId="60A037C3" w:rsidR="002C18A8" w:rsidRPr="002C18A8" w:rsidRDefault="002C18A8" w:rsidP="002C18A8">
            <w:pPr>
              <w:spacing w:after="240"/>
              <w:ind w:left="720" w:hanging="720"/>
              <w:rPr>
                <w:iCs/>
                <w:szCs w:val="20"/>
              </w:rPr>
            </w:pPr>
            <w:r w:rsidRPr="002C18A8">
              <w:rPr>
                <w:iCs/>
                <w:szCs w:val="20"/>
              </w:rPr>
              <w:t>(</w:t>
            </w:r>
            <w:ins w:id="1156" w:author="ERCOT 070820" w:date="2020-07-02T14:17:00Z">
              <w:r w:rsidR="004E3AC0">
                <w:rPr>
                  <w:iCs/>
                  <w:szCs w:val="20"/>
                </w:rPr>
                <w:t>9</w:t>
              </w:r>
            </w:ins>
            <w:del w:id="1157" w:author="ERCOT 070820" w:date="2020-07-02T14:17:00Z">
              <w:r w:rsidRPr="002C18A8" w:rsidDel="004E3AC0">
                <w:rPr>
                  <w:iCs/>
                  <w:szCs w:val="20"/>
                </w:rPr>
                <w:delText>10</w:delText>
              </w:r>
            </w:del>
            <w:r w:rsidRPr="002C18A8">
              <w:rPr>
                <w:iCs/>
                <w:szCs w:val="20"/>
              </w:rPr>
              <w:t>)</w:t>
            </w:r>
            <w:r w:rsidRPr="002C18A8">
              <w:rPr>
                <w:iCs/>
                <w:szCs w:val="20"/>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w:t>
            </w:r>
            <w:ins w:id="1158" w:author="ERCOT 070820" w:date="2020-07-02T14:17:00Z">
              <w:r w:rsidR="004E3AC0">
                <w:rPr>
                  <w:iCs/>
                  <w:szCs w:val="20"/>
                </w:rPr>
                <w:t>8</w:t>
              </w:r>
            </w:ins>
            <w:del w:id="1159" w:author="ERCOT 070820" w:date="2020-07-02T14:17:00Z">
              <w:r w:rsidRPr="002C18A8" w:rsidDel="004E3AC0">
                <w:rPr>
                  <w:iCs/>
                  <w:szCs w:val="20"/>
                </w:rPr>
                <w:delText>9</w:delText>
              </w:r>
            </w:del>
            <w:r w:rsidRPr="002C18A8">
              <w:rPr>
                <w:iCs/>
                <w:szCs w:val="20"/>
              </w:rPr>
              <w:t>) above.</w:t>
            </w:r>
          </w:p>
        </w:tc>
      </w:tr>
    </w:tbl>
    <w:p w14:paraId="137CB19F" w14:textId="618CC61A" w:rsidR="002C18A8" w:rsidRPr="002C18A8" w:rsidDel="0051330F" w:rsidRDefault="002C18A8" w:rsidP="002C18A8">
      <w:pPr>
        <w:spacing w:before="240" w:after="240"/>
        <w:ind w:left="720" w:hanging="720"/>
        <w:rPr>
          <w:del w:id="1160" w:author="ERCOT" w:date="2020-03-06T09:47:00Z"/>
          <w:iCs/>
          <w:szCs w:val="20"/>
        </w:rPr>
      </w:pPr>
      <w:del w:id="1161" w:author="ERCOT" w:date="2020-03-06T09:47:00Z">
        <w:r w:rsidRPr="002C18A8" w:rsidDel="0051330F">
          <w:rPr>
            <w:iCs/>
            <w:szCs w:val="20"/>
          </w:rPr>
          <w:delText>(8)</w:delText>
        </w:r>
        <w:r w:rsidRPr="002C18A8" w:rsidDel="0051330F">
          <w:rPr>
            <w:iCs/>
            <w:szCs w:val="20"/>
          </w:rPr>
          <w:tab/>
          <w:delText>The maximum MW amount of capacity from Resources providing FRRS-Up is limited to 65 MW.  ERCOT may reduce this limit if it believes that this amount will have a negative impact on reliability or if this limit would require additional Regulation Service to be deployed.</w:delText>
        </w:r>
      </w:del>
    </w:p>
    <w:p w14:paraId="31B6ED31" w14:textId="2D93D509" w:rsidR="002C18A8" w:rsidRPr="002C18A8" w:rsidDel="0051330F" w:rsidRDefault="002C18A8" w:rsidP="002C18A8">
      <w:pPr>
        <w:spacing w:after="240"/>
        <w:ind w:left="720" w:hanging="720"/>
        <w:rPr>
          <w:del w:id="1162" w:author="ERCOT" w:date="2020-03-06T09:47:00Z"/>
          <w:iCs/>
          <w:szCs w:val="20"/>
        </w:rPr>
      </w:pPr>
      <w:del w:id="1163" w:author="ERCOT" w:date="2020-03-06T09:47:00Z">
        <w:r w:rsidRPr="002C18A8" w:rsidDel="0051330F">
          <w:rPr>
            <w:iCs/>
            <w:szCs w:val="20"/>
          </w:rPr>
          <w:delText>(9)</w:delText>
        </w:r>
        <w:r w:rsidRPr="002C18A8" w:rsidDel="0051330F">
          <w:rPr>
            <w:iCs/>
            <w:szCs w:val="20"/>
          </w:rPr>
          <w:tab/>
          <w:delText>The maximum MW amount of capacity from Resources providing FRRS-Down is limited to 35 MW.  ERCOT may reduce this limit if it believes that this amount will have a negative impact on reliability or if this limit would require additional Regulation Service to be deployed.</w:delText>
        </w:r>
      </w:del>
    </w:p>
    <w:p w14:paraId="51B62EC4" w14:textId="1F8F453E" w:rsidR="002C18A8" w:rsidRPr="002C18A8" w:rsidDel="0051330F" w:rsidRDefault="002C18A8" w:rsidP="002C18A8">
      <w:pPr>
        <w:spacing w:after="240"/>
        <w:ind w:left="720" w:hanging="720"/>
        <w:rPr>
          <w:del w:id="1164" w:author="ERCOT" w:date="2020-03-06T09:47:00Z"/>
          <w:iCs/>
          <w:szCs w:val="20"/>
        </w:rPr>
      </w:pPr>
      <w:del w:id="1165" w:author="ERCOT" w:date="2020-03-06T09:47:00Z">
        <w:r w:rsidRPr="002C18A8" w:rsidDel="0051330F">
          <w:rPr>
            <w:iCs/>
            <w:szCs w:val="20"/>
          </w:rPr>
          <w:delText>(10)</w:delText>
        </w:r>
        <w:r w:rsidRPr="002C18A8" w:rsidDel="0051330F">
          <w:rPr>
            <w:iCs/>
            <w:szCs w:val="20"/>
          </w:rPr>
          <w:tab/>
          <w:delText>Resources can only provide FRRS-Up or FRRS-Down if awarded Regulation Service in the Day-Ahead Market (DAM) for that particular Resource, up to the awarded quantity.</w:delText>
        </w:r>
      </w:del>
    </w:p>
    <w:p w14:paraId="5AD4F3A1" w14:textId="77777777" w:rsidR="00282040" w:rsidRPr="00282040" w:rsidRDefault="00282040" w:rsidP="00282040">
      <w:pPr>
        <w:keepNext/>
        <w:tabs>
          <w:tab w:val="left" w:pos="1080"/>
        </w:tabs>
        <w:spacing w:before="240" w:after="240"/>
        <w:ind w:left="1080" w:hanging="1080"/>
        <w:outlineLvl w:val="2"/>
        <w:rPr>
          <w:b/>
          <w:bCs/>
          <w:i/>
          <w:szCs w:val="20"/>
        </w:rPr>
      </w:pPr>
      <w:r w:rsidRPr="00282040">
        <w:rPr>
          <w:b/>
          <w:bCs/>
          <w:i/>
          <w:szCs w:val="20"/>
        </w:rPr>
        <w:t>3.17.1</w:t>
      </w:r>
      <w:r w:rsidRPr="00282040">
        <w:rPr>
          <w:b/>
          <w:bCs/>
          <w:i/>
          <w:szCs w:val="20"/>
        </w:rPr>
        <w:tab/>
      </w:r>
      <w:commentRangeStart w:id="1166"/>
      <w:r w:rsidRPr="00282040">
        <w:rPr>
          <w:b/>
          <w:bCs/>
          <w:i/>
          <w:szCs w:val="20"/>
        </w:rPr>
        <w:t xml:space="preserve">Regulation </w:t>
      </w:r>
      <w:bookmarkEnd w:id="1094"/>
      <w:r w:rsidRPr="00282040">
        <w:rPr>
          <w:b/>
          <w:bCs/>
          <w:i/>
          <w:szCs w:val="20"/>
        </w:rPr>
        <w:t>Service</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r w:rsidRPr="00282040">
        <w:rPr>
          <w:b/>
          <w:bCs/>
          <w:i/>
          <w:szCs w:val="20"/>
        </w:rPr>
        <w:t xml:space="preserve"> </w:t>
      </w:r>
      <w:bookmarkEnd w:id="1108"/>
      <w:bookmarkEnd w:id="1109"/>
      <w:commentRangeEnd w:id="1166"/>
      <w:r w:rsidR="00D12AB0">
        <w:rPr>
          <w:rStyle w:val="CommentReference"/>
        </w:rPr>
        <w:commentReference w:id="1166"/>
      </w:r>
    </w:p>
    <w:p w14:paraId="369348B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w:t>
      </w:r>
      <w:r w:rsidRPr="00282040">
        <w:rPr>
          <w:iCs/>
          <w:szCs w:val="20"/>
        </w:rPr>
        <w:lastRenderedPageBreak/>
        <w:t xml:space="preserve">frequency. A Generation Resource providing Reg-Up must be able to increase energy output when deployed and decrease energy output when recalled.  A Load Resource providing Reg-Up must be able to decrease Load when deployed and increase Load when recalled.  </w:t>
      </w:r>
      <w:del w:id="1167" w:author="ERCOT" w:date="2019-12-11T13:53:00Z">
        <w:r w:rsidRPr="00282040" w:rsidDel="00D12AB0">
          <w:rPr>
            <w:iCs/>
            <w:szCs w:val="20"/>
          </w:rPr>
          <w:delText xml:space="preserve">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w:delText>
        </w:r>
      </w:del>
      <w:r w:rsidRPr="00282040">
        <w:rPr>
          <w:iCs/>
          <w:szCs w:val="20"/>
        </w:rPr>
        <w:t xml:space="preserve">ERCOT dispatches Reg-Up by a Load Frequency Control (LFC) signal.  </w:t>
      </w:r>
      <w:del w:id="1168" w:author="ERCOT" w:date="2019-12-11T13:53:00Z">
        <w:r w:rsidRPr="00282040" w:rsidDel="00D12AB0">
          <w:rPr>
            <w:iCs/>
            <w:szCs w:val="20"/>
          </w:rPr>
          <w:delText>The LFC signal for FRRS-Up is separate from the LFC signal for other Reg-Up.</w:delText>
        </w:r>
      </w:del>
      <w:r w:rsidRPr="00282040">
        <w:rPr>
          <w:iCs/>
          <w:szCs w:val="20"/>
        </w:rPr>
        <w:t xml:space="preserve">   </w:t>
      </w:r>
    </w:p>
    <w:p w14:paraId="4B5A9862"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1169" w:name="_Toc90197099"/>
      <w:bookmarkStart w:id="1170" w:name="_Toc92873940"/>
      <w:bookmarkStart w:id="1171" w:name="_Toc93910996"/>
      <w:r w:rsidRPr="00282040">
        <w:rPr>
          <w:iCs/>
          <w:szCs w:val="20"/>
        </w:rPr>
        <w:t xml:space="preserve">  </w:t>
      </w:r>
      <w:del w:id="1172" w:author="ERCOT" w:date="2019-12-11T13:53:00Z">
        <w:r w:rsidRPr="00282040" w:rsidDel="00D12AB0">
          <w:rPr>
            <w:iCs/>
            <w:szCs w:val="20"/>
          </w:rPr>
          <w:delText xml:space="preserve">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w:delText>
        </w:r>
      </w:del>
      <w:r w:rsidRPr="00282040">
        <w:rPr>
          <w:iCs/>
          <w:szCs w:val="20"/>
        </w:rPr>
        <w:t xml:space="preserve">ERCOT dispatches Reg-Down by an LFC signal.  </w:t>
      </w:r>
      <w:del w:id="1173" w:author="ERCOT" w:date="2019-12-11T13:53:00Z">
        <w:r w:rsidRPr="00282040" w:rsidDel="00D12AB0">
          <w:rPr>
            <w:iCs/>
            <w:szCs w:val="20"/>
          </w:rPr>
          <w:delText>The LFC signal for FRRS-Down is separate from the LFC signal for other Reg-Down.</w:delText>
        </w:r>
      </w:del>
    </w:p>
    <w:p w14:paraId="3A20F8B9" w14:textId="77777777" w:rsidR="00282040" w:rsidRPr="00282040" w:rsidRDefault="00282040" w:rsidP="00282040">
      <w:pPr>
        <w:keepNext/>
        <w:tabs>
          <w:tab w:val="left" w:pos="900"/>
        </w:tabs>
        <w:spacing w:before="480" w:after="240"/>
        <w:ind w:left="900" w:hanging="900"/>
        <w:outlineLvl w:val="1"/>
        <w:rPr>
          <w:b/>
          <w:szCs w:val="20"/>
        </w:rPr>
      </w:pPr>
      <w:bookmarkStart w:id="1174" w:name="_Toc114235812"/>
      <w:bookmarkStart w:id="1175" w:name="_Toc144692000"/>
      <w:bookmarkStart w:id="1176" w:name="_Toc204048612"/>
      <w:bookmarkStart w:id="1177" w:name="_Toc400526230"/>
      <w:bookmarkStart w:id="1178" w:name="_Toc405534548"/>
      <w:bookmarkStart w:id="1179" w:name="_Toc406570561"/>
      <w:bookmarkStart w:id="1180" w:name="_Toc410910713"/>
      <w:bookmarkStart w:id="1181" w:name="_Toc411841142"/>
      <w:bookmarkStart w:id="1182" w:name="_Toc422147104"/>
      <w:bookmarkStart w:id="1183" w:name="_Toc433020700"/>
      <w:bookmarkStart w:id="1184" w:name="_Toc437262141"/>
      <w:bookmarkStart w:id="1185" w:name="_Toc478375319"/>
      <w:bookmarkStart w:id="1186" w:name="_Toc17706463"/>
      <w:bookmarkStart w:id="1187" w:name="_Toc92873942"/>
      <w:bookmarkStart w:id="1188" w:name="_Toc93910998"/>
      <w:bookmarkEnd w:id="1169"/>
      <w:bookmarkEnd w:id="1170"/>
      <w:bookmarkEnd w:id="1171"/>
      <w:r w:rsidRPr="00282040">
        <w:rPr>
          <w:b/>
          <w:szCs w:val="20"/>
        </w:rPr>
        <w:t>3.18</w:t>
      </w:r>
      <w:r w:rsidRPr="00282040">
        <w:rPr>
          <w:b/>
          <w:szCs w:val="20"/>
        </w:rPr>
        <w:tab/>
      </w:r>
      <w:commentRangeStart w:id="1189"/>
      <w:r w:rsidRPr="00282040">
        <w:rPr>
          <w:b/>
          <w:szCs w:val="20"/>
        </w:rPr>
        <w:t>Resource Limits in Providing Ancillary Service</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282040">
        <w:rPr>
          <w:b/>
          <w:szCs w:val="20"/>
        </w:rPr>
        <w:t xml:space="preserve"> </w:t>
      </w:r>
      <w:commentRangeEnd w:id="1189"/>
      <w:r w:rsidR="00767DC7">
        <w:rPr>
          <w:rStyle w:val="CommentReference"/>
        </w:rPr>
        <w:commentReference w:id="1189"/>
      </w:r>
    </w:p>
    <w:p w14:paraId="1DF29E03"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1190" w:author="ERCOT" w:date="2020-01-02T16:59:00Z">
        <w:r w:rsidRPr="00282040" w:rsidDel="00A227CE">
          <w:rPr>
            <w:iCs/>
            <w:szCs w:val="20"/>
          </w:rPr>
          <w:delText>designation of capacity to provide</w:delText>
        </w:r>
      </w:del>
      <w:ins w:id="1191" w:author="ERCOT" w:date="2020-01-02T16:59:00Z">
        <w:r w:rsidR="00A227CE">
          <w:rPr>
            <w:iCs/>
            <w:szCs w:val="20"/>
          </w:rPr>
          <w:t>awards for</w:t>
        </w:r>
      </w:ins>
      <w:r w:rsidRPr="00282040">
        <w:rPr>
          <w:iCs/>
          <w:szCs w:val="20"/>
        </w:rPr>
        <w:t xml:space="preserve"> Responsive Reserve (RRS), Regulation Up (Reg-Up), Regulation Down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4E916FA1"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7FA49388"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67BCBC51" w14:textId="77777777" w:rsidR="00282040" w:rsidRPr="00282040" w:rsidRDefault="00282040" w:rsidP="00A227CE">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1192" w:author="ERCOT" w:date="2020-01-02T16:59:00Z">
              <w:r w:rsidRPr="00282040" w:rsidDel="00A227CE">
                <w:rPr>
                  <w:iCs/>
                  <w:szCs w:val="20"/>
                </w:rPr>
                <w:delText>designation of capacity to provide</w:delText>
              </w:r>
            </w:del>
            <w:del w:id="1193" w:author="ERCOT" w:date="2020-01-02T17:00:00Z">
              <w:r w:rsidRPr="00282040" w:rsidDel="00A227CE">
                <w:rPr>
                  <w:iCs/>
                  <w:szCs w:val="20"/>
                </w:rPr>
                <w:delText>,</w:delText>
              </w:r>
            </w:del>
            <w:ins w:id="1194" w:author="ERCOT" w:date="2020-01-02T17:00:00Z">
              <w:r w:rsidR="00A227CE">
                <w:rPr>
                  <w:iCs/>
                  <w:szCs w:val="20"/>
                </w:rPr>
                <w:t>awards for</w:t>
              </w:r>
            </w:ins>
            <w:r w:rsidRPr="00282040">
              <w:rPr>
                <w:iCs/>
                <w:szCs w:val="20"/>
              </w:rPr>
              <w:t xml:space="preserve"> Responsive Reserve (RRS), </w:t>
            </w:r>
            <w:r w:rsidRPr="00282040">
              <w:rPr>
                <w:szCs w:val="20"/>
              </w:rPr>
              <w:t>ERCOT Contingency Reserve Service</w:t>
            </w:r>
            <w:r w:rsidRPr="00282040">
              <w:rPr>
                <w:iCs/>
                <w:szCs w:val="20"/>
              </w:rPr>
              <w:t xml:space="preserve"> (ECRS), Regulation Up (Reg-Up), Regulation Down (Reg-Down), and Non-Spinning Reserve (Non-Spin).</w:t>
            </w:r>
          </w:p>
        </w:tc>
      </w:tr>
    </w:tbl>
    <w:p w14:paraId="3C744529"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 xml:space="preserve">For Non-Spin, the amount of Non-Spin </w:t>
      </w:r>
      <w:ins w:id="1195" w:author="ERCOT" w:date="2020-01-02T17:02:00Z">
        <w:r w:rsidR="00A227CE">
          <w:rPr>
            <w:iCs/>
            <w:szCs w:val="20"/>
          </w:rPr>
          <w:t>awarded</w:t>
        </w:r>
      </w:ins>
      <w:del w:id="1196" w:author="ERCOT" w:date="2020-01-02T17:02:00Z">
        <w:r w:rsidRPr="00282040" w:rsidDel="00A227CE">
          <w:rPr>
            <w:iCs/>
            <w:szCs w:val="20"/>
          </w:rPr>
          <w:delText>provided</w:delText>
        </w:r>
      </w:del>
      <w:r w:rsidRPr="00282040">
        <w:rPr>
          <w:iCs/>
          <w:szCs w:val="20"/>
        </w:rPr>
        <w:t xml:space="preserve"> must be less than or equal to the HSL for Off-Line Generation Resources.</w:t>
      </w:r>
    </w:p>
    <w:p w14:paraId="61BCF27B" w14:textId="77777777" w:rsidR="00366AE2" w:rsidRPr="00282040" w:rsidRDefault="00366AE2" w:rsidP="00366AE2">
      <w:pPr>
        <w:spacing w:after="240"/>
        <w:ind w:left="720" w:hanging="720"/>
        <w:rPr>
          <w:iCs/>
          <w:szCs w:val="20"/>
        </w:rPr>
      </w:pPr>
      <w:r w:rsidRPr="00282040">
        <w:rPr>
          <w:iCs/>
          <w:szCs w:val="20"/>
        </w:rPr>
        <w:t>(3)</w:t>
      </w:r>
      <w:r w:rsidRPr="00282040">
        <w:rPr>
          <w:iCs/>
          <w:szCs w:val="20"/>
        </w:rPr>
        <w:tab/>
        <w:t>For RRS:</w:t>
      </w:r>
    </w:p>
    <w:p w14:paraId="28AF4542" w14:textId="726062B8" w:rsidR="00366AE2" w:rsidRPr="00282040" w:rsidRDefault="00366AE2" w:rsidP="00366AE2">
      <w:pPr>
        <w:spacing w:after="240"/>
        <w:ind w:left="1440" w:hanging="720"/>
        <w:rPr>
          <w:szCs w:val="20"/>
        </w:rPr>
      </w:pPr>
      <w:r w:rsidRPr="00282040">
        <w:rPr>
          <w:szCs w:val="20"/>
        </w:rPr>
        <w:lastRenderedPageBreak/>
        <w:t>(a)</w:t>
      </w:r>
      <w:r w:rsidRPr="00282040">
        <w:rPr>
          <w:szCs w:val="20"/>
        </w:rPr>
        <w:tab/>
        <w:t xml:space="preserve">The full amount of RRS </w:t>
      </w:r>
      <w:del w:id="1197" w:author="ERCOT" w:date="2020-01-02T17:05:00Z">
        <w:r w:rsidRPr="00282040" w:rsidDel="00A227CE">
          <w:rPr>
            <w:szCs w:val="20"/>
          </w:rPr>
          <w:delText>awarded to or self-arranged from</w:delText>
        </w:r>
      </w:del>
      <w:ins w:id="1198" w:author="ERCOT" w:date="2020-01-02T17:05:00Z">
        <w:r>
          <w:rPr>
            <w:szCs w:val="20"/>
          </w:rPr>
          <w:t>that can be</w:t>
        </w:r>
      </w:ins>
      <w:ins w:id="1199" w:author="ERCOT" w:date="2020-02-21T12:10:00Z">
        <w:r>
          <w:rPr>
            <w:szCs w:val="20"/>
          </w:rPr>
          <w:t xml:space="preserve"> provided by</w:t>
        </w:r>
      </w:ins>
      <w:r w:rsidR="000426F9">
        <w:rPr>
          <w:szCs w:val="20"/>
        </w:rPr>
        <w:t xml:space="preserve"> </w:t>
      </w:r>
      <w:r w:rsidRPr="00282040">
        <w:rPr>
          <w:szCs w:val="20"/>
        </w:rPr>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6700B005" w14:textId="77777777" w:rsidR="00366AE2" w:rsidRPr="00282040" w:rsidRDefault="00366AE2" w:rsidP="00366AE2">
      <w:pPr>
        <w:spacing w:after="240"/>
        <w:ind w:left="1440" w:hanging="720"/>
        <w:rPr>
          <w:szCs w:val="20"/>
        </w:rPr>
      </w:pPr>
      <w:r w:rsidRPr="00282040">
        <w:rPr>
          <w:szCs w:val="20"/>
        </w:rPr>
        <w:t>(b)</w:t>
      </w:r>
      <w:r w:rsidRPr="00282040">
        <w:rPr>
          <w:szCs w:val="20"/>
        </w:rPr>
        <w:tab/>
        <w:t xml:space="preserve">Generation Resources operating in the synchronous condenser fast-response mode may </w:t>
      </w:r>
      <w:del w:id="1200" w:author="ERCOT" w:date="2020-01-02T17:03:00Z">
        <w:r w:rsidRPr="00282040" w:rsidDel="00A227CE">
          <w:rPr>
            <w:szCs w:val="20"/>
          </w:rPr>
          <w:delText xml:space="preserve">provide </w:delText>
        </w:r>
      </w:del>
      <w:ins w:id="1201" w:author="ERCOT" w:date="2020-01-02T17:03:00Z">
        <w:r>
          <w:rPr>
            <w:szCs w:val="20"/>
          </w:rPr>
          <w:t>be awarded</w:t>
        </w:r>
        <w:r w:rsidRPr="00282040">
          <w:rPr>
            <w:szCs w:val="20"/>
          </w:rPr>
          <w:t xml:space="preserve"> </w:t>
        </w:r>
      </w:ins>
      <w:r w:rsidRPr="00282040">
        <w:rPr>
          <w:szCs w:val="20"/>
        </w:rPr>
        <w:t xml:space="preserve">RRS up to the Generation Resource’s proven 20-second response capability (which may be 100% of the HSL).  The initiation setting of the automatic under-frequency relay setting shall not be lower than 59.80 Hz.  </w:t>
      </w:r>
      <w:del w:id="1202" w:author="ERCOT" w:date="2019-12-12T13:15:00Z">
        <w:r w:rsidRPr="00282040" w:rsidDel="00EC0CF1">
          <w:rPr>
            <w:szCs w:val="20"/>
          </w:rPr>
          <w:delText xml:space="preserve">Once deployed, a Resource telemetering a Resource Status of ONRR </w:delText>
        </w:r>
      </w:del>
      <w:del w:id="1203" w:author="ERCOT" w:date="2019-11-01T15:15:00Z">
        <w:r w:rsidRPr="00282040" w:rsidDel="00CB13B8">
          <w:rPr>
            <w:szCs w:val="20"/>
          </w:rPr>
          <w:delText>shall</w:delText>
        </w:r>
      </w:del>
      <w:del w:id="1204" w:author="ERCOT" w:date="2019-11-01T15:08:00Z">
        <w:r w:rsidRPr="00282040" w:rsidDel="00767DC7">
          <w:rPr>
            <w:szCs w:val="20"/>
          </w:rPr>
          <w:delText xml:space="preserve"> telemeter an RRS Ancillary Service Schedule of zero, and when recalled by ERCOT after frequency recovers above 59.98 Hz, such Resource shall telemeter an RRS Ancillary Service Schedule that shall be a non-zero value equal to its RRS Ancillary Service Responsibility</w:delText>
        </w:r>
      </w:del>
      <w:r w:rsidRPr="00282040">
        <w:rPr>
          <w:szCs w:val="20"/>
        </w:rPr>
        <w:t xml:space="preserve">; </w:t>
      </w:r>
    </w:p>
    <w:p w14:paraId="206D8EC1" w14:textId="77777777" w:rsidR="00366AE2" w:rsidRPr="00282040" w:rsidRDefault="00366AE2" w:rsidP="00366AE2">
      <w:pPr>
        <w:spacing w:after="240"/>
        <w:ind w:left="1440" w:hanging="720"/>
        <w:rPr>
          <w:szCs w:val="20"/>
        </w:rPr>
      </w:pPr>
      <w:r w:rsidRPr="00282040">
        <w:rPr>
          <w:szCs w:val="20"/>
        </w:rPr>
        <w:t>(c)</w:t>
      </w:r>
      <w:r w:rsidRPr="00282040">
        <w:rPr>
          <w:szCs w:val="20"/>
        </w:rPr>
        <w:tab/>
        <w:t>The initiation setting of the automatic under-frequency relay setting for Load Resources providing RRS shall not be lower than 59.70 Hz; and</w:t>
      </w:r>
    </w:p>
    <w:p w14:paraId="4D5EBEF8" w14:textId="4C9C11C3" w:rsidR="00282040" w:rsidRPr="00282040" w:rsidRDefault="00366AE2" w:rsidP="00366AE2">
      <w:pPr>
        <w:spacing w:after="240"/>
        <w:ind w:left="1440" w:hanging="720"/>
        <w:rPr>
          <w:szCs w:val="20"/>
        </w:rPr>
      </w:pPr>
      <w:r w:rsidRPr="00282040">
        <w:rPr>
          <w:szCs w:val="20"/>
        </w:rPr>
        <w:t>(d)</w:t>
      </w:r>
      <w:r w:rsidRPr="00282040">
        <w:rPr>
          <w:szCs w:val="20"/>
        </w:rPr>
        <w:tab/>
        <w:t xml:space="preserve">The amount of RRS </w:t>
      </w:r>
      <w:del w:id="1205" w:author="ERCOT" w:date="2020-01-02T17:04:00Z">
        <w:r w:rsidRPr="00282040" w:rsidDel="00A227CE">
          <w:rPr>
            <w:szCs w:val="20"/>
          </w:rPr>
          <w:delText>provided from</w:delText>
        </w:r>
      </w:del>
      <w:ins w:id="1206" w:author="ERCOT" w:date="2020-01-02T17:04:00Z">
        <w:r>
          <w:rPr>
            <w:szCs w:val="20"/>
          </w:rPr>
          <w:t>awarded to</w:t>
        </w:r>
      </w:ins>
      <w:r w:rsidRPr="00282040">
        <w:rPr>
          <w:szCs w:val="20"/>
        </w:rPr>
        <w:t xml:space="preserve"> a Resource capable of providing </w:t>
      </w:r>
      <w:r w:rsidR="000426F9">
        <w:rPr>
          <w:szCs w:val="20"/>
        </w:rPr>
        <w:t>Fast Frequency Response (</w:t>
      </w:r>
      <w:r w:rsidRPr="00282040">
        <w:rPr>
          <w:szCs w:val="20"/>
        </w:rPr>
        <w:t>FFR</w:t>
      </w:r>
      <w:r w:rsidR="000426F9">
        <w:rPr>
          <w:szCs w:val="20"/>
        </w:rPr>
        <w:t>)</w:t>
      </w:r>
      <w:r w:rsidRPr="00282040">
        <w:rPr>
          <w:szCs w:val="20"/>
        </w:rPr>
        <w:t xml:space="preserve"> must be less than or equal to its 15-minute rated capacity.  The initiation setting of the automatic self-deployment of the Resource providing RRS as FFR must be no lower than 59.85 Hz.  </w:t>
      </w:r>
      <w:del w:id="1207" w:author="ERCOT 070820" w:date="2020-07-02T14:18:00Z">
        <w:r w:rsidRPr="00282040" w:rsidDel="004E3AC0">
          <w:rPr>
            <w:szCs w:val="20"/>
          </w:rPr>
          <w:delText xml:space="preserve">A Resource providing RRS as FFR that is deployed shall not recall its capacity until system frequency is greater than 59.98 Hz.  </w:delText>
        </w:r>
      </w:del>
      <w:del w:id="1208" w:author="ERCOT" w:date="2019-12-12T13:16:00Z">
        <w:r w:rsidRPr="00282040" w:rsidDel="00EC0CF1">
          <w:rPr>
            <w:szCs w:val="20"/>
          </w:rPr>
          <w:delText>Once deployed, a Resource telemetering a Resource Status of ONFFRRRS or ONFFRRRSL</w:delText>
        </w:r>
      </w:del>
      <w:del w:id="1209" w:author="ERCOT" w:date="2019-11-01T15:08:00Z">
        <w:r w:rsidRPr="00282040" w:rsidDel="00767DC7">
          <w:rPr>
            <w:szCs w:val="20"/>
          </w:rPr>
          <w:delText xml:space="preserve"> shall telemeter an RRS Ancillary Service Schedule of zero, and when recalled, such Resource shall telemeter an RRS Ancillary Service Schedule that shall be a non-zero value equal to its RRS Ancillary Service </w:delText>
        </w:r>
      </w:del>
      <w:del w:id="1210" w:author="ERCOT" w:date="2020-01-02T17:04:00Z">
        <w:r w:rsidRPr="00282040" w:rsidDel="00A227CE">
          <w:rPr>
            <w:szCs w:val="20"/>
          </w:rPr>
          <w:delText>Responsibility.</w:delText>
        </w:r>
        <w:r w:rsidRPr="00282040" w:rsidDel="00A227CE">
          <w:rPr>
            <w:rFonts w:eastAsia="Calibri"/>
            <w:szCs w:val="20"/>
          </w:rPr>
          <w:delText xml:space="preserve">  Once recalled, a Resource providing RRS as FFR must restore its full RRS Ancillary Service Resource Responsibility within 15 minutes after cessation of deployment or as otherwise directed by ERCOT.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62745DDC"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9A7EC85" w14:textId="77777777" w:rsidR="00282040" w:rsidRPr="00282040" w:rsidRDefault="00282040" w:rsidP="00282040">
            <w:pPr>
              <w:spacing w:before="120" w:after="240"/>
              <w:rPr>
                <w:b/>
                <w:i/>
                <w:szCs w:val="20"/>
              </w:rPr>
            </w:pPr>
            <w:bookmarkStart w:id="1211" w:name="_Toc114235813"/>
            <w:bookmarkStart w:id="1212" w:name="_Toc144692001"/>
            <w:bookmarkStart w:id="1213" w:name="_Toc204048613"/>
            <w:bookmarkStart w:id="1214" w:name="_Toc400526231"/>
            <w:bookmarkStart w:id="1215" w:name="_Toc405534549"/>
            <w:bookmarkStart w:id="1216" w:name="_Toc406570562"/>
            <w:bookmarkStart w:id="1217" w:name="_Toc410910714"/>
            <w:bookmarkStart w:id="1218" w:name="_Toc411841143"/>
            <w:bookmarkStart w:id="1219" w:name="_Toc422147105"/>
            <w:bookmarkStart w:id="1220" w:name="_Toc433020701"/>
            <w:bookmarkStart w:id="1221" w:name="_Toc437262142"/>
            <w:bookmarkStart w:id="1222" w:name="_Toc478375320"/>
            <w:bookmarkEnd w:id="1187"/>
            <w:bookmarkEnd w:id="1188"/>
            <w:r w:rsidRPr="00282040">
              <w:rPr>
                <w:b/>
                <w:i/>
                <w:szCs w:val="20"/>
              </w:rPr>
              <w:t>[NPRR863:  Insert paragraph (4) below upon system implementation:]</w:t>
            </w:r>
          </w:p>
          <w:p w14:paraId="7A298ED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For ECRS:</w:t>
            </w:r>
          </w:p>
          <w:p w14:paraId="275AD1B6" w14:textId="7A598FA1" w:rsidR="00282040" w:rsidRPr="00282040" w:rsidRDefault="00282040" w:rsidP="00282040">
            <w:pPr>
              <w:spacing w:after="240"/>
              <w:ind w:left="1440" w:hanging="720"/>
              <w:rPr>
                <w:szCs w:val="20"/>
              </w:rPr>
            </w:pPr>
            <w:r w:rsidRPr="00282040">
              <w:rPr>
                <w:szCs w:val="20"/>
              </w:rPr>
              <w:t>(a)</w:t>
            </w:r>
            <w:r w:rsidRPr="00282040">
              <w:rPr>
                <w:szCs w:val="20"/>
              </w:rPr>
              <w:tab/>
              <w:t xml:space="preserve">The full amount of ECRS </w:t>
            </w:r>
            <w:del w:id="1223" w:author="ERCOT" w:date="2020-01-02T17:05:00Z">
              <w:r w:rsidRPr="00282040" w:rsidDel="00A227CE">
                <w:rPr>
                  <w:szCs w:val="20"/>
                </w:rPr>
                <w:delText>provided from</w:delText>
              </w:r>
            </w:del>
            <w:ins w:id="1224" w:author="ERCOT" w:date="2020-01-02T17:05:00Z">
              <w:r w:rsidR="00A227CE">
                <w:rPr>
                  <w:szCs w:val="20"/>
                </w:rPr>
                <w:t>that can be awar</w:t>
              </w:r>
            </w:ins>
            <w:ins w:id="1225" w:author="ERCOT" w:date="2020-01-17T13:25:00Z">
              <w:r w:rsidR="002C4646">
                <w:rPr>
                  <w:szCs w:val="20"/>
                </w:rPr>
                <w:t>d</w:t>
              </w:r>
            </w:ins>
            <w:ins w:id="1226" w:author="ERCOT" w:date="2020-01-02T17:05:00Z">
              <w:r w:rsidR="00A227CE">
                <w:rPr>
                  <w:szCs w:val="20"/>
                </w:rPr>
                <w:t>ed to</w:t>
              </w:r>
            </w:ins>
            <w:r w:rsidRPr="00282040">
              <w:rPr>
                <w:szCs w:val="20"/>
              </w:rPr>
              <w:t xml:space="preserve"> an On-Line Generation Resource must be less than or equal to ten times the Emergency Ramp Rate;</w:t>
            </w:r>
          </w:p>
          <w:p w14:paraId="622BFEB8"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The full amount of ECRS </w:t>
            </w:r>
            <w:del w:id="1227" w:author="ERCOT" w:date="2020-01-02T17:05:00Z">
              <w:r w:rsidRPr="00282040" w:rsidDel="00A227CE">
                <w:rPr>
                  <w:szCs w:val="20"/>
                </w:rPr>
                <w:delText>provided by</w:delText>
              </w:r>
            </w:del>
            <w:ins w:id="1228" w:author="ERCOT" w:date="2020-01-02T17:05:00Z">
              <w:r w:rsidR="00A227CE">
                <w:rPr>
                  <w:szCs w:val="20"/>
                </w:rPr>
                <w:t>that can be awarded to</w:t>
              </w:r>
            </w:ins>
            <w:r w:rsidRPr="00282040">
              <w:rPr>
                <w:szCs w:val="20"/>
              </w:rPr>
              <w:t xml:space="preserve"> a Quick Start Generation Resource (QSGR) must be less than or equal to its proven ten-</w:t>
            </w:r>
            <w:r w:rsidRPr="00282040">
              <w:rPr>
                <w:szCs w:val="20"/>
              </w:rPr>
              <w:lastRenderedPageBreak/>
              <w:t xml:space="preserve">minute capability as demonstrated pursuant to paragraph (16) of Section 8.1.1.2, General Capacity Testing Requirements; </w:t>
            </w:r>
          </w:p>
          <w:p w14:paraId="4CD7BD3F" w14:textId="77777777" w:rsidR="00282040" w:rsidRPr="00282040" w:rsidRDefault="00282040" w:rsidP="00282040">
            <w:pPr>
              <w:spacing w:after="240"/>
              <w:ind w:left="1440" w:hanging="720"/>
              <w:rPr>
                <w:szCs w:val="20"/>
              </w:rPr>
            </w:pPr>
            <w:r w:rsidRPr="00282040">
              <w:rPr>
                <w:szCs w:val="20"/>
              </w:rPr>
              <w:t>(c)</w:t>
            </w:r>
            <w:r w:rsidRPr="00282040">
              <w:rPr>
                <w:szCs w:val="20"/>
              </w:rPr>
              <w:tab/>
              <w:t>Generation Resources operating in the synchronous condenser fast-response mode may</w:t>
            </w:r>
            <w:del w:id="1229" w:author="ERCOT" w:date="2020-01-02T17:06:00Z">
              <w:r w:rsidRPr="00282040" w:rsidDel="00A227CE">
                <w:rPr>
                  <w:szCs w:val="20"/>
                </w:rPr>
                <w:delText xml:space="preserve"> provide</w:delText>
              </w:r>
            </w:del>
            <w:ins w:id="1230" w:author="ERCOT" w:date="2020-01-02T17:06:00Z">
              <w:r w:rsidR="00A227CE">
                <w:rPr>
                  <w:szCs w:val="20"/>
                </w:rPr>
                <w:t xml:space="preserve"> be awarded</w:t>
              </w:r>
            </w:ins>
            <w:r w:rsidRPr="00282040">
              <w:rPr>
                <w:szCs w:val="20"/>
              </w:rPr>
              <w:t xml:space="preserve"> ECRS up to the Generation Resource’s proven 20-second response capability (which may be 100% of the HSL).  The initiation setting of the automatic under-frequency relay setting shall not be lower than 59.80 Hz; and </w:t>
            </w:r>
          </w:p>
          <w:p w14:paraId="0B840304" w14:textId="77777777" w:rsidR="00282040" w:rsidRPr="00282040" w:rsidRDefault="00282040" w:rsidP="00A227CE">
            <w:pPr>
              <w:spacing w:after="240"/>
              <w:ind w:left="1440" w:hanging="720"/>
              <w:rPr>
                <w:rFonts w:eastAsia="Calibri"/>
                <w:szCs w:val="20"/>
              </w:rPr>
            </w:pPr>
            <w:r w:rsidRPr="00282040">
              <w:rPr>
                <w:szCs w:val="20"/>
              </w:rPr>
              <w:t>(d)</w:t>
            </w:r>
            <w:r w:rsidRPr="00282040">
              <w:rPr>
                <w:szCs w:val="20"/>
              </w:rPr>
              <w:tab/>
              <w:t xml:space="preserve">For any Load Resources controlled by under-frequency relay and </w:t>
            </w:r>
            <w:ins w:id="1231" w:author="ERCOT" w:date="2020-01-02T17:06:00Z">
              <w:r w:rsidR="00A227CE">
                <w:rPr>
                  <w:szCs w:val="20"/>
                </w:rPr>
                <w:t>awarded</w:t>
              </w:r>
            </w:ins>
            <w:del w:id="1232" w:author="ERCOT" w:date="2020-01-02T17:06:00Z">
              <w:r w:rsidRPr="00282040" w:rsidDel="00A227CE">
                <w:rPr>
                  <w:szCs w:val="20"/>
                </w:rPr>
                <w:delText>providing</w:delText>
              </w:r>
            </w:del>
            <w:r w:rsidRPr="00282040">
              <w:rPr>
                <w:szCs w:val="20"/>
              </w:rPr>
              <w:t xml:space="preserve"> ECRS, the initiation setting of the automatic under-frequency relay setting shall not be lower than 59.70 Hz.  To provide ECRS, Load Resources are not required to be controlled by under-frequency relays.</w:t>
            </w:r>
          </w:p>
        </w:tc>
      </w:tr>
      <w:bookmarkEnd w:id="1211"/>
      <w:bookmarkEnd w:id="1212"/>
      <w:bookmarkEnd w:id="1213"/>
      <w:bookmarkEnd w:id="1214"/>
      <w:bookmarkEnd w:id="1215"/>
      <w:bookmarkEnd w:id="1216"/>
      <w:bookmarkEnd w:id="1217"/>
      <w:bookmarkEnd w:id="1218"/>
      <w:bookmarkEnd w:id="1219"/>
      <w:bookmarkEnd w:id="1220"/>
      <w:bookmarkEnd w:id="1221"/>
      <w:bookmarkEnd w:id="1222"/>
    </w:tbl>
    <w:p w14:paraId="738710A9" w14:textId="4D21E6BE" w:rsidR="0066370F" w:rsidRPr="00282040" w:rsidRDefault="0066370F" w:rsidP="0000125C">
      <w:pPr>
        <w:keepNext/>
        <w:tabs>
          <w:tab w:val="left" w:pos="900"/>
        </w:tabs>
        <w:spacing w:before="480" w:after="240"/>
        <w:outlineLvl w:val="1"/>
        <w:rPr>
          <w:szCs w:val="20"/>
        </w:rPr>
      </w:pPr>
    </w:p>
    <w:sectPr w:rsidR="0066370F" w:rsidRPr="00282040">
      <w:headerReference w:type="default" r:id="rId74"/>
      <w:footerReference w:type="even" r:id="rId75"/>
      <w:footerReference w:type="default" r:id="rId76"/>
      <w:footerReference w:type="first" r:id="rId7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ERCOT Market Rules" w:date="2020-11-11T16:09:00Z" w:initials="CP">
    <w:p w14:paraId="1FA66CC0" w14:textId="3330EC35" w:rsidR="00566E2A" w:rsidRDefault="00566E2A">
      <w:pPr>
        <w:pStyle w:val="CommentText"/>
      </w:pPr>
      <w:r>
        <w:rPr>
          <w:rStyle w:val="CommentReference"/>
        </w:rPr>
        <w:annotationRef/>
      </w:r>
      <w:r>
        <w:t>Please note NPRR1048 also proposes revisions to this section.</w:t>
      </w:r>
    </w:p>
  </w:comment>
  <w:comment w:id="13" w:author="ERCOT" w:date="2019-12-12T13:14:00Z" w:initials="SP">
    <w:p w14:paraId="4106B62C" w14:textId="12A758CD" w:rsidR="00F97E1D" w:rsidRDefault="00F97E1D">
      <w:pPr>
        <w:pStyle w:val="CommentText"/>
      </w:pPr>
      <w:r>
        <w:rPr>
          <w:rStyle w:val="CommentReference"/>
        </w:rPr>
        <w:annotationRef/>
      </w:r>
      <w:r>
        <w:t>KP 1.4(3,4), KP 6</w:t>
      </w:r>
    </w:p>
  </w:comment>
  <w:comment w:id="94" w:author="ERCOT" w:date="2020-03-20T11:15:00Z" w:initials="CP">
    <w:p w14:paraId="40AE1DDF" w14:textId="4F771E46" w:rsidR="00F97E1D" w:rsidRDefault="00F97E1D">
      <w:pPr>
        <w:pStyle w:val="CommentText"/>
      </w:pPr>
      <w:r>
        <w:rPr>
          <w:rStyle w:val="CommentReference"/>
        </w:rPr>
        <w:annotationRef/>
      </w:r>
      <w:r>
        <w:t>KP 1.4(3,4), KP 6</w:t>
      </w:r>
    </w:p>
  </w:comment>
  <w:comment w:id="174" w:author="ERCOT Market Rules" w:date="2020-03-25T14:43:00Z" w:initials="CP">
    <w:p w14:paraId="35059FB9" w14:textId="26145A5E" w:rsidR="00F97E1D" w:rsidRDefault="00F97E1D">
      <w:pPr>
        <w:pStyle w:val="CommentText"/>
      </w:pPr>
      <w:r>
        <w:rPr>
          <w:rStyle w:val="CommentReference"/>
        </w:rPr>
        <w:annotationRef/>
      </w:r>
      <w:r>
        <w:rPr>
          <w:rStyle w:val="CommentReference"/>
        </w:rPr>
        <w:annotationRef/>
      </w:r>
      <w:r>
        <w:rPr>
          <w:rStyle w:val="CommentReference"/>
        </w:rPr>
        <w:annotationRef/>
      </w:r>
      <w:r>
        <w:t>Please note NPRRs 1014 and 1039 also propose revisions to this section.</w:t>
      </w:r>
    </w:p>
  </w:comment>
  <w:comment w:id="175" w:author="ERCOT" w:date="2019-11-04T15:40:00Z" w:initials="SP">
    <w:p w14:paraId="3987949F" w14:textId="4A6728D2" w:rsidR="00F97E1D" w:rsidRDefault="00F97E1D">
      <w:pPr>
        <w:pStyle w:val="CommentText"/>
      </w:pPr>
      <w:r>
        <w:rPr>
          <w:rStyle w:val="CommentReference"/>
        </w:rPr>
        <w:annotationRef/>
      </w:r>
      <w:r w:rsidRPr="006E0071">
        <w:t>KP 1.4(1,2,3), KP 4, KP 5(7), KP 6</w:t>
      </w:r>
    </w:p>
  </w:comment>
  <w:comment w:id="411" w:author="ERCOT Market Rules" w:date="2020-03-25T14:42:00Z" w:initials="CP">
    <w:p w14:paraId="3914DB70" w14:textId="7D5440F0" w:rsidR="00F97E1D" w:rsidRDefault="00F97E1D">
      <w:pPr>
        <w:pStyle w:val="CommentText"/>
      </w:pPr>
      <w:r>
        <w:rPr>
          <w:rStyle w:val="CommentReference"/>
        </w:rPr>
        <w:annotationRef/>
      </w:r>
      <w:r>
        <w:rPr>
          <w:rStyle w:val="CommentReference"/>
        </w:rPr>
        <w:annotationRef/>
      </w:r>
      <w:r>
        <w:t>Please note NPRR996 also proposes revisions to this section.</w:t>
      </w:r>
    </w:p>
  </w:comment>
  <w:comment w:id="412" w:author="ERCOT" w:date="2020-02-04T08:32:00Z" w:initials="CP">
    <w:p w14:paraId="6936FEA6" w14:textId="105CB5A8" w:rsidR="00F97E1D" w:rsidRDefault="00F97E1D">
      <w:pPr>
        <w:pStyle w:val="CommentText"/>
      </w:pPr>
      <w:r>
        <w:rPr>
          <w:rStyle w:val="CommentReference"/>
        </w:rPr>
        <w:annotationRef/>
      </w:r>
      <w:r>
        <w:t>KP 1.1(1)</w:t>
      </w:r>
    </w:p>
  </w:comment>
  <w:comment w:id="453" w:author="ERCOT" w:date="2020-02-04T08:33:00Z" w:initials="CP">
    <w:p w14:paraId="7F72748C" w14:textId="5A6052CF" w:rsidR="00F97E1D" w:rsidRDefault="00F97E1D">
      <w:pPr>
        <w:pStyle w:val="CommentText"/>
      </w:pPr>
      <w:r>
        <w:rPr>
          <w:rStyle w:val="CommentReference"/>
        </w:rPr>
        <w:annotationRef/>
      </w:r>
      <w:r>
        <w:t>KP 1.1(1)</w:t>
      </w:r>
    </w:p>
  </w:comment>
  <w:comment w:id="493" w:author="ERCOT" w:date="2020-02-04T08:33:00Z" w:initials="CP">
    <w:p w14:paraId="1639DB42" w14:textId="3D3FD66F" w:rsidR="00F97E1D" w:rsidRDefault="00F97E1D">
      <w:pPr>
        <w:pStyle w:val="CommentText"/>
      </w:pPr>
      <w:r>
        <w:rPr>
          <w:rStyle w:val="CommentReference"/>
        </w:rPr>
        <w:annotationRef/>
      </w:r>
      <w:r>
        <w:t>KP 1.1(1)</w:t>
      </w:r>
    </w:p>
  </w:comment>
  <w:comment w:id="494" w:author="ERCOT Market Rules" w:date="2020-03-25T14:43:00Z" w:initials="CP">
    <w:p w14:paraId="5629FBF6" w14:textId="3E55A7A6" w:rsidR="00F97E1D" w:rsidRDefault="00F97E1D">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534" w:author="ERCOT" w:date="2020-02-04T08:34:00Z" w:initials="CP">
    <w:p w14:paraId="26D1230F" w14:textId="37DB0898" w:rsidR="00F97E1D" w:rsidRDefault="00F97E1D">
      <w:pPr>
        <w:pStyle w:val="CommentText"/>
      </w:pPr>
      <w:r>
        <w:rPr>
          <w:rStyle w:val="CommentReference"/>
        </w:rPr>
        <w:annotationRef/>
      </w:r>
      <w:r>
        <w:t>KP 1.1(1)</w:t>
      </w:r>
    </w:p>
  </w:comment>
  <w:comment w:id="535" w:author="ERCOT Market Rules" w:date="2020-03-25T14:43:00Z" w:initials="CP">
    <w:p w14:paraId="770D54E2" w14:textId="6E470131" w:rsidR="00F97E1D" w:rsidRDefault="00F97E1D">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576" w:author="ERCOT" w:date="2020-02-04T08:34:00Z" w:initials="CP">
    <w:p w14:paraId="74320960" w14:textId="4732885B" w:rsidR="00F97E1D" w:rsidRDefault="00F97E1D">
      <w:pPr>
        <w:pStyle w:val="CommentText"/>
      </w:pPr>
      <w:r>
        <w:rPr>
          <w:rStyle w:val="CommentReference"/>
        </w:rPr>
        <w:annotationRef/>
      </w:r>
      <w:r>
        <w:t>KP 1.1(1)</w:t>
      </w:r>
    </w:p>
  </w:comment>
  <w:comment w:id="619" w:author="ERCOT" w:date="2020-03-17T10:50:00Z" w:initials="CP">
    <w:p w14:paraId="55F31B6D" w14:textId="1011744E" w:rsidR="00F97E1D" w:rsidRDefault="00F97E1D">
      <w:pPr>
        <w:pStyle w:val="CommentText"/>
      </w:pPr>
      <w:r>
        <w:rPr>
          <w:rStyle w:val="CommentReference"/>
        </w:rPr>
        <w:annotationRef/>
      </w:r>
      <w:r>
        <w:t>KP 1.1(1)</w:t>
      </w:r>
    </w:p>
  </w:comment>
  <w:comment w:id="649" w:author="ERCOT" w:date="2020-02-04T08:34:00Z" w:initials="CP">
    <w:p w14:paraId="00ED8585" w14:textId="643A1EAE" w:rsidR="00F97E1D" w:rsidRDefault="00F97E1D">
      <w:pPr>
        <w:pStyle w:val="CommentText"/>
      </w:pPr>
      <w:r>
        <w:rPr>
          <w:rStyle w:val="CommentReference"/>
        </w:rPr>
        <w:annotationRef/>
      </w:r>
      <w:r>
        <w:t>KP 1.1(1)</w:t>
      </w:r>
    </w:p>
  </w:comment>
  <w:comment w:id="689" w:author="ERCOT" w:date="2020-02-04T08:38:00Z" w:initials="CP">
    <w:p w14:paraId="2C0FFF91" w14:textId="41967947" w:rsidR="00F97E1D" w:rsidRDefault="00F97E1D">
      <w:pPr>
        <w:pStyle w:val="CommentText"/>
      </w:pPr>
      <w:r>
        <w:rPr>
          <w:rStyle w:val="CommentReference"/>
        </w:rPr>
        <w:annotationRef/>
      </w:r>
      <w:r>
        <w:t>KP 7(2)</w:t>
      </w:r>
    </w:p>
  </w:comment>
  <w:comment w:id="716" w:author="ERCOT" w:date="2020-02-19T15:13:00Z" w:initials="SP">
    <w:p w14:paraId="531A1F31" w14:textId="7C6AC502" w:rsidR="00F97E1D" w:rsidRDefault="00F97E1D">
      <w:pPr>
        <w:pStyle w:val="CommentText"/>
      </w:pPr>
      <w:r>
        <w:rPr>
          <w:rStyle w:val="CommentReference"/>
        </w:rPr>
        <w:annotationRef/>
      </w:r>
      <w:r>
        <w:t>KP 1.3(12)</w:t>
      </w:r>
    </w:p>
  </w:comment>
  <w:comment w:id="728" w:author="ERCOT" w:date="2019-11-01T14:36:00Z" w:initials="SP">
    <w:p w14:paraId="41A8EFF7" w14:textId="463E41DA" w:rsidR="00F97E1D" w:rsidRDefault="00F97E1D">
      <w:pPr>
        <w:pStyle w:val="CommentText"/>
      </w:pPr>
      <w:r>
        <w:rPr>
          <w:rStyle w:val="CommentReference"/>
        </w:rPr>
        <w:annotationRef/>
      </w:r>
      <w:r w:rsidRPr="002F769C">
        <w:t>KP 1.3(1), KP 1.4(2,3), KP 3(3,4,5,15), KP 4</w:t>
      </w:r>
    </w:p>
    <w:p w14:paraId="090AB06C" w14:textId="77777777" w:rsidR="00F97E1D" w:rsidRDefault="00F97E1D">
      <w:pPr>
        <w:pStyle w:val="CommentText"/>
      </w:pPr>
      <w:r>
        <w:t xml:space="preserve"> </w:t>
      </w:r>
    </w:p>
  </w:comment>
  <w:comment w:id="773" w:author="ERCOT" w:date="2019-11-01T14:51:00Z" w:initials="SP">
    <w:p w14:paraId="0DF625BB" w14:textId="73CCB2D8" w:rsidR="00F97E1D" w:rsidRDefault="00F97E1D">
      <w:pPr>
        <w:pStyle w:val="CommentText"/>
      </w:pPr>
      <w:r w:rsidRPr="008B6FCA">
        <w:t>KP</w:t>
      </w:r>
      <w:r>
        <w:t xml:space="preserve"> </w:t>
      </w:r>
      <w:r w:rsidRPr="008B6FCA">
        <w:t>1.4 (</w:t>
      </w:r>
      <w:r>
        <w:t>1,</w:t>
      </w:r>
      <w:r w:rsidRPr="008B6FCA">
        <w:t>2), KP 1.5(9), KP 7(2)</w:t>
      </w:r>
    </w:p>
  </w:comment>
  <w:comment w:id="824" w:author="ERCOT" w:date="2020-03-20T11:16:00Z" w:initials="CP">
    <w:p w14:paraId="1B545B8B" w14:textId="1330707C" w:rsidR="00F97E1D" w:rsidRDefault="00F97E1D">
      <w:pPr>
        <w:pStyle w:val="CommentText"/>
      </w:pPr>
      <w:r>
        <w:rPr>
          <w:rStyle w:val="CommentReference"/>
        </w:rPr>
        <w:annotationRef/>
      </w:r>
      <w:r w:rsidRPr="008B6FCA">
        <w:t>KP 1.5(15)</w:t>
      </w:r>
    </w:p>
  </w:comment>
  <w:comment w:id="826" w:author="ERCOT" w:date="2019-11-01T14:46:00Z" w:initials="SP">
    <w:p w14:paraId="37121E1F" w14:textId="0B15C515" w:rsidR="00F97E1D" w:rsidRDefault="00F97E1D">
      <w:pPr>
        <w:pStyle w:val="CommentText"/>
      </w:pPr>
      <w:r>
        <w:rPr>
          <w:rStyle w:val="CommentReference"/>
        </w:rPr>
        <w:annotationRef/>
      </w:r>
      <w:r w:rsidRPr="008B6FCA">
        <w:t>KP 1.4(2), KP 3(3,4,5,15)</w:t>
      </w:r>
    </w:p>
  </w:comment>
  <w:comment w:id="843" w:author="ERCOT Market Rules" w:date="2020-03-25T14:44:00Z" w:initials="CP">
    <w:p w14:paraId="2C29A4FB" w14:textId="6DD84964" w:rsidR="00F97E1D" w:rsidRDefault="00F97E1D">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NPRRs 1014 and 1026 also propose revisions to this section.</w:t>
      </w:r>
    </w:p>
  </w:comment>
  <w:comment w:id="844" w:author="ERCOT" w:date="2019-11-01T15:23:00Z" w:initials="SP">
    <w:p w14:paraId="4D1A6506" w14:textId="4360E916" w:rsidR="00F97E1D" w:rsidRDefault="00F97E1D">
      <w:pPr>
        <w:pStyle w:val="CommentText"/>
      </w:pPr>
      <w:r w:rsidRPr="006B26FF">
        <w:t>KP 1.3(6,7), KP 1.4(3,4), KP 3(3,4,5,15), KP 4</w:t>
      </w:r>
    </w:p>
  </w:comment>
  <w:comment w:id="1028" w:author="ERCOT" w:date="2019-11-15T08:59:00Z" w:initials="SP">
    <w:p w14:paraId="6B380462" w14:textId="37AE6F64" w:rsidR="00F97E1D" w:rsidRDefault="00F97E1D">
      <w:pPr>
        <w:pStyle w:val="CommentText"/>
      </w:pPr>
      <w:r>
        <w:rPr>
          <w:rStyle w:val="CommentReference"/>
        </w:rPr>
        <w:annotationRef/>
      </w:r>
      <w:r>
        <w:t>KP 7(2)</w:t>
      </w:r>
    </w:p>
    <w:p w14:paraId="5F0D04A2" w14:textId="77777777" w:rsidR="00F97E1D" w:rsidRDefault="00F97E1D">
      <w:pPr>
        <w:pStyle w:val="CommentText"/>
      </w:pPr>
    </w:p>
  </w:comment>
  <w:comment w:id="1055" w:author="ERCOT Market Rules" w:date="2020-03-25T14:42:00Z" w:initials="CP">
    <w:p w14:paraId="3446827B" w14:textId="30A6CA50" w:rsidR="00F97E1D" w:rsidRDefault="00F97E1D">
      <w:pPr>
        <w:pStyle w:val="CommentText"/>
      </w:pPr>
      <w:r>
        <w:rPr>
          <w:rStyle w:val="CommentReference"/>
        </w:rPr>
        <w:annotationRef/>
      </w:r>
      <w:r>
        <w:t>Please note NPRR933 also proposes revisions to this section.</w:t>
      </w:r>
    </w:p>
  </w:comment>
  <w:comment w:id="1056" w:author="ERCOT" w:date="2020-01-23T16:10:00Z" w:initials="SP">
    <w:p w14:paraId="4E035A30" w14:textId="72AFA1A2" w:rsidR="00F97E1D" w:rsidRDefault="00F97E1D">
      <w:pPr>
        <w:pStyle w:val="CommentText"/>
      </w:pPr>
      <w:r>
        <w:rPr>
          <w:rStyle w:val="CommentReference"/>
        </w:rPr>
        <w:annotationRef/>
      </w:r>
      <w:r w:rsidRPr="00D80D3F">
        <w:t>KP 1.5(1)</w:t>
      </w:r>
    </w:p>
  </w:comment>
  <w:comment w:id="1071" w:author="ERCOT" w:date="2019-12-09T09:54:00Z" w:initials="SP">
    <w:p w14:paraId="34DD8CF9" w14:textId="77777777" w:rsidR="00F97E1D" w:rsidRDefault="00F97E1D">
      <w:pPr>
        <w:pStyle w:val="CommentText"/>
      </w:pPr>
      <w:r>
        <w:rPr>
          <w:rStyle w:val="CommentReference"/>
        </w:rPr>
        <w:annotationRef/>
      </w:r>
      <w:r>
        <w:t>KP7 (2)</w:t>
      </w:r>
    </w:p>
  </w:comment>
  <w:comment w:id="1093" w:author="ERCOT" w:date="2019-12-11T13:50:00Z" w:initials="SP">
    <w:p w14:paraId="7224C293" w14:textId="76BAEC55" w:rsidR="00F97E1D" w:rsidRDefault="00F97E1D">
      <w:pPr>
        <w:pStyle w:val="CommentText"/>
      </w:pPr>
      <w:r>
        <w:rPr>
          <w:rStyle w:val="CommentReference"/>
        </w:rPr>
        <w:annotationRef/>
      </w:r>
      <w:r w:rsidRPr="003473EB">
        <w:t>KP 1.5(16), KP 4</w:t>
      </w:r>
    </w:p>
  </w:comment>
  <w:comment w:id="1166" w:author="ERCOT" w:date="2019-12-11T13:53:00Z" w:initials="SP">
    <w:p w14:paraId="29E6EA17" w14:textId="12875157" w:rsidR="00F97E1D" w:rsidRDefault="00F97E1D">
      <w:pPr>
        <w:pStyle w:val="CommentText"/>
      </w:pPr>
      <w:r>
        <w:rPr>
          <w:rStyle w:val="CommentReference"/>
        </w:rPr>
        <w:annotationRef/>
      </w:r>
      <w:r>
        <w:t>KP 1.5(16)</w:t>
      </w:r>
    </w:p>
  </w:comment>
  <w:comment w:id="1189" w:author="ERCOT" w:date="2019-11-01T15:09:00Z" w:initials="SP">
    <w:p w14:paraId="1AAF4F52" w14:textId="576922E0" w:rsidR="00F97E1D" w:rsidRDefault="00F97E1D">
      <w:pPr>
        <w:pStyle w:val="CommentText"/>
      </w:pPr>
      <w:r>
        <w:rPr>
          <w:rStyle w:val="CommentReference"/>
        </w:rPr>
        <w:annotationRef/>
      </w:r>
      <w:r w:rsidRPr="00273467">
        <w:t>KP 1.3(8), KP 1.4(4), KP 1.5(9), KP 7(2)</w:t>
      </w:r>
    </w:p>
    <w:p w14:paraId="5282C3E5" w14:textId="77777777" w:rsidR="00F97E1D" w:rsidRDefault="00F97E1D">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A66CC0" w15:done="0"/>
  <w15:commentEx w15:paraId="4106B62C" w15:done="0"/>
  <w15:commentEx w15:paraId="40AE1DDF" w15:done="0"/>
  <w15:commentEx w15:paraId="35059FB9" w15:done="0"/>
  <w15:commentEx w15:paraId="3987949F" w15:done="0"/>
  <w15:commentEx w15:paraId="3914DB70" w15:done="0"/>
  <w15:commentEx w15:paraId="6936FEA6" w15:done="0"/>
  <w15:commentEx w15:paraId="7F72748C" w15:done="0"/>
  <w15:commentEx w15:paraId="1639DB42" w15:done="0"/>
  <w15:commentEx w15:paraId="5629FBF6" w15:done="0"/>
  <w15:commentEx w15:paraId="26D1230F" w15:done="0"/>
  <w15:commentEx w15:paraId="770D54E2" w15:done="0"/>
  <w15:commentEx w15:paraId="74320960" w15:done="0"/>
  <w15:commentEx w15:paraId="55F31B6D" w15:done="0"/>
  <w15:commentEx w15:paraId="00ED8585" w15:done="0"/>
  <w15:commentEx w15:paraId="2C0FFF91" w15:done="0"/>
  <w15:commentEx w15:paraId="531A1F31" w15:done="0"/>
  <w15:commentEx w15:paraId="090AB06C" w15:done="0"/>
  <w15:commentEx w15:paraId="0DF625BB" w15:done="0"/>
  <w15:commentEx w15:paraId="1B545B8B" w15:done="0"/>
  <w15:commentEx w15:paraId="37121E1F" w15:done="0"/>
  <w15:commentEx w15:paraId="2C29A4FB" w15:done="0"/>
  <w15:commentEx w15:paraId="4D1A6506" w15:done="0"/>
  <w15:commentEx w15:paraId="5F0D04A2" w15:done="0"/>
  <w15:commentEx w15:paraId="3446827B" w15:done="0"/>
  <w15:commentEx w15:paraId="4E035A30" w15:done="0"/>
  <w15:commentEx w15:paraId="34DD8CF9" w15:done="0"/>
  <w15:commentEx w15:paraId="7224C293" w15:done="0"/>
  <w15:commentEx w15:paraId="29E6EA17" w15:done="0"/>
  <w15:commentEx w15:paraId="5282C3E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06B62C" w16cid:durableId="22DE3463"/>
  <w16cid:commentId w16cid:paraId="40AE1DDF" w16cid:durableId="22DE3464"/>
  <w16cid:commentId w16cid:paraId="35059FB9" w16cid:durableId="22DE3465"/>
  <w16cid:commentId w16cid:paraId="3987949F" w16cid:durableId="22DE3466"/>
  <w16cid:commentId w16cid:paraId="3914DB70" w16cid:durableId="22DE3467"/>
  <w16cid:commentId w16cid:paraId="6936FEA6" w16cid:durableId="22DE3468"/>
  <w16cid:commentId w16cid:paraId="7F72748C" w16cid:durableId="22DE3469"/>
  <w16cid:commentId w16cid:paraId="1639DB42" w16cid:durableId="22DE346A"/>
  <w16cid:commentId w16cid:paraId="5629FBF6" w16cid:durableId="22DE346B"/>
  <w16cid:commentId w16cid:paraId="26D1230F" w16cid:durableId="22DE346C"/>
  <w16cid:commentId w16cid:paraId="770D54E2" w16cid:durableId="22DE346D"/>
  <w16cid:commentId w16cid:paraId="74320960" w16cid:durableId="22DE346E"/>
  <w16cid:commentId w16cid:paraId="55F31B6D" w16cid:durableId="22DE346F"/>
  <w16cid:commentId w16cid:paraId="00ED8585" w16cid:durableId="22DE3470"/>
  <w16cid:commentId w16cid:paraId="06B15CF3" w16cid:durableId="22DE3471"/>
  <w16cid:commentId w16cid:paraId="2C0FFF91" w16cid:durableId="22DE3472"/>
  <w16cid:commentId w16cid:paraId="77BF13CB" w16cid:durableId="22DE3473"/>
  <w16cid:commentId w16cid:paraId="531A1F31" w16cid:durableId="22DE3474"/>
  <w16cid:commentId w16cid:paraId="090AB06C" w16cid:durableId="22DE3475"/>
  <w16cid:commentId w16cid:paraId="0DF625BB" w16cid:durableId="22DE3476"/>
  <w16cid:commentId w16cid:paraId="1B545B8B" w16cid:durableId="22DE3477"/>
  <w16cid:commentId w16cid:paraId="37121E1F" w16cid:durableId="22DE3478"/>
  <w16cid:commentId w16cid:paraId="2C29A4FB" w16cid:durableId="22DE3479"/>
  <w16cid:commentId w16cid:paraId="4D1A6506" w16cid:durableId="22DE347A"/>
  <w16cid:commentId w16cid:paraId="3F001002" w16cid:durableId="22DE347B"/>
  <w16cid:commentId w16cid:paraId="5F0D04A2" w16cid:durableId="22DE347C"/>
  <w16cid:commentId w16cid:paraId="3446827B" w16cid:durableId="22DE347D"/>
  <w16cid:commentId w16cid:paraId="4E035A30" w16cid:durableId="22DE347E"/>
  <w16cid:commentId w16cid:paraId="70F7950C" w16cid:durableId="22DE347F"/>
  <w16cid:commentId w16cid:paraId="34DD8CF9" w16cid:durableId="22DE3480"/>
  <w16cid:commentId w16cid:paraId="7224C293" w16cid:durableId="22DE3481"/>
  <w16cid:commentId w16cid:paraId="29E6EA17" w16cid:durableId="22DE3482"/>
  <w16cid:commentId w16cid:paraId="5282C3E5" w16cid:durableId="22DE34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E9D6B" w14:textId="77777777" w:rsidR="00F97E1D" w:rsidRDefault="00F97E1D">
      <w:r>
        <w:separator/>
      </w:r>
    </w:p>
  </w:endnote>
  <w:endnote w:type="continuationSeparator" w:id="0">
    <w:p w14:paraId="7CDAF51F" w14:textId="77777777" w:rsidR="00F97E1D" w:rsidRDefault="00F97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827CE" w14:textId="77777777" w:rsidR="00F97E1D" w:rsidRPr="00412DCA" w:rsidRDefault="00F97E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7B712" w14:textId="6AAB4A4E" w:rsidR="00F97E1D" w:rsidRDefault="00F97E1D">
    <w:pPr>
      <w:pStyle w:val="Footer"/>
      <w:tabs>
        <w:tab w:val="clear" w:pos="4320"/>
        <w:tab w:val="clear" w:pos="8640"/>
        <w:tab w:val="right" w:pos="9360"/>
      </w:tabs>
      <w:rPr>
        <w:rFonts w:ascii="Arial" w:hAnsi="Arial" w:cs="Arial"/>
        <w:sz w:val="18"/>
      </w:rPr>
    </w:pPr>
    <w:r>
      <w:rPr>
        <w:rFonts w:ascii="Arial" w:hAnsi="Arial" w:cs="Arial"/>
        <w:sz w:val="18"/>
      </w:rPr>
      <w:t>1007NPRR-0</w:t>
    </w:r>
    <w:r w:rsidR="00F9569E">
      <w:rPr>
        <w:rFonts w:ascii="Arial" w:hAnsi="Arial" w:cs="Arial"/>
        <w:sz w:val="18"/>
      </w:rPr>
      <w:t>9</w:t>
    </w:r>
    <w:r>
      <w:rPr>
        <w:rFonts w:ascii="Arial" w:hAnsi="Arial" w:cs="Arial"/>
        <w:sz w:val="18"/>
      </w:rPr>
      <w:t xml:space="preserve"> </w:t>
    </w:r>
    <w:r w:rsidR="00F9569E">
      <w:rPr>
        <w:rFonts w:ascii="Arial" w:hAnsi="Arial" w:cs="Arial"/>
        <w:sz w:val="18"/>
      </w:rPr>
      <w:t>PRS Report 1111</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36B22">
      <w:rPr>
        <w:rFonts w:ascii="Arial" w:hAnsi="Arial" w:cs="Arial"/>
        <w:noProof/>
        <w:sz w:val="18"/>
      </w:rPr>
      <w:t>49</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36B22">
      <w:rPr>
        <w:rFonts w:ascii="Arial" w:hAnsi="Arial" w:cs="Arial"/>
        <w:noProof/>
        <w:sz w:val="18"/>
      </w:rPr>
      <w:t>67</w:t>
    </w:r>
    <w:r w:rsidRPr="00412DCA">
      <w:rPr>
        <w:rFonts w:ascii="Arial" w:hAnsi="Arial" w:cs="Arial"/>
        <w:sz w:val="18"/>
      </w:rPr>
      <w:fldChar w:fldCharType="end"/>
    </w:r>
  </w:p>
  <w:p w14:paraId="6CB71204" w14:textId="77777777" w:rsidR="00F97E1D" w:rsidRPr="00412DCA" w:rsidRDefault="00F97E1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9B182" w14:textId="77777777" w:rsidR="00F97E1D" w:rsidRPr="00412DCA" w:rsidRDefault="00F97E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2DC9E" w14:textId="77777777" w:rsidR="00F97E1D" w:rsidRDefault="00F97E1D">
      <w:r>
        <w:separator/>
      </w:r>
    </w:p>
  </w:footnote>
  <w:footnote w:type="continuationSeparator" w:id="0">
    <w:p w14:paraId="3D5643AC" w14:textId="77777777" w:rsidR="00F97E1D" w:rsidRDefault="00F97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FA78A" w14:textId="70F69BEB" w:rsidR="00F97E1D" w:rsidRDefault="00F9569E"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4276D3F"/>
    <w:multiLevelType w:val="hybridMultilevel"/>
    <w:tmpl w:val="050CD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5"/>
  </w:num>
  <w:num w:numId="4">
    <w:abstractNumId w:val="2"/>
  </w:num>
  <w:num w:numId="5">
    <w:abstractNumId w:val="4"/>
  </w:num>
  <w:num w:numId="6">
    <w:abstractNumId w:val="3"/>
  </w:num>
  <w:num w:numId="7">
    <w:abstractNumId w:val="1"/>
  </w:num>
  <w:num w:numId="8">
    <w:abstractNumId w:val="6"/>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70820">
    <w15:presenceInfo w15:providerId="None" w15:userId="ERCOT 070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25C"/>
    <w:rsid w:val="00002DB3"/>
    <w:rsid w:val="00006711"/>
    <w:rsid w:val="00006FEB"/>
    <w:rsid w:val="000242E0"/>
    <w:rsid w:val="00027B7A"/>
    <w:rsid w:val="00040AA4"/>
    <w:rsid w:val="000426F9"/>
    <w:rsid w:val="00057665"/>
    <w:rsid w:val="000607FE"/>
    <w:rsid w:val="00060A5A"/>
    <w:rsid w:val="00064B44"/>
    <w:rsid w:val="0006553F"/>
    <w:rsid w:val="00067FE2"/>
    <w:rsid w:val="0007682E"/>
    <w:rsid w:val="00076D8C"/>
    <w:rsid w:val="000829C1"/>
    <w:rsid w:val="00092103"/>
    <w:rsid w:val="000B7F1E"/>
    <w:rsid w:val="000C5BF5"/>
    <w:rsid w:val="000C7049"/>
    <w:rsid w:val="000D1AEB"/>
    <w:rsid w:val="000D3E64"/>
    <w:rsid w:val="000D7132"/>
    <w:rsid w:val="000E149C"/>
    <w:rsid w:val="000E75C8"/>
    <w:rsid w:val="000F13C5"/>
    <w:rsid w:val="000F16DF"/>
    <w:rsid w:val="00104765"/>
    <w:rsid w:val="00105A36"/>
    <w:rsid w:val="001118E8"/>
    <w:rsid w:val="001313B4"/>
    <w:rsid w:val="00134438"/>
    <w:rsid w:val="00135317"/>
    <w:rsid w:val="00141BEE"/>
    <w:rsid w:val="0014546D"/>
    <w:rsid w:val="001500D9"/>
    <w:rsid w:val="00150621"/>
    <w:rsid w:val="00156DB7"/>
    <w:rsid w:val="00157228"/>
    <w:rsid w:val="0016043B"/>
    <w:rsid w:val="00160C3C"/>
    <w:rsid w:val="0016771E"/>
    <w:rsid w:val="0017077A"/>
    <w:rsid w:val="001720E9"/>
    <w:rsid w:val="0017783C"/>
    <w:rsid w:val="00183841"/>
    <w:rsid w:val="00186882"/>
    <w:rsid w:val="0019314C"/>
    <w:rsid w:val="001947B8"/>
    <w:rsid w:val="001A03C2"/>
    <w:rsid w:val="001A6E62"/>
    <w:rsid w:val="001B05E7"/>
    <w:rsid w:val="001B2D08"/>
    <w:rsid w:val="001B56E4"/>
    <w:rsid w:val="001B7C2E"/>
    <w:rsid w:val="001D076D"/>
    <w:rsid w:val="001D6D04"/>
    <w:rsid w:val="001D79F4"/>
    <w:rsid w:val="001F1272"/>
    <w:rsid w:val="001F38F0"/>
    <w:rsid w:val="001F7260"/>
    <w:rsid w:val="002035EF"/>
    <w:rsid w:val="00204A30"/>
    <w:rsid w:val="00210FCF"/>
    <w:rsid w:val="00211244"/>
    <w:rsid w:val="00231BA8"/>
    <w:rsid w:val="00236AE6"/>
    <w:rsid w:val="00236B22"/>
    <w:rsid w:val="00237430"/>
    <w:rsid w:val="0025525F"/>
    <w:rsid w:val="00271A0B"/>
    <w:rsid w:val="00273467"/>
    <w:rsid w:val="00274A5D"/>
    <w:rsid w:val="00276A99"/>
    <w:rsid w:val="00277720"/>
    <w:rsid w:val="00282040"/>
    <w:rsid w:val="00286AD9"/>
    <w:rsid w:val="002966F3"/>
    <w:rsid w:val="00297807"/>
    <w:rsid w:val="002B69F3"/>
    <w:rsid w:val="002B763A"/>
    <w:rsid w:val="002C18A8"/>
    <w:rsid w:val="002C4646"/>
    <w:rsid w:val="002C4A07"/>
    <w:rsid w:val="002C60C4"/>
    <w:rsid w:val="002D382A"/>
    <w:rsid w:val="002F1EDD"/>
    <w:rsid w:val="002F769C"/>
    <w:rsid w:val="003013F2"/>
    <w:rsid w:val="0030232A"/>
    <w:rsid w:val="003055D7"/>
    <w:rsid w:val="0030694A"/>
    <w:rsid w:val="003069F4"/>
    <w:rsid w:val="00307392"/>
    <w:rsid w:val="00316F24"/>
    <w:rsid w:val="00317CE3"/>
    <w:rsid w:val="0033560E"/>
    <w:rsid w:val="00346A8F"/>
    <w:rsid w:val="003473EB"/>
    <w:rsid w:val="00350D83"/>
    <w:rsid w:val="0035342D"/>
    <w:rsid w:val="00360920"/>
    <w:rsid w:val="00366AE2"/>
    <w:rsid w:val="00381036"/>
    <w:rsid w:val="00384709"/>
    <w:rsid w:val="00386C35"/>
    <w:rsid w:val="003A3D77"/>
    <w:rsid w:val="003A46B8"/>
    <w:rsid w:val="003A7B36"/>
    <w:rsid w:val="003B1345"/>
    <w:rsid w:val="003B16F7"/>
    <w:rsid w:val="003B5AED"/>
    <w:rsid w:val="003C1862"/>
    <w:rsid w:val="003C61EC"/>
    <w:rsid w:val="003C6B7B"/>
    <w:rsid w:val="003C7B31"/>
    <w:rsid w:val="003D7C29"/>
    <w:rsid w:val="003E1ABF"/>
    <w:rsid w:val="003E6467"/>
    <w:rsid w:val="0040368F"/>
    <w:rsid w:val="004135BD"/>
    <w:rsid w:val="00427DE1"/>
    <w:rsid w:val="004302A4"/>
    <w:rsid w:val="00441D84"/>
    <w:rsid w:val="004463BA"/>
    <w:rsid w:val="00446D8C"/>
    <w:rsid w:val="00450C39"/>
    <w:rsid w:val="00451690"/>
    <w:rsid w:val="00453BBD"/>
    <w:rsid w:val="00455179"/>
    <w:rsid w:val="00456718"/>
    <w:rsid w:val="00456858"/>
    <w:rsid w:val="004600F7"/>
    <w:rsid w:val="004822D4"/>
    <w:rsid w:val="0048374C"/>
    <w:rsid w:val="0049290B"/>
    <w:rsid w:val="004A4451"/>
    <w:rsid w:val="004B0E68"/>
    <w:rsid w:val="004B29EE"/>
    <w:rsid w:val="004B6187"/>
    <w:rsid w:val="004C1573"/>
    <w:rsid w:val="004C3D6E"/>
    <w:rsid w:val="004C64A9"/>
    <w:rsid w:val="004D3958"/>
    <w:rsid w:val="004E3AC0"/>
    <w:rsid w:val="004E6EC6"/>
    <w:rsid w:val="004F0E14"/>
    <w:rsid w:val="005008DF"/>
    <w:rsid w:val="005010AA"/>
    <w:rsid w:val="00501AFE"/>
    <w:rsid w:val="005045D0"/>
    <w:rsid w:val="0051330F"/>
    <w:rsid w:val="0052158D"/>
    <w:rsid w:val="00522E54"/>
    <w:rsid w:val="005312F6"/>
    <w:rsid w:val="00534C6C"/>
    <w:rsid w:val="005360A5"/>
    <w:rsid w:val="00543C97"/>
    <w:rsid w:val="0055653B"/>
    <w:rsid w:val="00566467"/>
    <w:rsid w:val="00566E2A"/>
    <w:rsid w:val="005735F5"/>
    <w:rsid w:val="00575B64"/>
    <w:rsid w:val="005841C0"/>
    <w:rsid w:val="0059260F"/>
    <w:rsid w:val="00593E63"/>
    <w:rsid w:val="00594BC9"/>
    <w:rsid w:val="005C3DC5"/>
    <w:rsid w:val="005E051C"/>
    <w:rsid w:val="005E5074"/>
    <w:rsid w:val="005F18EB"/>
    <w:rsid w:val="005F6781"/>
    <w:rsid w:val="005F6844"/>
    <w:rsid w:val="00612E07"/>
    <w:rsid w:val="00612E4F"/>
    <w:rsid w:val="00613716"/>
    <w:rsid w:val="00614FC2"/>
    <w:rsid w:val="00615D5E"/>
    <w:rsid w:val="00616B0B"/>
    <w:rsid w:val="00622E99"/>
    <w:rsid w:val="00623A62"/>
    <w:rsid w:val="00625493"/>
    <w:rsid w:val="00625E5D"/>
    <w:rsid w:val="006269EF"/>
    <w:rsid w:val="006304F4"/>
    <w:rsid w:val="00632F0B"/>
    <w:rsid w:val="006552D7"/>
    <w:rsid w:val="00656E27"/>
    <w:rsid w:val="0066370F"/>
    <w:rsid w:val="006718BE"/>
    <w:rsid w:val="00683778"/>
    <w:rsid w:val="00695F62"/>
    <w:rsid w:val="006A0784"/>
    <w:rsid w:val="006A697B"/>
    <w:rsid w:val="006B26FF"/>
    <w:rsid w:val="006B4DDE"/>
    <w:rsid w:val="006B73F9"/>
    <w:rsid w:val="006C36CE"/>
    <w:rsid w:val="006C6430"/>
    <w:rsid w:val="006D04B9"/>
    <w:rsid w:val="006E0071"/>
    <w:rsid w:val="006E4597"/>
    <w:rsid w:val="006F3142"/>
    <w:rsid w:val="006F48AD"/>
    <w:rsid w:val="006F7A9B"/>
    <w:rsid w:val="007023ED"/>
    <w:rsid w:val="007112C3"/>
    <w:rsid w:val="00716F80"/>
    <w:rsid w:val="00724D46"/>
    <w:rsid w:val="0072548D"/>
    <w:rsid w:val="007309E8"/>
    <w:rsid w:val="00734951"/>
    <w:rsid w:val="007414FC"/>
    <w:rsid w:val="007422E0"/>
    <w:rsid w:val="007424AD"/>
    <w:rsid w:val="00743968"/>
    <w:rsid w:val="00751B7A"/>
    <w:rsid w:val="00752742"/>
    <w:rsid w:val="00762244"/>
    <w:rsid w:val="00767DC7"/>
    <w:rsid w:val="007803D1"/>
    <w:rsid w:val="00785415"/>
    <w:rsid w:val="00787E73"/>
    <w:rsid w:val="00791CB9"/>
    <w:rsid w:val="00793130"/>
    <w:rsid w:val="007A1BE1"/>
    <w:rsid w:val="007A404C"/>
    <w:rsid w:val="007A5A2A"/>
    <w:rsid w:val="007B0AFD"/>
    <w:rsid w:val="007B2920"/>
    <w:rsid w:val="007B3233"/>
    <w:rsid w:val="007B5A42"/>
    <w:rsid w:val="007C1505"/>
    <w:rsid w:val="007C199B"/>
    <w:rsid w:val="007C1D58"/>
    <w:rsid w:val="007C2304"/>
    <w:rsid w:val="007C5467"/>
    <w:rsid w:val="007D3073"/>
    <w:rsid w:val="007D64B9"/>
    <w:rsid w:val="007D70B1"/>
    <w:rsid w:val="007D72D4"/>
    <w:rsid w:val="007E0452"/>
    <w:rsid w:val="007F09D0"/>
    <w:rsid w:val="007F24CB"/>
    <w:rsid w:val="007F729E"/>
    <w:rsid w:val="008070C0"/>
    <w:rsid w:val="00811C12"/>
    <w:rsid w:val="00820B55"/>
    <w:rsid w:val="0082600D"/>
    <w:rsid w:val="00827AAE"/>
    <w:rsid w:val="00834924"/>
    <w:rsid w:val="008350EB"/>
    <w:rsid w:val="00845778"/>
    <w:rsid w:val="00845ED6"/>
    <w:rsid w:val="00850951"/>
    <w:rsid w:val="00857801"/>
    <w:rsid w:val="00885F9A"/>
    <w:rsid w:val="00887E28"/>
    <w:rsid w:val="008923AF"/>
    <w:rsid w:val="00893BE6"/>
    <w:rsid w:val="00893D1D"/>
    <w:rsid w:val="008A5847"/>
    <w:rsid w:val="008A6502"/>
    <w:rsid w:val="008B2F8E"/>
    <w:rsid w:val="008B5947"/>
    <w:rsid w:val="008B6FCA"/>
    <w:rsid w:val="008D168F"/>
    <w:rsid w:val="008D5C3A"/>
    <w:rsid w:val="008E6DA2"/>
    <w:rsid w:val="008E7A4A"/>
    <w:rsid w:val="008F5C72"/>
    <w:rsid w:val="00904AAD"/>
    <w:rsid w:val="00907B1E"/>
    <w:rsid w:val="00911D64"/>
    <w:rsid w:val="00924191"/>
    <w:rsid w:val="009241C4"/>
    <w:rsid w:val="009243B1"/>
    <w:rsid w:val="00934031"/>
    <w:rsid w:val="00934C7E"/>
    <w:rsid w:val="00943AFD"/>
    <w:rsid w:val="00945CB2"/>
    <w:rsid w:val="00946493"/>
    <w:rsid w:val="009610A9"/>
    <w:rsid w:val="00963A51"/>
    <w:rsid w:val="009655E2"/>
    <w:rsid w:val="009743DD"/>
    <w:rsid w:val="00983B6E"/>
    <w:rsid w:val="009936F8"/>
    <w:rsid w:val="009A3772"/>
    <w:rsid w:val="009A78C7"/>
    <w:rsid w:val="009B3429"/>
    <w:rsid w:val="009B4B49"/>
    <w:rsid w:val="009C106C"/>
    <w:rsid w:val="009D17F0"/>
    <w:rsid w:val="009D328B"/>
    <w:rsid w:val="009E0D8D"/>
    <w:rsid w:val="009E5FCC"/>
    <w:rsid w:val="00A05086"/>
    <w:rsid w:val="00A07352"/>
    <w:rsid w:val="00A227CE"/>
    <w:rsid w:val="00A42796"/>
    <w:rsid w:val="00A46E23"/>
    <w:rsid w:val="00A5064B"/>
    <w:rsid w:val="00A5311D"/>
    <w:rsid w:val="00A72B30"/>
    <w:rsid w:val="00A75F17"/>
    <w:rsid w:val="00A82397"/>
    <w:rsid w:val="00A85633"/>
    <w:rsid w:val="00A91409"/>
    <w:rsid w:val="00AA2C61"/>
    <w:rsid w:val="00AC07E2"/>
    <w:rsid w:val="00AD3792"/>
    <w:rsid w:val="00AD3B58"/>
    <w:rsid w:val="00AD3CF2"/>
    <w:rsid w:val="00AD4590"/>
    <w:rsid w:val="00AD5DF5"/>
    <w:rsid w:val="00AE7B2B"/>
    <w:rsid w:val="00AF15E6"/>
    <w:rsid w:val="00AF56C6"/>
    <w:rsid w:val="00AF5843"/>
    <w:rsid w:val="00B032E8"/>
    <w:rsid w:val="00B14CCD"/>
    <w:rsid w:val="00B238F2"/>
    <w:rsid w:val="00B2627C"/>
    <w:rsid w:val="00B35B1F"/>
    <w:rsid w:val="00B42606"/>
    <w:rsid w:val="00B57F96"/>
    <w:rsid w:val="00B608AD"/>
    <w:rsid w:val="00B62660"/>
    <w:rsid w:val="00B67892"/>
    <w:rsid w:val="00B71764"/>
    <w:rsid w:val="00B81E88"/>
    <w:rsid w:val="00B97725"/>
    <w:rsid w:val="00BA16F1"/>
    <w:rsid w:val="00BA4D33"/>
    <w:rsid w:val="00BB2106"/>
    <w:rsid w:val="00BB6B1C"/>
    <w:rsid w:val="00BC2D06"/>
    <w:rsid w:val="00BD3BBD"/>
    <w:rsid w:val="00BD4888"/>
    <w:rsid w:val="00BE1B0C"/>
    <w:rsid w:val="00BF0D52"/>
    <w:rsid w:val="00C0189A"/>
    <w:rsid w:val="00C249BC"/>
    <w:rsid w:val="00C53283"/>
    <w:rsid w:val="00C55E08"/>
    <w:rsid w:val="00C744EB"/>
    <w:rsid w:val="00C86BE8"/>
    <w:rsid w:val="00C90702"/>
    <w:rsid w:val="00C917FF"/>
    <w:rsid w:val="00C96BCF"/>
    <w:rsid w:val="00C9766A"/>
    <w:rsid w:val="00CA0AEB"/>
    <w:rsid w:val="00CA2098"/>
    <w:rsid w:val="00CA7C6A"/>
    <w:rsid w:val="00CB13B8"/>
    <w:rsid w:val="00CB7A01"/>
    <w:rsid w:val="00CC4F39"/>
    <w:rsid w:val="00CD0578"/>
    <w:rsid w:val="00CD063E"/>
    <w:rsid w:val="00CD4DE9"/>
    <w:rsid w:val="00CD544C"/>
    <w:rsid w:val="00CE59B9"/>
    <w:rsid w:val="00CF4256"/>
    <w:rsid w:val="00D00E40"/>
    <w:rsid w:val="00D04FE8"/>
    <w:rsid w:val="00D0690F"/>
    <w:rsid w:val="00D102F8"/>
    <w:rsid w:val="00D111ED"/>
    <w:rsid w:val="00D12AB0"/>
    <w:rsid w:val="00D176CF"/>
    <w:rsid w:val="00D177A2"/>
    <w:rsid w:val="00D17DC0"/>
    <w:rsid w:val="00D207CF"/>
    <w:rsid w:val="00D24798"/>
    <w:rsid w:val="00D271E3"/>
    <w:rsid w:val="00D308CA"/>
    <w:rsid w:val="00D414C0"/>
    <w:rsid w:val="00D47A80"/>
    <w:rsid w:val="00D51288"/>
    <w:rsid w:val="00D51A7A"/>
    <w:rsid w:val="00D551FC"/>
    <w:rsid w:val="00D57F38"/>
    <w:rsid w:val="00D66148"/>
    <w:rsid w:val="00D71206"/>
    <w:rsid w:val="00D80D3F"/>
    <w:rsid w:val="00D83960"/>
    <w:rsid w:val="00D85807"/>
    <w:rsid w:val="00D87349"/>
    <w:rsid w:val="00D91EE9"/>
    <w:rsid w:val="00D97220"/>
    <w:rsid w:val="00DA4DEA"/>
    <w:rsid w:val="00DB310D"/>
    <w:rsid w:val="00DC4A23"/>
    <w:rsid w:val="00DD040F"/>
    <w:rsid w:val="00DD5722"/>
    <w:rsid w:val="00DE670F"/>
    <w:rsid w:val="00DF4939"/>
    <w:rsid w:val="00DF56C3"/>
    <w:rsid w:val="00E14D47"/>
    <w:rsid w:val="00E15808"/>
    <w:rsid w:val="00E1641C"/>
    <w:rsid w:val="00E17EE9"/>
    <w:rsid w:val="00E22EED"/>
    <w:rsid w:val="00E26708"/>
    <w:rsid w:val="00E27770"/>
    <w:rsid w:val="00E31EDD"/>
    <w:rsid w:val="00E31F58"/>
    <w:rsid w:val="00E34958"/>
    <w:rsid w:val="00E3559A"/>
    <w:rsid w:val="00E37AB0"/>
    <w:rsid w:val="00E7079C"/>
    <w:rsid w:val="00E71757"/>
    <w:rsid w:val="00E71C39"/>
    <w:rsid w:val="00E9329A"/>
    <w:rsid w:val="00EA1413"/>
    <w:rsid w:val="00EA52E8"/>
    <w:rsid w:val="00EA56E6"/>
    <w:rsid w:val="00EB1553"/>
    <w:rsid w:val="00EB6682"/>
    <w:rsid w:val="00EB6A09"/>
    <w:rsid w:val="00EC0CF1"/>
    <w:rsid w:val="00EC335F"/>
    <w:rsid w:val="00EC48FB"/>
    <w:rsid w:val="00ED2189"/>
    <w:rsid w:val="00EE48F5"/>
    <w:rsid w:val="00EF232A"/>
    <w:rsid w:val="00EF3DFA"/>
    <w:rsid w:val="00F05A69"/>
    <w:rsid w:val="00F116E3"/>
    <w:rsid w:val="00F22695"/>
    <w:rsid w:val="00F24FE8"/>
    <w:rsid w:val="00F30AF9"/>
    <w:rsid w:val="00F35E71"/>
    <w:rsid w:val="00F36D2C"/>
    <w:rsid w:val="00F41776"/>
    <w:rsid w:val="00F43FFD"/>
    <w:rsid w:val="00F44236"/>
    <w:rsid w:val="00F46828"/>
    <w:rsid w:val="00F47A3A"/>
    <w:rsid w:val="00F501B8"/>
    <w:rsid w:val="00F52517"/>
    <w:rsid w:val="00F535AB"/>
    <w:rsid w:val="00F56FDD"/>
    <w:rsid w:val="00F72962"/>
    <w:rsid w:val="00F8451A"/>
    <w:rsid w:val="00F87720"/>
    <w:rsid w:val="00F9569E"/>
    <w:rsid w:val="00F95FDA"/>
    <w:rsid w:val="00F97E1D"/>
    <w:rsid w:val="00FA4A19"/>
    <w:rsid w:val="00FA57B2"/>
    <w:rsid w:val="00FB509B"/>
    <w:rsid w:val="00FC1F08"/>
    <w:rsid w:val="00FC3D4B"/>
    <w:rsid w:val="00FC5D21"/>
    <w:rsid w:val="00FC6312"/>
    <w:rsid w:val="00FD7D65"/>
    <w:rsid w:val="00FE36E3"/>
    <w:rsid w:val="00FE4308"/>
    <w:rsid w:val="00FE440E"/>
    <w:rsid w:val="00FE6B01"/>
    <w:rsid w:val="00FF09A4"/>
    <w:rsid w:val="00FF44C3"/>
    <w:rsid w:val="00FF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69926A6"/>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9357247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290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image" Target="media/image4.wmf"/><Relationship Id="rId39" Type="http://schemas.openxmlformats.org/officeDocument/2006/relationships/oleObject" Target="embeddings/oleObject9.bin"/><Relationship Id="rId21" Type="http://schemas.openxmlformats.org/officeDocument/2006/relationships/control" Target="activeX/activeX6.xml"/><Relationship Id="rId34" Type="http://schemas.openxmlformats.org/officeDocument/2006/relationships/oleObject" Target="embeddings/oleObject5.bin"/><Relationship Id="rId42" Type="http://schemas.openxmlformats.org/officeDocument/2006/relationships/oleObject" Target="embeddings/oleObject12.bin"/><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oleObject" Target="embeddings/oleObject25.bin"/><Relationship Id="rId63" Type="http://schemas.openxmlformats.org/officeDocument/2006/relationships/oleObject" Target="embeddings/oleObject32.bin"/><Relationship Id="rId68" Type="http://schemas.openxmlformats.org/officeDocument/2006/relationships/oleObject" Target="embeddings/oleObject37.bin"/><Relationship Id="rId76"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oleObject" Target="embeddings/oleObject40.bin"/><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9" Type="http://schemas.openxmlformats.org/officeDocument/2006/relationships/oleObject" Target="embeddings/oleObject2.bin"/><Relationship Id="rId11" Type="http://schemas.openxmlformats.org/officeDocument/2006/relationships/hyperlink" Target="http://www.ercot.com/mktrules/issues/nprr1007" TargetMode="External"/><Relationship Id="rId24" Type="http://schemas.openxmlformats.org/officeDocument/2006/relationships/comments" Target="comments.xml"/><Relationship Id="rId32" Type="http://schemas.openxmlformats.org/officeDocument/2006/relationships/image" Target="media/image7.wmf"/><Relationship Id="rId37" Type="http://schemas.openxmlformats.org/officeDocument/2006/relationships/oleObject" Target="embeddings/oleObject7.bin"/><Relationship Id="rId40" Type="http://schemas.openxmlformats.org/officeDocument/2006/relationships/oleObject" Target="embeddings/oleObject10.bin"/><Relationship Id="rId45"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oleObject" Target="embeddings/oleObject28.bin"/><Relationship Id="rId66" Type="http://schemas.openxmlformats.org/officeDocument/2006/relationships/oleObject" Target="embeddings/oleObject35.bin"/><Relationship Id="rId74" Type="http://schemas.openxmlformats.org/officeDocument/2006/relationships/header" Target="header1.xml"/><Relationship Id="rId79" Type="http://schemas.microsoft.com/office/2011/relationships/people" Target="people.xml"/><Relationship Id="rId5" Type="http://schemas.openxmlformats.org/officeDocument/2006/relationships/numbering" Target="numbering.xml"/><Relationship Id="rId61" Type="http://schemas.openxmlformats.org/officeDocument/2006/relationships/oleObject" Target="embeddings/oleObject30.bin"/><Relationship Id="rId10" Type="http://schemas.openxmlformats.org/officeDocument/2006/relationships/endnotes" Target="endnotes.xml"/><Relationship Id="rId19" Type="http://schemas.openxmlformats.org/officeDocument/2006/relationships/image" Target="media/image3.wmf"/><Relationship Id="rId31" Type="http://schemas.openxmlformats.org/officeDocument/2006/relationships/oleObject" Target="embeddings/oleObject3.bin"/><Relationship Id="rId44" Type="http://schemas.openxmlformats.org/officeDocument/2006/relationships/oleObject" Target="embeddings/oleObject14.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42.bin"/><Relationship Id="rId78" Type="http://schemas.openxmlformats.org/officeDocument/2006/relationships/fontTable" Target="fontTable.xml"/><Relationship Id="rId8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David.Maggio@ercot.com" TargetMode="External"/><Relationship Id="rId27" Type="http://schemas.openxmlformats.org/officeDocument/2006/relationships/oleObject" Target="embeddings/oleObject1.bin"/><Relationship Id="rId30" Type="http://schemas.openxmlformats.org/officeDocument/2006/relationships/image" Target="media/image6.wmf"/><Relationship Id="rId35" Type="http://schemas.openxmlformats.org/officeDocument/2006/relationships/oleObject" Target="embeddings/oleObject6.bin"/><Relationship Id="rId43" Type="http://schemas.openxmlformats.org/officeDocument/2006/relationships/oleObject" Target="embeddings/oleObject13.bin"/><Relationship Id="rId48" Type="http://schemas.openxmlformats.org/officeDocument/2006/relationships/oleObject" Target="embeddings/oleObject18.bin"/><Relationship Id="rId56" Type="http://schemas.openxmlformats.org/officeDocument/2006/relationships/oleObject" Target="embeddings/oleObject26.bin"/><Relationship Id="rId64" Type="http://schemas.openxmlformats.org/officeDocument/2006/relationships/oleObject" Target="embeddings/oleObject33.bin"/><Relationship Id="rId69" Type="http://schemas.openxmlformats.org/officeDocument/2006/relationships/oleObject" Target="embeddings/oleObject38.bin"/><Relationship Id="rId77"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oleObject" Target="embeddings/oleObject21.bin"/><Relationship Id="rId72" Type="http://schemas.openxmlformats.org/officeDocument/2006/relationships/oleObject" Target="embeddings/oleObject41.bin"/><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1/relationships/commentsExtended" Target="commentsExtended.xml"/><Relationship Id="rId33" Type="http://schemas.openxmlformats.org/officeDocument/2006/relationships/oleObject" Target="embeddings/oleObject4.bin"/><Relationship Id="rId38" Type="http://schemas.openxmlformats.org/officeDocument/2006/relationships/oleObject" Target="embeddings/oleObject8.bin"/><Relationship Id="rId46" Type="http://schemas.openxmlformats.org/officeDocument/2006/relationships/oleObject" Target="embeddings/oleObject16.bin"/><Relationship Id="rId59" Type="http://schemas.openxmlformats.org/officeDocument/2006/relationships/image" Target="media/image9.wmf"/><Relationship Id="rId67" Type="http://schemas.openxmlformats.org/officeDocument/2006/relationships/oleObject" Target="embeddings/oleObject36.bin"/><Relationship Id="rId20" Type="http://schemas.openxmlformats.org/officeDocument/2006/relationships/control" Target="activeX/activeX5.xml"/><Relationship Id="rId41" Type="http://schemas.openxmlformats.org/officeDocument/2006/relationships/oleObject" Target="embeddings/oleObject11.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9.bin"/><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hyperlink" Target="mailto:Cory.phillips@ercot.com" TargetMode="External"/><Relationship Id="rId28" Type="http://schemas.openxmlformats.org/officeDocument/2006/relationships/image" Target="media/image5.wmf"/><Relationship Id="rId36" Type="http://schemas.openxmlformats.org/officeDocument/2006/relationships/image" Target="media/image8.wmf"/><Relationship Id="rId49" Type="http://schemas.openxmlformats.org/officeDocument/2006/relationships/oleObject" Target="embeddings/oleObject19.bin"/><Relationship Id="rId57" Type="http://schemas.openxmlformats.org/officeDocument/2006/relationships/oleObject" Target="embeddings/oleObject27.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78CE1-1B20-4BAB-B675-F70D7A013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C25117-1AC6-41CE-86DD-4016FA7864FF}">
  <ds:schemaRefs>
    <ds:schemaRef ds:uri="http://purl.org/dc/terms/"/>
    <ds:schemaRef ds:uri="http://schemas.openxmlformats.org/package/2006/metadata/core-properties"/>
    <ds:schemaRef ds:uri="http://purl.org/dc/dcmitype/"/>
    <ds:schemaRef ds:uri="c34af464-7aa1-4edd-9be4-83dffc1cb926"/>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6F7D822E-D4CB-4F23-90BD-C74F5D0CF939}">
  <ds:schemaRefs>
    <ds:schemaRef ds:uri="http://schemas.microsoft.com/sharepoint/v3/contenttype/forms"/>
  </ds:schemaRefs>
</ds:datastoreItem>
</file>

<file path=customXml/itemProps4.xml><?xml version="1.0" encoding="utf-8"?>
<ds:datastoreItem xmlns:ds="http://schemas.openxmlformats.org/officeDocument/2006/customXml" ds:itemID="{41F34203-EDE8-41E0-AA9F-A57FFFDD5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21443</Words>
  <Characters>122230</Characters>
  <Application>Microsoft Office Word</Application>
  <DocSecurity>4</DocSecurity>
  <Lines>1018</Lines>
  <Paragraphs>286</Paragraphs>
  <ScaleCrop>false</ScaleCrop>
  <HeadingPairs>
    <vt:vector size="2" baseType="variant">
      <vt:variant>
        <vt:lpstr>Title</vt:lpstr>
      </vt:variant>
      <vt:variant>
        <vt:i4>1</vt:i4>
      </vt:variant>
    </vt:vector>
  </HeadingPairs>
  <TitlesOfParts>
    <vt:vector size="1" baseType="lpstr">
      <vt:lpstr>1007NPRR-07 NP 3 ERCOT Comments 102320</vt:lpstr>
    </vt:vector>
  </TitlesOfParts>
  <Company>Hewlett-Packard Company</Company>
  <LinksUpToDate>false</LinksUpToDate>
  <CharactersWithSpaces>143387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1007NPRR-07 NP 3 ERCOT Comments 102320</dc:title>
  <dc:subject/>
  <dc:creator>Jim Street</dc:creator>
  <cp:keywords/>
  <cp:lastModifiedBy>ERCOT Market Rules</cp:lastModifiedBy>
  <cp:revision>2</cp:revision>
  <cp:lastPrinted>2013-11-15T21:11:00Z</cp:lastPrinted>
  <dcterms:created xsi:type="dcterms:W3CDTF">2020-11-13T15:45:00Z</dcterms:created>
  <dcterms:modified xsi:type="dcterms:W3CDTF">2020-11-13T15:45:00Z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