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r>
              <w:t>PG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F513C" w:rsidP="00CF513C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CF513C">
                <w:rPr>
                  <w:rStyle w:val="Hyperlink"/>
                </w:rPr>
                <w:t>084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0D7790" w:rsidP="00EC438B">
            <w:pPr>
              <w:pStyle w:val="Header"/>
            </w:pPr>
            <w:r>
              <w:t>P</w:t>
            </w:r>
            <w:r w:rsidR="00EC438B">
              <w:t>G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EC438B" w:rsidRDefault="00EC438B" w:rsidP="00CF513C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EC438B">
              <w:rPr>
                <w:rFonts w:cs="Arial"/>
              </w:rPr>
              <w:t>Related to NPRR</w:t>
            </w:r>
            <w:r w:rsidR="00CF513C">
              <w:rPr>
                <w:rFonts w:cs="Arial"/>
              </w:rPr>
              <w:t>1039</w:t>
            </w:r>
            <w:r w:rsidRPr="00EC438B">
              <w:rPr>
                <w:rFonts w:cs="Arial"/>
              </w:rPr>
              <w:t>, Replace the Term MIS Public Area with ERCOT Website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F513C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August 18,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511748" w:rsidRDefault="00511748" w:rsidP="00CF513C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0D7790">
              <w:t xml:space="preserve">Planning Guide Revision Request (PGRR) </w:t>
            </w:r>
            <w:r w:rsidR="00EC438B" w:rsidRPr="00B40B90">
              <w:rPr>
                <w:rFonts w:cs="Arial"/>
              </w:rPr>
              <w:t>can take effec</w:t>
            </w:r>
            <w:r w:rsidR="00EC438B">
              <w:rPr>
                <w:rFonts w:cs="Arial"/>
              </w:rPr>
              <w:t xml:space="preserve">t upon implementation of Nodal Protocol Revision Request (NPRR) </w:t>
            </w:r>
            <w:r w:rsidR="00CF513C">
              <w:rPr>
                <w:rFonts w:cs="Arial"/>
              </w:rPr>
              <w:t>1039</w:t>
            </w:r>
            <w:r w:rsidR="00EC438B">
              <w:rPr>
                <w:rFonts w:cs="Arial"/>
              </w:rPr>
              <w:t xml:space="preserve">, </w:t>
            </w:r>
            <w:r w:rsidR="00EC438B">
              <w:t>Replace the Term MIS Public Area with ERCOT Website</w:t>
            </w:r>
            <w:r w:rsidR="00EC438B" w:rsidRPr="00B40B90">
              <w:rPr>
                <w:rFonts w:cs="Arial"/>
              </w:rPr>
              <w:t xml:space="preserve">. 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EC438B" w:rsidP="000D7790">
            <w:pPr>
              <w:pStyle w:val="NormalArial"/>
            </w:pPr>
            <w:r w:rsidRPr="00B40B90">
              <w:t>There are n</w:t>
            </w:r>
            <w:r>
              <w:t xml:space="preserve">o additional impacts to this </w:t>
            </w:r>
            <w:r w:rsidR="000D7790">
              <w:t>P</w:t>
            </w:r>
            <w:r>
              <w:t>GRR</w:t>
            </w:r>
            <w:r w:rsidRPr="00B40B90">
              <w:t xml:space="preserve"> beyond what was c</w:t>
            </w:r>
            <w:r>
              <w:t>aptured in the Impact Analysi</w:t>
            </w:r>
            <w:r w:rsidRPr="00B40B90">
              <w:t xml:space="preserve">s for </w:t>
            </w:r>
            <w:r w:rsidR="00CF513C">
              <w:t>NPRR1039</w:t>
            </w:r>
            <w:r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CF513C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084PGRR-02 Impact Analysis 081820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8A4354B"/>
    <w:multiLevelType w:val="multilevel"/>
    <w:tmpl w:val="5A56FDA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36B66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72F9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ED842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246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2F4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1286E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28F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3606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DCFD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A7C6FD4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F823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2ED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E67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F60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A85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229E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A0C3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3AEE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D7790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5CAA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CF513C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C438B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PGRR08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c34af464-7aa1-4edd-9be4-83dffc1cb92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EBE966-2B15-4CE4-8369-23741AA87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2020-08-19T00:21:00Z</dcterms:created>
  <dcterms:modified xsi:type="dcterms:W3CDTF">2020-08-19T00:21:00Z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