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70195B" w:rsidTr="00A43E60">
        <w:trPr>
          <w:trHeight w:hRule="exact" w:val="2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195B" w:rsidRDefault="0070195B">
            <w:pPr>
              <w:rPr>
                <w:sz w:val="2"/>
              </w:rPr>
            </w:pPr>
            <w:bookmarkStart w:id="0" w:name="_67986a4f_29d0_477c_9a81_7f0a002f2567"/>
            <w:bookmarkStart w:id="1" w:name="_b369a6aa_7a76_42d3_8670_352290f455c2"/>
            <w:bookmarkEnd w:id="1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195B" w:rsidRDefault="0070195B">
            <w:pPr>
              <w:rPr>
                <w:sz w:val="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195B" w:rsidRDefault="0070195B">
            <w:pPr>
              <w:rPr>
                <w:sz w:val="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195B" w:rsidRDefault="0070195B">
            <w:pPr>
              <w:rPr>
                <w:sz w:val="2"/>
              </w:rPr>
            </w:pPr>
          </w:p>
        </w:tc>
      </w:tr>
      <w:tr w:rsidR="0070195B" w:rsidTr="00A43E60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0195B" w:rsidRDefault="0070195B" w:rsidP="00A43E60">
            <w:pPr>
              <w:pStyle w:val="Header"/>
            </w:pPr>
            <w:r>
              <w:t>NOGRR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70195B" w:rsidRPr="00595DDC" w:rsidRDefault="0070195B" w:rsidP="00A43E60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Pr="0070195B">
                <w:rPr>
                  <w:rStyle w:val="Hyperlink"/>
                </w:rPr>
                <w:t>214</w:t>
              </w:r>
            </w:hyperlink>
            <w:bookmarkStart w:id="2" w:name="_GoBack"/>
            <w:bookmarkEnd w:id="2"/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0195B" w:rsidRDefault="0070195B" w:rsidP="00A43E60">
            <w:pPr>
              <w:pStyle w:val="Header"/>
            </w:pPr>
            <w:r>
              <w:t>NOGRR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70195B" w:rsidRPr="009F3D0E" w:rsidRDefault="0070195B" w:rsidP="00A43E6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Geomagnetic Disturbance (GMD) Measurement Data Reporting</w:t>
            </w:r>
          </w:p>
        </w:tc>
      </w:tr>
      <w:tr w:rsidR="0070195B" w:rsidTr="00A43E60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5B" w:rsidRDefault="0070195B" w:rsidP="00A43E60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5B" w:rsidRPr="009F3D0E" w:rsidRDefault="0070195B" w:rsidP="00A43E60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May 20, 2020</w:t>
            </w:r>
          </w:p>
        </w:tc>
      </w:tr>
      <w:tr w:rsidR="0070195B" w:rsidTr="00A43E60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0195B" w:rsidRDefault="0070195B" w:rsidP="00A43E60">
            <w:pPr>
              <w:pStyle w:val="Header"/>
            </w:pPr>
            <w:r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70195B" w:rsidRPr="002D68CF" w:rsidRDefault="0070195B" w:rsidP="00A43E60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70195B" w:rsidTr="00A43E60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5B" w:rsidRPr="00663934" w:rsidRDefault="0070195B" w:rsidP="00A43E60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5B" w:rsidRDefault="0070195B" w:rsidP="00A43E60">
            <w:pPr>
              <w:pStyle w:val="NormalArial"/>
              <w:rPr>
                <w:rFonts w:cs="Arial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>This</w:t>
            </w:r>
            <w:r>
              <w:t xml:space="preserve"> Nodal Operating Guide Revision Request (NOGRR)</w:t>
            </w:r>
            <w:r>
              <w:rPr>
                <w:rFonts w:cs="Arial"/>
              </w:rPr>
              <w:t xml:space="preserve"> </w:t>
            </w:r>
            <w:r w:rsidRPr="008C31D1">
              <w:rPr>
                <w:rFonts w:cs="Arial"/>
              </w:rPr>
              <w:t>can take effect upon Technical Advisory Committee (TAC) approval.</w:t>
            </w:r>
          </w:p>
          <w:p w:rsidR="0070195B" w:rsidRDefault="0070195B" w:rsidP="00A43E60">
            <w:pPr>
              <w:pStyle w:val="NormalArial"/>
              <w:rPr>
                <w:rFonts w:cs="Arial"/>
              </w:rPr>
            </w:pPr>
          </w:p>
          <w:p w:rsidR="0070195B" w:rsidRPr="00511748" w:rsidRDefault="0070195B" w:rsidP="00A43E60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See Comments. </w:t>
            </w:r>
          </w:p>
        </w:tc>
      </w:tr>
      <w:tr w:rsidR="0070195B" w:rsidTr="00A43E6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0195B" w:rsidRDefault="0070195B" w:rsidP="00A43E6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70195B" w:rsidRPr="00FE71C0" w:rsidRDefault="0070195B" w:rsidP="00A43E60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70195B" w:rsidTr="00A43E6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0195B" w:rsidRDefault="0070195B" w:rsidP="00A43E60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70195B" w:rsidRPr="00FE71C0" w:rsidRDefault="0070195B" w:rsidP="00A43E60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70195B" w:rsidTr="00A43E6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0195B" w:rsidRDefault="0070195B" w:rsidP="00A43E6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70195B" w:rsidRPr="009266AD" w:rsidRDefault="0070195B" w:rsidP="00A43E60">
            <w:pPr>
              <w:pStyle w:val="NormalArial"/>
              <w:rPr>
                <w:sz w:val="22"/>
                <w:szCs w:val="22"/>
              </w:rPr>
            </w:pPr>
            <w:r w:rsidRPr="00F8123F">
              <w:rPr>
                <w:rFonts w:cs="Arial"/>
              </w:rPr>
              <w:t>ERCOT will update its business processes to implement</w:t>
            </w:r>
            <w:r>
              <w:rPr>
                <w:rFonts w:cs="Arial"/>
              </w:rPr>
              <w:t xml:space="preserve"> this NOGRR</w:t>
            </w:r>
            <w:r w:rsidRPr="00F8123F">
              <w:rPr>
                <w:rFonts w:cs="Arial"/>
              </w:rPr>
              <w:t>.</w:t>
            </w:r>
          </w:p>
        </w:tc>
      </w:tr>
      <w:tr w:rsidR="0070195B" w:rsidTr="00A43E6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0195B" w:rsidRDefault="0070195B" w:rsidP="00A43E60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70195B" w:rsidRPr="00D54DC7" w:rsidRDefault="0070195B" w:rsidP="00A43E60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  <w:bookmarkEnd w:id="0"/>
    </w:tbl>
    <w:p w:rsidR="0070195B" w:rsidRDefault="0070195B"/>
    <w:p w:rsidR="0070195B" w:rsidRDefault="0070195B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354C5B" w:rsidP="003954DE">
            <w:pPr>
              <w:pStyle w:val="NormalArial"/>
            </w:pPr>
            <w:r>
              <w:t xml:space="preserve">If approved, ERCOT will add the </w:t>
            </w:r>
            <w:r w:rsidR="00447B0B">
              <w:t>Geomagnetic Disturbance (</w:t>
            </w:r>
            <w:r>
              <w:t>GMD</w:t>
            </w:r>
            <w:r w:rsidR="00447B0B">
              <w:t>)</w:t>
            </w:r>
            <w:r>
              <w:t xml:space="preserve"> measurement data posting to the ERCOT Market Information List (EMIL).   </w:t>
            </w:r>
          </w:p>
        </w:tc>
      </w:tr>
    </w:tbl>
    <w:p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5E3" w:rsidRDefault="009255E3">
      <w:r>
        <w:separator/>
      </w:r>
    </w:p>
  </w:endnote>
  <w:endnote w:type="continuationSeparator" w:id="0">
    <w:p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70195B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 xml:space="preserve">214NOGRR-02 </w:t>
    </w:r>
    <w:r w:rsidR="00892AB0">
      <w:rPr>
        <w:rFonts w:ascii="Arial" w:hAnsi="Arial"/>
        <w:sz w:val="18"/>
      </w:rPr>
      <w:fldChar w:fldCharType="begin"/>
    </w:r>
    <w:r w:rsidR="00892AB0">
      <w:rPr>
        <w:rFonts w:ascii="Arial" w:hAnsi="Arial"/>
        <w:sz w:val="18"/>
      </w:rPr>
      <w:instrText xml:space="preserve"> FILENAME   \* MERGEFORMAT </w:instrText>
    </w:r>
    <w:r w:rsidR="00892AB0">
      <w:rPr>
        <w:rFonts w:ascii="Arial" w:hAnsi="Arial"/>
        <w:sz w:val="18"/>
      </w:rPr>
      <w:fldChar w:fldCharType="separate"/>
    </w:r>
    <w:r w:rsidR="005D0B38">
      <w:rPr>
        <w:rFonts w:ascii="Arial" w:hAnsi="Arial"/>
        <w:noProof/>
        <w:sz w:val="18"/>
      </w:rPr>
      <w:t>Impact Analysis</w:t>
    </w:r>
    <w:r>
      <w:rPr>
        <w:rFonts w:ascii="Arial" w:hAnsi="Arial"/>
        <w:noProof/>
        <w:sz w:val="18"/>
      </w:rPr>
      <w:t xml:space="preserve"> 052020</w:t>
    </w:r>
    <w:r w:rsidR="00892AB0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5E3" w:rsidRDefault="009255E3">
      <w:r>
        <w:separator/>
      </w:r>
    </w:p>
  </w:footnote>
  <w:footnote w:type="continuationSeparator" w:id="0">
    <w:p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F60A614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561FA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A26AA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2C03E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0E41FA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EEED4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930F1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D4A00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95C3F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FF967C8"/>
    <w:multiLevelType w:val="multilevel"/>
    <w:tmpl w:val="5F9AECB0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E1504F9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59ECA1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3E66E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1A89D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24C2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FBC69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D639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72656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A887F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54C5B"/>
    <w:rsid w:val="00361A4D"/>
    <w:rsid w:val="0037167C"/>
    <w:rsid w:val="003806C4"/>
    <w:rsid w:val="003821C4"/>
    <w:rsid w:val="003954DE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47B0B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367"/>
    <w:rsid w:val="006B0C5E"/>
    <w:rsid w:val="006C3039"/>
    <w:rsid w:val="006E4E93"/>
    <w:rsid w:val="006E67E1"/>
    <w:rsid w:val="006F0D6E"/>
    <w:rsid w:val="007002AE"/>
    <w:rsid w:val="0070195B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6D56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64842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123F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562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nogrr21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3A7639-0C0B-4275-8BBC-A9BB32A71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Phil</cp:lastModifiedBy>
  <cp:revision>4</cp:revision>
  <cp:lastPrinted>2007-01-12T13:31:00Z</cp:lastPrinted>
  <dcterms:created xsi:type="dcterms:W3CDTF">2020-05-20T14:38:00Z</dcterms:created>
  <dcterms:modified xsi:type="dcterms:W3CDTF">2020-05-20T18:06:00Z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