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B66832" w14:textId="77777777" w:rsidR="00366489" w:rsidRDefault="00366489">
      <w:pPr>
        <w:jc w:val="center"/>
        <w:rPr>
          <w:b/>
          <w:sz w:val="96"/>
        </w:rPr>
      </w:pPr>
    </w:p>
    <w:p w14:paraId="41C802A2" w14:textId="77777777" w:rsidR="00366489" w:rsidRDefault="00366489">
      <w:pPr>
        <w:jc w:val="center"/>
        <w:rPr>
          <w:b/>
          <w:sz w:val="96"/>
        </w:rPr>
      </w:pPr>
      <w:smartTag w:uri="urn:schemas-microsoft-com:office:smarttags" w:element="place">
        <w:smartTag w:uri="urn:schemas-microsoft-com:office:smarttags" w:element="State">
          <w:r>
            <w:rPr>
              <w:b/>
              <w:sz w:val="96"/>
            </w:rPr>
            <w:t>Texas</w:t>
          </w:r>
        </w:smartTag>
      </w:smartTag>
    </w:p>
    <w:p w14:paraId="3119CABB" w14:textId="77777777" w:rsidR="00366489" w:rsidRDefault="00366489">
      <w:pPr>
        <w:jc w:val="center"/>
        <w:rPr>
          <w:b/>
          <w:sz w:val="96"/>
        </w:rPr>
      </w:pPr>
    </w:p>
    <w:p w14:paraId="45834585" w14:textId="77777777" w:rsidR="00366489" w:rsidRDefault="00366489">
      <w:pPr>
        <w:jc w:val="center"/>
        <w:rPr>
          <w:b/>
          <w:sz w:val="96"/>
        </w:rPr>
      </w:pPr>
      <w:r>
        <w:rPr>
          <w:b/>
          <w:sz w:val="96"/>
          <w:u w:val="single"/>
        </w:rPr>
        <w:t>S</w:t>
      </w:r>
      <w:r>
        <w:rPr>
          <w:b/>
          <w:sz w:val="96"/>
        </w:rPr>
        <w:t>tandard</w:t>
      </w:r>
    </w:p>
    <w:p w14:paraId="580ED422" w14:textId="77777777" w:rsidR="00366489" w:rsidRDefault="00366489">
      <w:pPr>
        <w:jc w:val="center"/>
        <w:rPr>
          <w:b/>
          <w:sz w:val="96"/>
        </w:rPr>
      </w:pPr>
      <w:r>
        <w:rPr>
          <w:b/>
          <w:sz w:val="96"/>
          <w:u w:val="single"/>
        </w:rPr>
        <w:t>E</w:t>
      </w:r>
      <w:r>
        <w:rPr>
          <w:b/>
          <w:sz w:val="96"/>
        </w:rPr>
        <w:t>lectronic</w:t>
      </w:r>
    </w:p>
    <w:p w14:paraId="4BED0DDE" w14:textId="77777777" w:rsidR="00366489" w:rsidRDefault="00366489">
      <w:pPr>
        <w:jc w:val="center"/>
        <w:rPr>
          <w:b/>
          <w:sz w:val="96"/>
        </w:rPr>
      </w:pPr>
      <w:r>
        <w:rPr>
          <w:b/>
          <w:sz w:val="96"/>
          <w:u w:val="single"/>
        </w:rPr>
        <w:t>T</w:t>
      </w:r>
      <w:r>
        <w:rPr>
          <w:b/>
          <w:sz w:val="96"/>
        </w:rPr>
        <w:t>ransaction</w:t>
      </w:r>
    </w:p>
    <w:p w14:paraId="6039DE9B" w14:textId="77777777" w:rsidR="00366489" w:rsidRDefault="00366489">
      <w:pPr>
        <w:jc w:val="center"/>
        <w:rPr>
          <w:sz w:val="72"/>
        </w:rPr>
      </w:pPr>
    </w:p>
    <w:p w14:paraId="271DBBCC" w14:textId="77777777" w:rsidR="00366489" w:rsidRDefault="00366489">
      <w:pPr>
        <w:jc w:val="center"/>
        <w:rPr>
          <w:b/>
          <w:sz w:val="72"/>
        </w:rPr>
      </w:pPr>
      <w:r>
        <w:rPr>
          <w:b/>
          <w:sz w:val="72"/>
        </w:rPr>
        <w:t>650_01:</w:t>
      </w:r>
    </w:p>
    <w:p w14:paraId="3ABA52A2" w14:textId="77777777" w:rsidR="00366489" w:rsidRDefault="00366489">
      <w:pPr>
        <w:pStyle w:val="Heading5"/>
      </w:pPr>
      <w:r>
        <w:t>Service Order Request</w:t>
      </w:r>
    </w:p>
    <w:p w14:paraId="1900DC4F" w14:textId="77777777" w:rsidR="00366489" w:rsidRDefault="00366489"/>
    <w:p w14:paraId="511072CD" w14:textId="77777777" w:rsidR="00366489" w:rsidRDefault="00366489"/>
    <w:p w14:paraId="7F1113D6" w14:textId="77777777" w:rsidR="00366489" w:rsidRDefault="00366489"/>
    <w:p w14:paraId="4D32F220" w14:textId="77777777" w:rsidR="00366489" w:rsidRDefault="00366489"/>
    <w:p w14:paraId="367F995B" w14:textId="77777777" w:rsidR="00366489" w:rsidRDefault="00366489">
      <w:pPr>
        <w:jc w:val="center"/>
        <w:rPr>
          <w:sz w:val="72"/>
          <w:u w:val="single"/>
        </w:rPr>
      </w:pPr>
    </w:p>
    <w:p w14:paraId="582B08D5" w14:textId="77777777" w:rsidR="00366489" w:rsidRDefault="00366489">
      <w:pPr>
        <w:rPr>
          <w:sz w:val="32"/>
          <w:u w:val="single"/>
        </w:rPr>
      </w:pPr>
    </w:p>
    <w:p w14:paraId="05FEA5E1" w14:textId="77777777" w:rsidR="00366489" w:rsidRDefault="00366489">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152E5BB1" w14:textId="77777777" w:rsidR="00366489" w:rsidRPr="00D44A15" w:rsidRDefault="00366489">
      <w:pPr>
        <w:rPr>
          <w:sz w:val="32"/>
        </w:rPr>
      </w:pPr>
      <w:r w:rsidRPr="00D44A15">
        <w:rPr>
          <w:sz w:val="32"/>
        </w:rPr>
        <w:t>ANSI ASC X12 Ver/Rel 004010</w:t>
      </w:r>
    </w:p>
    <w:p w14:paraId="2E805C8F" w14:textId="77777777" w:rsidR="00366489" w:rsidRDefault="00366489">
      <w:pPr>
        <w:rPr>
          <w:sz w:val="32"/>
        </w:rPr>
      </w:pPr>
      <w:r>
        <w:rPr>
          <w:sz w:val="32"/>
        </w:rPr>
        <w:t>Transaction Set 650</w:t>
      </w:r>
    </w:p>
    <w:p w14:paraId="0D6BA9D4" w14:textId="77777777" w:rsidR="00366489" w:rsidRDefault="00366489">
      <w:pPr>
        <w:ind w:right="144"/>
        <w:jc w:val="center"/>
        <w:rPr>
          <w:sz w:val="48"/>
        </w:rPr>
      </w:pPr>
    </w:p>
    <w:p w14:paraId="765ECF41" w14:textId="77777777" w:rsidR="00366489" w:rsidRDefault="00366489">
      <w:pPr>
        <w:ind w:right="144"/>
        <w:jc w:val="center"/>
        <w:rPr>
          <w:b/>
          <w:snapToGrid w:val="0"/>
          <w:sz w:val="40"/>
        </w:rPr>
      </w:pPr>
      <w:r>
        <w:rPr>
          <w:b/>
          <w:snapToGrid w:val="0"/>
          <w:sz w:val="40"/>
        </w:rPr>
        <w:br w:type="page"/>
      </w:r>
      <w:smartTag w:uri="urn:schemas-microsoft-com:office:smarttags" w:element="place">
        <w:smartTag w:uri="urn:schemas-microsoft-com:office:smarttags" w:element="State">
          <w:r>
            <w:rPr>
              <w:b/>
              <w:snapToGrid w:val="0"/>
              <w:sz w:val="40"/>
            </w:rPr>
            <w:lastRenderedPageBreak/>
            <w:t>Texas</w:t>
          </w:r>
        </w:smartTag>
      </w:smartTag>
      <w:r>
        <w:rPr>
          <w:b/>
          <w:snapToGrid w:val="0"/>
          <w:sz w:val="40"/>
        </w:rPr>
        <w:t xml:space="preserve"> 650_01:</w:t>
      </w:r>
    </w:p>
    <w:p w14:paraId="2E41D505" w14:textId="77777777" w:rsidR="00366489" w:rsidRDefault="00366489">
      <w:pPr>
        <w:pStyle w:val="Heading7"/>
        <w:jc w:val="center"/>
      </w:pPr>
      <w:r>
        <w:t>Service Order Request</w:t>
      </w:r>
    </w:p>
    <w:p w14:paraId="2E95E394" w14:textId="77777777" w:rsidR="00366489" w:rsidRDefault="00366489">
      <w:pPr>
        <w:ind w:right="144"/>
        <w:rPr>
          <w:snapToGrid w:val="0"/>
          <w:sz w:val="36"/>
        </w:rPr>
      </w:pPr>
    </w:p>
    <w:p w14:paraId="47487889" w14:textId="77777777" w:rsidR="00366489" w:rsidRDefault="00366489">
      <w:pPr>
        <w:ind w:right="144"/>
        <w:rPr>
          <w:snapToGrid w:val="0"/>
          <w:sz w:val="36"/>
        </w:rPr>
      </w:pPr>
    </w:p>
    <w:p w14:paraId="4244FC75" w14:textId="77777777" w:rsidR="00C76D6A" w:rsidRDefault="00C76D6A" w:rsidP="00C76D6A">
      <w:pPr>
        <w:ind w:right="144"/>
        <w:rPr>
          <w:snapToGrid w:val="0"/>
          <w:sz w:val="28"/>
        </w:rPr>
      </w:pPr>
      <w:r>
        <w:rPr>
          <w:snapToGrid w:val="0"/>
          <w:sz w:val="28"/>
        </w:rPr>
        <w:t>This transaction set, is sent from the Competitive Retailer (CR) to the Transmission Distribution Service Provider (TDSP)</w:t>
      </w:r>
      <w:r>
        <w:rPr>
          <w:sz w:val="28"/>
        </w:rPr>
        <w:t xml:space="preserve"> via point to point Protocol</w:t>
      </w:r>
      <w:r>
        <w:rPr>
          <w:snapToGrid w:val="0"/>
          <w:sz w:val="28"/>
        </w:rPr>
        <w:t>, and is used to initiate the original Service Order, Cancel or Change (Update) Request.</w:t>
      </w:r>
    </w:p>
    <w:p w14:paraId="6B95E26D" w14:textId="77777777" w:rsidR="00C76D6A" w:rsidRDefault="00C76D6A" w:rsidP="00C76D6A">
      <w:pPr>
        <w:ind w:right="144"/>
        <w:rPr>
          <w:snapToGrid w:val="0"/>
          <w:sz w:val="28"/>
        </w:rPr>
      </w:pPr>
    </w:p>
    <w:p w14:paraId="701C6C33" w14:textId="77777777" w:rsidR="00C76D6A" w:rsidRDefault="00C76D6A" w:rsidP="00C76D6A">
      <w:pPr>
        <w:ind w:right="144"/>
        <w:rPr>
          <w:snapToGrid w:val="0"/>
          <w:sz w:val="28"/>
        </w:rPr>
      </w:pPr>
      <w:r>
        <w:rPr>
          <w:snapToGrid w:val="0"/>
          <w:sz w:val="28"/>
        </w:rPr>
        <w:t>Note: For every 650_01 Request there will be a 650_02 Response.</w:t>
      </w:r>
    </w:p>
    <w:p w14:paraId="0D6FE36E" w14:textId="77777777" w:rsidR="00366489" w:rsidRDefault="00366489">
      <w:pPr>
        <w:ind w:right="144"/>
        <w:rPr>
          <w:snapToGrid w:val="0"/>
          <w:sz w:val="28"/>
        </w:rPr>
      </w:pPr>
      <w:r>
        <w:rPr>
          <w:snapToGrid w:val="0"/>
          <w:sz w:val="28"/>
        </w:rPr>
        <w:t xml:space="preserve"> </w:t>
      </w:r>
    </w:p>
    <w:p w14:paraId="1874B307" w14:textId="77777777" w:rsidR="00366489" w:rsidRDefault="00366489">
      <w:pPr>
        <w:ind w:right="144"/>
        <w:rPr>
          <w:snapToGrid w:val="0"/>
          <w:sz w:val="28"/>
        </w:rPr>
      </w:pPr>
    </w:p>
    <w:p w14:paraId="5004D2A2" w14:textId="77777777" w:rsidR="00366489" w:rsidRDefault="00366489">
      <w:pPr>
        <w:ind w:right="144"/>
        <w:rPr>
          <w:snapToGrid w:val="0"/>
          <w:sz w:val="28"/>
        </w:rPr>
      </w:pPr>
      <w:r>
        <w:rPr>
          <w:snapToGrid w:val="0"/>
          <w:sz w:val="28"/>
        </w:rPr>
        <w:t xml:space="preserve">Document Flow: </w:t>
      </w:r>
    </w:p>
    <w:p w14:paraId="64116871" w14:textId="77777777" w:rsidR="00366489" w:rsidRDefault="00366489">
      <w:pPr>
        <w:numPr>
          <w:ilvl w:val="0"/>
          <w:numId w:val="1"/>
        </w:numPr>
        <w:ind w:right="144"/>
        <w:rPr>
          <w:snapToGrid w:val="0"/>
          <w:sz w:val="28"/>
        </w:rPr>
      </w:pPr>
      <w:r>
        <w:rPr>
          <w:snapToGrid w:val="0"/>
          <w:sz w:val="28"/>
        </w:rPr>
        <w:t>CR to TDSP</w:t>
      </w:r>
    </w:p>
    <w:p w14:paraId="0AE09DDB" w14:textId="77777777" w:rsidR="00366489" w:rsidRDefault="00366489">
      <w:pPr>
        <w:ind w:right="144"/>
        <w:rPr>
          <w:snapToGrid w:val="0"/>
          <w:sz w:val="28"/>
        </w:rPr>
      </w:pPr>
    </w:p>
    <w:p w14:paraId="66149620" w14:textId="77777777" w:rsidR="00366489" w:rsidRPr="00C76D6A" w:rsidRDefault="00C76D6A" w:rsidP="00C76D6A">
      <w:pPr>
        <w:ind w:right="144"/>
        <w:rPr>
          <w:snapToGrid w:val="0"/>
          <w:sz w:val="28"/>
        </w:rPr>
      </w:pPr>
      <w:r w:rsidRPr="00C76D6A">
        <w:rPr>
          <w:snapToGrid w:val="0"/>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ED032F9" w14:textId="77777777" w:rsidR="00366489" w:rsidRDefault="00366489">
      <w:r>
        <w:rPr>
          <w:sz w:val="48"/>
        </w:rPr>
        <w:br w:type="page"/>
      </w:r>
      <w:r>
        <w:rPr>
          <w:sz w:val="48"/>
        </w:rPr>
        <w:lastRenderedPageBreak/>
        <w:tab/>
      </w:r>
      <w:r>
        <w:tab/>
      </w:r>
    </w:p>
    <w:tbl>
      <w:tblPr>
        <w:tblW w:w="99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800"/>
        <w:gridCol w:w="180"/>
        <w:gridCol w:w="8010"/>
      </w:tblGrid>
      <w:tr w:rsidR="00366489" w14:paraId="54F4493B" w14:textId="77777777">
        <w:tblPrEx>
          <w:tblCellMar>
            <w:top w:w="0" w:type="dxa"/>
            <w:bottom w:w="0" w:type="dxa"/>
          </w:tblCellMar>
        </w:tblPrEx>
        <w:trPr>
          <w:cantSplit/>
          <w:trHeight w:val="530"/>
        </w:trPr>
        <w:tc>
          <w:tcPr>
            <w:tcW w:w="1800" w:type="dxa"/>
            <w:tcBorders>
              <w:top w:val="nil"/>
              <w:left w:val="nil"/>
              <w:bottom w:val="nil"/>
              <w:right w:val="nil"/>
            </w:tcBorders>
          </w:tcPr>
          <w:p w14:paraId="54406322" w14:textId="77777777" w:rsidR="00366489"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4527DFAD" w14:textId="77777777" w:rsidR="00366489" w:rsidRDefault="00366489">
            <w:pPr>
              <w:pStyle w:val="Heading1"/>
              <w:rPr>
                <w:b w:val="0"/>
              </w:rPr>
            </w:pPr>
          </w:p>
        </w:tc>
        <w:tc>
          <w:tcPr>
            <w:tcW w:w="8010" w:type="dxa"/>
            <w:tcBorders>
              <w:top w:val="nil"/>
              <w:left w:val="nil"/>
              <w:bottom w:val="nil"/>
              <w:right w:val="nil"/>
            </w:tcBorders>
          </w:tcPr>
          <w:p w14:paraId="25BCBEE6" w14:textId="77777777" w:rsidR="00366489" w:rsidRDefault="0036648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366489" w14:paraId="03D8C3FF" w14:textId="77777777">
        <w:tblPrEx>
          <w:tblCellMar>
            <w:top w:w="0" w:type="dxa"/>
            <w:bottom w:w="0" w:type="dxa"/>
          </w:tblCellMar>
        </w:tblPrEx>
        <w:trPr>
          <w:cantSplit/>
        </w:trPr>
        <w:tc>
          <w:tcPr>
            <w:tcW w:w="1800" w:type="dxa"/>
            <w:tcBorders>
              <w:top w:val="nil"/>
              <w:left w:val="nil"/>
              <w:bottom w:val="nil"/>
            </w:tcBorders>
          </w:tcPr>
          <w:p w14:paraId="3AAA47CE"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January 17, 2001</w:t>
            </w:r>
          </w:p>
          <w:p w14:paraId="31918ED7"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1.0</w:t>
            </w:r>
          </w:p>
        </w:tc>
        <w:tc>
          <w:tcPr>
            <w:tcW w:w="180" w:type="dxa"/>
            <w:tcBorders>
              <w:top w:val="nil"/>
              <w:left w:val="nil"/>
              <w:bottom w:val="nil"/>
              <w:right w:val="nil"/>
            </w:tcBorders>
          </w:tcPr>
          <w:p w14:paraId="3821A240"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7D5A4A69" w14:textId="77777777" w:rsidR="00366489" w:rsidRPr="00E75460" w:rsidRDefault="00366489">
            <w:pPr>
              <w:pStyle w:val="Footer"/>
              <w:widowControl/>
              <w:tabs>
                <w:tab w:val="clear" w:pos="4320"/>
                <w:tab w:val="clear" w:pos="8640"/>
              </w:tabs>
              <w:rPr>
                <w:rFonts w:ascii="Times New Roman" w:hAnsi="Times New Roman"/>
                <w:sz w:val="18"/>
                <w:szCs w:val="18"/>
              </w:rPr>
            </w:pPr>
          </w:p>
          <w:p w14:paraId="0BE5A432"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Initial Release</w:t>
            </w:r>
          </w:p>
        </w:tc>
      </w:tr>
      <w:tr w:rsidR="00366489" w14:paraId="50802378" w14:textId="77777777">
        <w:tblPrEx>
          <w:tblCellMar>
            <w:top w:w="0" w:type="dxa"/>
            <w:bottom w:w="0" w:type="dxa"/>
          </w:tblCellMar>
        </w:tblPrEx>
        <w:trPr>
          <w:cantSplit/>
        </w:trPr>
        <w:tc>
          <w:tcPr>
            <w:tcW w:w="1800" w:type="dxa"/>
            <w:tcBorders>
              <w:top w:val="nil"/>
              <w:left w:val="nil"/>
              <w:bottom w:val="nil"/>
            </w:tcBorders>
          </w:tcPr>
          <w:p w14:paraId="2DE3B919"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40B50C"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116E5358" w14:textId="77777777" w:rsidR="00366489" w:rsidRPr="00E75460" w:rsidRDefault="00366489">
            <w:pPr>
              <w:rPr>
                <w:sz w:val="18"/>
                <w:szCs w:val="18"/>
              </w:rPr>
            </w:pPr>
          </w:p>
        </w:tc>
      </w:tr>
      <w:tr w:rsidR="00366489" w14:paraId="47AA34C0" w14:textId="77777777">
        <w:tblPrEx>
          <w:tblCellMar>
            <w:top w:w="0" w:type="dxa"/>
            <w:bottom w:w="0" w:type="dxa"/>
          </w:tblCellMar>
        </w:tblPrEx>
        <w:trPr>
          <w:cantSplit/>
        </w:trPr>
        <w:tc>
          <w:tcPr>
            <w:tcW w:w="1800" w:type="dxa"/>
            <w:tcBorders>
              <w:top w:val="nil"/>
              <w:left w:val="nil"/>
              <w:bottom w:val="nil"/>
            </w:tcBorders>
          </w:tcPr>
          <w:p w14:paraId="5EDD9DE4"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March 27, 2001</w:t>
            </w:r>
          </w:p>
          <w:p w14:paraId="76FF11DC"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1.3</w:t>
            </w:r>
          </w:p>
        </w:tc>
        <w:tc>
          <w:tcPr>
            <w:tcW w:w="180" w:type="dxa"/>
            <w:tcBorders>
              <w:top w:val="nil"/>
              <w:left w:val="nil"/>
              <w:bottom w:val="nil"/>
              <w:right w:val="nil"/>
            </w:tcBorders>
          </w:tcPr>
          <w:p w14:paraId="325D238D"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3A29B12A" w14:textId="77777777" w:rsidR="00366489" w:rsidRPr="00E75460" w:rsidRDefault="00366489">
            <w:pPr>
              <w:pStyle w:val="Footer"/>
              <w:widowControl/>
              <w:tabs>
                <w:tab w:val="clear" w:pos="4320"/>
                <w:tab w:val="clear" w:pos="8640"/>
              </w:tabs>
              <w:rPr>
                <w:rFonts w:ascii="Times New Roman" w:hAnsi="Times New Roman"/>
                <w:sz w:val="18"/>
                <w:szCs w:val="18"/>
              </w:rPr>
            </w:pPr>
          </w:p>
          <w:p w14:paraId="6C7E6309"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The following changes were made:</w:t>
            </w:r>
          </w:p>
        </w:tc>
      </w:tr>
      <w:tr w:rsidR="00366489" w14:paraId="3B35BA28" w14:textId="77777777">
        <w:tblPrEx>
          <w:tblCellMar>
            <w:top w:w="0" w:type="dxa"/>
            <w:bottom w:w="0" w:type="dxa"/>
          </w:tblCellMar>
        </w:tblPrEx>
        <w:trPr>
          <w:cantSplit/>
        </w:trPr>
        <w:tc>
          <w:tcPr>
            <w:tcW w:w="1800" w:type="dxa"/>
            <w:tcBorders>
              <w:top w:val="nil"/>
              <w:left w:val="nil"/>
              <w:bottom w:val="nil"/>
            </w:tcBorders>
          </w:tcPr>
          <w:p w14:paraId="67B6738D"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7BE534"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7514D4D4" w14:textId="77777777" w:rsidR="00366489" w:rsidRPr="00E75460" w:rsidRDefault="00366489">
            <w:pPr>
              <w:numPr>
                <w:ilvl w:val="0"/>
                <w:numId w:val="3"/>
              </w:numPr>
              <w:rPr>
                <w:sz w:val="18"/>
                <w:szCs w:val="18"/>
              </w:rPr>
            </w:pPr>
            <w:r w:rsidRPr="00E75460">
              <w:rPr>
                <w:sz w:val="18"/>
                <w:szCs w:val="18"/>
              </w:rPr>
              <w:t>Removed Scenario Names from Transaction Description page</w:t>
            </w:r>
          </w:p>
        </w:tc>
      </w:tr>
      <w:tr w:rsidR="00366489" w14:paraId="7082A4A7" w14:textId="77777777">
        <w:tblPrEx>
          <w:tblCellMar>
            <w:top w:w="0" w:type="dxa"/>
            <w:bottom w:w="0" w:type="dxa"/>
          </w:tblCellMar>
        </w:tblPrEx>
        <w:trPr>
          <w:cantSplit/>
        </w:trPr>
        <w:tc>
          <w:tcPr>
            <w:tcW w:w="1800" w:type="dxa"/>
            <w:tcBorders>
              <w:top w:val="nil"/>
              <w:left w:val="nil"/>
              <w:bottom w:val="nil"/>
            </w:tcBorders>
          </w:tcPr>
          <w:p w14:paraId="1733752A"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227D90"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4237C4B8" w14:textId="77777777" w:rsidR="00366489" w:rsidRPr="00E75460" w:rsidRDefault="00366489">
            <w:pPr>
              <w:numPr>
                <w:ilvl w:val="0"/>
                <w:numId w:val="4"/>
              </w:numPr>
              <w:rPr>
                <w:sz w:val="18"/>
                <w:szCs w:val="18"/>
              </w:rPr>
            </w:pPr>
            <w:r w:rsidRPr="00E75460">
              <w:rPr>
                <w:sz w:val="18"/>
                <w:szCs w:val="18"/>
              </w:rPr>
              <w:t>Corrected the How to Use this Implementation Guide page</w:t>
            </w:r>
          </w:p>
        </w:tc>
      </w:tr>
      <w:tr w:rsidR="00366489" w14:paraId="2C92E705" w14:textId="77777777">
        <w:tblPrEx>
          <w:tblCellMar>
            <w:top w:w="0" w:type="dxa"/>
            <w:bottom w:w="0" w:type="dxa"/>
          </w:tblCellMar>
        </w:tblPrEx>
        <w:trPr>
          <w:cantSplit/>
        </w:trPr>
        <w:tc>
          <w:tcPr>
            <w:tcW w:w="1800" w:type="dxa"/>
            <w:tcBorders>
              <w:top w:val="nil"/>
              <w:left w:val="nil"/>
              <w:bottom w:val="nil"/>
            </w:tcBorders>
          </w:tcPr>
          <w:p w14:paraId="5EF38464"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F2AD58E"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694F91A2" w14:textId="77777777" w:rsidR="00366489" w:rsidRPr="00E75460" w:rsidRDefault="00366489">
            <w:pPr>
              <w:numPr>
                <w:ilvl w:val="0"/>
                <w:numId w:val="2"/>
              </w:numPr>
              <w:rPr>
                <w:sz w:val="18"/>
                <w:szCs w:val="18"/>
              </w:rPr>
            </w:pPr>
            <w:r w:rsidRPr="00E75460">
              <w:rPr>
                <w:sz w:val="18"/>
                <w:szCs w:val="18"/>
              </w:rPr>
              <w:t>Changed the gray box in the REF (Purpose Code) to BGN07 = KH and BGN07 = IN from BGN07 = RH and BGN07 = TE</w:t>
            </w:r>
          </w:p>
        </w:tc>
      </w:tr>
      <w:tr w:rsidR="00366489" w14:paraId="7BECCDEB" w14:textId="77777777">
        <w:tblPrEx>
          <w:tblCellMar>
            <w:top w:w="0" w:type="dxa"/>
            <w:bottom w:w="0" w:type="dxa"/>
          </w:tblCellMar>
        </w:tblPrEx>
        <w:trPr>
          <w:cantSplit/>
        </w:trPr>
        <w:tc>
          <w:tcPr>
            <w:tcW w:w="1800" w:type="dxa"/>
            <w:tcBorders>
              <w:top w:val="nil"/>
              <w:left w:val="nil"/>
              <w:bottom w:val="nil"/>
            </w:tcBorders>
          </w:tcPr>
          <w:p w14:paraId="1AB56543"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FA88E4"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15626C98" w14:textId="77777777" w:rsidR="00366489" w:rsidRPr="00E75460" w:rsidRDefault="00366489">
            <w:pPr>
              <w:numPr>
                <w:ilvl w:val="0"/>
                <w:numId w:val="2"/>
              </w:numPr>
              <w:rPr>
                <w:sz w:val="18"/>
                <w:szCs w:val="18"/>
              </w:rPr>
            </w:pPr>
            <w:r w:rsidRPr="00E75460">
              <w:rPr>
                <w:sz w:val="18"/>
                <w:szCs w:val="18"/>
              </w:rPr>
              <w:t>Changed Name in PER to be similar to 814_PC, noting that the Outage Work Group has suggested Last Name, First Name as the proposed format.</w:t>
            </w:r>
          </w:p>
        </w:tc>
      </w:tr>
      <w:tr w:rsidR="00366489" w14:paraId="701BE067" w14:textId="77777777">
        <w:tblPrEx>
          <w:tblCellMar>
            <w:top w:w="0" w:type="dxa"/>
            <w:bottom w:w="0" w:type="dxa"/>
          </w:tblCellMar>
        </w:tblPrEx>
        <w:trPr>
          <w:cantSplit/>
        </w:trPr>
        <w:tc>
          <w:tcPr>
            <w:tcW w:w="1800" w:type="dxa"/>
            <w:tcBorders>
              <w:top w:val="nil"/>
              <w:left w:val="nil"/>
              <w:bottom w:val="nil"/>
            </w:tcBorders>
          </w:tcPr>
          <w:p w14:paraId="46A4B43F"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A3A2BD"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1BA6FBF0" w14:textId="77777777" w:rsidR="00366489" w:rsidRPr="00E75460" w:rsidRDefault="00366489">
            <w:pPr>
              <w:numPr>
                <w:ilvl w:val="0"/>
                <w:numId w:val="2"/>
              </w:numPr>
              <w:rPr>
                <w:sz w:val="18"/>
                <w:szCs w:val="18"/>
              </w:rPr>
            </w:pPr>
            <w:r w:rsidRPr="00E75460">
              <w:rPr>
                <w:sz w:val="18"/>
                <w:szCs w:val="18"/>
              </w:rPr>
              <w:t>Corrected gray box for N403 Service Address Zip Code to be numeric only</w:t>
            </w:r>
          </w:p>
        </w:tc>
      </w:tr>
      <w:tr w:rsidR="00366489" w14:paraId="2A72FF92" w14:textId="77777777">
        <w:tblPrEx>
          <w:tblCellMar>
            <w:top w:w="0" w:type="dxa"/>
            <w:bottom w:w="0" w:type="dxa"/>
          </w:tblCellMar>
        </w:tblPrEx>
        <w:trPr>
          <w:cantSplit/>
        </w:trPr>
        <w:tc>
          <w:tcPr>
            <w:tcW w:w="1800" w:type="dxa"/>
            <w:tcBorders>
              <w:top w:val="nil"/>
              <w:left w:val="nil"/>
              <w:bottom w:val="nil"/>
            </w:tcBorders>
          </w:tcPr>
          <w:p w14:paraId="787CD4CA"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FC2F82"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0B77E3E" w14:textId="77777777" w:rsidR="00366489" w:rsidRPr="00E75460" w:rsidRDefault="00366489">
            <w:pPr>
              <w:numPr>
                <w:ilvl w:val="0"/>
                <w:numId w:val="2"/>
              </w:numPr>
              <w:rPr>
                <w:sz w:val="18"/>
                <w:szCs w:val="18"/>
              </w:rPr>
            </w:pPr>
            <w:r w:rsidRPr="00E75460">
              <w:rPr>
                <w:sz w:val="18"/>
                <w:szCs w:val="18"/>
              </w:rPr>
              <w:t xml:space="preserve">Changed </w:t>
            </w:r>
            <w:smartTag w:uri="urn:schemas-microsoft-com:office:smarttags" w:element="place">
              <w:smartTag w:uri="urn:schemas-microsoft-com:office:smarttags" w:element="PlaceName">
                <w:r w:rsidRPr="00E75460">
                  <w:rPr>
                    <w:sz w:val="18"/>
                    <w:szCs w:val="18"/>
                  </w:rPr>
                  <w:t>Customer</w:t>
                </w:r>
              </w:smartTag>
              <w:r w:rsidRPr="00E75460">
                <w:rPr>
                  <w:sz w:val="18"/>
                  <w:szCs w:val="18"/>
                </w:rPr>
                <w:t xml:space="preserve"> </w:t>
              </w:r>
              <w:smartTag w:uri="urn:schemas-microsoft-com:office:smarttags" w:element="PlaceType">
                <w:r w:rsidRPr="00E75460">
                  <w:rPr>
                    <w:sz w:val="18"/>
                    <w:szCs w:val="18"/>
                  </w:rPr>
                  <w:t>City</w:t>
                </w:r>
              </w:smartTag>
            </w:smartTag>
            <w:r w:rsidRPr="00E75460">
              <w:rPr>
                <w:sz w:val="18"/>
                <w:szCs w:val="18"/>
              </w:rPr>
              <w:t xml:space="preserve"> and State to Must Use</w:t>
            </w:r>
          </w:p>
        </w:tc>
      </w:tr>
      <w:tr w:rsidR="00366489" w14:paraId="0A5F250E" w14:textId="77777777">
        <w:tblPrEx>
          <w:tblCellMar>
            <w:top w:w="0" w:type="dxa"/>
            <w:bottom w:w="0" w:type="dxa"/>
          </w:tblCellMar>
        </w:tblPrEx>
        <w:trPr>
          <w:cantSplit/>
        </w:trPr>
        <w:tc>
          <w:tcPr>
            <w:tcW w:w="1800" w:type="dxa"/>
            <w:tcBorders>
              <w:top w:val="nil"/>
              <w:left w:val="nil"/>
              <w:bottom w:val="nil"/>
            </w:tcBorders>
          </w:tcPr>
          <w:p w14:paraId="18C33EDC"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4F47F4"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1D8820CD" w14:textId="77777777" w:rsidR="00366489" w:rsidRPr="00E75460" w:rsidRDefault="00366489">
            <w:pPr>
              <w:numPr>
                <w:ilvl w:val="0"/>
                <w:numId w:val="2"/>
              </w:numPr>
              <w:rPr>
                <w:sz w:val="18"/>
                <w:szCs w:val="18"/>
              </w:rPr>
            </w:pPr>
            <w:r w:rsidRPr="00E75460">
              <w:rPr>
                <w:sz w:val="18"/>
                <w:szCs w:val="18"/>
              </w:rPr>
              <w:t>Corrected REF~TD Reason for change code “REPPH” to “REFPH”</w:t>
            </w:r>
          </w:p>
        </w:tc>
      </w:tr>
      <w:tr w:rsidR="00366489" w14:paraId="4215A9B3" w14:textId="77777777">
        <w:tblPrEx>
          <w:tblCellMar>
            <w:top w:w="0" w:type="dxa"/>
            <w:bottom w:w="0" w:type="dxa"/>
          </w:tblCellMar>
        </w:tblPrEx>
        <w:trPr>
          <w:cantSplit/>
        </w:trPr>
        <w:tc>
          <w:tcPr>
            <w:tcW w:w="1800" w:type="dxa"/>
            <w:tcBorders>
              <w:top w:val="nil"/>
              <w:left w:val="nil"/>
              <w:bottom w:val="nil"/>
            </w:tcBorders>
          </w:tcPr>
          <w:p w14:paraId="7F1D2F9F"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B8E70B"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9844346" w14:textId="77777777" w:rsidR="00366489" w:rsidRPr="00E75460" w:rsidRDefault="00366489">
            <w:pPr>
              <w:numPr>
                <w:ilvl w:val="0"/>
                <w:numId w:val="2"/>
              </w:numPr>
              <w:rPr>
                <w:sz w:val="18"/>
                <w:szCs w:val="18"/>
              </w:rPr>
            </w:pPr>
            <w:r w:rsidRPr="00E75460">
              <w:rPr>
                <w:sz w:val="18"/>
                <w:szCs w:val="18"/>
              </w:rPr>
              <w:t>Changed Life Support Indicator to be consistent with other Texas SET transactions.</w:t>
            </w:r>
          </w:p>
        </w:tc>
      </w:tr>
      <w:tr w:rsidR="00366489" w14:paraId="1BF20686" w14:textId="77777777">
        <w:tblPrEx>
          <w:tblCellMar>
            <w:top w:w="0" w:type="dxa"/>
            <w:bottom w:w="0" w:type="dxa"/>
          </w:tblCellMar>
        </w:tblPrEx>
        <w:trPr>
          <w:cantSplit/>
        </w:trPr>
        <w:tc>
          <w:tcPr>
            <w:tcW w:w="1800" w:type="dxa"/>
            <w:tcBorders>
              <w:top w:val="nil"/>
              <w:left w:val="nil"/>
              <w:bottom w:val="nil"/>
            </w:tcBorders>
          </w:tcPr>
          <w:p w14:paraId="541C06A0"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3716B8"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266F6E95" w14:textId="77777777" w:rsidR="00366489" w:rsidRPr="00E75460" w:rsidRDefault="00366489">
            <w:pPr>
              <w:numPr>
                <w:ilvl w:val="0"/>
                <w:numId w:val="5"/>
              </w:numPr>
              <w:rPr>
                <w:sz w:val="18"/>
                <w:szCs w:val="18"/>
              </w:rPr>
            </w:pPr>
            <w:r w:rsidRPr="00E75460">
              <w:rPr>
                <w:sz w:val="18"/>
                <w:szCs w:val="18"/>
              </w:rPr>
              <w:t>Removed the language "When direction and comments are both used each must be limited to 80 characters.  If only one is used that one can be no more then 160 characters." from the MTX segments on the 650_01.  This language was in conflict with the gray box below that says 80 characters only (and the Service Order report, which also said 80 characters only).</w:t>
            </w:r>
          </w:p>
        </w:tc>
      </w:tr>
      <w:tr w:rsidR="00366489" w14:paraId="6B91D439" w14:textId="77777777">
        <w:tblPrEx>
          <w:tblCellMar>
            <w:top w:w="0" w:type="dxa"/>
            <w:bottom w:w="0" w:type="dxa"/>
          </w:tblCellMar>
        </w:tblPrEx>
        <w:trPr>
          <w:cantSplit/>
        </w:trPr>
        <w:tc>
          <w:tcPr>
            <w:tcW w:w="1800" w:type="dxa"/>
            <w:tcBorders>
              <w:top w:val="nil"/>
              <w:left w:val="nil"/>
              <w:bottom w:val="nil"/>
            </w:tcBorders>
          </w:tcPr>
          <w:p w14:paraId="2EF10598"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70538F"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43428FC2" w14:textId="77777777" w:rsidR="00366489" w:rsidRPr="00E75460" w:rsidRDefault="00366489">
            <w:pPr>
              <w:numPr>
                <w:ilvl w:val="0"/>
                <w:numId w:val="5"/>
              </w:numPr>
              <w:rPr>
                <w:sz w:val="18"/>
                <w:szCs w:val="18"/>
              </w:rPr>
            </w:pPr>
            <w:r w:rsidRPr="00E75460">
              <w:rPr>
                <w:sz w:val="18"/>
                <w:szCs w:val="18"/>
              </w:rPr>
              <w:t>Corrected Example #3: changed CR to POLR</w:t>
            </w:r>
          </w:p>
        </w:tc>
      </w:tr>
      <w:tr w:rsidR="00366489" w14:paraId="55758825" w14:textId="77777777">
        <w:tblPrEx>
          <w:tblCellMar>
            <w:top w:w="0" w:type="dxa"/>
            <w:bottom w:w="0" w:type="dxa"/>
          </w:tblCellMar>
        </w:tblPrEx>
        <w:trPr>
          <w:cantSplit/>
        </w:trPr>
        <w:tc>
          <w:tcPr>
            <w:tcW w:w="1800" w:type="dxa"/>
            <w:tcBorders>
              <w:top w:val="nil"/>
              <w:left w:val="nil"/>
              <w:bottom w:val="nil"/>
            </w:tcBorders>
          </w:tcPr>
          <w:p w14:paraId="54878B3D"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F578CD"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A2841EA" w14:textId="77777777" w:rsidR="00366489" w:rsidRPr="00E75460" w:rsidRDefault="00366489">
            <w:pPr>
              <w:numPr>
                <w:ilvl w:val="0"/>
                <w:numId w:val="2"/>
              </w:numPr>
              <w:rPr>
                <w:sz w:val="18"/>
                <w:szCs w:val="18"/>
              </w:rPr>
            </w:pPr>
            <w:r w:rsidRPr="00E75460">
              <w:rPr>
                <w:sz w:val="18"/>
                <w:szCs w:val="18"/>
              </w:rPr>
              <w:t xml:space="preserve">Corrected the SE segment count in examples </w:t>
            </w:r>
          </w:p>
        </w:tc>
      </w:tr>
      <w:tr w:rsidR="00366489" w14:paraId="484B00EC" w14:textId="77777777">
        <w:tblPrEx>
          <w:tblCellMar>
            <w:top w:w="0" w:type="dxa"/>
            <w:bottom w:w="0" w:type="dxa"/>
          </w:tblCellMar>
        </w:tblPrEx>
        <w:trPr>
          <w:cantSplit/>
        </w:trPr>
        <w:tc>
          <w:tcPr>
            <w:tcW w:w="1800" w:type="dxa"/>
            <w:tcBorders>
              <w:top w:val="nil"/>
              <w:left w:val="nil"/>
              <w:bottom w:val="nil"/>
            </w:tcBorders>
          </w:tcPr>
          <w:p w14:paraId="18F4E0FD" w14:textId="77777777" w:rsidR="00366489" w:rsidRPr="00E75460" w:rsidRDefault="00366489">
            <w:pPr>
              <w:pStyle w:val="BodyTextIndent"/>
              <w:rPr>
                <w:sz w:val="18"/>
                <w:szCs w:val="18"/>
              </w:rPr>
            </w:pPr>
            <w:r w:rsidRPr="00E75460">
              <w:rPr>
                <w:sz w:val="18"/>
                <w:szCs w:val="18"/>
              </w:rPr>
              <w:t xml:space="preserve">           July 27, 2001</w:t>
            </w:r>
          </w:p>
          <w:p w14:paraId="056812D2"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1.4</w:t>
            </w:r>
          </w:p>
        </w:tc>
        <w:tc>
          <w:tcPr>
            <w:tcW w:w="180" w:type="dxa"/>
            <w:tcBorders>
              <w:top w:val="nil"/>
              <w:left w:val="nil"/>
              <w:bottom w:val="nil"/>
              <w:right w:val="nil"/>
            </w:tcBorders>
          </w:tcPr>
          <w:p w14:paraId="04A6ABA7"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0913E356" w14:textId="77777777" w:rsidR="00366489" w:rsidRPr="00E75460" w:rsidRDefault="00366489">
            <w:pPr>
              <w:pStyle w:val="Footer"/>
              <w:widowControl/>
              <w:tabs>
                <w:tab w:val="clear" w:pos="4320"/>
                <w:tab w:val="clear" w:pos="8640"/>
              </w:tabs>
              <w:rPr>
                <w:rFonts w:ascii="Times New Roman" w:hAnsi="Times New Roman"/>
                <w:sz w:val="18"/>
                <w:szCs w:val="18"/>
              </w:rPr>
            </w:pPr>
          </w:p>
          <w:p w14:paraId="5B052086"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The following changes were made:</w:t>
            </w:r>
          </w:p>
          <w:p w14:paraId="6EBD9D0D"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Change Control 2001-152:</w:t>
            </w:r>
          </w:p>
          <w:p w14:paraId="7B3EFCE5" w14:textId="77777777" w:rsidR="00366489" w:rsidRPr="00E75460" w:rsidRDefault="00366489" w:rsidP="00C30022">
            <w:pPr>
              <w:numPr>
                <w:ilvl w:val="0"/>
                <w:numId w:val="6"/>
              </w:numPr>
              <w:tabs>
                <w:tab w:val="clear" w:pos="720"/>
                <w:tab w:val="num" w:pos="288"/>
              </w:tabs>
              <w:ind w:left="288" w:hanging="270"/>
              <w:rPr>
                <w:sz w:val="18"/>
                <w:szCs w:val="18"/>
              </w:rPr>
            </w:pPr>
            <w:r w:rsidRPr="00E75460">
              <w:rPr>
                <w:sz w:val="18"/>
                <w:szCs w:val="18"/>
              </w:rPr>
              <w:t xml:space="preserve">Added language to the HL Parent </w:t>
            </w:r>
            <w:smartTag w:uri="urn:schemas-microsoft-com:office:smarttags" w:element="place">
              <w:r w:rsidRPr="00E75460">
                <w:rPr>
                  <w:sz w:val="18"/>
                  <w:szCs w:val="18"/>
                </w:rPr>
                <w:t>Loop</w:t>
              </w:r>
            </w:smartTag>
            <w:r w:rsidRPr="00E75460">
              <w:rPr>
                <w:sz w:val="18"/>
                <w:szCs w:val="18"/>
              </w:rPr>
              <w:t>: “For an ESI ID with multiple meters the CR will generate a service order request for each meter affected.” Multiple meters at an ESI ID requires multiple service orders.”</w:t>
            </w:r>
          </w:p>
          <w:p w14:paraId="3A78E317"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Removed the second example in the HL Parent Loop (Service Order Level Information):HL~1~EV~1</w:t>
            </w:r>
          </w:p>
          <w:p w14:paraId="4AACB39C"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Modified the following text in the HL01 gray box to “This unique number will be used to identify the HL loop.  One parent loop (Service Order Level Information) per transaction”.</w:t>
            </w:r>
          </w:p>
          <w:p w14:paraId="5E7341BC"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Modified HL04.  Changed gray box “Indicates one hierarchical loop will be provided”.   Changed gray box language for code “0” to “Service order applies to one meter affected at the ESI ID.”   Removed code “1” and the gray box.</w:t>
            </w:r>
          </w:p>
          <w:p w14:paraId="06ADAFE1"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Removed the “HL Hierarchical Level (Meter Level Information) segment.</w:t>
            </w:r>
          </w:p>
          <w:p w14:paraId="5040F167"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 xml:space="preserve">Modified REF (Meter Number).  </w:t>
            </w:r>
          </w:p>
          <w:p w14:paraId="6679CBC4" w14:textId="77777777" w:rsidR="00366489" w:rsidRPr="00E75460" w:rsidRDefault="00366489" w:rsidP="00C30022">
            <w:pPr>
              <w:pStyle w:val="BodyTextIndent"/>
              <w:numPr>
                <w:ilvl w:val="0"/>
                <w:numId w:val="7"/>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88"/>
              <w:jc w:val="left"/>
              <w:rPr>
                <w:sz w:val="18"/>
                <w:szCs w:val="18"/>
              </w:rPr>
            </w:pPr>
            <w:r w:rsidRPr="00E75460">
              <w:rPr>
                <w:sz w:val="18"/>
                <w:szCs w:val="18"/>
              </w:rPr>
              <w:t xml:space="preserve">Changed the gray box from: “HL Child Loop (Meter Level Information)”  to  “HL Parent </w:t>
            </w:r>
            <w:smartTag w:uri="urn:schemas-microsoft-com:office:smarttags" w:element="place">
              <w:r w:rsidRPr="00E75460">
                <w:rPr>
                  <w:sz w:val="18"/>
                  <w:szCs w:val="18"/>
                </w:rPr>
                <w:t>Loop</w:t>
              </w:r>
            </w:smartTag>
            <w:r w:rsidRPr="00E75460">
              <w:rPr>
                <w:sz w:val="18"/>
                <w:szCs w:val="18"/>
              </w:rPr>
              <w:t xml:space="preserve"> (Service Order Level Information)” </w:t>
            </w:r>
          </w:p>
          <w:p w14:paraId="698B05C0" w14:textId="77777777" w:rsidR="00366489" w:rsidRPr="00E75460" w:rsidRDefault="00366489" w:rsidP="00C30022">
            <w:pPr>
              <w:pStyle w:val="BodyTextIndent"/>
              <w:numPr>
                <w:ilvl w:val="0"/>
                <w:numId w:val="7"/>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88"/>
              <w:jc w:val="left"/>
              <w:rPr>
                <w:sz w:val="18"/>
                <w:szCs w:val="18"/>
              </w:rPr>
            </w:pPr>
            <w:r w:rsidRPr="00E75460">
              <w:rPr>
                <w:sz w:val="18"/>
                <w:szCs w:val="18"/>
              </w:rPr>
              <w:t>Removed from the gray box “This segment may not be repeated, there must be one HL child loop for each meter.</w:t>
            </w:r>
          </w:p>
          <w:p w14:paraId="15689801" w14:textId="77777777" w:rsidR="00366489" w:rsidRPr="00E75460" w:rsidRDefault="00366489" w:rsidP="00C30022">
            <w:pPr>
              <w:pStyle w:val="BodyTextIndent"/>
              <w:numPr>
                <w:ilvl w:val="0"/>
                <w:numId w:val="7"/>
              </w:numPr>
              <w:tabs>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88"/>
              <w:jc w:val="left"/>
              <w:rPr>
                <w:sz w:val="18"/>
                <w:szCs w:val="18"/>
              </w:rPr>
            </w:pPr>
            <w:r w:rsidRPr="00E75460">
              <w:rPr>
                <w:sz w:val="18"/>
                <w:szCs w:val="18"/>
              </w:rPr>
              <w:t>Changed the gray box sentence: “ Meter Number is required on the following service orders if the work is to be performed for a specific meter on a multi-meter installation:”  to   “Required: “ Meter Number is required for the following service order types.”</w:t>
            </w:r>
          </w:p>
          <w:p w14:paraId="689C1E80" w14:textId="77777777" w:rsidR="00366489" w:rsidRPr="00E75460" w:rsidRDefault="00366489">
            <w:pPr>
              <w:pStyle w:val="Footer"/>
              <w:widowControl/>
              <w:tabs>
                <w:tab w:val="clear" w:pos="4320"/>
                <w:tab w:val="clear" w:pos="8640"/>
              </w:tabs>
              <w:rPr>
                <w:rFonts w:ascii="Times New Roman" w:hAnsi="Times New Roman"/>
                <w:sz w:val="18"/>
                <w:szCs w:val="18"/>
              </w:rPr>
            </w:pPr>
          </w:p>
        </w:tc>
      </w:tr>
      <w:tr w:rsidR="00366489" w14:paraId="57896A21" w14:textId="77777777">
        <w:tblPrEx>
          <w:tblCellMar>
            <w:top w:w="0" w:type="dxa"/>
            <w:bottom w:w="0" w:type="dxa"/>
          </w:tblCellMar>
        </w:tblPrEx>
        <w:trPr>
          <w:cantSplit/>
        </w:trPr>
        <w:tc>
          <w:tcPr>
            <w:tcW w:w="1800" w:type="dxa"/>
            <w:tcBorders>
              <w:top w:val="nil"/>
              <w:left w:val="nil"/>
              <w:bottom w:val="nil"/>
            </w:tcBorders>
          </w:tcPr>
          <w:p w14:paraId="006F3135"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BF7F11"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017A8D97" w14:textId="77777777" w:rsidR="00366489" w:rsidRPr="00E75460" w:rsidRDefault="00366489" w:rsidP="00C30022">
            <w:pPr>
              <w:pStyle w:val="BodyTextIndent"/>
              <w:numPr>
                <w:ilvl w:val="0"/>
                <w:numId w:val="8"/>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198"/>
              </w:tabs>
              <w:ind w:left="198" w:right="144" w:hanging="180"/>
              <w:jc w:val="left"/>
              <w:rPr>
                <w:sz w:val="18"/>
                <w:szCs w:val="18"/>
              </w:rPr>
            </w:pPr>
            <w:r w:rsidRPr="00E75460">
              <w:rPr>
                <w:sz w:val="18"/>
                <w:szCs w:val="18"/>
              </w:rPr>
              <w:t xml:space="preserve">Example #1 of 5: Modified “HL~1~EV~1” to “HL~1~~EV~0”; Removed the “HL~2~1~-EV” line; </w:t>
            </w:r>
            <w:r w:rsidRPr="00E75460">
              <w:rPr>
                <w:snapToGrid w:val="0"/>
                <w:sz w:val="18"/>
                <w:szCs w:val="18"/>
              </w:rPr>
              <w:t>Modified “SE~19~000000001” to “SE~18~000000001”; Moved Meter Number under Purpose Code</w:t>
            </w:r>
          </w:p>
          <w:p w14:paraId="559693B3" w14:textId="77777777" w:rsidR="00366489" w:rsidRPr="00E75460" w:rsidRDefault="00366489" w:rsidP="00C30022">
            <w:pPr>
              <w:pStyle w:val="BodyTextIndent"/>
              <w:numPr>
                <w:ilvl w:val="0"/>
                <w:numId w:val="8"/>
              </w:numPr>
              <w:tabs>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198"/>
              </w:tabs>
              <w:ind w:left="288" w:right="144" w:hanging="288"/>
              <w:jc w:val="left"/>
              <w:rPr>
                <w:sz w:val="18"/>
                <w:szCs w:val="18"/>
              </w:rPr>
            </w:pPr>
            <w:r w:rsidRPr="00E75460">
              <w:rPr>
                <w:sz w:val="18"/>
                <w:szCs w:val="18"/>
              </w:rPr>
              <w:t xml:space="preserve">Example #2 of 5: Changed title from “Meter Test Multiple Meters Request” to “Meter Test”; Remove ‘Indicates Multiple Meters in gray box title; Removed the “HL~2~1~EV” Line; Removed the “HL~3~1~EV” Line; </w:t>
            </w:r>
            <w:r w:rsidRPr="00E75460">
              <w:rPr>
                <w:snapToGrid w:val="0"/>
                <w:sz w:val="18"/>
                <w:szCs w:val="18"/>
              </w:rPr>
              <w:t xml:space="preserve">Moved Meter Number under Purpose Code; </w:t>
            </w:r>
            <w:r w:rsidRPr="00E75460">
              <w:rPr>
                <w:sz w:val="18"/>
                <w:szCs w:val="18"/>
              </w:rPr>
              <w:t xml:space="preserve"> Removed the REF~MG~495951R” Line</w:t>
            </w:r>
          </w:p>
          <w:p w14:paraId="0CAD1C90" w14:textId="77777777" w:rsidR="00366489" w:rsidRPr="00E75460" w:rsidRDefault="00366489" w:rsidP="00C30022">
            <w:pPr>
              <w:numPr>
                <w:ilvl w:val="0"/>
                <w:numId w:val="9"/>
              </w:numPr>
              <w:tabs>
                <w:tab w:val="clear" w:pos="720"/>
                <w:tab w:val="left" w:pos="288"/>
              </w:tabs>
              <w:ind w:left="288" w:hanging="270"/>
              <w:rPr>
                <w:sz w:val="18"/>
                <w:szCs w:val="18"/>
              </w:rPr>
            </w:pPr>
            <w:r w:rsidRPr="00E75460">
              <w:rPr>
                <w:sz w:val="18"/>
                <w:szCs w:val="18"/>
              </w:rPr>
              <w:t xml:space="preserve">Example #4 of 5: Modified “HL~1~EV~1” to “HL~1~EV~0”; Removed the “HL~2~1~EV” Line; </w:t>
            </w:r>
            <w:r w:rsidRPr="00E75460">
              <w:rPr>
                <w:snapToGrid w:val="0"/>
                <w:sz w:val="18"/>
                <w:szCs w:val="18"/>
              </w:rPr>
              <w:t xml:space="preserve">Moved Meter Number under Purpose Code; </w:t>
            </w:r>
            <w:r w:rsidRPr="00E75460">
              <w:rPr>
                <w:sz w:val="18"/>
                <w:szCs w:val="18"/>
              </w:rPr>
              <w:t xml:space="preserve"> </w:t>
            </w:r>
            <w:r w:rsidRPr="00E75460">
              <w:rPr>
                <w:snapToGrid w:val="0"/>
                <w:sz w:val="18"/>
                <w:szCs w:val="18"/>
              </w:rPr>
              <w:t>Modified “SE~20~000000001” to “SE~19~000000001”</w:t>
            </w:r>
          </w:p>
          <w:p w14:paraId="682D79C8"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Change Control 2001-101:</w:t>
            </w:r>
          </w:p>
          <w:p w14:paraId="33A5D3B6" w14:textId="77777777" w:rsidR="00366489" w:rsidRPr="00E75460" w:rsidRDefault="00366489" w:rsidP="00C30022">
            <w:pPr>
              <w:pStyle w:val="Footer"/>
              <w:widowControl/>
              <w:numPr>
                <w:ilvl w:val="0"/>
                <w:numId w:val="10"/>
              </w:numPr>
              <w:tabs>
                <w:tab w:val="clear" w:pos="360"/>
                <w:tab w:val="clear" w:pos="4320"/>
                <w:tab w:val="clear" w:pos="8640"/>
                <w:tab w:val="num" w:pos="288"/>
              </w:tabs>
              <w:ind w:left="288" w:hanging="288"/>
              <w:rPr>
                <w:rFonts w:ascii="Times New Roman" w:hAnsi="Times New Roman"/>
                <w:sz w:val="18"/>
                <w:szCs w:val="18"/>
              </w:rPr>
            </w:pPr>
            <w:r w:rsidRPr="00E75460">
              <w:rPr>
                <w:rFonts w:ascii="Times New Roman" w:hAnsi="Times New Roman"/>
                <w:sz w:val="18"/>
                <w:szCs w:val="18"/>
              </w:rPr>
              <w:t>Added Purpose Codes (</w:t>
            </w:r>
            <w:smartTag w:uri="urn:schemas-microsoft-com:office:smarttags" w:element="Street">
              <w:smartTag w:uri="urn:schemas-microsoft-com:office:smarttags" w:element="address">
                <w:r w:rsidRPr="00E75460">
                  <w:rPr>
                    <w:rFonts w:ascii="Times New Roman" w:hAnsi="Times New Roman"/>
                    <w:sz w:val="18"/>
                    <w:szCs w:val="18"/>
                  </w:rPr>
                  <w:t>SL010 Street</w:t>
                </w:r>
              </w:smartTag>
            </w:smartTag>
            <w:r w:rsidRPr="00E75460">
              <w:rPr>
                <w:rFonts w:ascii="Times New Roman" w:hAnsi="Times New Roman"/>
                <w:sz w:val="18"/>
                <w:szCs w:val="18"/>
              </w:rPr>
              <w:t xml:space="preserve"> Light – Remove a Specific Lamp; GL009 Guard Light – Remove a Specific Lamp).</w:t>
            </w:r>
          </w:p>
          <w:p w14:paraId="7BB7AFBA"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Change Control 2001-132:</w:t>
            </w:r>
          </w:p>
          <w:p w14:paraId="50DD5EC4" w14:textId="77777777" w:rsidR="00366489" w:rsidRPr="00E75460" w:rsidRDefault="00366489" w:rsidP="00390E0F">
            <w:pPr>
              <w:pStyle w:val="Footer"/>
              <w:widowControl/>
              <w:numPr>
                <w:ilvl w:val="0"/>
                <w:numId w:val="11"/>
              </w:numPr>
              <w:tabs>
                <w:tab w:val="clear" w:pos="4320"/>
                <w:tab w:val="clear" w:pos="8640"/>
              </w:tabs>
              <w:rPr>
                <w:rFonts w:ascii="Times New Roman" w:hAnsi="Times New Roman"/>
                <w:sz w:val="18"/>
                <w:szCs w:val="18"/>
              </w:rPr>
            </w:pPr>
            <w:r w:rsidRPr="00E75460">
              <w:rPr>
                <w:rFonts w:ascii="Times New Roman" w:hAnsi="Times New Roman"/>
                <w:sz w:val="18"/>
                <w:szCs w:val="18"/>
              </w:rPr>
              <w:t>Added gray box language to the PER segment stating that the Customer Contact Name should be formatted as Last Name, First Name and stated that “Only one comma will be used”.</w:t>
            </w:r>
          </w:p>
        </w:tc>
      </w:tr>
      <w:tr w:rsidR="00366489" w14:paraId="08EDB458" w14:textId="77777777">
        <w:tblPrEx>
          <w:tblCellMar>
            <w:top w:w="0" w:type="dxa"/>
            <w:bottom w:w="0" w:type="dxa"/>
          </w:tblCellMar>
        </w:tblPrEx>
        <w:trPr>
          <w:cantSplit/>
        </w:trPr>
        <w:tc>
          <w:tcPr>
            <w:tcW w:w="1800" w:type="dxa"/>
            <w:tcBorders>
              <w:top w:val="nil"/>
              <w:left w:val="nil"/>
              <w:bottom w:val="nil"/>
            </w:tcBorders>
          </w:tcPr>
          <w:p w14:paraId="4DB96787"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lastRenderedPageBreak/>
              <w:t>June 17</w:t>
            </w:r>
            <w:r w:rsidRPr="00E75460">
              <w:rPr>
                <w:sz w:val="18"/>
                <w:szCs w:val="18"/>
                <w:vertAlign w:val="superscript"/>
              </w:rPr>
              <w:t>th</w:t>
            </w:r>
            <w:r w:rsidRPr="00E75460">
              <w:rPr>
                <w:sz w:val="18"/>
                <w:szCs w:val="18"/>
              </w:rPr>
              <w:t>, 2002</w:t>
            </w:r>
          </w:p>
          <w:p w14:paraId="5CC58354"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1.5</w:t>
            </w:r>
          </w:p>
        </w:tc>
        <w:tc>
          <w:tcPr>
            <w:tcW w:w="180" w:type="dxa"/>
            <w:tcBorders>
              <w:top w:val="nil"/>
              <w:left w:val="nil"/>
              <w:bottom w:val="nil"/>
              <w:right w:val="nil"/>
            </w:tcBorders>
          </w:tcPr>
          <w:p w14:paraId="204C0CD4"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2094D64B"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The following changes were made:</w:t>
            </w:r>
          </w:p>
        </w:tc>
      </w:tr>
      <w:tr w:rsidR="00366489" w14:paraId="086B7B69" w14:textId="77777777">
        <w:tblPrEx>
          <w:tblCellMar>
            <w:top w:w="0" w:type="dxa"/>
            <w:bottom w:w="0" w:type="dxa"/>
          </w:tblCellMar>
        </w:tblPrEx>
        <w:trPr>
          <w:cantSplit/>
        </w:trPr>
        <w:tc>
          <w:tcPr>
            <w:tcW w:w="1800" w:type="dxa"/>
            <w:tcBorders>
              <w:top w:val="nil"/>
              <w:left w:val="nil"/>
              <w:bottom w:val="nil"/>
            </w:tcBorders>
          </w:tcPr>
          <w:p w14:paraId="222C572E"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1956EE"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928AC6B" w14:textId="77777777" w:rsidR="00366489" w:rsidRPr="00E75460" w:rsidRDefault="00366489">
            <w:pPr>
              <w:pStyle w:val="BodyTextIndent"/>
              <w:numPr>
                <w:ilvl w:val="0"/>
                <w:numId w:val="12"/>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2001-198 -  Provided clarification in gray box for  YNQ PDL (Premium Disconnect Location)</w:t>
            </w:r>
          </w:p>
        </w:tc>
      </w:tr>
      <w:tr w:rsidR="00366489" w14:paraId="690264A9" w14:textId="77777777">
        <w:tblPrEx>
          <w:tblCellMar>
            <w:top w:w="0" w:type="dxa"/>
            <w:bottom w:w="0" w:type="dxa"/>
          </w:tblCellMar>
        </w:tblPrEx>
        <w:trPr>
          <w:cantSplit/>
        </w:trPr>
        <w:tc>
          <w:tcPr>
            <w:tcW w:w="1800" w:type="dxa"/>
            <w:tcBorders>
              <w:top w:val="nil"/>
              <w:left w:val="nil"/>
              <w:bottom w:val="nil"/>
            </w:tcBorders>
          </w:tcPr>
          <w:p w14:paraId="1E6A2C42"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30B3E5"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697242D0" w14:textId="77777777" w:rsidR="00366489" w:rsidRPr="00E75460" w:rsidRDefault="00366489">
            <w:pPr>
              <w:pStyle w:val="BodyTextIndent"/>
              <w:numPr>
                <w:ilvl w:val="0"/>
                <w:numId w:val="13"/>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2002-254 -  In the REF~8X (Purpose Codes) added DC003.</w:t>
            </w:r>
          </w:p>
          <w:p w14:paraId="5F7A119C" w14:textId="77777777" w:rsidR="00366489" w:rsidRPr="00E75460" w:rsidRDefault="00366489">
            <w:pPr>
              <w:pStyle w:val="BodyTextIndent"/>
              <w:numPr>
                <w:ilvl w:val="0"/>
                <w:numId w:val="13"/>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2002-259 – Changed Life Support Indicator to Special Needs and eliminated the “I” value.</w:t>
            </w:r>
          </w:p>
        </w:tc>
      </w:tr>
      <w:tr w:rsidR="00366489" w14:paraId="50F08DC6" w14:textId="77777777">
        <w:tblPrEx>
          <w:tblCellMar>
            <w:top w:w="0" w:type="dxa"/>
            <w:bottom w:w="0" w:type="dxa"/>
          </w:tblCellMar>
        </w:tblPrEx>
        <w:trPr>
          <w:cantSplit/>
        </w:trPr>
        <w:tc>
          <w:tcPr>
            <w:tcW w:w="1800" w:type="dxa"/>
            <w:tcBorders>
              <w:top w:val="nil"/>
              <w:left w:val="nil"/>
              <w:bottom w:val="nil"/>
            </w:tcBorders>
          </w:tcPr>
          <w:p w14:paraId="1BDCA32E"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6CD1E1"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3BBCB174" w14:textId="77777777" w:rsidR="00366489" w:rsidRPr="00E75460" w:rsidRDefault="00366489">
            <w:pPr>
              <w:pStyle w:val="BodyTextIndent"/>
              <w:numPr>
                <w:ilvl w:val="0"/>
                <w:numId w:val="14"/>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2002-305 – Clean-up of gray box for RD code in the BGN07.</w:t>
            </w:r>
          </w:p>
        </w:tc>
      </w:tr>
      <w:tr w:rsidR="00366489" w14:paraId="48E6F83B" w14:textId="77777777">
        <w:tblPrEx>
          <w:tblCellMar>
            <w:top w:w="0" w:type="dxa"/>
            <w:bottom w:w="0" w:type="dxa"/>
          </w:tblCellMar>
        </w:tblPrEx>
        <w:trPr>
          <w:cantSplit/>
        </w:trPr>
        <w:tc>
          <w:tcPr>
            <w:tcW w:w="1800" w:type="dxa"/>
            <w:tcBorders>
              <w:top w:val="nil"/>
              <w:left w:val="nil"/>
              <w:bottom w:val="nil"/>
            </w:tcBorders>
          </w:tcPr>
          <w:p w14:paraId="377BCE94"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B0E1F4"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3D90D7B" w14:textId="77777777" w:rsidR="00366489" w:rsidRPr="00E75460" w:rsidRDefault="00366489">
            <w:pPr>
              <w:pStyle w:val="BodyTextIndent"/>
              <w:numPr>
                <w:ilvl w:val="0"/>
                <w:numId w:val="15"/>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Applied Change Control 2002-311</w:t>
            </w:r>
          </w:p>
        </w:tc>
      </w:tr>
      <w:tr w:rsidR="00366489" w14:paraId="64612557" w14:textId="77777777">
        <w:tblPrEx>
          <w:tblCellMar>
            <w:top w:w="0" w:type="dxa"/>
            <w:bottom w:w="0" w:type="dxa"/>
          </w:tblCellMar>
        </w:tblPrEx>
        <w:trPr>
          <w:cantSplit/>
        </w:trPr>
        <w:tc>
          <w:tcPr>
            <w:tcW w:w="1800" w:type="dxa"/>
            <w:tcBorders>
              <w:top w:val="nil"/>
              <w:left w:val="nil"/>
              <w:bottom w:val="nil"/>
            </w:tcBorders>
          </w:tcPr>
          <w:p w14:paraId="5FCDD363"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10/15/02</w:t>
            </w:r>
          </w:p>
        </w:tc>
        <w:tc>
          <w:tcPr>
            <w:tcW w:w="180" w:type="dxa"/>
            <w:tcBorders>
              <w:top w:val="nil"/>
              <w:left w:val="nil"/>
              <w:bottom w:val="nil"/>
              <w:right w:val="nil"/>
            </w:tcBorders>
          </w:tcPr>
          <w:p w14:paraId="763362A4"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2C5C1A13" w14:textId="77777777" w:rsidR="00366489" w:rsidRPr="00E75460"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2002-419 – Changed references to POLR in example 3 to AREP</w:t>
            </w:r>
          </w:p>
        </w:tc>
      </w:tr>
      <w:tr w:rsidR="00366489" w14:paraId="25355AB7" w14:textId="77777777">
        <w:tblPrEx>
          <w:tblCellMar>
            <w:top w:w="0" w:type="dxa"/>
            <w:bottom w:w="0" w:type="dxa"/>
          </w:tblCellMar>
        </w:tblPrEx>
        <w:trPr>
          <w:cantSplit/>
        </w:trPr>
        <w:tc>
          <w:tcPr>
            <w:tcW w:w="1800" w:type="dxa"/>
            <w:tcBorders>
              <w:top w:val="nil"/>
              <w:left w:val="nil"/>
              <w:bottom w:val="nil"/>
            </w:tcBorders>
          </w:tcPr>
          <w:p w14:paraId="7DE25DA8"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2FFB2D"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7BC3E501" w14:textId="77777777" w:rsidR="00366489" w:rsidRPr="00E75460"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2002-435 – Added RCOO3 code to REF~8X</w:t>
            </w:r>
          </w:p>
        </w:tc>
      </w:tr>
      <w:tr w:rsidR="00366489" w14:paraId="636BC8C7" w14:textId="77777777">
        <w:tblPrEx>
          <w:tblCellMar>
            <w:top w:w="0" w:type="dxa"/>
            <w:bottom w:w="0" w:type="dxa"/>
          </w:tblCellMar>
        </w:tblPrEx>
        <w:trPr>
          <w:cantSplit/>
        </w:trPr>
        <w:tc>
          <w:tcPr>
            <w:tcW w:w="1800" w:type="dxa"/>
            <w:tcBorders>
              <w:top w:val="nil"/>
              <w:left w:val="nil"/>
              <w:bottom w:val="nil"/>
            </w:tcBorders>
          </w:tcPr>
          <w:p w14:paraId="0AE5E1FF"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6/12/03</w:t>
            </w:r>
          </w:p>
        </w:tc>
        <w:tc>
          <w:tcPr>
            <w:tcW w:w="180" w:type="dxa"/>
            <w:tcBorders>
              <w:top w:val="nil"/>
              <w:left w:val="nil"/>
              <w:bottom w:val="nil"/>
              <w:right w:val="nil"/>
            </w:tcBorders>
          </w:tcPr>
          <w:p w14:paraId="301B9A00"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2DEFCBD7" w14:textId="77777777" w:rsidR="00366489" w:rsidRPr="00E75460"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2003-528 Add Business Process Overviews to the appropriate implementation guides</w:t>
            </w:r>
          </w:p>
        </w:tc>
      </w:tr>
      <w:tr w:rsidR="00366489" w14:paraId="388FA03E" w14:textId="77777777">
        <w:tblPrEx>
          <w:tblCellMar>
            <w:top w:w="0" w:type="dxa"/>
            <w:bottom w:w="0" w:type="dxa"/>
          </w:tblCellMar>
        </w:tblPrEx>
        <w:trPr>
          <w:cantSplit/>
        </w:trPr>
        <w:tc>
          <w:tcPr>
            <w:tcW w:w="1800" w:type="dxa"/>
            <w:tcBorders>
              <w:top w:val="nil"/>
              <w:left w:val="nil"/>
              <w:bottom w:val="nil"/>
            </w:tcBorders>
          </w:tcPr>
          <w:p w14:paraId="390253AF"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May 29</w:t>
            </w:r>
            <w:r w:rsidRPr="00E75460">
              <w:rPr>
                <w:sz w:val="18"/>
                <w:szCs w:val="18"/>
                <w:vertAlign w:val="superscript"/>
              </w:rPr>
              <w:t>th</w:t>
            </w:r>
            <w:r w:rsidRPr="00E75460">
              <w:rPr>
                <w:sz w:val="18"/>
                <w:szCs w:val="18"/>
              </w:rPr>
              <w:t>, 2003</w:t>
            </w:r>
          </w:p>
          <w:p w14:paraId="29512ECD"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1.6</w:t>
            </w:r>
          </w:p>
        </w:tc>
        <w:tc>
          <w:tcPr>
            <w:tcW w:w="180" w:type="dxa"/>
            <w:tcBorders>
              <w:top w:val="nil"/>
              <w:left w:val="nil"/>
              <w:bottom w:val="nil"/>
              <w:right w:val="nil"/>
            </w:tcBorders>
          </w:tcPr>
          <w:p w14:paraId="2A7D3A3A"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212F8F0D" w14:textId="77777777" w:rsidR="00366489" w:rsidRPr="00E75460"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The following changes were made:</w:t>
            </w:r>
          </w:p>
        </w:tc>
      </w:tr>
      <w:tr w:rsidR="00366489" w14:paraId="0B25DAE5" w14:textId="77777777">
        <w:tblPrEx>
          <w:tblCellMar>
            <w:top w:w="0" w:type="dxa"/>
            <w:bottom w:w="0" w:type="dxa"/>
          </w:tblCellMar>
        </w:tblPrEx>
        <w:trPr>
          <w:cantSplit/>
        </w:trPr>
        <w:tc>
          <w:tcPr>
            <w:tcW w:w="1800" w:type="dxa"/>
            <w:tcBorders>
              <w:top w:val="nil"/>
              <w:left w:val="nil"/>
              <w:bottom w:val="nil"/>
            </w:tcBorders>
          </w:tcPr>
          <w:p w14:paraId="79033F0A"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965EA5"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7FB984BA" w14:textId="77777777" w:rsidR="00366489" w:rsidRPr="00E75460"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2003-474 Provide additional detail on when the REF~TD (Reason for Change) should be populated on the 650_01 transaction</w:t>
            </w:r>
          </w:p>
        </w:tc>
      </w:tr>
      <w:tr w:rsidR="00366489" w14:paraId="5A7369CE" w14:textId="77777777">
        <w:tblPrEx>
          <w:tblCellMar>
            <w:top w:w="0" w:type="dxa"/>
            <w:bottom w:w="0" w:type="dxa"/>
          </w:tblCellMar>
        </w:tblPrEx>
        <w:trPr>
          <w:cantSplit/>
        </w:trPr>
        <w:tc>
          <w:tcPr>
            <w:tcW w:w="1800" w:type="dxa"/>
            <w:tcBorders>
              <w:top w:val="nil"/>
              <w:left w:val="nil"/>
              <w:bottom w:val="nil"/>
            </w:tcBorders>
          </w:tcPr>
          <w:p w14:paraId="464B3877"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5/30/03</w:t>
            </w:r>
          </w:p>
        </w:tc>
        <w:tc>
          <w:tcPr>
            <w:tcW w:w="180" w:type="dxa"/>
            <w:tcBorders>
              <w:top w:val="nil"/>
              <w:left w:val="nil"/>
              <w:bottom w:val="nil"/>
              <w:right w:val="nil"/>
            </w:tcBorders>
          </w:tcPr>
          <w:p w14:paraId="4EC20CB0"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056DA584" w14:textId="77777777" w:rsidR="00366489" w:rsidRPr="00E75460"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tc>
      </w:tr>
      <w:tr w:rsidR="00710739" w14:paraId="18A0F91E" w14:textId="77777777">
        <w:tblPrEx>
          <w:tblCellMar>
            <w:top w:w="0" w:type="dxa"/>
            <w:bottom w:w="0" w:type="dxa"/>
          </w:tblCellMar>
        </w:tblPrEx>
        <w:trPr>
          <w:cantSplit/>
        </w:trPr>
        <w:tc>
          <w:tcPr>
            <w:tcW w:w="1800" w:type="dxa"/>
            <w:tcBorders>
              <w:top w:val="nil"/>
              <w:left w:val="nil"/>
              <w:bottom w:val="nil"/>
            </w:tcBorders>
          </w:tcPr>
          <w:p w14:paraId="18AEEE29" w14:textId="77777777" w:rsidR="00710739" w:rsidRPr="00E75460" w:rsidRDefault="00710739" w:rsidP="00AA14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September 29</w:t>
            </w:r>
            <w:r w:rsidRPr="00E75460">
              <w:rPr>
                <w:sz w:val="18"/>
                <w:szCs w:val="18"/>
                <w:vertAlign w:val="superscript"/>
              </w:rPr>
              <w:t>th</w:t>
            </w:r>
            <w:r w:rsidRPr="00E75460">
              <w:rPr>
                <w:sz w:val="18"/>
                <w:szCs w:val="18"/>
              </w:rPr>
              <w:t>, 2003</w:t>
            </w:r>
          </w:p>
          <w:p w14:paraId="09F36B12" w14:textId="77777777" w:rsidR="00710739" w:rsidRPr="00E75460" w:rsidRDefault="00710739" w:rsidP="00AA14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2.0</w:t>
            </w:r>
          </w:p>
        </w:tc>
        <w:tc>
          <w:tcPr>
            <w:tcW w:w="180" w:type="dxa"/>
            <w:tcBorders>
              <w:top w:val="nil"/>
              <w:left w:val="nil"/>
              <w:bottom w:val="nil"/>
              <w:right w:val="nil"/>
            </w:tcBorders>
          </w:tcPr>
          <w:p w14:paraId="5A5F52A7" w14:textId="77777777" w:rsidR="00710739" w:rsidRPr="00E75460" w:rsidRDefault="00710739" w:rsidP="00AA144C">
            <w:pPr>
              <w:pStyle w:val="Heading1"/>
              <w:rPr>
                <w:b w:val="0"/>
                <w:sz w:val="18"/>
                <w:szCs w:val="18"/>
              </w:rPr>
            </w:pPr>
          </w:p>
        </w:tc>
        <w:tc>
          <w:tcPr>
            <w:tcW w:w="8010" w:type="dxa"/>
            <w:tcBorders>
              <w:top w:val="nil"/>
              <w:left w:val="nil"/>
              <w:bottom w:val="nil"/>
              <w:right w:val="nil"/>
            </w:tcBorders>
          </w:tcPr>
          <w:p w14:paraId="15F2A497" w14:textId="77777777" w:rsidR="00710739" w:rsidRPr="00E75460" w:rsidRDefault="00710739" w:rsidP="00AA144C">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No Changes</w:t>
            </w:r>
          </w:p>
        </w:tc>
      </w:tr>
      <w:tr w:rsidR="00710739" w14:paraId="52105C6F" w14:textId="77777777">
        <w:tblPrEx>
          <w:tblCellMar>
            <w:top w:w="0" w:type="dxa"/>
            <w:bottom w:w="0" w:type="dxa"/>
          </w:tblCellMar>
        </w:tblPrEx>
        <w:trPr>
          <w:cantSplit/>
        </w:trPr>
        <w:tc>
          <w:tcPr>
            <w:tcW w:w="1800" w:type="dxa"/>
            <w:tcBorders>
              <w:top w:val="nil"/>
              <w:left w:val="nil"/>
              <w:bottom w:val="nil"/>
            </w:tcBorders>
          </w:tcPr>
          <w:p w14:paraId="7281B994" w14:textId="77777777" w:rsidR="00710739" w:rsidRPr="00E75460" w:rsidRDefault="00710739" w:rsidP="00AA14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October 8</w:t>
            </w:r>
            <w:r w:rsidRPr="00E75460">
              <w:rPr>
                <w:sz w:val="18"/>
                <w:szCs w:val="18"/>
                <w:vertAlign w:val="superscript"/>
              </w:rPr>
              <w:t>th</w:t>
            </w:r>
            <w:r w:rsidRPr="00E75460">
              <w:rPr>
                <w:sz w:val="18"/>
                <w:szCs w:val="18"/>
              </w:rPr>
              <w:t>, 2004</w:t>
            </w:r>
          </w:p>
          <w:p w14:paraId="75B9601E" w14:textId="77777777" w:rsidR="00710739" w:rsidRPr="00E75460" w:rsidRDefault="00710739" w:rsidP="00AA14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2.0A</w:t>
            </w:r>
          </w:p>
        </w:tc>
        <w:tc>
          <w:tcPr>
            <w:tcW w:w="180" w:type="dxa"/>
            <w:tcBorders>
              <w:top w:val="nil"/>
              <w:left w:val="nil"/>
              <w:bottom w:val="nil"/>
              <w:right w:val="nil"/>
            </w:tcBorders>
          </w:tcPr>
          <w:p w14:paraId="63A95AC1" w14:textId="77777777" w:rsidR="00710739" w:rsidRPr="00E75460" w:rsidRDefault="00710739" w:rsidP="00AA144C">
            <w:pPr>
              <w:pStyle w:val="Heading1"/>
              <w:rPr>
                <w:b w:val="0"/>
                <w:sz w:val="18"/>
                <w:szCs w:val="18"/>
              </w:rPr>
            </w:pPr>
          </w:p>
        </w:tc>
        <w:tc>
          <w:tcPr>
            <w:tcW w:w="8010" w:type="dxa"/>
            <w:tcBorders>
              <w:top w:val="nil"/>
              <w:left w:val="nil"/>
              <w:bottom w:val="nil"/>
              <w:right w:val="nil"/>
            </w:tcBorders>
          </w:tcPr>
          <w:p w14:paraId="730B81B1" w14:textId="77777777" w:rsidR="00710739" w:rsidRPr="00E75460" w:rsidRDefault="00710739" w:rsidP="00710739">
            <w:pPr>
              <w:autoSpaceDE/>
              <w:autoSpaceDN/>
              <w:rPr>
                <w:sz w:val="18"/>
                <w:szCs w:val="18"/>
              </w:rPr>
            </w:pPr>
            <w:r w:rsidRPr="00E75460">
              <w:rPr>
                <w:sz w:val="18"/>
                <w:szCs w:val="18"/>
              </w:rPr>
              <w:t>Change Control 2003-530:</w:t>
            </w:r>
          </w:p>
          <w:p w14:paraId="1B7B4C81" w14:textId="77777777" w:rsidR="00710739" w:rsidRPr="00E75460" w:rsidRDefault="00710739" w:rsidP="00710739">
            <w:pPr>
              <w:numPr>
                <w:ilvl w:val="0"/>
                <w:numId w:val="22"/>
              </w:numPr>
              <w:autoSpaceDE/>
              <w:autoSpaceDN/>
              <w:rPr>
                <w:sz w:val="18"/>
                <w:szCs w:val="18"/>
              </w:rPr>
            </w:pPr>
            <w:r w:rsidRPr="00E75460">
              <w:rPr>
                <w:sz w:val="18"/>
                <w:szCs w:val="18"/>
              </w:rPr>
              <w:t>Insert page break to separate examples from guide</w:t>
            </w:r>
          </w:p>
          <w:p w14:paraId="6432A53C" w14:textId="77777777" w:rsidR="00710739" w:rsidRPr="00E75460" w:rsidRDefault="00710739" w:rsidP="00710739">
            <w:pPr>
              <w:numPr>
                <w:ilvl w:val="0"/>
                <w:numId w:val="22"/>
              </w:numPr>
              <w:autoSpaceDE/>
              <w:autoSpaceDN/>
              <w:rPr>
                <w:sz w:val="18"/>
                <w:szCs w:val="18"/>
              </w:rPr>
            </w:pPr>
            <w:r w:rsidRPr="00E75460">
              <w:rPr>
                <w:sz w:val="18"/>
                <w:szCs w:val="18"/>
              </w:rPr>
              <w:t xml:space="preserve">Add example when CR sends Reconnect and did not initiate the Disconnect </w:t>
            </w:r>
          </w:p>
          <w:p w14:paraId="05F9EDBB" w14:textId="77777777" w:rsidR="00710739" w:rsidRPr="00E75460" w:rsidRDefault="00710739" w:rsidP="00710739">
            <w:pPr>
              <w:numPr>
                <w:ilvl w:val="0"/>
                <w:numId w:val="22"/>
              </w:numPr>
              <w:autoSpaceDE/>
              <w:autoSpaceDN/>
              <w:rPr>
                <w:sz w:val="18"/>
                <w:szCs w:val="18"/>
              </w:rPr>
            </w:pPr>
            <w:r w:rsidRPr="00E75460">
              <w:rPr>
                <w:sz w:val="18"/>
                <w:szCs w:val="18"/>
              </w:rPr>
              <w:t>Add Example Reconnect for Non-Pay</w:t>
            </w:r>
          </w:p>
          <w:p w14:paraId="6021C6DE" w14:textId="77777777" w:rsidR="00710739" w:rsidRPr="00E75460" w:rsidRDefault="00710739" w:rsidP="00710739">
            <w:pPr>
              <w:numPr>
                <w:ilvl w:val="0"/>
                <w:numId w:val="21"/>
              </w:numPr>
              <w:autoSpaceDE/>
              <w:autoSpaceDN/>
              <w:rPr>
                <w:sz w:val="18"/>
                <w:szCs w:val="18"/>
              </w:rPr>
            </w:pPr>
            <w:r w:rsidRPr="00E75460">
              <w:rPr>
                <w:sz w:val="18"/>
                <w:szCs w:val="18"/>
              </w:rPr>
              <w:t xml:space="preserve">Clean up Gray box to remove verbiage from the PER02 of the PER for Information contact name – “The Outage Workshop Group will investigate and determine the solution </w:t>
            </w:r>
            <w:r w:rsidR="00E75460" w:rsidRPr="00E75460">
              <w:rPr>
                <w:sz w:val="18"/>
                <w:szCs w:val="18"/>
              </w:rPr>
              <w:t>concerning the</w:t>
            </w:r>
            <w:r w:rsidRPr="00E75460">
              <w:rPr>
                <w:sz w:val="18"/>
                <w:szCs w:val="18"/>
              </w:rPr>
              <w:t xml:space="preserve"> customer name format for this transaction.  The recommendation from this group is:  Last Name, First Name   The </w:t>
            </w:r>
            <w:r w:rsidR="00E75460" w:rsidRPr="00E75460">
              <w:rPr>
                <w:sz w:val="18"/>
                <w:szCs w:val="18"/>
              </w:rPr>
              <w:t>comma (,)</w:t>
            </w:r>
            <w:r w:rsidRPr="00E75460">
              <w:rPr>
                <w:sz w:val="18"/>
                <w:szCs w:val="18"/>
              </w:rPr>
              <w:t xml:space="preserve"> follows the customer's last name as a means of easily segmenting this data element into a system format.”</w:t>
            </w:r>
          </w:p>
          <w:p w14:paraId="0AD72BBC" w14:textId="77777777" w:rsidR="00C76D6A" w:rsidRPr="00E75460" w:rsidRDefault="00C76D6A" w:rsidP="00C76D6A">
            <w:pPr>
              <w:autoSpaceDE/>
              <w:autoSpaceDN/>
              <w:rPr>
                <w:sz w:val="18"/>
                <w:szCs w:val="18"/>
              </w:rPr>
            </w:pPr>
            <w:r w:rsidRPr="00E75460">
              <w:rPr>
                <w:sz w:val="18"/>
                <w:szCs w:val="18"/>
              </w:rPr>
              <w:t>Change Control 2004-634:</w:t>
            </w:r>
          </w:p>
          <w:p w14:paraId="7BB59326" w14:textId="77777777" w:rsidR="00C76D6A" w:rsidRPr="00E75460" w:rsidRDefault="00C76D6A" w:rsidP="00C76D6A">
            <w:pPr>
              <w:numPr>
                <w:ilvl w:val="0"/>
                <w:numId w:val="21"/>
              </w:numPr>
              <w:autoSpaceDE/>
              <w:autoSpaceDN/>
              <w:rPr>
                <w:sz w:val="18"/>
                <w:szCs w:val="18"/>
              </w:rPr>
            </w:pPr>
            <w:r w:rsidRPr="00E75460">
              <w:rPr>
                <w:sz w:val="18"/>
                <w:szCs w:val="18"/>
              </w:rPr>
              <w:t xml:space="preserve">The following Language should be </w:t>
            </w:r>
            <w:r w:rsidR="00E75460" w:rsidRPr="00E75460">
              <w:rPr>
                <w:sz w:val="18"/>
                <w:szCs w:val="18"/>
              </w:rPr>
              <w:t>added,</w:t>
            </w:r>
            <w:r w:rsidRPr="00E75460">
              <w:rPr>
                <w:sz w:val="18"/>
                <w:szCs w:val="18"/>
              </w:rPr>
              <w:t xml:space="preserve"> following </w:t>
            </w:r>
            <w:r w:rsidR="00E75460" w:rsidRPr="00E75460">
              <w:rPr>
                <w:sz w:val="18"/>
                <w:szCs w:val="18"/>
              </w:rPr>
              <w:t>the “transaction</w:t>
            </w:r>
            <w:r w:rsidRPr="00E75460">
              <w:rPr>
                <w:sz w:val="18"/>
                <w:szCs w:val="18"/>
              </w:rPr>
              <w:t xml:space="preserve"> </w:t>
            </w:r>
            <w:r w:rsidR="00E75460" w:rsidRPr="00E75460">
              <w:rPr>
                <w:sz w:val="18"/>
                <w:szCs w:val="18"/>
              </w:rPr>
              <w:t>flow”</w:t>
            </w:r>
            <w:r w:rsidRPr="00E75460">
              <w:rPr>
                <w:sz w:val="18"/>
                <w:szCs w:val="18"/>
              </w:rPr>
              <w:t xml:space="preserve"> of each transaction.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FDB206C" w14:textId="77777777" w:rsidR="00C76D6A" w:rsidRPr="00E75460" w:rsidRDefault="00C76D6A" w:rsidP="00C76D6A">
            <w:pPr>
              <w:autoSpaceDE/>
              <w:autoSpaceDN/>
              <w:rPr>
                <w:sz w:val="18"/>
                <w:szCs w:val="18"/>
              </w:rPr>
            </w:pPr>
            <w:r w:rsidRPr="00E75460">
              <w:rPr>
                <w:sz w:val="18"/>
                <w:szCs w:val="18"/>
              </w:rPr>
              <w:t>Change Control 2004</w:t>
            </w:r>
            <w:r w:rsidR="00397EFD" w:rsidRPr="00E75460">
              <w:rPr>
                <w:sz w:val="18"/>
                <w:szCs w:val="18"/>
              </w:rPr>
              <w:t>-623:</w:t>
            </w:r>
          </w:p>
          <w:p w14:paraId="1477C6BF" w14:textId="77777777" w:rsidR="00397EFD" w:rsidRPr="00E75460" w:rsidRDefault="00397EFD" w:rsidP="00397EFD">
            <w:pPr>
              <w:numPr>
                <w:ilvl w:val="0"/>
                <w:numId w:val="21"/>
              </w:numPr>
              <w:autoSpaceDE/>
              <w:autoSpaceDN/>
              <w:rPr>
                <w:sz w:val="18"/>
                <w:szCs w:val="18"/>
              </w:rPr>
            </w:pPr>
            <w:r w:rsidRPr="00E75460">
              <w:rPr>
                <w:sz w:val="18"/>
                <w:szCs w:val="18"/>
              </w:rPr>
              <w:t xml:space="preserve">Incorporate the Business Process Overview </w:t>
            </w:r>
            <w:r w:rsidR="005C22EE" w:rsidRPr="00E75460">
              <w:rPr>
                <w:sz w:val="18"/>
                <w:szCs w:val="18"/>
              </w:rPr>
              <w:t>in</w:t>
            </w:r>
            <w:r w:rsidRPr="00E75460">
              <w:rPr>
                <w:sz w:val="18"/>
                <w:szCs w:val="18"/>
              </w:rPr>
              <w:t>to the</w:t>
            </w:r>
            <w:r w:rsidR="005C22EE" w:rsidRPr="00E75460">
              <w:rPr>
                <w:sz w:val="18"/>
                <w:szCs w:val="18"/>
              </w:rPr>
              <w:t xml:space="preserve"> body of the</w:t>
            </w:r>
            <w:r w:rsidRPr="00E75460">
              <w:rPr>
                <w:sz w:val="18"/>
                <w:szCs w:val="18"/>
              </w:rPr>
              <w:t xml:space="preserve"> 650_01 Implementation Guide.  Remove the Business Process Overview</w:t>
            </w:r>
            <w:r w:rsidR="005C22EE" w:rsidRPr="00E75460">
              <w:rPr>
                <w:sz w:val="18"/>
                <w:szCs w:val="18"/>
              </w:rPr>
              <w:t xml:space="preserve"> section </w:t>
            </w:r>
            <w:r w:rsidRPr="00E75460">
              <w:rPr>
                <w:sz w:val="18"/>
                <w:szCs w:val="18"/>
              </w:rPr>
              <w:t>from the 650_01</w:t>
            </w:r>
            <w:r w:rsidR="005C22EE" w:rsidRPr="00E75460">
              <w:rPr>
                <w:sz w:val="18"/>
                <w:szCs w:val="18"/>
              </w:rPr>
              <w:t xml:space="preserve"> Implementation Guide.</w:t>
            </w:r>
          </w:p>
        </w:tc>
      </w:tr>
      <w:tr w:rsidR="006F77A6" w14:paraId="58294D7A" w14:textId="77777777">
        <w:tblPrEx>
          <w:tblCellMar>
            <w:top w:w="0" w:type="dxa"/>
            <w:bottom w:w="0" w:type="dxa"/>
          </w:tblCellMar>
        </w:tblPrEx>
        <w:trPr>
          <w:cantSplit/>
        </w:trPr>
        <w:tc>
          <w:tcPr>
            <w:tcW w:w="1800" w:type="dxa"/>
            <w:tcBorders>
              <w:top w:val="nil"/>
              <w:left w:val="nil"/>
              <w:bottom w:val="nil"/>
            </w:tcBorders>
          </w:tcPr>
          <w:p w14:paraId="58B7005D" w14:textId="77777777" w:rsidR="006F77A6" w:rsidRPr="00E75460" w:rsidRDefault="006F77A6" w:rsidP="00B34B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7F95DB27" w14:textId="77777777" w:rsidR="006F77A6" w:rsidRPr="00E75460" w:rsidRDefault="006F77A6" w:rsidP="00B34B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33057289" w14:textId="77777777" w:rsidR="006F77A6" w:rsidRPr="00E75460" w:rsidRDefault="006F77A6" w:rsidP="00B34B29">
            <w:pPr>
              <w:pStyle w:val="Heading1"/>
              <w:rPr>
                <w:b w:val="0"/>
                <w:sz w:val="18"/>
                <w:szCs w:val="18"/>
              </w:rPr>
            </w:pPr>
          </w:p>
        </w:tc>
        <w:tc>
          <w:tcPr>
            <w:tcW w:w="8010" w:type="dxa"/>
            <w:tcBorders>
              <w:top w:val="nil"/>
              <w:left w:val="nil"/>
              <w:bottom w:val="nil"/>
              <w:right w:val="nil"/>
            </w:tcBorders>
          </w:tcPr>
          <w:p w14:paraId="7307C5E9" w14:textId="77777777" w:rsidR="006F77A6" w:rsidRDefault="006F77A6" w:rsidP="006F77A6">
            <w:pPr>
              <w:autoSpaceDE/>
              <w:autoSpaceDN/>
              <w:rPr>
                <w:sz w:val="18"/>
                <w:szCs w:val="18"/>
              </w:rPr>
            </w:pPr>
            <w:r>
              <w:rPr>
                <w:sz w:val="18"/>
                <w:szCs w:val="18"/>
              </w:rPr>
              <w:t xml:space="preserve">Change Control </w:t>
            </w:r>
            <w:r w:rsidRPr="006F77A6">
              <w:rPr>
                <w:sz w:val="18"/>
                <w:szCs w:val="18"/>
              </w:rPr>
              <w:t>2004-629</w:t>
            </w:r>
            <w:r>
              <w:rPr>
                <w:sz w:val="18"/>
                <w:szCs w:val="18"/>
              </w:rPr>
              <w:t>:</w:t>
            </w:r>
          </w:p>
          <w:p w14:paraId="0C407B2D" w14:textId="77777777" w:rsidR="006F77A6" w:rsidRPr="006F77A6" w:rsidRDefault="006F77A6" w:rsidP="006F77A6">
            <w:pPr>
              <w:numPr>
                <w:ilvl w:val="0"/>
                <w:numId w:val="21"/>
              </w:numPr>
              <w:autoSpaceDE/>
              <w:autoSpaceDN/>
              <w:rPr>
                <w:sz w:val="18"/>
                <w:szCs w:val="18"/>
              </w:rPr>
            </w:pPr>
            <w:r>
              <w:rPr>
                <w:sz w:val="18"/>
                <w:szCs w:val="18"/>
              </w:rPr>
              <w:t>U</w:t>
            </w:r>
            <w:r w:rsidRPr="006F77A6">
              <w:rPr>
                <w:sz w:val="18"/>
                <w:szCs w:val="18"/>
              </w:rPr>
              <w:t xml:space="preserve">pdate the 650_01 YNQ (Premium Disconnect Location) YNQ09 PDL graybox and add 2 addition codes in the YNQ09 to give the TDSP clear instructions as to what charges the CR has agreed to pay.  </w:t>
            </w:r>
          </w:p>
          <w:p w14:paraId="20C226D2" w14:textId="77777777" w:rsidR="006F77A6" w:rsidRDefault="006F77A6" w:rsidP="006F77A6">
            <w:pPr>
              <w:autoSpaceDE/>
              <w:autoSpaceDN/>
              <w:rPr>
                <w:sz w:val="18"/>
                <w:szCs w:val="18"/>
              </w:rPr>
            </w:pPr>
            <w:r>
              <w:rPr>
                <w:sz w:val="18"/>
                <w:szCs w:val="18"/>
              </w:rPr>
              <w:t xml:space="preserve">Change Control </w:t>
            </w:r>
            <w:r w:rsidRPr="006F77A6">
              <w:rPr>
                <w:sz w:val="18"/>
                <w:szCs w:val="18"/>
              </w:rPr>
              <w:t>2004-649</w:t>
            </w:r>
            <w:r>
              <w:rPr>
                <w:sz w:val="18"/>
                <w:szCs w:val="18"/>
              </w:rPr>
              <w:t>:</w:t>
            </w:r>
          </w:p>
          <w:p w14:paraId="535805FA" w14:textId="77777777" w:rsidR="006F77A6" w:rsidRDefault="006F77A6" w:rsidP="006F77A6">
            <w:pPr>
              <w:numPr>
                <w:ilvl w:val="0"/>
                <w:numId w:val="21"/>
              </w:numPr>
              <w:autoSpaceDE/>
              <w:autoSpaceDN/>
              <w:rPr>
                <w:sz w:val="18"/>
                <w:szCs w:val="18"/>
              </w:rPr>
            </w:pPr>
            <w:r w:rsidRPr="006F77A6">
              <w:rPr>
                <w:sz w:val="18"/>
                <w:szCs w:val="18"/>
              </w:rPr>
              <w:t>Add membership ID to numerous TX SET transactions to support Muni/Co-op business requirement to positively match all move-in, move-out, and switch requests to an existing MCTDSP membership/account.</w:t>
            </w:r>
          </w:p>
          <w:p w14:paraId="72EA30CB" w14:textId="77777777" w:rsidR="006E70AF" w:rsidRDefault="006E70AF" w:rsidP="006E70AF">
            <w:pPr>
              <w:autoSpaceDE/>
              <w:autoSpaceDN/>
              <w:rPr>
                <w:sz w:val="18"/>
                <w:szCs w:val="18"/>
              </w:rPr>
            </w:pPr>
            <w:r>
              <w:rPr>
                <w:sz w:val="18"/>
                <w:szCs w:val="18"/>
              </w:rPr>
              <w:t xml:space="preserve">Change Control </w:t>
            </w:r>
            <w:r w:rsidRPr="006E70AF">
              <w:rPr>
                <w:sz w:val="18"/>
                <w:szCs w:val="18"/>
              </w:rPr>
              <w:t>2005-683</w:t>
            </w:r>
            <w:r>
              <w:rPr>
                <w:sz w:val="18"/>
                <w:szCs w:val="18"/>
              </w:rPr>
              <w:t>:</w:t>
            </w:r>
          </w:p>
          <w:p w14:paraId="1D5EC7F2" w14:textId="77777777" w:rsidR="006E70AF" w:rsidRPr="006F77A6" w:rsidRDefault="006E70AF" w:rsidP="006F77A6">
            <w:pPr>
              <w:numPr>
                <w:ilvl w:val="0"/>
                <w:numId w:val="21"/>
              </w:numPr>
              <w:autoSpaceDE/>
              <w:autoSpaceDN/>
              <w:rPr>
                <w:sz w:val="18"/>
                <w:szCs w:val="18"/>
              </w:rPr>
            </w:pPr>
            <w:r w:rsidRPr="006E70AF">
              <w:rPr>
                <w:sz w:val="18"/>
                <w:szCs w:val="18"/>
              </w:rPr>
              <w:t>Add clarity to the transaction notes section regarding the Texas Market use of characters in alphanumeric fields</w:t>
            </w:r>
          </w:p>
        </w:tc>
      </w:tr>
      <w:tr w:rsidR="00F537FE" w14:paraId="728FA5B3" w14:textId="77777777">
        <w:tblPrEx>
          <w:tblCellMar>
            <w:top w:w="0" w:type="dxa"/>
            <w:bottom w:w="0" w:type="dxa"/>
          </w:tblCellMar>
        </w:tblPrEx>
        <w:trPr>
          <w:cantSplit/>
        </w:trPr>
        <w:tc>
          <w:tcPr>
            <w:tcW w:w="1800" w:type="dxa"/>
            <w:tcBorders>
              <w:top w:val="nil"/>
              <w:left w:val="nil"/>
              <w:bottom w:val="nil"/>
            </w:tcBorders>
          </w:tcPr>
          <w:p w14:paraId="438E34DC" w14:textId="77777777" w:rsidR="00F537FE" w:rsidRPr="00E75460" w:rsidRDefault="00F537FE" w:rsidP="00F537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418EB935" w14:textId="77777777" w:rsidR="00F537FE" w:rsidRDefault="00F537FE" w:rsidP="00F537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1B640591" w14:textId="77777777" w:rsidR="00F537FE" w:rsidRPr="00E75460" w:rsidRDefault="00F537FE" w:rsidP="00B34B29">
            <w:pPr>
              <w:pStyle w:val="Heading1"/>
              <w:rPr>
                <w:b w:val="0"/>
                <w:sz w:val="18"/>
                <w:szCs w:val="18"/>
              </w:rPr>
            </w:pPr>
          </w:p>
        </w:tc>
        <w:tc>
          <w:tcPr>
            <w:tcW w:w="8010" w:type="dxa"/>
            <w:tcBorders>
              <w:top w:val="nil"/>
              <w:left w:val="nil"/>
              <w:bottom w:val="nil"/>
              <w:right w:val="nil"/>
            </w:tcBorders>
          </w:tcPr>
          <w:p w14:paraId="673640F3" w14:textId="77777777" w:rsidR="00F537FE" w:rsidRDefault="00F537FE" w:rsidP="00F537FE">
            <w:pPr>
              <w:autoSpaceDE/>
              <w:autoSpaceDN/>
              <w:rPr>
                <w:sz w:val="18"/>
                <w:szCs w:val="18"/>
              </w:rPr>
            </w:pPr>
            <w:r>
              <w:rPr>
                <w:sz w:val="18"/>
                <w:szCs w:val="18"/>
              </w:rPr>
              <w:t xml:space="preserve">Change Control </w:t>
            </w:r>
            <w:r w:rsidRPr="006F77A6">
              <w:rPr>
                <w:sz w:val="18"/>
                <w:szCs w:val="18"/>
              </w:rPr>
              <w:t>200</w:t>
            </w:r>
            <w:r>
              <w:rPr>
                <w:sz w:val="18"/>
                <w:szCs w:val="18"/>
              </w:rPr>
              <w:t>6-691:</w:t>
            </w:r>
          </w:p>
          <w:p w14:paraId="276689BD" w14:textId="77777777" w:rsidR="00F537FE" w:rsidRPr="00F537FE" w:rsidRDefault="00F537FE" w:rsidP="00F537FE">
            <w:pPr>
              <w:numPr>
                <w:ilvl w:val="0"/>
                <w:numId w:val="23"/>
              </w:numPr>
              <w:autoSpaceDE/>
              <w:autoSpaceDN/>
              <w:rPr>
                <w:sz w:val="18"/>
                <w:szCs w:val="18"/>
              </w:rPr>
            </w:pPr>
            <w:r w:rsidRPr="00F537FE">
              <w:rPr>
                <w:sz w:val="18"/>
                <w:szCs w:val="18"/>
              </w:rPr>
              <w:t>To support the changes in the revised Pro-Forma Retail Delivery Tariff, PUCT Project 29637.</w:t>
            </w:r>
          </w:p>
          <w:p w14:paraId="23BEDADF" w14:textId="77777777" w:rsidR="00F537FE" w:rsidRDefault="00E33D10" w:rsidP="00F537FE">
            <w:pPr>
              <w:numPr>
                <w:ilvl w:val="0"/>
                <w:numId w:val="23"/>
              </w:numPr>
              <w:autoSpaceDE/>
              <w:autoSpaceDN/>
              <w:rPr>
                <w:sz w:val="18"/>
                <w:szCs w:val="18"/>
              </w:rPr>
            </w:pPr>
            <w:r>
              <w:rPr>
                <w:sz w:val="18"/>
                <w:szCs w:val="18"/>
              </w:rPr>
              <w:t>N</w:t>
            </w:r>
            <w:r w:rsidR="00F537FE" w:rsidRPr="00F537FE">
              <w:rPr>
                <w:sz w:val="18"/>
                <w:szCs w:val="18"/>
              </w:rPr>
              <w:t>ew reason code</w:t>
            </w:r>
            <w:r>
              <w:rPr>
                <w:sz w:val="18"/>
                <w:szCs w:val="18"/>
              </w:rPr>
              <w:t>s were</w:t>
            </w:r>
            <w:r w:rsidR="00F537FE" w:rsidRPr="00F537FE">
              <w:rPr>
                <w:sz w:val="18"/>
                <w:szCs w:val="18"/>
              </w:rPr>
              <w:t xml:space="preserve"> </w:t>
            </w:r>
            <w:r w:rsidR="00F537FE">
              <w:rPr>
                <w:sz w:val="18"/>
                <w:szCs w:val="18"/>
              </w:rPr>
              <w:t>added</w:t>
            </w:r>
            <w:r>
              <w:rPr>
                <w:sz w:val="18"/>
                <w:szCs w:val="18"/>
              </w:rPr>
              <w:t xml:space="preserve"> for </w:t>
            </w:r>
            <w:r w:rsidRPr="00F537FE">
              <w:rPr>
                <w:sz w:val="18"/>
                <w:szCs w:val="18"/>
              </w:rPr>
              <w:t>Disconnection for Denial of Access</w:t>
            </w:r>
            <w:r>
              <w:rPr>
                <w:sz w:val="18"/>
                <w:szCs w:val="18"/>
              </w:rPr>
              <w:t xml:space="preserve"> and Reconnection following Disconnection for Denial of Access</w:t>
            </w:r>
            <w:r w:rsidR="00F537FE">
              <w:rPr>
                <w:sz w:val="18"/>
                <w:szCs w:val="18"/>
              </w:rPr>
              <w:t>.</w:t>
            </w:r>
          </w:p>
          <w:p w14:paraId="6BDF743A" w14:textId="77777777" w:rsidR="004937DF" w:rsidRDefault="004937DF" w:rsidP="004937DF">
            <w:pPr>
              <w:autoSpaceDE/>
              <w:autoSpaceDN/>
              <w:rPr>
                <w:sz w:val="18"/>
                <w:szCs w:val="18"/>
              </w:rPr>
            </w:pPr>
            <w:r>
              <w:rPr>
                <w:sz w:val="18"/>
                <w:szCs w:val="18"/>
              </w:rPr>
              <w:t xml:space="preserve">Change Control </w:t>
            </w:r>
            <w:r w:rsidRPr="006F77A6">
              <w:rPr>
                <w:sz w:val="18"/>
                <w:szCs w:val="18"/>
              </w:rPr>
              <w:t>200</w:t>
            </w:r>
            <w:r>
              <w:rPr>
                <w:sz w:val="18"/>
                <w:szCs w:val="18"/>
              </w:rPr>
              <w:t>6-698:</w:t>
            </w:r>
          </w:p>
          <w:p w14:paraId="767ABF64" w14:textId="77777777" w:rsidR="004937DF" w:rsidRPr="005B019A" w:rsidRDefault="005B019A" w:rsidP="00F537FE">
            <w:pPr>
              <w:numPr>
                <w:ilvl w:val="0"/>
                <w:numId w:val="23"/>
              </w:numPr>
              <w:autoSpaceDE/>
              <w:autoSpaceDN/>
              <w:rPr>
                <w:sz w:val="18"/>
                <w:szCs w:val="18"/>
              </w:rPr>
            </w:pPr>
            <w:r w:rsidRPr="005B019A">
              <w:rPr>
                <w:sz w:val="18"/>
                <w:szCs w:val="18"/>
              </w:rPr>
              <w:t>Require Customer Contact Name and Phone number Segment on all 650_01 Service Request with the exception of Disconnect for non-payment (DC001) and Reconnect for Non-Payment (RC002).  All other service requests are generally Retail Customer initiated and require customer contact information.</w:t>
            </w:r>
          </w:p>
          <w:p w14:paraId="5E0D55F0" w14:textId="77777777" w:rsidR="005B019A" w:rsidRPr="005B019A" w:rsidRDefault="005B019A" w:rsidP="00F537FE">
            <w:pPr>
              <w:numPr>
                <w:ilvl w:val="0"/>
                <w:numId w:val="23"/>
              </w:numPr>
              <w:autoSpaceDE/>
              <w:autoSpaceDN/>
              <w:rPr>
                <w:sz w:val="18"/>
                <w:szCs w:val="18"/>
              </w:rPr>
            </w:pPr>
            <w:r w:rsidRPr="005B019A">
              <w:rPr>
                <w:sz w:val="18"/>
                <w:szCs w:val="18"/>
              </w:rPr>
              <w:t>Gray box clarification is needed to make it clear to all Market Participants when the YNQ~Yes/No Call Ahead segment should equal Y=Yes for Customer Initiated Request.  This segment should equal Y only when Retail Customer Requires Call Ahead and an appropriate Purpose Code is provided in the 650.</w:t>
            </w:r>
          </w:p>
          <w:p w14:paraId="40A6C6B5" w14:textId="77777777" w:rsidR="005B019A" w:rsidRDefault="005B019A" w:rsidP="00F537FE">
            <w:pPr>
              <w:numPr>
                <w:ilvl w:val="0"/>
                <w:numId w:val="23"/>
              </w:numPr>
              <w:autoSpaceDE/>
              <w:autoSpaceDN/>
              <w:rPr>
                <w:sz w:val="18"/>
                <w:szCs w:val="18"/>
              </w:rPr>
            </w:pPr>
            <w:r w:rsidRPr="005B019A">
              <w:rPr>
                <w:sz w:val="18"/>
                <w:szCs w:val="18"/>
              </w:rPr>
              <w:t>Several gray box clarifications and updates have been redlined in this change control.  Additional purpose codes have been added to provide market participants more functionality in communicating Retail Customer Service Request to the TDSP.  The new codes will also add clarity to the CR via the TDSPs Responses to these requests.</w:t>
            </w:r>
          </w:p>
          <w:p w14:paraId="5921E485" w14:textId="77777777" w:rsidR="00E13DCC" w:rsidRDefault="00E13DCC" w:rsidP="00E13DCC">
            <w:pPr>
              <w:autoSpaceDE/>
              <w:autoSpaceDN/>
              <w:rPr>
                <w:sz w:val="18"/>
                <w:szCs w:val="18"/>
              </w:rPr>
            </w:pPr>
            <w:r>
              <w:rPr>
                <w:sz w:val="18"/>
                <w:szCs w:val="18"/>
              </w:rPr>
              <w:t xml:space="preserve">Change Control </w:t>
            </w:r>
            <w:r w:rsidRPr="006F77A6">
              <w:rPr>
                <w:sz w:val="18"/>
                <w:szCs w:val="18"/>
              </w:rPr>
              <w:t>200</w:t>
            </w:r>
            <w:r>
              <w:rPr>
                <w:sz w:val="18"/>
                <w:szCs w:val="18"/>
              </w:rPr>
              <w:t>6-700:</w:t>
            </w:r>
          </w:p>
          <w:p w14:paraId="0448A932" w14:textId="77777777" w:rsidR="00E13DCC" w:rsidRPr="00E13DCC" w:rsidRDefault="00E13DCC" w:rsidP="00E13DCC">
            <w:pPr>
              <w:numPr>
                <w:ilvl w:val="0"/>
                <w:numId w:val="23"/>
              </w:numPr>
              <w:autoSpaceDE/>
              <w:autoSpaceDN/>
              <w:rPr>
                <w:sz w:val="18"/>
                <w:szCs w:val="18"/>
              </w:rPr>
            </w:pPr>
            <w:r w:rsidRPr="00E13DCC">
              <w:rPr>
                <w:bCs/>
                <w:sz w:val="18"/>
                <w:szCs w:val="18"/>
              </w:rPr>
              <w:t>If a TDSP does not disconnect a premise in 3 business days and after that 3rd day if the disconnect is scheduled to be performed by the TDSP on a Friday, all CRs may not have staff available to take payments, make payment arrangements with customer, and request reconnect of service.</w:t>
            </w:r>
            <w:r>
              <w:rPr>
                <w:bCs/>
                <w:sz w:val="18"/>
                <w:szCs w:val="18"/>
              </w:rPr>
              <w:t xml:space="preserve">  I</w:t>
            </w:r>
            <w:r w:rsidRPr="0049018D">
              <w:t xml:space="preserve">nclude </w:t>
            </w:r>
            <w:r>
              <w:t xml:space="preserve">a New YNQ Segment for CRs to provide the TDSP </w:t>
            </w:r>
            <w:r w:rsidRPr="0049018D">
              <w:t>Friday Authorization for DNPs that are overdue.</w:t>
            </w:r>
          </w:p>
        </w:tc>
      </w:tr>
      <w:tr w:rsidR="00FF198B" w14:paraId="5B28010C" w14:textId="77777777">
        <w:tblPrEx>
          <w:tblCellMar>
            <w:top w:w="0" w:type="dxa"/>
            <w:bottom w:w="0" w:type="dxa"/>
          </w:tblCellMar>
        </w:tblPrEx>
        <w:trPr>
          <w:cantSplit/>
        </w:trPr>
        <w:tc>
          <w:tcPr>
            <w:tcW w:w="1800" w:type="dxa"/>
            <w:tcBorders>
              <w:top w:val="nil"/>
              <w:left w:val="nil"/>
              <w:bottom w:val="nil"/>
            </w:tcBorders>
          </w:tcPr>
          <w:p w14:paraId="0BD4A942" w14:textId="77777777" w:rsidR="00FF198B" w:rsidRDefault="00FF198B" w:rsidP="00F537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786E0BBC" w14:textId="77777777" w:rsidR="00FF198B" w:rsidRDefault="00FF198B" w:rsidP="00F537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30C5256E" w14:textId="77777777" w:rsidR="00FF198B" w:rsidRPr="00E75460" w:rsidRDefault="00FF198B" w:rsidP="00B34B29">
            <w:pPr>
              <w:pStyle w:val="Heading1"/>
              <w:rPr>
                <w:b w:val="0"/>
                <w:sz w:val="18"/>
                <w:szCs w:val="18"/>
              </w:rPr>
            </w:pPr>
          </w:p>
        </w:tc>
        <w:tc>
          <w:tcPr>
            <w:tcW w:w="8010" w:type="dxa"/>
            <w:tcBorders>
              <w:top w:val="nil"/>
              <w:left w:val="nil"/>
              <w:bottom w:val="nil"/>
              <w:right w:val="nil"/>
            </w:tcBorders>
          </w:tcPr>
          <w:p w14:paraId="1639C9CD" w14:textId="77777777" w:rsidR="00FF198B" w:rsidRDefault="00FF198B" w:rsidP="00F537FE">
            <w:pPr>
              <w:autoSpaceDE/>
              <w:autoSpaceDN/>
              <w:rPr>
                <w:sz w:val="18"/>
                <w:szCs w:val="18"/>
              </w:rPr>
            </w:pPr>
            <w:r>
              <w:rPr>
                <w:sz w:val="18"/>
                <w:szCs w:val="18"/>
              </w:rPr>
              <w:t>Change Control 2009-729:</w:t>
            </w:r>
          </w:p>
          <w:p w14:paraId="41FF72F9" w14:textId="77777777" w:rsidR="00FF198B" w:rsidRDefault="00FF198B" w:rsidP="00FF198B">
            <w:pPr>
              <w:numPr>
                <w:ilvl w:val="0"/>
                <w:numId w:val="2"/>
              </w:numPr>
              <w:autoSpaceDE/>
              <w:autoSpaceDN/>
              <w:ind w:hanging="702"/>
              <w:rPr>
                <w:sz w:val="18"/>
                <w:szCs w:val="18"/>
              </w:rPr>
            </w:pPr>
            <w:r>
              <w:rPr>
                <w:sz w:val="18"/>
                <w:szCs w:val="18"/>
              </w:rPr>
              <w:t>Remove examples from Implementation Guides and create separate documents to allow for quicker correction and addition of new examples without a TX SET release</w:t>
            </w:r>
          </w:p>
          <w:p w14:paraId="7FEA8874" w14:textId="77777777" w:rsidR="008F2445" w:rsidRDefault="008F2445" w:rsidP="008F2445">
            <w:pPr>
              <w:autoSpaceDE/>
              <w:autoSpaceDN/>
              <w:ind w:left="18"/>
              <w:rPr>
                <w:sz w:val="18"/>
                <w:szCs w:val="18"/>
              </w:rPr>
            </w:pPr>
            <w:r>
              <w:rPr>
                <w:sz w:val="18"/>
                <w:szCs w:val="18"/>
              </w:rPr>
              <w:t>Chan</w:t>
            </w:r>
            <w:r w:rsidR="00FD7A31">
              <w:rPr>
                <w:sz w:val="18"/>
                <w:szCs w:val="18"/>
              </w:rPr>
              <w:t>ge Control 2010-731</w:t>
            </w:r>
            <w:r>
              <w:rPr>
                <w:sz w:val="18"/>
                <w:szCs w:val="18"/>
              </w:rPr>
              <w:t>:</w:t>
            </w:r>
          </w:p>
          <w:p w14:paraId="6381CDB6" w14:textId="77777777" w:rsidR="00FD7A31" w:rsidRDefault="00FD7A31" w:rsidP="00FD7A31">
            <w:pPr>
              <w:numPr>
                <w:ilvl w:val="0"/>
                <w:numId w:val="2"/>
              </w:numPr>
              <w:autoSpaceDE/>
              <w:autoSpaceDN/>
              <w:ind w:hanging="702"/>
              <w:rPr>
                <w:sz w:val="18"/>
                <w:szCs w:val="18"/>
              </w:rPr>
            </w:pPr>
            <w:r>
              <w:rPr>
                <w:sz w:val="18"/>
                <w:szCs w:val="18"/>
              </w:rPr>
              <w:t xml:space="preserve">Update the TX SET Guides to correct spelling, grammar and punctuation. </w:t>
            </w:r>
          </w:p>
          <w:p w14:paraId="05BDBDD3" w14:textId="77777777" w:rsidR="008F2445" w:rsidRDefault="00FD7A31" w:rsidP="00FD7A31">
            <w:pPr>
              <w:numPr>
                <w:ilvl w:val="0"/>
                <w:numId w:val="2"/>
              </w:numPr>
              <w:autoSpaceDE/>
              <w:autoSpaceDN/>
              <w:ind w:hanging="702"/>
              <w:rPr>
                <w:sz w:val="18"/>
                <w:szCs w:val="18"/>
              </w:rPr>
            </w:pPr>
            <w:r>
              <w:rPr>
                <w:sz w:val="18"/>
                <w:szCs w:val="18"/>
              </w:rPr>
              <w:t>Cleanup of gray box example for consistency.</w:t>
            </w:r>
            <w:r w:rsidR="008F2445">
              <w:rPr>
                <w:sz w:val="18"/>
                <w:szCs w:val="18"/>
              </w:rPr>
              <w:t xml:space="preserve"> </w:t>
            </w:r>
          </w:p>
        </w:tc>
      </w:tr>
      <w:tr w:rsidR="0076572C" w14:paraId="6B551E82" w14:textId="77777777" w:rsidTr="00167937">
        <w:tblPrEx>
          <w:tblCellMar>
            <w:top w:w="0" w:type="dxa"/>
            <w:bottom w:w="0" w:type="dxa"/>
          </w:tblCellMar>
        </w:tblPrEx>
        <w:trPr>
          <w:cantSplit/>
        </w:trPr>
        <w:tc>
          <w:tcPr>
            <w:tcW w:w="1800" w:type="dxa"/>
            <w:tcBorders>
              <w:top w:val="nil"/>
              <w:left w:val="nil"/>
              <w:bottom w:val="nil"/>
            </w:tcBorders>
          </w:tcPr>
          <w:p w14:paraId="28BD0872" w14:textId="06B6C774" w:rsidR="0076572C" w:rsidRDefault="0076572C" w:rsidP="00C962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del w:id="0" w:author="ERCOT" w:date="2020-07-02T12:07:00Z">
              <w:r w:rsidR="00A26278">
                <w:rPr>
                  <w:sz w:val="18"/>
                  <w:szCs w:val="18"/>
                </w:rPr>
                <w:delText>11</w:delText>
              </w:r>
            </w:del>
            <w:ins w:id="1" w:author="ERCOT" w:date="2020-07-02T12:07:00Z">
              <w:r>
                <w:rPr>
                  <w:sz w:val="18"/>
                  <w:szCs w:val="18"/>
                </w:rPr>
                <w:t>4</w:t>
              </w:r>
            </w:ins>
            <w:r>
              <w:rPr>
                <w:sz w:val="18"/>
                <w:szCs w:val="18"/>
              </w:rPr>
              <w:t>, 2012</w:t>
            </w:r>
          </w:p>
          <w:p w14:paraId="76F9C425" w14:textId="77777777" w:rsidR="0076572C" w:rsidRDefault="0076572C" w:rsidP="00C962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6E6AB43" w14:textId="77777777" w:rsidR="0076572C" w:rsidRPr="004966D9" w:rsidRDefault="0076572C" w:rsidP="00C9629A">
            <w:pPr>
              <w:pStyle w:val="Heading1"/>
              <w:rPr>
                <w:b w:val="0"/>
                <w:sz w:val="18"/>
                <w:szCs w:val="18"/>
              </w:rPr>
            </w:pPr>
          </w:p>
        </w:tc>
        <w:tc>
          <w:tcPr>
            <w:tcW w:w="8010" w:type="dxa"/>
            <w:tcBorders>
              <w:top w:val="nil"/>
              <w:left w:val="nil"/>
              <w:bottom w:val="nil"/>
              <w:right w:val="nil"/>
            </w:tcBorders>
          </w:tcPr>
          <w:p w14:paraId="3A4511DE" w14:textId="77777777" w:rsidR="0076572C" w:rsidRDefault="0076572C" w:rsidP="00C9629A">
            <w:pPr>
              <w:autoSpaceDE/>
              <w:autoSpaceDN/>
              <w:rPr>
                <w:sz w:val="18"/>
                <w:szCs w:val="18"/>
              </w:rPr>
            </w:pPr>
            <w:r>
              <w:rPr>
                <w:sz w:val="18"/>
                <w:szCs w:val="18"/>
              </w:rPr>
              <w:t>Change Control 2010-753:</w:t>
            </w:r>
          </w:p>
          <w:p w14:paraId="06CB340A" w14:textId="77777777" w:rsidR="0076572C" w:rsidRDefault="0076572C" w:rsidP="0076572C">
            <w:pPr>
              <w:numPr>
                <w:ilvl w:val="0"/>
                <w:numId w:val="24"/>
              </w:numPr>
              <w:autoSpaceDE/>
              <w:autoSpaceDN/>
              <w:rPr>
                <w:sz w:val="18"/>
                <w:szCs w:val="18"/>
              </w:rPr>
            </w:pPr>
            <w:r w:rsidRPr="004966D9">
              <w:rPr>
                <w:sz w:val="18"/>
                <w:szCs w:val="18"/>
              </w:rPr>
              <w:t>Create a new code in both the 650_01 and 650_02 transactions that will allow a CR to notify a TDSP when a customer has installed some type of generation equipment at the premise</w:t>
            </w:r>
          </w:p>
          <w:p w14:paraId="3C981490" w14:textId="77777777" w:rsidR="0076572C" w:rsidRDefault="0076572C" w:rsidP="00C9629A">
            <w:pPr>
              <w:autoSpaceDE/>
              <w:autoSpaceDN/>
              <w:rPr>
                <w:sz w:val="18"/>
                <w:szCs w:val="18"/>
              </w:rPr>
            </w:pPr>
            <w:r>
              <w:rPr>
                <w:sz w:val="18"/>
                <w:szCs w:val="18"/>
              </w:rPr>
              <w:t>Change Control 2010-754:</w:t>
            </w:r>
          </w:p>
          <w:p w14:paraId="3159A33E" w14:textId="77777777" w:rsidR="0076572C" w:rsidRDefault="0076572C" w:rsidP="0076572C">
            <w:pPr>
              <w:numPr>
                <w:ilvl w:val="0"/>
                <w:numId w:val="24"/>
              </w:numPr>
              <w:autoSpaceDE/>
              <w:autoSpaceDN/>
              <w:rPr>
                <w:sz w:val="18"/>
                <w:szCs w:val="18"/>
              </w:rPr>
            </w:pPr>
            <w:r w:rsidRPr="004966D9">
              <w:rPr>
                <w:sz w:val="18"/>
                <w:szCs w:val="18"/>
              </w:rPr>
              <w:t>Add a new code to allow a CR to notify a TDSP when a customer has an Electric Vehicle as an end-use device at a premise.</w:t>
            </w:r>
          </w:p>
          <w:p w14:paraId="56D84D93" w14:textId="77777777" w:rsidR="0076572C" w:rsidRDefault="0076572C" w:rsidP="00C9629A">
            <w:pPr>
              <w:autoSpaceDE/>
              <w:autoSpaceDN/>
              <w:rPr>
                <w:sz w:val="18"/>
                <w:szCs w:val="18"/>
              </w:rPr>
            </w:pPr>
            <w:r>
              <w:rPr>
                <w:sz w:val="18"/>
                <w:szCs w:val="18"/>
              </w:rPr>
              <w:t>Change Control 2011-772:</w:t>
            </w:r>
          </w:p>
          <w:p w14:paraId="4324E841" w14:textId="77777777" w:rsidR="0076572C" w:rsidRDefault="0076572C" w:rsidP="0076572C">
            <w:pPr>
              <w:numPr>
                <w:ilvl w:val="0"/>
                <w:numId w:val="24"/>
              </w:numPr>
              <w:autoSpaceDE/>
              <w:autoSpaceDN/>
              <w:rPr>
                <w:sz w:val="18"/>
                <w:szCs w:val="18"/>
              </w:rPr>
            </w:pPr>
            <w:r w:rsidRPr="004966D9">
              <w:rPr>
                <w:sz w:val="18"/>
                <w:szCs w:val="18"/>
              </w:rPr>
              <w:t>Modifications to Change Control 2010-753 to remove Electric Vehicles (which was Approved in 2010-754) from the Purpose Code and only applying the new FI012 Purpose Code to Generation devices at the premises.</w:t>
            </w:r>
          </w:p>
          <w:p w14:paraId="79EED602" w14:textId="77777777" w:rsidR="0076572C" w:rsidRDefault="0076572C" w:rsidP="00C9629A">
            <w:pPr>
              <w:autoSpaceDE/>
              <w:autoSpaceDN/>
              <w:rPr>
                <w:sz w:val="18"/>
                <w:szCs w:val="18"/>
              </w:rPr>
            </w:pPr>
            <w:r>
              <w:rPr>
                <w:sz w:val="18"/>
                <w:szCs w:val="18"/>
              </w:rPr>
              <w:t>Change Control 2011-775:</w:t>
            </w:r>
          </w:p>
          <w:p w14:paraId="5A95071B" w14:textId="77777777" w:rsidR="0076572C" w:rsidRDefault="0076572C" w:rsidP="0076572C">
            <w:pPr>
              <w:numPr>
                <w:ilvl w:val="0"/>
                <w:numId w:val="24"/>
              </w:numPr>
              <w:autoSpaceDE/>
              <w:autoSpaceDN/>
              <w:rPr>
                <w:sz w:val="18"/>
                <w:szCs w:val="18"/>
              </w:rPr>
            </w:pPr>
            <w:r w:rsidRPr="004966D9">
              <w:rPr>
                <w:sz w:val="18"/>
                <w:szCs w:val="18"/>
              </w:rPr>
              <w:t>Add grey box to the DC005 purpose code of the 650_01: This code authorizes the TDSP to disconnect service at any location accessible to them, which includes premium disconnect location.</w:t>
            </w:r>
          </w:p>
          <w:p w14:paraId="223E84BB" w14:textId="77777777" w:rsidR="0076572C" w:rsidRDefault="0076572C" w:rsidP="00C9629A">
            <w:pPr>
              <w:autoSpaceDE/>
              <w:autoSpaceDN/>
              <w:rPr>
                <w:sz w:val="18"/>
                <w:szCs w:val="18"/>
              </w:rPr>
            </w:pPr>
            <w:r>
              <w:rPr>
                <w:sz w:val="18"/>
                <w:szCs w:val="18"/>
              </w:rPr>
              <w:t>Change Control 2011-777:</w:t>
            </w:r>
          </w:p>
          <w:p w14:paraId="5376BF51" w14:textId="77777777" w:rsidR="0076572C" w:rsidRDefault="0076572C" w:rsidP="0076572C">
            <w:pPr>
              <w:numPr>
                <w:ilvl w:val="0"/>
                <w:numId w:val="24"/>
              </w:numPr>
              <w:autoSpaceDE/>
              <w:autoSpaceDN/>
              <w:rPr>
                <w:sz w:val="18"/>
                <w:szCs w:val="18"/>
              </w:rPr>
            </w:pPr>
            <w:r w:rsidRPr="004966D9">
              <w:rPr>
                <w:sz w:val="18"/>
                <w:szCs w:val="18"/>
              </w:rPr>
              <w:t>Adding new codes in the REF~8X to Add Payment Plan Switch Hold  and two removal codes – (1) for Switch Hold Removal due to Tampering and (1) Switch Hold Removal for Payment Plan Switch Hold at the request of the REP of Record.</w:t>
            </w:r>
          </w:p>
          <w:p w14:paraId="0D9667E9" w14:textId="77777777" w:rsidR="0076572C" w:rsidRDefault="0076572C" w:rsidP="00C9629A">
            <w:pPr>
              <w:autoSpaceDE/>
              <w:autoSpaceDN/>
              <w:rPr>
                <w:sz w:val="18"/>
                <w:szCs w:val="18"/>
              </w:rPr>
            </w:pPr>
            <w:r>
              <w:rPr>
                <w:sz w:val="18"/>
                <w:szCs w:val="18"/>
              </w:rPr>
              <w:t>Change Control 2011-782:</w:t>
            </w:r>
          </w:p>
          <w:p w14:paraId="5E1D152F" w14:textId="77777777" w:rsidR="0076572C" w:rsidRPr="004F6179" w:rsidRDefault="0076572C" w:rsidP="0076572C">
            <w:pPr>
              <w:numPr>
                <w:ilvl w:val="0"/>
                <w:numId w:val="24"/>
              </w:numPr>
              <w:autoSpaceDE/>
              <w:autoSpaceDN/>
              <w:rPr>
                <w:rStyle w:val="Strong"/>
                <w:bCs w:val="0"/>
                <w:sz w:val="18"/>
                <w:szCs w:val="18"/>
              </w:rPr>
            </w:pPr>
            <w:r w:rsidRPr="006215DC">
              <w:rPr>
                <w:rStyle w:val="Strong"/>
                <w:b w:val="0"/>
                <w:color w:val="000000"/>
                <w:sz w:val="18"/>
                <w:szCs w:val="18"/>
              </w:rPr>
              <w:t>Add the “DUP” reject code to be a valid rejection reason in the 650_02 transaction to indicate a duplicate 650_01 was received by the TDSP. Also clarifying DC005 “Disconnect due to tampering” is really a “Disconnect for non-payment of charges associated to Tampering”.</w:t>
            </w:r>
          </w:p>
          <w:p w14:paraId="1CC2871D" w14:textId="77777777" w:rsidR="004F6179" w:rsidRDefault="004F6179" w:rsidP="004F6179">
            <w:pPr>
              <w:rPr>
                <w:sz w:val="18"/>
                <w:szCs w:val="18"/>
              </w:rPr>
            </w:pPr>
            <w:r>
              <w:rPr>
                <w:sz w:val="18"/>
                <w:szCs w:val="18"/>
              </w:rPr>
              <w:t>Change Control 2010-790:</w:t>
            </w:r>
          </w:p>
          <w:p w14:paraId="6DC6319C" w14:textId="77777777" w:rsidR="004F6179" w:rsidRPr="00154B0A" w:rsidRDefault="004F6179" w:rsidP="004F6179">
            <w:pPr>
              <w:numPr>
                <w:ilvl w:val="0"/>
                <w:numId w:val="24"/>
              </w:numPr>
              <w:autoSpaceDE/>
              <w:autoSpaceDN/>
              <w:rPr>
                <w:b/>
                <w:sz w:val="18"/>
                <w:szCs w:val="18"/>
              </w:rPr>
            </w:pPr>
            <w:r>
              <w:rPr>
                <w:sz w:val="18"/>
                <w:szCs w:val="18"/>
              </w:rPr>
              <w:t>Clarified “C” Cancel Code in the BGN08 should not be used for “DC005”</w:t>
            </w:r>
          </w:p>
          <w:p w14:paraId="676A11D9" w14:textId="77777777" w:rsidR="00154B0A" w:rsidRDefault="00154B0A" w:rsidP="00154B0A">
            <w:pPr>
              <w:rPr>
                <w:sz w:val="18"/>
                <w:szCs w:val="18"/>
              </w:rPr>
            </w:pPr>
            <w:r>
              <w:rPr>
                <w:sz w:val="18"/>
                <w:szCs w:val="18"/>
              </w:rPr>
              <w:t>Change Control 2010-793:</w:t>
            </w:r>
          </w:p>
          <w:p w14:paraId="6B3BAC7D" w14:textId="77777777" w:rsidR="00154B0A" w:rsidRPr="006215DC" w:rsidRDefault="00154B0A" w:rsidP="00154B0A">
            <w:pPr>
              <w:numPr>
                <w:ilvl w:val="0"/>
                <w:numId w:val="24"/>
              </w:numPr>
              <w:autoSpaceDE/>
              <w:autoSpaceDN/>
              <w:rPr>
                <w:b/>
                <w:sz w:val="18"/>
                <w:szCs w:val="18"/>
              </w:rPr>
            </w:pPr>
            <w:r>
              <w:rPr>
                <w:sz w:val="18"/>
                <w:szCs w:val="18"/>
              </w:rPr>
              <w:t>Updates the DC005 to make the Friday Authorization flag required in any disconnection request relating to nonpayment</w:t>
            </w:r>
          </w:p>
        </w:tc>
      </w:tr>
      <w:tr w:rsidR="00911671" w:rsidRPr="003057C7" w14:paraId="47CDC120" w14:textId="77777777" w:rsidTr="00911671">
        <w:tblPrEx>
          <w:tblCellMar>
            <w:top w:w="0" w:type="dxa"/>
            <w:bottom w:w="0" w:type="dxa"/>
          </w:tblCellMar>
        </w:tblPrEx>
        <w:trPr>
          <w:cantSplit/>
          <w:ins w:id="2" w:author="ERCOT" w:date="2020-07-02T12:07:00Z"/>
        </w:trPr>
        <w:tc>
          <w:tcPr>
            <w:tcW w:w="1800" w:type="dxa"/>
            <w:tcBorders>
              <w:top w:val="nil"/>
              <w:left w:val="nil"/>
              <w:bottom w:val="nil"/>
            </w:tcBorders>
          </w:tcPr>
          <w:p w14:paraId="3B805F08" w14:textId="77777777" w:rsidR="00911671" w:rsidRDefault="00911671"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0-07-02T12:07:00Z"/>
                <w:sz w:val="18"/>
                <w:szCs w:val="18"/>
              </w:rPr>
            </w:pPr>
            <w:ins w:id="4" w:author="ERCOT" w:date="2020-07-02T12:07:00Z">
              <w:r>
                <w:rPr>
                  <w:sz w:val="18"/>
                  <w:szCs w:val="18"/>
                </w:rPr>
                <w:lastRenderedPageBreak/>
                <w:t>TBD, 2020</w:t>
              </w:r>
            </w:ins>
          </w:p>
          <w:p w14:paraId="46CA8ED9" w14:textId="77777777" w:rsidR="00911671" w:rsidRDefault="00911671"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5" w:author="ERCOT" w:date="2020-07-02T12:07:00Z"/>
                <w:sz w:val="18"/>
                <w:szCs w:val="18"/>
              </w:rPr>
            </w:pPr>
            <w:ins w:id="6" w:author="ERCOT" w:date="2020-07-02T12:07:00Z">
              <w:r>
                <w:rPr>
                  <w:sz w:val="18"/>
                  <w:szCs w:val="18"/>
                </w:rPr>
                <w:t>Version 4.0A</w:t>
              </w:r>
            </w:ins>
          </w:p>
        </w:tc>
        <w:tc>
          <w:tcPr>
            <w:tcW w:w="180" w:type="dxa"/>
            <w:tcBorders>
              <w:top w:val="nil"/>
              <w:left w:val="nil"/>
              <w:bottom w:val="nil"/>
              <w:right w:val="nil"/>
            </w:tcBorders>
          </w:tcPr>
          <w:p w14:paraId="63D6E59C" w14:textId="77777777" w:rsidR="00911671" w:rsidRPr="00EC4935" w:rsidRDefault="00911671" w:rsidP="00B8598D">
            <w:pPr>
              <w:pStyle w:val="Heading1"/>
              <w:rPr>
                <w:ins w:id="7" w:author="ERCOT" w:date="2020-07-02T12:07:00Z"/>
                <w:b w:val="0"/>
                <w:sz w:val="18"/>
                <w:szCs w:val="18"/>
              </w:rPr>
            </w:pPr>
          </w:p>
        </w:tc>
        <w:tc>
          <w:tcPr>
            <w:tcW w:w="8010" w:type="dxa"/>
            <w:tcBorders>
              <w:top w:val="nil"/>
              <w:left w:val="nil"/>
              <w:bottom w:val="nil"/>
              <w:right w:val="nil"/>
            </w:tcBorders>
          </w:tcPr>
          <w:p w14:paraId="46337627" w14:textId="77777777" w:rsidR="00911671" w:rsidRDefault="00911671" w:rsidP="00911671">
            <w:pPr>
              <w:autoSpaceDE/>
              <w:autoSpaceDN/>
              <w:rPr>
                <w:ins w:id="8" w:author="ERCOT" w:date="2020-07-02T12:07:00Z"/>
                <w:sz w:val="18"/>
                <w:szCs w:val="18"/>
              </w:rPr>
            </w:pPr>
            <w:ins w:id="9" w:author="ERCOT" w:date="2020-07-02T12:07:00Z">
              <w:r>
                <w:rPr>
                  <w:sz w:val="18"/>
                  <w:szCs w:val="18"/>
                </w:rPr>
                <w:t>Change Control 2020-799:</w:t>
              </w:r>
            </w:ins>
          </w:p>
          <w:p w14:paraId="3F487FE6" w14:textId="77777777" w:rsidR="00911671" w:rsidRDefault="00911671" w:rsidP="00911671">
            <w:pPr>
              <w:numPr>
                <w:ilvl w:val="0"/>
                <w:numId w:val="24"/>
              </w:numPr>
              <w:autoSpaceDE/>
              <w:autoSpaceDN/>
              <w:rPr>
                <w:ins w:id="10" w:author="ERCOT" w:date="2020-07-02T12:07:00Z"/>
                <w:sz w:val="18"/>
                <w:szCs w:val="18"/>
              </w:rPr>
            </w:pPr>
            <w:ins w:id="11" w:author="ERCOT" w:date="2020-07-02T12:07:00Z">
              <w:r>
                <w:rPr>
                  <w:sz w:val="18"/>
                  <w:szCs w:val="18"/>
                </w:rPr>
                <w:t>Clarifies the current description shown in the REF~8X~TE003 of “PCB” Purpose Code to show it as “Investigate Transformer Leaking” in the 650_01 and 650_02</w:t>
              </w:r>
            </w:ins>
          </w:p>
          <w:p w14:paraId="5B5F6A34" w14:textId="77777777" w:rsidR="00911671" w:rsidRDefault="00911671" w:rsidP="00911671">
            <w:pPr>
              <w:autoSpaceDE/>
              <w:autoSpaceDN/>
              <w:rPr>
                <w:ins w:id="12" w:author="ERCOT" w:date="2020-07-02T12:07:00Z"/>
                <w:sz w:val="18"/>
                <w:szCs w:val="18"/>
              </w:rPr>
            </w:pPr>
            <w:ins w:id="13" w:author="ERCOT" w:date="2020-07-02T12:07:00Z">
              <w:r>
                <w:rPr>
                  <w:sz w:val="18"/>
                  <w:szCs w:val="18"/>
                </w:rPr>
                <w:t>Change Control 2020-806:</w:t>
              </w:r>
            </w:ins>
          </w:p>
          <w:p w14:paraId="767A29F3" w14:textId="77777777" w:rsidR="00911671" w:rsidRPr="007F65A1" w:rsidRDefault="00911671" w:rsidP="00911671">
            <w:pPr>
              <w:numPr>
                <w:ilvl w:val="0"/>
                <w:numId w:val="2"/>
              </w:numPr>
              <w:autoSpaceDE/>
              <w:autoSpaceDN/>
              <w:ind w:left="378"/>
              <w:rPr>
                <w:ins w:id="14" w:author="ERCOT" w:date="2020-07-02T12:07:00Z"/>
                <w:sz w:val="18"/>
                <w:szCs w:val="18"/>
              </w:rPr>
            </w:pPr>
            <w:ins w:id="15" w:author="ERCOT" w:date="2020-07-02T12:07:00Z">
              <w:r w:rsidRPr="007F65A1">
                <w:rPr>
                  <w:sz w:val="18"/>
                  <w:szCs w:val="18"/>
                </w:rPr>
                <w:t>Sync the Texas SET Implementation Guides with ERCOT Protocols in the way the Muni-Coop is abbreviated.</w:t>
              </w:r>
            </w:ins>
          </w:p>
          <w:p w14:paraId="47A8400B" w14:textId="77777777" w:rsidR="00911671" w:rsidRDefault="00911671" w:rsidP="00911671">
            <w:pPr>
              <w:autoSpaceDE/>
              <w:autoSpaceDN/>
              <w:rPr>
                <w:ins w:id="16" w:author="ERCOT" w:date="2020-07-02T12:07:00Z"/>
                <w:sz w:val="18"/>
                <w:szCs w:val="18"/>
              </w:rPr>
            </w:pPr>
            <w:ins w:id="17" w:author="ERCOT" w:date="2020-07-02T12:07:00Z">
              <w:r>
                <w:rPr>
                  <w:sz w:val="18"/>
                  <w:szCs w:val="18"/>
                </w:rPr>
                <w:t>Change Control 2020-820</w:t>
              </w:r>
            </w:ins>
          </w:p>
          <w:p w14:paraId="1CADCE13" w14:textId="77777777" w:rsidR="00911671" w:rsidRDefault="00911671" w:rsidP="00911671">
            <w:pPr>
              <w:numPr>
                <w:ilvl w:val="0"/>
                <w:numId w:val="2"/>
              </w:numPr>
              <w:autoSpaceDE/>
              <w:autoSpaceDN/>
              <w:ind w:left="378"/>
              <w:rPr>
                <w:ins w:id="18" w:author="ERCOT" w:date="2020-07-02T12:07:00Z"/>
                <w:sz w:val="18"/>
                <w:szCs w:val="18"/>
              </w:rPr>
            </w:pPr>
            <w:ins w:id="19" w:author="ERCOT" w:date="2020-07-02T12:07:00Z">
              <w:r>
                <w:rPr>
                  <w:sz w:val="18"/>
                  <w:szCs w:val="18"/>
                </w:rPr>
                <w:t xml:space="preserve">Recipients of the Select Language Characters (Special Characters) found in the Extended Character Set of the Application Control Structure can be rejected with a 997 Reject. </w:t>
              </w:r>
            </w:ins>
          </w:p>
          <w:p w14:paraId="52C76DD7" w14:textId="77777777" w:rsidR="00911671" w:rsidRPr="003057C7" w:rsidRDefault="00911671" w:rsidP="00A365EF">
            <w:pPr>
              <w:autoSpaceDE/>
              <w:autoSpaceDN/>
              <w:ind w:left="18"/>
              <w:rPr>
                <w:ins w:id="20" w:author="ERCOT" w:date="2020-07-02T12:07:00Z"/>
                <w:sz w:val="18"/>
                <w:szCs w:val="18"/>
              </w:rPr>
            </w:pPr>
          </w:p>
        </w:tc>
      </w:tr>
    </w:tbl>
    <w:p w14:paraId="2D0E52D5" w14:textId="77777777" w:rsidR="006F77A6" w:rsidRDefault="006F77A6" w:rsidP="003C69E5">
      <w:pPr>
        <w:rPr>
          <w:del w:id="21" w:author="ERCOT" w:date="2020-07-02T12:07:00Z"/>
          <w:b/>
          <w:snapToGrid w:val="0"/>
          <w:sz w:val="48"/>
        </w:rPr>
      </w:pPr>
    </w:p>
    <w:p w14:paraId="3B76B14E" w14:textId="77777777" w:rsidR="00366489" w:rsidRDefault="006F77A6" w:rsidP="006F77A6">
      <w:pPr>
        <w:jc w:val="center"/>
        <w:rPr>
          <w:b/>
          <w:sz w:val="48"/>
        </w:rPr>
      </w:pPr>
      <w:r>
        <w:rPr>
          <w:b/>
          <w:snapToGrid w:val="0"/>
          <w:sz w:val="48"/>
        </w:rPr>
        <w:br w:type="page"/>
      </w:r>
      <w:r w:rsidR="00366489">
        <w:rPr>
          <w:b/>
          <w:snapToGrid w:val="0"/>
          <w:sz w:val="48"/>
        </w:rPr>
        <w:lastRenderedPageBreak/>
        <w:t xml:space="preserve">How to Use this </w:t>
      </w:r>
      <w:r w:rsidR="00366489">
        <w:rPr>
          <w:b/>
          <w:sz w:val="48"/>
        </w:rPr>
        <w:t>Implementation Guide</w:t>
      </w:r>
    </w:p>
    <w:p w14:paraId="537CDE84" w14:textId="77777777" w:rsidR="00366489" w:rsidRDefault="00366489">
      <w:pPr>
        <w:tabs>
          <w:tab w:val="right" w:pos="1800"/>
          <w:tab w:val="left" w:pos="2160"/>
        </w:tabs>
        <w:jc w:val="center"/>
        <w:rPr>
          <w:b/>
          <w:sz w:val="48"/>
        </w:rPr>
      </w:pPr>
    </w:p>
    <w:p w14:paraId="78715E58" w14:textId="18427B6C" w:rsidR="00366489" w:rsidRDefault="002B1815">
      <w:pPr>
        <w:tabs>
          <w:tab w:val="right" w:pos="1800"/>
          <w:tab w:val="left" w:pos="2160"/>
        </w:tabs>
        <w:ind w:left="2160" w:hanging="2160"/>
        <w:rPr>
          <w:b/>
        </w:rPr>
      </w:pPr>
      <w:r>
        <w:rPr>
          <w:noProof/>
        </w:rPr>
        <mc:AlternateContent>
          <mc:Choice Requires="wps">
            <w:drawing>
              <wp:anchor distT="0" distB="0" distL="114300" distR="114300" simplePos="0" relativeHeight="251654656" behindDoc="0" locked="0" layoutInCell="0" allowOverlap="1" wp14:editId="671E80DD">
                <wp:simplePos x="0" y="0"/>
                <wp:positionH relativeFrom="column">
                  <wp:posOffset>5271135</wp:posOffset>
                </wp:positionH>
                <wp:positionV relativeFrom="paragraph">
                  <wp:posOffset>101600</wp:posOffset>
                </wp:positionV>
                <wp:extent cx="914400" cy="17659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502C3D70" w14:textId="77777777" w:rsidR="00167937" w:rsidRDefault="00167937">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05pt;margin-top:8pt;width:1in;height:139.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" o:allowincell="f">
                <v:textbox>
                  <w:txbxContent>
                    <w:p w14:paraId="502C3D70" w14:textId="77777777" w:rsidR="00167937" w:rsidRDefault="00167937">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303D417E" w14:textId="12B3388C" w:rsidR="00366489" w:rsidRDefault="002B1815">
      <w:pPr>
        <w:tabs>
          <w:tab w:val="right" w:pos="1800"/>
          <w:tab w:val="left" w:pos="2160"/>
        </w:tabs>
        <w:ind w:left="2160" w:hanging="2160"/>
        <w:rPr>
          <w:b/>
        </w:rPr>
      </w:pPr>
      <w:r>
        <w:rPr>
          <w:noProof/>
        </w:rPr>
        <mc:AlternateContent>
          <mc:Choice Requires="wps">
            <w:drawing>
              <wp:anchor distT="0" distB="0" distL="114300" distR="114300" simplePos="0" relativeHeight="251653632" behindDoc="0" locked="0" layoutInCell="0" allowOverlap="1" wp14:editId="374950F3">
                <wp:simplePos x="0" y="0"/>
                <wp:positionH relativeFrom="column">
                  <wp:posOffset>4966335</wp:posOffset>
                </wp:positionH>
                <wp:positionV relativeFrom="paragraph">
                  <wp:posOffset>31750</wp:posOffset>
                </wp:positionV>
                <wp:extent cx="236220" cy="1752600"/>
                <wp:effectExtent l="0" t="0" r="0" b="0"/>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4A679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391.05pt;margin-top:2.5pt;width:18.6pt;height:1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" o:allowincell="f" adj="1556"/>
            </w:pict>
          </mc:Fallback>
        </mc:AlternateContent>
      </w:r>
      <w:r w:rsidR="00366489">
        <w:rPr>
          <w:b/>
        </w:rPr>
        <w:tab/>
        <w:t>Segment:</w:t>
      </w:r>
      <w:r w:rsidR="00366489">
        <w:rPr>
          <w:b/>
        </w:rPr>
        <w:tab/>
      </w:r>
      <w:r w:rsidR="00366489">
        <w:rPr>
          <w:b/>
          <w:sz w:val="40"/>
        </w:rPr>
        <w:t xml:space="preserve">REF </w:t>
      </w:r>
      <w:r w:rsidR="00366489">
        <w:rPr>
          <w:b/>
        </w:rPr>
        <w:t>Reference Identification (ESI ID)</w:t>
      </w:r>
    </w:p>
    <w:p w14:paraId="39064B6D" w14:textId="77777777" w:rsidR="00366489" w:rsidRDefault="00366489">
      <w:pPr>
        <w:tabs>
          <w:tab w:val="right" w:pos="1800"/>
          <w:tab w:val="left" w:pos="2160"/>
        </w:tabs>
        <w:ind w:left="2160" w:hanging="2160"/>
      </w:pPr>
      <w:r>
        <w:rPr>
          <w:b/>
        </w:rPr>
        <w:tab/>
        <w:t>Position:</w:t>
      </w:r>
      <w:r>
        <w:rPr>
          <w:b/>
        </w:rPr>
        <w:tab/>
      </w:r>
      <w:r>
        <w:t>030</w:t>
      </w:r>
    </w:p>
    <w:p w14:paraId="41886778" w14:textId="77777777" w:rsidR="00366489" w:rsidRDefault="00366489">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28F63C63" w14:textId="77777777" w:rsidR="00366489" w:rsidRDefault="00366489">
      <w:pPr>
        <w:tabs>
          <w:tab w:val="right" w:pos="1800"/>
          <w:tab w:val="left" w:pos="2160"/>
        </w:tabs>
        <w:ind w:left="2160" w:hanging="2160"/>
      </w:pPr>
      <w:r>
        <w:tab/>
      </w:r>
      <w:r>
        <w:rPr>
          <w:b/>
        </w:rPr>
        <w:t>Level:</w:t>
      </w:r>
      <w:r>
        <w:tab/>
        <w:t>Detail</w:t>
      </w:r>
    </w:p>
    <w:p w14:paraId="09777AFC" w14:textId="77777777" w:rsidR="00366489" w:rsidRDefault="00366489">
      <w:pPr>
        <w:tabs>
          <w:tab w:val="right" w:pos="1800"/>
          <w:tab w:val="left" w:pos="2160"/>
        </w:tabs>
        <w:ind w:left="2160" w:hanging="2160"/>
      </w:pPr>
      <w:r>
        <w:tab/>
      </w:r>
      <w:r>
        <w:rPr>
          <w:b/>
        </w:rPr>
        <w:t>Usage:</w:t>
      </w:r>
      <w:r>
        <w:tab/>
        <w:t>Optional</w:t>
      </w:r>
    </w:p>
    <w:p w14:paraId="47B5C0EE" w14:textId="77777777" w:rsidR="00366489" w:rsidRDefault="00366489">
      <w:pPr>
        <w:tabs>
          <w:tab w:val="right" w:pos="1800"/>
          <w:tab w:val="left" w:pos="2160"/>
        </w:tabs>
        <w:ind w:left="2160" w:hanging="2160"/>
      </w:pPr>
      <w:r>
        <w:tab/>
      </w:r>
      <w:r>
        <w:rPr>
          <w:b/>
        </w:rPr>
        <w:t>Max Use:</w:t>
      </w:r>
      <w:r>
        <w:tab/>
        <w:t>&gt;1</w:t>
      </w:r>
    </w:p>
    <w:p w14:paraId="22B74AD2" w14:textId="77777777" w:rsidR="00366489" w:rsidRDefault="00366489">
      <w:pPr>
        <w:tabs>
          <w:tab w:val="right" w:pos="1800"/>
          <w:tab w:val="left" w:pos="2160"/>
        </w:tabs>
        <w:ind w:left="2160" w:hanging="2160"/>
      </w:pPr>
      <w:r>
        <w:tab/>
      </w:r>
      <w:r>
        <w:rPr>
          <w:b/>
        </w:rPr>
        <w:t>Purpose:</w:t>
      </w:r>
      <w:r>
        <w:tab/>
        <w:t>To specify identifying information</w:t>
      </w:r>
    </w:p>
    <w:p w14:paraId="6CBE2464" w14:textId="77777777" w:rsidR="00366489" w:rsidRDefault="00366489">
      <w:pPr>
        <w:tabs>
          <w:tab w:val="right" w:pos="1800"/>
          <w:tab w:val="left" w:pos="2160"/>
          <w:tab w:val="left" w:pos="2520"/>
        </w:tabs>
        <w:ind w:left="2520" w:hanging="2520"/>
      </w:pPr>
      <w:r>
        <w:tab/>
      </w:r>
      <w:r>
        <w:rPr>
          <w:b/>
        </w:rPr>
        <w:t>Syntax Notes:</w:t>
      </w:r>
      <w:r>
        <w:tab/>
      </w:r>
      <w:r>
        <w:rPr>
          <w:b/>
        </w:rPr>
        <w:t>1</w:t>
      </w:r>
      <w:r>
        <w:tab/>
        <w:t>At least one of REF02 or REF03 is required.</w:t>
      </w:r>
    </w:p>
    <w:p w14:paraId="558702D1" w14:textId="77777777" w:rsidR="00366489" w:rsidRDefault="00366489">
      <w:pPr>
        <w:tabs>
          <w:tab w:val="right" w:pos="1800"/>
          <w:tab w:val="left" w:pos="2160"/>
          <w:tab w:val="left" w:pos="2520"/>
        </w:tabs>
        <w:ind w:left="2520" w:hanging="2520"/>
      </w:pPr>
      <w:r>
        <w:tab/>
      </w:r>
      <w:r>
        <w:tab/>
      </w:r>
      <w:r>
        <w:rPr>
          <w:b/>
        </w:rPr>
        <w:t>2</w:t>
      </w:r>
      <w:r>
        <w:tab/>
        <w:t>If either C04003 or C04004 is present, then the other is required.</w:t>
      </w:r>
    </w:p>
    <w:p w14:paraId="3783FABF" w14:textId="77777777" w:rsidR="00366489" w:rsidRDefault="00366489">
      <w:pPr>
        <w:tabs>
          <w:tab w:val="right" w:pos="1800"/>
          <w:tab w:val="left" w:pos="2160"/>
          <w:tab w:val="left" w:pos="2520"/>
        </w:tabs>
        <w:ind w:left="2520" w:hanging="2520"/>
      </w:pPr>
      <w:r>
        <w:tab/>
      </w:r>
      <w:r>
        <w:tab/>
      </w:r>
      <w:r>
        <w:rPr>
          <w:b/>
        </w:rPr>
        <w:t>3</w:t>
      </w:r>
      <w:r>
        <w:tab/>
        <w:t>If either C04005 or C04006 is present, then the other is required.</w:t>
      </w:r>
    </w:p>
    <w:p w14:paraId="5D373DAA" w14:textId="77777777" w:rsidR="00366489" w:rsidRDefault="00366489">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2B457927" w14:textId="217EFEBB" w:rsidR="00366489" w:rsidRDefault="002B1815">
      <w:pPr>
        <w:tabs>
          <w:tab w:val="right" w:pos="1800"/>
          <w:tab w:val="left" w:pos="2160"/>
          <w:tab w:val="left" w:pos="2520"/>
        </w:tabs>
        <w:ind w:left="2520" w:hanging="2520"/>
      </w:pPr>
      <w:r>
        <w:rPr>
          <w:noProof/>
        </w:rPr>
        <mc:AlternateContent>
          <mc:Choice Requires="wps">
            <w:drawing>
              <wp:anchor distT="0" distB="0" distL="114300" distR="114300" simplePos="0" relativeHeight="251656704" behindDoc="0" locked="0" layoutInCell="0" allowOverlap="1" wp14:editId="17548BAC">
                <wp:simplePos x="0" y="0"/>
                <wp:positionH relativeFrom="column">
                  <wp:posOffset>5271135</wp:posOffset>
                </wp:positionH>
                <wp:positionV relativeFrom="paragraph">
                  <wp:posOffset>107950</wp:posOffset>
                </wp:positionV>
                <wp:extent cx="11430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7882398D" w14:textId="77777777" w:rsidR="00167937" w:rsidRDefault="00167937">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5.05pt;margin-top:8.5pt;width:90pt;height: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" o:allowincell="f">
                <v:textbox>
                  <w:txbxContent>
                    <w:p w14:paraId="7882398D" w14:textId="77777777" w:rsidR="00167937" w:rsidRDefault="00167937">
                      <w:r>
                        <w:t>This section is used to show the Texas Rules for implementation of this segment.</w:t>
                      </w:r>
                    </w:p>
                  </w:txbxContent>
                </v:textbox>
              </v:shape>
            </w:pict>
          </mc:Fallback>
        </mc:AlternateContent>
      </w:r>
      <w:r w:rsidR="00366489">
        <w:tab/>
      </w:r>
      <w:r w:rsidR="00366489">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366489" w14:paraId="7ACEA4F3" w14:textId="77777777">
        <w:tblPrEx>
          <w:tblCellMar>
            <w:top w:w="0" w:type="dxa"/>
            <w:left w:w="0" w:type="dxa"/>
            <w:bottom w:w="0" w:type="dxa"/>
            <w:right w:w="0" w:type="dxa"/>
          </w:tblCellMar>
        </w:tblPrEx>
        <w:tc>
          <w:tcPr>
            <w:tcW w:w="1944" w:type="dxa"/>
            <w:tcBorders>
              <w:top w:val="nil"/>
              <w:left w:val="nil"/>
              <w:bottom w:val="nil"/>
              <w:right w:val="nil"/>
            </w:tcBorders>
          </w:tcPr>
          <w:p w14:paraId="23459134" w14:textId="7198E514" w:rsidR="00366489" w:rsidRDefault="002B1815">
            <w:pPr>
              <w:ind w:right="144"/>
              <w:jc w:val="right"/>
            </w:pPr>
            <w:r>
              <w:rPr>
                <w:noProof/>
              </w:rPr>
              <mc:AlternateContent>
                <mc:Choice Requires="wps">
                  <w:drawing>
                    <wp:anchor distT="0" distB="0" distL="114300" distR="114300" simplePos="0" relativeHeight="251655680" behindDoc="0" locked="0" layoutInCell="0" allowOverlap="1" wp14:editId="70406613">
                      <wp:simplePos x="0" y="0"/>
                      <wp:positionH relativeFrom="column">
                        <wp:posOffset>5029200</wp:posOffset>
                      </wp:positionH>
                      <wp:positionV relativeFrom="paragraph">
                        <wp:posOffset>24130</wp:posOffset>
                      </wp:positionV>
                      <wp:extent cx="114300" cy="3390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EC7EC5" id="AutoShape 5" o:spid="_x0000_s1026" type="#_x0000_t88" style="position:absolute;margin-left:396pt;margin-top:1.9pt;width:9pt;height:2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" o:allowincell="f" adj=",12013"/>
                  </w:pict>
                </mc:Fallback>
              </mc:AlternateContent>
            </w:r>
            <w:r w:rsidR="00366489">
              <w:rPr>
                <w:b/>
              </w:rPr>
              <w:t>Notes:</w:t>
            </w:r>
          </w:p>
        </w:tc>
        <w:tc>
          <w:tcPr>
            <w:tcW w:w="216" w:type="dxa"/>
            <w:tcBorders>
              <w:top w:val="nil"/>
              <w:left w:val="nil"/>
              <w:bottom w:val="nil"/>
              <w:right w:val="nil"/>
            </w:tcBorders>
          </w:tcPr>
          <w:p w14:paraId="3EE04F08" w14:textId="77777777" w:rsidR="00366489" w:rsidRDefault="00366489">
            <w:pPr>
              <w:ind w:right="144"/>
              <w:jc w:val="right"/>
            </w:pPr>
          </w:p>
        </w:tc>
        <w:tc>
          <w:tcPr>
            <w:tcW w:w="5760" w:type="dxa"/>
            <w:tcBorders>
              <w:top w:val="nil"/>
              <w:left w:val="nil"/>
              <w:bottom w:val="nil"/>
              <w:right w:val="nil"/>
            </w:tcBorders>
            <w:shd w:val="pct20" w:color="auto" w:fill="auto"/>
          </w:tcPr>
          <w:p w14:paraId="3E44C943" w14:textId="77777777" w:rsidR="00366489" w:rsidRDefault="00366489">
            <w:pPr>
              <w:ind w:right="144"/>
            </w:pPr>
            <w:r>
              <w:t>Required</w:t>
            </w:r>
          </w:p>
          <w:p w14:paraId="6FE9E3A2" w14:textId="77777777" w:rsidR="00366489" w:rsidRDefault="00366489">
            <w:pPr>
              <w:ind w:right="144"/>
            </w:pPr>
          </w:p>
        </w:tc>
      </w:tr>
      <w:tr w:rsidR="00366489" w14:paraId="6C21AF67" w14:textId="77777777">
        <w:tblPrEx>
          <w:tblCellMar>
            <w:top w:w="0" w:type="dxa"/>
            <w:left w:w="0" w:type="dxa"/>
            <w:bottom w:w="0" w:type="dxa"/>
            <w:right w:w="0" w:type="dxa"/>
          </w:tblCellMar>
        </w:tblPrEx>
        <w:tc>
          <w:tcPr>
            <w:tcW w:w="1944" w:type="dxa"/>
            <w:tcBorders>
              <w:top w:val="nil"/>
              <w:left w:val="nil"/>
              <w:bottom w:val="nil"/>
              <w:right w:val="nil"/>
            </w:tcBorders>
          </w:tcPr>
          <w:p w14:paraId="649AFC14" w14:textId="77777777" w:rsidR="00366489" w:rsidRDefault="00366489">
            <w:pPr>
              <w:ind w:right="144"/>
            </w:pPr>
          </w:p>
        </w:tc>
        <w:tc>
          <w:tcPr>
            <w:tcW w:w="216" w:type="dxa"/>
            <w:tcBorders>
              <w:top w:val="nil"/>
              <w:left w:val="nil"/>
              <w:bottom w:val="nil"/>
              <w:right w:val="nil"/>
            </w:tcBorders>
          </w:tcPr>
          <w:p w14:paraId="28C58A92" w14:textId="77777777" w:rsidR="00366489" w:rsidRDefault="00366489">
            <w:pPr>
              <w:ind w:right="144"/>
            </w:pPr>
          </w:p>
        </w:tc>
        <w:tc>
          <w:tcPr>
            <w:tcW w:w="5760" w:type="dxa"/>
            <w:tcBorders>
              <w:top w:val="nil"/>
              <w:left w:val="nil"/>
              <w:bottom w:val="nil"/>
              <w:right w:val="nil"/>
            </w:tcBorders>
            <w:shd w:val="pct20" w:color="auto" w:fill="auto"/>
          </w:tcPr>
          <w:p w14:paraId="3D61CDD1" w14:textId="77777777" w:rsidR="00366489" w:rsidRDefault="00366489">
            <w:pPr>
              <w:ind w:right="144"/>
            </w:pPr>
            <w:r>
              <w:t>REF~Q5~~10111111234567890ABCDEFGHIJKLMNOPQRS</w:t>
            </w:r>
          </w:p>
        </w:tc>
      </w:tr>
    </w:tbl>
    <w:p w14:paraId="6352F282" w14:textId="7ADF3FAF" w:rsidR="00366489" w:rsidRDefault="002B1815">
      <w:r>
        <w:rPr>
          <w:noProof/>
        </w:rPr>
        <mc:AlternateContent>
          <mc:Choice Requires="wps">
            <w:drawing>
              <wp:anchor distT="0" distB="0" distL="114300" distR="114300" simplePos="0" relativeHeight="251658752" behindDoc="0" locked="0" layoutInCell="0" allowOverlap="1" wp14:editId="3BF681D3">
                <wp:simplePos x="0" y="0"/>
                <wp:positionH relativeFrom="column">
                  <wp:posOffset>4000500</wp:posOffset>
                </wp:positionH>
                <wp:positionV relativeFrom="paragraph">
                  <wp:posOffset>35560</wp:posOffset>
                </wp:positionV>
                <wp:extent cx="114300" cy="22860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F767FC" id="Line 6"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" o:allowincell="f">
                <v:stroke endarrow="block"/>
              </v:line>
            </w:pict>
          </mc:Fallback>
        </mc:AlternateContent>
      </w:r>
    </w:p>
    <w:p w14:paraId="002E5B3E" w14:textId="1EEF08C1" w:rsidR="00366489" w:rsidRDefault="002B1815">
      <w:pPr>
        <w:jc w:val="center"/>
        <w:rPr>
          <w:b/>
        </w:rPr>
      </w:pPr>
      <w:r>
        <w:rPr>
          <w:noProof/>
        </w:rPr>
        <mc:AlternateContent>
          <mc:Choice Requires="wps">
            <w:drawing>
              <wp:anchor distT="0" distB="0" distL="114300" distR="114300" simplePos="0" relativeHeight="251657728" behindDoc="0" locked="0" layoutInCell="0" allowOverlap="1" wp14:editId="0175CABB">
                <wp:simplePos x="0" y="0"/>
                <wp:positionH relativeFrom="column">
                  <wp:posOffset>3594735</wp:posOffset>
                </wp:positionH>
                <wp:positionV relativeFrom="paragraph">
                  <wp:posOffset>139700</wp:posOffset>
                </wp:positionV>
                <wp:extent cx="1423035" cy="27432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4DC327B1" w14:textId="77777777" w:rsidR="00167937" w:rsidRDefault="00167937">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83.05pt;margin-top:11pt;width:112.05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" o:allowincell="f">
                <v:textbox>
                  <w:txbxContent>
                    <w:p w14:paraId="4DC327B1" w14:textId="77777777" w:rsidR="00167937" w:rsidRDefault="00167937">
                      <w:r>
                        <w:t>One or more examples.</w:t>
                      </w:r>
                    </w:p>
                  </w:txbxContent>
                </v:textbox>
              </v:shape>
            </w:pict>
          </mc:Fallback>
        </mc:AlternateContent>
      </w:r>
      <w:r w:rsidR="00366489">
        <w:rPr>
          <w:b/>
        </w:rPr>
        <w:t>Data Element Summary</w:t>
      </w:r>
    </w:p>
    <w:p w14:paraId="0D6F1039" w14:textId="77777777" w:rsidR="00366489" w:rsidRDefault="00366489">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78CE251C" w14:textId="77777777" w:rsidR="00366489" w:rsidRDefault="00366489">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366489" w14:paraId="74D59C2F" w14:textId="77777777">
        <w:tblPrEx>
          <w:tblCellMar>
            <w:top w:w="0" w:type="dxa"/>
            <w:left w:w="0" w:type="dxa"/>
            <w:bottom w:w="0" w:type="dxa"/>
            <w:right w:w="0" w:type="dxa"/>
          </w:tblCellMar>
        </w:tblPrEx>
        <w:tc>
          <w:tcPr>
            <w:tcW w:w="1007" w:type="dxa"/>
            <w:tcBorders>
              <w:top w:val="nil"/>
              <w:left w:val="nil"/>
              <w:bottom w:val="nil"/>
              <w:right w:val="nil"/>
            </w:tcBorders>
          </w:tcPr>
          <w:p w14:paraId="1772998B" w14:textId="77777777" w:rsidR="00366489" w:rsidRDefault="00366489">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2279249E" w14:textId="77777777" w:rsidR="00366489" w:rsidRDefault="00366489">
            <w:pPr>
              <w:ind w:right="144"/>
              <w:jc w:val="center"/>
            </w:pPr>
            <w:r>
              <w:rPr>
                <w:b/>
              </w:rPr>
              <w:t>REF01</w:t>
            </w:r>
          </w:p>
        </w:tc>
        <w:tc>
          <w:tcPr>
            <w:tcW w:w="893" w:type="dxa"/>
            <w:tcBorders>
              <w:top w:val="nil"/>
              <w:left w:val="nil"/>
              <w:bottom w:val="nil"/>
              <w:right w:val="nil"/>
            </w:tcBorders>
          </w:tcPr>
          <w:p w14:paraId="1C7E80F1" w14:textId="77777777" w:rsidR="00366489" w:rsidRDefault="00366489">
            <w:pPr>
              <w:ind w:right="144"/>
              <w:jc w:val="center"/>
            </w:pPr>
            <w:r>
              <w:rPr>
                <w:b/>
              </w:rPr>
              <w:t>128</w:t>
            </w:r>
          </w:p>
        </w:tc>
        <w:tc>
          <w:tcPr>
            <w:tcW w:w="4968" w:type="dxa"/>
            <w:gridSpan w:val="4"/>
            <w:tcBorders>
              <w:top w:val="nil"/>
              <w:left w:val="nil"/>
              <w:bottom w:val="nil"/>
              <w:right w:val="nil"/>
            </w:tcBorders>
          </w:tcPr>
          <w:p w14:paraId="3C25523A" w14:textId="77777777" w:rsidR="00366489" w:rsidRDefault="00366489">
            <w:pPr>
              <w:ind w:right="144"/>
            </w:pPr>
            <w:r>
              <w:rPr>
                <w:b/>
              </w:rPr>
              <w:t>Reference Identification Qualifier</w:t>
            </w:r>
          </w:p>
        </w:tc>
        <w:tc>
          <w:tcPr>
            <w:tcW w:w="432" w:type="dxa"/>
            <w:tcBorders>
              <w:top w:val="nil"/>
              <w:left w:val="nil"/>
              <w:bottom w:val="nil"/>
              <w:right w:val="nil"/>
            </w:tcBorders>
          </w:tcPr>
          <w:p w14:paraId="7ED04924" w14:textId="77777777" w:rsidR="00366489" w:rsidRDefault="00366489">
            <w:pPr>
              <w:ind w:right="144"/>
              <w:jc w:val="center"/>
            </w:pPr>
            <w:r>
              <w:rPr>
                <w:b/>
              </w:rPr>
              <w:t>M</w:t>
            </w:r>
          </w:p>
        </w:tc>
        <w:tc>
          <w:tcPr>
            <w:tcW w:w="35" w:type="dxa"/>
            <w:tcBorders>
              <w:top w:val="nil"/>
              <w:left w:val="nil"/>
              <w:bottom w:val="nil"/>
              <w:right w:val="nil"/>
            </w:tcBorders>
          </w:tcPr>
          <w:p w14:paraId="1792F4A0" w14:textId="77777777" w:rsidR="00366489" w:rsidRDefault="00366489">
            <w:pPr>
              <w:ind w:right="144"/>
              <w:jc w:val="center"/>
            </w:pPr>
          </w:p>
        </w:tc>
        <w:tc>
          <w:tcPr>
            <w:tcW w:w="1440" w:type="dxa"/>
            <w:gridSpan w:val="3"/>
            <w:tcBorders>
              <w:top w:val="nil"/>
              <w:left w:val="nil"/>
              <w:bottom w:val="nil"/>
              <w:right w:val="nil"/>
            </w:tcBorders>
          </w:tcPr>
          <w:p w14:paraId="7BBF4C0D" w14:textId="77777777" w:rsidR="00366489" w:rsidRDefault="00366489">
            <w:pPr>
              <w:ind w:right="144"/>
            </w:pPr>
            <w:r>
              <w:rPr>
                <w:b/>
              </w:rPr>
              <w:t>ID 2/3</w:t>
            </w:r>
          </w:p>
        </w:tc>
      </w:tr>
      <w:tr w:rsidR="00366489" w14:paraId="271F81FE"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41D5B4E1" w14:textId="77777777" w:rsidR="00366489" w:rsidRDefault="00366489">
            <w:pPr>
              <w:ind w:right="144"/>
            </w:pPr>
          </w:p>
        </w:tc>
        <w:tc>
          <w:tcPr>
            <w:tcW w:w="6544" w:type="dxa"/>
            <w:gridSpan w:val="8"/>
            <w:tcBorders>
              <w:top w:val="nil"/>
              <w:left w:val="nil"/>
              <w:bottom w:val="nil"/>
              <w:right w:val="nil"/>
            </w:tcBorders>
          </w:tcPr>
          <w:p w14:paraId="3E88F4AE" w14:textId="77777777" w:rsidR="00366489" w:rsidRDefault="00366489">
            <w:pPr>
              <w:ind w:right="144"/>
            </w:pPr>
            <w:r>
              <w:t>Code qualifying the Reference Identification</w:t>
            </w:r>
          </w:p>
        </w:tc>
      </w:tr>
      <w:tr w:rsidR="00366489" w14:paraId="4FA641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CAAB63" w14:textId="77777777" w:rsidR="00366489" w:rsidRDefault="00366489">
            <w:pPr>
              <w:ind w:right="144"/>
            </w:pPr>
            <w:r>
              <w:t xml:space="preserve"> </w:t>
            </w:r>
          </w:p>
        </w:tc>
        <w:tc>
          <w:tcPr>
            <w:tcW w:w="1367" w:type="dxa"/>
            <w:tcBorders>
              <w:top w:val="nil"/>
              <w:left w:val="nil"/>
              <w:bottom w:val="nil"/>
              <w:right w:val="nil"/>
            </w:tcBorders>
          </w:tcPr>
          <w:p w14:paraId="401DE50F" w14:textId="77777777" w:rsidR="00366489" w:rsidRDefault="00366489">
            <w:pPr>
              <w:ind w:right="144"/>
            </w:pPr>
            <w:r>
              <w:t>Q5</w:t>
            </w:r>
          </w:p>
        </w:tc>
        <w:tc>
          <w:tcPr>
            <w:tcW w:w="145" w:type="dxa"/>
            <w:tcBorders>
              <w:top w:val="nil"/>
              <w:left w:val="nil"/>
              <w:bottom w:val="nil"/>
              <w:right w:val="nil"/>
            </w:tcBorders>
          </w:tcPr>
          <w:p w14:paraId="55E94019" w14:textId="77777777" w:rsidR="00366489" w:rsidRDefault="00366489">
            <w:pPr>
              <w:ind w:right="144"/>
            </w:pPr>
          </w:p>
        </w:tc>
        <w:tc>
          <w:tcPr>
            <w:tcW w:w="4844" w:type="dxa"/>
            <w:gridSpan w:val="5"/>
            <w:tcBorders>
              <w:top w:val="nil"/>
              <w:left w:val="nil"/>
              <w:bottom w:val="nil"/>
              <w:right w:val="nil"/>
            </w:tcBorders>
          </w:tcPr>
          <w:p w14:paraId="704CDC24" w14:textId="77777777" w:rsidR="00366489" w:rsidRDefault="00366489">
            <w:pPr>
              <w:ind w:right="144"/>
            </w:pPr>
            <w:r>
              <w:t>Property Control Number</w:t>
            </w:r>
          </w:p>
        </w:tc>
      </w:tr>
      <w:tr w:rsidR="00366489" w14:paraId="7922F220" w14:textId="77777777">
        <w:tblPrEx>
          <w:tblCellMar>
            <w:top w:w="0" w:type="dxa"/>
            <w:left w:w="0" w:type="dxa"/>
            <w:bottom w:w="0" w:type="dxa"/>
            <w:right w:w="0" w:type="dxa"/>
          </w:tblCellMar>
        </w:tblPrEx>
        <w:trPr>
          <w:gridAfter w:val="2"/>
          <w:wAfter w:w="474" w:type="dxa"/>
        </w:trPr>
        <w:tc>
          <w:tcPr>
            <w:tcW w:w="4680" w:type="dxa"/>
            <w:gridSpan w:val="6"/>
            <w:tcBorders>
              <w:top w:val="nil"/>
              <w:left w:val="nil"/>
              <w:bottom w:val="nil"/>
              <w:right w:val="nil"/>
            </w:tcBorders>
          </w:tcPr>
          <w:p w14:paraId="3838E38C" w14:textId="77777777" w:rsidR="00366489" w:rsidRDefault="00366489">
            <w:pPr>
              <w:ind w:right="144"/>
            </w:pPr>
          </w:p>
        </w:tc>
        <w:tc>
          <w:tcPr>
            <w:tcW w:w="4701" w:type="dxa"/>
            <w:gridSpan w:val="4"/>
            <w:tcBorders>
              <w:top w:val="nil"/>
              <w:left w:val="nil"/>
              <w:bottom w:val="nil"/>
              <w:right w:val="nil"/>
            </w:tcBorders>
            <w:shd w:val="pct20" w:color="auto" w:fill="auto"/>
          </w:tcPr>
          <w:p w14:paraId="797E30CC" w14:textId="77777777" w:rsidR="00366489" w:rsidRDefault="00366489">
            <w:pPr>
              <w:ind w:right="144"/>
            </w:pPr>
            <w:r>
              <w:t>Electric Service Identifier (ESI ID)</w:t>
            </w:r>
          </w:p>
        </w:tc>
      </w:tr>
      <w:tr w:rsidR="00366489" w14:paraId="5C95417B" w14:textId="77777777">
        <w:tblPrEx>
          <w:tblCellMar>
            <w:top w:w="0" w:type="dxa"/>
            <w:left w:w="0" w:type="dxa"/>
            <w:bottom w:w="0" w:type="dxa"/>
            <w:right w:w="0" w:type="dxa"/>
          </w:tblCellMar>
        </w:tblPrEx>
        <w:tc>
          <w:tcPr>
            <w:tcW w:w="1007" w:type="dxa"/>
            <w:tcBorders>
              <w:top w:val="nil"/>
              <w:left w:val="nil"/>
              <w:bottom w:val="nil"/>
              <w:right w:val="nil"/>
            </w:tcBorders>
          </w:tcPr>
          <w:p w14:paraId="4CAFA4BE" w14:textId="77777777" w:rsidR="00366489" w:rsidRDefault="00366489">
            <w:pPr>
              <w:pStyle w:val="Heading1"/>
            </w:pPr>
            <w:r>
              <w:t>Must Use</w:t>
            </w:r>
          </w:p>
        </w:tc>
        <w:tc>
          <w:tcPr>
            <w:tcW w:w="1080" w:type="dxa"/>
            <w:tcBorders>
              <w:top w:val="nil"/>
              <w:left w:val="nil"/>
              <w:bottom w:val="nil"/>
              <w:right w:val="nil"/>
            </w:tcBorders>
          </w:tcPr>
          <w:p w14:paraId="094FF541" w14:textId="77777777" w:rsidR="00366489" w:rsidRDefault="00366489">
            <w:pPr>
              <w:ind w:right="144"/>
              <w:jc w:val="center"/>
            </w:pPr>
            <w:r>
              <w:rPr>
                <w:b/>
              </w:rPr>
              <w:t>REF03</w:t>
            </w:r>
          </w:p>
        </w:tc>
        <w:tc>
          <w:tcPr>
            <w:tcW w:w="893" w:type="dxa"/>
            <w:tcBorders>
              <w:top w:val="nil"/>
              <w:left w:val="nil"/>
              <w:bottom w:val="nil"/>
              <w:right w:val="nil"/>
            </w:tcBorders>
          </w:tcPr>
          <w:p w14:paraId="5B806520" w14:textId="77777777" w:rsidR="00366489" w:rsidRDefault="00366489">
            <w:pPr>
              <w:ind w:right="144"/>
              <w:jc w:val="center"/>
            </w:pPr>
            <w:r>
              <w:rPr>
                <w:b/>
              </w:rPr>
              <w:t>352</w:t>
            </w:r>
          </w:p>
        </w:tc>
        <w:tc>
          <w:tcPr>
            <w:tcW w:w="4968" w:type="dxa"/>
            <w:gridSpan w:val="4"/>
            <w:tcBorders>
              <w:top w:val="nil"/>
              <w:left w:val="nil"/>
              <w:bottom w:val="nil"/>
              <w:right w:val="nil"/>
            </w:tcBorders>
          </w:tcPr>
          <w:p w14:paraId="67B46466" w14:textId="77777777" w:rsidR="00366489" w:rsidRDefault="00366489">
            <w:pPr>
              <w:ind w:right="144"/>
            </w:pPr>
            <w:r>
              <w:rPr>
                <w:b/>
              </w:rPr>
              <w:t>Description</w:t>
            </w:r>
          </w:p>
        </w:tc>
        <w:tc>
          <w:tcPr>
            <w:tcW w:w="432" w:type="dxa"/>
            <w:tcBorders>
              <w:top w:val="nil"/>
              <w:left w:val="nil"/>
              <w:bottom w:val="nil"/>
              <w:right w:val="nil"/>
            </w:tcBorders>
          </w:tcPr>
          <w:p w14:paraId="0E7C8CDA" w14:textId="77777777" w:rsidR="00366489" w:rsidRDefault="00366489">
            <w:pPr>
              <w:ind w:right="144"/>
              <w:jc w:val="center"/>
            </w:pPr>
            <w:r>
              <w:rPr>
                <w:b/>
              </w:rPr>
              <w:t>X</w:t>
            </w:r>
          </w:p>
        </w:tc>
        <w:tc>
          <w:tcPr>
            <w:tcW w:w="35" w:type="dxa"/>
            <w:tcBorders>
              <w:top w:val="nil"/>
              <w:left w:val="nil"/>
              <w:bottom w:val="nil"/>
              <w:right w:val="nil"/>
            </w:tcBorders>
          </w:tcPr>
          <w:p w14:paraId="5B343AF8" w14:textId="77777777" w:rsidR="00366489" w:rsidRDefault="00366489">
            <w:pPr>
              <w:ind w:right="144"/>
              <w:jc w:val="center"/>
            </w:pPr>
          </w:p>
        </w:tc>
        <w:tc>
          <w:tcPr>
            <w:tcW w:w="1440" w:type="dxa"/>
            <w:gridSpan w:val="3"/>
            <w:tcBorders>
              <w:top w:val="nil"/>
              <w:left w:val="nil"/>
              <w:bottom w:val="nil"/>
              <w:right w:val="nil"/>
            </w:tcBorders>
          </w:tcPr>
          <w:p w14:paraId="7DC729A3" w14:textId="77777777" w:rsidR="00366489" w:rsidRDefault="00366489">
            <w:pPr>
              <w:ind w:right="144"/>
            </w:pPr>
            <w:r>
              <w:rPr>
                <w:b/>
              </w:rPr>
              <w:t>AN 1/80</w:t>
            </w:r>
          </w:p>
        </w:tc>
      </w:tr>
      <w:tr w:rsidR="00366489" w14:paraId="44940BC1"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64FE01D8" w14:textId="77777777" w:rsidR="00366489" w:rsidRDefault="00366489">
            <w:pPr>
              <w:ind w:right="144"/>
            </w:pPr>
          </w:p>
        </w:tc>
        <w:tc>
          <w:tcPr>
            <w:tcW w:w="6544" w:type="dxa"/>
            <w:gridSpan w:val="8"/>
            <w:tcBorders>
              <w:top w:val="nil"/>
              <w:left w:val="nil"/>
              <w:bottom w:val="nil"/>
              <w:right w:val="nil"/>
            </w:tcBorders>
          </w:tcPr>
          <w:p w14:paraId="7F99A676" w14:textId="77777777" w:rsidR="00366489" w:rsidRDefault="00366489">
            <w:pPr>
              <w:ind w:right="144"/>
            </w:pPr>
            <w:r>
              <w:t>A free-form description to clarify the related data elements and their content</w:t>
            </w:r>
          </w:p>
        </w:tc>
      </w:tr>
      <w:tr w:rsidR="00366489" w14:paraId="2D510EBC" w14:textId="77777777">
        <w:tblPrEx>
          <w:tblCellMar>
            <w:top w:w="0" w:type="dxa"/>
            <w:left w:w="0" w:type="dxa"/>
            <w:bottom w:w="0" w:type="dxa"/>
            <w:right w:w="0" w:type="dxa"/>
          </w:tblCellMar>
        </w:tblPrEx>
        <w:trPr>
          <w:gridAfter w:val="1"/>
          <w:wAfter w:w="331" w:type="dxa"/>
        </w:trPr>
        <w:tc>
          <w:tcPr>
            <w:tcW w:w="2980" w:type="dxa"/>
            <w:gridSpan w:val="3"/>
            <w:tcBorders>
              <w:top w:val="nil"/>
              <w:left w:val="nil"/>
              <w:bottom w:val="nil"/>
              <w:right w:val="nil"/>
            </w:tcBorders>
          </w:tcPr>
          <w:p w14:paraId="7E93D3EF" w14:textId="77777777" w:rsidR="00366489" w:rsidRDefault="00366489">
            <w:pPr>
              <w:ind w:right="144"/>
            </w:pPr>
          </w:p>
        </w:tc>
        <w:tc>
          <w:tcPr>
            <w:tcW w:w="6544" w:type="dxa"/>
            <w:gridSpan w:val="8"/>
            <w:tcBorders>
              <w:top w:val="nil"/>
              <w:left w:val="nil"/>
              <w:bottom w:val="nil"/>
              <w:right w:val="nil"/>
            </w:tcBorders>
            <w:shd w:val="pct20" w:color="auto" w:fill="auto"/>
          </w:tcPr>
          <w:p w14:paraId="08367C73" w14:textId="77777777" w:rsidR="00366489" w:rsidRDefault="00366489">
            <w:pPr>
              <w:ind w:right="144"/>
            </w:pPr>
            <w:r>
              <w:t>ESI ID</w:t>
            </w:r>
          </w:p>
        </w:tc>
      </w:tr>
    </w:tbl>
    <w:p w14:paraId="19AF1CAA" w14:textId="77777777" w:rsidR="00366489" w:rsidRDefault="00366489"/>
    <w:p w14:paraId="6DEB5B7B" w14:textId="0A9B8A32" w:rsidR="00366489" w:rsidRDefault="002B1815">
      <w:r>
        <w:rPr>
          <w:noProof/>
        </w:rPr>
        <mc:AlternateContent>
          <mc:Choice Requires="wps">
            <w:drawing>
              <wp:anchor distT="0" distB="0" distL="114300" distR="114300" simplePos="0" relativeHeight="251661824" behindDoc="0" locked="0" layoutInCell="0" allowOverlap="1" wp14:editId="546A3C63">
                <wp:simplePos x="0" y="0"/>
                <wp:positionH relativeFrom="column">
                  <wp:posOffset>-139065</wp:posOffset>
                </wp:positionH>
                <wp:positionV relativeFrom="paragraph">
                  <wp:posOffset>286385</wp:posOffset>
                </wp:positionV>
                <wp:extent cx="1219200" cy="53340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0A9961C8" w14:textId="77777777" w:rsidR="00167937" w:rsidRDefault="00167937">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29" type="#_x0000_t61" style="position:absolute;margin-left:-10.95pt;margin-top:22.55pt;width:96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" o:allowincell="f" adj="7594,-28697">
                <v:textbox>
                  <w:txbxContent>
                    <w:p w14:paraId="0A9961C8" w14:textId="77777777" w:rsidR="00167937" w:rsidRDefault="00167937">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0800" behindDoc="0" locked="0" layoutInCell="0" allowOverlap="1" wp14:editId="40341FD6">
                <wp:simplePos x="0" y="0"/>
                <wp:positionH relativeFrom="column">
                  <wp:posOffset>4051935</wp:posOffset>
                </wp:positionH>
                <wp:positionV relativeFrom="paragraph">
                  <wp:posOffset>438785</wp:posOffset>
                </wp:positionV>
                <wp:extent cx="2171700" cy="2171700"/>
                <wp:effectExtent l="0" t="0" r="0" b="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3D04F072" w14:textId="77777777" w:rsidR="00167937" w:rsidRDefault="00167937">
                            <w:r>
                              <w:t>This column shows the X12 attributes for each data element.</w:t>
                            </w:r>
                          </w:p>
                          <w:p w14:paraId="018925C7" w14:textId="77777777" w:rsidR="00167937" w:rsidRDefault="00167937">
                            <w:pPr>
                              <w:pStyle w:val="Footer"/>
                              <w:widowControl/>
                              <w:tabs>
                                <w:tab w:val="clear" w:pos="4320"/>
                                <w:tab w:val="clear" w:pos="8640"/>
                              </w:tabs>
                              <w:rPr>
                                <w:rFonts w:ascii="Times New Roman" w:hAnsi="Times New Roman"/>
                              </w:rPr>
                            </w:pPr>
                          </w:p>
                          <w:p w14:paraId="057AE70A" w14:textId="77777777" w:rsidR="00167937" w:rsidRDefault="00167937">
                            <w:r>
                              <w:t>M = Mandatory</w:t>
                            </w:r>
                          </w:p>
                          <w:p w14:paraId="56FE1066" w14:textId="77777777" w:rsidR="00167937" w:rsidRDefault="00167937">
                            <w:r>
                              <w:t>O = Optional</w:t>
                            </w:r>
                          </w:p>
                          <w:p w14:paraId="6BC7ED01" w14:textId="58927C48" w:rsidR="00A365EF" w:rsidRDefault="00167937">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22" w:author="ERCOT" w:date="2020-07-02T12:07:00Z"/>
                                <w:b w:val="0"/>
                              </w:rPr>
                            </w:pPr>
                            <w:del w:id="23" w:author="ERCOT" w:date="2020-07-02T12:07:00Z">
                              <w:r>
                                <w:rPr>
                                  <w:b w:val="0"/>
                                </w:rPr>
                                <w:delText>X</w:delText>
                              </w:r>
                            </w:del>
                            <w:ins w:id="24" w:author="ERCOT" w:date="2020-07-02T12:07:00Z">
                              <w:r>
                                <w:rPr>
                                  <w:b w:val="0"/>
                                </w:rPr>
                                <w:t xml:space="preserve">X = </w:t>
                              </w:r>
                              <w:r w:rsidR="00A365EF">
                                <w:rPr>
                                  <w:b w:val="0"/>
                                </w:rPr>
                                <w:t>Relational</w:t>
                              </w:r>
                            </w:ins>
                          </w:p>
                          <w:p w14:paraId="6FDC390B" w14:textId="77777777" w:rsidR="00167937" w:rsidRDefault="00A365EF">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ins w:id="25" w:author="ERCOT" w:date="2020-07-02T12:07:00Z">
                              <w:r>
                                <w:rPr>
                                  <w:b w:val="0"/>
                                </w:rPr>
                                <w:t>C</w:t>
                              </w:r>
                            </w:ins>
                            <w:r>
                              <w:rPr>
                                <w:b w:val="0"/>
                              </w:rPr>
                              <w:t xml:space="preserve"> = </w:t>
                            </w:r>
                            <w:r w:rsidR="00167937">
                              <w:rPr>
                                <w:b w:val="0"/>
                              </w:rPr>
                              <w:t>Conditional</w:t>
                            </w:r>
                          </w:p>
                          <w:p w14:paraId="6E855A99" w14:textId="77777777" w:rsidR="00167937" w:rsidRDefault="00167937"/>
                          <w:p w14:paraId="0CF18650" w14:textId="77777777" w:rsidR="00167937" w:rsidRDefault="00167937">
                            <w:r>
                              <w:t>AN = Alphanumeric</w:t>
                            </w:r>
                          </w:p>
                          <w:p w14:paraId="28BA5FBD" w14:textId="77777777" w:rsidR="00167937" w:rsidRDefault="00167937">
                            <w:r>
                              <w:t>N# = Implied Decimal at position #</w:t>
                            </w:r>
                          </w:p>
                          <w:p w14:paraId="10F7A3BD" w14:textId="77777777" w:rsidR="00167937" w:rsidRDefault="00167937">
                            <w:r>
                              <w:t>ID = Identification</w:t>
                            </w:r>
                          </w:p>
                          <w:p w14:paraId="0751477B" w14:textId="77777777" w:rsidR="00167937" w:rsidRDefault="00167937">
                            <w:r>
                              <w:t>R = Real</w:t>
                            </w:r>
                          </w:p>
                          <w:p w14:paraId="542FE78A" w14:textId="77777777" w:rsidR="00167937" w:rsidRDefault="00167937"/>
                          <w:p w14:paraId="4CD27944" w14:textId="77777777" w:rsidR="00167937" w:rsidRDefault="00167937">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1" style="position:absolute;margin-left:319.05pt;margin-top:34.55pt;width:171pt;height:171pt;rotation:-1176521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" o:allowincell="f" adj="7988,29767">
                <v:textbox>
                  <w:txbxContent>
                    <w:p w14:paraId="3D04F072" w14:textId="77777777" w:rsidR="00167937" w:rsidRDefault="00167937">
                      <w:r>
                        <w:t>This column shows the X12 attributes for each data element.</w:t>
                      </w:r>
                    </w:p>
                    <w:p w14:paraId="018925C7" w14:textId="77777777" w:rsidR="00167937" w:rsidRDefault="00167937">
                      <w:pPr>
                        <w:pStyle w:val="Footer"/>
                        <w:widowControl/>
                        <w:tabs>
                          <w:tab w:val="clear" w:pos="4320"/>
                          <w:tab w:val="clear" w:pos="8640"/>
                        </w:tabs>
                        <w:rPr>
                          <w:rFonts w:ascii="Times New Roman" w:hAnsi="Times New Roman"/>
                        </w:rPr>
                      </w:pPr>
                    </w:p>
                    <w:p w14:paraId="057AE70A" w14:textId="77777777" w:rsidR="00167937" w:rsidRDefault="00167937">
                      <w:r>
                        <w:t>M = Mandatory</w:t>
                      </w:r>
                    </w:p>
                    <w:p w14:paraId="56FE1066" w14:textId="77777777" w:rsidR="00167937" w:rsidRDefault="00167937">
                      <w:r>
                        <w:t>O = Optional</w:t>
                      </w:r>
                    </w:p>
                    <w:p w14:paraId="6BC7ED01" w14:textId="58927C48" w:rsidR="00A365EF" w:rsidRDefault="00167937">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ins w:id="26" w:author="ERCOT" w:date="2020-07-02T12:07:00Z"/>
                          <w:b w:val="0"/>
                        </w:rPr>
                      </w:pPr>
                      <w:del w:id="27" w:author="ERCOT" w:date="2020-07-02T12:07:00Z">
                        <w:r>
                          <w:rPr>
                            <w:b w:val="0"/>
                          </w:rPr>
                          <w:delText>X</w:delText>
                        </w:r>
                      </w:del>
                      <w:ins w:id="28" w:author="ERCOT" w:date="2020-07-02T12:07:00Z">
                        <w:r>
                          <w:rPr>
                            <w:b w:val="0"/>
                          </w:rPr>
                          <w:t xml:space="preserve">X = </w:t>
                        </w:r>
                        <w:r w:rsidR="00A365EF">
                          <w:rPr>
                            <w:b w:val="0"/>
                          </w:rPr>
                          <w:t>Relational</w:t>
                        </w:r>
                      </w:ins>
                    </w:p>
                    <w:p w14:paraId="6FDC390B" w14:textId="77777777" w:rsidR="00167937" w:rsidRDefault="00A365EF">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ins w:id="29" w:author="ERCOT" w:date="2020-07-02T12:07:00Z">
                        <w:r>
                          <w:rPr>
                            <w:b w:val="0"/>
                          </w:rPr>
                          <w:t>C</w:t>
                        </w:r>
                      </w:ins>
                      <w:r>
                        <w:rPr>
                          <w:b w:val="0"/>
                        </w:rPr>
                        <w:t xml:space="preserve"> = </w:t>
                      </w:r>
                      <w:r w:rsidR="00167937">
                        <w:rPr>
                          <w:b w:val="0"/>
                        </w:rPr>
                        <w:t>Conditional</w:t>
                      </w:r>
                    </w:p>
                    <w:p w14:paraId="6E855A99" w14:textId="77777777" w:rsidR="00167937" w:rsidRDefault="00167937"/>
                    <w:p w14:paraId="0CF18650" w14:textId="77777777" w:rsidR="00167937" w:rsidRDefault="00167937">
                      <w:r>
                        <w:t>AN = Alphanumeric</w:t>
                      </w:r>
                    </w:p>
                    <w:p w14:paraId="28BA5FBD" w14:textId="77777777" w:rsidR="00167937" w:rsidRDefault="00167937">
                      <w:r>
                        <w:t>N# = Implied Decimal at position #</w:t>
                      </w:r>
                    </w:p>
                    <w:p w14:paraId="10F7A3BD" w14:textId="77777777" w:rsidR="00167937" w:rsidRDefault="00167937">
                      <w:r>
                        <w:t>ID = Identification</w:t>
                      </w:r>
                    </w:p>
                    <w:p w14:paraId="0751477B" w14:textId="77777777" w:rsidR="00167937" w:rsidRDefault="00167937">
                      <w:r>
                        <w:t>R = Real</w:t>
                      </w:r>
                    </w:p>
                    <w:p w14:paraId="542FE78A" w14:textId="77777777" w:rsidR="00167937" w:rsidRDefault="00167937"/>
                    <w:p w14:paraId="4CD27944" w14:textId="77777777" w:rsidR="00167937" w:rsidRDefault="00167937">
                      <w:r>
                        <w:t>1/30 = Minimum 1, Maximum 30</w:t>
                      </w:r>
                    </w:p>
                  </w:txbxContent>
                </v:textbox>
              </v:shape>
            </w:pict>
          </mc:Fallback>
        </mc:AlternateContent>
      </w:r>
      <w:r>
        <w:rPr>
          <w:noProof/>
        </w:rPr>
        <mc:AlternateContent>
          <mc:Choice Requires="wps">
            <w:drawing>
              <wp:anchor distT="0" distB="0" distL="114300" distR="114300" simplePos="0" relativeHeight="251659776" behindDoc="0" locked="0" layoutInCell="0" allowOverlap="1" wp14:editId="51C14223">
                <wp:simplePos x="0" y="0"/>
                <wp:positionH relativeFrom="column">
                  <wp:posOffset>1689735</wp:posOffset>
                </wp:positionH>
                <wp:positionV relativeFrom="paragraph">
                  <wp:posOffset>626745</wp:posOffset>
                </wp:positionV>
                <wp:extent cx="1920240" cy="137160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59D46631" w14:textId="77777777" w:rsidR="00167937" w:rsidRDefault="00167937">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4461537F" w14:textId="77777777" w:rsidR="00167937" w:rsidRDefault="00167937">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14:paraId="64CD05FA" w14:textId="77777777" w:rsidR="00167937" w:rsidRDefault="00167937"/>
                          <w:p w14:paraId="286B35AB" w14:textId="77777777" w:rsidR="00167937" w:rsidRDefault="00167937"/>
                          <w:p w14:paraId="33F69F8A" w14:textId="77777777" w:rsidR="00167937" w:rsidRDefault="00167937"/>
                          <w:p w14:paraId="17533060" w14:textId="77777777" w:rsidR="00167937" w:rsidRDefault="0016793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1" type="#_x0000_t61" style="position:absolute;margin-left:133.05pt;margin-top:49.35pt;width:151.2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" o:allowincell="f" adj="18936,-23170">
                <v:textbox>
                  <w:txbxContent>
                    <w:p w14:paraId="59D46631" w14:textId="77777777" w:rsidR="00167937" w:rsidRDefault="00167937">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4461537F" w14:textId="77777777" w:rsidR="00167937" w:rsidRDefault="00167937">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14:paraId="64CD05FA" w14:textId="77777777" w:rsidR="00167937" w:rsidRDefault="00167937"/>
                    <w:p w14:paraId="286B35AB" w14:textId="77777777" w:rsidR="00167937" w:rsidRDefault="00167937"/>
                    <w:p w14:paraId="33F69F8A" w14:textId="77777777" w:rsidR="00167937" w:rsidRDefault="00167937"/>
                    <w:p w14:paraId="17533060" w14:textId="77777777" w:rsidR="00167937" w:rsidRDefault="00167937"/>
                  </w:txbxContent>
                </v:textbox>
              </v:shape>
            </w:pict>
          </mc:Fallback>
        </mc:AlternateContent>
      </w:r>
      <w:r w:rsidR="00366489">
        <w:t xml:space="preserve">   </w:t>
      </w:r>
    </w:p>
    <w:p w14:paraId="79216096" w14:textId="77777777" w:rsidR="00366489" w:rsidRDefault="00366489"/>
    <w:p w14:paraId="108351B5" w14:textId="77777777" w:rsidR="00366489" w:rsidRDefault="00366489">
      <w:pPr>
        <w:pStyle w:val="Footer"/>
        <w:widowControl/>
        <w:tabs>
          <w:tab w:val="clear" w:pos="4320"/>
          <w:tab w:val="clear" w:pos="8640"/>
        </w:tabs>
        <w:rPr>
          <w:rFonts w:ascii="Times New Roman" w:hAnsi="Times New Roman"/>
        </w:rPr>
      </w:pPr>
    </w:p>
    <w:p w14:paraId="18E23FEF" w14:textId="77777777" w:rsidR="00366489" w:rsidRDefault="00366489"/>
    <w:p w14:paraId="3ABB69A0" w14:textId="77777777" w:rsidR="00366489" w:rsidRDefault="00366489"/>
    <w:p w14:paraId="42CFE2A3" w14:textId="77777777" w:rsidR="00366489" w:rsidRDefault="00366489"/>
    <w:p w14:paraId="3C3653F1" w14:textId="77777777" w:rsidR="00366489" w:rsidRDefault="00366489"/>
    <w:p w14:paraId="0B3F1E65" w14:textId="77777777" w:rsidR="00366489" w:rsidRDefault="00366489"/>
    <w:p w14:paraId="0F7DB401" w14:textId="77777777" w:rsidR="00366489" w:rsidRDefault="00366489"/>
    <w:p w14:paraId="646F3D63" w14:textId="77777777" w:rsidR="00366489" w:rsidRDefault="00366489"/>
    <w:p w14:paraId="1A92F38E" w14:textId="77777777" w:rsidR="00366489" w:rsidRDefault="00366489"/>
    <w:p w14:paraId="12965A57" w14:textId="77777777" w:rsidR="00366489" w:rsidRDefault="00366489"/>
    <w:p w14:paraId="2D148796" w14:textId="77777777" w:rsidR="00366489" w:rsidRDefault="00366489"/>
    <w:p w14:paraId="07A24004" w14:textId="77777777" w:rsidR="00366489" w:rsidRDefault="00366489"/>
    <w:p w14:paraId="767E879B" w14:textId="77777777" w:rsidR="00366489" w:rsidRDefault="00366489"/>
    <w:p w14:paraId="6F254150" w14:textId="77777777" w:rsidR="00366489" w:rsidRDefault="00366489"/>
    <w:p w14:paraId="03478B95" w14:textId="77777777" w:rsidR="00366489" w:rsidRDefault="00366489"/>
    <w:p w14:paraId="6AC28DCC" w14:textId="77777777" w:rsidR="00366489" w:rsidRDefault="00366489"/>
    <w:p w14:paraId="44C6AD91" w14:textId="77777777" w:rsidR="00366489" w:rsidRDefault="00366489"/>
    <w:p w14:paraId="14FD7815" w14:textId="77777777" w:rsidR="00366489" w:rsidRDefault="00366489"/>
    <w:p w14:paraId="5AF48064" w14:textId="77777777" w:rsidR="00366489" w:rsidRDefault="00366489"/>
    <w:p w14:paraId="70EE5018" w14:textId="77777777" w:rsidR="00366489" w:rsidRDefault="00366489"/>
    <w:p w14:paraId="0183ABC6" w14:textId="198C76DE" w:rsidR="00366489" w:rsidRDefault="00CE0C0D" w:rsidP="00A830F1">
      <w:pPr>
        <w:pStyle w:val="Heading7"/>
        <w:rPr>
          <w:ins w:id="30" w:author="ERCOT" w:date="2020-07-02T12:07:00Z"/>
        </w:rPr>
      </w:pPr>
      <w:del w:id="31" w:author="ERCOT" w:date="2020-07-02T12:07:00Z">
        <w:r>
          <w:br w:type="page"/>
        </w:r>
      </w:del>
    </w:p>
    <w:p w14:paraId="33617291" w14:textId="77777777" w:rsidR="00065E24" w:rsidRDefault="00065E24" w:rsidP="00065E24">
      <w:pPr>
        <w:pStyle w:val="Heading7"/>
        <w:rPr>
          <w:snapToGrid w:val="0"/>
        </w:rPr>
      </w:pPr>
      <w:r>
        <w:rPr>
          <w:snapToGrid w:val="0"/>
        </w:rPr>
        <w:t>650 Maintenance Service Order</w:t>
      </w:r>
    </w:p>
    <w:p w14:paraId="3C7501E3" w14:textId="77777777" w:rsidR="00065E24" w:rsidRDefault="00065E24" w:rsidP="00065E24">
      <w:pPr>
        <w:pStyle w:val="Heading7"/>
        <w:rPr>
          <w:snapToGrid w:val="0"/>
        </w:rPr>
      </w:pPr>
      <w:r>
        <w:t>ANSI ASC X12 Structure</w:t>
      </w:r>
    </w:p>
    <w:p w14:paraId="6FD6454E" w14:textId="77777777" w:rsidR="00065E24" w:rsidRDefault="00065E24" w:rsidP="00065E24">
      <w:pPr>
        <w:jc w:val="right"/>
        <w:rPr>
          <w:b/>
          <w:snapToGrid w:val="0"/>
          <w:sz w:val="40"/>
        </w:rPr>
      </w:pPr>
      <w:r>
        <w:rPr>
          <w:b/>
          <w:snapToGrid w:val="0"/>
        </w:rPr>
        <w:t>Functional Group ID=</w:t>
      </w:r>
      <w:r>
        <w:rPr>
          <w:b/>
          <w:snapToGrid w:val="0"/>
          <w:sz w:val="40"/>
        </w:rPr>
        <w:t>MO</w:t>
      </w:r>
    </w:p>
    <w:p w14:paraId="0A2DAFC9" w14:textId="77777777" w:rsidR="00065E24" w:rsidRPr="003E3F68" w:rsidRDefault="00065E24" w:rsidP="00065E24">
      <w:pPr>
        <w:rPr>
          <w:b/>
          <w:snapToGrid w:val="0"/>
          <w:sz w:val="12"/>
          <w:szCs w:val="12"/>
        </w:rPr>
      </w:pPr>
    </w:p>
    <w:p w14:paraId="15BD5B9C" w14:textId="77777777" w:rsidR="00065E24" w:rsidRDefault="00065E24" w:rsidP="00065E24">
      <w:pPr>
        <w:rPr>
          <w:snapToGrid w:val="0"/>
        </w:rPr>
      </w:pPr>
      <w:r>
        <w:rPr>
          <w:b/>
          <w:snapToGrid w:val="0"/>
          <w:sz w:val="24"/>
        </w:rPr>
        <w:t>Introduction:</w:t>
      </w:r>
    </w:p>
    <w:p w14:paraId="1C701BE2" w14:textId="77777777" w:rsidR="00065E24" w:rsidRDefault="00065E24" w:rsidP="00065E24">
      <w:pPr>
        <w:rPr>
          <w:snapToGrid w:val="0"/>
        </w:rPr>
      </w:pPr>
    </w:p>
    <w:p w14:paraId="13EA6706" w14:textId="77777777" w:rsidR="00065E24" w:rsidRDefault="00065E24" w:rsidP="00065E24">
      <w:pPr>
        <w:rPr>
          <w:snapToGrid w:val="0"/>
        </w:rPr>
      </w:pPr>
      <w:r>
        <w:rPr>
          <w:snapToGrid w:val="0"/>
        </w:rPr>
        <w:t>This Draft Standard for Trial Use contains the format and establishes then data contents of the Maintenance Service Order Transaction Set (650) for use within the context of an Electronic Data Interchange (EDI) environment. This transaction set provides a uniform, singular medium for the exchange of maintenance related information among organizations involved in the reporting, requesting, scheduling, planning, estimating, coordinating and performing of maintenance actions. It provides the structure to convey maintenance-related information, including maintenance action directives, maintenance actions, cost estimates, maintenance action assignments, maintenance action status, and completion reports. This transaction set can be used in a bi-directional environment alone or in conjunction with the Project Schedule Reporting Transaction Set (806) to link schedule and maintenance action information as well as with the Specifications/Technical Information Transaction Set (841) to link maintenance-related, media independent, technical data.</w:t>
      </w:r>
    </w:p>
    <w:p w14:paraId="227F1451" w14:textId="77777777" w:rsidR="00065E24" w:rsidRPr="006E70AF" w:rsidRDefault="00065E24" w:rsidP="00065E24">
      <w:pPr>
        <w:rPr>
          <w:snapToGrid w:val="0"/>
          <w:sz w:val="12"/>
          <w:szCs w:val="12"/>
        </w:rPr>
      </w:pPr>
    </w:p>
    <w:p w14:paraId="003B37AE" w14:textId="77777777" w:rsidR="00065E24" w:rsidRDefault="00065E24" w:rsidP="00065E24">
      <w:pPr>
        <w:rPr>
          <w:b/>
          <w:snapToGrid w:val="0"/>
          <w:sz w:val="24"/>
        </w:rPr>
      </w:pPr>
      <w:r>
        <w:rPr>
          <w:b/>
          <w:snapToGrid w:val="0"/>
          <w:sz w:val="24"/>
        </w:rPr>
        <w:t>Heading:</w:t>
      </w:r>
    </w:p>
    <w:p w14:paraId="7AD3AFED" w14:textId="77777777" w:rsidR="00065E24" w:rsidRPr="006E70AF" w:rsidRDefault="00065E24" w:rsidP="00065E24">
      <w:pPr>
        <w:rPr>
          <w:b/>
          <w:snapToGrid w:val="0"/>
          <w:sz w:val="12"/>
          <w:szCs w:val="12"/>
        </w:rPr>
      </w:pPr>
    </w:p>
    <w:p w14:paraId="26110D43" w14:textId="77777777" w:rsidR="00065E24" w:rsidRDefault="00065E24" w:rsidP="00065E24">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7736966F" w14:textId="77777777" w:rsidR="00065E24" w:rsidRDefault="00065E24" w:rsidP="00065E24">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65E24" w14:paraId="7E68A48A"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04360B07" w14:textId="77777777" w:rsidR="00065E24" w:rsidRDefault="00065E24" w:rsidP="00B8598D">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2851B1D5" w14:textId="77777777" w:rsidR="00065E24" w:rsidRDefault="00065E24" w:rsidP="00B8598D">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61200B3F" w14:textId="77777777" w:rsidR="00065E24" w:rsidRDefault="00065E24" w:rsidP="00B8598D">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255C6C0B" w14:textId="77777777" w:rsidR="00065E24" w:rsidRDefault="00065E24" w:rsidP="00B8598D">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65A9BB02" w14:textId="77777777" w:rsidR="00065E24" w:rsidRDefault="00065E24" w:rsidP="00B8598D">
            <w:pPr>
              <w:ind w:right="144"/>
              <w:jc w:val="center"/>
              <w:rPr>
                <w:snapToGrid w:val="0"/>
                <w:sz w:val="24"/>
              </w:rPr>
            </w:pPr>
            <w:r>
              <w:rPr>
                <w:snapToGrid w:val="0"/>
                <w:sz w:val="16"/>
              </w:rPr>
              <w:t>M</w:t>
            </w:r>
          </w:p>
        </w:tc>
        <w:tc>
          <w:tcPr>
            <w:tcW w:w="1007" w:type="dxa"/>
            <w:tcBorders>
              <w:top w:val="nil"/>
              <w:left w:val="nil"/>
              <w:bottom w:val="nil"/>
              <w:right w:val="nil"/>
            </w:tcBorders>
          </w:tcPr>
          <w:p w14:paraId="3B7833D6" w14:textId="77777777" w:rsidR="00065E24" w:rsidRDefault="00065E24" w:rsidP="00B8598D">
            <w:pPr>
              <w:ind w:right="144"/>
              <w:jc w:val="right"/>
              <w:rPr>
                <w:snapToGrid w:val="0"/>
                <w:sz w:val="24"/>
              </w:rPr>
            </w:pPr>
            <w:r>
              <w:rPr>
                <w:snapToGrid w:val="0"/>
                <w:sz w:val="16"/>
              </w:rPr>
              <w:t>1</w:t>
            </w:r>
          </w:p>
        </w:tc>
        <w:tc>
          <w:tcPr>
            <w:tcW w:w="1007" w:type="dxa"/>
            <w:tcBorders>
              <w:top w:val="nil"/>
              <w:left w:val="nil"/>
              <w:bottom w:val="nil"/>
              <w:right w:val="nil"/>
            </w:tcBorders>
          </w:tcPr>
          <w:p w14:paraId="0D69791A" w14:textId="77777777" w:rsidR="00065E24" w:rsidRDefault="00065E24" w:rsidP="00B8598D">
            <w:pPr>
              <w:ind w:right="144"/>
              <w:jc w:val="right"/>
              <w:rPr>
                <w:snapToGrid w:val="0"/>
                <w:sz w:val="24"/>
              </w:rPr>
            </w:pPr>
          </w:p>
        </w:tc>
        <w:tc>
          <w:tcPr>
            <w:tcW w:w="864" w:type="dxa"/>
            <w:tcBorders>
              <w:top w:val="nil"/>
              <w:left w:val="nil"/>
              <w:bottom w:val="nil"/>
              <w:right w:val="nil"/>
            </w:tcBorders>
          </w:tcPr>
          <w:p w14:paraId="2257A48D"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1750815A"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067F2228"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564DFE72"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092731CF"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3FAE963C"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27C652F1" w14:textId="77777777" w:rsidR="00065E24" w:rsidRDefault="00065E24" w:rsidP="00B8598D">
            <w:pPr>
              <w:ind w:right="144"/>
              <w:jc w:val="center"/>
              <w:rPr>
                <w:snapToGrid w:val="0"/>
                <w:sz w:val="24"/>
              </w:rPr>
            </w:pPr>
          </w:p>
        </w:tc>
      </w:tr>
      <w:tr w:rsidR="00065E24" w14:paraId="23E1AAF1"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0F7D3CCB" w14:textId="77777777" w:rsidR="00065E24" w:rsidRDefault="00065E24" w:rsidP="00B8598D">
            <w:pPr>
              <w:ind w:right="144"/>
              <w:rPr>
                <w:snapToGrid w:val="0"/>
                <w:sz w:val="24"/>
              </w:rPr>
            </w:pPr>
            <w:r>
              <w:rPr>
                <w:snapToGrid w:val="0"/>
                <w:sz w:val="16"/>
              </w:rPr>
              <w:t>M</w:t>
            </w:r>
          </w:p>
        </w:tc>
        <w:tc>
          <w:tcPr>
            <w:tcW w:w="576" w:type="dxa"/>
            <w:tcBorders>
              <w:top w:val="nil"/>
              <w:left w:val="nil"/>
              <w:bottom w:val="nil"/>
              <w:right w:val="nil"/>
            </w:tcBorders>
          </w:tcPr>
          <w:p w14:paraId="5291F88F" w14:textId="77777777" w:rsidR="00065E24" w:rsidRDefault="00065E24" w:rsidP="00B8598D">
            <w:pPr>
              <w:ind w:right="144"/>
              <w:rPr>
                <w:snapToGrid w:val="0"/>
                <w:sz w:val="24"/>
              </w:rPr>
            </w:pPr>
            <w:r>
              <w:rPr>
                <w:snapToGrid w:val="0"/>
                <w:sz w:val="16"/>
              </w:rPr>
              <w:t>020</w:t>
            </w:r>
          </w:p>
        </w:tc>
        <w:tc>
          <w:tcPr>
            <w:tcW w:w="720" w:type="dxa"/>
            <w:tcBorders>
              <w:top w:val="nil"/>
              <w:left w:val="nil"/>
              <w:bottom w:val="nil"/>
              <w:right w:val="nil"/>
            </w:tcBorders>
          </w:tcPr>
          <w:p w14:paraId="44F9645C" w14:textId="77777777" w:rsidR="00065E24" w:rsidRDefault="00065E24" w:rsidP="00B8598D">
            <w:pPr>
              <w:ind w:right="144"/>
              <w:rPr>
                <w:snapToGrid w:val="0"/>
                <w:sz w:val="24"/>
              </w:rPr>
            </w:pPr>
            <w:r>
              <w:rPr>
                <w:snapToGrid w:val="0"/>
                <w:sz w:val="16"/>
              </w:rPr>
              <w:t>BGN</w:t>
            </w:r>
          </w:p>
        </w:tc>
        <w:tc>
          <w:tcPr>
            <w:tcW w:w="3240" w:type="dxa"/>
            <w:tcBorders>
              <w:top w:val="nil"/>
              <w:left w:val="nil"/>
              <w:bottom w:val="nil"/>
              <w:right w:val="nil"/>
            </w:tcBorders>
          </w:tcPr>
          <w:p w14:paraId="2E8BF22B" w14:textId="77777777" w:rsidR="00065E24" w:rsidRDefault="00065E24" w:rsidP="00B8598D">
            <w:pPr>
              <w:ind w:right="144"/>
              <w:rPr>
                <w:snapToGrid w:val="0"/>
                <w:sz w:val="24"/>
              </w:rPr>
            </w:pPr>
            <w:r>
              <w:rPr>
                <w:snapToGrid w:val="0"/>
                <w:sz w:val="16"/>
              </w:rPr>
              <w:t>Beginning Segment</w:t>
            </w:r>
          </w:p>
        </w:tc>
        <w:tc>
          <w:tcPr>
            <w:tcW w:w="576" w:type="dxa"/>
            <w:tcBorders>
              <w:top w:val="nil"/>
              <w:left w:val="nil"/>
              <w:bottom w:val="nil"/>
              <w:right w:val="nil"/>
            </w:tcBorders>
          </w:tcPr>
          <w:p w14:paraId="49D61FCE" w14:textId="77777777" w:rsidR="00065E24" w:rsidRDefault="00065E24" w:rsidP="00B8598D">
            <w:pPr>
              <w:ind w:right="144"/>
              <w:jc w:val="center"/>
              <w:rPr>
                <w:snapToGrid w:val="0"/>
                <w:sz w:val="24"/>
              </w:rPr>
            </w:pPr>
            <w:r>
              <w:rPr>
                <w:snapToGrid w:val="0"/>
                <w:sz w:val="16"/>
              </w:rPr>
              <w:t>M</w:t>
            </w:r>
          </w:p>
        </w:tc>
        <w:tc>
          <w:tcPr>
            <w:tcW w:w="1007" w:type="dxa"/>
            <w:tcBorders>
              <w:top w:val="nil"/>
              <w:left w:val="nil"/>
              <w:bottom w:val="nil"/>
              <w:right w:val="nil"/>
            </w:tcBorders>
          </w:tcPr>
          <w:p w14:paraId="368F06EA" w14:textId="77777777" w:rsidR="00065E24" w:rsidRDefault="00065E24" w:rsidP="00B8598D">
            <w:pPr>
              <w:ind w:right="144"/>
              <w:jc w:val="right"/>
              <w:rPr>
                <w:snapToGrid w:val="0"/>
                <w:sz w:val="24"/>
              </w:rPr>
            </w:pPr>
            <w:r>
              <w:rPr>
                <w:snapToGrid w:val="0"/>
                <w:sz w:val="16"/>
              </w:rPr>
              <w:t>1</w:t>
            </w:r>
          </w:p>
        </w:tc>
        <w:tc>
          <w:tcPr>
            <w:tcW w:w="1007" w:type="dxa"/>
            <w:tcBorders>
              <w:top w:val="nil"/>
              <w:left w:val="nil"/>
              <w:bottom w:val="nil"/>
              <w:right w:val="nil"/>
            </w:tcBorders>
          </w:tcPr>
          <w:p w14:paraId="28091A1F" w14:textId="77777777" w:rsidR="00065E24" w:rsidRDefault="00065E24" w:rsidP="00B8598D">
            <w:pPr>
              <w:ind w:right="144"/>
              <w:jc w:val="right"/>
              <w:rPr>
                <w:snapToGrid w:val="0"/>
                <w:sz w:val="24"/>
              </w:rPr>
            </w:pPr>
          </w:p>
        </w:tc>
        <w:tc>
          <w:tcPr>
            <w:tcW w:w="864" w:type="dxa"/>
            <w:tcBorders>
              <w:top w:val="nil"/>
              <w:left w:val="nil"/>
              <w:bottom w:val="nil"/>
              <w:right w:val="nil"/>
            </w:tcBorders>
          </w:tcPr>
          <w:p w14:paraId="003BEC4F"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15E54C66"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18B0934A"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490F4280"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6976F282"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1342589F"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734E74BF" w14:textId="77777777" w:rsidR="00065E24" w:rsidRDefault="00065E24" w:rsidP="00B8598D">
            <w:pPr>
              <w:ind w:right="144"/>
              <w:jc w:val="center"/>
              <w:rPr>
                <w:snapToGrid w:val="0"/>
                <w:sz w:val="24"/>
              </w:rPr>
            </w:pPr>
          </w:p>
        </w:tc>
      </w:tr>
      <w:tr w:rsidR="00065E24" w14:paraId="70F4F8E3"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2367943A" w14:textId="77777777" w:rsidR="00065E24" w:rsidRDefault="00065E24" w:rsidP="00B8598D">
            <w:pPr>
              <w:ind w:right="144"/>
              <w:rPr>
                <w:snapToGrid w:val="0"/>
                <w:sz w:val="24"/>
              </w:rPr>
            </w:pPr>
          </w:p>
        </w:tc>
        <w:tc>
          <w:tcPr>
            <w:tcW w:w="576" w:type="dxa"/>
            <w:tcBorders>
              <w:top w:val="nil"/>
              <w:left w:val="nil"/>
              <w:bottom w:val="nil"/>
              <w:right w:val="nil"/>
            </w:tcBorders>
          </w:tcPr>
          <w:p w14:paraId="57AE4325" w14:textId="77777777" w:rsidR="00065E24" w:rsidRDefault="00065E24" w:rsidP="00B8598D">
            <w:pPr>
              <w:ind w:right="144"/>
              <w:rPr>
                <w:snapToGrid w:val="0"/>
                <w:sz w:val="24"/>
              </w:rPr>
            </w:pPr>
          </w:p>
        </w:tc>
        <w:tc>
          <w:tcPr>
            <w:tcW w:w="720" w:type="dxa"/>
            <w:tcBorders>
              <w:top w:val="nil"/>
              <w:left w:val="nil"/>
              <w:bottom w:val="nil"/>
              <w:right w:val="nil"/>
            </w:tcBorders>
          </w:tcPr>
          <w:p w14:paraId="5352C69F" w14:textId="77777777" w:rsidR="00065E24" w:rsidRDefault="00065E24" w:rsidP="00B8598D">
            <w:pPr>
              <w:ind w:right="144"/>
              <w:rPr>
                <w:snapToGrid w:val="0"/>
                <w:sz w:val="24"/>
              </w:rPr>
            </w:pPr>
          </w:p>
        </w:tc>
        <w:tc>
          <w:tcPr>
            <w:tcW w:w="3240" w:type="dxa"/>
            <w:tcBorders>
              <w:top w:val="single" w:sz="6" w:space="0" w:color="auto"/>
              <w:left w:val="nil"/>
              <w:bottom w:val="nil"/>
              <w:right w:val="nil"/>
            </w:tcBorders>
            <w:shd w:val="pct20" w:color="auto" w:fill="auto"/>
          </w:tcPr>
          <w:p w14:paraId="299A95FC" w14:textId="77777777" w:rsidR="00065E24" w:rsidRDefault="00065E24" w:rsidP="00B8598D">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2A789E51" w14:textId="77777777" w:rsidR="00065E24" w:rsidRDefault="00065E24" w:rsidP="00B8598D">
            <w:pPr>
              <w:ind w:right="144"/>
              <w:rPr>
                <w:snapToGrid w:val="0"/>
                <w:sz w:val="24"/>
              </w:rPr>
            </w:pPr>
          </w:p>
        </w:tc>
        <w:tc>
          <w:tcPr>
            <w:tcW w:w="1007" w:type="dxa"/>
            <w:tcBorders>
              <w:top w:val="single" w:sz="6" w:space="0" w:color="auto"/>
              <w:left w:val="nil"/>
              <w:bottom w:val="nil"/>
              <w:right w:val="nil"/>
            </w:tcBorders>
            <w:shd w:val="pct20" w:color="auto" w:fill="auto"/>
          </w:tcPr>
          <w:p w14:paraId="705E64FC" w14:textId="77777777" w:rsidR="00065E24" w:rsidRDefault="00065E24" w:rsidP="00B8598D">
            <w:pPr>
              <w:ind w:right="144"/>
              <w:rPr>
                <w:snapToGrid w:val="0"/>
                <w:sz w:val="24"/>
              </w:rPr>
            </w:pPr>
          </w:p>
        </w:tc>
        <w:tc>
          <w:tcPr>
            <w:tcW w:w="1007" w:type="dxa"/>
            <w:tcBorders>
              <w:top w:val="single" w:sz="6" w:space="0" w:color="auto"/>
              <w:left w:val="nil"/>
              <w:bottom w:val="nil"/>
              <w:right w:val="nil"/>
            </w:tcBorders>
            <w:shd w:val="pct20" w:color="auto" w:fill="auto"/>
          </w:tcPr>
          <w:p w14:paraId="70551666" w14:textId="77777777" w:rsidR="00065E24" w:rsidRDefault="00065E24" w:rsidP="00B8598D">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0B4934D4" w14:textId="77777777" w:rsidR="00065E24" w:rsidRDefault="00065E24" w:rsidP="00B8598D">
            <w:pPr>
              <w:ind w:right="144"/>
              <w:rPr>
                <w:snapToGrid w:val="0"/>
                <w:sz w:val="24"/>
              </w:rPr>
            </w:pPr>
          </w:p>
        </w:tc>
        <w:tc>
          <w:tcPr>
            <w:tcW w:w="108" w:type="dxa"/>
            <w:tcBorders>
              <w:top w:val="single" w:sz="6" w:space="0" w:color="auto"/>
              <w:left w:val="nil"/>
              <w:bottom w:val="nil"/>
              <w:right w:val="nil"/>
            </w:tcBorders>
            <w:shd w:val="pct20" w:color="auto" w:fill="auto"/>
          </w:tcPr>
          <w:p w14:paraId="127C608A" w14:textId="77777777" w:rsidR="00065E24" w:rsidRDefault="00065E24" w:rsidP="00B8598D">
            <w:pPr>
              <w:ind w:right="144"/>
              <w:rPr>
                <w:snapToGrid w:val="0"/>
                <w:sz w:val="24"/>
              </w:rPr>
            </w:pPr>
          </w:p>
        </w:tc>
        <w:tc>
          <w:tcPr>
            <w:tcW w:w="108" w:type="dxa"/>
            <w:tcBorders>
              <w:top w:val="single" w:sz="6" w:space="0" w:color="auto"/>
              <w:left w:val="nil"/>
              <w:bottom w:val="nil"/>
              <w:right w:val="nil"/>
            </w:tcBorders>
            <w:shd w:val="pct20" w:color="auto" w:fill="auto"/>
          </w:tcPr>
          <w:p w14:paraId="48905876" w14:textId="77777777" w:rsidR="00065E24" w:rsidRDefault="00065E24" w:rsidP="00B8598D">
            <w:pPr>
              <w:ind w:right="144"/>
              <w:rPr>
                <w:snapToGrid w:val="0"/>
                <w:sz w:val="24"/>
              </w:rPr>
            </w:pPr>
          </w:p>
        </w:tc>
        <w:tc>
          <w:tcPr>
            <w:tcW w:w="108" w:type="dxa"/>
            <w:tcBorders>
              <w:top w:val="single" w:sz="6" w:space="0" w:color="auto"/>
              <w:left w:val="nil"/>
              <w:bottom w:val="nil"/>
              <w:right w:val="nil"/>
            </w:tcBorders>
            <w:shd w:val="pct20" w:color="auto" w:fill="auto"/>
          </w:tcPr>
          <w:p w14:paraId="649E87E6" w14:textId="77777777" w:rsidR="00065E24" w:rsidRDefault="00065E24" w:rsidP="00B8598D">
            <w:pPr>
              <w:ind w:right="144"/>
              <w:rPr>
                <w:snapToGrid w:val="0"/>
                <w:sz w:val="24"/>
              </w:rPr>
            </w:pPr>
          </w:p>
        </w:tc>
        <w:tc>
          <w:tcPr>
            <w:tcW w:w="108" w:type="dxa"/>
            <w:tcBorders>
              <w:top w:val="single" w:sz="6" w:space="0" w:color="auto"/>
              <w:left w:val="nil"/>
              <w:bottom w:val="nil"/>
              <w:right w:val="nil"/>
            </w:tcBorders>
            <w:shd w:val="pct20" w:color="auto" w:fill="auto"/>
          </w:tcPr>
          <w:p w14:paraId="30D06503" w14:textId="77777777" w:rsidR="00065E24" w:rsidRDefault="00065E24" w:rsidP="00B8598D">
            <w:pPr>
              <w:ind w:right="144"/>
              <w:rPr>
                <w:snapToGrid w:val="0"/>
                <w:sz w:val="24"/>
              </w:rPr>
            </w:pPr>
          </w:p>
        </w:tc>
        <w:tc>
          <w:tcPr>
            <w:tcW w:w="108" w:type="dxa"/>
            <w:tcBorders>
              <w:top w:val="single" w:sz="6" w:space="0" w:color="auto"/>
              <w:left w:val="nil"/>
              <w:bottom w:val="nil"/>
              <w:right w:val="nil"/>
            </w:tcBorders>
            <w:shd w:val="pct20" w:color="auto" w:fill="auto"/>
          </w:tcPr>
          <w:p w14:paraId="45BFF17E" w14:textId="77777777" w:rsidR="00065E24" w:rsidRDefault="00065E24" w:rsidP="00B8598D">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6FA03A99" w14:textId="77777777" w:rsidR="00065E24" w:rsidRDefault="00065E24" w:rsidP="00B8598D">
            <w:pPr>
              <w:ind w:right="144"/>
              <w:rPr>
                <w:snapToGrid w:val="0"/>
                <w:sz w:val="24"/>
              </w:rPr>
            </w:pPr>
          </w:p>
        </w:tc>
      </w:tr>
      <w:tr w:rsidR="00065E24" w14:paraId="1B0BC3C8"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00FD1FAB" w14:textId="77777777" w:rsidR="00065E24" w:rsidRDefault="00065E24" w:rsidP="00B8598D">
            <w:pPr>
              <w:ind w:right="144"/>
              <w:rPr>
                <w:snapToGrid w:val="0"/>
                <w:sz w:val="24"/>
              </w:rPr>
            </w:pPr>
          </w:p>
        </w:tc>
        <w:tc>
          <w:tcPr>
            <w:tcW w:w="576" w:type="dxa"/>
            <w:tcBorders>
              <w:top w:val="nil"/>
              <w:left w:val="nil"/>
              <w:bottom w:val="nil"/>
              <w:right w:val="nil"/>
            </w:tcBorders>
          </w:tcPr>
          <w:p w14:paraId="09B498B3" w14:textId="77777777" w:rsidR="00065E24" w:rsidRDefault="00065E24" w:rsidP="00B8598D">
            <w:pPr>
              <w:ind w:right="144"/>
              <w:rPr>
                <w:snapToGrid w:val="0"/>
                <w:sz w:val="24"/>
              </w:rPr>
            </w:pPr>
            <w:r>
              <w:rPr>
                <w:snapToGrid w:val="0"/>
                <w:sz w:val="16"/>
              </w:rPr>
              <w:t>050</w:t>
            </w:r>
          </w:p>
        </w:tc>
        <w:tc>
          <w:tcPr>
            <w:tcW w:w="720" w:type="dxa"/>
            <w:tcBorders>
              <w:top w:val="nil"/>
              <w:left w:val="nil"/>
              <w:bottom w:val="nil"/>
              <w:right w:val="nil"/>
            </w:tcBorders>
          </w:tcPr>
          <w:p w14:paraId="7052B9A2" w14:textId="77777777" w:rsidR="00065E24" w:rsidRDefault="00065E24" w:rsidP="00B8598D">
            <w:pPr>
              <w:ind w:right="144"/>
              <w:rPr>
                <w:snapToGrid w:val="0"/>
                <w:sz w:val="24"/>
              </w:rPr>
            </w:pPr>
            <w:r>
              <w:rPr>
                <w:snapToGrid w:val="0"/>
                <w:sz w:val="16"/>
              </w:rPr>
              <w:t>N1</w:t>
            </w:r>
          </w:p>
        </w:tc>
        <w:tc>
          <w:tcPr>
            <w:tcW w:w="3240" w:type="dxa"/>
            <w:tcBorders>
              <w:top w:val="nil"/>
              <w:left w:val="nil"/>
              <w:bottom w:val="nil"/>
              <w:right w:val="nil"/>
            </w:tcBorders>
          </w:tcPr>
          <w:p w14:paraId="30A86072" w14:textId="77777777" w:rsidR="00065E24" w:rsidRDefault="00065E24" w:rsidP="00B8598D">
            <w:pPr>
              <w:ind w:right="144"/>
              <w:rPr>
                <w:snapToGrid w:val="0"/>
                <w:sz w:val="24"/>
              </w:rPr>
            </w:pPr>
            <w:r>
              <w:rPr>
                <w:snapToGrid w:val="0"/>
                <w:sz w:val="16"/>
              </w:rPr>
              <w:t>Name</w:t>
            </w:r>
          </w:p>
        </w:tc>
        <w:tc>
          <w:tcPr>
            <w:tcW w:w="576" w:type="dxa"/>
            <w:tcBorders>
              <w:top w:val="nil"/>
              <w:left w:val="nil"/>
              <w:bottom w:val="nil"/>
              <w:right w:val="nil"/>
            </w:tcBorders>
          </w:tcPr>
          <w:p w14:paraId="4688B687" w14:textId="77777777" w:rsidR="00065E24" w:rsidRDefault="00065E24" w:rsidP="00B8598D">
            <w:pPr>
              <w:ind w:right="144"/>
              <w:jc w:val="center"/>
              <w:rPr>
                <w:snapToGrid w:val="0"/>
                <w:sz w:val="24"/>
              </w:rPr>
            </w:pPr>
            <w:r>
              <w:rPr>
                <w:snapToGrid w:val="0"/>
                <w:sz w:val="16"/>
              </w:rPr>
              <w:t>O</w:t>
            </w:r>
          </w:p>
        </w:tc>
        <w:tc>
          <w:tcPr>
            <w:tcW w:w="1007" w:type="dxa"/>
            <w:tcBorders>
              <w:top w:val="nil"/>
              <w:left w:val="nil"/>
              <w:bottom w:val="nil"/>
              <w:right w:val="nil"/>
            </w:tcBorders>
          </w:tcPr>
          <w:p w14:paraId="05CF2CF7" w14:textId="77777777" w:rsidR="00065E24" w:rsidRDefault="00065E24" w:rsidP="00B8598D">
            <w:pPr>
              <w:ind w:right="144"/>
              <w:jc w:val="right"/>
              <w:rPr>
                <w:snapToGrid w:val="0"/>
                <w:sz w:val="24"/>
              </w:rPr>
            </w:pPr>
            <w:r>
              <w:rPr>
                <w:snapToGrid w:val="0"/>
                <w:sz w:val="16"/>
              </w:rPr>
              <w:t>1</w:t>
            </w:r>
          </w:p>
        </w:tc>
        <w:tc>
          <w:tcPr>
            <w:tcW w:w="1007" w:type="dxa"/>
            <w:tcBorders>
              <w:top w:val="nil"/>
              <w:left w:val="nil"/>
              <w:bottom w:val="nil"/>
              <w:right w:val="nil"/>
            </w:tcBorders>
          </w:tcPr>
          <w:p w14:paraId="77FCC3FD" w14:textId="77777777" w:rsidR="00065E24" w:rsidRDefault="00065E24" w:rsidP="00B8598D">
            <w:pPr>
              <w:ind w:right="144"/>
              <w:jc w:val="right"/>
              <w:rPr>
                <w:snapToGrid w:val="0"/>
                <w:sz w:val="24"/>
              </w:rPr>
            </w:pPr>
          </w:p>
        </w:tc>
        <w:tc>
          <w:tcPr>
            <w:tcW w:w="864" w:type="dxa"/>
            <w:tcBorders>
              <w:top w:val="nil"/>
              <w:left w:val="nil"/>
              <w:bottom w:val="nil"/>
              <w:right w:val="nil"/>
            </w:tcBorders>
          </w:tcPr>
          <w:p w14:paraId="36F7ACF5" w14:textId="77777777" w:rsidR="00065E24" w:rsidRDefault="00065E24" w:rsidP="00B8598D">
            <w:pPr>
              <w:ind w:right="144"/>
              <w:jc w:val="center"/>
              <w:rPr>
                <w:snapToGrid w:val="0"/>
                <w:sz w:val="24"/>
              </w:rPr>
            </w:pPr>
            <w:r>
              <w:rPr>
                <w:snapToGrid w:val="0"/>
                <w:sz w:val="16"/>
              </w:rPr>
              <w:t>n1</w:t>
            </w:r>
          </w:p>
        </w:tc>
        <w:tc>
          <w:tcPr>
            <w:tcW w:w="108" w:type="dxa"/>
            <w:tcBorders>
              <w:top w:val="nil"/>
              <w:left w:val="nil"/>
              <w:bottom w:val="nil"/>
              <w:right w:val="nil"/>
            </w:tcBorders>
          </w:tcPr>
          <w:p w14:paraId="56B30A25"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2D9910CC"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64263667"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2901F485"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4B0E69C2" w14:textId="77777777" w:rsidR="00065E24" w:rsidRDefault="00065E24" w:rsidP="00B8598D">
            <w:pPr>
              <w:ind w:right="144"/>
              <w:jc w:val="center"/>
              <w:rPr>
                <w:snapToGrid w:val="0"/>
                <w:sz w:val="24"/>
              </w:rPr>
            </w:pPr>
          </w:p>
        </w:tc>
        <w:tc>
          <w:tcPr>
            <w:tcW w:w="108" w:type="dxa"/>
            <w:tcBorders>
              <w:top w:val="nil"/>
              <w:left w:val="nil"/>
              <w:bottom w:val="nil"/>
              <w:right w:val="single" w:sz="6" w:space="0" w:color="auto"/>
            </w:tcBorders>
          </w:tcPr>
          <w:p w14:paraId="02FC1058" w14:textId="77777777" w:rsidR="00065E24" w:rsidRDefault="00065E24" w:rsidP="00B8598D">
            <w:pPr>
              <w:ind w:right="144"/>
              <w:jc w:val="center"/>
              <w:rPr>
                <w:snapToGrid w:val="0"/>
                <w:sz w:val="24"/>
              </w:rPr>
            </w:pPr>
          </w:p>
        </w:tc>
      </w:tr>
      <w:tr w:rsidR="00065E24" w14:paraId="4F0B4171"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2D6291E6" w14:textId="77777777" w:rsidR="00065E24" w:rsidRDefault="00065E24" w:rsidP="00B8598D">
            <w:pPr>
              <w:ind w:right="144"/>
              <w:rPr>
                <w:snapToGrid w:val="0"/>
                <w:sz w:val="24"/>
              </w:rPr>
            </w:pPr>
          </w:p>
        </w:tc>
        <w:tc>
          <w:tcPr>
            <w:tcW w:w="576" w:type="dxa"/>
            <w:tcBorders>
              <w:top w:val="nil"/>
              <w:left w:val="nil"/>
              <w:bottom w:val="nil"/>
              <w:right w:val="nil"/>
            </w:tcBorders>
          </w:tcPr>
          <w:p w14:paraId="3983DE8D" w14:textId="77777777" w:rsidR="00065E24" w:rsidRDefault="00065E24" w:rsidP="00B8598D">
            <w:pPr>
              <w:ind w:right="144"/>
              <w:rPr>
                <w:snapToGrid w:val="0"/>
                <w:sz w:val="24"/>
              </w:rPr>
            </w:pPr>
            <w:r>
              <w:rPr>
                <w:snapToGrid w:val="0"/>
                <w:sz w:val="16"/>
              </w:rPr>
              <w:t>060</w:t>
            </w:r>
          </w:p>
        </w:tc>
        <w:tc>
          <w:tcPr>
            <w:tcW w:w="720" w:type="dxa"/>
            <w:tcBorders>
              <w:top w:val="nil"/>
              <w:left w:val="nil"/>
              <w:bottom w:val="nil"/>
              <w:right w:val="nil"/>
            </w:tcBorders>
          </w:tcPr>
          <w:p w14:paraId="12FD9154" w14:textId="77777777" w:rsidR="00065E24" w:rsidRDefault="00065E24" w:rsidP="00B8598D">
            <w:pPr>
              <w:ind w:right="144"/>
              <w:rPr>
                <w:snapToGrid w:val="0"/>
                <w:sz w:val="24"/>
              </w:rPr>
            </w:pPr>
            <w:r>
              <w:rPr>
                <w:snapToGrid w:val="0"/>
                <w:sz w:val="16"/>
              </w:rPr>
              <w:t>N2</w:t>
            </w:r>
          </w:p>
        </w:tc>
        <w:tc>
          <w:tcPr>
            <w:tcW w:w="3240" w:type="dxa"/>
            <w:tcBorders>
              <w:top w:val="nil"/>
              <w:left w:val="nil"/>
              <w:bottom w:val="nil"/>
              <w:right w:val="nil"/>
            </w:tcBorders>
          </w:tcPr>
          <w:p w14:paraId="24BD0FA5" w14:textId="77777777" w:rsidR="00065E24" w:rsidRDefault="00065E24" w:rsidP="00B8598D">
            <w:pPr>
              <w:ind w:right="144"/>
              <w:rPr>
                <w:snapToGrid w:val="0"/>
                <w:sz w:val="24"/>
              </w:rPr>
            </w:pPr>
            <w:r>
              <w:rPr>
                <w:snapToGrid w:val="0"/>
                <w:sz w:val="16"/>
              </w:rPr>
              <w:t>Additional Name Information</w:t>
            </w:r>
          </w:p>
        </w:tc>
        <w:tc>
          <w:tcPr>
            <w:tcW w:w="576" w:type="dxa"/>
            <w:tcBorders>
              <w:top w:val="nil"/>
              <w:left w:val="nil"/>
              <w:bottom w:val="nil"/>
              <w:right w:val="nil"/>
            </w:tcBorders>
          </w:tcPr>
          <w:p w14:paraId="040DF567" w14:textId="77777777" w:rsidR="00065E24" w:rsidRDefault="00065E24" w:rsidP="00B8598D">
            <w:pPr>
              <w:ind w:right="144"/>
              <w:jc w:val="center"/>
              <w:rPr>
                <w:snapToGrid w:val="0"/>
                <w:sz w:val="24"/>
              </w:rPr>
            </w:pPr>
            <w:r>
              <w:rPr>
                <w:snapToGrid w:val="0"/>
                <w:sz w:val="16"/>
              </w:rPr>
              <w:t>O</w:t>
            </w:r>
          </w:p>
        </w:tc>
        <w:tc>
          <w:tcPr>
            <w:tcW w:w="1007" w:type="dxa"/>
            <w:tcBorders>
              <w:top w:val="nil"/>
              <w:left w:val="nil"/>
              <w:bottom w:val="nil"/>
              <w:right w:val="nil"/>
            </w:tcBorders>
          </w:tcPr>
          <w:p w14:paraId="268C1655" w14:textId="77777777" w:rsidR="00065E24" w:rsidRDefault="00065E24" w:rsidP="00B8598D">
            <w:pPr>
              <w:ind w:right="144"/>
              <w:jc w:val="right"/>
              <w:rPr>
                <w:snapToGrid w:val="0"/>
                <w:sz w:val="24"/>
              </w:rPr>
            </w:pPr>
            <w:r>
              <w:rPr>
                <w:snapToGrid w:val="0"/>
                <w:sz w:val="16"/>
              </w:rPr>
              <w:t>2</w:t>
            </w:r>
          </w:p>
        </w:tc>
        <w:tc>
          <w:tcPr>
            <w:tcW w:w="1007" w:type="dxa"/>
            <w:tcBorders>
              <w:top w:val="nil"/>
              <w:left w:val="nil"/>
              <w:bottom w:val="nil"/>
              <w:right w:val="nil"/>
            </w:tcBorders>
          </w:tcPr>
          <w:p w14:paraId="67419145" w14:textId="77777777" w:rsidR="00065E24" w:rsidRDefault="00065E24" w:rsidP="00B8598D">
            <w:pPr>
              <w:ind w:right="144"/>
              <w:jc w:val="right"/>
              <w:rPr>
                <w:snapToGrid w:val="0"/>
                <w:sz w:val="24"/>
              </w:rPr>
            </w:pPr>
          </w:p>
        </w:tc>
        <w:tc>
          <w:tcPr>
            <w:tcW w:w="864" w:type="dxa"/>
            <w:tcBorders>
              <w:top w:val="nil"/>
              <w:left w:val="nil"/>
              <w:bottom w:val="nil"/>
              <w:right w:val="nil"/>
            </w:tcBorders>
          </w:tcPr>
          <w:p w14:paraId="596EEE77"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0FBF2260"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329679DE"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51CE0DF1"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68F9BDA6"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4FED871C" w14:textId="77777777" w:rsidR="00065E24" w:rsidRDefault="00065E24" w:rsidP="00B8598D">
            <w:pPr>
              <w:ind w:right="144"/>
              <w:jc w:val="center"/>
              <w:rPr>
                <w:snapToGrid w:val="0"/>
                <w:sz w:val="24"/>
              </w:rPr>
            </w:pPr>
          </w:p>
        </w:tc>
        <w:tc>
          <w:tcPr>
            <w:tcW w:w="108" w:type="dxa"/>
            <w:tcBorders>
              <w:top w:val="nil"/>
              <w:left w:val="nil"/>
              <w:bottom w:val="nil"/>
              <w:right w:val="single" w:sz="6" w:space="0" w:color="auto"/>
            </w:tcBorders>
          </w:tcPr>
          <w:p w14:paraId="66651609" w14:textId="77777777" w:rsidR="00065E24" w:rsidRDefault="00065E24" w:rsidP="00B8598D">
            <w:pPr>
              <w:ind w:right="144"/>
              <w:jc w:val="center"/>
              <w:rPr>
                <w:snapToGrid w:val="0"/>
                <w:sz w:val="24"/>
              </w:rPr>
            </w:pPr>
          </w:p>
        </w:tc>
      </w:tr>
      <w:tr w:rsidR="00065E24" w14:paraId="6ADCB67E"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7DDA74A6" w14:textId="77777777" w:rsidR="00065E24" w:rsidRDefault="00065E24" w:rsidP="00B8598D">
            <w:pPr>
              <w:ind w:right="144"/>
              <w:rPr>
                <w:snapToGrid w:val="0"/>
                <w:sz w:val="24"/>
              </w:rPr>
            </w:pPr>
          </w:p>
        </w:tc>
        <w:tc>
          <w:tcPr>
            <w:tcW w:w="576" w:type="dxa"/>
            <w:tcBorders>
              <w:top w:val="nil"/>
              <w:left w:val="nil"/>
              <w:bottom w:val="nil"/>
              <w:right w:val="nil"/>
            </w:tcBorders>
          </w:tcPr>
          <w:p w14:paraId="40B9F406" w14:textId="77777777" w:rsidR="00065E24" w:rsidRDefault="00065E24" w:rsidP="00B8598D">
            <w:pPr>
              <w:ind w:right="144"/>
              <w:rPr>
                <w:snapToGrid w:val="0"/>
                <w:sz w:val="24"/>
              </w:rPr>
            </w:pPr>
            <w:r>
              <w:rPr>
                <w:snapToGrid w:val="0"/>
                <w:sz w:val="16"/>
              </w:rPr>
              <w:t>070</w:t>
            </w:r>
          </w:p>
        </w:tc>
        <w:tc>
          <w:tcPr>
            <w:tcW w:w="720" w:type="dxa"/>
            <w:tcBorders>
              <w:top w:val="nil"/>
              <w:left w:val="nil"/>
              <w:bottom w:val="nil"/>
              <w:right w:val="nil"/>
            </w:tcBorders>
          </w:tcPr>
          <w:p w14:paraId="38D35D6D" w14:textId="77777777" w:rsidR="00065E24" w:rsidRDefault="00065E24" w:rsidP="00B8598D">
            <w:pPr>
              <w:ind w:right="144"/>
              <w:rPr>
                <w:snapToGrid w:val="0"/>
                <w:sz w:val="24"/>
              </w:rPr>
            </w:pPr>
            <w:r>
              <w:rPr>
                <w:snapToGrid w:val="0"/>
                <w:sz w:val="16"/>
              </w:rPr>
              <w:t>N3</w:t>
            </w:r>
          </w:p>
        </w:tc>
        <w:tc>
          <w:tcPr>
            <w:tcW w:w="3240" w:type="dxa"/>
            <w:tcBorders>
              <w:top w:val="nil"/>
              <w:left w:val="nil"/>
              <w:bottom w:val="nil"/>
              <w:right w:val="nil"/>
            </w:tcBorders>
          </w:tcPr>
          <w:p w14:paraId="1FB3F0DF" w14:textId="77777777" w:rsidR="00065E24" w:rsidRDefault="00065E24" w:rsidP="00B8598D">
            <w:pPr>
              <w:ind w:right="144"/>
              <w:rPr>
                <w:snapToGrid w:val="0"/>
                <w:sz w:val="24"/>
              </w:rPr>
            </w:pPr>
            <w:r>
              <w:rPr>
                <w:snapToGrid w:val="0"/>
                <w:sz w:val="16"/>
              </w:rPr>
              <w:t>Address Information</w:t>
            </w:r>
          </w:p>
        </w:tc>
        <w:tc>
          <w:tcPr>
            <w:tcW w:w="576" w:type="dxa"/>
            <w:tcBorders>
              <w:top w:val="nil"/>
              <w:left w:val="nil"/>
              <w:bottom w:val="nil"/>
              <w:right w:val="nil"/>
            </w:tcBorders>
          </w:tcPr>
          <w:p w14:paraId="552C5F6C" w14:textId="77777777" w:rsidR="00065E24" w:rsidRDefault="00065E24" w:rsidP="00B8598D">
            <w:pPr>
              <w:ind w:right="144"/>
              <w:jc w:val="center"/>
              <w:rPr>
                <w:snapToGrid w:val="0"/>
                <w:sz w:val="24"/>
              </w:rPr>
            </w:pPr>
            <w:r>
              <w:rPr>
                <w:snapToGrid w:val="0"/>
                <w:sz w:val="16"/>
              </w:rPr>
              <w:t>O</w:t>
            </w:r>
          </w:p>
        </w:tc>
        <w:tc>
          <w:tcPr>
            <w:tcW w:w="1007" w:type="dxa"/>
            <w:tcBorders>
              <w:top w:val="nil"/>
              <w:left w:val="nil"/>
              <w:bottom w:val="nil"/>
              <w:right w:val="nil"/>
            </w:tcBorders>
          </w:tcPr>
          <w:p w14:paraId="225585DB" w14:textId="77777777" w:rsidR="00065E24" w:rsidRDefault="00065E24" w:rsidP="00B8598D">
            <w:pPr>
              <w:ind w:right="144"/>
              <w:jc w:val="right"/>
              <w:rPr>
                <w:snapToGrid w:val="0"/>
                <w:sz w:val="24"/>
              </w:rPr>
            </w:pPr>
            <w:r>
              <w:rPr>
                <w:snapToGrid w:val="0"/>
                <w:sz w:val="16"/>
              </w:rPr>
              <w:t>2</w:t>
            </w:r>
          </w:p>
        </w:tc>
        <w:tc>
          <w:tcPr>
            <w:tcW w:w="1007" w:type="dxa"/>
            <w:tcBorders>
              <w:top w:val="nil"/>
              <w:left w:val="nil"/>
              <w:bottom w:val="nil"/>
              <w:right w:val="nil"/>
            </w:tcBorders>
          </w:tcPr>
          <w:p w14:paraId="45FCF14F" w14:textId="77777777" w:rsidR="00065E24" w:rsidRDefault="00065E24" w:rsidP="00B8598D">
            <w:pPr>
              <w:ind w:right="144"/>
              <w:jc w:val="right"/>
              <w:rPr>
                <w:snapToGrid w:val="0"/>
                <w:sz w:val="24"/>
              </w:rPr>
            </w:pPr>
          </w:p>
        </w:tc>
        <w:tc>
          <w:tcPr>
            <w:tcW w:w="864" w:type="dxa"/>
            <w:tcBorders>
              <w:top w:val="nil"/>
              <w:left w:val="nil"/>
              <w:bottom w:val="nil"/>
              <w:right w:val="nil"/>
            </w:tcBorders>
          </w:tcPr>
          <w:p w14:paraId="13C239DF"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1D32CF25"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41417B95"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082EE55D"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0A21D949"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4F997759" w14:textId="77777777" w:rsidR="00065E24" w:rsidRDefault="00065E24" w:rsidP="00B8598D">
            <w:pPr>
              <w:ind w:right="144"/>
              <w:jc w:val="center"/>
              <w:rPr>
                <w:snapToGrid w:val="0"/>
                <w:sz w:val="24"/>
              </w:rPr>
            </w:pPr>
          </w:p>
        </w:tc>
        <w:tc>
          <w:tcPr>
            <w:tcW w:w="108" w:type="dxa"/>
            <w:tcBorders>
              <w:top w:val="nil"/>
              <w:left w:val="nil"/>
              <w:bottom w:val="nil"/>
              <w:right w:val="single" w:sz="6" w:space="0" w:color="auto"/>
            </w:tcBorders>
          </w:tcPr>
          <w:p w14:paraId="4D846327" w14:textId="77777777" w:rsidR="00065E24" w:rsidRDefault="00065E24" w:rsidP="00B8598D">
            <w:pPr>
              <w:ind w:right="144"/>
              <w:jc w:val="center"/>
              <w:rPr>
                <w:snapToGrid w:val="0"/>
                <w:sz w:val="24"/>
              </w:rPr>
            </w:pPr>
          </w:p>
        </w:tc>
      </w:tr>
      <w:tr w:rsidR="00065E24" w14:paraId="2B626E9C"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3051EC1F" w14:textId="77777777" w:rsidR="00065E24" w:rsidRDefault="00065E24" w:rsidP="00B8598D">
            <w:pPr>
              <w:ind w:right="144"/>
              <w:rPr>
                <w:snapToGrid w:val="0"/>
                <w:sz w:val="24"/>
              </w:rPr>
            </w:pPr>
          </w:p>
        </w:tc>
        <w:tc>
          <w:tcPr>
            <w:tcW w:w="576" w:type="dxa"/>
            <w:tcBorders>
              <w:top w:val="nil"/>
              <w:left w:val="nil"/>
              <w:bottom w:val="nil"/>
              <w:right w:val="nil"/>
            </w:tcBorders>
          </w:tcPr>
          <w:p w14:paraId="51DC2DEA" w14:textId="77777777" w:rsidR="00065E24" w:rsidRDefault="00065E24" w:rsidP="00B8598D">
            <w:pPr>
              <w:ind w:right="144"/>
              <w:rPr>
                <w:snapToGrid w:val="0"/>
                <w:sz w:val="24"/>
              </w:rPr>
            </w:pPr>
            <w:r>
              <w:rPr>
                <w:snapToGrid w:val="0"/>
                <w:sz w:val="16"/>
              </w:rPr>
              <w:t>080</w:t>
            </w:r>
          </w:p>
        </w:tc>
        <w:tc>
          <w:tcPr>
            <w:tcW w:w="720" w:type="dxa"/>
            <w:tcBorders>
              <w:top w:val="nil"/>
              <w:left w:val="nil"/>
              <w:bottom w:val="nil"/>
              <w:right w:val="nil"/>
            </w:tcBorders>
          </w:tcPr>
          <w:p w14:paraId="06DA3CE2" w14:textId="77777777" w:rsidR="00065E24" w:rsidRDefault="00065E24" w:rsidP="00B8598D">
            <w:pPr>
              <w:ind w:right="144"/>
              <w:rPr>
                <w:snapToGrid w:val="0"/>
                <w:sz w:val="24"/>
              </w:rPr>
            </w:pPr>
            <w:r>
              <w:rPr>
                <w:snapToGrid w:val="0"/>
                <w:sz w:val="16"/>
              </w:rPr>
              <w:t>N4</w:t>
            </w:r>
          </w:p>
        </w:tc>
        <w:tc>
          <w:tcPr>
            <w:tcW w:w="3240" w:type="dxa"/>
            <w:tcBorders>
              <w:top w:val="nil"/>
              <w:left w:val="nil"/>
              <w:bottom w:val="nil"/>
              <w:right w:val="nil"/>
            </w:tcBorders>
          </w:tcPr>
          <w:p w14:paraId="7D5E5987" w14:textId="77777777" w:rsidR="00065E24" w:rsidRDefault="00065E24" w:rsidP="00B8598D">
            <w:pPr>
              <w:ind w:right="144"/>
              <w:rPr>
                <w:snapToGrid w:val="0"/>
                <w:sz w:val="24"/>
              </w:rPr>
            </w:pPr>
            <w:r>
              <w:rPr>
                <w:snapToGrid w:val="0"/>
                <w:sz w:val="16"/>
              </w:rPr>
              <w:t xml:space="preserve">Geographic Location </w:t>
            </w:r>
          </w:p>
        </w:tc>
        <w:tc>
          <w:tcPr>
            <w:tcW w:w="576" w:type="dxa"/>
            <w:tcBorders>
              <w:top w:val="nil"/>
              <w:left w:val="nil"/>
              <w:bottom w:val="nil"/>
              <w:right w:val="nil"/>
            </w:tcBorders>
          </w:tcPr>
          <w:p w14:paraId="279D8F6C" w14:textId="77777777" w:rsidR="00065E24" w:rsidRDefault="00065E24" w:rsidP="00B8598D">
            <w:pPr>
              <w:ind w:right="144"/>
              <w:jc w:val="center"/>
              <w:rPr>
                <w:snapToGrid w:val="0"/>
                <w:sz w:val="24"/>
              </w:rPr>
            </w:pPr>
            <w:r>
              <w:rPr>
                <w:snapToGrid w:val="0"/>
                <w:sz w:val="16"/>
              </w:rPr>
              <w:t>O</w:t>
            </w:r>
          </w:p>
        </w:tc>
        <w:tc>
          <w:tcPr>
            <w:tcW w:w="1007" w:type="dxa"/>
            <w:tcBorders>
              <w:top w:val="nil"/>
              <w:left w:val="nil"/>
              <w:bottom w:val="nil"/>
              <w:right w:val="nil"/>
            </w:tcBorders>
          </w:tcPr>
          <w:p w14:paraId="6293F3FB" w14:textId="77777777" w:rsidR="00065E24" w:rsidRDefault="00065E24" w:rsidP="00B8598D">
            <w:pPr>
              <w:ind w:right="144"/>
              <w:jc w:val="right"/>
              <w:rPr>
                <w:snapToGrid w:val="0"/>
                <w:sz w:val="24"/>
              </w:rPr>
            </w:pPr>
            <w:r>
              <w:rPr>
                <w:snapToGrid w:val="0"/>
                <w:sz w:val="16"/>
              </w:rPr>
              <w:t>1</w:t>
            </w:r>
          </w:p>
        </w:tc>
        <w:tc>
          <w:tcPr>
            <w:tcW w:w="1007" w:type="dxa"/>
            <w:tcBorders>
              <w:top w:val="nil"/>
              <w:left w:val="nil"/>
              <w:bottom w:val="nil"/>
              <w:right w:val="nil"/>
            </w:tcBorders>
          </w:tcPr>
          <w:p w14:paraId="6103C48A" w14:textId="77777777" w:rsidR="00065E24" w:rsidRDefault="00065E24" w:rsidP="00B8598D">
            <w:pPr>
              <w:ind w:right="144"/>
              <w:jc w:val="right"/>
              <w:rPr>
                <w:snapToGrid w:val="0"/>
                <w:sz w:val="24"/>
              </w:rPr>
            </w:pPr>
          </w:p>
        </w:tc>
        <w:tc>
          <w:tcPr>
            <w:tcW w:w="864" w:type="dxa"/>
            <w:tcBorders>
              <w:top w:val="nil"/>
              <w:left w:val="nil"/>
              <w:bottom w:val="nil"/>
              <w:right w:val="nil"/>
            </w:tcBorders>
          </w:tcPr>
          <w:p w14:paraId="6897D299"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23772A13"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2D95E35C"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6A400CB2"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3634056C"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04C0C446" w14:textId="77777777" w:rsidR="00065E24" w:rsidRDefault="00065E24" w:rsidP="00B8598D">
            <w:pPr>
              <w:ind w:right="144"/>
              <w:jc w:val="center"/>
              <w:rPr>
                <w:snapToGrid w:val="0"/>
                <w:sz w:val="24"/>
              </w:rPr>
            </w:pPr>
          </w:p>
        </w:tc>
        <w:tc>
          <w:tcPr>
            <w:tcW w:w="108" w:type="dxa"/>
            <w:tcBorders>
              <w:top w:val="nil"/>
              <w:left w:val="nil"/>
              <w:bottom w:val="nil"/>
              <w:right w:val="single" w:sz="6" w:space="0" w:color="auto"/>
            </w:tcBorders>
          </w:tcPr>
          <w:p w14:paraId="72366235" w14:textId="77777777" w:rsidR="00065E24" w:rsidRDefault="00065E24" w:rsidP="00B8598D">
            <w:pPr>
              <w:ind w:right="144"/>
              <w:jc w:val="center"/>
              <w:rPr>
                <w:snapToGrid w:val="0"/>
                <w:sz w:val="24"/>
              </w:rPr>
            </w:pPr>
          </w:p>
        </w:tc>
      </w:tr>
      <w:tr w:rsidR="00065E24" w14:paraId="3021A40A"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7A3A2B1D" w14:textId="77777777" w:rsidR="00065E24" w:rsidRDefault="00065E24" w:rsidP="00B8598D">
            <w:pPr>
              <w:ind w:right="144"/>
              <w:rPr>
                <w:snapToGrid w:val="0"/>
                <w:sz w:val="24"/>
              </w:rPr>
            </w:pPr>
          </w:p>
        </w:tc>
        <w:tc>
          <w:tcPr>
            <w:tcW w:w="576" w:type="dxa"/>
            <w:tcBorders>
              <w:top w:val="nil"/>
              <w:left w:val="nil"/>
              <w:bottom w:val="nil"/>
              <w:right w:val="nil"/>
            </w:tcBorders>
          </w:tcPr>
          <w:p w14:paraId="2494EC93" w14:textId="77777777" w:rsidR="00065E24" w:rsidRDefault="00065E24" w:rsidP="00B8598D">
            <w:pPr>
              <w:ind w:right="144"/>
              <w:rPr>
                <w:snapToGrid w:val="0"/>
                <w:sz w:val="24"/>
              </w:rPr>
            </w:pPr>
            <w:r>
              <w:rPr>
                <w:snapToGrid w:val="0"/>
                <w:sz w:val="16"/>
              </w:rPr>
              <w:t>090</w:t>
            </w:r>
          </w:p>
        </w:tc>
        <w:tc>
          <w:tcPr>
            <w:tcW w:w="720" w:type="dxa"/>
            <w:tcBorders>
              <w:top w:val="nil"/>
              <w:left w:val="nil"/>
              <w:bottom w:val="nil"/>
              <w:right w:val="nil"/>
            </w:tcBorders>
          </w:tcPr>
          <w:p w14:paraId="004492C1" w14:textId="77777777" w:rsidR="00065E24" w:rsidRDefault="00065E24" w:rsidP="00B8598D">
            <w:pPr>
              <w:ind w:right="144"/>
              <w:rPr>
                <w:snapToGrid w:val="0"/>
                <w:sz w:val="24"/>
              </w:rPr>
            </w:pPr>
            <w:r>
              <w:rPr>
                <w:snapToGrid w:val="0"/>
                <w:sz w:val="16"/>
              </w:rPr>
              <w:t>PER</w:t>
            </w:r>
          </w:p>
        </w:tc>
        <w:tc>
          <w:tcPr>
            <w:tcW w:w="3240" w:type="dxa"/>
            <w:tcBorders>
              <w:top w:val="nil"/>
              <w:left w:val="nil"/>
              <w:bottom w:val="single" w:sz="6" w:space="0" w:color="auto"/>
              <w:right w:val="nil"/>
            </w:tcBorders>
          </w:tcPr>
          <w:p w14:paraId="61BEB74D" w14:textId="77777777" w:rsidR="00065E24" w:rsidRDefault="00065E24" w:rsidP="00B8598D">
            <w:pPr>
              <w:ind w:right="144"/>
              <w:rPr>
                <w:snapToGrid w:val="0"/>
                <w:sz w:val="24"/>
              </w:rPr>
            </w:pPr>
            <w:r>
              <w:rPr>
                <w:snapToGrid w:val="0"/>
                <w:sz w:val="16"/>
              </w:rPr>
              <w:t xml:space="preserve">Administrative Communications Contact </w:t>
            </w:r>
          </w:p>
        </w:tc>
        <w:tc>
          <w:tcPr>
            <w:tcW w:w="576" w:type="dxa"/>
            <w:tcBorders>
              <w:top w:val="nil"/>
              <w:left w:val="nil"/>
              <w:bottom w:val="single" w:sz="6" w:space="0" w:color="auto"/>
              <w:right w:val="nil"/>
            </w:tcBorders>
          </w:tcPr>
          <w:p w14:paraId="6C8ADFDC" w14:textId="77777777" w:rsidR="00065E24" w:rsidRDefault="00065E24" w:rsidP="00B8598D">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26BAEFD0" w14:textId="77777777" w:rsidR="00065E24" w:rsidRDefault="00065E24" w:rsidP="00B8598D">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6C8EBFD3" w14:textId="77777777" w:rsidR="00065E24" w:rsidRDefault="00065E24" w:rsidP="00B8598D">
            <w:pPr>
              <w:ind w:right="144"/>
              <w:jc w:val="right"/>
              <w:rPr>
                <w:snapToGrid w:val="0"/>
                <w:sz w:val="24"/>
              </w:rPr>
            </w:pPr>
          </w:p>
        </w:tc>
        <w:tc>
          <w:tcPr>
            <w:tcW w:w="864" w:type="dxa"/>
            <w:tcBorders>
              <w:top w:val="nil"/>
              <w:left w:val="nil"/>
              <w:bottom w:val="single" w:sz="6" w:space="0" w:color="auto"/>
              <w:right w:val="nil"/>
            </w:tcBorders>
          </w:tcPr>
          <w:p w14:paraId="3B61E382" w14:textId="77777777" w:rsidR="00065E24" w:rsidRDefault="00065E24" w:rsidP="00B8598D">
            <w:pPr>
              <w:ind w:right="144"/>
              <w:jc w:val="center"/>
              <w:rPr>
                <w:snapToGrid w:val="0"/>
                <w:sz w:val="24"/>
              </w:rPr>
            </w:pPr>
          </w:p>
        </w:tc>
        <w:tc>
          <w:tcPr>
            <w:tcW w:w="108" w:type="dxa"/>
            <w:tcBorders>
              <w:top w:val="nil"/>
              <w:left w:val="nil"/>
              <w:bottom w:val="single" w:sz="6" w:space="0" w:color="auto"/>
              <w:right w:val="nil"/>
            </w:tcBorders>
          </w:tcPr>
          <w:p w14:paraId="3561D4C2" w14:textId="77777777" w:rsidR="00065E24" w:rsidRDefault="00065E24" w:rsidP="00B8598D">
            <w:pPr>
              <w:ind w:right="144"/>
              <w:jc w:val="center"/>
              <w:rPr>
                <w:snapToGrid w:val="0"/>
                <w:sz w:val="24"/>
              </w:rPr>
            </w:pPr>
          </w:p>
        </w:tc>
        <w:tc>
          <w:tcPr>
            <w:tcW w:w="108" w:type="dxa"/>
            <w:tcBorders>
              <w:top w:val="nil"/>
              <w:left w:val="nil"/>
              <w:bottom w:val="single" w:sz="6" w:space="0" w:color="auto"/>
              <w:right w:val="nil"/>
            </w:tcBorders>
          </w:tcPr>
          <w:p w14:paraId="052BEADA" w14:textId="77777777" w:rsidR="00065E24" w:rsidRDefault="00065E24" w:rsidP="00B8598D">
            <w:pPr>
              <w:ind w:right="144"/>
              <w:jc w:val="center"/>
              <w:rPr>
                <w:snapToGrid w:val="0"/>
                <w:sz w:val="24"/>
              </w:rPr>
            </w:pPr>
          </w:p>
        </w:tc>
        <w:tc>
          <w:tcPr>
            <w:tcW w:w="108" w:type="dxa"/>
            <w:tcBorders>
              <w:top w:val="nil"/>
              <w:left w:val="nil"/>
              <w:bottom w:val="single" w:sz="6" w:space="0" w:color="auto"/>
              <w:right w:val="nil"/>
            </w:tcBorders>
          </w:tcPr>
          <w:p w14:paraId="00DD4E8B" w14:textId="77777777" w:rsidR="00065E24" w:rsidRDefault="00065E24" w:rsidP="00B8598D">
            <w:pPr>
              <w:ind w:right="144"/>
              <w:jc w:val="center"/>
              <w:rPr>
                <w:snapToGrid w:val="0"/>
                <w:sz w:val="24"/>
              </w:rPr>
            </w:pPr>
          </w:p>
        </w:tc>
        <w:tc>
          <w:tcPr>
            <w:tcW w:w="108" w:type="dxa"/>
            <w:tcBorders>
              <w:top w:val="nil"/>
              <w:left w:val="nil"/>
              <w:bottom w:val="single" w:sz="6" w:space="0" w:color="auto"/>
              <w:right w:val="nil"/>
            </w:tcBorders>
          </w:tcPr>
          <w:p w14:paraId="451AD774" w14:textId="77777777" w:rsidR="00065E24" w:rsidRDefault="00065E24" w:rsidP="00B8598D">
            <w:pPr>
              <w:ind w:right="144"/>
              <w:jc w:val="center"/>
              <w:rPr>
                <w:snapToGrid w:val="0"/>
                <w:sz w:val="24"/>
              </w:rPr>
            </w:pPr>
          </w:p>
        </w:tc>
        <w:tc>
          <w:tcPr>
            <w:tcW w:w="108" w:type="dxa"/>
            <w:tcBorders>
              <w:top w:val="nil"/>
              <w:left w:val="nil"/>
              <w:bottom w:val="single" w:sz="6" w:space="0" w:color="auto"/>
              <w:right w:val="nil"/>
            </w:tcBorders>
          </w:tcPr>
          <w:p w14:paraId="31C85662" w14:textId="77777777" w:rsidR="00065E24" w:rsidRDefault="00065E24" w:rsidP="00B8598D">
            <w:pPr>
              <w:ind w:right="144"/>
              <w:jc w:val="center"/>
              <w:rPr>
                <w:snapToGrid w:val="0"/>
                <w:sz w:val="24"/>
              </w:rPr>
            </w:pPr>
          </w:p>
        </w:tc>
        <w:tc>
          <w:tcPr>
            <w:tcW w:w="108" w:type="dxa"/>
            <w:tcBorders>
              <w:top w:val="nil"/>
              <w:left w:val="nil"/>
              <w:bottom w:val="single" w:sz="6" w:space="0" w:color="auto"/>
              <w:right w:val="single" w:sz="6" w:space="0" w:color="auto"/>
            </w:tcBorders>
          </w:tcPr>
          <w:p w14:paraId="6DA6B95A" w14:textId="77777777" w:rsidR="00065E24" w:rsidRDefault="00065E24" w:rsidP="00B8598D">
            <w:pPr>
              <w:ind w:right="144"/>
              <w:jc w:val="center"/>
              <w:rPr>
                <w:snapToGrid w:val="0"/>
                <w:sz w:val="24"/>
              </w:rPr>
            </w:pPr>
          </w:p>
        </w:tc>
      </w:tr>
      <w:tr w:rsidR="00065E24" w14:paraId="73A7109E" w14:textId="77777777" w:rsidTr="00B8598D">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159ECE4E" w14:textId="77777777" w:rsidR="00065E24" w:rsidRDefault="00065E24" w:rsidP="00B8598D">
            <w:pPr>
              <w:ind w:right="144"/>
              <w:rPr>
                <w:snapToGrid w:val="0"/>
                <w:sz w:val="24"/>
              </w:rPr>
            </w:pPr>
          </w:p>
        </w:tc>
        <w:tc>
          <w:tcPr>
            <w:tcW w:w="576" w:type="dxa"/>
            <w:tcBorders>
              <w:top w:val="nil"/>
              <w:left w:val="nil"/>
              <w:bottom w:val="nil"/>
              <w:right w:val="nil"/>
            </w:tcBorders>
          </w:tcPr>
          <w:p w14:paraId="085D426F" w14:textId="77777777" w:rsidR="00065E24" w:rsidRDefault="00065E24" w:rsidP="00B8598D">
            <w:pPr>
              <w:ind w:right="144"/>
              <w:rPr>
                <w:snapToGrid w:val="0"/>
                <w:sz w:val="24"/>
              </w:rPr>
            </w:pPr>
          </w:p>
        </w:tc>
        <w:tc>
          <w:tcPr>
            <w:tcW w:w="720" w:type="dxa"/>
            <w:tcBorders>
              <w:top w:val="nil"/>
              <w:left w:val="nil"/>
              <w:bottom w:val="nil"/>
              <w:right w:val="nil"/>
            </w:tcBorders>
          </w:tcPr>
          <w:p w14:paraId="7CCA435C" w14:textId="77777777" w:rsidR="00065E24" w:rsidRDefault="00065E24" w:rsidP="00B8598D">
            <w:pPr>
              <w:ind w:right="144"/>
              <w:rPr>
                <w:snapToGrid w:val="0"/>
                <w:sz w:val="24"/>
              </w:rPr>
            </w:pPr>
          </w:p>
        </w:tc>
        <w:tc>
          <w:tcPr>
            <w:tcW w:w="3240" w:type="dxa"/>
            <w:tcBorders>
              <w:top w:val="nil"/>
              <w:left w:val="nil"/>
              <w:bottom w:val="nil"/>
              <w:right w:val="nil"/>
            </w:tcBorders>
          </w:tcPr>
          <w:p w14:paraId="7687129C" w14:textId="77777777" w:rsidR="00065E24" w:rsidRDefault="00065E24" w:rsidP="00B8598D">
            <w:pPr>
              <w:ind w:right="144"/>
              <w:rPr>
                <w:snapToGrid w:val="0"/>
                <w:sz w:val="24"/>
              </w:rPr>
            </w:pPr>
          </w:p>
        </w:tc>
        <w:tc>
          <w:tcPr>
            <w:tcW w:w="576" w:type="dxa"/>
            <w:tcBorders>
              <w:top w:val="nil"/>
              <w:left w:val="nil"/>
              <w:bottom w:val="nil"/>
              <w:right w:val="nil"/>
            </w:tcBorders>
          </w:tcPr>
          <w:p w14:paraId="36E1E3FB" w14:textId="77777777" w:rsidR="00065E24" w:rsidRDefault="00065E24" w:rsidP="00B8598D">
            <w:pPr>
              <w:ind w:right="144"/>
              <w:rPr>
                <w:snapToGrid w:val="0"/>
                <w:sz w:val="24"/>
              </w:rPr>
            </w:pPr>
          </w:p>
        </w:tc>
        <w:tc>
          <w:tcPr>
            <w:tcW w:w="1007" w:type="dxa"/>
            <w:tcBorders>
              <w:top w:val="nil"/>
              <w:left w:val="nil"/>
              <w:bottom w:val="nil"/>
              <w:right w:val="nil"/>
            </w:tcBorders>
          </w:tcPr>
          <w:p w14:paraId="12F3F106" w14:textId="77777777" w:rsidR="00065E24" w:rsidRDefault="00065E24" w:rsidP="00B8598D">
            <w:pPr>
              <w:ind w:right="144"/>
              <w:rPr>
                <w:snapToGrid w:val="0"/>
                <w:sz w:val="24"/>
              </w:rPr>
            </w:pPr>
          </w:p>
        </w:tc>
        <w:tc>
          <w:tcPr>
            <w:tcW w:w="1007" w:type="dxa"/>
            <w:tcBorders>
              <w:top w:val="nil"/>
              <w:left w:val="nil"/>
              <w:bottom w:val="nil"/>
              <w:right w:val="nil"/>
            </w:tcBorders>
          </w:tcPr>
          <w:p w14:paraId="337228AE" w14:textId="77777777" w:rsidR="00065E24" w:rsidRDefault="00065E24" w:rsidP="00B8598D">
            <w:pPr>
              <w:ind w:right="144"/>
              <w:rPr>
                <w:snapToGrid w:val="0"/>
                <w:sz w:val="24"/>
              </w:rPr>
            </w:pPr>
          </w:p>
        </w:tc>
        <w:tc>
          <w:tcPr>
            <w:tcW w:w="864" w:type="dxa"/>
            <w:tcBorders>
              <w:top w:val="nil"/>
              <w:left w:val="nil"/>
              <w:bottom w:val="nil"/>
              <w:right w:val="nil"/>
            </w:tcBorders>
          </w:tcPr>
          <w:p w14:paraId="3D8F6936" w14:textId="77777777" w:rsidR="00065E24" w:rsidRDefault="00065E24" w:rsidP="00B8598D">
            <w:pPr>
              <w:ind w:right="144"/>
              <w:rPr>
                <w:snapToGrid w:val="0"/>
                <w:sz w:val="24"/>
              </w:rPr>
            </w:pPr>
          </w:p>
        </w:tc>
        <w:tc>
          <w:tcPr>
            <w:tcW w:w="108" w:type="dxa"/>
            <w:tcBorders>
              <w:top w:val="nil"/>
              <w:left w:val="nil"/>
              <w:bottom w:val="nil"/>
              <w:right w:val="nil"/>
            </w:tcBorders>
          </w:tcPr>
          <w:p w14:paraId="41C419D4" w14:textId="77777777" w:rsidR="00065E24" w:rsidRDefault="00065E24" w:rsidP="00B8598D">
            <w:pPr>
              <w:ind w:right="144"/>
              <w:rPr>
                <w:snapToGrid w:val="0"/>
                <w:sz w:val="24"/>
              </w:rPr>
            </w:pPr>
          </w:p>
        </w:tc>
        <w:tc>
          <w:tcPr>
            <w:tcW w:w="108" w:type="dxa"/>
            <w:tcBorders>
              <w:top w:val="nil"/>
              <w:left w:val="nil"/>
              <w:bottom w:val="nil"/>
              <w:right w:val="nil"/>
            </w:tcBorders>
          </w:tcPr>
          <w:p w14:paraId="1B1FB25C" w14:textId="77777777" w:rsidR="00065E24" w:rsidRDefault="00065E24" w:rsidP="00B8598D">
            <w:pPr>
              <w:ind w:right="144"/>
              <w:rPr>
                <w:snapToGrid w:val="0"/>
                <w:sz w:val="24"/>
              </w:rPr>
            </w:pPr>
          </w:p>
        </w:tc>
        <w:tc>
          <w:tcPr>
            <w:tcW w:w="108" w:type="dxa"/>
            <w:tcBorders>
              <w:top w:val="nil"/>
              <w:left w:val="nil"/>
              <w:bottom w:val="nil"/>
              <w:right w:val="nil"/>
            </w:tcBorders>
          </w:tcPr>
          <w:p w14:paraId="2A0A2CD2" w14:textId="77777777" w:rsidR="00065E24" w:rsidRDefault="00065E24" w:rsidP="00B8598D">
            <w:pPr>
              <w:ind w:right="144"/>
              <w:rPr>
                <w:snapToGrid w:val="0"/>
                <w:sz w:val="24"/>
              </w:rPr>
            </w:pPr>
          </w:p>
        </w:tc>
        <w:tc>
          <w:tcPr>
            <w:tcW w:w="108" w:type="dxa"/>
            <w:tcBorders>
              <w:top w:val="nil"/>
              <w:left w:val="nil"/>
              <w:bottom w:val="nil"/>
              <w:right w:val="nil"/>
            </w:tcBorders>
          </w:tcPr>
          <w:p w14:paraId="63662D02" w14:textId="77777777" w:rsidR="00065E24" w:rsidRDefault="00065E24" w:rsidP="00B8598D">
            <w:pPr>
              <w:ind w:right="144"/>
              <w:rPr>
                <w:snapToGrid w:val="0"/>
                <w:sz w:val="24"/>
              </w:rPr>
            </w:pPr>
          </w:p>
        </w:tc>
        <w:tc>
          <w:tcPr>
            <w:tcW w:w="108" w:type="dxa"/>
            <w:tcBorders>
              <w:top w:val="nil"/>
              <w:left w:val="nil"/>
              <w:bottom w:val="nil"/>
              <w:right w:val="nil"/>
            </w:tcBorders>
          </w:tcPr>
          <w:p w14:paraId="61D992D2" w14:textId="77777777" w:rsidR="00065E24" w:rsidRDefault="00065E24" w:rsidP="00B8598D">
            <w:pPr>
              <w:ind w:right="144"/>
              <w:rPr>
                <w:snapToGrid w:val="0"/>
                <w:sz w:val="24"/>
              </w:rPr>
            </w:pPr>
          </w:p>
        </w:tc>
        <w:tc>
          <w:tcPr>
            <w:tcW w:w="108" w:type="dxa"/>
            <w:tcBorders>
              <w:top w:val="nil"/>
              <w:left w:val="nil"/>
              <w:bottom w:val="nil"/>
              <w:right w:val="nil"/>
            </w:tcBorders>
          </w:tcPr>
          <w:p w14:paraId="72E26E1C" w14:textId="77777777" w:rsidR="00065E24" w:rsidRDefault="00065E24" w:rsidP="00B8598D">
            <w:pPr>
              <w:ind w:right="144"/>
              <w:rPr>
                <w:snapToGrid w:val="0"/>
                <w:sz w:val="24"/>
              </w:rPr>
            </w:pPr>
          </w:p>
        </w:tc>
      </w:tr>
    </w:tbl>
    <w:p w14:paraId="6B3585B1" w14:textId="77777777" w:rsidR="00065E24" w:rsidRPr="006E70AF" w:rsidRDefault="00065E24" w:rsidP="00065E24">
      <w:pPr>
        <w:rPr>
          <w:snapToGrid w:val="0"/>
          <w:sz w:val="12"/>
          <w:szCs w:val="12"/>
        </w:rPr>
      </w:pPr>
    </w:p>
    <w:p w14:paraId="7F56C0B9" w14:textId="77777777" w:rsidR="00065E24" w:rsidRDefault="00065E24" w:rsidP="00065E24">
      <w:pPr>
        <w:rPr>
          <w:b/>
          <w:snapToGrid w:val="0"/>
          <w:sz w:val="24"/>
        </w:rPr>
      </w:pPr>
      <w:r>
        <w:rPr>
          <w:b/>
          <w:snapToGrid w:val="0"/>
          <w:sz w:val="24"/>
        </w:rPr>
        <w:t>Detail:</w:t>
      </w:r>
    </w:p>
    <w:p w14:paraId="3E2C68ED" w14:textId="77777777" w:rsidR="00065E24" w:rsidRPr="006E70AF" w:rsidRDefault="00065E24" w:rsidP="00065E24">
      <w:pPr>
        <w:rPr>
          <w:b/>
          <w:snapToGrid w:val="0"/>
          <w:sz w:val="12"/>
          <w:szCs w:val="12"/>
        </w:rPr>
      </w:pPr>
    </w:p>
    <w:p w14:paraId="48C21F58" w14:textId="77777777" w:rsidR="00065E24" w:rsidRDefault="00065E24" w:rsidP="00065E24">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5A39453D" w14:textId="77777777" w:rsidR="00065E24" w:rsidRDefault="00065E24" w:rsidP="00065E24">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65E24" w14:paraId="247EBD12"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62221FEE" w14:textId="77777777" w:rsidR="00065E24" w:rsidRDefault="00065E24" w:rsidP="00B8598D">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522FE772" w14:textId="77777777" w:rsidR="00065E24" w:rsidRDefault="00065E24" w:rsidP="00B8598D">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12CECF2B" w14:textId="77777777" w:rsidR="00065E24" w:rsidRDefault="00065E24" w:rsidP="00B8598D">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22EE546D" w14:textId="77777777" w:rsidR="00065E24" w:rsidRDefault="00065E24" w:rsidP="00B8598D">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HL</w:t>
            </w:r>
          </w:p>
        </w:tc>
        <w:tc>
          <w:tcPr>
            <w:tcW w:w="576" w:type="dxa"/>
            <w:tcBorders>
              <w:top w:val="single" w:sz="6" w:space="0" w:color="auto"/>
              <w:left w:val="nil"/>
              <w:bottom w:val="nil"/>
              <w:right w:val="nil"/>
            </w:tcBorders>
            <w:shd w:val="pct20" w:color="auto" w:fill="auto"/>
          </w:tcPr>
          <w:p w14:paraId="2C29AF18" w14:textId="77777777" w:rsidR="00065E24" w:rsidRDefault="00065E24" w:rsidP="00B8598D">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562EE8DC" w14:textId="77777777" w:rsidR="00065E24" w:rsidRDefault="00065E24" w:rsidP="00B8598D">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60A82227" w14:textId="77777777" w:rsidR="00065E24" w:rsidRDefault="00065E24" w:rsidP="00B8598D">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2D331107" w14:textId="77777777" w:rsidR="00065E24" w:rsidRDefault="00065E24" w:rsidP="00B8598D">
            <w:pPr>
              <w:ind w:right="144"/>
              <w:rPr>
                <w:snapToGrid w:val="0"/>
                <w:sz w:val="24"/>
              </w:rPr>
            </w:pPr>
          </w:p>
        </w:tc>
        <w:tc>
          <w:tcPr>
            <w:tcW w:w="108" w:type="dxa"/>
            <w:tcBorders>
              <w:top w:val="single" w:sz="6" w:space="0" w:color="auto"/>
              <w:left w:val="nil"/>
              <w:bottom w:val="nil"/>
              <w:right w:val="nil"/>
            </w:tcBorders>
            <w:shd w:val="pct20" w:color="auto" w:fill="auto"/>
          </w:tcPr>
          <w:p w14:paraId="1B2111BC" w14:textId="77777777" w:rsidR="00065E24" w:rsidRDefault="00065E24" w:rsidP="00B8598D">
            <w:pPr>
              <w:ind w:right="144"/>
              <w:rPr>
                <w:snapToGrid w:val="0"/>
                <w:sz w:val="24"/>
              </w:rPr>
            </w:pPr>
          </w:p>
        </w:tc>
        <w:tc>
          <w:tcPr>
            <w:tcW w:w="108" w:type="dxa"/>
            <w:tcBorders>
              <w:top w:val="single" w:sz="6" w:space="0" w:color="auto"/>
              <w:left w:val="nil"/>
              <w:bottom w:val="nil"/>
              <w:right w:val="nil"/>
            </w:tcBorders>
            <w:shd w:val="pct20" w:color="auto" w:fill="auto"/>
          </w:tcPr>
          <w:p w14:paraId="5EB22B1E" w14:textId="77777777" w:rsidR="00065E24" w:rsidRDefault="00065E24" w:rsidP="00B8598D">
            <w:pPr>
              <w:ind w:right="144"/>
              <w:rPr>
                <w:snapToGrid w:val="0"/>
                <w:sz w:val="24"/>
              </w:rPr>
            </w:pPr>
          </w:p>
        </w:tc>
        <w:tc>
          <w:tcPr>
            <w:tcW w:w="108" w:type="dxa"/>
            <w:tcBorders>
              <w:top w:val="single" w:sz="6" w:space="0" w:color="auto"/>
              <w:left w:val="nil"/>
              <w:bottom w:val="nil"/>
              <w:right w:val="nil"/>
            </w:tcBorders>
            <w:shd w:val="pct20" w:color="auto" w:fill="auto"/>
          </w:tcPr>
          <w:p w14:paraId="742D0539" w14:textId="77777777" w:rsidR="00065E24" w:rsidRDefault="00065E24" w:rsidP="00B8598D">
            <w:pPr>
              <w:ind w:right="144"/>
              <w:rPr>
                <w:snapToGrid w:val="0"/>
                <w:sz w:val="24"/>
              </w:rPr>
            </w:pPr>
          </w:p>
        </w:tc>
        <w:tc>
          <w:tcPr>
            <w:tcW w:w="108" w:type="dxa"/>
            <w:tcBorders>
              <w:top w:val="single" w:sz="6" w:space="0" w:color="auto"/>
              <w:left w:val="nil"/>
              <w:bottom w:val="nil"/>
              <w:right w:val="nil"/>
            </w:tcBorders>
            <w:shd w:val="pct20" w:color="auto" w:fill="auto"/>
          </w:tcPr>
          <w:p w14:paraId="7E2E480D" w14:textId="77777777" w:rsidR="00065E24" w:rsidRDefault="00065E24" w:rsidP="00B8598D">
            <w:pPr>
              <w:ind w:right="144"/>
              <w:rPr>
                <w:snapToGrid w:val="0"/>
                <w:sz w:val="24"/>
              </w:rPr>
            </w:pPr>
          </w:p>
        </w:tc>
        <w:tc>
          <w:tcPr>
            <w:tcW w:w="108" w:type="dxa"/>
            <w:tcBorders>
              <w:top w:val="single" w:sz="6" w:space="0" w:color="auto"/>
              <w:left w:val="nil"/>
              <w:bottom w:val="nil"/>
              <w:right w:val="nil"/>
            </w:tcBorders>
            <w:shd w:val="pct20" w:color="auto" w:fill="auto"/>
          </w:tcPr>
          <w:p w14:paraId="508F0DBD" w14:textId="77777777" w:rsidR="00065E24" w:rsidRDefault="00065E24" w:rsidP="00B8598D">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1B0EDE9C" w14:textId="77777777" w:rsidR="00065E24" w:rsidRDefault="00065E24" w:rsidP="00B8598D">
            <w:pPr>
              <w:ind w:right="144"/>
              <w:rPr>
                <w:snapToGrid w:val="0"/>
                <w:sz w:val="24"/>
              </w:rPr>
            </w:pPr>
          </w:p>
        </w:tc>
      </w:tr>
      <w:tr w:rsidR="00065E24" w14:paraId="632E5018"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2D28306F" w14:textId="77777777" w:rsidR="00065E24" w:rsidRDefault="00065E24" w:rsidP="00B8598D">
            <w:pPr>
              <w:ind w:right="144"/>
              <w:rPr>
                <w:snapToGrid w:val="0"/>
                <w:sz w:val="24"/>
              </w:rPr>
            </w:pPr>
            <w:r>
              <w:rPr>
                <w:snapToGrid w:val="0"/>
                <w:sz w:val="16"/>
              </w:rPr>
              <w:t>M</w:t>
            </w:r>
          </w:p>
        </w:tc>
        <w:tc>
          <w:tcPr>
            <w:tcW w:w="576" w:type="dxa"/>
            <w:tcBorders>
              <w:top w:val="nil"/>
              <w:left w:val="nil"/>
              <w:bottom w:val="nil"/>
              <w:right w:val="nil"/>
            </w:tcBorders>
          </w:tcPr>
          <w:p w14:paraId="79D6E471" w14:textId="77777777" w:rsidR="00065E24" w:rsidRDefault="00065E24" w:rsidP="00B8598D">
            <w:pPr>
              <w:ind w:right="144"/>
              <w:rPr>
                <w:snapToGrid w:val="0"/>
                <w:sz w:val="24"/>
              </w:rPr>
            </w:pPr>
            <w:r>
              <w:rPr>
                <w:snapToGrid w:val="0"/>
                <w:sz w:val="16"/>
              </w:rPr>
              <w:t>010</w:t>
            </w:r>
          </w:p>
        </w:tc>
        <w:tc>
          <w:tcPr>
            <w:tcW w:w="720" w:type="dxa"/>
            <w:tcBorders>
              <w:top w:val="nil"/>
              <w:left w:val="nil"/>
              <w:bottom w:val="nil"/>
              <w:right w:val="nil"/>
            </w:tcBorders>
          </w:tcPr>
          <w:p w14:paraId="4406C640" w14:textId="77777777" w:rsidR="00065E24" w:rsidRDefault="00065E24" w:rsidP="00B8598D">
            <w:pPr>
              <w:ind w:right="144"/>
              <w:rPr>
                <w:snapToGrid w:val="0"/>
                <w:sz w:val="24"/>
              </w:rPr>
            </w:pPr>
            <w:r>
              <w:rPr>
                <w:snapToGrid w:val="0"/>
                <w:sz w:val="16"/>
              </w:rPr>
              <w:t>HL</w:t>
            </w:r>
          </w:p>
        </w:tc>
        <w:tc>
          <w:tcPr>
            <w:tcW w:w="3240" w:type="dxa"/>
            <w:tcBorders>
              <w:top w:val="nil"/>
              <w:left w:val="nil"/>
              <w:bottom w:val="nil"/>
              <w:right w:val="nil"/>
            </w:tcBorders>
          </w:tcPr>
          <w:p w14:paraId="52F06130" w14:textId="77777777" w:rsidR="00065E24" w:rsidRDefault="00065E24" w:rsidP="00B8598D">
            <w:pPr>
              <w:ind w:right="144"/>
              <w:rPr>
                <w:snapToGrid w:val="0"/>
                <w:sz w:val="24"/>
              </w:rPr>
            </w:pPr>
            <w:r>
              <w:rPr>
                <w:snapToGrid w:val="0"/>
                <w:sz w:val="16"/>
              </w:rPr>
              <w:t xml:space="preserve">Hierarchical Level </w:t>
            </w:r>
          </w:p>
        </w:tc>
        <w:tc>
          <w:tcPr>
            <w:tcW w:w="576" w:type="dxa"/>
            <w:tcBorders>
              <w:top w:val="nil"/>
              <w:left w:val="nil"/>
              <w:bottom w:val="nil"/>
              <w:right w:val="nil"/>
            </w:tcBorders>
          </w:tcPr>
          <w:p w14:paraId="6ACD4367" w14:textId="77777777" w:rsidR="00065E24" w:rsidRDefault="00065E24" w:rsidP="00B8598D">
            <w:pPr>
              <w:ind w:right="144"/>
              <w:jc w:val="center"/>
              <w:rPr>
                <w:snapToGrid w:val="0"/>
                <w:sz w:val="24"/>
              </w:rPr>
            </w:pPr>
            <w:r>
              <w:rPr>
                <w:snapToGrid w:val="0"/>
                <w:sz w:val="16"/>
              </w:rPr>
              <w:t>M</w:t>
            </w:r>
          </w:p>
        </w:tc>
        <w:tc>
          <w:tcPr>
            <w:tcW w:w="1007" w:type="dxa"/>
            <w:tcBorders>
              <w:top w:val="nil"/>
              <w:left w:val="nil"/>
              <w:bottom w:val="nil"/>
              <w:right w:val="nil"/>
            </w:tcBorders>
          </w:tcPr>
          <w:p w14:paraId="5F9FC5DF" w14:textId="77777777" w:rsidR="00065E24" w:rsidRDefault="00065E24" w:rsidP="00B8598D">
            <w:pPr>
              <w:ind w:right="144"/>
              <w:jc w:val="right"/>
              <w:rPr>
                <w:snapToGrid w:val="0"/>
                <w:sz w:val="24"/>
              </w:rPr>
            </w:pPr>
            <w:r>
              <w:rPr>
                <w:snapToGrid w:val="0"/>
                <w:sz w:val="16"/>
              </w:rPr>
              <w:t>1</w:t>
            </w:r>
          </w:p>
        </w:tc>
        <w:tc>
          <w:tcPr>
            <w:tcW w:w="1007" w:type="dxa"/>
            <w:tcBorders>
              <w:top w:val="nil"/>
              <w:left w:val="nil"/>
              <w:bottom w:val="nil"/>
              <w:right w:val="nil"/>
            </w:tcBorders>
          </w:tcPr>
          <w:p w14:paraId="0F76D4CE" w14:textId="77777777" w:rsidR="00065E24" w:rsidRDefault="00065E24" w:rsidP="00B8598D">
            <w:pPr>
              <w:ind w:right="144"/>
              <w:jc w:val="right"/>
              <w:rPr>
                <w:snapToGrid w:val="0"/>
                <w:sz w:val="24"/>
              </w:rPr>
            </w:pPr>
          </w:p>
        </w:tc>
        <w:tc>
          <w:tcPr>
            <w:tcW w:w="864" w:type="dxa"/>
            <w:tcBorders>
              <w:top w:val="nil"/>
              <w:left w:val="nil"/>
              <w:bottom w:val="nil"/>
              <w:right w:val="nil"/>
            </w:tcBorders>
          </w:tcPr>
          <w:p w14:paraId="5CCE9FAD" w14:textId="77777777" w:rsidR="00065E24" w:rsidRDefault="00065E24" w:rsidP="00B8598D">
            <w:pPr>
              <w:ind w:right="144"/>
              <w:jc w:val="center"/>
              <w:rPr>
                <w:snapToGrid w:val="0"/>
                <w:sz w:val="24"/>
              </w:rPr>
            </w:pPr>
            <w:r>
              <w:rPr>
                <w:snapToGrid w:val="0"/>
                <w:sz w:val="16"/>
              </w:rPr>
              <w:t>n2</w:t>
            </w:r>
          </w:p>
        </w:tc>
        <w:tc>
          <w:tcPr>
            <w:tcW w:w="108" w:type="dxa"/>
            <w:tcBorders>
              <w:top w:val="nil"/>
              <w:left w:val="nil"/>
              <w:bottom w:val="nil"/>
              <w:right w:val="nil"/>
            </w:tcBorders>
          </w:tcPr>
          <w:p w14:paraId="7DD09C91"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47135605"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4BD7D4A8"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32061EE1"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2FDB5C28" w14:textId="77777777" w:rsidR="00065E24" w:rsidRDefault="00065E24" w:rsidP="00B8598D">
            <w:pPr>
              <w:ind w:right="144"/>
              <w:jc w:val="center"/>
              <w:rPr>
                <w:snapToGrid w:val="0"/>
                <w:sz w:val="24"/>
              </w:rPr>
            </w:pPr>
          </w:p>
        </w:tc>
        <w:tc>
          <w:tcPr>
            <w:tcW w:w="108" w:type="dxa"/>
            <w:tcBorders>
              <w:top w:val="nil"/>
              <w:left w:val="nil"/>
              <w:bottom w:val="nil"/>
              <w:right w:val="single" w:sz="6" w:space="0" w:color="auto"/>
            </w:tcBorders>
          </w:tcPr>
          <w:p w14:paraId="0D6B29C6" w14:textId="77777777" w:rsidR="00065E24" w:rsidRDefault="00065E24" w:rsidP="00B8598D">
            <w:pPr>
              <w:ind w:right="144"/>
              <w:jc w:val="center"/>
              <w:rPr>
                <w:snapToGrid w:val="0"/>
                <w:sz w:val="24"/>
              </w:rPr>
            </w:pPr>
          </w:p>
        </w:tc>
      </w:tr>
      <w:tr w:rsidR="00065E24" w14:paraId="305D63F2"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02C38748" w14:textId="77777777" w:rsidR="00065E24" w:rsidRDefault="00065E24" w:rsidP="00B8598D">
            <w:pPr>
              <w:ind w:right="144"/>
              <w:rPr>
                <w:snapToGrid w:val="0"/>
                <w:sz w:val="24"/>
              </w:rPr>
            </w:pPr>
          </w:p>
        </w:tc>
        <w:tc>
          <w:tcPr>
            <w:tcW w:w="576" w:type="dxa"/>
            <w:tcBorders>
              <w:top w:val="nil"/>
              <w:left w:val="nil"/>
              <w:bottom w:val="nil"/>
              <w:right w:val="nil"/>
            </w:tcBorders>
          </w:tcPr>
          <w:p w14:paraId="2229917A" w14:textId="77777777" w:rsidR="00065E24" w:rsidRDefault="00065E24" w:rsidP="00B8598D">
            <w:pPr>
              <w:ind w:right="144"/>
              <w:rPr>
                <w:snapToGrid w:val="0"/>
                <w:sz w:val="24"/>
              </w:rPr>
            </w:pPr>
            <w:r>
              <w:rPr>
                <w:snapToGrid w:val="0"/>
                <w:sz w:val="16"/>
              </w:rPr>
              <w:t>030</w:t>
            </w:r>
          </w:p>
        </w:tc>
        <w:tc>
          <w:tcPr>
            <w:tcW w:w="720" w:type="dxa"/>
            <w:tcBorders>
              <w:top w:val="nil"/>
              <w:left w:val="nil"/>
              <w:bottom w:val="nil"/>
              <w:right w:val="nil"/>
            </w:tcBorders>
          </w:tcPr>
          <w:p w14:paraId="2FBEB144" w14:textId="77777777" w:rsidR="00065E24" w:rsidRDefault="00065E24" w:rsidP="00B8598D">
            <w:pPr>
              <w:ind w:right="144"/>
              <w:rPr>
                <w:snapToGrid w:val="0"/>
                <w:sz w:val="24"/>
              </w:rPr>
            </w:pPr>
            <w:r>
              <w:rPr>
                <w:snapToGrid w:val="0"/>
                <w:sz w:val="16"/>
              </w:rPr>
              <w:t>REF</w:t>
            </w:r>
          </w:p>
        </w:tc>
        <w:tc>
          <w:tcPr>
            <w:tcW w:w="3240" w:type="dxa"/>
            <w:tcBorders>
              <w:top w:val="nil"/>
              <w:left w:val="nil"/>
              <w:bottom w:val="nil"/>
              <w:right w:val="nil"/>
            </w:tcBorders>
          </w:tcPr>
          <w:p w14:paraId="41A3542C" w14:textId="77777777" w:rsidR="00065E24" w:rsidRDefault="00065E24" w:rsidP="00B8598D">
            <w:pPr>
              <w:ind w:right="144"/>
              <w:rPr>
                <w:snapToGrid w:val="0"/>
                <w:sz w:val="24"/>
              </w:rPr>
            </w:pPr>
            <w:r>
              <w:rPr>
                <w:snapToGrid w:val="0"/>
                <w:sz w:val="16"/>
              </w:rPr>
              <w:t xml:space="preserve">Reference Identification </w:t>
            </w:r>
          </w:p>
        </w:tc>
        <w:tc>
          <w:tcPr>
            <w:tcW w:w="576" w:type="dxa"/>
            <w:tcBorders>
              <w:top w:val="nil"/>
              <w:left w:val="nil"/>
              <w:bottom w:val="nil"/>
              <w:right w:val="nil"/>
            </w:tcBorders>
          </w:tcPr>
          <w:p w14:paraId="31E0E6FD" w14:textId="77777777" w:rsidR="00065E24" w:rsidRDefault="00065E24" w:rsidP="00B8598D">
            <w:pPr>
              <w:ind w:right="144"/>
              <w:jc w:val="center"/>
              <w:rPr>
                <w:snapToGrid w:val="0"/>
                <w:sz w:val="24"/>
              </w:rPr>
            </w:pPr>
            <w:r>
              <w:rPr>
                <w:snapToGrid w:val="0"/>
                <w:sz w:val="16"/>
              </w:rPr>
              <w:t>O</w:t>
            </w:r>
          </w:p>
        </w:tc>
        <w:tc>
          <w:tcPr>
            <w:tcW w:w="1007" w:type="dxa"/>
            <w:tcBorders>
              <w:top w:val="nil"/>
              <w:left w:val="nil"/>
              <w:bottom w:val="nil"/>
              <w:right w:val="nil"/>
            </w:tcBorders>
          </w:tcPr>
          <w:p w14:paraId="1C0A4AEF" w14:textId="77777777" w:rsidR="00065E24" w:rsidRDefault="00065E24" w:rsidP="00B8598D">
            <w:pPr>
              <w:ind w:right="144"/>
              <w:jc w:val="right"/>
              <w:rPr>
                <w:snapToGrid w:val="0"/>
                <w:sz w:val="24"/>
              </w:rPr>
            </w:pPr>
            <w:r>
              <w:rPr>
                <w:snapToGrid w:val="0"/>
                <w:sz w:val="16"/>
              </w:rPr>
              <w:t>&gt;1</w:t>
            </w:r>
          </w:p>
        </w:tc>
        <w:tc>
          <w:tcPr>
            <w:tcW w:w="1007" w:type="dxa"/>
            <w:tcBorders>
              <w:top w:val="nil"/>
              <w:left w:val="nil"/>
              <w:bottom w:val="nil"/>
              <w:right w:val="nil"/>
            </w:tcBorders>
          </w:tcPr>
          <w:p w14:paraId="51E97031" w14:textId="77777777" w:rsidR="00065E24" w:rsidRDefault="00065E24" w:rsidP="00B8598D">
            <w:pPr>
              <w:ind w:right="144"/>
              <w:jc w:val="right"/>
              <w:rPr>
                <w:snapToGrid w:val="0"/>
                <w:sz w:val="24"/>
              </w:rPr>
            </w:pPr>
          </w:p>
        </w:tc>
        <w:tc>
          <w:tcPr>
            <w:tcW w:w="864" w:type="dxa"/>
            <w:tcBorders>
              <w:top w:val="nil"/>
              <w:left w:val="nil"/>
              <w:bottom w:val="nil"/>
              <w:right w:val="nil"/>
            </w:tcBorders>
          </w:tcPr>
          <w:p w14:paraId="0381D894"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275E51E6"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6878BDDE"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7B18DB44"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03A0B5F2"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4770AA4E" w14:textId="77777777" w:rsidR="00065E24" w:rsidRDefault="00065E24" w:rsidP="00B8598D">
            <w:pPr>
              <w:ind w:right="144"/>
              <w:jc w:val="center"/>
              <w:rPr>
                <w:snapToGrid w:val="0"/>
                <w:sz w:val="24"/>
              </w:rPr>
            </w:pPr>
          </w:p>
        </w:tc>
        <w:tc>
          <w:tcPr>
            <w:tcW w:w="108" w:type="dxa"/>
            <w:tcBorders>
              <w:top w:val="nil"/>
              <w:left w:val="nil"/>
              <w:bottom w:val="nil"/>
              <w:right w:val="single" w:sz="6" w:space="0" w:color="auto"/>
            </w:tcBorders>
          </w:tcPr>
          <w:p w14:paraId="48423E50" w14:textId="77777777" w:rsidR="00065E24" w:rsidRDefault="00065E24" w:rsidP="00B8598D">
            <w:pPr>
              <w:ind w:right="144"/>
              <w:jc w:val="center"/>
              <w:rPr>
                <w:snapToGrid w:val="0"/>
                <w:sz w:val="24"/>
              </w:rPr>
            </w:pPr>
          </w:p>
        </w:tc>
      </w:tr>
      <w:tr w:rsidR="00065E24" w14:paraId="2DA5C9F1"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09D00F70" w14:textId="77777777" w:rsidR="00065E24" w:rsidRDefault="00065E24" w:rsidP="00B8598D">
            <w:pPr>
              <w:ind w:right="144"/>
              <w:rPr>
                <w:snapToGrid w:val="0"/>
                <w:sz w:val="24"/>
              </w:rPr>
            </w:pPr>
          </w:p>
        </w:tc>
        <w:tc>
          <w:tcPr>
            <w:tcW w:w="576" w:type="dxa"/>
            <w:tcBorders>
              <w:top w:val="nil"/>
              <w:left w:val="nil"/>
              <w:bottom w:val="nil"/>
              <w:right w:val="nil"/>
            </w:tcBorders>
          </w:tcPr>
          <w:p w14:paraId="0DECEAF8" w14:textId="77777777" w:rsidR="00065E24" w:rsidRDefault="00065E24" w:rsidP="00B8598D">
            <w:pPr>
              <w:ind w:right="144"/>
              <w:rPr>
                <w:snapToGrid w:val="0"/>
                <w:sz w:val="24"/>
              </w:rPr>
            </w:pPr>
            <w:r>
              <w:rPr>
                <w:snapToGrid w:val="0"/>
                <w:sz w:val="16"/>
              </w:rPr>
              <w:t>050</w:t>
            </w:r>
          </w:p>
        </w:tc>
        <w:tc>
          <w:tcPr>
            <w:tcW w:w="720" w:type="dxa"/>
            <w:tcBorders>
              <w:top w:val="nil"/>
              <w:left w:val="nil"/>
              <w:bottom w:val="nil"/>
              <w:right w:val="nil"/>
            </w:tcBorders>
          </w:tcPr>
          <w:p w14:paraId="54FEF72C" w14:textId="77777777" w:rsidR="00065E24" w:rsidRDefault="00065E24" w:rsidP="00B8598D">
            <w:pPr>
              <w:ind w:right="144"/>
              <w:rPr>
                <w:snapToGrid w:val="0"/>
                <w:sz w:val="24"/>
              </w:rPr>
            </w:pPr>
            <w:r>
              <w:rPr>
                <w:snapToGrid w:val="0"/>
                <w:sz w:val="16"/>
              </w:rPr>
              <w:t>DTM</w:t>
            </w:r>
          </w:p>
        </w:tc>
        <w:tc>
          <w:tcPr>
            <w:tcW w:w="3240" w:type="dxa"/>
            <w:tcBorders>
              <w:top w:val="nil"/>
              <w:left w:val="nil"/>
              <w:bottom w:val="nil"/>
              <w:right w:val="nil"/>
            </w:tcBorders>
          </w:tcPr>
          <w:p w14:paraId="545D2CF9" w14:textId="77777777" w:rsidR="00065E24" w:rsidRDefault="00065E24" w:rsidP="00B8598D">
            <w:pPr>
              <w:ind w:right="144"/>
              <w:rPr>
                <w:snapToGrid w:val="0"/>
                <w:sz w:val="24"/>
              </w:rPr>
            </w:pPr>
            <w:r>
              <w:rPr>
                <w:snapToGrid w:val="0"/>
                <w:sz w:val="16"/>
              </w:rPr>
              <w:t xml:space="preserve">Date/Time Reference </w:t>
            </w:r>
          </w:p>
        </w:tc>
        <w:tc>
          <w:tcPr>
            <w:tcW w:w="576" w:type="dxa"/>
            <w:tcBorders>
              <w:top w:val="nil"/>
              <w:left w:val="nil"/>
              <w:bottom w:val="nil"/>
              <w:right w:val="nil"/>
            </w:tcBorders>
          </w:tcPr>
          <w:p w14:paraId="15932C12" w14:textId="77777777" w:rsidR="00065E24" w:rsidRDefault="00065E24" w:rsidP="00B8598D">
            <w:pPr>
              <w:ind w:right="144"/>
              <w:jc w:val="center"/>
              <w:rPr>
                <w:snapToGrid w:val="0"/>
                <w:sz w:val="24"/>
              </w:rPr>
            </w:pPr>
            <w:r>
              <w:rPr>
                <w:snapToGrid w:val="0"/>
                <w:sz w:val="16"/>
              </w:rPr>
              <w:t>O</w:t>
            </w:r>
          </w:p>
        </w:tc>
        <w:tc>
          <w:tcPr>
            <w:tcW w:w="1007" w:type="dxa"/>
            <w:tcBorders>
              <w:top w:val="nil"/>
              <w:left w:val="nil"/>
              <w:bottom w:val="nil"/>
              <w:right w:val="nil"/>
            </w:tcBorders>
          </w:tcPr>
          <w:p w14:paraId="4A0E5953" w14:textId="77777777" w:rsidR="00065E24" w:rsidRDefault="00065E24" w:rsidP="00B8598D">
            <w:pPr>
              <w:ind w:right="144"/>
              <w:jc w:val="right"/>
              <w:rPr>
                <w:snapToGrid w:val="0"/>
                <w:sz w:val="24"/>
              </w:rPr>
            </w:pPr>
            <w:r>
              <w:rPr>
                <w:snapToGrid w:val="0"/>
                <w:sz w:val="16"/>
              </w:rPr>
              <w:t>&gt;1</w:t>
            </w:r>
          </w:p>
        </w:tc>
        <w:tc>
          <w:tcPr>
            <w:tcW w:w="1007" w:type="dxa"/>
            <w:tcBorders>
              <w:top w:val="nil"/>
              <w:left w:val="nil"/>
              <w:bottom w:val="nil"/>
              <w:right w:val="nil"/>
            </w:tcBorders>
          </w:tcPr>
          <w:p w14:paraId="23859421" w14:textId="77777777" w:rsidR="00065E24" w:rsidRDefault="00065E24" w:rsidP="00B8598D">
            <w:pPr>
              <w:ind w:right="144"/>
              <w:jc w:val="right"/>
              <w:rPr>
                <w:snapToGrid w:val="0"/>
                <w:sz w:val="24"/>
              </w:rPr>
            </w:pPr>
          </w:p>
        </w:tc>
        <w:tc>
          <w:tcPr>
            <w:tcW w:w="864" w:type="dxa"/>
            <w:tcBorders>
              <w:top w:val="nil"/>
              <w:left w:val="nil"/>
              <w:bottom w:val="nil"/>
              <w:right w:val="nil"/>
            </w:tcBorders>
          </w:tcPr>
          <w:p w14:paraId="56907AB2"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7FBFEE27"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0120592A"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510951A3"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6D8DA897"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6E898E02" w14:textId="77777777" w:rsidR="00065E24" w:rsidRDefault="00065E24" w:rsidP="00B8598D">
            <w:pPr>
              <w:ind w:right="144"/>
              <w:jc w:val="center"/>
              <w:rPr>
                <w:snapToGrid w:val="0"/>
                <w:sz w:val="24"/>
              </w:rPr>
            </w:pPr>
          </w:p>
        </w:tc>
        <w:tc>
          <w:tcPr>
            <w:tcW w:w="108" w:type="dxa"/>
            <w:tcBorders>
              <w:top w:val="nil"/>
              <w:left w:val="nil"/>
              <w:bottom w:val="nil"/>
              <w:right w:val="single" w:sz="6" w:space="0" w:color="auto"/>
            </w:tcBorders>
          </w:tcPr>
          <w:p w14:paraId="2E19C4F5" w14:textId="77777777" w:rsidR="00065E24" w:rsidRDefault="00065E24" w:rsidP="00B8598D">
            <w:pPr>
              <w:ind w:right="144"/>
              <w:jc w:val="center"/>
              <w:rPr>
                <w:snapToGrid w:val="0"/>
                <w:sz w:val="24"/>
              </w:rPr>
            </w:pPr>
          </w:p>
        </w:tc>
      </w:tr>
      <w:tr w:rsidR="00065E24" w14:paraId="3C1A802D"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4C40DB59" w14:textId="77777777" w:rsidR="00065E24" w:rsidRDefault="00065E24" w:rsidP="00B8598D">
            <w:pPr>
              <w:ind w:right="144"/>
              <w:rPr>
                <w:snapToGrid w:val="0"/>
                <w:sz w:val="24"/>
              </w:rPr>
            </w:pPr>
          </w:p>
        </w:tc>
        <w:tc>
          <w:tcPr>
            <w:tcW w:w="576" w:type="dxa"/>
            <w:tcBorders>
              <w:top w:val="nil"/>
              <w:left w:val="nil"/>
              <w:bottom w:val="nil"/>
              <w:right w:val="nil"/>
            </w:tcBorders>
          </w:tcPr>
          <w:p w14:paraId="6F2BB308" w14:textId="77777777" w:rsidR="00065E24" w:rsidRDefault="00065E24" w:rsidP="00B8598D">
            <w:pPr>
              <w:ind w:right="144"/>
              <w:rPr>
                <w:snapToGrid w:val="0"/>
                <w:sz w:val="24"/>
              </w:rPr>
            </w:pPr>
            <w:r>
              <w:rPr>
                <w:snapToGrid w:val="0"/>
                <w:sz w:val="16"/>
              </w:rPr>
              <w:t>070</w:t>
            </w:r>
          </w:p>
        </w:tc>
        <w:tc>
          <w:tcPr>
            <w:tcW w:w="720" w:type="dxa"/>
            <w:tcBorders>
              <w:top w:val="nil"/>
              <w:left w:val="nil"/>
              <w:bottom w:val="nil"/>
              <w:right w:val="nil"/>
            </w:tcBorders>
          </w:tcPr>
          <w:p w14:paraId="7A80219B" w14:textId="77777777" w:rsidR="00065E24" w:rsidRDefault="00065E24" w:rsidP="00B8598D">
            <w:pPr>
              <w:ind w:right="144"/>
              <w:rPr>
                <w:snapToGrid w:val="0"/>
                <w:sz w:val="24"/>
              </w:rPr>
            </w:pPr>
            <w:r>
              <w:rPr>
                <w:snapToGrid w:val="0"/>
                <w:sz w:val="16"/>
              </w:rPr>
              <w:t>YNQ</w:t>
            </w:r>
          </w:p>
        </w:tc>
        <w:tc>
          <w:tcPr>
            <w:tcW w:w="3240" w:type="dxa"/>
            <w:tcBorders>
              <w:top w:val="nil"/>
              <w:left w:val="nil"/>
              <w:bottom w:val="nil"/>
              <w:right w:val="nil"/>
            </w:tcBorders>
          </w:tcPr>
          <w:p w14:paraId="20962023" w14:textId="77777777" w:rsidR="00065E24" w:rsidRDefault="00065E24" w:rsidP="00B8598D">
            <w:pPr>
              <w:ind w:right="144"/>
              <w:rPr>
                <w:snapToGrid w:val="0"/>
                <w:sz w:val="24"/>
              </w:rPr>
            </w:pPr>
            <w:r>
              <w:rPr>
                <w:snapToGrid w:val="0"/>
                <w:sz w:val="16"/>
              </w:rPr>
              <w:t xml:space="preserve">Yes/No Question </w:t>
            </w:r>
          </w:p>
        </w:tc>
        <w:tc>
          <w:tcPr>
            <w:tcW w:w="576" w:type="dxa"/>
            <w:tcBorders>
              <w:top w:val="nil"/>
              <w:left w:val="nil"/>
              <w:bottom w:val="nil"/>
              <w:right w:val="nil"/>
            </w:tcBorders>
          </w:tcPr>
          <w:p w14:paraId="3A5B96B0" w14:textId="77777777" w:rsidR="00065E24" w:rsidRDefault="00065E24" w:rsidP="00B8598D">
            <w:pPr>
              <w:ind w:right="144"/>
              <w:jc w:val="center"/>
              <w:rPr>
                <w:snapToGrid w:val="0"/>
                <w:sz w:val="24"/>
              </w:rPr>
            </w:pPr>
            <w:r>
              <w:rPr>
                <w:snapToGrid w:val="0"/>
                <w:sz w:val="16"/>
              </w:rPr>
              <w:t>O</w:t>
            </w:r>
          </w:p>
        </w:tc>
        <w:tc>
          <w:tcPr>
            <w:tcW w:w="1007" w:type="dxa"/>
            <w:tcBorders>
              <w:top w:val="nil"/>
              <w:left w:val="nil"/>
              <w:bottom w:val="nil"/>
              <w:right w:val="nil"/>
            </w:tcBorders>
          </w:tcPr>
          <w:p w14:paraId="66B0ABB6" w14:textId="77777777" w:rsidR="00065E24" w:rsidRDefault="00065E24" w:rsidP="00B8598D">
            <w:pPr>
              <w:ind w:right="144"/>
              <w:jc w:val="right"/>
              <w:rPr>
                <w:snapToGrid w:val="0"/>
                <w:sz w:val="24"/>
              </w:rPr>
            </w:pPr>
            <w:r>
              <w:rPr>
                <w:snapToGrid w:val="0"/>
                <w:sz w:val="16"/>
              </w:rPr>
              <w:t>&gt;1</w:t>
            </w:r>
          </w:p>
        </w:tc>
        <w:tc>
          <w:tcPr>
            <w:tcW w:w="1007" w:type="dxa"/>
            <w:tcBorders>
              <w:top w:val="nil"/>
              <w:left w:val="nil"/>
              <w:bottom w:val="nil"/>
              <w:right w:val="nil"/>
            </w:tcBorders>
          </w:tcPr>
          <w:p w14:paraId="22B853CA" w14:textId="77777777" w:rsidR="00065E24" w:rsidRDefault="00065E24" w:rsidP="00B8598D">
            <w:pPr>
              <w:ind w:right="144"/>
              <w:jc w:val="right"/>
              <w:rPr>
                <w:snapToGrid w:val="0"/>
                <w:sz w:val="24"/>
              </w:rPr>
            </w:pPr>
          </w:p>
        </w:tc>
        <w:tc>
          <w:tcPr>
            <w:tcW w:w="864" w:type="dxa"/>
            <w:tcBorders>
              <w:top w:val="nil"/>
              <w:left w:val="nil"/>
              <w:bottom w:val="nil"/>
              <w:right w:val="nil"/>
            </w:tcBorders>
          </w:tcPr>
          <w:p w14:paraId="14732ABA" w14:textId="77777777" w:rsidR="00065E24" w:rsidRDefault="00065E24" w:rsidP="00B8598D">
            <w:pPr>
              <w:ind w:right="144"/>
              <w:jc w:val="center"/>
              <w:rPr>
                <w:snapToGrid w:val="0"/>
                <w:sz w:val="24"/>
              </w:rPr>
            </w:pPr>
            <w:r>
              <w:rPr>
                <w:snapToGrid w:val="0"/>
                <w:sz w:val="16"/>
              </w:rPr>
              <w:t>n3</w:t>
            </w:r>
          </w:p>
        </w:tc>
        <w:tc>
          <w:tcPr>
            <w:tcW w:w="108" w:type="dxa"/>
            <w:tcBorders>
              <w:top w:val="nil"/>
              <w:left w:val="nil"/>
              <w:bottom w:val="nil"/>
              <w:right w:val="nil"/>
            </w:tcBorders>
          </w:tcPr>
          <w:p w14:paraId="213AD9D8"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69C3F6C1"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1DDE284D"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6EBCD1CF"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5CC9E91C" w14:textId="77777777" w:rsidR="00065E24" w:rsidRDefault="00065E24" w:rsidP="00B8598D">
            <w:pPr>
              <w:ind w:right="144"/>
              <w:jc w:val="center"/>
              <w:rPr>
                <w:snapToGrid w:val="0"/>
                <w:sz w:val="24"/>
              </w:rPr>
            </w:pPr>
          </w:p>
        </w:tc>
        <w:tc>
          <w:tcPr>
            <w:tcW w:w="108" w:type="dxa"/>
            <w:tcBorders>
              <w:top w:val="nil"/>
              <w:left w:val="nil"/>
              <w:bottom w:val="nil"/>
              <w:right w:val="single" w:sz="6" w:space="0" w:color="auto"/>
            </w:tcBorders>
          </w:tcPr>
          <w:p w14:paraId="4900BB33" w14:textId="77777777" w:rsidR="00065E24" w:rsidRDefault="00065E24" w:rsidP="00B8598D">
            <w:pPr>
              <w:ind w:right="144"/>
              <w:jc w:val="center"/>
              <w:rPr>
                <w:snapToGrid w:val="0"/>
                <w:sz w:val="24"/>
              </w:rPr>
            </w:pPr>
          </w:p>
        </w:tc>
      </w:tr>
      <w:tr w:rsidR="00065E24" w14:paraId="1CF38020"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5FB4005C" w14:textId="77777777" w:rsidR="00065E24" w:rsidRDefault="00065E24" w:rsidP="00B8598D">
            <w:pPr>
              <w:ind w:right="144"/>
              <w:rPr>
                <w:snapToGrid w:val="0"/>
                <w:sz w:val="24"/>
              </w:rPr>
            </w:pPr>
          </w:p>
        </w:tc>
        <w:tc>
          <w:tcPr>
            <w:tcW w:w="576" w:type="dxa"/>
            <w:tcBorders>
              <w:top w:val="nil"/>
              <w:left w:val="nil"/>
              <w:bottom w:val="nil"/>
              <w:right w:val="nil"/>
            </w:tcBorders>
          </w:tcPr>
          <w:p w14:paraId="177EA43D" w14:textId="77777777" w:rsidR="00065E24" w:rsidRDefault="00065E24" w:rsidP="00B8598D">
            <w:pPr>
              <w:ind w:right="144"/>
              <w:rPr>
                <w:snapToGrid w:val="0"/>
                <w:sz w:val="24"/>
              </w:rPr>
            </w:pPr>
          </w:p>
        </w:tc>
        <w:tc>
          <w:tcPr>
            <w:tcW w:w="720" w:type="dxa"/>
            <w:tcBorders>
              <w:top w:val="nil"/>
              <w:left w:val="nil"/>
              <w:bottom w:val="nil"/>
              <w:right w:val="nil"/>
            </w:tcBorders>
          </w:tcPr>
          <w:p w14:paraId="706F7154" w14:textId="77777777" w:rsidR="00065E24" w:rsidRDefault="00065E24" w:rsidP="00B8598D">
            <w:pPr>
              <w:ind w:right="144"/>
              <w:rPr>
                <w:snapToGrid w:val="0"/>
                <w:sz w:val="24"/>
              </w:rPr>
            </w:pPr>
          </w:p>
        </w:tc>
        <w:tc>
          <w:tcPr>
            <w:tcW w:w="3240" w:type="dxa"/>
            <w:tcBorders>
              <w:top w:val="single" w:sz="6" w:space="0" w:color="auto"/>
              <w:left w:val="nil"/>
              <w:bottom w:val="nil"/>
              <w:right w:val="nil"/>
            </w:tcBorders>
            <w:shd w:val="pct20" w:color="auto" w:fill="auto"/>
          </w:tcPr>
          <w:p w14:paraId="7E5B940E" w14:textId="77777777" w:rsidR="00065E24" w:rsidRDefault="00065E24" w:rsidP="00B8598D">
            <w:pPr>
              <w:ind w:right="144"/>
              <w:rPr>
                <w:snapToGrid w:val="0"/>
                <w:sz w:val="24"/>
              </w:rPr>
            </w:pPr>
            <w:smartTag w:uri="urn:schemas-microsoft-com:office:smarttags" w:element="place">
              <w:r>
                <w:rPr>
                  <w:snapToGrid w:val="0"/>
                  <w:sz w:val="16"/>
                </w:rPr>
                <w:t>LOOP</w:t>
              </w:r>
            </w:smartTag>
            <w:r>
              <w:rPr>
                <w:snapToGrid w:val="0"/>
                <w:sz w:val="16"/>
              </w:rPr>
              <w:t xml:space="preserve"> ID - MTX</w:t>
            </w:r>
          </w:p>
        </w:tc>
        <w:tc>
          <w:tcPr>
            <w:tcW w:w="576" w:type="dxa"/>
            <w:tcBorders>
              <w:top w:val="single" w:sz="6" w:space="0" w:color="auto"/>
              <w:left w:val="nil"/>
              <w:bottom w:val="nil"/>
              <w:right w:val="nil"/>
            </w:tcBorders>
            <w:shd w:val="pct20" w:color="auto" w:fill="auto"/>
          </w:tcPr>
          <w:p w14:paraId="1A4BD6B2" w14:textId="77777777" w:rsidR="00065E24" w:rsidRDefault="00065E24" w:rsidP="00B8598D">
            <w:pPr>
              <w:ind w:right="144"/>
              <w:rPr>
                <w:snapToGrid w:val="0"/>
                <w:sz w:val="24"/>
              </w:rPr>
            </w:pPr>
          </w:p>
        </w:tc>
        <w:tc>
          <w:tcPr>
            <w:tcW w:w="1007" w:type="dxa"/>
            <w:tcBorders>
              <w:top w:val="single" w:sz="6" w:space="0" w:color="auto"/>
              <w:left w:val="nil"/>
              <w:bottom w:val="nil"/>
              <w:right w:val="nil"/>
            </w:tcBorders>
            <w:shd w:val="pct20" w:color="auto" w:fill="auto"/>
          </w:tcPr>
          <w:p w14:paraId="6A783D02" w14:textId="77777777" w:rsidR="00065E24" w:rsidRDefault="00065E24" w:rsidP="00B8598D">
            <w:pPr>
              <w:ind w:right="144"/>
              <w:rPr>
                <w:snapToGrid w:val="0"/>
                <w:sz w:val="24"/>
              </w:rPr>
            </w:pPr>
          </w:p>
        </w:tc>
        <w:tc>
          <w:tcPr>
            <w:tcW w:w="1007" w:type="dxa"/>
            <w:tcBorders>
              <w:top w:val="single" w:sz="6" w:space="0" w:color="auto"/>
              <w:left w:val="nil"/>
              <w:bottom w:val="nil"/>
              <w:right w:val="nil"/>
            </w:tcBorders>
            <w:shd w:val="pct20" w:color="auto" w:fill="auto"/>
          </w:tcPr>
          <w:p w14:paraId="21C96778" w14:textId="77777777" w:rsidR="00065E24" w:rsidRDefault="00065E24" w:rsidP="00B8598D">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46933618" w14:textId="77777777" w:rsidR="00065E24" w:rsidRDefault="00065E24" w:rsidP="00B8598D">
            <w:pPr>
              <w:ind w:right="144"/>
              <w:rPr>
                <w:snapToGrid w:val="0"/>
                <w:sz w:val="24"/>
              </w:rPr>
            </w:pPr>
          </w:p>
        </w:tc>
        <w:tc>
          <w:tcPr>
            <w:tcW w:w="108" w:type="dxa"/>
            <w:tcBorders>
              <w:top w:val="single" w:sz="6" w:space="0" w:color="auto"/>
              <w:left w:val="nil"/>
              <w:bottom w:val="nil"/>
              <w:right w:val="nil"/>
            </w:tcBorders>
            <w:shd w:val="pct20" w:color="auto" w:fill="auto"/>
          </w:tcPr>
          <w:p w14:paraId="188F05D9" w14:textId="77777777" w:rsidR="00065E24" w:rsidRDefault="00065E24" w:rsidP="00B8598D">
            <w:pPr>
              <w:ind w:right="144"/>
              <w:rPr>
                <w:snapToGrid w:val="0"/>
                <w:sz w:val="24"/>
              </w:rPr>
            </w:pPr>
          </w:p>
        </w:tc>
        <w:tc>
          <w:tcPr>
            <w:tcW w:w="108" w:type="dxa"/>
            <w:tcBorders>
              <w:top w:val="single" w:sz="6" w:space="0" w:color="auto"/>
              <w:left w:val="nil"/>
              <w:bottom w:val="nil"/>
              <w:right w:val="nil"/>
            </w:tcBorders>
            <w:shd w:val="pct20" w:color="auto" w:fill="auto"/>
          </w:tcPr>
          <w:p w14:paraId="41E0021D" w14:textId="77777777" w:rsidR="00065E24" w:rsidRDefault="00065E24" w:rsidP="00B8598D">
            <w:pPr>
              <w:ind w:right="144"/>
              <w:rPr>
                <w:snapToGrid w:val="0"/>
                <w:sz w:val="24"/>
              </w:rPr>
            </w:pPr>
          </w:p>
        </w:tc>
        <w:tc>
          <w:tcPr>
            <w:tcW w:w="108" w:type="dxa"/>
            <w:tcBorders>
              <w:top w:val="single" w:sz="6" w:space="0" w:color="auto"/>
              <w:left w:val="nil"/>
              <w:bottom w:val="nil"/>
              <w:right w:val="nil"/>
            </w:tcBorders>
            <w:shd w:val="pct20" w:color="auto" w:fill="auto"/>
          </w:tcPr>
          <w:p w14:paraId="49BDF9C9" w14:textId="77777777" w:rsidR="00065E24" w:rsidRDefault="00065E24" w:rsidP="00B8598D">
            <w:pPr>
              <w:ind w:right="144"/>
              <w:rPr>
                <w:snapToGrid w:val="0"/>
                <w:sz w:val="24"/>
              </w:rPr>
            </w:pPr>
          </w:p>
        </w:tc>
        <w:tc>
          <w:tcPr>
            <w:tcW w:w="108" w:type="dxa"/>
            <w:tcBorders>
              <w:top w:val="single" w:sz="6" w:space="0" w:color="auto"/>
              <w:left w:val="nil"/>
              <w:bottom w:val="nil"/>
              <w:right w:val="nil"/>
            </w:tcBorders>
            <w:shd w:val="pct20" w:color="auto" w:fill="auto"/>
          </w:tcPr>
          <w:p w14:paraId="18247966" w14:textId="77777777" w:rsidR="00065E24" w:rsidRDefault="00065E24" w:rsidP="00B8598D">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4A520EAD" w14:textId="77777777" w:rsidR="00065E24" w:rsidRDefault="00065E24" w:rsidP="00B8598D">
            <w:pPr>
              <w:ind w:right="144"/>
              <w:rPr>
                <w:snapToGrid w:val="0"/>
                <w:sz w:val="24"/>
              </w:rPr>
            </w:pPr>
          </w:p>
        </w:tc>
        <w:tc>
          <w:tcPr>
            <w:tcW w:w="108" w:type="dxa"/>
            <w:tcBorders>
              <w:top w:val="nil"/>
              <w:left w:val="nil"/>
              <w:bottom w:val="nil"/>
              <w:right w:val="single" w:sz="6" w:space="0" w:color="auto"/>
            </w:tcBorders>
          </w:tcPr>
          <w:p w14:paraId="4909EDC5" w14:textId="77777777" w:rsidR="00065E24" w:rsidRDefault="00065E24" w:rsidP="00B8598D">
            <w:pPr>
              <w:ind w:right="144"/>
              <w:rPr>
                <w:snapToGrid w:val="0"/>
                <w:sz w:val="24"/>
              </w:rPr>
            </w:pPr>
          </w:p>
        </w:tc>
      </w:tr>
      <w:tr w:rsidR="00065E24" w14:paraId="6029A1DA"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44871222" w14:textId="77777777" w:rsidR="00065E24" w:rsidRDefault="00065E24" w:rsidP="00B8598D">
            <w:pPr>
              <w:ind w:right="144"/>
              <w:rPr>
                <w:snapToGrid w:val="0"/>
                <w:sz w:val="24"/>
              </w:rPr>
            </w:pPr>
          </w:p>
        </w:tc>
        <w:tc>
          <w:tcPr>
            <w:tcW w:w="576" w:type="dxa"/>
            <w:tcBorders>
              <w:top w:val="nil"/>
              <w:left w:val="nil"/>
              <w:bottom w:val="nil"/>
              <w:right w:val="nil"/>
            </w:tcBorders>
          </w:tcPr>
          <w:p w14:paraId="0CCF7946" w14:textId="77777777" w:rsidR="00065E24" w:rsidRDefault="00065E24" w:rsidP="00B8598D">
            <w:pPr>
              <w:ind w:right="144"/>
              <w:rPr>
                <w:snapToGrid w:val="0"/>
                <w:sz w:val="24"/>
              </w:rPr>
            </w:pPr>
            <w:r>
              <w:rPr>
                <w:snapToGrid w:val="0"/>
                <w:sz w:val="16"/>
              </w:rPr>
              <w:t>250</w:t>
            </w:r>
          </w:p>
        </w:tc>
        <w:tc>
          <w:tcPr>
            <w:tcW w:w="720" w:type="dxa"/>
            <w:tcBorders>
              <w:top w:val="nil"/>
              <w:left w:val="nil"/>
              <w:bottom w:val="nil"/>
              <w:right w:val="nil"/>
            </w:tcBorders>
          </w:tcPr>
          <w:p w14:paraId="0E6C1A85" w14:textId="77777777" w:rsidR="00065E24" w:rsidRDefault="00065E24" w:rsidP="00B8598D">
            <w:pPr>
              <w:ind w:right="144"/>
              <w:rPr>
                <w:snapToGrid w:val="0"/>
                <w:sz w:val="24"/>
              </w:rPr>
            </w:pPr>
            <w:r>
              <w:rPr>
                <w:snapToGrid w:val="0"/>
                <w:sz w:val="16"/>
              </w:rPr>
              <w:t>MTX</w:t>
            </w:r>
          </w:p>
        </w:tc>
        <w:tc>
          <w:tcPr>
            <w:tcW w:w="3240" w:type="dxa"/>
            <w:tcBorders>
              <w:top w:val="nil"/>
              <w:left w:val="nil"/>
              <w:bottom w:val="single" w:sz="6" w:space="0" w:color="auto"/>
              <w:right w:val="nil"/>
            </w:tcBorders>
          </w:tcPr>
          <w:p w14:paraId="64421A9C" w14:textId="77777777" w:rsidR="00065E24" w:rsidRDefault="00065E24" w:rsidP="00B8598D">
            <w:pPr>
              <w:ind w:right="144"/>
              <w:rPr>
                <w:snapToGrid w:val="0"/>
                <w:sz w:val="24"/>
              </w:rPr>
            </w:pPr>
            <w:r>
              <w:rPr>
                <w:snapToGrid w:val="0"/>
                <w:sz w:val="16"/>
              </w:rPr>
              <w:t xml:space="preserve">Text </w:t>
            </w:r>
          </w:p>
        </w:tc>
        <w:tc>
          <w:tcPr>
            <w:tcW w:w="576" w:type="dxa"/>
            <w:tcBorders>
              <w:top w:val="nil"/>
              <w:left w:val="nil"/>
              <w:bottom w:val="single" w:sz="6" w:space="0" w:color="auto"/>
              <w:right w:val="nil"/>
            </w:tcBorders>
          </w:tcPr>
          <w:p w14:paraId="5703B8A6" w14:textId="77777777" w:rsidR="00065E24" w:rsidRDefault="00065E24" w:rsidP="00B8598D">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44CF9A50" w14:textId="77777777" w:rsidR="00065E24" w:rsidRDefault="00065E24" w:rsidP="00B8598D">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6B5FB904" w14:textId="77777777" w:rsidR="00065E24" w:rsidRDefault="00065E24" w:rsidP="00B8598D">
            <w:pPr>
              <w:ind w:right="144"/>
              <w:jc w:val="right"/>
              <w:rPr>
                <w:snapToGrid w:val="0"/>
                <w:sz w:val="24"/>
              </w:rPr>
            </w:pPr>
          </w:p>
        </w:tc>
        <w:tc>
          <w:tcPr>
            <w:tcW w:w="864" w:type="dxa"/>
            <w:tcBorders>
              <w:top w:val="nil"/>
              <w:left w:val="nil"/>
              <w:bottom w:val="single" w:sz="6" w:space="0" w:color="auto"/>
              <w:right w:val="nil"/>
            </w:tcBorders>
          </w:tcPr>
          <w:p w14:paraId="5249B302" w14:textId="77777777" w:rsidR="00065E24" w:rsidRDefault="00065E24" w:rsidP="00B8598D">
            <w:pPr>
              <w:ind w:right="144"/>
              <w:jc w:val="center"/>
              <w:rPr>
                <w:snapToGrid w:val="0"/>
                <w:sz w:val="24"/>
              </w:rPr>
            </w:pPr>
          </w:p>
        </w:tc>
        <w:tc>
          <w:tcPr>
            <w:tcW w:w="108" w:type="dxa"/>
            <w:tcBorders>
              <w:top w:val="nil"/>
              <w:left w:val="nil"/>
              <w:bottom w:val="single" w:sz="6" w:space="0" w:color="auto"/>
              <w:right w:val="nil"/>
            </w:tcBorders>
          </w:tcPr>
          <w:p w14:paraId="70652492" w14:textId="77777777" w:rsidR="00065E24" w:rsidRDefault="00065E24" w:rsidP="00B8598D">
            <w:pPr>
              <w:ind w:right="144"/>
              <w:jc w:val="center"/>
              <w:rPr>
                <w:snapToGrid w:val="0"/>
                <w:sz w:val="24"/>
              </w:rPr>
            </w:pPr>
          </w:p>
        </w:tc>
        <w:tc>
          <w:tcPr>
            <w:tcW w:w="108" w:type="dxa"/>
            <w:tcBorders>
              <w:top w:val="nil"/>
              <w:left w:val="nil"/>
              <w:bottom w:val="single" w:sz="6" w:space="0" w:color="auto"/>
              <w:right w:val="nil"/>
            </w:tcBorders>
          </w:tcPr>
          <w:p w14:paraId="7338F4DD" w14:textId="77777777" w:rsidR="00065E24" w:rsidRDefault="00065E24" w:rsidP="00B8598D">
            <w:pPr>
              <w:ind w:right="144"/>
              <w:jc w:val="center"/>
              <w:rPr>
                <w:snapToGrid w:val="0"/>
                <w:sz w:val="24"/>
              </w:rPr>
            </w:pPr>
          </w:p>
        </w:tc>
        <w:tc>
          <w:tcPr>
            <w:tcW w:w="108" w:type="dxa"/>
            <w:tcBorders>
              <w:top w:val="nil"/>
              <w:left w:val="nil"/>
              <w:bottom w:val="single" w:sz="6" w:space="0" w:color="auto"/>
              <w:right w:val="nil"/>
            </w:tcBorders>
          </w:tcPr>
          <w:p w14:paraId="6B16BDFD" w14:textId="77777777" w:rsidR="00065E24" w:rsidRDefault="00065E24" w:rsidP="00B8598D">
            <w:pPr>
              <w:ind w:right="144"/>
              <w:jc w:val="center"/>
              <w:rPr>
                <w:snapToGrid w:val="0"/>
                <w:sz w:val="24"/>
              </w:rPr>
            </w:pPr>
          </w:p>
        </w:tc>
        <w:tc>
          <w:tcPr>
            <w:tcW w:w="108" w:type="dxa"/>
            <w:tcBorders>
              <w:top w:val="nil"/>
              <w:left w:val="nil"/>
              <w:bottom w:val="single" w:sz="6" w:space="0" w:color="auto"/>
              <w:right w:val="nil"/>
            </w:tcBorders>
          </w:tcPr>
          <w:p w14:paraId="62838EEA" w14:textId="77777777" w:rsidR="00065E24" w:rsidRDefault="00065E24" w:rsidP="00B8598D">
            <w:pPr>
              <w:ind w:right="144"/>
              <w:jc w:val="center"/>
              <w:rPr>
                <w:snapToGrid w:val="0"/>
                <w:sz w:val="24"/>
              </w:rPr>
            </w:pPr>
          </w:p>
        </w:tc>
        <w:tc>
          <w:tcPr>
            <w:tcW w:w="108" w:type="dxa"/>
            <w:tcBorders>
              <w:top w:val="nil"/>
              <w:left w:val="nil"/>
              <w:bottom w:val="single" w:sz="6" w:space="0" w:color="auto"/>
              <w:right w:val="single" w:sz="6" w:space="0" w:color="auto"/>
            </w:tcBorders>
          </w:tcPr>
          <w:p w14:paraId="6C0E9886" w14:textId="77777777" w:rsidR="00065E24" w:rsidRDefault="00065E24" w:rsidP="00B8598D">
            <w:pPr>
              <w:ind w:right="144"/>
              <w:jc w:val="center"/>
              <w:rPr>
                <w:snapToGrid w:val="0"/>
                <w:sz w:val="24"/>
              </w:rPr>
            </w:pPr>
          </w:p>
        </w:tc>
        <w:tc>
          <w:tcPr>
            <w:tcW w:w="108" w:type="dxa"/>
            <w:tcBorders>
              <w:top w:val="nil"/>
              <w:left w:val="nil"/>
              <w:bottom w:val="single" w:sz="6" w:space="0" w:color="auto"/>
              <w:right w:val="single" w:sz="6" w:space="0" w:color="auto"/>
            </w:tcBorders>
          </w:tcPr>
          <w:p w14:paraId="06FE2DA4" w14:textId="77777777" w:rsidR="00065E24" w:rsidRDefault="00065E24" w:rsidP="00B8598D">
            <w:pPr>
              <w:ind w:right="144"/>
              <w:jc w:val="center"/>
              <w:rPr>
                <w:snapToGrid w:val="0"/>
                <w:sz w:val="24"/>
              </w:rPr>
            </w:pPr>
          </w:p>
        </w:tc>
      </w:tr>
      <w:tr w:rsidR="00065E24" w14:paraId="5B4ABD7C" w14:textId="77777777" w:rsidTr="00B8598D">
        <w:tblPrEx>
          <w:tblCellMar>
            <w:top w:w="0" w:type="dxa"/>
            <w:left w:w="0" w:type="dxa"/>
            <w:bottom w:w="0" w:type="dxa"/>
            <w:right w:w="0" w:type="dxa"/>
          </w:tblCellMar>
        </w:tblPrEx>
        <w:trPr>
          <w:trHeight w:hRule="exact" w:val="72"/>
        </w:trPr>
        <w:tc>
          <w:tcPr>
            <w:tcW w:w="864" w:type="dxa"/>
            <w:tcBorders>
              <w:top w:val="nil"/>
              <w:left w:val="nil"/>
              <w:bottom w:val="nil"/>
              <w:right w:val="nil"/>
            </w:tcBorders>
          </w:tcPr>
          <w:p w14:paraId="383307A8" w14:textId="77777777" w:rsidR="00065E24" w:rsidRDefault="00065E24" w:rsidP="00B8598D">
            <w:pPr>
              <w:ind w:right="144"/>
              <w:rPr>
                <w:snapToGrid w:val="0"/>
                <w:sz w:val="24"/>
              </w:rPr>
            </w:pPr>
          </w:p>
        </w:tc>
        <w:tc>
          <w:tcPr>
            <w:tcW w:w="576" w:type="dxa"/>
            <w:tcBorders>
              <w:top w:val="nil"/>
              <w:left w:val="nil"/>
              <w:bottom w:val="nil"/>
              <w:right w:val="nil"/>
            </w:tcBorders>
          </w:tcPr>
          <w:p w14:paraId="18B97B3F" w14:textId="77777777" w:rsidR="00065E24" w:rsidRDefault="00065E24" w:rsidP="00B8598D">
            <w:pPr>
              <w:ind w:right="144"/>
              <w:rPr>
                <w:snapToGrid w:val="0"/>
                <w:sz w:val="24"/>
              </w:rPr>
            </w:pPr>
          </w:p>
        </w:tc>
        <w:tc>
          <w:tcPr>
            <w:tcW w:w="720" w:type="dxa"/>
            <w:tcBorders>
              <w:top w:val="nil"/>
              <w:left w:val="nil"/>
              <w:bottom w:val="nil"/>
              <w:right w:val="nil"/>
            </w:tcBorders>
          </w:tcPr>
          <w:p w14:paraId="1EB9D0BE" w14:textId="77777777" w:rsidR="00065E24" w:rsidRDefault="00065E24" w:rsidP="00B8598D">
            <w:pPr>
              <w:ind w:right="144"/>
              <w:rPr>
                <w:snapToGrid w:val="0"/>
                <w:sz w:val="24"/>
              </w:rPr>
            </w:pPr>
          </w:p>
        </w:tc>
        <w:tc>
          <w:tcPr>
            <w:tcW w:w="3240" w:type="dxa"/>
            <w:tcBorders>
              <w:top w:val="nil"/>
              <w:left w:val="nil"/>
              <w:bottom w:val="nil"/>
              <w:right w:val="nil"/>
            </w:tcBorders>
          </w:tcPr>
          <w:p w14:paraId="5989CCFB" w14:textId="77777777" w:rsidR="00065E24" w:rsidRDefault="00065E24" w:rsidP="00B8598D">
            <w:pPr>
              <w:ind w:right="144"/>
              <w:rPr>
                <w:snapToGrid w:val="0"/>
                <w:sz w:val="24"/>
              </w:rPr>
            </w:pPr>
          </w:p>
        </w:tc>
        <w:tc>
          <w:tcPr>
            <w:tcW w:w="576" w:type="dxa"/>
            <w:tcBorders>
              <w:top w:val="nil"/>
              <w:left w:val="nil"/>
              <w:bottom w:val="nil"/>
              <w:right w:val="nil"/>
            </w:tcBorders>
          </w:tcPr>
          <w:p w14:paraId="1689AFB9" w14:textId="77777777" w:rsidR="00065E24" w:rsidRDefault="00065E24" w:rsidP="00B8598D">
            <w:pPr>
              <w:ind w:right="144"/>
              <w:rPr>
                <w:snapToGrid w:val="0"/>
                <w:sz w:val="24"/>
              </w:rPr>
            </w:pPr>
          </w:p>
        </w:tc>
        <w:tc>
          <w:tcPr>
            <w:tcW w:w="1007" w:type="dxa"/>
            <w:tcBorders>
              <w:top w:val="nil"/>
              <w:left w:val="nil"/>
              <w:bottom w:val="nil"/>
              <w:right w:val="nil"/>
            </w:tcBorders>
          </w:tcPr>
          <w:p w14:paraId="3B270D52" w14:textId="77777777" w:rsidR="00065E24" w:rsidRDefault="00065E24" w:rsidP="00B8598D">
            <w:pPr>
              <w:ind w:right="144"/>
              <w:rPr>
                <w:snapToGrid w:val="0"/>
                <w:sz w:val="24"/>
              </w:rPr>
            </w:pPr>
          </w:p>
        </w:tc>
        <w:tc>
          <w:tcPr>
            <w:tcW w:w="1007" w:type="dxa"/>
            <w:tcBorders>
              <w:top w:val="nil"/>
              <w:left w:val="nil"/>
              <w:bottom w:val="nil"/>
              <w:right w:val="nil"/>
            </w:tcBorders>
          </w:tcPr>
          <w:p w14:paraId="6436D6B5" w14:textId="77777777" w:rsidR="00065E24" w:rsidRDefault="00065E24" w:rsidP="00B8598D">
            <w:pPr>
              <w:ind w:right="144"/>
              <w:rPr>
                <w:snapToGrid w:val="0"/>
                <w:sz w:val="24"/>
              </w:rPr>
            </w:pPr>
          </w:p>
        </w:tc>
        <w:tc>
          <w:tcPr>
            <w:tcW w:w="864" w:type="dxa"/>
            <w:tcBorders>
              <w:top w:val="nil"/>
              <w:left w:val="nil"/>
              <w:bottom w:val="nil"/>
              <w:right w:val="nil"/>
            </w:tcBorders>
          </w:tcPr>
          <w:p w14:paraId="26D7C861" w14:textId="77777777" w:rsidR="00065E24" w:rsidRDefault="00065E24" w:rsidP="00B8598D">
            <w:pPr>
              <w:ind w:right="144"/>
              <w:rPr>
                <w:snapToGrid w:val="0"/>
                <w:sz w:val="24"/>
              </w:rPr>
            </w:pPr>
          </w:p>
        </w:tc>
        <w:tc>
          <w:tcPr>
            <w:tcW w:w="108" w:type="dxa"/>
            <w:tcBorders>
              <w:top w:val="nil"/>
              <w:left w:val="nil"/>
              <w:bottom w:val="nil"/>
              <w:right w:val="nil"/>
            </w:tcBorders>
          </w:tcPr>
          <w:p w14:paraId="3F2EF6EC" w14:textId="77777777" w:rsidR="00065E24" w:rsidRDefault="00065E24" w:rsidP="00B8598D">
            <w:pPr>
              <w:ind w:right="144"/>
              <w:rPr>
                <w:snapToGrid w:val="0"/>
                <w:sz w:val="24"/>
              </w:rPr>
            </w:pPr>
          </w:p>
        </w:tc>
        <w:tc>
          <w:tcPr>
            <w:tcW w:w="108" w:type="dxa"/>
            <w:tcBorders>
              <w:top w:val="nil"/>
              <w:left w:val="nil"/>
              <w:bottom w:val="nil"/>
              <w:right w:val="nil"/>
            </w:tcBorders>
          </w:tcPr>
          <w:p w14:paraId="07C392BB" w14:textId="77777777" w:rsidR="00065E24" w:rsidRDefault="00065E24" w:rsidP="00B8598D">
            <w:pPr>
              <w:ind w:right="144"/>
              <w:rPr>
                <w:snapToGrid w:val="0"/>
                <w:sz w:val="24"/>
              </w:rPr>
            </w:pPr>
          </w:p>
        </w:tc>
        <w:tc>
          <w:tcPr>
            <w:tcW w:w="108" w:type="dxa"/>
            <w:tcBorders>
              <w:top w:val="nil"/>
              <w:left w:val="nil"/>
              <w:bottom w:val="nil"/>
              <w:right w:val="nil"/>
            </w:tcBorders>
          </w:tcPr>
          <w:p w14:paraId="74E0BEFC" w14:textId="77777777" w:rsidR="00065E24" w:rsidRDefault="00065E24" w:rsidP="00B8598D">
            <w:pPr>
              <w:ind w:right="144"/>
              <w:rPr>
                <w:snapToGrid w:val="0"/>
                <w:sz w:val="24"/>
              </w:rPr>
            </w:pPr>
          </w:p>
        </w:tc>
        <w:tc>
          <w:tcPr>
            <w:tcW w:w="108" w:type="dxa"/>
            <w:tcBorders>
              <w:top w:val="nil"/>
              <w:left w:val="nil"/>
              <w:bottom w:val="nil"/>
              <w:right w:val="nil"/>
            </w:tcBorders>
          </w:tcPr>
          <w:p w14:paraId="6D0BCC72" w14:textId="77777777" w:rsidR="00065E24" w:rsidRDefault="00065E24" w:rsidP="00B8598D">
            <w:pPr>
              <w:ind w:right="144"/>
              <w:rPr>
                <w:snapToGrid w:val="0"/>
                <w:sz w:val="24"/>
              </w:rPr>
            </w:pPr>
          </w:p>
        </w:tc>
        <w:tc>
          <w:tcPr>
            <w:tcW w:w="108" w:type="dxa"/>
            <w:tcBorders>
              <w:top w:val="nil"/>
              <w:left w:val="nil"/>
              <w:bottom w:val="nil"/>
              <w:right w:val="nil"/>
            </w:tcBorders>
          </w:tcPr>
          <w:p w14:paraId="78AF17D7" w14:textId="77777777" w:rsidR="00065E24" w:rsidRDefault="00065E24" w:rsidP="00B8598D">
            <w:pPr>
              <w:ind w:right="144"/>
              <w:rPr>
                <w:snapToGrid w:val="0"/>
                <w:sz w:val="24"/>
              </w:rPr>
            </w:pPr>
          </w:p>
        </w:tc>
        <w:tc>
          <w:tcPr>
            <w:tcW w:w="108" w:type="dxa"/>
            <w:tcBorders>
              <w:top w:val="nil"/>
              <w:left w:val="nil"/>
              <w:bottom w:val="nil"/>
              <w:right w:val="nil"/>
            </w:tcBorders>
          </w:tcPr>
          <w:p w14:paraId="703278A1" w14:textId="77777777" w:rsidR="00065E24" w:rsidRDefault="00065E24" w:rsidP="00B8598D">
            <w:pPr>
              <w:ind w:right="144"/>
              <w:rPr>
                <w:snapToGrid w:val="0"/>
                <w:sz w:val="24"/>
              </w:rPr>
            </w:pPr>
          </w:p>
        </w:tc>
      </w:tr>
      <w:tr w:rsidR="00065E24" w14:paraId="5BBDCF79" w14:textId="77777777" w:rsidTr="00B8598D">
        <w:tblPrEx>
          <w:tblCellMar>
            <w:top w:w="0" w:type="dxa"/>
            <w:left w:w="0" w:type="dxa"/>
            <w:bottom w:w="0" w:type="dxa"/>
            <w:right w:w="0" w:type="dxa"/>
          </w:tblCellMar>
        </w:tblPrEx>
        <w:tc>
          <w:tcPr>
            <w:tcW w:w="864" w:type="dxa"/>
            <w:tcBorders>
              <w:top w:val="nil"/>
              <w:left w:val="nil"/>
              <w:bottom w:val="nil"/>
              <w:right w:val="nil"/>
            </w:tcBorders>
          </w:tcPr>
          <w:p w14:paraId="5D5427C5" w14:textId="77777777" w:rsidR="00065E24" w:rsidRDefault="00065E24" w:rsidP="00B8598D">
            <w:pPr>
              <w:ind w:right="144"/>
              <w:rPr>
                <w:snapToGrid w:val="0"/>
                <w:sz w:val="24"/>
              </w:rPr>
            </w:pPr>
            <w:r>
              <w:rPr>
                <w:snapToGrid w:val="0"/>
                <w:sz w:val="16"/>
              </w:rPr>
              <w:t>M</w:t>
            </w:r>
          </w:p>
        </w:tc>
        <w:tc>
          <w:tcPr>
            <w:tcW w:w="576" w:type="dxa"/>
            <w:tcBorders>
              <w:top w:val="nil"/>
              <w:left w:val="nil"/>
              <w:bottom w:val="nil"/>
              <w:right w:val="nil"/>
            </w:tcBorders>
          </w:tcPr>
          <w:p w14:paraId="008695B9" w14:textId="77777777" w:rsidR="00065E24" w:rsidRDefault="00065E24" w:rsidP="00B8598D">
            <w:pPr>
              <w:ind w:right="144"/>
              <w:rPr>
                <w:snapToGrid w:val="0"/>
                <w:sz w:val="24"/>
              </w:rPr>
            </w:pPr>
            <w:r>
              <w:rPr>
                <w:snapToGrid w:val="0"/>
                <w:sz w:val="16"/>
              </w:rPr>
              <w:t>290</w:t>
            </w:r>
          </w:p>
        </w:tc>
        <w:tc>
          <w:tcPr>
            <w:tcW w:w="720" w:type="dxa"/>
            <w:tcBorders>
              <w:top w:val="nil"/>
              <w:left w:val="nil"/>
              <w:bottom w:val="nil"/>
              <w:right w:val="nil"/>
            </w:tcBorders>
          </w:tcPr>
          <w:p w14:paraId="462A95ED" w14:textId="77777777" w:rsidR="00065E24" w:rsidRDefault="00065E24" w:rsidP="00B8598D">
            <w:pPr>
              <w:ind w:right="144"/>
              <w:rPr>
                <w:snapToGrid w:val="0"/>
                <w:sz w:val="24"/>
              </w:rPr>
            </w:pPr>
            <w:r>
              <w:rPr>
                <w:snapToGrid w:val="0"/>
                <w:sz w:val="16"/>
              </w:rPr>
              <w:t>SE</w:t>
            </w:r>
          </w:p>
        </w:tc>
        <w:tc>
          <w:tcPr>
            <w:tcW w:w="3240" w:type="dxa"/>
            <w:tcBorders>
              <w:top w:val="nil"/>
              <w:left w:val="nil"/>
              <w:bottom w:val="nil"/>
              <w:right w:val="nil"/>
            </w:tcBorders>
          </w:tcPr>
          <w:p w14:paraId="6AC67605" w14:textId="77777777" w:rsidR="00065E24" w:rsidRDefault="00065E24" w:rsidP="00B8598D">
            <w:pPr>
              <w:ind w:right="144"/>
              <w:rPr>
                <w:snapToGrid w:val="0"/>
                <w:sz w:val="24"/>
              </w:rPr>
            </w:pPr>
            <w:r>
              <w:rPr>
                <w:snapToGrid w:val="0"/>
                <w:sz w:val="16"/>
              </w:rPr>
              <w:t>Transaction Set Trailer</w:t>
            </w:r>
          </w:p>
        </w:tc>
        <w:tc>
          <w:tcPr>
            <w:tcW w:w="576" w:type="dxa"/>
            <w:tcBorders>
              <w:top w:val="nil"/>
              <w:left w:val="nil"/>
              <w:bottom w:val="nil"/>
              <w:right w:val="nil"/>
            </w:tcBorders>
          </w:tcPr>
          <w:p w14:paraId="5AAA89B6" w14:textId="77777777" w:rsidR="00065E24" w:rsidRDefault="00065E24" w:rsidP="00B8598D">
            <w:pPr>
              <w:ind w:right="144"/>
              <w:jc w:val="center"/>
              <w:rPr>
                <w:snapToGrid w:val="0"/>
                <w:sz w:val="24"/>
              </w:rPr>
            </w:pPr>
            <w:r>
              <w:rPr>
                <w:snapToGrid w:val="0"/>
                <w:sz w:val="16"/>
              </w:rPr>
              <w:t>M</w:t>
            </w:r>
          </w:p>
        </w:tc>
        <w:tc>
          <w:tcPr>
            <w:tcW w:w="1007" w:type="dxa"/>
            <w:tcBorders>
              <w:top w:val="nil"/>
              <w:left w:val="nil"/>
              <w:bottom w:val="nil"/>
              <w:right w:val="nil"/>
            </w:tcBorders>
          </w:tcPr>
          <w:p w14:paraId="5B71FA89" w14:textId="77777777" w:rsidR="00065E24" w:rsidRDefault="00065E24" w:rsidP="00B8598D">
            <w:pPr>
              <w:ind w:right="144"/>
              <w:jc w:val="right"/>
              <w:rPr>
                <w:snapToGrid w:val="0"/>
                <w:sz w:val="24"/>
              </w:rPr>
            </w:pPr>
            <w:r>
              <w:rPr>
                <w:snapToGrid w:val="0"/>
                <w:sz w:val="16"/>
              </w:rPr>
              <w:t>1</w:t>
            </w:r>
          </w:p>
        </w:tc>
        <w:tc>
          <w:tcPr>
            <w:tcW w:w="1007" w:type="dxa"/>
            <w:tcBorders>
              <w:top w:val="nil"/>
              <w:left w:val="nil"/>
              <w:bottom w:val="nil"/>
              <w:right w:val="nil"/>
            </w:tcBorders>
          </w:tcPr>
          <w:p w14:paraId="3EA5376E" w14:textId="77777777" w:rsidR="00065E24" w:rsidRDefault="00065E24" w:rsidP="00B8598D">
            <w:pPr>
              <w:ind w:right="144"/>
              <w:jc w:val="right"/>
              <w:rPr>
                <w:snapToGrid w:val="0"/>
                <w:sz w:val="24"/>
              </w:rPr>
            </w:pPr>
          </w:p>
        </w:tc>
        <w:tc>
          <w:tcPr>
            <w:tcW w:w="864" w:type="dxa"/>
            <w:tcBorders>
              <w:top w:val="nil"/>
              <w:left w:val="nil"/>
              <w:bottom w:val="nil"/>
              <w:right w:val="nil"/>
            </w:tcBorders>
          </w:tcPr>
          <w:p w14:paraId="634C52BF"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020F56C9"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218117FE"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70821CE0"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4A9AB7A8"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2C8492A8" w14:textId="77777777" w:rsidR="00065E24" w:rsidRDefault="00065E24" w:rsidP="00B8598D">
            <w:pPr>
              <w:ind w:right="144"/>
              <w:jc w:val="center"/>
              <w:rPr>
                <w:snapToGrid w:val="0"/>
                <w:sz w:val="24"/>
              </w:rPr>
            </w:pPr>
          </w:p>
        </w:tc>
        <w:tc>
          <w:tcPr>
            <w:tcW w:w="108" w:type="dxa"/>
            <w:tcBorders>
              <w:top w:val="nil"/>
              <w:left w:val="nil"/>
              <w:bottom w:val="nil"/>
              <w:right w:val="nil"/>
            </w:tcBorders>
          </w:tcPr>
          <w:p w14:paraId="74FAFCB6" w14:textId="77777777" w:rsidR="00065E24" w:rsidRDefault="00065E24" w:rsidP="00B8598D">
            <w:pPr>
              <w:ind w:right="144"/>
              <w:jc w:val="center"/>
              <w:rPr>
                <w:snapToGrid w:val="0"/>
                <w:sz w:val="24"/>
              </w:rPr>
            </w:pPr>
          </w:p>
        </w:tc>
      </w:tr>
    </w:tbl>
    <w:p w14:paraId="1BCD2A74" w14:textId="77777777" w:rsidR="00065E24" w:rsidRDefault="00065E24" w:rsidP="00065E24">
      <w:pPr>
        <w:rPr>
          <w:snapToGrid w:val="0"/>
          <w:sz w:val="16"/>
        </w:rPr>
      </w:pPr>
    </w:p>
    <w:p w14:paraId="28E26149" w14:textId="77777777" w:rsidR="00065E24" w:rsidRDefault="00065E24" w:rsidP="00065E24">
      <w:pPr>
        <w:rPr>
          <w:snapToGrid w:val="0"/>
        </w:rPr>
      </w:pPr>
      <w:r>
        <w:rPr>
          <w:b/>
          <w:snapToGrid w:val="0"/>
          <w:sz w:val="24"/>
        </w:rPr>
        <w:t>Transaction Set Notes</w:t>
      </w:r>
    </w:p>
    <w:p w14:paraId="0FBAE964" w14:textId="77777777" w:rsidR="00065E24" w:rsidRDefault="00065E24" w:rsidP="00065E24">
      <w:pPr>
        <w:rPr>
          <w:snapToGrid w:val="0"/>
        </w:rPr>
      </w:pPr>
    </w:p>
    <w:p w14:paraId="109859D4" w14:textId="77777777" w:rsidR="00065E24" w:rsidRDefault="00065E24" w:rsidP="00065E24">
      <w:pPr>
        <w:tabs>
          <w:tab w:val="left" w:pos="547"/>
        </w:tabs>
        <w:ind w:left="547" w:hanging="547"/>
        <w:rPr>
          <w:snapToGrid w:val="0"/>
        </w:rPr>
      </w:pPr>
      <w:r>
        <w:rPr>
          <w:b/>
          <w:snapToGrid w:val="0"/>
        </w:rPr>
        <w:t>1.</w:t>
      </w:r>
      <w:r>
        <w:rPr>
          <w:snapToGrid w:val="0"/>
        </w:rPr>
        <w:tab/>
        <w:t>The N1 segment identifies the organization originating and receiving the transaction set.</w:t>
      </w:r>
    </w:p>
    <w:p w14:paraId="3FBACBD8" w14:textId="77777777" w:rsidR="00065E24" w:rsidRDefault="00065E24" w:rsidP="00065E24">
      <w:pPr>
        <w:tabs>
          <w:tab w:val="left" w:pos="547"/>
        </w:tabs>
        <w:ind w:left="547" w:hanging="547"/>
        <w:rPr>
          <w:snapToGrid w:val="0"/>
        </w:rPr>
      </w:pPr>
      <w:r>
        <w:rPr>
          <w:b/>
          <w:snapToGrid w:val="0"/>
        </w:rPr>
        <w:t>2.</w:t>
      </w:r>
      <w:r>
        <w:rPr>
          <w:snapToGrid w:val="0"/>
        </w:rPr>
        <w:tab/>
        <w:t>The HL levels are group work candidate and work candidate.  Valid HL parent-child relationships are 1) group work candidate-group work candidate and 2) group work candidate-work candidate.</w:t>
      </w:r>
    </w:p>
    <w:p w14:paraId="7C2AEF49" w14:textId="77777777" w:rsidR="00065E24" w:rsidRDefault="00065E24" w:rsidP="00065E24">
      <w:pPr>
        <w:tabs>
          <w:tab w:val="left" w:pos="547"/>
        </w:tabs>
        <w:adjustRightInd w:val="0"/>
        <w:ind w:left="547" w:hanging="547"/>
        <w:rPr>
          <w:snapToGrid w:val="0"/>
        </w:rPr>
      </w:pPr>
      <w:r>
        <w:rPr>
          <w:b/>
          <w:snapToGrid w:val="0"/>
        </w:rPr>
        <w:t>3.</w:t>
      </w:r>
      <w:r>
        <w:rPr>
          <w:snapToGrid w:val="0"/>
        </w:rPr>
        <w:tab/>
        <w:t>The YNQ segment identifies conditions related to a maintenance or repair requirement.</w:t>
      </w:r>
    </w:p>
    <w:p w14:paraId="162AD136" w14:textId="77777777" w:rsidR="00065E24" w:rsidRPr="006E70AF" w:rsidRDefault="00065E24" w:rsidP="00065E24">
      <w:pPr>
        <w:tabs>
          <w:tab w:val="left" w:pos="547"/>
        </w:tabs>
        <w:adjustRightInd w:val="0"/>
        <w:rPr>
          <w:snapToGrid w:val="0"/>
          <w:sz w:val="8"/>
          <w:szCs w:val="8"/>
        </w:rPr>
      </w:pPr>
    </w:p>
    <w:p w14:paraId="03A8CAAE" w14:textId="63E6BB41" w:rsidR="00065E24" w:rsidRDefault="00065E24" w:rsidP="00065E24">
      <w:pPr>
        <w:adjustRightInd w:val="0"/>
        <w:rPr>
          <w:ins w:id="32" w:author="ERCOT" w:date="2020-07-02T12:07:00Z"/>
        </w:rPr>
      </w:pPr>
      <w:r>
        <w:t xml:space="preserve">For use on an alphanumeric field, </w:t>
      </w:r>
      <w:del w:id="33" w:author="ERCOT" w:date="2020-07-02T12:07:00Z">
        <w:r w:rsidR="00323C7B">
          <w:delText>TX</w:delText>
        </w:r>
      </w:del>
      <w:ins w:id="34" w:author="ERCOT" w:date="2020-07-02T12:07:00Z">
        <w:r>
          <w:t>Texas</w:t>
        </w:r>
      </w:ins>
      <w:r>
        <w:t xml:space="preserve"> SET recognizes all characters within the Basic Character Set.  Within the Extended Character Set, </w:t>
      </w:r>
      <w:del w:id="35" w:author="ERCOT" w:date="2020-07-02T12:07:00Z">
        <w:r w:rsidR="00323C7B">
          <w:delText>TX</w:delText>
        </w:r>
      </w:del>
      <w:ins w:id="36" w:author="ERCOT" w:date="2020-07-02T12:07:00Z">
        <w:r>
          <w:t>Texas</w:t>
        </w:r>
      </w:ins>
      <w:r>
        <w:t xml:space="preserve"> SET recognizes all character sets except all Select Language Characters found in Section </w:t>
      </w:r>
      <w:ins w:id="37" w:author="ERCOT" w:date="2020-07-02T12:07:00Z">
        <w:r>
          <w:t xml:space="preserve">3.3.2 item </w:t>
        </w:r>
      </w:ins>
      <w:r>
        <w:t xml:space="preserve">(4) of </w:t>
      </w:r>
      <w:del w:id="38" w:author="ERCOT" w:date="2020-07-02T12:07:00Z">
        <w:r w:rsidR="00323C7B">
          <w:delText>X-12 Standards</w:delText>
        </w:r>
      </w:del>
      <w:ins w:id="39" w:author="ERCOT" w:date="2020-07-02T12:07:00Z">
        <w:r>
          <w:t>X12</w:t>
        </w:r>
      </w:ins>
      <w:r>
        <w:t xml:space="preserve"> Application</w:t>
      </w:r>
      <w:del w:id="40" w:author="ERCOT" w:date="2020-07-02T12:07:00Z">
        <w:r w:rsidR="00323C7B">
          <w:delText>.  Segment/Data Element gray box guidelines</w:delText>
        </w:r>
      </w:del>
      <w:ins w:id="41" w:author="ERCOT" w:date="2020-07-02T12:07:00Z">
        <w:r>
          <w:t xml:space="preserve"> Control Structure. Exceptions to ANSI Standards</w:t>
        </w:r>
      </w:ins>
      <w:r>
        <w:t xml:space="preserve"> for alphanumeric fields </w:t>
      </w:r>
      <w:del w:id="42" w:author="ERCOT" w:date="2020-07-02T12:07:00Z">
        <w:r w:rsidR="00323C7B">
          <w:delText>will continue to take priority over any</w:delText>
        </w:r>
      </w:del>
      <w:ins w:id="43" w:author="ERCOT" w:date="2020-07-02T12:07:00Z">
        <w:r>
          <w:t xml:space="preserve">are noted in gray boxes of this Implementation Guide. </w:t>
        </w:r>
      </w:ins>
    </w:p>
    <w:p w14:paraId="7D742250" w14:textId="77777777" w:rsidR="00065E24" w:rsidRDefault="00065E24" w:rsidP="00065E24">
      <w:pPr>
        <w:adjustRightInd w:val="0"/>
        <w:rPr>
          <w:ins w:id="44" w:author="ERCOT" w:date="2020-07-02T12:07:00Z"/>
        </w:rPr>
      </w:pPr>
    </w:p>
    <w:p w14:paraId="6B55649A" w14:textId="77777777" w:rsidR="00065E24" w:rsidRDefault="00065E24" w:rsidP="00065E24">
      <w:pPr>
        <w:adjustRightInd w:val="0"/>
        <w:rPr>
          <w:ins w:id="45" w:author="ERCOT" w:date="2020-07-02T12:07:00Z"/>
        </w:rPr>
      </w:pPr>
      <w:ins w:id="46" w:author="ERCOT" w:date="2020-07-02T12:07:00Z">
        <w:r>
          <w:t>Receipt of the Select Language Characters found in Section 3.3.2 item (4) of the Application Control Structure may be rejected with a 997 Reject transaction by recipient.</w:t>
        </w:r>
      </w:ins>
    </w:p>
    <w:p w14:paraId="4601466E" w14:textId="77777777" w:rsidR="00065E24" w:rsidRDefault="00065E24" w:rsidP="00065E24">
      <w:pPr>
        <w:adjustRightInd w:val="0"/>
        <w:rPr>
          <w:ins w:id="47" w:author="ERCOT" w:date="2020-07-02T12:07:00Z"/>
        </w:rPr>
      </w:pPr>
    </w:p>
    <w:p w14:paraId="39F7C5C0" w14:textId="25AA9285" w:rsidR="00065E24" w:rsidRDefault="00065E24" w:rsidP="00065E24">
      <w:pPr>
        <w:adjustRightInd w:val="0"/>
        <w:rPr>
          <w:ins w:id="48" w:author="ERCOT" w:date="2020-07-02T12:07:00Z"/>
        </w:rPr>
      </w:pPr>
      <w:ins w:id="49" w:author="ERCOT" w:date="2020-07-02T12:07:00Z">
        <w:r>
          <w:t>For reference, the Select Language Characters found in Section 3.3.2 item (4) of the</w:t>
        </w:r>
      </w:ins>
      <w:r>
        <w:t xml:space="preserve"> ANSI Standards</w:t>
      </w:r>
      <w:del w:id="50" w:author="ERCOT" w:date="2020-07-02T12:07:00Z">
        <w:r w:rsidR="00323C7B">
          <w:delText>.</w:delText>
        </w:r>
        <w:r w:rsidR="00323C7B">
          <w:rPr>
            <w:rFonts w:ascii="Arial" w:hAnsi="Arial" w:cs="Arial"/>
          </w:rPr>
          <w:delText xml:space="preserve">  </w:delText>
        </w:r>
        <w:r w:rsidR="00CE0C0D">
          <w:rPr>
            <w:szCs w:val="24"/>
          </w:rPr>
          <w:br w:type="page"/>
        </w:r>
        <w:r w:rsidR="00CE0C0D">
          <w:rPr>
            <w:b/>
            <w:szCs w:val="24"/>
          </w:rPr>
          <w:lastRenderedPageBreak/>
          <w:tab/>
        </w:r>
        <w:r w:rsidR="00F020EC">
          <w:rPr>
            <w:b/>
            <w:szCs w:val="24"/>
          </w:rPr>
          <w:tab/>
          <w:delText xml:space="preserve">      </w:delText>
        </w:r>
      </w:del>
      <w:ins w:id="51" w:author="ERCOT" w:date="2020-07-02T12:07:00Z">
        <w:r>
          <w:t xml:space="preserve"> are:</w:t>
        </w:r>
      </w:ins>
    </w:p>
    <w:p w14:paraId="6992F87C" w14:textId="77777777" w:rsidR="002B1815" w:rsidRDefault="00065E24" w:rsidP="002B1815">
      <w:pPr>
        <w:tabs>
          <w:tab w:val="right" w:pos="1800"/>
          <w:tab w:val="left" w:pos="2160"/>
        </w:tabs>
        <w:adjustRightInd w:val="0"/>
        <w:ind w:left="2160" w:hanging="2160"/>
        <w:rPr>
          <w:szCs w:val="24"/>
        </w:rPr>
      </w:pPr>
      <w:ins w:id="52" w:author="ERCOT" w:date="2020-07-02T12:07:00Z">
        <w:r>
          <w:t>À|Á|Â|Ä|à|á|â|ä|È|É|Ê|è|é|ê|ë|Ì|Í|Î|ì|í|î|ï|Ò|Ó|Ô|Ö|ò|ó|ô|ö|Ù|Ú|Û|Ü|ù|ú|û|ü|Ç|ç|Ñ|ñ|¿|¡</w:t>
        </w:r>
      </w:ins>
      <w:bookmarkStart w:id="53" w:name="book1"/>
      <w:bookmarkEnd w:id="53"/>
    </w:p>
    <w:p w14:paraId="716A1DC8" w14:textId="46539CD7" w:rsidR="00000000" w:rsidRDefault="002B1815" w:rsidP="002B1815">
      <w:pPr>
        <w:tabs>
          <w:tab w:val="right" w:pos="1800"/>
          <w:tab w:val="left" w:pos="2160"/>
        </w:tabs>
        <w:adjustRightInd w:val="0"/>
        <w:ind w:left="2160" w:hanging="1080"/>
        <w:rPr>
          <w:b/>
          <w:szCs w:val="24"/>
        </w:rPr>
      </w:pPr>
      <w:r>
        <w:rPr>
          <w:szCs w:val="24"/>
        </w:rPr>
        <w:br w:type="page"/>
      </w:r>
      <w:r>
        <w:rPr>
          <w:b/>
          <w:szCs w:val="24"/>
        </w:rPr>
        <w:lastRenderedPageBreak/>
        <w:t>Segment:</w:t>
      </w:r>
      <w:r>
        <w:rPr>
          <w:b/>
          <w:szCs w:val="24"/>
        </w:rPr>
        <w:tab/>
      </w:r>
      <w:r>
        <w:rPr>
          <w:b/>
          <w:sz w:val="40"/>
          <w:szCs w:val="24"/>
        </w:rPr>
        <w:t xml:space="preserve">ST </w:t>
      </w:r>
      <w:r>
        <w:rPr>
          <w:b/>
          <w:szCs w:val="24"/>
        </w:rPr>
        <w:t>Transaction Set Header</w:t>
      </w:r>
    </w:p>
    <w:p w14:paraId="0F0562FE"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CB35BF3" w14:textId="77777777" w:rsidR="00000000" w:rsidRDefault="002B1815">
      <w:pPr>
        <w:tabs>
          <w:tab w:val="right" w:pos="1800"/>
          <w:tab w:val="left" w:pos="2160"/>
        </w:tabs>
        <w:adjustRightInd w:val="0"/>
        <w:ind w:left="2160" w:hanging="2160"/>
        <w:rPr>
          <w:szCs w:val="24"/>
        </w:rPr>
      </w:pPr>
      <w:r>
        <w:rPr>
          <w:szCs w:val="24"/>
        </w:rPr>
        <w:tab/>
      </w:r>
      <w:r>
        <w:rPr>
          <w:b/>
          <w:szCs w:val="24"/>
        </w:rPr>
        <w:t>Loop:</w:t>
      </w:r>
    </w:p>
    <w:p w14:paraId="67DB6386"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685FB3F"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D048B7C"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1</w:t>
      </w:r>
    </w:p>
    <w:p w14:paraId="7267E797"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172C7A01"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Syntax Notes:</w:t>
      </w:r>
    </w:p>
    <w:p w14:paraId="20512C71"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The transaction set identifier (ST01) is used by the translation routines of the interchange partners to select the appropriate transaction set definition (e.g., 810 selects the Invoice Transaction Set).</w:t>
      </w:r>
    </w:p>
    <w:p w14:paraId="6522A7BE"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AB801A1" w14:textId="77777777">
        <w:tblPrEx>
          <w:tblCellMar>
            <w:top w:w="0" w:type="dxa"/>
            <w:left w:w="0" w:type="dxa"/>
            <w:bottom w:w="0" w:type="dxa"/>
            <w:right w:w="0" w:type="dxa"/>
          </w:tblCellMar>
        </w:tblPrEx>
        <w:tc>
          <w:tcPr>
            <w:tcW w:w="1944" w:type="dxa"/>
            <w:tcBorders>
              <w:top w:val="nil"/>
              <w:left w:val="nil"/>
              <w:bottom w:val="nil"/>
              <w:right w:val="nil"/>
            </w:tcBorders>
          </w:tcPr>
          <w:p w14:paraId="7D8A02CE"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329A906C"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6EA3552D" w14:textId="77777777" w:rsidR="00000000" w:rsidRDefault="002B1815">
            <w:pPr>
              <w:adjustRightInd w:val="0"/>
              <w:ind w:right="144"/>
              <w:rPr>
                <w:szCs w:val="24"/>
              </w:rPr>
            </w:pPr>
            <w:r>
              <w:rPr>
                <w:szCs w:val="24"/>
              </w:rPr>
              <w:t>Required</w:t>
            </w:r>
          </w:p>
          <w:p w14:paraId="0B07864D" w14:textId="77777777" w:rsidR="00000000" w:rsidRDefault="002B1815">
            <w:pPr>
              <w:adjustRightInd w:val="0"/>
              <w:ind w:right="144"/>
              <w:rPr>
                <w:sz w:val="24"/>
                <w:szCs w:val="24"/>
              </w:rPr>
            </w:pPr>
          </w:p>
        </w:tc>
      </w:tr>
      <w:tr w:rsidR="00000000" w14:paraId="2A0FD1CF" w14:textId="77777777">
        <w:tblPrEx>
          <w:tblCellMar>
            <w:top w:w="0" w:type="dxa"/>
            <w:left w:w="0" w:type="dxa"/>
            <w:bottom w:w="0" w:type="dxa"/>
            <w:right w:w="0" w:type="dxa"/>
          </w:tblCellMar>
        </w:tblPrEx>
        <w:tc>
          <w:tcPr>
            <w:tcW w:w="1944" w:type="dxa"/>
            <w:tcBorders>
              <w:top w:val="nil"/>
              <w:left w:val="nil"/>
              <w:bottom w:val="nil"/>
              <w:right w:val="nil"/>
            </w:tcBorders>
          </w:tcPr>
          <w:p w14:paraId="4023462B" w14:textId="77777777" w:rsidR="00000000" w:rsidRDefault="002B1815">
            <w:pPr>
              <w:adjustRightInd w:val="0"/>
              <w:ind w:right="144"/>
              <w:rPr>
                <w:sz w:val="24"/>
                <w:szCs w:val="24"/>
              </w:rPr>
            </w:pPr>
          </w:p>
        </w:tc>
        <w:tc>
          <w:tcPr>
            <w:tcW w:w="216" w:type="dxa"/>
            <w:tcBorders>
              <w:top w:val="nil"/>
              <w:left w:val="nil"/>
              <w:bottom w:val="nil"/>
              <w:right w:val="nil"/>
            </w:tcBorders>
          </w:tcPr>
          <w:p w14:paraId="2447C0CE"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6FBC68DD" w14:textId="77777777" w:rsidR="00000000" w:rsidRDefault="002B1815">
            <w:pPr>
              <w:adjustRightInd w:val="0"/>
              <w:ind w:right="144"/>
              <w:rPr>
                <w:sz w:val="24"/>
                <w:szCs w:val="24"/>
              </w:rPr>
            </w:pPr>
            <w:r>
              <w:rPr>
                <w:szCs w:val="24"/>
              </w:rPr>
              <w:t>ST~650~000000001</w:t>
            </w:r>
          </w:p>
        </w:tc>
      </w:tr>
    </w:tbl>
    <w:p w14:paraId="3BF0BEDA" w14:textId="77777777" w:rsidR="00000000" w:rsidRDefault="002B1815">
      <w:pPr>
        <w:adjustRightInd w:val="0"/>
        <w:rPr>
          <w:szCs w:val="24"/>
        </w:rPr>
      </w:pPr>
    </w:p>
    <w:p w14:paraId="1DD68412" w14:textId="77777777" w:rsidR="00000000" w:rsidRDefault="002B1815">
      <w:pPr>
        <w:adjustRightInd w:val="0"/>
        <w:jc w:val="center"/>
        <w:rPr>
          <w:b/>
          <w:szCs w:val="24"/>
        </w:rPr>
      </w:pPr>
      <w:r>
        <w:rPr>
          <w:b/>
          <w:szCs w:val="24"/>
        </w:rPr>
        <w:t>Data Element Summary</w:t>
      </w:r>
    </w:p>
    <w:p w14:paraId="499555F8"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10FE41D"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36A83A4" w14:textId="77777777">
        <w:tblPrEx>
          <w:tblCellMar>
            <w:top w:w="0" w:type="dxa"/>
            <w:left w:w="0" w:type="dxa"/>
            <w:bottom w:w="0" w:type="dxa"/>
            <w:right w:w="0" w:type="dxa"/>
          </w:tblCellMar>
        </w:tblPrEx>
        <w:tc>
          <w:tcPr>
            <w:tcW w:w="1007" w:type="dxa"/>
            <w:tcBorders>
              <w:top w:val="nil"/>
              <w:left w:val="nil"/>
              <w:bottom w:val="nil"/>
              <w:right w:val="nil"/>
            </w:tcBorders>
          </w:tcPr>
          <w:p w14:paraId="59AED7EB"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39E32BB" w14:textId="77777777" w:rsidR="00000000" w:rsidRDefault="002B1815">
            <w:pPr>
              <w:adjustRightInd w:val="0"/>
              <w:ind w:right="144"/>
              <w:jc w:val="center"/>
              <w:rPr>
                <w:sz w:val="24"/>
                <w:szCs w:val="24"/>
              </w:rPr>
            </w:pPr>
            <w:r>
              <w:rPr>
                <w:b/>
                <w:szCs w:val="24"/>
              </w:rPr>
              <w:t>ST01</w:t>
            </w:r>
          </w:p>
        </w:tc>
        <w:tc>
          <w:tcPr>
            <w:tcW w:w="892" w:type="dxa"/>
            <w:tcBorders>
              <w:top w:val="nil"/>
              <w:left w:val="nil"/>
              <w:bottom w:val="nil"/>
              <w:right w:val="nil"/>
            </w:tcBorders>
          </w:tcPr>
          <w:p w14:paraId="070D0581" w14:textId="77777777" w:rsidR="00000000" w:rsidRDefault="002B1815">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1998E9FA" w14:textId="77777777" w:rsidR="00000000" w:rsidRDefault="002B1815">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1A54D392"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434540E9"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52D7FF50" w14:textId="77777777" w:rsidR="00000000" w:rsidRDefault="002B1815">
            <w:pPr>
              <w:adjustRightInd w:val="0"/>
              <w:ind w:right="144"/>
              <w:rPr>
                <w:sz w:val="24"/>
                <w:szCs w:val="24"/>
              </w:rPr>
            </w:pPr>
            <w:r>
              <w:rPr>
                <w:b/>
                <w:szCs w:val="24"/>
              </w:rPr>
              <w:t>ID 3/3</w:t>
            </w:r>
          </w:p>
        </w:tc>
      </w:tr>
      <w:tr w:rsidR="00000000" w14:paraId="50A3CF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4913C6" w14:textId="77777777" w:rsidR="00000000" w:rsidRDefault="002B1815">
            <w:pPr>
              <w:adjustRightInd w:val="0"/>
              <w:ind w:right="144"/>
              <w:rPr>
                <w:sz w:val="24"/>
                <w:szCs w:val="24"/>
              </w:rPr>
            </w:pPr>
          </w:p>
        </w:tc>
        <w:tc>
          <w:tcPr>
            <w:tcW w:w="6523" w:type="dxa"/>
            <w:gridSpan w:val="7"/>
            <w:tcBorders>
              <w:top w:val="nil"/>
              <w:left w:val="nil"/>
              <w:bottom w:val="nil"/>
              <w:right w:val="nil"/>
            </w:tcBorders>
          </w:tcPr>
          <w:p w14:paraId="56889408" w14:textId="77777777" w:rsidR="00000000" w:rsidRDefault="002B1815">
            <w:pPr>
              <w:adjustRightInd w:val="0"/>
              <w:ind w:right="144"/>
              <w:rPr>
                <w:sz w:val="24"/>
                <w:szCs w:val="24"/>
              </w:rPr>
            </w:pPr>
            <w:r>
              <w:rPr>
                <w:szCs w:val="24"/>
              </w:rPr>
              <w:t>Code uniquely identifying a Transaction Set</w:t>
            </w:r>
          </w:p>
        </w:tc>
      </w:tr>
      <w:tr w:rsidR="00000000" w14:paraId="645808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5B2342"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3E646DB3" w14:textId="77777777" w:rsidR="00000000" w:rsidRDefault="002B1815">
            <w:pPr>
              <w:adjustRightInd w:val="0"/>
              <w:ind w:right="144"/>
              <w:rPr>
                <w:sz w:val="24"/>
                <w:szCs w:val="24"/>
              </w:rPr>
            </w:pPr>
            <w:r>
              <w:rPr>
                <w:szCs w:val="24"/>
              </w:rPr>
              <w:t>650</w:t>
            </w:r>
          </w:p>
        </w:tc>
        <w:tc>
          <w:tcPr>
            <w:tcW w:w="144" w:type="dxa"/>
            <w:tcBorders>
              <w:top w:val="nil"/>
              <w:left w:val="nil"/>
              <w:bottom w:val="nil"/>
              <w:right w:val="nil"/>
            </w:tcBorders>
          </w:tcPr>
          <w:p w14:paraId="2DD133E3" w14:textId="77777777" w:rsidR="00000000" w:rsidRDefault="002B1815">
            <w:pPr>
              <w:adjustRightInd w:val="0"/>
              <w:ind w:right="144"/>
              <w:rPr>
                <w:sz w:val="24"/>
                <w:szCs w:val="24"/>
              </w:rPr>
            </w:pPr>
          </w:p>
        </w:tc>
        <w:tc>
          <w:tcPr>
            <w:tcW w:w="4823" w:type="dxa"/>
            <w:gridSpan w:val="4"/>
            <w:tcBorders>
              <w:top w:val="nil"/>
              <w:left w:val="nil"/>
              <w:bottom w:val="nil"/>
              <w:right w:val="nil"/>
            </w:tcBorders>
          </w:tcPr>
          <w:p w14:paraId="4DC0465C" w14:textId="77777777" w:rsidR="00000000" w:rsidRDefault="002B1815">
            <w:pPr>
              <w:adjustRightInd w:val="0"/>
              <w:ind w:right="144"/>
              <w:rPr>
                <w:sz w:val="24"/>
                <w:szCs w:val="24"/>
              </w:rPr>
            </w:pPr>
            <w:r>
              <w:rPr>
                <w:szCs w:val="24"/>
              </w:rPr>
              <w:t>Maintenance Service Order</w:t>
            </w:r>
          </w:p>
        </w:tc>
      </w:tr>
      <w:tr w:rsidR="00000000" w14:paraId="394BA440" w14:textId="77777777">
        <w:tblPrEx>
          <w:tblCellMar>
            <w:top w:w="0" w:type="dxa"/>
            <w:left w:w="0" w:type="dxa"/>
            <w:bottom w:w="0" w:type="dxa"/>
            <w:right w:w="0" w:type="dxa"/>
          </w:tblCellMar>
        </w:tblPrEx>
        <w:tc>
          <w:tcPr>
            <w:tcW w:w="1007" w:type="dxa"/>
            <w:tcBorders>
              <w:top w:val="nil"/>
              <w:left w:val="nil"/>
              <w:bottom w:val="nil"/>
              <w:right w:val="nil"/>
            </w:tcBorders>
          </w:tcPr>
          <w:p w14:paraId="2047D846"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7F40C261" w14:textId="77777777" w:rsidR="00000000" w:rsidRDefault="002B1815">
            <w:pPr>
              <w:adjustRightInd w:val="0"/>
              <w:ind w:right="144"/>
              <w:jc w:val="center"/>
              <w:rPr>
                <w:sz w:val="24"/>
                <w:szCs w:val="24"/>
              </w:rPr>
            </w:pPr>
            <w:r>
              <w:rPr>
                <w:b/>
                <w:szCs w:val="24"/>
              </w:rPr>
              <w:t>ST02</w:t>
            </w:r>
          </w:p>
        </w:tc>
        <w:tc>
          <w:tcPr>
            <w:tcW w:w="892" w:type="dxa"/>
            <w:tcBorders>
              <w:top w:val="nil"/>
              <w:left w:val="nil"/>
              <w:bottom w:val="nil"/>
              <w:right w:val="nil"/>
            </w:tcBorders>
          </w:tcPr>
          <w:p w14:paraId="726DF1FB" w14:textId="77777777" w:rsidR="00000000" w:rsidRDefault="002B1815">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7EE91600" w14:textId="77777777" w:rsidR="00000000" w:rsidRDefault="002B1815">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EFE0CE3"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0341494B"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7AA57A24" w14:textId="77777777" w:rsidR="00000000" w:rsidRDefault="002B1815">
            <w:pPr>
              <w:adjustRightInd w:val="0"/>
              <w:ind w:right="144"/>
              <w:rPr>
                <w:sz w:val="24"/>
                <w:szCs w:val="24"/>
              </w:rPr>
            </w:pPr>
            <w:r>
              <w:rPr>
                <w:b/>
                <w:szCs w:val="24"/>
              </w:rPr>
              <w:t>AN 4/9</w:t>
            </w:r>
          </w:p>
        </w:tc>
      </w:tr>
      <w:tr w:rsidR="00000000" w14:paraId="04E978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E90EAF" w14:textId="77777777" w:rsidR="00000000" w:rsidRDefault="002B1815">
            <w:pPr>
              <w:adjustRightInd w:val="0"/>
              <w:ind w:right="144"/>
              <w:rPr>
                <w:sz w:val="24"/>
                <w:szCs w:val="24"/>
              </w:rPr>
            </w:pPr>
          </w:p>
        </w:tc>
        <w:tc>
          <w:tcPr>
            <w:tcW w:w="6523" w:type="dxa"/>
            <w:gridSpan w:val="7"/>
            <w:tcBorders>
              <w:top w:val="nil"/>
              <w:left w:val="nil"/>
              <w:bottom w:val="nil"/>
              <w:right w:val="nil"/>
            </w:tcBorders>
          </w:tcPr>
          <w:p w14:paraId="78E50478" w14:textId="77777777" w:rsidR="00000000" w:rsidRDefault="002B1815">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BD16715" w14:textId="77777777" w:rsidR="00000000" w:rsidRDefault="002B1815">
      <w:pPr>
        <w:tabs>
          <w:tab w:val="right" w:pos="1800"/>
          <w:tab w:val="left" w:pos="2160"/>
        </w:tabs>
        <w:adjustRightInd w:val="0"/>
        <w:ind w:left="2160" w:hanging="2160"/>
        <w:rPr>
          <w:b/>
          <w:szCs w:val="24"/>
        </w:rPr>
      </w:pPr>
      <w:r>
        <w:rPr>
          <w:szCs w:val="24"/>
        </w:rPr>
        <w:br w:type="page"/>
      </w:r>
      <w:bookmarkStart w:id="54" w:name="book2"/>
      <w:bookmarkEnd w:id="54"/>
      <w:r>
        <w:rPr>
          <w:b/>
          <w:szCs w:val="24"/>
        </w:rPr>
        <w:lastRenderedPageBreak/>
        <w:tab/>
        <w:t>Segment:</w:t>
      </w:r>
      <w:r>
        <w:rPr>
          <w:b/>
          <w:szCs w:val="24"/>
        </w:rPr>
        <w:tab/>
      </w:r>
      <w:r>
        <w:rPr>
          <w:b/>
          <w:sz w:val="40"/>
          <w:szCs w:val="24"/>
        </w:rPr>
        <w:t xml:space="preserve">BGN </w:t>
      </w:r>
      <w:r>
        <w:rPr>
          <w:b/>
          <w:szCs w:val="24"/>
        </w:rPr>
        <w:t>Beginning Segment</w:t>
      </w:r>
    </w:p>
    <w:p w14:paraId="7B6C4693"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3DC6D37" w14:textId="77777777" w:rsidR="00000000" w:rsidRDefault="002B1815">
      <w:pPr>
        <w:tabs>
          <w:tab w:val="right" w:pos="1800"/>
          <w:tab w:val="left" w:pos="2160"/>
        </w:tabs>
        <w:adjustRightInd w:val="0"/>
        <w:ind w:left="2160" w:hanging="2160"/>
        <w:rPr>
          <w:szCs w:val="24"/>
        </w:rPr>
      </w:pPr>
      <w:r>
        <w:rPr>
          <w:szCs w:val="24"/>
        </w:rPr>
        <w:tab/>
      </w:r>
      <w:r>
        <w:rPr>
          <w:b/>
          <w:szCs w:val="24"/>
        </w:rPr>
        <w:t>Loop:</w:t>
      </w:r>
    </w:p>
    <w:p w14:paraId="3A569B8A"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799DEB1"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500F2CF"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1</w:t>
      </w:r>
    </w:p>
    <w:p w14:paraId="206FC61E"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7B103B58"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38C1A5FE"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7809C109"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293F6637"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w:t>
      </w:r>
      <w:r>
        <w:rPr>
          <w:szCs w:val="24"/>
        </w:rPr>
        <w:t>saction set time.</w:t>
      </w:r>
    </w:p>
    <w:p w14:paraId="00410DD9"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5ABCE458"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1B90EBC0"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9FD7517" w14:textId="77777777">
        <w:tblPrEx>
          <w:tblCellMar>
            <w:top w:w="0" w:type="dxa"/>
            <w:left w:w="0" w:type="dxa"/>
            <w:bottom w:w="0" w:type="dxa"/>
            <w:right w:w="0" w:type="dxa"/>
          </w:tblCellMar>
        </w:tblPrEx>
        <w:tc>
          <w:tcPr>
            <w:tcW w:w="1944" w:type="dxa"/>
            <w:tcBorders>
              <w:top w:val="nil"/>
              <w:left w:val="nil"/>
              <w:bottom w:val="nil"/>
              <w:right w:val="nil"/>
            </w:tcBorders>
          </w:tcPr>
          <w:p w14:paraId="21B0D634"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18165E3D"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2D29F95E" w14:textId="77777777" w:rsidR="00000000" w:rsidRDefault="002B1815">
            <w:pPr>
              <w:adjustRightInd w:val="0"/>
              <w:ind w:right="144"/>
              <w:rPr>
                <w:szCs w:val="24"/>
              </w:rPr>
            </w:pPr>
            <w:r>
              <w:rPr>
                <w:szCs w:val="24"/>
              </w:rPr>
              <w:t>Required</w:t>
            </w:r>
          </w:p>
          <w:p w14:paraId="3E504F42" w14:textId="77777777" w:rsidR="00000000" w:rsidRDefault="002B1815">
            <w:pPr>
              <w:adjustRightInd w:val="0"/>
              <w:ind w:right="144"/>
              <w:rPr>
                <w:sz w:val="24"/>
                <w:szCs w:val="24"/>
              </w:rPr>
            </w:pPr>
          </w:p>
        </w:tc>
      </w:tr>
      <w:tr w:rsidR="00000000" w14:paraId="16369BF2" w14:textId="77777777">
        <w:tblPrEx>
          <w:tblCellMar>
            <w:top w:w="0" w:type="dxa"/>
            <w:left w:w="0" w:type="dxa"/>
            <w:bottom w:w="0" w:type="dxa"/>
            <w:right w:w="0" w:type="dxa"/>
          </w:tblCellMar>
        </w:tblPrEx>
        <w:tc>
          <w:tcPr>
            <w:tcW w:w="1944" w:type="dxa"/>
            <w:tcBorders>
              <w:top w:val="nil"/>
              <w:left w:val="nil"/>
              <w:bottom w:val="nil"/>
              <w:right w:val="nil"/>
            </w:tcBorders>
          </w:tcPr>
          <w:p w14:paraId="7B81AC39" w14:textId="77777777" w:rsidR="00000000" w:rsidRDefault="002B1815">
            <w:pPr>
              <w:adjustRightInd w:val="0"/>
              <w:ind w:right="144"/>
              <w:rPr>
                <w:sz w:val="24"/>
                <w:szCs w:val="24"/>
              </w:rPr>
            </w:pPr>
          </w:p>
        </w:tc>
        <w:tc>
          <w:tcPr>
            <w:tcW w:w="216" w:type="dxa"/>
            <w:tcBorders>
              <w:top w:val="nil"/>
              <w:left w:val="nil"/>
              <w:bottom w:val="nil"/>
              <w:right w:val="nil"/>
            </w:tcBorders>
          </w:tcPr>
          <w:p w14:paraId="38B901BD"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2C849364" w14:textId="77777777" w:rsidR="00000000" w:rsidRDefault="002B1815">
            <w:pPr>
              <w:adjustRightInd w:val="0"/>
              <w:ind w:right="144"/>
              <w:rPr>
                <w:szCs w:val="24"/>
              </w:rPr>
            </w:pPr>
            <w:r>
              <w:rPr>
                <w:szCs w:val="24"/>
              </w:rPr>
              <w:t>BGN~13~200105031956531~20010531~~~~79~IT</w:t>
            </w:r>
          </w:p>
          <w:p w14:paraId="75173419" w14:textId="77777777" w:rsidR="00000000" w:rsidRDefault="002B1815">
            <w:pPr>
              <w:adjustRightInd w:val="0"/>
              <w:ind w:right="144"/>
              <w:rPr>
                <w:sz w:val="24"/>
                <w:szCs w:val="24"/>
              </w:rPr>
            </w:pPr>
            <w:r>
              <w:rPr>
                <w:szCs w:val="24"/>
              </w:rPr>
              <w:t>BGN~13~200106030958742~20010603~~~200105031956531~79~C</w:t>
            </w:r>
          </w:p>
        </w:tc>
      </w:tr>
    </w:tbl>
    <w:p w14:paraId="480945F1" w14:textId="77777777" w:rsidR="00000000" w:rsidRDefault="002B1815">
      <w:pPr>
        <w:adjustRightInd w:val="0"/>
        <w:rPr>
          <w:szCs w:val="24"/>
        </w:rPr>
      </w:pPr>
    </w:p>
    <w:p w14:paraId="26CCFCC7" w14:textId="77777777" w:rsidR="00000000" w:rsidRDefault="002B1815">
      <w:pPr>
        <w:adjustRightInd w:val="0"/>
        <w:jc w:val="center"/>
        <w:rPr>
          <w:b/>
          <w:szCs w:val="24"/>
        </w:rPr>
      </w:pPr>
      <w:r>
        <w:rPr>
          <w:b/>
          <w:szCs w:val="24"/>
        </w:rPr>
        <w:t>Data Element Summary</w:t>
      </w:r>
    </w:p>
    <w:p w14:paraId="210A2A0C"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DFBDA57"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0FBC3E7" w14:textId="77777777">
        <w:tblPrEx>
          <w:tblCellMar>
            <w:top w:w="0" w:type="dxa"/>
            <w:left w:w="0" w:type="dxa"/>
            <w:bottom w:w="0" w:type="dxa"/>
            <w:right w:w="0" w:type="dxa"/>
          </w:tblCellMar>
        </w:tblPrEx>
        <w:tc>
          <w:tcPr>
            <w:tcW w:w="1007" w:type="dxa"/>
            <w:tcBorders>
              <w:top w:val="nil"/>
              <w:left w:val="nil"/>
              <w:bottom w:val="nil"/>
              <w:right w:val="nil"/>
            </w:tcBorders>
          </w:tcPr>
          <w:p w14:paraId="61F3F61F"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35FE24" w14:textId="77777777" w:rsidR="00000000" w:rsidRDefault="002B1815">
            <w:pPr>
              <w:adjustRightInd w:val="0"/>
              <w:ind w:right="144"/>
              <w:jc w:val="center"/>
              <w:rPr>
                <w:sz w:val="24"/>
                <w:szCs w:val="24"/>
              </w:rPr>
            </w:pPr>
            <w:r>
              <w:rPr>
                <w:b/>
                <w:szCs w:val="24"/>
              </w:rPr>
              <w:t>BGN01</w:t>
            </w:r>
          </w:p>
        </w:tc>
        <w:tc>
          <w:tcPr>
            <w:tcW w:w="892" w:type="dxa"/>
            <w:tcBorders>
              <w:top w:val="nil"/>
              <w:left w:val="nil"/>
              <w:bottom w:val="nil"/>
              <w:right w:val="nil"/>
            </w:tcBorders>
          </w:tcPr>
          <w:p w14:paraId="1D63A716" w14:textId="77777777" w:rsidR="00000000" w:rsidRDefault="002B1815">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130DC213" w14:textId="77777777" w:rsidR="00000000" w:rsidRDefault="002B1815">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11DB0688"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1A9648A7"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126DFFD2" w14:textId="77777777" w:rsidR="00000000" w:rsidRDefault="002B1815">
            <w:pPr>
              <w:adjustRightInd w:val="0"/>
              <w:ind w:right="144"/>
              <w:rPr>
                <w:sz w:val="24"/>
                <w:szCs w:val="24"/>
              </w:rPr>
            </w:pPr>
            <w:r>
              <w:rPr>
                <w:b/>
                <w:szCs w:val="24"/>
              </w:rPr>
              <w:t>ID 2/2</w:t>
            </w:r>
          </w:p>
        </w:tc>
      </w:tr>
      <w:tr w:rsidR="00000000" w14:paraId="71F3F8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9739A0"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458A9E9E" w14:textId="77777777" w:rsidR="00000000" w:rsidRDefault="002B1815">
            <w:pPr>
              <w:adjustRightInd w:val="0"/>
              <w:ind w:right="144"/>
              <w:rPr>
                <w:sz w:val="24"/>
                <w:szCs w:val="24"/>
              </w:rPr>
            </w:pPr>
            <w:r>
              <w:rPr>
                <w:szCs w:val="24"/>
              </w:rPr>
              <w:t>Code identifying purpose of transaction set</w:t>
            </w:r>
          </w:p>
        </w:tc>
      </w:tr>
      <w:tr w:rsidR="00000000" w14:paraId="7AFBA5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7EFC36"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1D9E6B2D" w14:textId="77777777" w:rsidR="00000000" w:rsidRDefault="002B1815">
            <w:pPr>
              <w:adjustRightInd w:val="0"/>
              <w:ind w:right="144"/>
              <w:rPr>
                <w:sz w:val="24"/>
                <w:szCs w:val="24"/>
              </w:rPr>
            </w:pPr>
            <w:r>
              <w:rPr>
                <w:szCs w:val="24"/>
              </w:rPr>
              <w:t>13</w:t>
            </w:r>
          </w:p>
        </w:tc>
        <w:tc>
          <w:tcPr>
            <w:tcW w:w="144" w:type="dxa"/>
            <w:tcBorders>
              <w:top w:val="nil"/>
              <w:left w:val="nil"/>
              <w:bottom w:val="nil"/>
              <w:right w:val="nil"/>
            </w:tcBorders>
          </w:tcPr>
          <w:p w14:paraId="618262BB"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6212816A" w14:textId="77777777" w:rsidR="00000000" w:rsidRDefault="002B1815">
            <w:pPr>
              <w:adjustRightInd w:val="0"/>
              <w:ind w:right="144"/>
              <w:rPr>
                <w:sz w:val="24"/>
                <w:szCs w:val="24"/>
              </w:rPr>
            </w:pPr>
            <w:r>
              <w:rPr>
                <w:szCs w:val="24"/>
              </w:rPr>
              <w:t>Request</w:t>
            </w:r>
          </w:p>
        </w:tc>
      </w:tr>
      <w:tr w:rsidR="00000000" w14:paraId="7767E334" w14:textId="77777777">
        <w:tblPrEx>
          <w:tblCellMar>
            <w:top w:w="0" w:type="dxa"/>
            <w:left w:w="0" w:type="dxa"/>
            <w:bottom w:w="0" w:type="dxa"/>
            <w:right w:w="0" w:type="dxa"/>
          </w:tblCellMar>
        </w:tblPrEx>
        <w:tc>
          <w:tcPr>
            <w:tcW w:w="1007" w:type="dxa"/>
            <w:tcBorders>
              <w:top w:val="nil"/>
              <w:left w:val="nil"/>
              <w:bottom w:val="nil"/>
              <w:right w:val="nil"/>
            </w:tcBorders>
          </w:tcPr>
          <w:p w14:paraId="2305882F"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2646413A" w14:textId="77777777" w:rsidR="00000000" w:rsidRDefault="002B1815">
            <w:pPr>
              <w:adjustRightInd w:val="0"/>
              <w:ind w:right="144"/>
              <w:jc w:val="center"/>
              <w:rPr>
                <w:sz w:val="24"/>
                <w:szCs w:val="24"/>
              </w:rPr>
            </w:pPr>
            <w:r>
              <w:rPr>
                <w:b/>
                <w:szCs w:val="24"/>
              </w:rPr>
              <w:t>BGN02</w:t>
            </w:r>
          </w:p>
        </w:tc>
        <w:tc>
          <w:tcPr>
            <w:tcW w:w="892" w:type="dxa"/>
            <w:tcBorders>
              <w:top w:val="nil"/>
              <w:left w:val="nil"/>
              <w:bottom w:val="nil"/>
              <w:right w:val="nil"/>
            </w:tcBorders>
          </w:tcPr>
          <w:p w14:paraId="704112DA" w14:textId="77777777" w:rsidR="00000000" w:rsidRDefault="002B18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B7D2BA9" w14:textId="77777777" w:rsidR="00000000" w:rsidRDefault="002B1815">
            <w:pPr>
              <w:adjustRightInd w:val="0"/>
              <w:ind w:right="144"/>
              <w:rPr>
                <w:sz w:val="24"/>
                <w:szCs w:val="24"/>
              </w:rPr>
            </w:pPr>
            <w:r>
              <w:rPr>
                <w:b/>
                <w:szCs w:val="24"/>
              </w:rPr>
              <w:t>Reference Identification</w:t>
            </w:r>
          </w:p>
        </w:tc>
        <w:tc>
          <w:tcPr>
            <w:tcW w:w="432" w:type="dxa"/>
            <w:tcBorders>
              <w:top w:val="nil"/>
              <w:left w:val="nil"/>
              <w:bottom w:val="nil"/>
              <w:right w:val="nil"/>
            </w:tcBorders>
          </w:tcPr>
          <w:p w14:paraId="5C00AC9D"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20EAE20C"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6DEEA61F" w14:textId="77777777" w:rsidR="00000000" w:rsidRDefault="002B1815">
            <w:pPr>
              <w:adjustRightInd w:val="0"/>
              <w:ind w:right="144"/>
              <w:rPr>
                <w:sz w:val="24"/>
                <w:szCs w:val="24"/>
              </w:rPr>
            </w:pPr>
            <w:r>
              <w:rPr>
                <w:b/>
                <w:szCs w:val="24"/>
              </w:rPr>
              <w:t>AN 1/30</w:t>
            </w:r>
          </w:p>
        </w:tc>
      </w:tr>
      <w:tr w:rsidR="00000000" w14:paraId="315EAC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842A1D"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54508DD9" w14:textId="77777777" w:rsidR="00000000" w:rsidRDefault="002B1815">
            <w:pPr>
              <w:adjustRightInd w:val="0"/>
              <w:ind w:right="144"/>
              <w:rPr>
                <w:sz w:val="24"/>
                <w:szCs w:val="24"/>
              </w:rPr>
            </w:pPr>
            <w:r>
              <w:rPr>
                <w:szCs w:val="24"/>
              </w:rPr>
              <w:t>Reference information as defined for a particular Transaction Set or as specified by the Reference Identification Qualifier</w:t>
            </w:r>
          </w:p>
        </w:tc>
      </w:tr>
      <w:tr w:rsidR="00000000" w14:paraId="33AB9A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0F6F14" w14:textId="77777777" w:rsidR="00000000" w:rsidRDefault="002B1815">
            <w:pPr>
              <w:adjustRightInd w:val="0"/>
              <w:ind w:right="144"/>
              <w:rPr>
                <w:sz w:val="24"/>
                <w:szCs w:val="24"/>
              </w:rPr>
            </w:pPr>
          </w:p>
        </w:tc>
        <w:tc>
          <w:tcPr>
            <w:tcW w:w="6523" w:type="dxa"/>
            <w:gridSpan w:val="8"/>
            <w:tcBorders>
              <w:top w:val="nil"/>
              <w:left w:val="nil"/>
              <w:bottom w:val="nil"/>
              <w:right w:val="nil"/>
            </w:tcBorders>
            <w:shd w:val="pct20" w:color="auto" w:fill="auto"/>
          </w:tcPr>
          <w:p w14:paraId="2325066B" w14:textId="77777777" w:rsidR="00000000" w:rsidRDefault="002B1815">
            <w:pPr>
              <w:adjustRightInd w:val="0"/>
              <w:ind w:right="144"/>
              <w:rPr>
                <w:szCs w:val="24"/>
              </w:rPr>
            </w:pPr>
            <w:r>
              <w:rPr>
                <w:szCs w:val="24"/>
              </w:rPr>
              <w:t>A unique transaction identification number assigned by the originator of this transaction.  This number must be unique over time.</w:t>
            </w:r>
          </w:p>
          <w:p w14:paraId="5E73FA88" w14:textId="77777777" w:rsidR="00000000" w:rsidRDefault="002B1815">
            <w:pPr>
              <w:adjustRightInd w:val="0"/>
              <w:ind w:right="144"/>
              <w:rPr>
                <w:szCs w:val="24"/>
              </w:rPr>
            </w:pPr>
          </w:p>
          <w:p w14:paraId="225F0E12" w14:textId="77777777" w:rsidR="00000000" w:rsidRDefault="002B1815">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78CBFDD0" w14:textId="77777777">
        <w:tblPrEx>
          <w:tblCellMar>
            <w:top w:w="0" w:type="dxa"/>
            <w:left w:w="0" w:type="dxa"/>
            <w:bottom w:w="0" w:type="dxa"/>
            <w:right w:w="0" w:type="dxa"/>
          </w:tblCellMar>
        </w:tblPrEx>
        <w:tc>
          <w:tcPr>
            <w:tcW w:w="1007" w:type="dxa"/>
            <w:tcBorders>
              <w:top w:val="nil"/>
              <w:left w:val="nil"/>
              <w:bottom w:val="nil"/>
              <w:right w:val="nil"/>
            </w:tcBorders>
          </w:tcPr>
          <w:p w14:paraId="59450322"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47962810" w14:textId="77777777" w:rsidR="00000000" w:rsidRDefault="002B1815">
            <w:pPr>
              <w:adjustRightInd w:val="0"/>
              <w:ind w:right="144"/>
              <w:jc w:val="center"/>
              <w:rPr>
                <w:sz w:val="24"/>
                <w:szCs w:val="24"/>
              </w:rPr>
            </w:pPr>
            <w:r>
              <w:rPr>
                <w:b/>
                <w:szCs w:val="24"/>
              </w:rPr>
              <w:t>BGN03</w:t>
            </w:r>
          </w:p>
        </w:tc>
        <w:tc>
          <w:tcPr>
            <w:tcW w:w="892" w:type="dxa"/>
            <w:tcBorders>
              <w:top w:val="nil"/>
              <w:left w:val="nil"/>
              <w:bottom w:val="nil"/>
              <w:right w:val="nil"/>
            </w:tcBorders>
          </w:tcPr>
          <w:p w14:paraId="668BB930" w14:textId="77777777" w:rsidR="00000000" w:rsidRDefault="002B181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94C5C4D" w14:textId="77777777" w:rsidR="00000000" w:rsidRDefault="002B1815">
            <w:pPr>
              <w:adjustRightInd w:val="0"/>
              <w:ind w:right="144"/>
              <w:rPr>
                <w:sz w:val="24"/>
                <w:szCs w:val="24"/>
              </w:rPr>
            </w:pPr>
            <w:r>
              <w:rPr>
                <w:b/>
                <w:szCs w:val="24"/>
              </w:rPr>
              <w:t>Date</w:t>
            </w:r>
          </w:p>
        </w:tc>
        <w:tc>
          <w:tcPr>
            <w:tcW w:w="432" w:type="dxa"/>
            <w:tcBorders>
              <w:top w:val="nil"/>
              <w:left w:val="nil"/>
              <w:bottom w:val="nil"/>
              <w:right w:val="nil"/>
            </w:tcBorders>
          </w:tcPr>
          <w:p w14:paraId="217DC519"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70FF22BA"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06E420D3" w14:textId="77777777" w:rsidR="00000000" w:rsidRDefault="002B1815">
            <w:pPr>
              <w:adjustRightInd w:val="0"/>
              <w:ind w:right="144"/>
              <w:rPr>
                <w:sz w:val="24"/>
                <w:szCs w:val="24"/>
              </w:rPr>
            </w:pPr>
            <w:r>
              <w:rPr>
                <w:b/>
                <w:szCs w:val="24"/>
              </w:rPr>
              <w:t>DT 8/8</w:t>
            </w:r>
          </w:p>
        </w:tc>
      </w:tr>
      <w:tr w:rsidR="00000000" w14:paraId="270C5D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D5197C"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3E3F8CE1" w14:textId="77777777" w:rsidR="00000000" w:rsidRDefault="002B1815">
            <w:pPr>
              <w:adjustRightInd w:val="0"/>
              <w:ind w:right="144"/>
              <w:rPr>
                <w:sz w:val="24"/>
                <w:szCs w:val="24"/>
              </w:rPr>
            </w:pPr>
            <w:r>
              <w:rPr>
                <w:szCs w:val="24"/>
              </w:rPr>
              <w:t>Date expressed as CCYYMMDD</w:t>
            </w:r>
          </w:p>
        </w:tc>
      </w:tr>
      <w:tr w:rsidR="00000000" w14:paraId="518444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7053FC" w14:textId="77777777" w:rsidR="00000000" w:rsidRDefault="002B1815">
            <w:pPr>
              <w:adjustRightInd w:val="0"/>
              <w:ind w:right="144"/>
              <w:rPr>
                <w:sz w:val="24"/>
                <w:szCs w:val="24"/>
              </w:rPr>
            </w:pPr>
          </w:p>
        </w:tc>
        <w:tc>
          <w:tcPr>
            <w:tcW w:w="6523" w:type="dxa"/>
            <w:gridSpan w:val="8"/>
            <w:tcBorders>
              <w:top w:val="nil"/>
              <w:left w:val="nil"/>
              <w:bottom w:val="nil"/>
              <w:right w:val="nil"/>
            </w:tcBorders>
            <w:shd w:val="pct20" w:color="auto" w:fill="auto"/>
          </w:tcPr>
          <w:p w14:paraId="1052BF5E" w14:textId="77777777" w:rsidR="00000000" w:rsidRDefault="002B1815">
            <w:pPr>
              <w:adjustRightInd w:val="0"/>
              <w:ind w:right="144"/>
              <w:rPr>
                <w:sz w:val="24"/>
                <w:szCs w:val="24"/>
              </w:rPr>
            </w:pPr>
            <w:r>
              <w:rPr>
                <w:szCs w:val="24"/>
              </w:rPr>
              <w:t>The transaction creation date - the date that the data was processed by the sender's application system.</w:t>
            </w:r>
          </w:p>
        </w:tc>
      </w:tr>
      <w:tr w:rsidR="00000000" w14:paraId="0AAA50F3" w14:textId="77777777">
        <w:tblPrEx>
          <w:tblCellMar>
            <w:top w:w="0" w:type="dxa"/>
            <w:left w:w="0" w:type="dxa"/>
            <w:bottom w:w="0" w:type="dxa"/>
            <w:right w:w="0" w:type="dxa"/>
          </w:tblCellMar>
        </w:tblPrEx>
        <w:tc>
          <w:tcPr>
            <w:tcW w:w="1007" w:type="dxa"/>
            <w:tcBorders>
              <w:top w:val="nil"/>
              <w:left w:val="nil"/>
              <w:bottom w:val="nil"/>
              <w:right w:val="nil"/>
            </w:tcBorders>
          </w:tcPr>
          <w:p w14:paraId="5A3D1EEE" w14:textId="77777777" w:rsidR="00000000" w:rsidRDefault="002B1815">
            <w:pPr>
              <w:adjustRightInd w:val="0"/>
              <w:ind w:right="144"/>
              <w:rPr>
                <w:sz w:val="24"/>
                <w:szCs w:val="24"/>
              </w:rPr>
            </w:pPr>
            <w:r>
              <w:rPr>
                <w:b/>
                <w:szCs w:val="24"/>
              </w:rPr>
              <w:t>Dep</w:t>
            </w:r>
          </w:p>
        </w:tc>
        <w:tc>
          <w:tcPr>
            <w:tcW w:w="1080" w:type="dxa"/>
            <w:tcBorders>
              <w:top w:val="nil"/>
              <w:left w:val="nil"/>
              <w:bottom w:val="nil"/>
              <w:right w:val="nil"/>
            </w:tcBorders>
          </w:tcPr>
          <w:p w14:paraId="75D86BF2" w14:textId="77777777" w:rsidR="00000000" w:rsidRDefault="002B1815">
            <w:pPr>
              <w:adjustRightInd w:val="0"/>
              <w:ind w:right="144"/>
              <w:jc w:val="center"/>
              <w:rPr>
                <w:sz w:val="24"/>
                <w:szCs w:val="24"/>
              </w:rPr>
            </w:pPr>
            <w:r>
              <w:rPr>
                <w:b/>
                <w:szCs w:val="24"/>
              </w:rPr>
              <w:t>BGN06</w:t>
            </w:r>
          </w:p>
        </w:tc>
        <w:tc>
          <w:tcPr>
            <w:tcW w:w="892" w:type="dxa"/>
            <w:tcBorders>
              <w:top w:val="nil"/>
              <w:left w:val="nil"/>
              <w:bottom w:val="nil"/>
              <w:right w:val="nil"/>
            </w:tcBorders>
          </w:tcPr>
          <w:p w14:paraId="0AB21ACE" w14:textId="77777777" w:rsidR="00000000" w:rsidRDefault="002B18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DBAF5EC" w14:textId="77777777" w:rsidR="00000000" w:rsidRDefault="002B1815">
            <w:pPr>
              <w:adjustRightInd w:val="0"/>
              <w:ind w:right="144"/>
              <w:rPr>
                <w:sz w:val="24"/>
                <w:szCs w:val="24"/>
              </w:rPr>
            </w:pPr>
            <w:r>
              <w:rPr>
                <w:b/>
                <w:szCs w:val="24"/>
              </w:rPr>
              <w:t>Reference Identification</w:t>
            </w:r>
          </w:p>
        </w:tc>
        <w:tc>
          <w:tcPr>
            <w:tcW w:w="432" w:type="dxa"/>
            <w:tcBorders>
              <w:top w:val="nil"/>
              <w:left w:val="nil"/>
              <w:bottom w:val="nil"/>
              <w:right w:val="nil"/>
            </w:tcBorders>
          </w:tcPr>
          <w:p w14:paraId="38795B91" w14:textId="77777777" w:rsidR="00000000" w:rsidRDefault="002B1815">
            <w:pPr>
              <w:adjustRightInd w:val="0"/>
              <w:ind w:right="144"/>
              <w:jc w:val="center"/>
              <w:rPr>
                <w:sz w:val="24"/>
                <w:szCs w:val="24"/>
              </w:rPr>
            </w:pPr>
            <w:r>
              <w:rPr>
                <w:b/>
                <w:szCs w:val="24"/>
              </w:rPr>
              <w:t>O</w:t>
            </w:r>
          </w:p>
        </w:tc>
        <w:tc>
          <w:tcPr>
            <w:tcW w:w="14" w:type="dxa"/>
            <w:tcBorders>
              <w:top w:val="nil"/>
              <w:left w:val="nil"/>
              <w:bottom w:val="nil"/>
              <w:right w:val="nil"/>
            </w:tcBorders>
          </w:tcPr>
          <w:p w14:paraId="22BA94D5"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6AEC69F8" w14:textId="77777777" w:rsidR="00000000" w:rsidRDefault="002B1815">
            <w:pPr>
              <w:adjustRightInd w:val="0"/>
              <w:ind w:right="144"/>
              <w:rPr>
                <w:sz w:val="24"/>
                <w:szCs w:val="24"/>
              </w:rPr>
            </w:pPr>
            <w:r>
              <w:rPr>
                <w:b/>
                <w:szCs w:val="24"/>
              </w:rPr>
              <w:t>AN 1/30</w:t>
            </w:r>
          </w:p>
        </w:tc>
      </w:tr>
      <w:tr w:rsidR="00000000" w14:paraId="3BED76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F02583"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11DBE504" w14:textId="77777777" w:rsidR="00000000" w:rsidRDefault="002B1815">
            <w:pPr>
              <w:adjustRightInd w:val="0"/>
              <w:ind w:right="144"/>
              <w:rPr>
                <w:sz w:val="24"/>
                <w:szCs w:val="24"/>
              </w:rPr>
            </w:pPr>
            <w:r>
              <w:rPr>
                <w:szCs w:val="24"/>
              </w:rPr>
              <w:t>Reference information as defined for a particular Transaction Set or as specified by the Reference Identification Qualifier</w:t>
            </w:r>
          </w:p>
        </w:tc>
      </w:tr>
      <w:tr w:rsidR="00000000" w14:paraId="6868D0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E57211" w14:textId="77777777" w:rsidR="00000000" w:rsidRDefault="002B1815">
            <w:pPr>
              <w:adjustRightInd w:val="0"/>
              <w:ind w:right="144"/>
              <w:rPr>
                <w:sz w:val="24"/>
                <w:szCs w:val="24"/>
              </w:rPr>
            </w:pPr>
          </w:p>
        </w:tc>
        <w:tc>
          <w:tcPr>
            <w:tcW w:w="6523" w:type="dxa"/>
            <w:gridSpan w:val="8"/>
            <w:tcBorders>
              <w:top w:val="nil"/>
              <w:left w:val="nil"/>
              <w:bottom w:val="nil"/>
              <w:right w:val="nil"/>
            </w:tcBorders>
            <w:shd w:val="pct20" w:color="auto" w:fill="auto"/>
          </w:tcPr>
          <w:p w14:paraId="4055C5AD" w14:textId="77777777" w:rsidR="00000000" w:rsidRDefault="002B1815">
            <w:pPr>
              <w:adjustRightInd w:val="0"/>
              <w:ind w:right="144"/>
              <w:rPr>
                <w:szCs w:val="24"/>
              </w:rPr>
            </w:pPr>
            <w:r>
              <w:rPr>
                <w:szCs w:val="24"/>
              </w:rPr>
              <w:t>Reconnect: Original Request: Required when Purpose Code (REF.02 of the REF~8X) = "RC001" or "RC002"; Refers to the BGN.02 of th</w:t>
            </w:r>
            <w:r>
              <w:rPr>
                <w:szCs w:val="24"/>
              </w:rPr>
              <w:t>e original disconnect request, otherwise not used.</w:t>
            </w:r>
          </w:p>
          <w:p w14:paraId="358D4CF9" w14:textId="77777777" w:rsidR="00000000" w:rsidRDefault="002B1815">
            <w:pPr>
              <w:adjustRightInd w:val="0"/>
              <w:ind w:right="144"/>
              <w:rPr>
                <w:szCs w:val="24"/>
              </w:rPr>
            </w:pPr>
          </w:p>
          <w:p w14:paraId="08CEBF1B" w14:textId="77777777" w:rsidR="00000000" w:rsidRDefault="002B1815">
            <w:pPr>
              <w:adjustRightInd w:val="0"/>
              <w:ind w:right="144"/>
              <w:rPr>
                <w:szCs w:val="24"/>
              </w:rPr>
            </w:pPr>
            <w:r>
              <w:rPr>
                <w:szCs w:val="24"/>
              </w:rPr>
              <w:t>Reconnect: Original Request: Required when Purpose Code (REF.02 of the REF~8X) = "RC005"; Refers to the BGN.02 of the original disconnect for charges associated to tampering request, otherwise not used.</w:t>
            </w:r>
          </w:p>
          <w:p w14:paraId="7E862FB1" w14:textId="77777777" w:rsidR="00000000" w:rsidRDefault="002B1815">
            <w:pPr>
              <w:adjustRightInd w:val="0"/>
              <w:ind w:right="144"/>
              <w:rPr>
                <w:szCs w:val="24"/>
              </w:rPr>
            </w:pPr>
          </w:p>
          <w:p w14:paraId="7CE0A50A" w14:textId="77777777" w:rsidR="00000000" w:rsidRDefault="002B1815">
            <w:pPr>
              <w:adjustRightInd w:val="0"/>
              <w:ind w:right="144"/>
              <w:rPr>
                <w:szCs w:val="24"/>
              </w:rPr>
            </w:pPr>
            <w:r>
              <w:rPr>
                <w:szCs w:val="24"/>
              </w:rPr>
              <w:t>Cancel: Required - Refers to the BGN02 of the original Service Order Request.</w:t>
            </w:r>
          </w:p>
          <w:p w14:paraId="512867B1" w14:textId="77777777" w:rsidR="00000000" w:rsidRDefault="002B1815">
            <w:pPr>
              <w:adjustRightInd w:val="0"/>
              <w:ind w:right="144"/>
              <w:rPr>
                <w:szCs w:val="24"/>
              </w:rPr>
            </w:pPr>
            <w:r>
              <w:rPr>
                <w:szCs w:val="24"/>
              </w:rPr>
              <w:t>Change (Update): Required - Refers to the BGN02 of the original Service Order Request.</w:t>
            </w:r>
          </w:p>
          <w:p w14:paraId="161EE345" w14:textId="77777777" w:rsidR="00000000" w:rsidRDefault="002B1815">
            <w:pPr>
              <w:adjustRightInd w:val="0"/>
              <w:ind w:right="144"/>
              <w:rPr>
                <w:szCs w:val="24"/>
              </w:rPr>
            </w:pPr>
          </w:p>
          <w:p w14:paraId="3A018C1C" w14:textId="77777777" w:rsidR="00000000" w:rsidRDefault="002B1815">
            <w:pPr>
              <w:adjustRightInd w:val="0"/>
              <w:ind w:right="144"/>
              <w:rPr>
                <w:sz w:val="24"/>
                <w:szCs w:val="24"/>
              </w:rPr>
            </w:pPr>
            <w:r>
              <w:rPr>
                <w:szCs w:val="24"/>
              </w:rPr>
              <w:lastRenderedPageBreak/>
              <w:t>This number will be tracked in the BGN06 through the lifecycle of the Service Order Request Process.</w:t>
            </w:r>
          </w:p>
        </w:tc>
      </w:tr>
      <w:tr w:rsidR="00000000" w14:paraId="52109C86" w14:textId="77777777">
        <w:tblPrEx>
          <w:tblCellMar>
            <w:top w:w="0" w:type="dxa"/>
            <w:left w:w="0" w:type="dxa"/>
            <w:bottom w:w="0" w:type="dxa"/>
            <w:right w:w="0" w:type="dxa"/>
          </w:tblCellMar>
        </w:tblPrEx>
        <w:tc>
          <w:tcPr>
            <w:tcW w:w="1007" w:type="dxa"/>
            <w:tcBorders>
              <w:top w:val="nil"/>
              <w:left w:val="nil"/>
              <w:bottom w:val="nil"/>
              <w:right w:val="nil"/>
            </w:tcBorders>
          </w:tcPr>
          <w:p w14:paraId="18243499" w14:textId="77777777" w:rsidR="00000000" w:rsidRDefault="002B1815">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400287E8" w14:textId="77777777" w:rsidR="00000000" w:rsidRDefault="002B1815">
            <w:pPr>
              <w:adjustRightInd w:val="0"/>
              <w:ind w:right="144"/>
              <w:jc w:val="center"/>
              <w:rPr>
                <w:sz w:val="24"/>
                <w:szCs w:val="24"/>
              </w:rPr>
            </w:pPr>
            <w:r>
              <w:rPr>
                <w:b/>
                <w:szCs w:val="24"/>
              </w:rPr>
              <w:t>BGN07</w:t>
            </w:r>
          </w:p>
        </w:tc>
        <w:tc>
          <w:tcPr>
            <w:tcW w:w="892" w:type="dxa"/>
            <w:tcBorders>
              <w:top w:val="nil"/>
              <w:left w:val="nil"/>
              <w:bottom w:val="nil"/>
              <w:right w:val="nil"/>
            </w:tcBorders>
          </w:tcPr>
          <w:p w14:paraId="3C249D35" w14:textId="77777777" w:rsidR="00000000" w:rsidRDefault="002B1815">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63AFD07F" w14:textId="77777777" w:rsidR="00000000" w:rsidRDefault="002B1815">
            <w:pPr>
              <w:adjustRightInd w:val="0"/>
              <w:ind w:right="144"/>
              <w:rPr>
                <w:sz w:val="24"/>
                <w:szCs w:val="24"/>
              </w:rPr>
            </w:pPr>
            <w:r>
              <w:rPr>
                <w:b/>
                <w:szCs w:val="24"/>
              </w:rPr>
              <w:t>Transaction Type Code</w:t>
            </w:r>
          </w:p>
        </w:tc>
        <w:tc>
          <w:tcPr>
            <w:tcW w:w="432" w:type="dxa"/>
            <w:tcBorders>
              <w:top w:val="nil"/>
              <w:left w:val="nil"/>
              <w:bottom w:val="nil"/>
              <w:right w:val="nil"/>
            </w:tcBorders>
          </w:tcPr>
          <w:p w14:paraId="6ADE7499" w14:textId="77777777" w:rsidR="00000000" w:rsidRDefault="002B1815">
            <w:pPr>
              <w:adjustRightInd w:val="0"/>
              <w:ind w:right="144"/>
              <w:jc w:val="center"/>
              <w:rPr>
                <w:sz w:val="24"/>
                <w:szCs w:val="24"/>
              </w:rPr>
            </w:pPr>
            <w:r>
              <w:rPr>
                <w:b/>
                <w:szCs w:val="24"/>
              </w:rPr>
              <w:t>O</w:t>
            </w:r>
          </w:p>
        </w:tc>
        <w:tc>
          <w:tcPr>
            <w:tcW w:w="14" w:type="dxa"/>
            <w:tcBorders>
              <w:top w:val="nil"/>
              <w:left w:val="nil"/>
              <w:bottom w:val="nil"/>
              <w:right w:val="nil"/>
            </w:tcBorders>
          </w:tcPr>
          <w:p w14:paraId="732BF0F7"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77C81668" w14:textId="77777777" w:rsidR="00000000" w:rsidRDefault="002B1815">
            <w:pPr>
              <w:adjustRightInd w:val="0"/>
              <w:ind w:right="144"/>
              <w:rPr>
                <w:sz w:val="24"/>
                <w:szCs w:val="24"/>
              </w:rPr>
            </w:pPr>
            <w:r>
              <w:rPr>
                <w:b/>
                <w:szCs w:val="24"/>
              </w:rPr>
              <w:t>ID 2/2</w:t>
            </w:r>
          </w:p>
        </w:tc>
      </w:tr>
      <w:tr w:rsidR="00000000" w14:paraId="131320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51AD8C"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727BD123" w14:textId="77777777" w:rsidR="00000000" w:rsidRDefault="002B1815">
            <w:pPr>
              <w:adjustRightInd w:val="0"/>
              <w:ind w:right="144"/>
              <w:rPr>
                <w:sz w:val="24"/>
                <w:szCs w:val="24"/>
              </w:rPr>
            </w:pPr>
            <w:r>
              <w:rPr>
                <w:szCs w:val="24"/>
              </w:rPr>
              <w:t>Code specifying the type of transaction</w:t>
            </w:r>
          </w:p>
        </w:tc>
      </w:tr>
      <w:tr w:rsidR="00000000" w14:paraId="28FF4F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D3BBC6"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8D787E0" w14:textId="77777777" w:rsidR="00000000" w:rsidRDefault="002B1815">
            <w:pPr>
              <w:adjustRightInd w:val="0"/>
              <w:ind w:right="144"/>
              <w:rPr>
                <w:sz w:val="24"/>
                <w:szCs w:val="24"/>
              </w:rPr>
            </w:pPr>
            <w:r>
              <w:rPr>
                <w:szCs w:val="24"/>
              </w:rPr>
              <w:t>13</w:t>
            </w:r>
          </w:p>
        </w:tc>
        <w:tc>
          <w:tcPr>
            <w:tcW w:w="144" w:type="dxa"/>
            <w:tcBorders>
              <w:top w:val="nil"/>
              <w:left w:val="nil"/>
              <w:bottom w:val="nil"/>
              <w:right w:val="nil"/>
            </w:tcBorders>
          </w:tcPr>
          <w:p w14:paraId="5F847A42"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785326AA" w14:textId="77777777" w:rsidR="00000000" w:rsidRDefault="002B1815">
            <w:pPr>
              <w:adjustRightInd w:val="0"/>
              <w:ind w:right="144"/>
              <w:rPr>
                <w:sz w:val="24"/>
                <w:szCs w:val="24"/>
              </w:rPr>
            </w:pPr>
            <w:r>
              <w:rPr>
                <w:szCs w:val="24"/>
              </w:rPr>
              <w:t>Maintenance Request</w:t>
            </w:r>
          </w:p>
        </w:tc>
      </w:tr>
      <w:tr w:rsidR="00000000" w14:paraId="160850C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8C6DB2"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57594065" w14:textId="77777777" w:rsidR="00000000" w:rsidRDefault="002B1815">
            <w:pPr>
              <w:adjustRightInd w:val="0"/>
              <w:ind w:right="144"/>
              <w:rPr>
                <w:sz w:val="24"/>
                <w:szCs w:val="24"/>
              </w:rPr>
            </w:pPr>
            <w:r>
              <w:rPr>
                <w:szCs w:val="24"/>
              </w:rPr>
              <w:t>Meter Maintenance</w:t>
            </w:r>
          </w:p>
        </w:tc>
      </w:tr>
      <w:tr w:rsidR="00000000" w14:paraId="57BA6F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0F1C29"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6B82A22" w14:textId="77777777" w:rsidR="00000000" w:rsidRDefault="002B1815">
            <w:pPr>
              <w:adjustRightInd w:val="0"/>
              <w:ind w:right="144"/>
              <w:rPr>
                <w:sz w:val="24"/>
                <w:szCs w:val="24"/>
              </w:rPr>
            </w:pPr>
            <w:r>
              <w:rPr>
                <w:szCs w:val="24"/>
              </w:rPr>
              <w:t>38</w:t>
            </w:r>
          </w:p>
        </w:tc>
        <w:tc>
          <w:tcPr>
            <w:tcW w:w="144" w:type="dxa"/>
            <w:tcBorders>
              <w:top w:val="nil"/>
              <w:left w:val="nil"/>
              <w:bottom w:val="nil"/>
              <w:right w:val="nil"/>
            </w:tcBorders>
          </w:tcPr>
          <w:p w14:paraId="72354100"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000B975D" w14:textId="77777777" w:rsidR="00000000" w:rsidRDefault="002B1815">
            <w:pPr>
              <w:adjustRightInd w:val="0"/>
              <w:ind w:right="144"/>
              <w:rPr>
                <w:sz w:val="24"/>
                <w:szCs w:val="24"/>
              </w:rPr>
            </w:pPr>
            <w:r>
              <w:rPr>
                <w:szCs w:val="24"/>
              </w:rPr>
              <w:t>Test</w:t>
            </w:r>
          </w:p>
        </w:tc>
      </w:tr>
      <w:tr w:rsidR="00000000" w14:paraId="76E56C0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65CFB1B"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5819F554" w14:textId="77777777" w:rsidR="00000000" w:rsidRDefault="002B1815">
            <w:pPr>
              <w:adjustRightInd w:val="0"/>
              <w:ind w:right="144"/>
              <w:rPr>
                <w:sz w:val="24"/>
                <w:szCs w:val="24"/>
              </w:rPr>
            </w:pPr>
            <w:r>
              <w:rPr>
                <w:szCs w:val="24"/>
              </w:rPr>
              <w:t>Meter Test</w:t>
            </w:r>
          </w:p>
        </w:tc>
      </w:tr>
      <w:tr w:rsidR="00000000" w14:paraId="04CE7C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6E6AE9"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9085E29" w14:textId="77777777" w:rsidR="00000000" w:rsidRDefault="002B1815">
            <w:pPr>
              <w:adjustRightInd w:val="0"/>
              <w:ind w:right="144"/>
              <w:rPr>
                <w:sz w:val="24"/>
                <w:szCs w:val="24"/>
              </w:rPr>
            </w:pPr>
            <w:r>
              <w:rPr>
                <w:szCs w:val="24"/>
              </w:rPr>
              <w:t>72</w:t>
            </w:r>
          </w:p>
        </w:tc>
        <w:tc>
          <w:tcPr>
            <w:tcW w:w="144" w:type="dxa"/>
            <w:tcBorders>
              <w:top w:val="nil"/>
              <w:left w:val="nil"/>
              <w:bottom w:val="nil"/>
              <w:right w:val="nil"/>
            </w:tcBorders>
          </w:tcPr>
          <w:p w14:paraId="31112BDA"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7ACC25AE" w14:textId="77777777" w:rsidR="00000000" w:rsidRDefault="002B1815">
            <w:pPr>
              <w:adjustRightInd w:val="0"/>
              <w:ind w:right="144"/>
              <w:rPr>
                <w:sz w:val="24"/>
                <w:szCs w:val="24"/>
              </w:rPr>
            </w:pPr>
            <w:r>
              <w:rPr>
                <w:szCs w:val="24"/>
              </w:rPr>
              <w:t>Termination</w:t>
            </w:r>
          </w:p>
        </w:tc>
      </w:tr>
      <w:tr w:rsidR="00000000" w14:paraId="72EFDB2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7B968A"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204ADC3D" w14:textId="77777777" w:rsidR="00000000" w:rsidRDefault="002B1815">
            <w:pPr>
              <w:adjustRightInd w:val="0"/>
              <w:ind w:right="144"/>
              <w:rPr>
                <w:sz w:val="24"/>
                <w:szCs w:val="24"/>
              </w:rPr>
            </w:pPr>
            <w:r>
              <w:rPr>
                <w:szCs w:val="24"/>
              </w:rPr>
              <w:t>Disconnect</w:t>
            </w:r>
          </w:p>
        </w:tc>
      </w:tr>
      <w:tr w:rsidR="00000000" w14:paraId="2B9598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B7B8C7"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01389CB6" w14:textId="77777777" w:rsidR="00000000" w:rsidRDefault="002B1815">
            <w:pPr>
              <w:adjustRightInd w:val="0"/>
              <w:ind w:right="144"/>
              <w:rPr>
                <w:sz w:val="24"/>
                <w:szCs w:val="24"/>
              </w:rPr>
            </w:pPr>
            <w:r>
              <w:rPr>
                <w:szCs w:val="24"/>
              </w:rPr>
              <w:t>79</w:t>
            </w:r>
          </w:p>
        </w:tc>
        <w:tc>
          <w:tcPr>
            <w:tcW w:w="144" w:type="dxa"/>
            <w:tcBorders>
              <w:top w:val="nil"/>
              <w:left w:val="nil"/>
              <w:bottom w:val="nil"/>
              <w:right w:val="nil"/>
            </w:tcBorders>
          </w:tcPr>
          <w:p w14:paraId="73E0B3AD"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0E59F195" w14:textId="77777777" w:rsidR="00000000" w:rsidRDefault="002B1815">
            <w:pPr>
              <w:adjustRightInd w:val="0"/>
              <w:ind w:right="144"/>
              <w:rPr>
                <w:sz w:val="24"/>
                <w:szCs w:val="24"/>
              </w:rPr>
            </w:pPr>
            <w:r>
              <w:rPr>
                <w:szCs w:val="24"/>
              </w:rPr>
              <w:t>Continuation</w:t>
            </w:r>
          </w:p>
        </w:tc>
      </w:tr>
      <w:tr w:rsidR="00000000" w14:paraId="6A42445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4FCC9C6"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10D58454" w14:textId="77777777" w:rsidR="00000000" w:rsidRDefault="002B1815">
            <w:pPr>
              <w:adjustRightInd w:val="0"/>
              <w:ind w:right="144"/>
              <w:rPr>
                <w:sz w:val="24"/>
                <w:szCs w:val="24"/>
              </w:rPr>
            </w:pPr>
            <w:r>
              <w:rPr>
                <w:szCs w:val="24"/>
              </w:rPr>
              <w:t>Reconnect</w:t>
            </w:r>
          </w:p>
        </w:tc>
      </w:tr>
      <w:tr w:rsidR="00000000" w14:paraId="0CD0F8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455FF5"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7F7EE802" w14:textId="77777777" w:rsidR="00000000" w:rsidRDefault="002B1815">
            <w:pPr>
              <w:adjustRightInd w:val="0"/>
              <w:ind w:right="144"/>
              <w:rPr>
                <w:sz w:val="24"/>
                <w:szCs w:val="24"/>
              </w:rPr>
            </w:pPr>
            <w:r>
              <w:rPr>
                <w:szCs w:val="24"/>
              </w:rPr>
              <w:t>AN</w:t>
            </w:r>
          </w:p>
        </w:tc>
        <w:tc>
          <w:tcPr>
            <w:tcW w:w="144" w:type="dxa"/>
            <w:tcBorders>
              <w:top w:val="nil"/>
              <w:left w:val="nil"/>
              <w:bottom w:val="nil"/>
              <w:right w:val="nil"/>
            </w:tcBorders>
          </w:tcPr>
          <w:p w14:paraId="429782CC"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49819F81" w14:textId="77777777" w:rsidR="00000000" w:rsidRDefault="002B1815">
            <w:pPr>
              <w:adjustRightInd w:val="0"/>
              <w:ind w:right="144"/>
              <w:rPr>
                <w:sz w:val="24"/>
                <w:szCs w:val="24"/>
              </w:rPr>
            </w:pPr>
            <w:r>
              <w:rPr>
                <w:szCs w:val="24"/>
              </w:rPr>
              <w:t>Material Obligation Inquiry</w:t>
            </w:r>
          </w:p>
        </w:tc>
      </w:tr>
      <w:tr w:rsidR="00000000" w14:paraId="12C9355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7C9AD12"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1F015FE9" w14:textId="77777777" w:rsidR="00000000" w:rsidRDefault="002B1815">
            <w:pPr>
              <w:adjustRightInd w:val="0"/>
              <w:ind w:right="144"/>
              <w:rPr>
                <w:sz w:val="24"/>
                <w:szCs w:val="24"/>
              </w:rPr>
            </w:pPr>
            <w:r>
              <w:rPr>
                <w:szCs w:val="24"/>
              </w:rPr>
              <w:t>Lighting</w:t>
            </w:r>
          </w:p>
        </w:tc>
      </w:tr>
      <w:tr w:rsidR="00000000" w14:paraId="33CEF3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109104"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32981FB2" w14:textId="77777777" w:rsidR="00000000" w:rsidRDefault="002B1815">
            <w:pPr>
              <w:adjustRightInd w:val="0"/>
              <w:ind w:right="144"/>
              <w:rPr>
                <w:sz w:val="24"/>
                <w:szCs w:val="24"/>
              </w:rPr>
            </w:pPr>
            <w:r>
              <w:rPr>
                <w:szCs w:val="24"/>
              </w:rPr>
              <w:t>IN</w:t>
            </w:r>
          </w:p>
        </w:tc>
        <w:tc>
          <w:tcPr>
            <w:tcW w:w="144" w:type="dxa"/>
            <w:tcBorders>
              <w:top w:val="nil"/>
              <w:left w:val="nil"/>
              <w:bottom w:val="nil"/>
              <w:right w:val="nil"/>
            </w:tcBorders>
          </w:tcPr>
          <w:p w14:paraId="1104AFF5"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7BDEF7A2" w14:textId="77777777" w:rsidR="00000000" w:rsidRDefault="002B1815">
            <w:pPr>
              <w:adjustRightInd w:val="0"/>
              <w:ind w:right="144"/>
              <w:rPr>
                <w:sz w:val="24"/>
                <w:szCs w:val="24"/>
              </w:rPr>
            </w:pPr>
            <w:r>
              <w:rPr>
                <w:szCs w:val="24"/>
              </w:rPr>
              <w:t>Inquiry</w:t>
            </w:r>
          </w:p>
        </w:tc>
      </w:tr>
      <w:tr w:rsidR="00000000" w14:paraId="693C1E5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5E1DFA"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26B0D730" w14:textId="77777777" w:rsidR="00000000" w:rsidRDefault="002B1815">
            <w:pPr>
              <w:adjustRightInd w:val="0"/>
              <w:ind w:right="144"/>
              <w:rPr>
                <w:sz w:val="24"/>
                <w:szCs w:val="24"/>
              </w:rPr>
            </w:pPr>
            <w:r>
              <w:rPr>
                <w:szCs w:val="24"/>
              </w:rPr>
              <w:t>Technical/Environmental</w:t>
            </w:r>
          </w:p>
        </w:tc>
      </w:tr>
      <w:tr w:rsidR="00000000" w14:paraId="0711D4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64912C"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27222D36" w14:textId="77777777" w:rsidR="00000000" w:rsidRDefault="002B1815">
            <w:pPr>
              <w:adjustRightInd w:val="0"/>
              <w:ind w:right="144"/>
              <w:rPr>
                <w:sz w:val="24"/>
                <w:szCs w:val="24"/>
              </w:rPr>
            </w:pPr>
            <w:r>
              <w:rPr>
                <w:szCs w:val="24"/>
              </w:rPr>
              <w:t>KH</w:t>
            </w:r>
          </w:p>
        </w:tc>
        <w:tc>
          <w:tcPr>
            <w:tcW w:w="144" w:type="dxa"/>
            <w:tcBorders>
              <w:top w:val="nil"/>
              <w:left w:val="nil"/>
              <w:bottom w:val="nil"/>
              <w:right w:val="nil"/>
            </w:tcBorders>
          </w:tcPr>
          <w:p w14:paraId="652D3D7E"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139CF28D" w14:textId="77777777" w:rsidR="00000000" w:rsidRDefault="002B1815">
            <w:pPr>
              <w:adjustRightInd w:val="0"/>
              <w:ind w:right="144"/>
              <w:rPr>
                <w:sz w:val="24"/>
                <w:szCs w:val="24"/>
              </w:rPr>
            </w:pPr>
            <w:r>
              <w:rPr>
                <w:szCs w:val="24"/>
              </w:rPr>
              <w:t>Change Order</w:t>
            </w:r>
          </w:p>
        </w:tc>
      </w:tr>
      <w:tr w:rsidR="00000000" w14:paraId="2E62988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17E4CE"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79B1A061" w14:textId="77777777" w:rsidR="00000000" w:rsidRDefault="002B1815">
            <w:pPr>
              <w:adjustRightInd w:val="0"/>
              <w:ind w:right="144"/>
              <w:rPr>
                <w:sz w:val="24"/>
                <w:szCs w:val="24"/>
              </w:rPr>
            </w:pPr>
            <w:r>
              <w:rPr>
                <w:szCs w:val="24"/>
              </w:rPr>
              <w:t>Meter Exchange</w:t>
            </w:r>
          </w:p>
        </w:tc>
      </w:tr>
      <w:tr w:rsidR="00000000" w14:paraId="3B4995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818307"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E8C682D" w14:textId="77777777" w:rsidR="00000000" w:rsidRDefault="002B1815">
            <w:pPr>
              <w:adjustRightInd w:val="0"/>
              <w:ind w:right="144"/>
              <w:rPr>
                <w:sz w:val="24"/>
                <w:szCs w:val="24"/>
              </w:rPr>
            </w:pPr>
            <w:r>
              <w:rPr>
                <w:szCs w:val="24"/>
              </w:rPr>
              <w:t>RD</w:t>
            </w:r>
          </w:p>
        </w:tc>
        <w:tc>
          <w:tcPr>
            <w:tcW w:w="144" w:type="dxa"/>
            <w:tcBorders>
              <w:top w:val="nil"/>
              <w:left w:val="nil"/>
              <w:bottom w:val="nil"/>
              <w:right w:val="nil"/>
            </w:tcBorders>
          </w:tcPr>
          <w:p w14:paraId="4B856EDF"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58FB49C3" w14:textId="77777777" w:rsidR="00000000" w:rsidRDefault="002B1815">
            <w:pPr>
              <w:adjustRightInd w:val="0"/>
              <w:ind w:right="144"/>
              <w:rPr>
                <w:sz w:val="24"/>
                <w:szCs w:val="24"/>
              </w:rPr>
            </w:pPr>
            <w:r>
              <w:rPr>
                <w:szCs w:val="24"/>
              </w:rPr>
              <w:t>Returns Detail</w:t>
            </w:r>
          </w:p>
        </w:tc>
      </w:tr>
      <w:tr w:rsidR="00000000" w14:paraId="39647B1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EB0448"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23100A36" w14:textId="77777777" w:rsidR="00000000" w:rsidRDefault="002B1815">
            <w:pPr>
              <w:adjustRightInd w:val="0"/>
              <w:ind w:right="144"/>
              <w:rPr>
                <w:sz w:val="24"/>
                <w:szCs w:val="24"/>
              </w:rPr>
            </w:pPr>
            <w:r>
              <w:rPr>
                <w:szCs w:val="24"/>
              </w:rPr>
              <w:t>Read (Out of Cycle)</w:t>
            </w:r>
          </w:p>
        </w:tc>
      </w:tr>
      <w:tr w:rsidR="00000000" w14:paraId="607853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D38B35"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74904645" w14:textId="77777777" w:rsidR="00000000" w:rsidRDefault="002B1815">
            <w:pPr>
              <w:adjustRightInd w:val="0"/>
              <w:ind w:right="144"/>
              <w:rPr>
                <w:sz w:val="24"/>
                <w:szCs w:val="24"/>
              </w:rPr>
            </w:pPr>
            <w:r>
              <w:rPr>
                <w:szCs w:val="24"/>
              </w:rPr>
              <w:t>SH</w:t>
            </w:r>
          </w:p>
        </w:tc>
        <w:tc>
          <w:tcPr>
            <w:tcW w:w="144" w:type="dxa"/>
            <w:tcBorders>
              <w:top w:val="nil"/>
              <w:left w:val="nil"/>
              <w:bottom w:val="nil"/>
              <w:right w:val="nil"/>
            </w:tcBorders>
          </w:tcPr>
          <w:p w14:paraId="5DE4B2FC"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29B3595F" w14:textId="77777777" w:rsidR="00000000" w:rsidRDefault="002B1815">
            <w:pPr>
              <w:adjustRightInd w:val="0"/>
              <w:ind w:right="144"/>
              <w:rPr>
                <w:sz w:val="24"/>
                <w:szCs w:val="24"/>
              </w:rPr>
            </w:pPr>
            <w:r>
              <w:rPr>
                <w:szCs w:val="24"/>
              </w:rPr>
              <w:t>Shipment Status Notification</w:t>
            </w:r>
          </w:p>
        </w:tc>
      </w:tr>
      <w:tr w:rsidR="00000000" w14:paraId="6A14541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32BF65E"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48972933" w14:textId="77777777" w:rsidR="00000000" w:rsidRDefault="002B1815">
            <w:pPr>
              <w:adjustRightInd w:val="0"/>
              <w:ind w:right="144"/>
              <w:rPr>
                <w:sz w:val="24"/>
                <w:szCs w:val="24"/>
              </w:rPr>
            </w:pPr>
            <w:r>
              <w:rPr>
                <w:szCs w:val="24"/>
              </w:rPr>
              <w:t>Switch Hold Indicator</w:t>
            </w:r>
          </w:p>
        </w:tc>
      </w:tr>
      <w:tr w:rsidR="00000000" w14:paraId="347DF0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EA9035"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49AB0E48" w14:textId="77777777" w:rsidR="00000000" w:rsidRDefault="002B1815">
            <w:pPr>
              <w:adjustRightInd w:val="0"/>
              <w:ind w:right="144"/>
              <w:rPr>
                <w:sz w:val="24"/>
                <w:szCs w:val="24"/>
              </w:rPr>
            </w:pPr>
            <w:r>
              <w:rPr>
                <w:szCs w:val="24"/>
              </w:rPr>
              <w:t>XZ</w:t>
            </w:r>
          </w:p>
        </w:tc>
        <w:tc>
          <w:tcPr>
            <w:tcW w:w="144" w:type="dxa"/>
            <w:tcBorders>
              <w:top w:val="nil"/>
              <w:left w:val="nil"/>
              <w:bottom w:val="nil"/>
              <w:right w:val="nil"/>
            </w:tcBorders>
          </w:tcPr>
          <w:p w14:paraId="424FAF81"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060CCF6B" w14:textId="77777777" w:rsidR="00000000" w:rsidRDefault="002B1815">
            <w:pPr>
              <w:adjustRightInd w:val="0"/>
              <w:ind w:right="144"/>
              <w:rPr>
                <w:sz w:val="24"/>
                <w:szCs w:val="24"/>
              </w:rPr>
            </w:pPr>
            <w:r>
              <w:rPr>
                <w:szCs w:val="24"/>
              </w:rPr>
              <w:t>Facility Confirmation</w:t>
            </w:r>
          </w:p>
        </w:tc>
      </w:tr>
      <w:tr w:rsidR="00000000" w14:paraId="2ECD8F1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7C3931"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5EAAF938" w14:textId="77777777" w:rsidR="00000000" w:rsidRDefault="002B1815">
            <w:pPr>
              <w:adjustRightInd w:val="0"/>
              <w:ind w:right="144"/>
              <w:rPr>
                <w:szCs w:val="24"/>
              </w:rPr>
            </w:pPr>
            <w:r>
              <w:rPr>
                <w:szCs w:val="24"/>
              </w:rPr>
              <w:t>Facilities Investigation</w:t>
            </w:r>
          </w:p>
          <w:p w14:paraId="6027D32D" w14:textId="77777777" w:rsidR="00000000" w:rsidRDefault="002B1815">
            <w:pPr>
              <w:adjustRightInd w:val="0"/>
              <w:ind w:right="144"/>
              <w:rPr>
                <w:szCs w:val="24"/>
              </w:rPr>
            </w:pPr>
          </w:p>
          <w:p w14:paraId="72DD4C85" w14:textId="77777777" w:rsidR="00000000" w:rsidRDefault="002B1815">
            <w:pPr>
              <w:adjustRightInd w:val="0"/>
              <w:ind w:right="144"/>
              <w:rPr>
                <w:sz w:val="24"/>
                <w:szCs w:val="24"/>
              </w:rPr>
            </w:pPr>
            <w:r>
              <w:rPr>
                <w:szCs w:val="24"/>
              </w:rPr>
              <w:t>The TDSP will not complete the order until it has done everything withi</w:t>
            </w:r>
            <w:r>
              <w:rPr>
                <w:szCs w:val="24"/>
              </w:rPr>
              <w:t>n its business processes to meet the requirements of the original service order.</w:t>
            </w:r>
          </w:p>
        </w:tc>
      </w:tr>
      <w:tr w:rsidR="00000000" w14:paraId="5B8EDBBC" w14:textId="77777777">
        <w:tblPrEx>
          <w:tblCellMar>
            <w:top w:w="0" w:type="dxa"/>
            <w:left w:w="0" w:type="dxa"/>
            <w:bottom w:w="0" w:type="dxa"/>
            <w:right w:w="0" w:type="dxa"/>
          </w:tblCellMar>
        </w:tblPrEx>
        <w:tc>
          <w:tcPr>
            <w:tcW w:w="1007" w:type="dxa"/>
            <w:tcBorders>
              <w:top w:val="nil"/>
              <w:left w:val="nil"/>
              <w:bottom w:val="nil"/>
              <w:right w:val="nil"/>
            </w:tcBorders>
          </w:tcPr>
          <w:p w14:paraId="1EF73A1A"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0D7CBBA2" w14:textId="77777777" w:rsidR="00000000" w:rsidRDefault="002B1815">
            <w:pPr>
              <w:adjustRightInd w:val="0"/>
              <w:ind w:right="144"/>
              <w:jc w:val="center"/>
              <w:rPr>
                <w:sz w:val="24"/>
                <w:szCs w:val="24"/>
              </w:rPr>
            </w:pPr>
            <w:r>
              <w:rPr>
                <w:b/>
                <w:szCs w:val="24"/>
              </w:rPr>
              <w:t>BGN08</w:t>
            </w:r>
          </w:p>
        </w:tc>
        <w:tc>
          <w:tcPr>
            <w:tcW w:w="892" w:type="dxa"/>
            <w:tcBorders>
              <w:top w:val="nil"/>
              <w:left w:val="nil"/>
              <w:bottom w:val="nil"/>
              <w:right w:val="nil"/>
            </w:tcBorders>
          </w:tcPr>
          <w:p w14:paraId="0536F492" w14:textId="77777777" w:rsidR="00000000" w:rsidRDefault="002B1815">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85139CA" w14:textId="77777777" w:rsidR="00000000" w:rsidRDefault="002B1815">
            <w:pPr>
              <w:adjustRightInd w:val="0"/>
              <w:ind w:right="144"/>
              <w:rPr>
                <w:sz w:val="24"/>
                <w:szCs w:val="24"/>
              </w:rPr>
            </w:pPr>
            <w:r>
              <w:rPr>
                <w:b/>
                <w:szCs w:val="24"/>
              </w:rPr>
              <w:t>Action Code</w:t>
            </w:r>
          </w:p>
        </w:tc>
        <w:tc>
          <w:tcPr>
            <w:tcW w:w="432" w:type="dxa"/>
            <w:tcBorders>
              <w:top w:val="nil"/>
              <w:left w:val="nil"/>
              <w:bottom w:val="nil"/>
              <w:right w:val="nil"/>
            </w:tcBorders>
          </w:tcPr>
          <w:p w14:paraId="4F22CF6D" w14:textId="77777777" w:rsidR="00000000" w:rsidRDefault="002B1815">
            <w:pPr>
              <w:adjustRightInd w:val="0"/>
              <w:ind w:right="144"/>
              <w:jc w:val="center"/>
              <w:rPr>
                <w:sz w:val="24"/>
                <w:szCs w:val="24"/>
              </w:rPr>
            </w:pPr>
            <w:r>
              <w:rPr>
                <w:b/>
                <w:szCs w:val="24"/>
              </w:rPr>
              <w:t>O</w:t>
            </w:r>
          </w:p>
        </w:tc>
        <w:tc>
          <w:tcPr>
            <w:tcW w:w="14" w:type="dxa"/>
            <w:tcBorders>
              <w:top w:val="nil"/>
              <w:left w:val="nil"/>
              <w:bottom w:val="nil"/>
              <w:right w:val="nil"/>
            </w:tcBorders>
          </w:tcPr>
          <w:p w14:paraId="057C68A9"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10C7C9A1" w14:textId="77777777" w:rsidR="00000000" w:rsidRDefault="002B1815">
            <w:pPr>
              <w:adjustRightInd w:val="0"/>
              <w:ind w:right="144"/>
              <w:rPr>
                <w:sz w:val="24"/>
                <w:szCs w:val="24"/>
              </w:rPr>
            </w:pPr>
            <w:r>
              <w:rPr>
                <w:b/>
                <w:szCs w:val="24"/>
              </w:rPr>
              <w:t>ID 1/2</w:t>
            </w:r>
          </w:p>
        </w:tc>
      </w:tr>
      <w:tr w:rsidR="00000000" w14:paraId="1B1507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90A89F"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52A18FC3" w14:textId="77777777" w:rsidR="00000000" w:rsidRDefault="002B1815">
            <w:pPr>
              <w:adjustRightInd w:val="0"/>
              <w:ind w:right="144"/>
              <w:rPr>
                <w:sz w:val="24"/>
                <w:szCs w:val="24"/>
              </w:rPr>
            </w:pPr>
            <w:r>
              <w:rPr>
                <w:szCs w:val="24"/>
              </w:rPr>
              <w:t>Code indicating type of action</w:t>
            </w:r>
          </w:p>
        </w:tc>
      </w:tr>
      <w:tr w:rsidR="00000000" w14:paraId="663DD6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DDF202"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2D99E136" w14:textId="77777777" w:rsidR="00000000" w:rsidRDefault="002B1815">
            <w:pPr>
              <w:adjustRightInd w:val="0"/>
              <w:ind w:right="144"/>
              <w:rPr>
                <w:sz w:val="24"/>
                <w:szCs w:val="24"/>
              </w:rPr>
            </w:pPr>
            <w:r>
              <w:rPr>
                <w:szCs w:val="24"/>
              </w:rPr>
              <w:t>2</w:t>
            </w:r>
          </w:p>
        </w:tc>
        <w:tc>
          <w:tcPr>
            <w:tcW w:w="144" w:type="dxa"/>
            <w:tcBorders>
              <w:top w:val="nil"/>
              <w:left w:val="nil"/>
              <w:bottom w:val="nil"/>
              <w:right w:val="nil"/>
            </w:tcBorders>
          </w:tcPr>
          <w:p w14:paraId="0361AE16"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556030D2" w14:textId="77777777" w:rsidR="00000000" w:rsidRDefault="002B1815">
            <w:pPr>
              <w:adjustRightInd w:val="0"/>
              <w:ind w:right="144"/>
              <w:rPr>
                <w:sz w:val="24"/>
                <w:szCs w:val="24"/>
              </w:rPr>
            </w:pPr>
            <w:r>
              <w:rPr>
                <w:szCs w:val="24"/>
              </w:rPr>
              <w:t>Change (Update)</w:t>
            </w:r>
          </w:p>
        </w:tc>
      </w:tr>
      <w:tr w:rsidR="00000000" w14:paraId="22880B2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527ADE"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10409A60" w14:textId="77777777" w:rsidR="00000000" w:rsidRDefault="002B1815">
            <w:pPr>
              <w:adjustRightInd w:val="0"/>
              <w:ind w:right="144"/>
              <w:rPr>
                <w:szCs w:val="24"/>
              </w:rPr>
            </w:pPr>
            <w:r>
              <w:rPr>
                <w:szCs w:val="24"/>
              </w:rPr>
              <w:t xml:space="preserve">Disconnect for Non-Pay or Disconnect for Charges associated to Tampering: Not Used </w:t>
            </w:r>
          </w:p>
          <w:p w14:paraId="196F14F1" w14:textId="77777777" w:rsidR="00000000" w:rsidRDefault="002B1815">
            <w:pPr>
              <w:adjustRightInd w:val="0"/>
              <w:ind w:right="144"/>
              <w:rPr>
                <w:szCs w:val="24"/>
              </w:rPr>
            </w:pPr>
            <w:r>
              <w:rPr>
                <w:szCs w:val="24"/>
              </w:rPr>
              <w:t xml:space="preserve">Reconnect for Non-Pay or Reconnect after Tampering Disconnect: Not Used </w:t>
            </w:r>
          </w:p>
          <w:p w14:paraId="558320A4" w14:textId="77777777" w:rsidR="00000000" w:rsidRDefault="002B1815">
            <w:pPr>
              <w:adjustRightInd w:val="0"/>
              <w:ind w:right="144"/>
              <w:rPr>
                <w:sz w:val="24"/>
                <w:szCs w:val="24"/>
              </w:rPr>
            </w:pPr>
            <w:r>
              <w:rPr>
                <w:szCs w:val="24"/>
              </w:rPr>
              <w:t>All Others: Used when updating any other Service Order</w:t>
            </w:r>
          </w:p>
        </w:tc>
      </w:tr>
      <w:tr w:rsidR="00000000" w14:paraId="0CE91D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21576C"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1223AC2B" w14:textId="77777777" w:rsidR="00000000" w:rsidRDefault="002B1815">
            <w:pPr>
              <w:adjustRightInd w:val="0"/>
              <w:ind w:right="144"/>
              <w:rPr>
                <w:sz w:val="24"/>
                <w:szCs w:val="24"/>
              </w:rPr>
            </w:pPr>
            <w:r>
              <w:rPr>
                <w:szCs w:val="24"/>
              </w:rPr>
              <w:t>C</w:t>
            </w:r>
          </w:p>
        </w:tc>
        <w:tc>
          <w:tcPr>
            <w:tcW w:w="144" w:type="dxa"/>
            <w:tcBorders>
              <w:top w:val="nil"/>
              <w:left w:val="nil"/>
              <w:bottom w:val="nil"/>
              <w:right w:val="nil"/>
            </w:tcBorders>
          </w:tcPr>
          <w:p w14:paraId="7D90B09B"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32D412FC" w14:textId="77777777" w:rsidR="00000000" w:rsidRDefault="002B1815">
            <w:pPr>
              <w:adjustRightInd w:val="0"/>
              <w:ind w:right="144"/>
              <w:rPr>
                <w:sz w:val="24"/>
                <w:szCs w:val="24"/>
              </w:rPr>
            </w:pPr>
            <w:r>
              <w:rPr>
                <w:szCs w:val="24"/>
              </w:rPr>
              <w:t>Cancelled</w:t>
            </w:r>
          </w:p>
        </w:tc>
      </w:tr>
      <w:tr w:rsidR="00000000" w14:paraId="5017317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62EA2EE"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262D7262" w14:textId="77777777" w:rsidR="00000000" w:rsidRDefault="002B1815">
            <w:pPr>
              <w:adjustRightInd w:val="0"/>
              <w:ind w:right="144"/>
              <w:rPr>
                <w:szCs w:val="24"/>
              </w:rPr>
            </w:pPr>
            <w:r>
              <w:rPr>
                <w:szCs w:val="24"/>
              </w:rPr>
              <w:t xml:space="preserve">Disconnect for Non-Pay or Disconnect for Charges associated to Tampering: Not Used (CR must send an Original Reconnect for Non-Pay or Reconnect after Tampering Disconnect  instead to cancel a Disconnect for Non-Payment or Disconnect for Charges associated </w:t>
            </w:r>
            <w:r>
              <w:rPr>
                <w:szCs w:val="24"/>
              </w:rPr>
              <w:t>to Tampering)</w:t>
            </w:r>
          </w:p>
          <w:p w14:paraId="3889DEFC" w14:textId="77777777" w:rsidR="00000000" w:rsidRDefault="002B1815">
            <w:pPr>
              <w:adjustRightInd w:val="0"/>
              <w:ind w:right="144"/>
              <w:rPr>
                <w:szCs w:val="24"/>
              </w:rPr>
            </w:pPr>
          </w:p>
          <w:p w14:paraId="1C3C4B08" w14:textId="77777777" w:rsidR="00000000" w:rsidRDefault="002B1815">
            <w:pPr>
              <w:adjustRightInd w:val="0"/>
              <w:ind w:right="144"/>
              <w:rPr>
                <w:sz w:val="24"/>
                <w:szCs w:val="24"/>
              </w:rPr>
            </w:pPr>
            <w:r>
              <w:rPr>
                <w:szCs w:val="24"/>
              </w:rPr>
              <w:t>For All Others: Used when canceling any other Service Order (including Reconnect for Non-Pay or Reconnect after Tampering Disconnect request)</w:t>
            </w:r>
          </w:p>
        </w:tc>
      </w:tr>
      <w:tr w:rsidR="00000000" w14:paraId="552C7C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D0BD74"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7700D936" w14:textId="77777777" w:rsidR="00000000" w:rsidRDefault="002B1815">
            <w:pPr>
              <w:adjustRightInd w:val="0"/>
              <w:ind w:right="144"/>
              <w:rPr>
                <w:sz w:val="24"/>
                <w:szCs w:val="24"/>
              </w:rPr>
            </w:pPr>
            <w:r>
              <w:rPr>
                <w:szCs w:val="24"/>
              </w:rPr>
              <w:t>IT</w:t>
            </w:r>
          </w:p>
        </w:tc>
        <w:tc>
          <w:tcPr>
            <w:tcW w:w="144" w:type="dxa"/>
            <w:tcBorders>
              <w:top w:val="nil"/>
              <w:left w:val="nil"/>
              <w:bottom w:val="nil"/>
              <w:right w:val="nil"/>
            </w:tcBorders>
          </w:tcPr>
          <w:p w14:paraId="7699F728"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0BABB431" w14:textId="77777777" w:rsidR="00000000" w:rsidRDefault="002B1815">
            <w:pPr>
              <w:adjustRightInd w:val="0"/>
              <w:ind w:right="144"/>
              <w:rPr>
                <w:sz w:val="24"/>
                <w:szCs w:val="24"/>
              </w:rPr>
            </w:pPr>
            <w:r>
              <w:rPr>
                <w:szCs w:val="24"/>
              </w:rPr>
              <w:t>Initiate</w:t>
            </w:r>
          </w:p>
        </w:tc>
      </w:tr>
      <w:tr w:rsidR="00000000" w14:paraId="0D8FA41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6B57172"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19CDF729" w14:textId="77777777" w:rsidR="00000000" w:rsidRDefault="002B1815">
            <w:pPr>
              <w:adjustRightInd w:val="0"/>
              <w:ind w:right="144"/>
              <w:rPr>
                <w:sz w:val="24"/>
                <w:szCs w:val="24"/>
              </w:rPr>
            </w:pPr>
            <w:r>
              <w:rPr>
                <w:szCs w:val="24"/>
              </w:rPr>
              <w:t>Original Request</w:t>
            </w:r>
          </w:p>
        </w:tc>
      </w:tr>
    </w:tbl>
    <w:p w14:paraId="5A967858" w14:textId="77777777" w:rsidR="00000000" w:rsidRDefault="002B1815">
      <w:pPr>
        <w:tabs>
          <w:tab w:val="right" w:pos="1800"/>
          <w:tab w:val="left" w:pos="2160"/>
        </w:tabs>
        <w:adjustRightInd w:val="0"/>
        <w:ind w:left="2160" w:hanging="2160"/>
        <w:rPr>
          <w:b/>
          <w:szCs w:val="24"/>
        </w:rPr>
      </w:pPr>
      <w:r>
        <w:rPr>
          <w:szCs w:val="24"/>
        </w:rPr>
        <w:br w:type="page"/>
      </w:r>
      <w:bookmarkStart w:id="55" w:name="book3"/>
      <w:bookmarkEnd w:id="55"/>
      <w:r>
        <w:rPr>
          <w:b/>
          <w:szCs w:val="24"/>
        </w:rPr>
        <w:lastRenderedPageBreak/>
        <w:tab/>
        <w:t>Segment:</w:t>
      </w:r>
      <w:r>
        <w:rPr>
          <w:b/>
          <w:szCs w:val="24"/>
        </w:rPr>
        <w:tab/>
      </w:r>
      <w:r>
        <w:rPr>
          <w:b/>
          <w:sz w:val="40"/>
          <w:szCs w:val="24"/>
        </w:rPr>
        <w:t xml:space="preserve">N1 </w:t>
      </w:r>
      <w:r>
        <w:rPr>
          <w:b/>
          <w:szCs w:val="24"/>
        </w:rPr>
        <w:t>Name (Customer)</w:t>
      </w:r>
    </w:p>
    <w:p w14:paraId="5993A315"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0FE431AD" w14:textId="77777777" w:rsidR="00000000" w:rsidRDefault="002B1815">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4052738B"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6277017"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203FEF8"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1</w:t>
      </w:r>
    </w:p>
    <w:p w14:paraId="0E59370E"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FA1C817"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C85D014"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w:t>
      </w:r>
      <w:r>
        <w:rPr>
          <w:szCs w:val="24"/>
        </w:rPr>
        <w:t>ed.</w:t>
      </w:r>
    </w:p>
    <w:p w14:paraId="448C722C"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Semantic Notes:</w:t>
      </w:r>
    </w:p>
    <w:p w14:paraId="5B04D2D5"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w:t>
      </w:r>
      <w:r>
        <w:rPr>
          <w:szCs w:val="24"/>
        </w:rPr>
        <w:t>ng party.</w:t>
      </w:r>
    </w:p>
    <w:p w14:paraId="63190ED7"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8CFBD43" w14:textId="77777777">
        <w:tblPrEx>
          <w:tblCellMar>
            <w:top w:w="0" w:type="dxa"/>
            <w:left w:w="0" w:type="dxa"/>
            <w:bottom w:w="0" w:type="dxa"/>
            <w:right w:w="0" w:type="dxa"/>
          </w:tblCellMar>
        </w:tblPrEx>
        <w:tc>
          <w:tcPr>
            <w:tcW w:w="1944" w:type="dxa"/>
            <w:tcBorders>
              <w:top w:val="nil"/>
              <w:left w:val="nil"/>
              <w:bottom w:val="nil"/>
              <w:right w:val="nil"/>
            </w:tcBorders>
          </w:tcPr>
          <w:p w14:paraId="535B49A9"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7025C663"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7438B6AD" w14:textId="77777777" w:rsidR="00000000" w:rsidRDefault="002B1815">
            <w:pPr>
              <w:adjustRightInd w:val="0"/>
              <w:ind w:right="144"/>
              <w:rPr>
                <w:szCs w:val="24"/>
              </w:rPr>
            </w:pPr>
            <w:r>
              <w:rPr>
                <w:szCs w:val="24"/>
              </w:rPr>
              <w:t>Required</w:t>
            </w:r>
          </w:p>
          <w:p w14:paraId="3EC50EA6" w14:textId="77777777" w:rsidR="00000000" w:rsidRDefault="002B1815">
            <w:pPr>
              <w:adjustRightInd w:val="0"/>
              <w:ind w:right="144"/>
              <w:rPr>
                <w:sz w:val="24"/>
                <w:szCs w:val="24"/>
              </w:rPr>
            </w:pPr>
          </w:p>
        </w:tc>
      </w:tr>
      <w:tr w:rsidR="00000000" w14:paraId="17881EEC" w14:textId="77777777">
        <w:tblPrEx>
          <w:tblCellMar>
            <w:top w:w="0" w:type="dxa"/>
            <w:left w:w="0" w:type="dxa"/>
            <w:bottom w:w="0" w:type="dxa"/>
            <w:right w:w="0" w:type="dxa"/>
          </w:tblCellMar>
        </w:tblPrEx>
        <w:tc>
          <w:tcPr>
            <w:tcW w:w="1944" w:type="dxa"/>
            <w:tcBorders>
              <w:top w:val="nil"/>
              <w:left w:val="nil"/>
              <w:bottom w:val="nil"/>
              <w:right w:val="nil"/>
            </w:tcBorders>
          </w:tcPr>
          <w:p w14:paraId="449C8DB4" w14:textId="77777777" w:rsidR="00000000" w:rsidRDefault="002B1815">
            <w:pPr>
              <w:adjustRightInd w:val="0"/>
              <w:ind w:right="144"/>
              <w:rPr>
                <w:sz w:val="24"/>
                <w:szCs w:val="24"/>
              </w:rPr>
            </w:pPr>
          </w:p>
        </w:tc>
        <w:tc>
          <w:tcPr>
            <w:tcW w:w="216" w:type="dxa"/>
            <w:tcBorders>
              <w:top w:val="nil"/>
              <w:left w:val="nil"/>
              <w:bottom w:val="nil"/>
              <w:right w:val="nil"/>
            </w:tcBorders>
          </w:tcPr>
          <w:p w14:paraId="44F50E7A"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0839413B" w14:textId="77777777" w:rsidR="00000000" w:rsidRDefault="002B1815">
            <w:pPr>
              <w:adjustRightInd w:val="0"/>
              <w:ind w:right="144"/>
              <w:rPr>
                <w:sz w:val="24"/>
                <w:szCs w:val="24"/>
              </w:rPr>
            </w:pPr>
            <w:r>
              <w:rPr>
                <w:szCs w:val="24"/>
              </w:rPr>
              <w:t>N1~8R~CUSTOMER</w:t>
            </w:r>
          </w:p>
        </w:tc>
      </w:tr>
    </w:tbl>
    <w:p w14:paraId="5C16F6D6" w14:textId="77777777" w:rsidR="00000000" w:rsidRDefault="002B1815">
      <w:pPr>
        <w:adjustRightInd w:val="0"/>
        <w:rPr>
          <w:szCs w:val="24"/>
        </w:rPr>
      </w:pPr>
    </w:p>
    <w:p w14:paraId="780844EF" w14:textId="77777777" w:rsidR="00000000" w:rsidRDefault="002B1815">
      <w:pPr>
        <w:adjustRightInd w:val="0"/>
        <w:jc w:val="center"/>
        <w:rPr>
          <w:b/>
          <w:szCs w:val="24"/>
        </w:rPr>
      </w:pPr>
      <w:r>
        <w:rPr>
          <w:b/>
          <w:szCs w:val="24"/>
        </w:rPr>
        <w:t>Data Element Summary</w:t>
      </w:r>
    </w:p>
    <w:p w14:paraId="704972D1"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CC6AEA4"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6C68C62" w14:textId="77777777">
        <w:tblPrEx>
          <w:tblCellMar>
            <w:top w:w="0" w:type="dxa"/>
            <w:left w:w="0" w:type="dxa"/>
            <w:bottom w:w="0" w:type="dxa"/>
            <w:right w:w="0" w:type="dxa"/>
          </w:tblCellMar>
        </w:tblPrEx>
        <w:tc>
          <w:tcPr>
            <w:tcW w:w="1007" w:type="dxa"/>
            <w:tcBorders>
              <w:top w:val="nil"/>
              <w:left w:val="nil"/>
              <w:bottom w:val="nil"/>
              <w:right w:val="nil"/>
            </w:tcBorders>
          </w:tcPr>
          <w:p w14:paraId="7D26A703"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E20B56" w14:textId="77777777" w:rsidR="00000000" w:rsidRDefault="002B1815">
            <w:pPr>
              <w:adjustRightInd w:val="0"/>
              <w:ind w:right="144"/>
              <w:jc w:val="center"/>
              <w:rPr>
                <w:sz w:val="24"/>
                <w:szCs w:val="24"/>
              </w:rPr>
            </w:pPr>
            <w:r>
              <w:rPr>
                <w:b/>
                <w:szCs w:val="24"/>
              </w:rPr>
              <w:t>N101</w:t>
            </w:r>
          </w:p>
        </w:tc>
        <w:tc>
          <w:tcPr>
            <w:tcW w:w="892" w:type="dxa"/>
            <w:tcBorders>
              <w:top w:val="nil"/>
              <w:left w:val="nil"/>
              <w:bottom w:val="nil"/>
              <w:right w:val="nil"/>
            </w:tcBorders>
          </w:tcPr>
          <w:p w14:paraId="50D9B5C9" w14:textId="77777777" w:rsidR="00000000" w:rsidRDefault="002B181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B1FCE2A" w14:textId="77777777" w:rsidR="00000000" w:rsidRDefault="002B1815">
            <w:pPr>
              <w:adjustRightInd w:val="0"/>
              <w:ind w:right="144"/>
              <w:rPr>
                <w:sz w:val="24"/>
                <w:szCs w:val="24"/>
              </w:rPr>
            </w:pPr>
            <w:r>
              <w:rPr>
                <w:b/>
                <w:szCs w:val="24"/>
              </w:rPr>
              <w:t>Entity Identifier Code</w:t>
            </w:r>
          </w:p>
        </w:tc>
        <w:tc>
          <w:tcPr>
            <w:tcW w:w="432" w:type="dxa"/>
            <w:tcBorders>
              <w:top w:val="nil"/>
              <w:left w:val="nil"/>
              <w:bottom w:val="nil"/>
              <w:right w:val="nil"/>
            </w:tcBorders>
          </w:tcPr>
          <w:p w14:paraId="1E34FB8C"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71A2FEFA"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151CA3DA" w14:textId="77777777" w:rsidR="00000000" w:rsidRDefault="002B1815">
            <w:pPr>
              <w:adjustRightInd w:val="0"/>
              <w:ind w:right="144"/>
              <w:rPr>
                <w:sz w:val="24"/>
                <w:szCs w:val="24"/>
              </w:rPr>
            </w:pPr>
            <w:r>
              <w:rPr>
                <w:b/>
                <w:szCs w:val="24"/>
              </w:rPr>
              <w:t>ID 2/3</w:t>
            </w:r>
          </w:p>
        </w:tc>
      </w:tr>
      <w:tr w:rsidR="00000000" w14:paraId="70C9AE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044932"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6178C27A" w14:textId="77777777" w:rsidR="00000000" w:rsidRDefault="002B1815">
            <w:pPr>
              <w:adjustRightInd w:val="0"/>
              <w:ind w:right="144"/>
              <w:rPr>
                <w:sz w:val="24"/>
                <w:szCs w:val="24"/>
              </w:rPr>
            </w:pPr>
            <w:r>
              <w:rPr>
                <w:szCs w:val="24"/>
              </w:rPr>
              <w:t>Code identifying an organizational entity, a physical location, property or an individual</w:t>
            </w:r>
          </w:p>
        </w:tc>
      </w:tr>
      <w:tr w:rsidR="00000000" w14:paraId="525106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44625E"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4E7E6CEA" w14:textId="77777777" w:rsidR="00000000" w:rsidRDefault="002B1815">
            <w:pPr>
              <w:adjustRightInd w:val="0"/>
              <w:ind w:right="144"/>
              <w:rPr>
                <w:sz w:val="24"/>
                <w:szCs w:val="24"/>
              </w:rPr>
            </w:pPr>
            <w:r>
              <w:rPr>
                <w:szCs w:val="24"/>
              </w:rPr>
              <w:t>8R</w:t>
            </w:r>
          </w:p>
        </w:tc>
        <w:tc>
          <w:tcPr>
            <w:tcW w:w="144" w:type="dxa"/>
            <w:tcBorders>
              <w:top w:val="nil"/>
              <w:left w:val="nil"/>
              <w:bottom w:val="nil"/>
              <w:right w:val="nil"/>
            </w:tcBorders>
          </w:tcPr>
          <w:p w14:paraId="632532C2"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25192FF1" w14:textId="77777777" w:rsidR="00000000" w:rsidRDefault="002B1815">
            <w:pPr>
              <w:adjustRightInd w:val="0"/>
              <w:ind w:right="144"/>
              <w:rPr>
                <w:sz w:val="24"/>
                <w:szCs w:val="24"/>
              </w:rPr>
            </w:pPr>
            <w:r>
              <w:rPr>
                <w:szCs w:val="24"/>
              </w:rPr>
              <w:t>Consumer Service Provider (CSP) Customer</w:t>
            </w:r>
          </w:p>
        </w:tc>
      </w:tr>
      <w:tr w:rsidR="00000000" w14:paraId="6749D60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9815615"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41D01887" w14:textId="77777777" w:rsidR="00000000" w:rsidRDefault="002B1815">
            <w:pPr>
              <w:adjustRightInd w:val="0"/>
              <w:ind w:right="144"/>
              <w:rPr>
                <w:sz w:val="24"/>
                <w:szCs w:val="24"/>
              </w:rPr>
            </w:pPr>
            <w:r>
              <w:rPr>
                <w:szCs w:val="24"/>
              </w:rPr>
              <w:t>Customer</w:t>
            </w:r>
          </w:p>
        </w:tc>
      </w:tr>
      <w:tr w:rsidR="00000000" w14:paraId="5D2AD1E4" w14:textId="77777777">
        <w:tblPrEx>
          <w:tblCellMar>
            <w:top w:w="0" w:type="dxa"/>
            <w:left w:w="0" w:type="dxa"/>
            <w:bottom w:w="0" w:type="dxa"/>
            <w:right w:w="0" w:type="dxa"/>
          </w:tblCellMar>
        </w:tblPrEx>
        <w:tc>
          <w:tcPr>
            <w:tcW w:w="1007" w:type="dxa"/>
            <w:tcBorders>
              <w:top w:val="nil"/>
              <w:left w:val="nil"/>
              <w:bottom w:val="nil"/>
              <w:right w:val="nil"/>
            </w:tcBorders>
          </w:tcPr>
          <w:p w14:paraId="16A47C00"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3F35BAFB" w14:textId="77777777" w:rsidR="00000000" w:rsidRDefault="002B1815">
            <w:pPr>
              <w:adjustRightInd w:val="0"/>
              <w:ind w:right="144"/>
              <w:jc w:val="center"/>
              <w:rPr>
                <w:sz w:val="24"/>
                <w:szCs w:val="24"/>
              </w:rPr>
            </w:pPr>
            <w:r>
              <w:rPr>
                <w:b/>
                <w:szCs w:val="24"/>
              </w:rPr>
              <w:t>N102</w:t>
            </w:r>
          </w:p>
        </w:tc>
        <w:tc>
          <w:tcPr>
            <w:tcW w:w="892" w:type="dxa"/>
            <w:tcBorders>
              <w:top w:val="nil"/>
              <w:left w:val="nil"/>
              <w:bottom w:val="nil"/>
              <w:right w:val="nil"/>
            </w:tcBorders>
          </w:tcPr>
          <w:p w14:paraId="0B5304C1" w14:textId="77777777" w:rsidR="00000000" w:rsidRDefault="002B181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AEA243A" w14:textId="77777777" w:rsidR="00000000" w:rsidRDefault="002B1815">
            <w:pPr>
              <w:adjustRightInd w:val="0"/>
              <w:ind w:right="144"/>
              <w:rPr>
                <w:sz w:val="24"/>
                <w:szCs w:val="24"/>
              </w:rPr>
            </w:pPr>
            <w:r>
              <w:rPr>
                <w:b/>
                <w:szCs w:val="24"/>
              </w:rPr>
              <w:t>Name</w:t>
            </w:r>
          </w:p>
        </w:tc>
        <w:tc>
          <w:tcPr>
            <w:tcW w:w="432" w:type="dxa"/>
            <w:tcBorders>
              <w:top w:val="nil"/>
              <w:left w:val="nil"/>
              <w:bottom w:val="nil"/>
              <w:right w:val="nil"/>
            </w:tcBorders>
          </w:tcPr>
          <w:p w14:paraId="537C7CD1"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69CD3D28"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01B02291" w14:textId="77777777" w:rsidR="00000000" w:rsidRDefault="002B1815">
            <w:pPr>
              <w:adjustRightInd w:val="0"/>
              <w:ind w:right="144"/>
              <w:rPr>
                <w:sz w:val="24"/>
                <w:szCs w:val="24"/>
              </w:rPr>
            </w:pPr>
            <w:r>
              <w:rPr>
                <w:b/>
                <w:szCs w:val="24"/>
              </w:rPr>
              <w:t>AN 1/60</w:t>
            </w:r>
          </w:p>
        </w:tc>
      </w:tr>
      <w:tr w:rsidR="00000000" w14:paraId="10B9CF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C30107"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2A0B5B49" w14:textId="77777777" w:rsidR="00000000" w:rsidRDefault="002B1815">
            <w:pPr>
              <w:adjustRightInd w:val="0"/>
              <w:ind w:right="144"/>
              <w:rPr>
                <w:sz w:val="24"/>
                <w:szCs w:val="24"/>
              </w:rPr>
            </w:pPr>
            <w:r>
              <w:rPr>
                <w:szCs w:val="24"/>
              </w:rPr>
              <w:t>Free-form name</w:t>
            </w:r>
          </w:p>
        </w:tc>
      </w:tr>
      <w:tr w:rsidR="00000000" w14:paraId="0B4F1E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47C1F1" w14:textId="77777777" w:rsidR="00000000" w:rsidRDefault="002B1815">
            <w:pPr>
              <w:adjustRightInd w:val="0"/>
              <w:ind w:right="144"/>
              <w:rPr>
                <w:sz w:val="24"/>
                <w:szCs w:val="24"/>
              </w:rPr>
            </w:pPr>
          </w:p>
        </w:tc>
        <w:tc>
          <w:tcPr>
            <w:tcW w:w="6523" w:type="dxa"/>
            <w:gridSpan w:val="8"/>
            <w:tcBorders>
              <w:top w:val="nil"/>
              <w:left w:val="nil"/>
              <w:bottom w:val="nil"/>
              <w:right w:val="nil"/>
            </w:tcBorders>
            <w:shd w:val="pct20" w:color="auto" w:fill="auto"/>
          </w:tcPr>
          <w:p w14:paraId="32E80D33" w14:textId="77777777" w:rsidR="00000000" w:rsidRDefault="002B1815">
            <w:pPr>
              <w:adjustRightInd w:val="0"/>
              <w:ind w:right="144"/>
              <w:rPr>
                <w:sz w:val="24"/>
                <w:szCs w:val="24"/>
              </w:rPr>
            </w:pPr>
            <w:r>
              <w:rPr>
                <w:szCs w:val="24"/>
              </w:rPr>
              <w:t>Customer Name as documented in the sender's application system.</w:t>
            </w:r>
          </w:p>
        </w:tc>
      </w:tr>
    </w:tbl>
    <w:p w14:paraId="754EADE2" w14:textId="77777777" w:rsidR="00000000" w:rsidRDefault="002B1815">
      <w:pPr>
        <w:tabs>
          <w:tab w:val="right" w:pos="1800"/>
          <w:tab w:val="left" w:pos="2160"/>
        </w:tabs>
        <w:adjustRightInd w:val="0"/>
        <w:ind w:left="2160" w:hanging="2160"/>
        <w:rPr>
          <w:b/>
          <w:szCs w:val="24"/>
        </w:rPr>
      </w:pPr>
      <w:r>
        <w:rPr>
          <w:szCs w:val="24"/>
        </w:rPr>
        <w:br w:type="page"/>
      </w:r>
      <w:bookmarkStart w:id="56" w:name="book4"/>
      <w:bookmarkEnd w:id="56"/>
      <w:r>
        <w:rPr>
          <w:b/>
          <w:szCs w:val="24"/>
        </w:rPr>
        <w:lastRenderedPageBreak/>
        <w:tab/>
        <w:t>Segment:</w:t>
      </w:r>
      <w:r>
        <w:rPr>
          <w:b/>
          <w:szCs w:val="24"/>
        </w:rPr>
        <w:tab/>
      </w:r>
      <w:r>
        <w:rPr>
          <w:b/>
          <w:sz w:val="40"/>
          <w:szCs w:val="24"/>
        </w:rPr>
        <w:t xml:space="preserve">N2 </w:t>
      </w:r>
      <w:r>
        <w:rPr>
          <w:b/>
          <w:szCs w:val="24"/>
        </w:rPr>
        <w:t>Additional Name Information</w:t>
      </w:r>
    </w:p>
    <w:p w14:paraId="6671AE16"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32306CEB" w14:textId="77777777" w:rsidR="00000000" w:rsidRDefault="002B181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6CF2E91"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53A372F"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63DCFE"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2</w:t>
      </w:r>
    </w:p>
    <w:p w14:paraId="5321CAB9"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additional names or those longer than 35 characters in length</w:t>
      </w:r>
    </w:p>
    <w:p w14:paraId="526AFBDD" w14:textId="77777777" w:rsidR="00000000" w:rsidRPr="002B1815" w:rsidRDefault="002B1815">
      <w:pPr>
        <w:tabs>
          <w:tab w:val="right" w:pos="1800"/>
          <w:tab w:val="left" w:pos="2160"/>
          <w:tab w:val="left" w:pos="2520"/>
        </w:tabs>
        <w:adjustRightInd w:val="0"/>
        <w:ind w:left="2520" w:hanging="2520"/>
      </w:pPr>
      <w:r>
        <w:rPr>
          <w:szCs w:val="24"/>
        </w:rPr>
        <w:tab/>
      </w:r>
      <w:r w:rsidRPr="002B1815">
        <w:rPr>
          <w:b/>
        </w:rPr>
        <w:t>Syntax Notes:</w:t>
      </w:r>
    </w:p>
    <w:p w14:paraId="6D4D3343" w14:textId="77777777" w:rsidR="00000000" w:rsidRPr="002B1815" w:rsidRDefault="002B1815">
      <w:pPr>
        <w:tabs>
          <w:tab w:val="right" w:pos="1800"/>
          <w:tab w:val="left" w:pos="2160"/>
          <w:tab w:val="left" w:pos="2520"/>
        </w:tabs>
        <w:adjustRightInd w:val="0"/>
        <w:ind w:left="2520" w:hanging="2520"/>
      </w:pPr>
      <w:r w:rsidRPr="002B1815">
        <w:tab/>
      </w:r>
      <w:r w:rsidRPr="002B1815">
        <w:rPr>
          <w:b/>
        </w:rPr>
        <w:t>Semantic Notes:</w:t>
      </w:r>
    </w:p>
    <w:p w14:paraId="45B47359" w14:textId="77777777" w:rsidR="00000000" w:rsidRPr="002B1815" w:rsidRDefault="002B1815">
      <w:pPr>
        <w:tabs>
          <w:tab w:val="right" w:pos="1800"/>
          <w:tab w:val="left" w:pos="2160"/>
          <w:tab w:val="left" w:pos="2520"/>
        </w:tabs>
        <w:adjustRightInd w:val="0"/>
        <w:ind w:left="2520" w:hanging="2520"/>
      </w:pPr>
      <w:r w:rsidRPr="002B1815">
        <w:tab/>
      </w:r>
      <w:r w:rsidRPr="002B1815">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EFB0479" w14:textId="77777777">
        <w:tblPrEx>
          <w:tblCellMar>
            <w:top w:w="0" w:type="dxa"/>
            <w:left w:w="0" w:type="dxa"/>
            <w:bottom w:w="0" w:type="dxa"/>
            <w:right w:w="0" w:type="dxa"/>
          </w:tblCellMar>
        </w:tblPrEx>
        <w:tc>
          <w:tcPr>
            <w:tcW w:w="1944" w:type="dxa"/>
            <w:tcBorders>
              <w:top w:val="nil"/>
              <w:left w:val="nil"/>
              <w:bottom w:val="nil"/>
              <w:right w:val="nil"/>
            </w:tcBorders>
          </w:tcPr>
          <w:p w14:paraId="36B9E74A"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14EAC014"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0CD7699B" w14:textId="77777777" w:rsidR="00000000" w:rsidRDefault="002B1815">
            <w:pPr>
              <w:adjustRightInd w:val="0"/>
              <w:ind w:right="144"/>
              <w:rPr>
                <w:sz w:val="24"/>
                <w:szCs w:val="24"/>
              </w:rPr>
            </w:pPr>
            <w:r>
              <w:rPr>
                <w:szCs w:val="24"/>
              </w:rPr>
              <w:t>Optional</w:t>
            </w:r>
          </w:p>
        </w:tc>
      </w:tr>
      <w:tr w:rsidR="00000000" w14:paraId="337CD452" w14:textId="77777777">
        <w:tblPrEx>
          <w:tblCellMar>
            <w:top w:w="0" w:type="dxa"/>
            <w:left w:w="0" w:type="dxa"/>
            <w:bottom w:w="0" w:type="dxa"/>
            <w:right w:w="0" w:type="dxa"/>
          </w:tblCellMar>
        </w:tblPrEx>
        <w:tc>
          <w:tcPr>
            <w:tcW w:w="1944" w:type="dxa"/>
            <w:tcBorders>
              <w:top w:val="nil"/>
              <w:left w:val="nil"/>
              <w:bottom w:val="nil"/>
              <w:right w:val="nil"/>
            </w:tcBorders>
          </w:tcPr>
          <w:p w14:paraId="3EE77365" w14:textId="77777777" w:rsidR="00000000" w:rsidRDefault="002B1815">
            <w:pPr>
              <w:adjustRightInd w:val="0"/>
              <w:ind w:right="144"/>
              <w:rPr>
                <w:sz w:val="24"/>
                <w:szCs w:val="24"/>
              </w:rPr>
            </w:pPr>
          </w:p>
        </w:tc>
        <w:tc>
          <w:tcPr>
            <w:tcW w:w="216" w:type="dxa"/>
            <w:tcBorders>
              <w:top w:val="nil"/>
              <w:left w:val="nil"/>
              <w:bottom w:val="nil"/>
              <w:right w:val="nil"/>
            </w:tcBorders>
          </w:tcPr>
          <w:p w14:paraId="5042B093"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297CCACD" w14:textId="77777777" w:rsidR="00000000" w:rsidRDefault="002B1815">
            <w:pPr>
              <w:adjustRightInd w:val="0"/>
              <w:ind w:right="144"/>
              <w:rPr>
                <w:sz w:val="24"/>
                <w:szCs w:val="24"/>
              </w:rPr>
            </w:pPr>
            <w:r>
              <w:rPr>
                <w:szCs w:val="24"/>
              </w:rPr>
              <w:t>N2~D/B/A CUSTOMER CORP</w:t>
            </w:r>
          </w:p>
        </w:tc>
      </w:tr>
    </w:tbl>
    <w:p w14:paraId="56EA09F5" w14:textId="77777777" w:rsidR="00000000" w:rsidRDefault="002B1815">
      <w:pPr>
        <w:adjustRightInd w:val="0"/>
        <w:rPr>
          <w:szCs w:val="24"/>
        </w:rPr>
      </w:pPr>
    </w:p>
    <w:p w14:paraId="6B8CD05F" w14:textId="77777777" w:rsidR="00000000" w:rsidRDefault="002B1815">
      <w:pPr>
        <w:adjustRightInd w:val="0"/>
        <w:jc w:val="center"/>
        <w:rPr>
          <w:b/>
          <w:szCs w:val="24"/>
        </w:rPr>
      </w:pPr>
      <w:r>
        <w:rPr>
          <w:b/>
          <w:szCs w:val="24"/>
        </w:rPr>
        <w:t>Data Element Summary</w:t>
      </w:r>
    </w:p>
    <w:p w14:paraId="1422BA96"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35CB987"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735B8CED" w14:textId="77777777">
        <w:tblPrEx>
          <w:tblCellMar>
            <w:top w:w="0" w:type="dxa"/>
            <w:left w:w="0" w:type="dxa"/>
            <w:bottom w:w="0" w:type="dxa"/>
            <w:right w:w="0" w:type="dxa"/>
          </w:tblCellMar>
        </w:tblPrEx>
        <w:tc>
          <w:tcPr>
            <w:tcW w:w="1007" w:type="dxa"/>
            <w:tcBorders>
              <w:top w:val="nil"/>
              <w:left w:val="nil"/>
              <w:bottom w:val="nil"/>
              <w:right w:val="nil"/>
            </w:tcBorders>
          </w:tcPr>
          <w:p w14:paraId="674629E3"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9C1CC00" w14:textId="77777777" w:rsidR="00000000" w:rsidRDefault="002B1815">
            <w:pPr>
              <w:adjustRightInd w:val="0"/>
              <w:ind w:right="144"/>
              <w:jc w:val="center"/>
              <w:rPr>
                <w:sz w:val="24"/>
                <w:szCs w:val="24"/>
              </w:rPr>
            </w:pPr>
            <w:r>
              <w:rPr>
                <w:b/>
                <w:szCs w:val="24"/>
              </w:rPr>
              <w:t>N201</w:t>
            </w:r>
          </w:p>
        </w:tc>
        <w:tc>
          <w:tcPr>
            <w:tcW w:w="892" w:type="dxa"/>
            <w:tcBorders>
              <w:top w:val="nil"/>
              <w:left w:val="nil"/>
              <w:bottom w:val="nil"/>
              <w:right w:val="nil"/>
            </w:tcBorders>
          </w:tcPr>
          <w:p w14:paraId="6ABBCA01" w14:textId="77777777" w:rsidR="00000000" w:rsidRDefault="002B1815">
            <w:pPr>
              <w:adjustRightInd w:val="0"/>
              <w:ind w:right="144"/>
              <w:jc w:val="center"/>
              <w:rPr>
                <w:sz w:val="24"/>
                <w:szCs w:val="24"/>
              </w:rPr>
            </w:pPr>
            <w:r>
              <w:rPr>
                <w:b/>
                <w:szCs w:val="24"/>
              </w:rPr>
              <w:t>93</w:t>
            </w:r>
          </w:p>
        </w:tc>
        <w:tc>
          <w:tcPr>
            <w:tcW w:w="4968" w:type="dxa"/>
            <w:tcBorders>
              <w:top w:val="nil"/>
              <w:left w:val="nil"/>
              <w:bottom w:val="nil"/>
              <w:right w:val="nil"/>
            </w:tcBorders>
          </w:tcPr>
          <w:p w14:paraId="4141766F" w14:textId="77777777" w:rsidR="00000000" w:rsidRDefault="002B1815">
            <w:pPr>
              <w:adjustRightInd w:val="0"/>
              <w:ind w:right="144"/>
              <w:rPr>
                <w:sz w:val="24"/>
                <w:szCs w:val="24"/>
              </w:rPr>
            </w:pPr>
            <w:r>
              <w:rPr>
                <w:b/>
                <w:szCs w:val="24"/>
              </w:rPr>
              <w:t>Name</w:t>
            </w:r>
          </w:p>
        </w:tc>
        <w:tc>
          <w:tcPr>
            <w:tcW w:w="432" w:type="dxa"/>
            <w:tcBorders>
              <w:top w:val="nil"/>
              <w:left w:val="nil"/>
              <w:bottom w:val="nil"/>
              <w:right w:val="nil"/>
            </w:tcBorders>
          </w:tcPr>
          <w:p w14:paraId="076953A6"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6EBABA2E"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0C855D5E" w14:textId="77777777" w:rsidR="00000000" w:rsidRDefault="002B1815">
            <w:pPr>
              <w:adjustRightInd w:val="0"/>
              <w:ind w:right="144"/>
              <w:rPr>
                <w:sz w:val="24"/>
                <w:szCs w:val="24"/>
              </w:rPr>
            </w:pPr>
            <w:r>
              <w:rPr>
                <w:b/>
                <w:szCs w:val="24"/>
              </w:rPr>
              <w:t>AN 1/60</w:t>
            </w:r>
          </w:p>
        </w:tc>
      </w:tr>
      <w:tr w:rsidR="00000000" w14:paraId="00C209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3A5FA1" w14:textId="77777777" w:rsidR="00000000" w:rsidRDefault="002B1815">
            <w:pPr>
              <w:adjustRightInd w:val="0"/>
              <w:ind w:right="144"/>
              <w:rPr>
                <w:sz w:val="24"/>
                <w:szCs w:val="24"/>
              </w:rPr>
            </w:pPr>
          </w:p>
        </w:tc>
        <w:tc>
          <w:tcPr>
            <w:tcW w:w="6523" w:type="dxa"/>
            <w:gridSpan w:val="4"/>
            <w:tcBorders>
              <w:top w:val="nil"/>
              <w:left w:val="nil"/>
              <w:bottom w:val="nil"/>
              <w:right w:val="nil"/>
            </w:tcBorders>
          </w:tcPr>
          <w:p w14:paraId="4C735CF5" w14:textId="77777777" w:rsidR="00000000" w:rsidRDefault="002B1815">
            <w:pPr>
              <w:adjustRightInd w:val="0"/>
              <w:ind w:right="144"/>
              <w:rPr>
                <w:sz w:val="24"/>
                <w:szCs w:val="24"/>
              </w:rPr>
            </w:pPr>
            <w:r>
              <w:rPr>
                <w:szCs w:val="24"/>
              </w:rPr>
              <w:t>Free-form name</w:t>
            </w:r>
          </w:p>
        </w:tc>
      </w:tr>
      <w:tr w:rsidR="00000000" w14:paraId="1440E324" w14:textId="77777777">
        <w:tblPrEx>
          <w:tblCellMar>
            <w:top w:w="0" w:type="dxa"/>
            <w:left w:w="0" w:type="dxa"/>
            <w:bottom w:w="0" w:type="dxa"/>
            <w:right w:w="0" w:type="dxa"/>
          </w:tblCellMar>
        </w:tblPrEx>
        <w:tc>
          <w:tcPr>
            <w:tcW w:w="1007" w:type="dxa"/>
            <w:tcBorders>
              <w:top w:val="nil"/>
              <w:left w:val="nil"/>
              <w:bottom w:val="nil"/>
              <w:right w:val="nil"/>
            </w:tcBorders>
          </w:tcPr>
          <w:p w14:paraId="2EE24710" w14:textId="77777777" w:rsidR="00000000" w:rsidRDefault="002B1815">
            <w:pPr>
              <w:adjustRightInd w:val="0"/>
              <w:ind w:right="144"/>
              <w:rPr>
                <w:sz w:val="24"/>
                <w:szCs w:val="24"/>
              </w:rPr>
            </w:pPr>
          </w:p>
        </w:tc>
        <w:tc>
          <w:tcPr>
            <w:tcW w:w="1080" w:type="dxa"/>
            <w:tcBorders>
              <w:top w:val="nil"/>
              <w:left w:val="nil"/>
              <w:bottom w:val="nil"/>
              <w:right w:val="nil"/>
            </w:tcBorders>
          </w:tcPr>
          <w:p w14:paraId="39CCF6A6" w14:textId="77777777" w:rsidR="00000000" w:rsidRDefault="002B1815">
            <w:pPr>
              <w:adjustRightInd w:val="0"/>
              <w:ind w:right="144"/>
              <w:jc w:val="center"/>
              <w:rPr>
                <w:sz w:val="24"/>
                <w:szCs w:val="24"/>
              </w:rPr>
            </w:pPr>
            <w:r>
              <w:rPr>
                <w:b/>
                <w:szCs w:val="24"/>
              </w:rPr>
              <w:t>N202</w:t>
            </w:r>
          </w:p>
        </w:tc>
        <w:tc>
          <w:tcPr>
            <w:tcW w:w="892" w:type="dxa"/>
            <w:tcBorders>
              <w:top w:val="nil"/>
              <w:left w:val="nil"/>
              <w:bottom w:val="nil"/>
              <w:right w:val="nil"/>
            </w:tcBorders>
          </w:tcPr>
          <w:p w14:paraId="071F0860" w14:textId="77777777" w:rsidR="00000000" w:rsidRDefault="002B1815">
            <w:pPr>
              <w:adjustRightInd w:val="0"/>
              <w:ind w:right="144"/>
              <w:jc w:val="center"/>
              <w:rPr>
                <w:sz w:val="24"/>
                <w:szCs w:val="24"/>
              </w:rPr>
            </w:pPr>
            <w:r>
              <w:rPr>
                <w:b/>
                <w:szCs w:val="24"/>
              </w:rPr>
              <w:t>93</w:t>
            </w:r>
          </w:p>
        </w:tc>
        <w:tc>
          <w:tcPr>
            <w:tcW w:w="4968" w:type="dxa"/>
            <w:tcBorders>
              <w:top w:val="nil"/>
              <w:left w:val="nil"/>
              <w:bottom w:val="nil"/>
              <w:right w:val="nil"/>
            </w:tcBorders>
          </w:tcPr>
          <w:p w14:paraId="4C910060" w14:textId="77777777" w:rsidR="00000000" w:rsidRDefault="002B1815">
            <w:pPr>
              <w:adjustRightInd w:val="0"/>
              <w:ind w:right="144"/>
              <w:rPr>
                <w:sz w:val="24"/>
                <w:szCs w:val="24"/>
              </w:rPr>
            </w:pPr>
            <w:r>
              <w:rPr>
                <w:b/>
                <w:szCs w:val="24"/>
              </w:rPr>
              <w:t>Name</w:t>
            </w:r>
          </w:p>
        </w:tc>
        <w:tc>
          <w:tcPr>
            <w:tcW w:w="432" w:type="dxa"/>
            <w:tcBorders>
              <w:top w:val="nil"/>
              <w:left w:val="nil"/>
              <w:bottom w:val="nil"/>
              <w:right w:val="nil"/>
            </w:tcBorders>
          </w:tcPr>
          <w:p w14:paraId="71C830DF" w14:textId="77777777" w:rsidR="00000000" w:rsidRDefault="002B1815">
            <w:pPr>
              <w:adjustRightInd w:val="0"/>
              <w:ind w:right="144"/>
              <w:jc w:val="center"/>
              <w:rPr>
                <w:sz w:val="24"/>
                <w:szCs w:val="24"/>
              </w:rPr>
            </w:pPr>
            <w:r>
              <w:rPr>
                <w:b/>
                <w:szCs w:val="24"/>
              </w:rPr>
              <w:t>O</w:t>
            </w:r>
          </w:p>
        </w:tc>
        <w:tc>
          <w:tcPr>
            <w:tcW w:w="14" w:type="dxa"/>
            <w:tcBorders>
              <w:top w:val="nil"/>
              <w:left w:val="nil"/>
              <w:bottom w:val="nil"/>
              <w:right w:val="nil"/>
            </w:tcBorders>
          </w:tcPr>
          <w:p w14:paraId="2807DE96"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50F2F8D5" w14:textId="77777777" w:rsidR="00000000" w:rsidRDefault="002B1815">
            <w:pPr>
              <w:adjustRightInd w:val="0"/>
              <w:ind w:right="144"/>
              <w:rPr>
                <w:sz w:val="24"/>
                <w:szCs w:val="24"/>
              </w:rPr>
            </w:pPr>
            <w:r>
              <w:rPr>
                <w:b/>
                <w:szCs w:val="24"/>
              </w:rPr>
              <w:t>AN 1/60</w:t>
            </w:r>
          </w:p>
        </w:tc>
      </w:tr>
      <w:tr w:rsidR="00000000" w14:paraId="61FA0D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5694CD" w14:textId="77777777" w:rsidR="00000000" w:rsidRDefault="002B1815">
            <w:pPr>
              <w:adjustRightInd w:val="0"/>
              <w:ind w:right="144"/>
              <w:rPr>
                <w:sz w:val="24"/>
                <w:szCs w:val="24"/>
              </w:rPr>
            </w:pPr>
          </w:p>
        </w:tc>
        <w:tc>
          <w:tcPr>
            <w:tcW w:w="6523" w:type="dxa"/>
            <w:gridSpan w:val="4"/>
            <w:tcBorders>
              <w:top w:val="nil"/>
              <w:left w:val="nil"/>
              <w:bottom w:val="nil"/>
              <w:right w:val="nil"/>
            </w:tcBorders>
          </w:tcPr>
          <w:p w14:paraId="4C974334" w14:textId="77777777" w:rsidR="00000000" w:rsidRDefault="002B1815">
            <w:pPr>
              <w:adjustRightInd w:val="0"/>
              <w:ind w:right="144"/>
              <w:rPr>
                <w:sz w:val="24"/>
                <w:szCs w:val="24"/>
              </w:rPr>
            </w:pPr>
            <w:r>
              <w:rPr>
                <w:szCs w:val="24"/>
              </w:rPr>
              <w:t>Free-form name</w:t>
            </w:r>
          </w:p>
        </w:tc>
      </w:tr>
    </w:tbl>
    <w:p w14:paraId="50ECE791" w14:textId="77777777" w:rsidR="00000000" w:rsidRDefault="002B1815">
      <w:pPr>
        <w:tabs>
          <w:tab w:val="right" w:pos="1800"/>
          <w:tab w:val="left" w:pos="2160"/>
        </w:tabs>
        <w:adjustRightInd w:val="0"/>
        <w:ind w:left="2160" w:hanging="2160"/>
        <w:rPr>
          <w:b/>
          <w:szCs w:val="24"/>
        </w:rPr>
      </w:pPr>
      <w:r>
        <w:rPr>
          <w:szCs w:val="24"/>
        </w:rPr>
        <w:br w:type="page"/>
      </w:r>
      <w:bookmarkStart w:id="57" w:name="book5"/>
      <w:bookmarkEnd w:id="57"/>
      <w:r>
        <w:rPr>
          <w:b/>
          <w:szCs w:val="24"/>
        </w:rPr>
        <w:lastRenderedPageBreak/>
        <w:tab/>
        <w:t>Segment:</w:t>
      </w:r>
      <w:r>
        <w:rPr>
          <w:b/>
          <w:szCs w:val="24"/>
        </w:rPr>
        <w:tab/>
      </w:r>
      <w:r>
        <w:rPr>
          <w:b/>
          <w:sz w:val="40"/>
          <w:szCs w:val="24"/>
        </w:rPr>
        <w:t xml:space="preserve">N3 </w:t>
      </w:r>
      <w:r>
        <w:rPr>
          <w:b/>
          <w:szCs w:val="24"/>
        </w:rPr>
        <w:t>Address Information (Customer Service Address)</w:t>
      </w:r>
    </w:p>
    <w:p w14:paraId="2B7C8775"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63656EEA" w14:textId="77777777" w:rsidR="00000000" w:rsidRDefault="002B181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55CF7ED"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AA00EAD"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95FB295"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2</w:t>
      </w:r>
    </w:p>
    <w:p w14:paraId="3752A64B"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the location of the named party</w:t>
      </w:r>
    </w:p>
    <w:p w14:paraId="78C24C81" w14:textId="77777777" w:rsidR="00000000" w:rsidRPr="002B1815" w:rsidRDefault="002B1815">
      <w:pPr>
        <w:tabs>
          <w:tab w:val="right" w:pos="1800"/>
          <w:tab w:val="left" w:pos="2160"/>
          <w:tab w:val="left" w:pos="2520"/>
        </w:tabs>
        <w:adjustRightInd w:val="0"/>
        <w:ind w:left="2520" w:hanging="2520"/>
      </w:pPr>
      <w:r>
        <w:rPr>
          <w:szCs w:val="24"/>
        </w:rPr>
        <w:tab/>
      </w:r>
      <w:r w:rsidRPr="002B1815">
        <w:rPr>
          <w:b/>
        </w:rPr>
        <w:t>Syntax Notes:</w:t>
      </w:r>
    </w:p>
    <w:p w14:paraId="50FDF915" w14:textId="77777777" w:rsidR="00000000" w:rsidRPr="002B1815" w:rsidRDefault="002B1815">
      <w:pPr>
        <w:tabs>
          <w:tab w:val="right" w:pos="1800"/>
          <w:tab w:val="left" w:pos="2160"/>
          <w:tab w:val="left" w:pos="2520"/>
        </w:tabs>
        <w:adjustRightInd w:val="0"/>
        <w:ind w:left="2520" w:hanging="2520"/>
      </w:pPr>
      <w:r w:rsidRPr="002B1815">
        <w:tab/>
      </w:r>
      <w:r w:rsidRPr="002B1815">
        <w:rPr>
          <w:b/>
        </w:rPr>
        <w:t>Semantic Notes:</w:t>
      </w:r>
    </w:p>
    <w:p w14:paraId="3A497D29" w14:textId="77777777" w:rsidR="00000000" w:rsidRPr="002B1815" w:rsidRDefault="002B1815">
      <w:pPr>
        <w:tabs>
          <w:tab w:val="right" w:pos="1800"/>
          <w:tab w:val="left" w:pos="2160"/>
          <w:tab w:val="left" w:pos="2520"/>
        </w:tabs>
        <w:adjustRightInd w:val="0"/>
        <w:ind w:left="2520" w:hanging="2520"/>
      </w:pPr>
      <w:r w:rsidRPr="002B1815">
        <w:tab/>
      </w:r>
      <w:r w:rsidRPr="002B1815">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00A4378" w14:textId="77777777">
        <w:tblPrEx>
          <w:tblCellMar>
            <w:top w:w="0" w:type="dxa"/>
            <w:left w:w="0" w:type="dxa"/>
            <w:bottom w:w="0" w:type="dxa"/>
            <w:right w:w="0" w:type="dxa"/>
          </w:tblCellMar>
        </w:tblPrEx>
        <w:tc>
          <w:tcPr>
            <w:tcW w:w="1944" w:type="dxa"/>
            <w:tcBorders>
              <w:top w:val="nil"/>
              <w:left w:val="nil"/>
              <w:bottom w:val="nil"/>
              <w:right w:val="nil"/>
            </w:tcBorders>
          </w:tcPr>
          <w:p w14:paraId="30536244"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09ED926A"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7A169976" w14:textId="77777777" w:rsidR="00000000" w:rsidRDefault="002B1815">
            <w:pPr>
              <w:adjustRightInd w:val="0"/>
              <w:ind w:right="144"/>
              <w:rPr>
                <w:sz w:val="24"/>
                <w:szCs w:val="24"/>
              </w:rPr>
            </w:pPr>
            <w:r>
              <w:rPr>
                <w:szCs w:val="24"/>
              </w:rPr>
              <w:t>Required</w:t>
            </w:r>
          </w:p>
        </w:tc>
      </w:tr>
      <w:tr w:rsidR="00000000" w14:paraId="239EB4B9" w14:textId="77777777">
        <w:tblPrEx>
          <w:tblCellMar>
            <w:top w:w="0" w:type="dxa"/>
            <w:left w:w="0" w:type="dxa"/>
            <w:bottom w:w="0" w:type="dxa"/>
            <w:right w:w="0" w:type="dxa"/>
          </w:tblCellMar>
        </w:tblPrEx>
        <w:tc>
          <w:tcPr>
            <w:tcW w:w="1944" w:type="dxa"/>
            <w:tcBorders>
              <w:top w:val="nil"/>
              <w:left w:val="nil"/>
              <w:bottom w:val="nil"/>
              <w:right w:val="nil"/>
            </w:tcBorders>
          </w:tcPr>
          <w:p w14:paraId="34CB3952" w14:textId="77777777" w:rsidR="00000000" w:rsidRDefault="002B1815">
            <w:pPr>
              <w:adjustRightInd w:val="0"/>
              <w:ind w:right="144"/>
              <w:rPr>
                <w:sz w:val="24"/>
                <w:szCs w:val="24"/>
              </w:rPr>
            </w:pPr>
          </w:p>
        </w:tc>
        <w:tc>
          <w:tcPr>
            <w:tcW w:w="216" w:type="dxa"/>
            <w:tcBorders>
              <w:top w:val="nil"/>
              <w:left w:val="nil"/>
              <w:bottom w:val="nil"/>
              <w:right w:val="nil"/>
            </w:tcBorders>
          </w:tcPr>
          <w:p w14:paraId="7362D9C0"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32488839" w14:textId="77777777" w:rsidR="00000000" w:rsidRDefault="002B1815">
            <w:pPr>
              <w:adjustRightInd w:val="0"/>
              <w:ind w:right="144"/>
              <w:rPr>
                <w:sz w:val="24"/>
                <w:szCs w:val="24"/>
              </w:rPr>
            </w:pPr>
            <w:r>
              <w:rPr>
                <w:szCs w:val="24"/>
              </w:rPr>
              <w:t>N3~123 N MAIN ST MS FLR 13~ANY ADDRESS OVERFLOW</w:t>
            </w:r>
          </w:p>
        </w:tc>
      </w:tr>
    </w:tbl>
    <w:p w14:paraId="1A87D1A9" w14:textId="77777777" w:rsidR="00000000" w:rsidRDefault="002B1815">
      <w:pPr>
        <w:adjustRightInd w:val="0"/>
        <w:rPr>
          <w:szCs w:val="24"/>
        </w:rPr>
      </w:pPr>
    </w:p>
    <w:p w14:paraId="6782F990" w14:textId="77777777" w:rsidR="00000000" w:rsidRDefault="002B1815">
      <w:pPr>
        <w:adjustRightInd w:val="0"/>
        <w:jc w:val="center"/>
        <w:rPr>
          <w:b/>
          <w:szCs w:val="24"/>
        </w:rPr>
      </w:pPr>
      <w:r>
        <w:rPr>
          <w:b/>
          <w:szCs w:val="24"/>
        </w:rPr>
        <w:t>Data Element Summary</w:t>
      </w:r>
    </w:p>
    <w:p w14:paraId="26ACF9DB"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FA19A7"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777C6AC4" w14:textId="77777777">
        <w:tblPrEx>
          <w:tblCellMar>
            <w:top w:w="0" w:type="dxa"/>
            <w:left w:w="0" w:type="dxa"/>
            <w:bottom w:w="0" w:type="dxa"/>
            <w:right w:w="0" w:type="dxa"/>
          </w:tblCellMar>
        </w:tblPrEx>
        <w:tc>
          <w:tcPr>
            <w:tcW w:w="1007" w:type="dxa"/>
            <w:tcBorders>
              <w:top w:val="nil"/>
              <w:left w:val="nil"/>
              <w:bottom w:val="nil"/>
              <w:right w:val="nil"/>
            </w:tcBorders>
          </w:tcPr>
          <w:p w14:paraId="19B7065E"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D7C10CD" w14:textId="77777777" w:rsidR="00000000" w:rsidRDefault="002B1815">
            <w:pPr>
              <w:adjustRightInd w:val="0"/>
              <w:ind w:right="144"/>
              <w:jc w:val="center"/>
              <w:rPr>
                <w:sz w:val="24"/>
                <w:szCs w:val="24"/>
              </w:rPr>
            </w:pPr>
            <w:r>
              <w:rPr>
                <w:b/>
                <w:szCs w:val="24"/>
              </w:rPr>
              <w:t>N301</w:t>
            </w:r>
          </w:p>
        </w:tc>
        <w:tc>
          <w:tcPr>
            <w:tcW w:w="892" w:type="dxa"/>
            <w:tcBorders>
              <w:top w:val="nil"/>
              <w:left w:val="nil"/>
              <w:bottom w:val="nil"/>
              <w:right w:val="nil"/>
            </w:tcBorders>
          </w:tcPr>
          <w:p w14:paraId="3B9D5B58" w14:textId="77777777" w:rsidR="00000000" w:rsidRDefault="002B1815">
            <w:pPr>
              <w:adjustRightInd w:val="0"/>
              <w:ind w:right="144"/>
              <w:jc w:val="center"/>
              <w:rPr>
                <w:sz w:val="24"/>
                <w:szCs w:val="24"/>
              </w:rPr>
            </w:pPr>
            <w:r>
              <w:rPr>
                <w:b/>
                <w:szCs w:val="24"/>
              </w:rPr>
              <w:t>166</w:t>
            </w:r>
          </w:p>
        </w:tc>
        <w:tc>
          <w:tcPr>
            <w:tcW w:w="4968" w:type="dxa"/>
            <w:tcBorders>
              <w:top w:val="nil"/>
              <w:left w:val="nil"/>
              <w:bottom w:val="nil"/>
              <w:right w:val="nil"/>
            </w:tcBorders>
          </w:tcPr>
          <w:p w14:paraId="1EC614C4" w14:textId="77777777" w:rsidR="00000000" w:rsidRDefault="002B1815">
            <w:pPr>
              <w:adjustRightInd w:val="0"/>
              <w:ind w:right="144"/>
              <w:rPr>
                <w:sz w:val="24"/>
                <w:szCs w:val="24"/>
              </w:rPr>
            </w:pPr>
            <w:r>
              <w:rPr>
                <w:b/>
                <w:szCs w:val="24"/>
              </w:rPr>
              <w:t>Address Information</w:t>
            </w:r>
          </w:p>
        </w:tc>
        <w:tc>
          <w:tcPr>
            <w:tcW w:w="432" w:type="dxa"/>
            <w:tcBorders>
              <w:top w:val="nil"/>
              <w:left w:val="nil"/>
              <w:bottom w:val="nil"/>
              <w:right w:val="nil"/>
            </w:tcBorders>
          </w:tcPr>
          <w:p w14:paraId="301755DB"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0A45844F"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27F184B2" w14:textId="77777777" w:rsidR="00000000" w:rsidRDefault="002B1815">
            <w:pPr>
              <w:adjustRightInd w:val="0"/>
              <w:ind w:right="144"/>
              <w:rPr>
                <w:sz w:val="24"/>
                <w:szCs w:val="24"/>
              </w:rPr>
            </w:pPr>
            <w:r>
              <w:rPr>
                <w:b/>
                <w:szCs w:val="24"/>
              </w:rPr>
              <w:t>AN 1/55</w:t>
            </w:r>
          </w:p>
        </w:tc>
      </w:tr>
      <w:tr w:rsidR="00000000" w14:paraId="3B099D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18D3B1" w14:textId="77777777" w:rsidR="00000000" w:rsidRDefault="002B1815">
            <w:pPr>
              <w:adjustRightInd w:val="0"/>
              <w:ind w:right="144"/>
              <w:rPr>
                <w:sz w:val="24"/>
                <w:szCs w:val="24"/>
              </w:rPr>
            </w:pPr>
          </w:p>
        </w:tc>
        <w:tc>
          <w:tcPr>
            <w:tcW w:w="6523" w:type="dxa"/>
            <w:gridSpan w:val="4"/>
            <w:tcBorders>
              <w:top w:val="nil"/>
              <w:left w:val="nil"/>
              <w:bottom w:val="nil"/>
              <w:right w:val="nil"/>
            </w:tcBorders>
          </w:tcPr>
          <w:p w14:paraId="027E1C20" w14:textId="77777777" w:rsidR="00000000" w:rsidRDefault="002B1815">
            <w:pPr>
              <w:adjustRightInd w:val="0"/>
              <w:ind w:right="144"/>
              <w:rPr>
                <w:sz w:val="24"/>
                <w:szCs w:val="24"/>
              </w:rPr>
            </w:pPr>
            <w:r>
              <w:rPr>
                <w:szCs w:val="24"/>
              </w:rPr>
              <w:t>Address information</w:t>
            </w:r>
          </w:p>
        </w:tc>
      </w:tr>
      <w:tr w:rsidR="00000000" w14:paraId="7B41F6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F06D65" w14:textId="77777777" w:rsidR="00000000" w:rsidRDefault="002B1815">
            <w:pPr>
              <w:adjustRightInd w:val="0"/>
              <w:ind w:right="144"/>
              <w:rPr>
                <w:sz w:val="24"/>
                <w:szCs w:val="24"/>
              </w:rPr>
            </w:pPr>
          </w:p>
        </w:tc>
        <w:tc>
          <w:tcPr>
            <w:tcW w:w="6523" w:type="dxa"/>
            <w:gridSpan w:val="4"/>
            <w:tcBorders>
              <w:top w:val="nil"/>
              <w:left w:val="nil"/>
              <w:bottom w:val="nil"/>
              <w:right w:val="nil"/>
            </w:tcBorders>
            <w:shd w:val="pct20" w:color="auto" w:fill="auto"/>
          </w:tcPr>
          <w:p w14:paraId="74A1B8F8" w14:textId="77777777" w:rsidR="00000000" w:rsidRDefault="002B1815">
            <w:pPr>
              <w:adjustRightInd w:val="0"/>
              <w:ind w:right="144"/>
              <w:rPr>
                <w:sz w:val="24"/>
                <w:szCs w:val="24"/>
              </w:rPr>
            </w:pPr>
            <w:r>
              <w:rPr>
                <w:szCs w:val="24"/>
              </w:rPr>
              <w:t>Customer Service Address</w:t>
            </w:r>
          </w:p>
        </w:tc>
      </w:tr>
      <w:tr w:rsidR="00000000" w14:paraId="73E65207" w14:textId="77777777">
        <w:tblPrEx>
          <w:tblCellMar>
            <w:top w:w="0" w:type="dxa"/>
            <w:left w:w="0" w:type="dxa"/>
            <w:bottom w:w="0" w:type="dxa"/>
            <w:right w:w="0" w:type="dxa"/>
          </w:tblCellMar>
        </w:tblPrEx>
        <w:tc>
          <w:tcPr>
            <w:tcW w:w="1007" w:type="dxa"/>
            <w:tcBorders>
              <w:top w:val="nil"/>
              <w:left w:val="nil"/>
              <w:bottom w:val="nil"/>
              <w:right w:val="nil"/>
            </w:tcBorders>
          </w:tcPr>
          <w:p w14:paraId="2CAA0304" w14:textId="77777777" w:rsidR="00000000" w:rsidRDefault="002B1815">
            <w:pPr>
              <w:adjustRightInd w:val="0"/>
              <w:ind w:right="144"/>
              <w:rPr>
                <w:sz w:val="24"/>
                <w:szCs w:val="24"/>
              </w:rPr>
            </w:pPr>
            <w:r>
              <w:rPr>
                <w:b/>
                <w:szCs w:val="24"/>
              </w:rPr>
              <w:t>Dep</w:t>
            </w:r>
          </w:p>
        </w:tc>
        <w:tc>
          <w:tcPr>
            <w:tcW w:w="1080" w:type="dxa"/>
            <w:tcBorders>
              <w:top w:val="nil"/>
              <w:left w:val="nil"/>
              <w:bottom w:val="nil"/>
              <w:right w:val="nil"/>
            </w:tcBorders>
          </w:tcPr>
          <w:p w14:paraId="1142771D" w14:textId="77777777" w:rsidR="00000000" w:rsidRDefault="002B1815">
            <w:pPr>
              <w:adjustRightInd w:val="0"/>
              <w:ind w:right="144"/>
              <w:jc w:val="center"/>
              <w:rPr>
                <w:sz w:val="24"/>
                <w:szCs w:val="24"/>
              </w:rPr>
            </w:pPr>
            <w:r>
              <w:rPr>
                <w:b/>
                <w:szCs w:val="24"/>
              </w:rPr>
              <w:t>N302</w:t>
            </w:r>
          </w:p>
        </w:tc>
        <w:tc>
          <w:tcPr>
            <w:tcW w:w="892" w:type="dxa"/>
            <w:tcBorders>
              <w:top w:val="nil"/>
              <w:left w:val="nil"/>
              <w:bottom w:val="nil"/>
              <w:right w:val="nil"/>
            </w:tcBorders>
          </w:tcPr>
          <w:p w14:paraId="3DE05207" w14:textId="77777777" w:rsidR="00000000" w:rsidRDefault="002B1815">
            <w:pPr>
              <w:adjustRightInd w:val="0"/>
              <w:ind w:right="144"/>
              <w:jc w:val="center"/>
              <w:rPr>
                <w:sz w:val="24"/>
                <w:szCs w:val="24"/>
              </w:rPr>
            </w:pPr>
            <w:r>
              <w:rPr>
                <w:b/>
                <w:szCs w:val="24"/>
              </w:rPr>
              <w:t>166</w:t>
            </w:r>
          </w:p>
        </w:tc>
        <w:tc>
          <w:tcPr>
            <w:tcW w:w="4968" w:type="dxa"/>
            <w:tcBorders>
              <w:top w:val="nil"/>
              <w:left w:val="nil"/>
              <w:bottom w:val="nil"/>
              <w:right w:val="nil"/>
            </w:tcBorders>
          </w:tcPr>
          <w:p w14:paraId="61B79CC0" w14:textId="77777777" w:rsidR="00000000" w:rsidRDefault="002B1815">
            <w:pPr>
              <w:adjustRightInd w:val="0"/>
              <w:ind w:right="144"/>
              <w:rPr>
                <w:sz w:val="24"/>
                <w:szCs w:val="24"/>
              </w:rPr>
            </w:pPr>
            <w:r>
              <w:rPr>
                <w:b/>
                <w:szCs w:val="24"/>
              </w:rPr>
              <w:t>Address Information</w:t>
            </w:r>
          </w:p>
        </w:tc>
        <w:tc>
          <w:tcPr>
            <w:tcW w:w="432" w:type="dxa"/>
            <w:tcBorders>
              <w:top w:val="nil"/>
              <w:left w:val="nil"/>
              <w:bottom w:val="nil"/>
              <w:right w:val="nil"/>
            </w:tcBorders>
          </w:tcPr>
          <w:p w14:paraId="5C055328" w14:textId="77777777" w:rsidR="00000000" w:rsidRDefault="002B1815">
            <w:pPr>
              <w:adjustRightInd w:val="0"/>
              <w:ind w:right="144"/>
              <w:jc w:val="center"/>
              <w:rPr>
                <w:sz w:val="24"/>
                <w:szCs w:val="24"/>
              </w:rPr>
            </w:pPr>
            <w:r>
              <w:rPr>
                <w:b/>
                <w:szCs w:val="24"/>
              </w:rPr>
              <w:t>O</w:t>
            </w:r>
          </w:p>
        </w:tc>
        <w:tc>
          <w:tcPr>
            <w:tcW w:w="14" w:type="dxa"/>
            <w:tcBorders>
              <w:top w:val="nil"/>
              <w:left w:val="nil"/>
              <w:bottom w:val="nil"/>
              <w:right w:val="nil"/>
            </w:tcBorders>
          </w:tcPr>
          <w:p w14:paraId="53540477"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593C2863" w14:textId="77777777" w:rsidR="00000000" w:rsidRDefault="002B1815">
            <w:pPr>
              <w:adjustRightInd w:val="0"/>
              <w:ind w:right="144"/>
              <w:rPr>
                <w:sz w:val="24"/>
                <w:szCs w:val="24"/>
              </w:rPr>
            </w:pPr>
            <w:r>
              <w:rPr>
                <w:b/>
                <w:szCs w:val="24"/>
              </w:rPr>
              <w:t>AN 1/55</w:t>
            </w:r>
          </w:p>
        </w:tc>
      </w:tr>
      <w:tr w:rsidR="00000000" w14:paraId="1E64E9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E5BE3E" w14:textId="77777777" w:rsidR="00000000" w:rsidRDefault="002B1815">
            <w:pPr>
              <w:adjustRightInd w:val="0"/>
              <w:ind w:right="144"/>
              <w:rPr>
                <w:sz w:val="24"/>
                <w:szCs w:val="24"/>
              </w:rPr>
            </w:pPr>
          </w:p>
        </w:tc>
        <w:tc>
          <w:tcPr>
            <w:tcW w:w="6523" w:type="dxa"/>
            <w:gridSpan w:val="4"/>
            <w:tcBorders>
              <w:top w:val="nil"/>
              <w:left w:val="nil"/>
              <w:bottom w:val="nil"/>
              <w:right w:val="nil"/>
            </w:tcBorders>
          </w:tcPr>
          <w:p w14:paraId="39C03959" w14:textId="77777777" w:rsidR="00000000" w:rsidRDefault="002B1815">
            <w:pPr>
              <w:adjustRightInd w:val="0"/>
              <w:ind w:right="144"/>
              <w:rPr>
                <w:sz w:val="24"/>
                <w:szCs w:val="24"/>
              </w:rPr>
            </w:pPr>
            <w:r>
              <w:rPr>
                <w:szCs w:val="24"/>
              </w:rPr>
              <w:t>Address information</w:t>
            </w:r>
          </w:p>
        </w:tc>
      </w:tr>
      <w:tr w:rsidR="00000000" w14:paraId="6B79BE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623307" w14:textId="77777777" w:rsidR="00000000" w:rsidRDefault="002B1815">
            <w:pPr>
              <w:adjustRightInd w:val="0"/>
              <w:ind w:right="144"/>
              <w:rPr>
                <w:sz w:val="24"/>
                <w:szCs w:val="24"/>
              </w:rPr>
            </w:pPr>
          </w:p>
        </w:tc>
        <w:tc>
          <w:tcPr>
            <w:tcW w:w="6523" w:type="dxa"/>
            <w:gridSpan w:val="4"/>
            <w:tcBorders>
              <w:top w:val="nil"/>
              <w:left w:val="nil"/>
              <w:bottom w:val="nil"/>
              <w:right w:val="nil"/>
            </w:tcBorders>
            <w:shd w:val="pct20" w:color="auto" w:fill="auto"/>
          </w:tcPr>
          <w:p w14:paraId="724C5FF8" w14:textId="77777777" w:rsidR="00000000" w:rsidRDefault="002B1815">
            <w:pPr>
              <w:adjustRightInd w:val="0"/>
              <w:ind w:right="144"/>
              <w:rPr>
                <w:szCs w:val="24"/>
              </w:rPr>
            </w:pPr>
            <w:r>
              <w:rPr>
                <w:szCs w:val="24"/>
              </w:rPr>
              <w:t>Customer Service Address Overflow</w:t>
            </w:r>
          </w:p>
          <w:p w14:paraId="770A916B" w14:textId="77777777" w:rsidR="00000000" w:rsidRDefault="002B1815">
            <w:pPr>
              <w:adjustRightInd w:val="0"/>
              <w:ind w:right="144"/>
              <w:rPr>
                <w:sz w:val="24"/>
                <w:szCs w:val="24"/>
              </w:rPr>
            </w:pPr>
            <w:r>
              <w:rPr>
                <w:szCs w:val="24"/>
              </w:rPr>
              <w:t>Condition: If there is an overflow, it must be sent.</w:t>
            </w:r>
          </w:p>
        </w:tc>
      </w:tr>
    </w:tbl>
    <w:p w14:paraId="388CBA2A" w14:textId="77777777" w:rsidR="00000000" w:rsidRDefault="002B1815">
      <w:pPr>
        <w:tabs>
          <w:tab w:val="right" w:pos="1800"/>
          <w:tab w:val="left" w:pos="2160"/>
        </w:tabs>
        <w:adjustRightInd w:val="0"/>
        <w:ind w:left="2160" w:hanging="2160"/>
        <w:rPr>
          <w:b/>
          <w:szCs w:val="24"/>
        </w:rPr>
      </w:pPr>
      <w:r>
        <w:rPr>
          <w:szCs w:val="24"/>
        </w:rPr>
        <w:br w:type="page"/>
      </w:r>
      <w:bookmarkStart w:id="58" w:name="book6"/>
      <w:bookmarkEnd w:id="58"/>
      <w:r>
        <w:rPr>
          <w:b/>
          <w:szCs w:val="24"/>
        </w:rPr>
        <w:lastRenderedPageBreak/>
        <w:tab/>
        <w:t>Segment:</w:t>
      </w:r>
      <w:r>
        <w:rPr>
          <w:b/>
          <w:szCs w:val="24"/>
        </w:rPr>
        <w:tab/>
      </w:r>
      <w:r>
        <w:rPr>
          <w:b/>
          <w:sz w:val="40"/>
          <w:szCs w:val="24"/>
        </w:rPr>
        <w:t xml:space="preserve">N4 </w:t>
      </w:r>
      <w:r>
        <w:rPr>
          <w:b/>
          <w:szCs w:val="24"/>
        </w:rPr>
        <w:t>Geographic Location (Customer Service Address)</w:t>
      </w:r>
    </w:p>
    <w:p w14:paraId="09CEBC7F"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5B220271" w14:textId="77777777" w:rsidR="00000000" w:rsidRDefault="002B181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2C48CA1"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953E5B1"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9F6BAC"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1</w:t>
      </w:r>
    </w:p>
    <w:p w14:paraId="68F2A469"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3F9A44F5"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1C544BAA"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Semantic Notes:</w:t>
      </w:r>
    </w:p>
    <w:p w14:paraId="68E7785F"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1301B685"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0AAF320" w14:textId="77777777">
        <w:tblPrEx>
          <w:tblCellMar>
            <w:top w:w="0" w:type="dxa"/>
            <w:left w:w="0" w:type="dxa"/>
            <w:bottom w:w="0" w:type="dxa"/>
            <w:right w:w="0" w:type="dxa"/>
          </w:tblCellMar>
        </w:tblPrEx>
        <w:tc>
          <w:tcPr>
            <w:tcW w:w="1944" w:type="dxa"/>
            <w:tcBorders>
              <w:top w:val="nil"/>
              <w:left w:val="nil"/>
              <w:bottom w:val="nil"/>
              <w:right w:val="nil"/>
            </w:tcBorders>
          </w:tcPr>
          <w:p w14:paraId="43C3D645"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4AFFF99F"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59181975" w14:textId="77777777" w:rsidR="00000000" w:rsidRDefault="002B1815">
            <w:pPr>
              <w:adjustRightInd w:val="0"/>
              <w:ind w:right="144"/>
              <w:rPr>
                <w:szCs w:val="24"/>
              </w:rPr>
            </w:pPr>
            <w:r>
              <w:rPr>
                <w:szCs w:val="24"/>
              </w:rPr>
              <w:t>Required - The first 5 characters of the Zip Code (N403) will be used for validation.</w:t>
            </w:r>
          </w:p>
          <w:p w14:paraId="0C958F66" w14:textId="77777777" w:rsidR="00000000" w:rsidRDefault="002B1815">
            <w:pPr>
              <w:adjustRightInd w:val="0"/>
              <w:ind w:right="144"/>
              <w:rPr>
                <w:sz w:val="24"/>
                <w:szCs w:val="24"/>
              </w:rPr>
            </w:pPr>
          </w:p>
        </w:tc>
      </w:tr>
      <w:tr w:rsidR="00000000" w14:paraId="0569F672" w14:textId="77777777">
        <w:tblPrEx>
          <w:tblCellMar>
            <w:top w:w="0" w:type="dxa"/>
            <w:left w:w="0" w:type="dxa"/>
            <w:bottom w:w="0" w:type="dxa"/>
            <w:right w:w="0" w:type="dxa"/>
          </w:tblCellMar>
        </w:tblPrEx>
        <w:tc>
          <w:tcPr>
            <w:tcW w:w="1944" w:type="dxa"/>
            <w:tcBorders>
              <w:top w:val="nil"/>
              <w:left w:val="nil"/>
              <w:bottom w:val="nil"/>
              <w:right w:val="nil"/>
            </w:tcBorders>
          </w:tcPr>
          <w:p w14:paraId="193DFFE0" w14:textId="77777777" w:rsidR="00000000" w:rsidRDefault="002B1815">
            <w:pPr>
              <w:adjustRightInd w:val="0"/>
              <w:ind w:right="144"/>
              <w:rPr>
                <w:sz w:val="24"/>
                <w:szCs w:val="24"/>
              </w:rPr>
            </w:pPr>
          </w:p>
        </w:tc>
        <w:tc>
          <w:tcPr>
            <w:tcW w:w="216" w:type="dxa"/>
            <w:tcBorders>
              <w:top w:val="nil"/>
              <w:left w:val="nil"/>
              <w:bottom w:val="nil"/>
              <w:right w:val="nil"/>
            </w:tcBorders>
          </w:tcPr>
          <w:p w14:paraId="7A8DE167"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300D32FE" w14:textId="77777777" w:rsidR="00000000" w:rsidRDefault="002B1815">
            <w:pPr>
              <w:adjustRightInd w:val="0"/>
              <w:ind w:right="144"/>
              <w:rPr>
                <w:sz w:val="24"/>
                <w:szCs w:val="24"/>
              </w:rPr>
            </w:pPr>
            <w:r>
              <w:rPr>
                <w:szCs w:val="24"/>
              </w:rPr>
              <w:t>N4~ANYTOWN~TX~78111</w:t>
            </w:r>
          </w:p>
        </w:tc>
      </w:tr>
    </w:tbl>
    <w:p w14:paraId="4D20216B" w14:textId="77777777" w:rsidR="00000000" w:rsidRDefault="002B1815">
      <w:pPr>
        <w:adjustRightInd w:val="0"/>
        <w:rPr>
          <w:szCs w:val="24"/>
        </w:rPr>
      </w:pPr>
    </w:p>
    <w:p w14:paraId="64AEF3F0" w14:textId="77777777" w:rsidR="00000000" w:rsidRDefault="002B1815">
      <w:pPr>
        <w:adjustRightInd w:val="0"/>
        <w:jc w:val="center"/>
        <w:rPr>
          <w:b/>
          <w:szCs w:val="24"/>
        </w:rPr>
      </w:pPr>
      <w:r>
        <w:rPr>
          <w:b/>
          <w:szCs w:val="24"/>
        </w:rPr>
        <w:t>Data Element Summary</w:t>
      </w:r>
    </w:p>
    <w:p w14:paraId="26D137DF"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3593F40"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CEEAE24" w14:textId="77777777">
        <w:tblPrEx>
          <w:tblCellMar>
            <w:top w:w="0" w:type="dxa"/>
            <w:left w:w="0" w:type="dxa"/>
            <w:bottom w:w="0" w:type="dxa"/>
            <w:right w:w="0" w:type="dxa"/>
          </w:tblCellMar>
        </w:tblPrEx>
        <w:tc>
          <w:tcPr>
            <w:tcW w:w="1007" w:type="dxa"/>
            <w:tcBorders>
              <w:top w:val="nil"/>
              <w:left w:val="nil"/>
              <w:bottom w:val="nil"/>
              <w:right w:val="nil"/>
            </w:tcBorders>
          </w:tcPr>
          <w:p w14:paraId="51DC60E7"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E7E51EA" w14:textId="77777777" w:rsidR="00000000" w:rsidRDefault="002B1815">
            <w:pPr>
              <w:adjustRightInd w:val="0"/>
              <w:ind w:right="144"/>
              <w:jc w:val="center"/>
              <w:rPr>
                <w:sz w:val="24"/>
                <w:szCs w:val="24"/>
              </w:rPr>
            </w:pPr>
            <w:r>
              <w:rPr>
                <w:b/>
                <w:szCs w:val="24"/>
              </w:rPr>
              <w:t>N401</w:t>
            </w:r>
          </w:p>
        </w:tc>
        <w:tc>
          <w:tcPr>
            <w:tcW w:w="892" w:type="dxa"/>
            <w:tcBorders>
              <w:top w:val="nil"/>
              <w:left w:val="nil"/>
              <w:bottom w:val="nil"/>
              <w:right w:val="nil"/>
            </w:tcBorders>
          </w:tcPr>
          <w:p w14:paraId="1F19493D" w14:textId="77777777" w:rsidR="00000000" w:rsidRDefault="002B1815">
            <w:pPr>
              <w:adjustRightInd w:val="0"/>
              <w:ind w:right="144"/>
              <w:jc w:val="center"/>
              <w:rPr>
                <w:sz w:val="24"/>
                <w:szCs w:val="24"/>
              </w:rPr>
            </w:pPr>
            <w:r>
              <w:rPr>
                <w:b/>
                <w:szCs w:val="24"/>
              </w:rPr>
              <w:t>19</w:t>
            </w:r>
          </w:p>
        </w:tc>
        <w:tc>
          <w:tcPr>
            <w:tcW w:w="4968" w:type="dxa"/>
            <w:tcBorders>
              <w:top w:val="nil"/>
              <w:left w:val="nil"/>
              <w:bottom w:val="nil"/>
              <w:right w:val="nil"/>
            </w:tcBorders>
          </w:tcPr>
          <w:p w14:paraId="281B6AB9" w14:textId="77777777" w:rsidR="00000000" w:rsidRDefault="002B1815">
            <w:pPr>
              <w:adjustRightInd w:val="0"/>
              <w:ind w:right="144"/>
              <w:rPr>
                <w:sz w:val="24"/>
                <w:szCs w:val="24"/>
              </w:rPr>
            </w:pPr>
            <w:r>
              <w:rPr>
                <w:b/>
                <w:szCs w:val="24"/>
              </w:rPr>
              <w:t>City Name</w:t>
            </w:r>
          </w:p>
        </w:tc>
        <w:tc>
          <w:tcPr>
            <w:tcW w:w="432" w:type="dxa"/>
            <w:tcBorders>
              <w:top w:val="nil"/>
              <w:left w:val="nil"/>
              <w:bottom w:val="nil"/>
              <w:right w:val="nil"/>
            </w:tcBorders>
          </w:tcPr>
          <w:p w14:paraId="3EDA1293" w14:textId="77777777" w:rsidR="00000000" w:rsidRDefault="002B1815">
            <w:pPr>
              <w:adjustRightInd w:val="0"/>
              <w:ind w:right="144"/>
              <w:jc w:val="center"/>
              <w:rPr>
                <w:sz w:val="24"/>
                <w:szCs w:val="24"/>
              </w:rPr>
            </w:pPr>
            <w:r>
              <w:rPr>
                <w:b/>
                <w:szCs w:val="24"/>
              </w:rPr>
              <w:t>O</w:t>
            </w:r>
          </w:p>
        </w:tc>
        <w:tc>
          <w:tcPr>
            <w:tcW w:w="14" w:type="dxa"/>
            <w:tcBorders>
              <w:top w:val="nil"/>
              <w:left w:val="nil"/>
              <w:bottom w:val="nil"/>
              <w:right w:val="nil"/>
            </w:tcBorders>
          </w:tcPr>
          <w:p w14:paraId="4F07634C"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697948E7" w14:textId="77777777" w:rsidR="00000000" w:rsidRDefault="002B1815">
            <w:pPr>
              <w:adjustRightInd w:val="0"/>
              <w:ind w:right="144"/>
              <w:rPr>
                <w:sz w:val="24"/>
                <w:szCs w:val="24"/>
              </w:rPr>
            </w:pPr>
            <w:r>
              <w:rPr>
                <w:b/>
                <w:szCs w:val="24"/>
              </w:rPr>
              <w:t>AN 2/30</w:t>
            </w:r>
          </w:p>
        </w:tc>
      </w:tr>
      <w:tr w:rsidR="00000000" w14:paraId="21CDD1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9B8E52" w14:textId="77777777" w:rsidR="00000000" w:rsidRDefault="002B1815">
            <w:pPr>
              <w:adjustRightInd w:val="0"/>
              <w:ind w:right="144"/>
              <w:rPr>
                <w:sz w:val="24"/>
                <w:szCs w:val="24"/>
              </w:rPr>
            </w:pPr>
          </w:p>
        </w:tc>
        <w:tc>
          <w:tcPr>
            <w:tcW w:w="6523" w:type="dxa"/>
            <w:gridSpan w:val="4"/>
            <w:tcBorders>
              <w:top w:val="nil"/>
              <w:left w:val="nil"/>
              <w:bottom w:val="nil"/>
              <w:right w:val="nil"/>
            </w:tcBorders>
          </w:tcPr>
          <w:p w14:paraId="39AFA15A" w14:textId="77777777" w:rsidR="00000000" w:rsidRDefault="002B1815">
            <w:pPr>
              <w:adjustRightInd w:val="0"/>
              <w:ind w:right="144"/>
              <w:rPr>
                <w:sz w:val="24"/>
                <w:szCs w:val="24"/>
              </w:rPr>
            </w:pPr>
            <w:r>
              <w:rPr>
                <w:szCs w:val="24"/>
              </w:rPr>
              <w:t>Free-form text for city name</w:t>
            </w:r>
          </w:p>
        </w:tc>
      </w:tr>
      <w:tr w:rsidR="00000000" w14:paraId="589FC641" w14:textId="77777777">
        <w:tblPrEx>
          <w:tblCellMar>
            <w:top w:w="0" w:type="dxa"/>
            <w:left w:w="0" w:type="dxa"/>
            <w:bottom w:w="0" w:type="dxa"/>
            <w:right w:w="0" w:type="dxa"/>
          </w:tblCellMar>
        </w:tblPrEx>
        <w:tc>
          <w:tcPr>
            <w:tcW w:w="1007" w:type="dxa"/>
            <w:tcBorders>
              <w:top w:val="nil"/>
              <w:left w:val="nil"/>
              <w:bottom w:val="nil"/>
              <w:right w:val="nil"/>
            </w:tcBorders>
          </w:tcPr>
          <w:p w14:paraId="6FDA24B5"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1EBF220D" w14:textId="77777777" w:rsidR="00000000" w:rsidRDefault="002B1815">
            <w:pPr>
              <w:adjustRightInd w:val="0"/>
              <w:ind w:right="144"/>
              <w:jc w:val="center"/>
              <w:rPr>
                <w:sz w:val="24"/>
                <w:szCs w:val="24"/>
              </w:rPr>
            </w:pPr>
            <w:r>
              <w:rPr>
                <w:b/>
                <w:szCs w:val="24"/>
              </w:rPr>
              <w:t>N402</w:t>
            </w:r>
          </w:p>
        </w:tc>
        <w:tc>
          <w:tcPr>
            <w:tcW w:w="892" w:type="dxa"/>
            <w:tcBorders>
              <w:top w:val="nil"/>
              <w:left w:val="nil"/>
              <w:bottom w:val="nil"/>
              <w:right w:val="nil"/>
            </w:tcBorders>
          </w:tcPr>
          <w:p w14:paraId="258A0E96" w14:textId="77777777" w:rsidR="00000000" w:rsidRDefault="002B1815">
            <w:pPr>
              <w:adjustRightInd w:val="0"/>
              <w:ind w:right="144"/>
              <w:jc w:val="center"/>
              <w:rPr>
                <w:sz w:val="24"/>
                <w:szCs w:val="24"/>
              </w:rPr>
            </w:pPr>
            <w:r>
              <w:rPr>
                <w:b/>
                <w:szCs w:val="24"/>
              </w:rPr>
              <w:t>156</w:t>
            </w:r>
          </w:p>
        </w:tc>
        <w:tc>
          <w:tcPr>
            <w:tcW w:w="4968" w:type="dxa"/>
            <w:tcBorders>
              <w:top w:val="nil"/>
              <w:left w:val="nil"/>
              <w:bottom w:val="nil"/>
              <w:right w:val="nil"/>
            </w:tcBorders>
          </w:tcPr>
          <w:p w14:paraId="3C5E5D5F" w14:textId="77777777" w:rsidR="00000000" w:rsidRDefault="002B1815">
            <w:pPr>
              <w:adjustRightInd w:val="0"/>
              <w:ind w:right="144"/>
              <w:rPr>
                <w:sz w:val="24"/>
                <w:szCs w:val="24"/>
              </w:rPr>
            </w:pPr>
            <w:r>
              <w:rPr>
                <w:b/>
                <w:szCs w:val="24"/>
              </w:rPr>
              <w:t>State or Province Code</w:t>
            </w:r>
          </w:p>
        </w:tc>
        <w:tc>
          <w:tcPr>
            <w:tcW w:w="432" w:type="dxa"/>
            <w:tcBorders>
              <w:top w:val="nil"/>
              <w:left w:val="nil"/>
              <w:bottom w:val="nil"/>
              <w:right w:val="nil"/>
            </w:tcBorders>
          </w:tcPr>
          <w:p w14:paraId="0B30C6ED" w14:textId="77777777" w:rsidR="00000000" w:rsidRDefault="002B1815">
            <w:pPr>
              <w:adjustRightInd w:val="0"/>
              <w:ind w:right="144"/>
              <w:jc w:val="center"/>
              <w:rPr>
                <w:sz w:val="24"/>
                <w:szCs w:val="24"/>
              </w:rPr>
            </w:pPr>
            <w:r>
              <w:rPr>
                <w:b/>
                <w:szCs w:val="24"/>
              </w:rPr>
              <w:t>O</w:t>
            </w:r>
          </w:p>
        </w:tc>
        <w:tc>
          <w:tcPr>
            <w:tcW w:w="14" w:type="dxa"/>
            <w:tcBorders>
              <w:top w:val="nil"/>
              <w:left w:val="nil"/>
              <w:bottom w:val="nil"/>
              <w:right w:val="nil"/>
            </w:tcBorders>
          </w:tcPr>
          <w:p w14:paraId="694C3B86"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2C94842F" w14:textId="77777777" w:rsidR="00000000" w:rsidRDefault="002B1815">
            <w:pPr>
              <w:adjustRightInd w:val="0"/>
              <w:ind w:right="144"/>
              <w:rPr>
                <w:sz w:val="24"/>
                <w:szCs w:val="24"/>
              </w:rPr>
            </w:pPr>
            <w:r>
              <w:rPr>
                <w:b/>
                <w:szCs w:val="24"/>
              </w:rPr>
              <w:t>ID 2/2</w:t>
            </w:r>
          </w:p>
        </w:tc>
      </w:tr>
      <w:tr w:rsidR="00000000" w14:paraId="7E6745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859AE3" w14:textId="77777777" w:rsidR="00000000" w:rsidRDefault="002B1815">
            <w:pPr>
              <w:adjustRightInd w:val="0"/>
              <w:ind w:right="144"/>
              <w:rPr>
                <w:sz w:val="24"/>
                <w:szCs w:val="24"/>
              </w:rPr>
            </w:pPr>
          </w:p>
        </w:tc>
        <w:tc>
          <w:tcPr>
            <w:tcW w:w="6523" w:type="dxa"/>
            <w:gridSpan w:val="4"/>
            <w:tcBorders>
              <w:top w:val="nil"/>
              <w:left w:val="nil"/>
              <w:bottom w:val="nil"/>
              <w:right w:val="nil"/>
            </w:tcBorders>
          </w:tcPr>
          <w:p w14:paraId="14939FD4" w14:textId="77777777" w:rsidR="00000000" w:rsidRDefault="002B1815">
            <w:pPr>
              <w:adjustRightInd w:val="0"/>
              <w:ind w:right="144"/>
              <w:rPr>
                <w:sz w:val="24"/>
                <w:szCs w:val="24"/>
              </w:rPr>
            </w:pPr>
            <w:r>
              <w:rPr>
                <w:szCs w:val="24"/>
              </w:rPr>
              <w:t>Code (Standard State/Province) as defined by appropriate government agency</w:t>
            </w:r>
          </w:p>
        </w:tc>
      </w:tr>
      <w:tr w:rsidR="00000000" w14:paraId="5F7B137A" w14:textId="77777777">
        <w:tblPrEx>
          <w:tblCellMar>
            <w:top w:w="0" w:type="dxa"/>
            <w:left w:w="0" w:type="dxa"/>
            <w:bottom w:w="0" w:type="dxa"/>
            <w:right w:w="0" w:type="dxa"/>
          </w:tblCellMar>
        </w:tblPrEx>
        <w:tc>
          <w:tcPr>
            <w:tcW w:w="1007" w:type="dxa"/>
            <w:tcBorders>
              <w:top w:val="nil"/>
              <w:left w:val="nil"/>
              <w:bottom w:val="nil"/>
              <w:right w:val="nil"/>
            </w:tcBorders>
          </w:tcPr>
          <w:p w14:paraId="5AE910DB"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3A388A16" w14:textId="77777777" w:rsidR="00000000" w:rsidRDefault="002B1815">
            <w:pPr>
              <w:adjustRightInd w:val="0"/>
              <w:ind w:right="144"/>
              <w:jc w:val="center"/>
              <w:rPr>
                <w:sz w:val="24"/>
                <w:szCs w:val="24"/>
              </w:rPr>
            </w:pPr>
            <w:r>
              <w:rPr>
                <w:b/>
                <w:szCs w:val="24"/>
              </w:rPr>
              <w:t>N403</w:t>
            </w:r>
          </w:p>
        </w:tc>
        <w:tc>
          <w:tcPr>
            <w:tcW w:w="892" w:type="dxa"/>
            <w:tcBorders>
              <w:top w:val="nil"/>
              <w:left w:val="nil"/>
              <w:bottom w:val="nil"/>
              <w:right w:val="nil"/>
            </w:tcBorders>
          </w:tcPr>
          <w:p w14:paraId="26163061" w14:textId="77777777" w:rsidR="00000000" w:rsidRDefault="002B1815">
            <w:pPr>
              <w:adjustRightInd w:val="0"/>
              <w:ind w:right="144"/>
              <w:jc w:val="center"/>
              <w:rPr>
                <w:sz w:val="24"/>
                <w:szCs w:val="24"/>
              </w:rPr>
            </w:pPr>
            <w:r>
              <w:rPr>
                <w:b/>
                <w:szCs w:val="24"/>
              </w:rPr>
              <w:t>116</w:t>
            </w:r>
          </w:p>
        </w:tc>
        <w:tc>
          <w:tcPr>
            <w:tcW w:w="4968" w:type="dxa"/>
            <w:tcBorders>
              <w:top w:val="nil"/>
              <w:left w:val="nil"/>
              <w:bottom w:val="nil"/>
              <w:right w:val="nil"/>
            </w:tcBorders>
          </w:tcPr>
          <w:p w14:paraId="3C4AD088" w14:textId="77777777" w:rsidR="00000000" w:rsidRDefault="002B1815">
            <w:pPr>
              <w:adjustRightInd w:val="0"/>
              <w:ind w:right="144"/>
              <w:rPr>
                <w:sz w:val="24"/>
                <w:szCs w:val="24"/>
              </w:rPr>
            </w:pPr>
            <w:r>
              <w:rPr>
                <w:b/>
                <w:szCs w:val="24"/>
              </w:rPr>
              <w:t>Postal Code</w:t>
            </w:r>
          </w:p>
        </w:tc>
        <w:tc>
          <w:tcPr>
            <w:tcW w:w="432" w:type="dxa"/>
            <w:tcBorders>
              <w:top w:val="nil"/>
              <w:left w:val="nil"/>
              <w:bottom w:val="nil"/>
              <w:right w:val="nil"/>
            </w:tcBorders>
          </w:tcPr>
          <w:p w14:paraId="1D2EBC56" w14:textId="77777777" w:rsidR="00000000" w:rsidRDefault="002B1815">
            <w:pPr>
              <w:adjustRightInd w:val="0"/>
              <w:ind w:right="144"/>
              <w:jc w:val="center"/>
              <w:rPr>
                <w:sz w:val="24"/>
                <w:szCs w:val="24"/>
              </w:rPr>
            </w:pPr>
            <w:r>
              <w:rPr>
                <w:b/>
                <w:szCs w:val="24"/>
              </w:rPr>
              <w:t>O</w:t>
            </w:r>
          </w:p>
        </w:tc>
        <w:tc>
          <w:tcPr>
            <w:tcW w:w="14" w:type="dxa"/>
            <w:tcBorders>
              <w:top w:val="nil"/>
              <w:left w:val="nil"/>
              <w:bottom w:val="nil"/>
              <w:right w:val="nil"/>
            </w:tcBorders>
          </w:tcPr>
          <w:p w14:paraId="24FBFB4C"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71E45418" w14:textId="77777777" w:rsidR="00000000" w:rsidRDefault="002B1815">
            <w:pPr>
              <w:adjustRightInd w:val="0"/>
              <w:ind w:right="144"/>
              <w:rPr>
                <w:sz w:val="24"/>
                <w:szCs w:val="24"/>
              </w:rPr>
            </w:pPr>
            <w:r>
              <w:rPr>
                <w:b/>
                <w:szCs w:val="24"/>
              </w:rPr>
              <w:t>ID 3/15</w:t>
            </w:r>
          </w:p>
        </w:tc>
      </w:tr>
      <w:tr w:rsidR="00000000" w14:paraId="17681C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A72BC8" w14:textId="77777777" w:rsidR="00000000" w:rsidRDefault="002B1815">
            <w:pPr>
              <w:adjustRightInd w:val="0"/>
              <w:ind w:right="144"/>
              <w:rPr>
                <w:sz w:val="24"/>
                <w:szCs w:val="24"/>
              </w:rPr>
            </w:pPr>
          </w:p>
        </w:tc>
        <w:tc>
          <w:tcPr>
            <w:tcW w:w="6523" w:type="dxa"/>
            <w:gridSpan w:val="4"/>
            <w:tcBorders>
              <w:top w:val="nil"/>
              <w:left w:val="nil"/>
              <w:bottom w:val="nil"/>
              <w:right w:val="nil"/>
            </w:tcBorders>
          </w:tcPr>
          <w:p w14:paraId="1B473FD2" w14:textId="77777777" w:rsidR="00000000" w:rsidRDefault="002B1815">
            <w:pPr>
              <w:adjustRightInd w:val="0"/>
              <w:ind w:right="144"/>
              <w:rPr>
                <w:sz w:val="24"/>
                <w:szCs w:val="24"/>
              </w:rPr>
            </w:pPr>
            <w:r>
              <w:rPr>
                <w:szCs w:val="24"/>
              </w:rPr>
              <w:t>Code defining international postal zone code excluding punctuation and blanks (zip code for United States)</w:t>
            </w:r>
          </w:p>
        </w:tc>
      </w:tr>
      <w:tr w:rsidR="00000000" w14:paraId="51244A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1C2F15" w14:textId="77777777" w:rsidR="00000000" w:rsidRDefault="002B1815">
            <w:pPr>
              <w:adjustRightInd w:val="0"/>
              <w:ind w:right="144"/>
              <w:rPr>
                <w:sz w:val="24"/>
                <w:szCs w:val="24"/>
              </w:rPr>
            </w:pPr>
          </w:p>
        </w:tc>
        <w:tc>
          <w:tcPr>
            <w:tcW w:w="6523" w:type="dxa"/>
            <w:gridSpan w:val="4"/>
            <w:tcBorders>
              <w:top w:val="nil"/>
              <w:left w:val="nil"/>
              <w:bottom w:val="nil"/>
              <w:right w:val="nil"/>
            </w:tcBorders>
            <w:shd w:val="pct20" w:color="auto" w:fill="auto"/>
          </w:tcPr>
          <w:p w14:paraId="2446F4A6" w14:textId="77777777" w:rsidR="00000000" w:rsidRDefault="002B1815">
            <w:pPr>
              <w:adjustRightInd w:val="0"/>
              <w:ind w:right="144"/>
              <w:rPr>
                <w:sz w:val="24"/>
                <w:szCs w:val="24"/>
              </w:rPr>
            </w:pPr>
            <w:r>
              <w:rPr>
                <w:szCs w:val="24"/>
              </w:rPr>
              <w:t>Postal codes will only contain digits (0 to 9).  Note that punctuation (spaces, dashes, etc.) must be excluded.</w:t>
            </w:r>
          </w:p>
        </w:tc>
      </w:tr>
    </w:tbl>
    <w:p w14:paraId="7854049B" w14:textId="77777777" w:rsidR="00000000" w:rsidRDefault="002B1815">
      <w:pPr>
        <w:tabs>
          <w:tab w:val="right" w:pos="1800"/>
          <w:tab w:val="left" w:pos="2160"/>
        </w:tabs>
        <w:adjustRightInd w:val="0"/>
        <w:ind w:left="2160" w:hanging="2160"/>
        <w:rPr>
          <w:b/>
          <w:szCs w:val="24"/>
        </w:rPr>
      </w:pPr>
      <w:r>
        <w:rPr>
          <w:szCs w:val="24"/>
        </w:rPr>
        <w:br w:type="page"/>
      </w:r>
      <w:bookmarkStart w:id="59" w:name="book7"/>
      <w:bookmarkEnd w:id="59"/>
      <w:r>
        <w:rPr>
          <w:b/>
          <w:szCs w:val="24"/>
        </w:rPr>
        <w:lastRenderedPageBreak/>
        <w:tab/>
        <w:t>Segment:</w:t>
      </w:r>
      <w:r>
        <w:rPr>
          <w:b/>
          <w:szCs w:val="24"/>
        </w:rPr>
        <w:tab/>
      </w:r>
      <w:r>
        <w:rPr>
          <w:b/>
          <w:sz w:val="40"/>
          <w:szCs w:val="24"/>
        </w:rPr>
        <w:t xml:space="preserve">PER </w:t>
      </w:r>
      <w:r>
        <w:rPr>
          <w:b/>
          <w:szCs w:val="24"/>
        </w:rPr>
        <w:t>Administrative Communications Contact (Customer Contact)</w:t>
      </w:r>
    </w:p>
    <w:p w14:paraId="4A41A73E"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53B9D5F5" w14:textId="77777777" w:rsidR="00000000" w:rsidRDefault="002B181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B51E914"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0676C46"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AB18243"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&gt;1</w:t>
      </w:r>
    </w:p>
    <w:p w14:paraId="56DF0D18"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460639DE"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77E6E5EB"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700F5444"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1720A420"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Semantic Notes:</w:t>
      </w:r>
    </w:p>
    <w:p w14:paraId="5A4516FF"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2664020" w14:textId="77777777">
        <w:tblPrEx>
          <w:tblCellMar>
            <w:top w:w="0" w:type="dxa"/>
            <w:left w:w="0" w:type="dxa"/>
            <w:bottom w:w="0" w:type="dxa"/>
            <w:right w:w="0" w:type="dxa"/>
          </w:tblCellMar>
        </w:tblPrEx>
        <w:tc>
          <w:tcPr>
            <w:tcW w:w="1944" w:type="dxa"/>
            <w:tcBorders>
              <w:top w:val="nil"/>
              <w:left w:val="nil"/>
              <w:bottom w:val="nil"/>
              <w:right w:val="nil"/>
            </w:tcBorders>
          </w:tcPr>
          <w:p w14:paraId="27901765"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5DDE409A"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326135A7" w14:textId="77777777" w:rsidR="00000000" w:rsidRDefault="002B1815">
            <w:pPr>
              <w:adjustRightInd w:val="0"/>
              <w:ind w:right="144"/>
              <w:rPr>
                <w:szCs w:val="24"/>
              </w:rPr>
            </w:pPr>
            <w:r>
              <w:rPr>
                <w:szCs w:val="24"/>
              </w:rPr>
              <w:t>Required</w:t>
            </w:r>
          </w:p>
          <w:p w14:paraId="56541C1C" w14:textId="77777777" w:rsidR="00000000" w:rsidRDefault="002B1815">
            <w:pPr>
              <w:adjustRightInd w:val="0"/>
              <w:ind w:right="144"/>
              <w:rPr>
                <w:szCs w:val="24"/>
              </w:rPr>
            </w:pPr>
            <w:r>
              <w:rPr>
                <w:szCs w:val="24"/>
              </w:rPr>
              <w:t>Not required when REF~8X (Purpose Code) = DC001 or RC001</w:t>
            </w:r>
          </w:p>
          <w:p w14:paraId="73C75335" w14:textId="77777777" w:rsidR="00000000" w:rsidRDefault="002B1815">
            <w:pPr>
              <w:adjustRightInd w:val="0"/>
              <w:ind w:right="144"/>
              <w:rPr>
                <w:szCs w:val="24"/>
              </w:rPr>
            </w:pPr>
          </w:p>
          <w:p w14:paraId="40D00DD1" w14:textId="77777777" w:rsidR="00000000" w:rsidRDefault="002B1815">
            <w:pPr>
              <w:adjustRightInd w:val="0"/>
              <w:ind w:right="144"/>
              <w:rPr>
                <w:szCs w:val="24"/>
              </w:rPr>
            </w:pPr>
            <w:r>
              <w:rPr>
                <w:szCs w:val="24"/>
              </w:rPr>
              <w:t>The Customer Contact Name should be formatted as follows:</w:t>
            </w:r>
          </w:p>
          <w:p w14:paraId="08AEE49E" w14:textId="77777777" w:rsidR="00000000" w:rsidRDefault="002B1815">
            <w:pPr>
              <w:adjustRightInd w:val="0"/>
              <w:ind w:right="144"/>
              <w:rPr>
                <w:szCs w:val="24"/>
              </w:rPr>
            </w:pPr>
            <w:r>
              <w:rPr>
                <w:szCs w:val="24"/>
              </w:rPr>
              <w:t>Last Name, First Name</w:t>
            </w:r>
          </w:p>
          <w:p w14:paraId="38854522" w14:textId="77777777" w:rsidR="00000000" w:rsidRDefault="002B1815">
            <w:pPr>
              <w:adjustRightInd w:val="0"/>
              <w:ind w:right="144"/>
              <w:rPr>
                <w:szCs w:val="24"/>
              </w:rPr>
            </w:pPr>
          </w:p>
          <w:p w14:paraId="6BBA0AFB" w14:textId="77777777" w:rsidR="00000000" w:rsidRDefault="002B1815">
            <w:pPr>
              <w:adjustRightInd w:val="0"/>
              <w:ind w:right="144"/>
              <w:rPr>
                <w:szCs w:val="24"/>
              </w:rPr>
            </w:pPr>
            <w:r>
              <w:rPr>
                <w:szCs w:val="24"/>
              </w:rPr>
              <w:t>Only one comma will be used per the following examples:</w:t>
            </w:r>
          </w:p>
          <w:p w14:paraId="5B443305" w14:textId="77777777" w:rsidR="00000000" w:rsidRDefault="002B1815">
            <w:pPr>
              <w:adjustRightInd w:val="0"/>
              <w:ind w:right="144"/>
              <w:rPr>
                <w:sz w:val="24"/>
                <w:szCs w:val="24"/>
              </w:rPr>
            </w:pPr>
          </w:p>
        </w:tc>
      </w:tr>
      <w:tr w:rsidR="00000000" w14:paraId="07A7F987" w14:textId="77777777">
        <w:tblPrEx>
          <w:tblCellMar>
            <w:top w:w="0" w:type="dxa"/>
            <w:left w:w="0" w:type="dxa"/>
            <w:bottom w:w="0" w:type="dxa"/>
            <w:right w:w="0" w:type="dxa"/>
          </w:tblCellMar>
        </w:tblPrEx>
        <w:tc>
          <w:tcPr>
            <w:tcW w:w="1944" w:type="dxa"/>
            <w:tcBorders>
              <w:top w:val="nil"/>
              <w:left w:val="nil"/>
              <w:bottom w:val="nil"/>
              <w:right w:val="nil"/>
            </w:tcBorders>
          </w:tcPr>
          <w:p w14:paraId="07B6E864" w14:textId="77777777" w:rsidR="00000000" w:rsidRDefault="002B1815">
            <w:pPr>
              <w:adjustRightInd w:val="0"/>
              <w:ind w:right="144"/>
              <w:rPr>
                <w:sz w:val="24"/>
                <w:szCs w:val="24"/>
              </w:rPr>
            </w:pPr>
          </w:p>
        </w:tc>
        <w:tc>
          <w:tcPr>
            <w:tcW w:w="216" w:type="dxa"/>
            <w:tcBorders>
              <w:top w:val="nil"/>
              <w:left w:val="nil"/>
              <w:bottom w:val="nil"/>
              <w:right w:val="nil"/>
            </w:tcBorders>
          </w:tcPr>
          <w:p w14:paraId="0EFDF2DD"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3F5AB40B" w14:textId="77777777" w:rsidR="00000000" w:rsidRDefault="002B1815">
            <w:pPr>
              <w:adjustRightInd w:val="0"/>
              <w:ind w:right="144"/>
              <w:rPr>
                <w:szCs w:val="24"/>
              </w:rPr>
            </w:pPr>
            <w:r>
              <w:rPr>
                <w:szCs w:val="24"/>
              </w:rPr>
              <w:t>PER~IC~SNOW, JOE RAY JR</w:t>
            </w:r>
          </w:p>
          <w:p w14:paraId="15B9E6D6" w14:textId="77777777" w:rsidR="00000000" w:rsidRDefault="002B1815">
            <w:pPr>
              <w:adjustRightInd w:val="0"/>
              <w:ind w:right="144"/>
              <w:rPr>
                <w:szCs w:val="24"/>
              </w:rPr>
            </w:pPr>
            <w:r>
              <w:rPr>
                <w:szCs w:val="24"/>
              </w:rPr>
              <w:t>PER~IC~SNOW, JOE RAY JR~TE~8005551212</w:t>
            </w:r>
          </w:p>
          <w:p w14:paraId="17D9553E" w14:textId="77777777" w:rsidR="00000000" w:rsidRDefault="002B1815">
            <w:pPr>
              <w:adjustRightInd w:val="0"/>
              <w:ind w:right="144"/>
              <w:rPr>
                <w:sz w:val="24"/>
                <w:szCs w:val="24"/>
              </w:rPr>
            </w:pPr>
            <w:r>
              <w:rPr>
                <w:szCs w:val="24"/>
              </w:rPr>
              <w:t>PER~IC~SNOW, JOE RAY JR~TE~8005551212~TE~8005552121</w:t>
            </w:r>
          </w:p>
        </w:tc>
      </w:tr>
    </w:tbl>
    <w:p w14:paraId="521C66E4" w14:textId="77777777" w:rsidR="00000000" w:rsidRDefault="002B1815">
      <w:pPr>
        <w:adjustRightInd w:val="0"/>
        <w:rPr>
          <w:szCs w:val="24"/>
        </w:rPr>
      </w:pPr>
    </w:p>
    <w:p w14:paraId="26A4112C" w14:textId="77777777" w:rsidR="00000000" w:rsidRDefault="002B1815">
      <w:pPr>
        <w:adjustRightInd w:val="0"/>
        <w:jc w:val="center"/>
        <w:rPr>
          <w:b/>
          <w:szCs w:val="24"/>
        </w:rPr>
      </w:pPr>
      <w:r>
        <w:rPr>
          <w:b/>
          <w:szCs w:val="24"/>
        </w:rPr>
        <w:t>Data Element Summary</w:t>
      </w:r>
    </w:p>
    <w:p w14:paraId="7F337E60"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5842E52"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560FAF3" w14:textId="77777777">
        <w:tblPrEx>
          <w:tblCellMar>
            <w:top w:w="0" w:type="dxa"/>
            <w:left w:w="0" w:type="dxa"/>
            <w:bottom w:w="0" w:type="dxa"/>
            <w:right w:w="0" w:type="dxa"/>
          </w:tblCellMar>
        </w:tblPrEx>
        <w:tc>
          <w:tcPr>
            <w:tcW w:w="1007" w:type="dxa"/>
            <w:tcBorders>
              <w:top w:val="nil"/>
              <w:left w:val="nil"/>
              <w:bottom w:val="nil"/>
              <w:right w:val="nil"/>
            </w:tcBorders>
          </w:tcPr>
          <w:p w14:paraId="6AF1ECF5"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1C65DE" w14:textId="77777777" w:rsidR="00000000" w:rsidRDefault="002B1815">
            <w:pPr>
              <w:adjustRightInd w:val="0"/>
              <w:ind w:right="144"/>
              <w:jc w:val="center"/>
              <w:rPr>
                <w:sz w:val="24"/>
                <w:szCs w:val="24"/>
              </w:rPr>
            </w:pPr>
            <w:r>
              <w:rPr>
                <w:b/>
                <w:szCs w:val="24"/>
              </w:rPr>
              <w:t>PER01</w:t>
            </w:r>
          </w:p>
        </w:tc>
        <w:tc>
          <w:tcPr>
            <w:tcW w:w="892" w:type="dxa"/>
            <w:tcBorders>
              <w:top w:val="nil"/>
              <w:left w:val="nil"/>
              <w:bottom w:val="nil"/>
              <w:right w:val="nil"/>
            </w:tcBorders>
          </w:tcPr>
          <w:p w14:paraId="027CE106" w14:textId="77777777" w:rsidR="00000000" w:rsidRDefault="002B1815">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0BD161D3" w14:textId="77777777" w:rsidR="00000000" w:rsidRDefault="002B1815">
            <w:pPr>
              <w:adjustRightInd w:val="0"/>
              <w:ind w:right="144"/>
              <w:rPr>
                <w:sz w:val="24"/>
                <w:szCs w:val="24"/>
              </w:rPr>
            </w:pPr>
            <w:r>
              <w:rPr>
                <w:b/>
                <w:szCs w:val="24"/>
              </w:rPr>
              <w:t>Contact Function Code</w:t>
            </w:r>
          </w:p>
        </w:tc>
        <w:tc>
          <w:tcPr>
            <w:tcW w:w="432" w:type="dxa"/>
            <w:tcBorders>
              <w:top w:val="nil"/>
              <w:left w:val="nil"/>
              <w:bottom w:val="nil"/>
              <w:right w:val="nil"/>
            </w:tcBorders>
          </w:tcPr>
          <w:p w14:paraId="7AA2896F"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487F577B"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584BF774" w14:textId="77777777" w:rsidR="00000000" w:rsidRDefault="002B1815">
            <w:pPr>
              <w:adjustRightInd w:val="0"/>
              <w:ind w:right="144"/>
              <w:rPr>
                <w:sz w:val="24"/>
                <w:szCs w:val="24"/>
              </w:rPr>
            </w:pPr>
            <w:r>
              <w:rPr>
                <w:b/>
                <w:szCs w:val="24"/>
              </w:rPr>
              <w:t>ID 2/2</w:t>
            </w:r>
          </w:p>
        </w:tc>
      </w:tr>
      <w:tr w:rsidR="00000000" w14:paraId="65B6A1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882601" w14:textId="77777777" w:rsidR="00000000" w:rsidRDefault="002B1815">
            <w:pPr>
              <w:adjustRightInd w:val="0"/>
              <w:ind w:right="144"/>
              <w:rPr>
                <w:sz w:val="24"/>
                <w:szCs w:val="24"/>
              </w:rPr>
            </w:pPr>
          </w:p>
        </w:tc>
        <w:tc>
          <w:tcPr>
            <w:tcW w:w="6523" w:type="dxa"/>
            <w:gridSpan w:val="7"/>
            <w:tcBorders>
              <w:top w:val="nil"/>
              <w:left w:val="nil"/>
              <w:bottom w:val="nil"/>
              <w:right w:val="nil"/>
            </w:tcBorders>
          </w:tcPr>
          <w:p w14:paraId="1626B33B" w14:textId="77777777" w:rsidR="00000000" w:rsidRDefault="002B1815">
            <w:pPr>
              <w:adjustRightInd w:val="0"/>
              <w:ind w:right="144"/>
              <w:rPr>
                <w:sz w:val="24"/>
                <w:szCs w:val="24"/>
              </w:rPr>
            </w:pPr>
            <w:r>
              <w:rPr>
                <w:szCs w:val="24"/>
              </w:rPr>
              <w:t>Code identifying the major duty or responsibility of the person or group named</w:t>
            </w:r>
          </w:p>
        </w:tc>
      </w:tr>
      <w:tr w:rsidR="00000000" w14:paraId="58FD33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4FEF11"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793199E" w14:textId="77777777" w:rsidR="00000000" w:rsidRDefault="002B1815">
            <w:pPr>
              <w:adjustRightInd w:val="0"/>
              <w:ind w:right="144"/>
              <w:rPr>
                <w:sz w:val="24"/>
                <w:szCs w:val="24"/>
              </w:rPr>
            </w:pPr>
            <w:r>
              <w:rPr>
                <w:szCs w:val="24"/>
              </w:rPr>
              <w:t>IC</w:t>
            </w:r>
          </w:p>
        </w:tc>
        <w:tc>
          <w:tcPr>
            <w:tcW w:w="144" w:type="dxa"/>
            <w:tcBorders>
              <w:top w:val="nil"/>
              <w:left w:val="nil"/>
              <w:bottom w:val="nil"/>
              <w:right w:val="nil"/>
            </w:tcBorders>
          </w:tcPr>
          <w:p w14:paraId="414AB650" w14:textId="77777777" w:rsidR="00000000" w:rsidRDefault="002B1815">
            <w:pPr>
              <w:adjustRightInd w:val="0"/>
              <w:ind w:right="144"/>
              <w:rPr>
                <w:sz w:val="24"/>
                <w:szCs w:val="24"/>
              </w:rPr>
            </w:pPr>
          </w:p>
        </w:tc>
        <w:tc>
          <w:tcPr>
            <w:tcW w:w="4823" w:type="dxa"/>
            <w:gridSpan w:val="4"/>
            <w:tcBorders>
              <w:top w:val="nil"/>
              <w:left w:val="nil"/>
              <w:bottom w:val="nil"/>
              <w:right w:val="nil"/>
            </w:tcBorders>
          </w:tcPr>
          <w:p w14:paraId="6A40F4D3" w14:textId="77777777" w:rsidR="00000000" w:rsidRDefault="002B1815">
            <w:pPr>
              <w:adjustRightInd w:val="0"/>
              <w:ind w:right="144"/>
              <w:rPr>
                <w:sz w:val="24"/>
                <w:szCs w:val="24"/>
              </w:rPr>
            </w:pPr>
            <w:r>
              <w:rPr>
                <w:szCs w:val="24"/>
              </w:rPr>
              <w:t>Information Contact</w:t>
            </w:r>
          </w:p>
        </w:tc>
      </w:tr>
      <w:tr w:rsidR="00000000" w14:paraId="1F9044FF" w14:textId="77777777">
        <w:tblPrEx>
          <w:tblCellMar>
            <w:top w:w="0" w:type="dxa"/>
            <w:left w:w="0" w:type="dxa"/>
            <w:bottom w:w="0" w:type="dxa"/>
            <w:right w:w="0" w:type="dxa"/>
          </w:tblCellMar>
        </w:tblPrEx>
        <w:tc>
          <w:tcPr>
            <w:tcW w:w="1007" w:type="dxa"/>
            <w:tcBorders>
              <w:top w:val="nil"/>
              <w:left w:val="nil"/>
              <w:bottom w:val="nil"/>
              <w:right w:val="nil"/>
            </w:tcBorders>
          </w:tcPr>
          <w:p w14:paraId="04B5F75C" w14:textId="77777777" w:rsidR="00000000" w:rsidRDefault="002B1815">
            <w:pPr>
              <w:adjustRightInd w:val="0"/>
              <w:ind w:right="144"/>
              <w:rPr>
                <w:sz w:val="24"/>
                <w:szCs w:val="24"/>
              </w:rPr>
            </w:pPr>
            <w:r>
              <w:rPr>
                <w:b/>
                <w:szCs w:val="24"/>
              </w:rPr>
              <w:t>Dep</w:t>
            </w:r>
          </w:p>
        </w:tc>
        <w:tc>
          <w:tcPr>
            <w:tcW w:w="1080" w:type="dxa"/>
            <w:tcBorders>
              <w:top w:val="nil"/>
              <w:left w:val="nil"/>
              <w:bottom w:val="nil"/>
              <w:right w:val="nil"/>
            </w:tcBorders>
          </w:tcPr>
          <w:p w14:paraId="53DF2BE9" w14:textId="77777777" w:rsidR="00000000" w:rsidRDefault="002B1815">
            <w:pPr>
              <w:adjustRightInd w:val="0"/>
              <w:ind w:right="144"/>
              <w:jc w:val="center"/>
              <w:rPr>
                <w:sz w:val="24"/>
                <w:szCs w:val="24"/>
              </w:rPr>
            </w:pPr>
            <w:r>
              <w:rPr>
                <w:b/>
                <w:szCs w:val="24"/>
              </w:rPr>
              <w:t>PER02</w:t>
            </w:r>
          </w:p>
        </w:tc>
        <w:tc>
          <w:tcPr>
            <w:tcW w:w="892" w:type="dxa"/>
            <w:tcBorders>
              <w:top w:val="nil"/>
              <w:left w:val="nil"/>
              <w:bottom w:val="nil"/>
              <w:right w:val="nil"/>
            </w:tcBorders>
          </w:tcPr>
          <w:p w14:paraId="33A458EB" w14:textId="77777777" w:rsidR="00000000" w:rsidRDefault="002B181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2F40FF4" w14:textId="77777777" w:rsidR="00000000" w:rsidRDefault="002B1815">
            <w:pPr>
              <w:adjustRightInd w:val="0"/>
              <w:ind w:right="144"/>
              <w:rPr>
                <w:sz w:val="24"/>
                <w:szCs w:val="24"/>
              </w:rPr>
            </w:pPr>
            <w:r>
              <w:rPr>
                <w:b/>
                <w:szCs w:val="24"/>
              </w:rPr>
              <w:t>Name</w:t>
            </w:r>
          </w:p>
        </w:tc>
        <w:tc>
          <w:tcPr>
            <w:tcW w:w="432" w:type="dxa"/>
            <w:tcBorders>
              <w:top w:val="nil"/>
              <w:left w:val="nil"/>
              <w:bottom w:val="nil"/>
              <w:right w:val="nil"/>
            </w:tcBorders>
          </w:tcPr>
          <w:p w14:paraId="2814E2A7" w14:textId="77777777" w:rsidR="00000000" w:rsidRDefault="002B1815">
            <w:pPr>
              <w:adjustRightInd w:val="0"/>
              <w:ind w:right="144"/>
              <w:jc w:val="center"/>
              <w:rPr>
                <w:sz w:val="24"/>
                <w:szCs w:val="24"/>
              </w:rPr>
            </w:pPr>
            <w:r>
              <w:rPr>
                <w:b/>
                <w:szCs w:val="24"/>
              </w:rPr>
              <w:t>O</w:t>
            </w:r>
          </w:p>
        </w:tc>
        <w:tc>
          <w:tcPr>
            <w:tcW w:w="14" w:type="dxa"/>
            <w:tcBorders>
              <w:top w:val="nil"/>
              <w:left w:val="nil"/>
              <w:bottom w:val="nil"/>
              <w:right w:val="nil"/>
            </w:tcBorders>
          </w:tcPr>
          <w:p w14:paraId="4447E06F"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1479CBE8" w14:textId="77777777" w:rsidR="00000000" w:rsidRDefault="002B1815">
            <w:pPr>
              <w:adjustRightInd w:val="0"/>
              <w:ind w:right="144"/>
              <w:rPr>
                <w:sz w:val="24"/>
                <w:szCs w:val="24"/>
              </w:rPr>
            </w:pPr>
            <w:r>
              <w:rPr>
                <w:b/>
                <w:szCs w:val="24"/>
              </w:rPr>
              <w:t>AN 1/60</w:t>
            </w:r>
          </w:p>
        </w:tc>
      </w:tr>
      <w:tr w:rsidR="00000000" w14:paraId="4B4F63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B3A993" w14:textId="77777777" w:rsidR="00000000" w:rsidRDefault="002B1815">
            <w:pPr>
              <w:adjustRightInd w:val="0"/>
              <w:ind w:right="144"/>
              <w:rPr>
                <w:sz w:val="24"/>
                <w:szCs w:val="24"/>
              </w:rPr>
            </w:pPr>
          </w:p>
        </w:tc>
        <w:tc>
          <w:tcPr>
            <w:tcW w:w="6523" w:type="dxa"/>
            <w:gridSpan w:val="7"/>
            <w:tcBorders>
              <w:top w:val="nil"/>
              <w:left w:val="nil"/>
              <w:bottom w:val="nil"/>
              <w:right w:val="nil"/>
            </w:tcBorders>
          </w:tcPr>
          <w:p w14:paraId="137D5C6C" w14:textId="77777777" w:rsidR="00000000" w:rsidRDefault="002B1815">
            <w:pPr>
              <w:adjustRightInd w:val="0"/>
              <w:ind w:right="144"/>
              <w:rPr>
                <w:sz w:val="24"/>
                <w:szCs w:val="24"/>
              </w:rPr>
            </w:pPr>
            <w:r>
              <w:rPr>
                <w:szCs w:val="24"/>
              </w:rPr>
              <w:t>Free-form name</w:t>
            </w:r>
          </w:p>
        </w:tc>
      </w:tr>
      <w:tr w:rsidR="00000000" w14:paraId="6E18C3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BBC910" w14:textId="77777777" w:rsidR="00000000" w:rsidRDefault="002B1815">
            <w:pPr>
              <w:adjustRightInd w:val="0"/>
              <w:ind w:right="144"/>
              <w:rPr>
                <w:sz w:val="24"/>
                <w:szCs w:val="24"/>
              </w:rPr>
            </w:pPr>
          </w:p>
        </w:tc>
        <w:tc>
          <w:tcPr>
            <w:tcW w:w="6523" w:type="dxa"/>
            <w:gridSpan w:val="7"/>
            <w:tcBorders>
              <w:top w:val="nil"/>
              <w:left w:val="nil"/>
              <w:bottom w:val="nil"/>
              <w:right w:val="nil"/>
            </w:tcBorders>
            <w:shd w:val="pct20" w:color="auto" w:fill="auto"/>
          </w:tcPr>
          <w:p w14:paraId="221D30B9" w14:textId="77777777" w:rsidR="00000000" w:rsidRDefault="002B1815">
            <w:pPr>
              <w:adjustRightInd w:val="0"/>
              <w:ind w:right="144"/>
              <w:rPr>
                <w:szCs w:val="24"/>
              </w:rPr>
            </w:pPr>
            <w:r>
              <w:rPr>
                <w:szCs w:val="24"/>
              </w:rPr>
              <w:t>Customer Contact Name - Required if this name is different than the customer name provided in N1~8R.</w:t>
            </w:r>
          </w:p>
          <w:p w14:paraId="54E2EEBD" w14:textId="77777777" w:rsidR="00000000" w:rsidRDefault="002B1815">
            <w:pPr>
              <w:adjustRightInd w:val="0"/>
              <w:ind w:right="144"/>
              <w:rPr>
                <w:szCs w:val="24"/>
              </w:rPr>
            </w:pPr>
          </w:p>
          <w:p w14:paraId="20EDB815" w14:textId="77777777" w:rsidR="00000000" w:rsidRDefault="002B1815">
            <w:pPr>
              <w:adjustRightInd w:val="0"/>
              <w:ind w:right="144"/>
              <w:rPr>
                <w:szCs w:val="24"/>
              </w:rPr>
            </w:pPr>
            <w:r>
              <w:rPr>
                <w:szCs w:val="24"/>
              </w:rPr>
              <w:t xml:space="preserve">The Last Name, First Name format would be used when applicable. </w:t>
            </w:r>
          </w:p>
          <w:p w14:paraId="5ABBB4ED" w14:textId="77777777" w:rsidR="00000000" w:rsidRDefault="002B1815">
            <w:pPr>
              <w:adjustRightInd w:val="0"/>
              <w:ind w:right="144"/>
              <w:rPr>
                <w:sz w:val="24"/>
                <w:szCs w:val="24"/>
              </w:rPr>
            </w:pPr>
          </w:p>
        </w:tc>
      </w:tr>
      <w:tr w:rsidR="00000000" w14:paraId="051E931C" w14:textId="77777777">
        <w:tblPrEx>
          <w:tblCellMar>
            <w:top w:w="0" w:type="dxa"/>
            <w:left w:w="0" w:type="dxa"/>
            <w:bottom w:w="0" w:type="dxa"/>
            <w:right w:w="0" w:type="dxa"/>
          </w:tblCellMar>
        </w:tblPrEx>
        <w:tc>
          <w:tcPr>
            <w:tcW w:w="1007" w:type="dxa"/>
            <w:tcBorders>
              <w:top w:val="nil"/>
              <w:left w:val="nil"/>
              <w:bottom w:val="nil"/>
              <w:right w:val="nil"/>
            </w:tcBorders>
          </w:tcPr>
          <w:p w14:paraId="471FA27F" w14:textId="77777777" w:rsidR="00000000" w:rsidRDefault="002B1815">
            <w:pPr>
              <w:adjustRightInd w:val="0"/>
              <w:ind w:right="144"/>
              <w:rPr>
                <w:sz w:val="24"/>
                <w:szCs w:val="24"/>
              </w:rPr>
            </w:pPr>
            <w:r>
              <w:rPr>
                <w:b/>
                <w:szCs w:val="24"/>
              </w:rPr>
              <w:t>Dep</w:t>
            </w:r>
          </w:p>
        </w:tc>
        <w:tc>
          <w:tcPr>
            <w:tcW w:w="1080" w:type="dxa"/>
            <w:tcBorders>
              <w:top w:val="nil"/>
              <w:left w:val="nil"/>
              <w:bottom w:val="nil"/>
              <w:right w:val="nil"/>
            </w:tcBorders>
          </w:tcPr>
          <w:p w14:paraId="23A9C378" w14:textId="77777777" w:rsidR="00000000" w:rsidRDefault="002B1815">
            <w:pPr>
              <w:adjustRightInd w:val="0"/>
              <w:ind w:right="144"/>
              <w:jc w:val="center"/>
              <w:rPr>
                <w:sz w:val="24"/>
                <w:szCs w:val="24"/>
              </w:rPr>
            </w:pPr>
            <w:r>
              <w:rPr>
                <w:b/>
                <w:szCs w:val="24"/>
              </w:rPr>
              <w:t>PER03</w:t>
            </w:r>
          </w:p>
        </w:tc>
        <w:tc>
          <w:tcPr>
            <w:tcW w:w="892" w:type="dxa"/>
            <w:tcBorders>
              <w:top w:val="nil"/>
              <w:left w:val="nil"/>
              <w:bottom w:val="nil"/>
              <w:right w:val="nil"/>
            </w:tcBorders>
          </w:tcPr>
          <w:p w14:paraId="42BCAA8F" w14:textId="77777777" w:rsidR="00000000" w:rsidRDefault="002B1815">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5AE8133A" w14:textId="77777777" w:rsidR="00000000" w:rsidRDefault="002B1815">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4368BC3"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0B9C7CB4"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0D68B619" w14:textId="77777777" w:rsidR="00000000" w:rsidRDefault="002B1815">
            <w:pPr>
              <w:adjustRightInd w:val="0"/>
              <w:ind w:right="144"/>
              <w:rPr>
                <w:sz w:val="24"/>
                <w:szCs w:val="24"/>
              </w:rPr>
            </w:pPr>
            <w:r>
              <w:rPr>
                <w:b/>
                <w:szCs w:val="24"/>
              </w:rPr>
              <w:t>ID 2/2</w:t>
            </w:r>
          </w:p>
        </w:tc>
      </w:tr>
      <w:tr w:rsidR="00000000" w14:paraId="1AB56D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FE4B3A" w14:textId="77777777" w:rsidR="00000000" w:rsidRDefault="002B1815">
            <w:pPr>
              <w:adjustRightInd w:val="0"/>
              <w:ind w:right="144"/>
              <w:rPr>
                <w:sz w:val="24"/>
                <w:szCs w:val="24"/>
              </w:rPr>
            </w:pPr>
          </w:p>
        </w:tc>
        <w:tc>
          <w:tcPr>
            <w:tcW w:w="6523" w:type="dxa"/>
            <w:gridSpan w:val="7"/>
            <w:tcBorders>
              <w:top w:val="nil"/>
              <w:left w:val="nil"/>
              <w:bottom w:val="nil"/>
              <w:right w:val="nil"/>
            </w:tcBorders>
          </w:tcPr>
          <w:p w14:paraId="3698B06F" w14:textId="77777777" w:rsidR="00000000" w:rsidRDefault="002B1815">
            <w:pPr>
              <w:adjustRightInd w:val="0"/>
              <w:ind w:right="144"/>
              <w:rPr>
                <w:sz w:val="24"/>
                <w:szCs w:val="24"/>
              </w:rPr>
            </w:pPr>
            <w:r>
              <w:rPr>
                <w:szCs w:val="24"/>
              </w:rPr>
              <w:t>Code identifying the type of communication number</w:t>
            </w:r>
          </w:p>
        </w:tc>
      </w:tr>
      <w:tr w:rsidR="00000000" w14:paraId="506524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2E8274" w14:textId="77777777" w:rsidR="00000000" w:rsidRDefault="002B1815">
            <w:pPr>
              <w:adjustRightInd w:val="0"/>
              <w:ind w:right="144"/>
              <w:rPr>
                <w:sz w:val="24"/>
                <w:szCs w:val="24"/>
              </w:rPr>
            </w:pPr>
          </w:p>
        </w:tc>
        <w:tc>
          <w:tcPr>
            <w:tcW w:w="6523" w:type="dxa"/>
            <w:gridSpan w:val="7"/>
            <w:tcBorders>
              <w:top w:val="nil"/>
              <w:left w:val="nil"/>
              <w:bottom w:val="nil"/>
              <w:right w:val="nil"/>
            </w:tcBorders>
            <w:shd w:val="pct20" w:color="auto" w:fill="auto"/>
          </w:tcPr>
          <w:p w14:paraId="3C4F7C6D" w14:textId="77777777" w:rsidR="00000000" w:rsidRDefault="002B1815">
            <w:pPr>
              <w:adjustRightInd w:val="0"/>
              <w:ind w:right="144"/>
              <w:rPr>
                <w:sz w:val="24"/>
                <w:szCs w:val="24"/>
              </w:rPr>
            </w:pPr>
            <w:r>
              <w:rPr>
                <w:szCs w:val="24"/>
              </w:rPr>
              <w:t>Required if providing a telephone number.</w:t>
            </w:r>
          </w:p>
        </w:tc>
      </w:tr>
      <w:tr w:rsidR="00000000" w14:paraId="47D10B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3F108B"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356A92F1" w14:textId="77777777" w:rsidR="00000000" w:rsidRDefault="002B1815">
            <w:pPr>
              <w:adjustRightInd w:val="0"/>
              <w:ind w:right="144"/>
              <w:rPr>
                <w:sz w:val="24"/>
                <w:szCs w:val="24"/>
              </w:rPr>
            </w:pPr>
            <w:r>
              <w:rPr>
                <w:szCs w:val="24"/>
              </w:rPr>
              <w:t>TE</w:t>
            </w:r>
          </w:p>
        </w:tc>
        <w:tc>
          <w:tcPr>
            <w:tcW w:w="144" w:type="dxa"/>
            <w:tcBorders>
              <w:top w:val="nil"/>
              <w:left w:val="nil"/>
              <w:bottom w:val="nil"/>
              <w:right w:val="nil"/>
            </w:tcBorders>
          </w:tcPr>
          <w:p w14:paraId="5493F759" w14:textId="77777777" w:rsidR="00000000" w:rsidRDefault="002B1815">
            <w:pPr>
              <w:adjustRightInd w:val="0"/>
              <w:ind w:right="144"/>
              <w:rPr>
                <w:sz w:val="24"/>
                <w:szCs w:val="24"/>
              </w:rPr>
            </w:pPr>
          </w:p>
        </w:tc>
        <w:tc>
          <w:tcPr>
            <w:tcW w:w="4823" w:type="dxa"/>
            <w:gridSpan w:val="4"/>
            <w:tcBorders>
              <w:top w:val="nil"/>
              <w:left w:val="nil"/>
              <w:bottom w:val="nil"/>
              <w:right w:val="nil"/>
            </w:tcBorders>
          </w:tcPr>
          <w:p w14:paraId="4B84FC54" w14:textId="77777777" w:rsidR="00000000" w:rsidRDefault="002B1815">
            <w:pPr>
              <w:adjustRightInd w:val="0"/>
              <w:ind w:right="144"/>
              <w:rPr>
                <w:sz w:val="24"/>
                <w:szCs w:val="24"/>
              </w:rPr>
            </w:pPr>
            <w:r>
              <w:rPr>
                <w:szCs w:val="24"/>
              </w:rPr>
              <w:t>Telephone</w:t>
            </w:r>
          </w:p>
        </w:tc>
      </w:tr>
      <w:tr w:rsidR="00000000" w14:paraId="2D6A36EF" w14:textId="77777777">
        <w:tblPrEx>
          <w:tblCellMar>
            <w:top w:w="0" w:type="dxa"/>
            <w:left w:w="0" w:type="dxa"/>
            <w:bottom w:w="0" w:type="dxa"/>
            <w:right w:w="0" w:type="dxa"/>
          </w:tblCellMar>
        </w:tblPrEx>
        <w:tc>
          <w:tcPr>
            <w:tcW w:w="1007" w:type="dxa"/>
            <w:tcBorders>
              <w:top w:val="nil"/>
              <w:left w:val="nil"/>
              <w:bottom w:val="nil"/>
              <w:right w:val="nil"/>
            </w:tcBorders>
          </w:tcPr>
          <w:p w14:paraId="39A16762" w14:textId="77777777" w:rsidR="00000000" w:rsidRDefault="002B1815">
            <w:pPr>
              <w:adjustRightInd w:val="0"/>
              <w:ind w:right="144"/>
              <w:rPr>
                <w:sz w:val="24"/>
                <w:szCs w:val="24"/>
              </w:rPr>
            </w:pPr>
            <w:r>
              <w:rPr>
                <w:b/>
                <w:szCs w:val="24"/>
              </w:rPr>
              <w:t>Dep</w:t>
            </w:r>
          </w:p>
        </w:tc>
        <w:tc>
          <w:tcPr>
            <w:tcW w:w="1080" w:type="dxa"/>
            <w:tcBorders>
              <w:top w:val="nil"/>
              <w:left w:val="nil"/>
              <w:bottom w:val="nil"/>
              <w:right w:val="nil"/>
            </w:tcBorders>
          </w:tcPr>
          <w:p w14:paraId="0007F1E6" w14:textId="77777777" w:rsidR="00000000" w:rsidRDefault="002B1815">
            <w:pPr>
              <w:adjustRightInd w:val="0"/>
              <w:ind w:right="144"/>
              <w:jc w:val="center"/>
              <w:rPr>
                <w:sz w:val="24"/>
                <w:szCs w:val="24"/>
              </w:rPr>
            </w:pPr>
            <w:r>
              <w:rPr>
                <w:b/>
                <w:szCs w:val="24"/>
              </w:rPr>
              <w:t>PER04</w:t>
            </w:r>
          </w:p>
        </w:tc>
        <w:tc>
          <w:tcPr>
            <w:tcW w:w="892" w:type="dxa"/>
            <w:tcBorders>
              <w:top w:val="nil"/>
              <w:left w:val="nil"/>
              <w:bottom w:val="nil"/>
              <w:right w:val="nil"/>
            </w:tcBorders>
          </w:tcPr>
          <w:p w14:paraId="4BD7A91F" w14:textId="77777777" w:rsidR="00000000" w:rsidRDefault="002B1815">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2B7FD651" w14:textId="77777777" w:rsidR="00000000" w:rsidRDefault="002B1815">
            <w:pPr>
              <w:adjustRightInd w:val="0"/>
              <w:ind w:right="144"/>
              <w:rPr>
                <w:sz w:val="24"/>
                <w:szCs w:val="24"/>
              </w:rPr>
            </w:pPr>
            <w:r>
              <w:rPr>
                <w:b/>
                <w:szCs w:val="24"/>
              </w:rPr>
              <w:t>Communication Number</w:t>
            </w:r>
          </w:p>
        </w:tc>
        <w:tc>
          <w:tcPr>
            <w:tcW w:w="432" w:type="dxa"/>
            <w:tcBorders>
              <w:top w:val="nil"/>
              <w:left w:val="nil"/>
              <w:bottom w:val="nil"/>
              <w:right w:val="nil"/>
            </w:tcBorders>
          </w:tcPr>
          <w:p w14:paraId="624DB08C"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597AE3DE"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5A84A2E6" w14:textId="77777777" w:rsidR="00000000" w:rsidRDefault="002B1815">
            <w:pPr>
              <w:adjustRightInd w:val="0"/>
              <w:ind w:right="144"/>
              <w:rPr>
                <w:sz w:val="24"/>
                <w:szCs w:val="24"/>
              </w:rPr>
            </w:pPr>
            <w:r>
              <w:rPr>
                <w:b/>
                <w:szCs w:val="24"/>
              </w:rPr>
              <w:t>AN 1/80</w:t>
            </w:r>
          </w:p>
        </w:tc>
      </w:tr>
      <w:tr w:rsidR="00000000" w14:paraId="274E3B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CA3F72" w14:textId="77777777" w:rsidR="00000000" w:rsidRDefault="002B1815">
            <w:pPr>
              <w:adjustRightInd w:val="0"/>
              <w:ind w:right="144"/>
              <w:rPr>
                <w:sz w:val="24"/>
                <w:szCs w:val="24"/>
              </w:rPr>
            </w:pPr>
          </w:p>
        </w:tc>
        <w:tc>
          <w:tcPr>
            <w:tcW w:w="6523" w:type="dxa"/>
            <w:gridSpan w:val="7"/>
            <w:tcBorders>
              <w:top w:val="nil"/>
              <w:left w:val="nil"/>
              <w:bottom w:val="nil"/>
              <w:right w:val="nil"/>
            </w:tcBorders>
          </w:tcPr>
          <w:p w14:paraId="0FF0E357" w14:textId="77777777" w:rsidR="00000000" w:rsidRDefault="002B1815">
            <w:pPr>
              <w:adjustRightInd w:val="0"/>
              <w:ind w:right="144"/>
              <w:rPr>
                <w:sz w:val="24"/>
                <w:szCs w:val="24"/>
              </w:rPr>
            </w:pPr>
            <w:r>
              <w:rPr>
                <w:szCs w:val="24"/>
              </w:rPr>
              <w:t>Complete communications number including country or area code when applicable</w:t>
            </w:r>
          </w:p>
        </w:tc>
      </w:tr>
      <w:tr w:rsidR="00000000" w14:paraId="5DF7EDD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58EDFA" w14:textId="77777777" w:rsidR="00000000" w:rsidRDefault="002B1815">
            <w:pPr>
              <w:adjustRightInd w:val="0"/>
              <w:ind w:right="144"/>
              <w:rPr>
                <w:sz w:val="24"/>
                <w:szCs w:val="24"/>
              </w:rPr>
            </w:pPr>
          </w:p>
        </w:tc>
        <w:tc>
          <w:tcPr>
            <w:tcW w:w="6523" w:type="dxa"/>
            <w:gridSpan w:val="7"/>
            <w:tcBorders>
              <w:top w:val="nil"/>
              <w:left w:val="nil"/>
              <w:bottom w:val="nil"/>
              <w:right w:val="nil"/>
            </w:tcBorders>
            <w:shd w:val="pct20" w:color="auto" w:fill="auto"/>
          </w:tcPr>
          <w:p w14:paraId="11AE8D1B" w14:textId="77777777" w:rsidR="00000000" w:rsidRDefault="002B1815">
            <w:pPr>
              <w:adjustRightInd w:val="0"/>
              <w:ind w:right="144"/>
              <w:rPr>
                <w:szCs w:val="24"/>
              </w:rPr>
            </w:pPr>
            <w:r>
              <w:rPr>
                <w:szCs w:val="24"/>
              </w:rPr>
              <w:t>Required if providing a telephone number.</w:t>
            </w:r>
          </w:p>
          <w:p w14:paraId="7067ECE5" w14:textId="77777777" w:rsidR="00000000" w:rsidRDefault="002B1815">
            <w:pPr>
              <w:adjustRightInd w:val="0"/>
              <w:ind w:right="144"/>
              <w:rPr>
                <w:sz w:val="24"/>
                <w:szCs w:val="24"/>
              </w:rPr>
            </w:pPr>
            <w:r>
              <w:rPr>
                <w:szCs w:val="24"/>
              </w:rPr>
              <w:t>Punctuation (dashes, symbols etc.) must be excluded.</w:t>
            </w:r>
          </w:p>
        </w:tc>
      </w:tr>
      <w:tr w:rsidR="00000000" w14:paraId="3ACED9FB" w14:textId="77777777">
        <w:tblPrEx>
          <w:tblCellMar>
            <w:top w:w="0" w:type="dxa"/>
            <w:left w:w="0" w:type="dxa"/>
            <w:bottom w:w="0" w:type="dxa"/>
            <w:right w:w="0" w:type="dxa"/>
          </w:tblCellMar>
        </w:tblPrEx>
        <w:tc>
          <w:tcPr>
            <w:tcW w:w="1007" w:type="dxa"/>
            <w:tcBorders>
              <w:top w:val="nil"/>
              <w:left w:val="nil"/>
              <w:bottom w:val="nil"/>
              <w:right w:val="nil"/>
            </w:tcBorders>
          </w:tcPr>
          <w:p w14:paraId="0B6C83F6" w14:textId="77777777" w:rsidR="00000000" w:rsidRDefault="002B1815">
            <w:pPr>
              <w:adjustRightInd w:val="0"/>
              <w:ind w:right="144"/>
              <w:rPr>
                <w:sz w:val="24"/>
                <w:szCs w:val="24"/>
              </w:rPr>
            </w:pPr>
            <w:r>
              <w:rPr>
                <w:b/>
                <w:szCs w:val="24"/>
              </w:rPr>
              <w:t>Dep</w:t>
            </w:r>
          </w:p>
        </w:tc>
        <w:tc>
          <w:tcPr>
            <w:tcW w:w="1080" w:type="dxa"/>
            <w:tcBorders>
              <w:top w:val="nil"/>
              <w:left w:val="nil"/>
              <w:bottom w:val="nil"/>
              <w:right w:val="nil"/>
            </w:tcBorders>
          </w:tcPr>
          <w:p w14:paraId="5D0F3DF2" w14:textId="77777777" w:rsidR="00000000" w:rsidRDefault="002B1815">
            <w:pPr>
              <w:adjustRightInd w:val="0"/>
              <w:ind w:right="144"/>
              <w:jc w:val="center"/>
              <w:rPr>
                <w:sz w:val="24"/>
                <w:szCs w:val="24"/>
              </w:rPr>
            </w:pPr>
            <w:r>
              <w:rPr>
                <w:b/>
                <w:szCs w:val="24"/>
              </w:rPr>
              <w:t>PER05</w:t>
            </w:r>
          </w:p>
        </w:tc>
        <w:tc>
          <w:tcPr>
            <w:tcW w:w="892" w:type="dxa"/>
            <w:tcBorders>
              <w:top w:val="nil"/>
              <w:left w:val="nil"/>
              <w:bottom w:val="nil"/>
              <w:right w:val="nil"/>
            </w:tcBorders>
          </w:tcPr>
          <w:p w14:paraId="2CC854FE" w14:textId="77777777" w:rsidR="00000000" w:rsidRDefault="002B1815">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1C715337" w14:textId="77777777" w:rsidR="00000000" w:rsidRDefault="002B1815">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42922EA3"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7D13EBE4"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004D9161" w14:textId="77777777" w:rsidR="00000000" w:rsidRDefault="002B1815">
            <w:pPr>
              <w:adjustRightInd w:val="0"/>
              <w:ind w:right="144"/>
              <w:rPr>
                <w:sz w:val="24"/>
                <w:szCs w:val="24"/>
              </w:rPr>
            </w:pPr>
            <w:r>
              <w:rPr>
                <w:b/>
                <w:szCs w:val="24"/>
              </w:rPr>
              <w:t>ID 2/2</w:t>
            </w:r>
          </w:p>
        </w:tc>
      </w:tr>
      <w:tr w:rsidR="00000000" w14:paraId="2631E0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8D3E50" w14:textId="77777777" w:rsidR="00000000" w:rsidRDefault="002B1815">
            <w:pPr>
              <w:adjustRightInd w:val="0"/>
              <w:ind w:right="144"/>
              <w:rPr>
                <w:sz w:val="24"/>
                <w:szCs w:val="24"/>
              </w:rPr>
            </w:pPr>
          </w:p>
        </w:tc>
        <w:tc>
          <w:tcPr>
            <w:tcW w:w="6523" w:type="dxa"/>
            <w:gridSpan w:val="7"/>
            <w:tcBorders>
              <w:top w:val="nil"/>
              <w:left w:val="nil"/>
              <w:bottom w:val="nil"/>
              <w:right w:val="nil"/>
            </w:tcBorders>
          </w:tcPr>
          <w:p w14:paraId="419C59E8" w14:textId="77777777" w:rsidR="00000000" w:rsidRDefault="002B1815">
            <w:pPr>
              <w:adjustRightInd w:val="0"/>
              <w:ind w:right="144"/>
              <w:rPr>
                <w:sz w:val="24"/>
                <w:szCs w:val="24"/>
              </w:rPr>
            </w:pPr>
            <w:r>
              <w:rPr>
                <w:szCs w:val="24"/>
              </w:rPr>
              <w:t>Code identifying the type of communication number</w:t>
            </w:r>
          </w:p>
        </w:tc>
      </w:tr>
      <w:tr w:rsidR="00000000" w14:paraId="499B71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887D9E" w14:textId="77777777" w:rsidR="00000000" w:rsidRDefault="002B1815">
            <w:pPr>
              <w:adjustRightInd w:val="0"/>
              <w:ind w:right="144"/>
              <w:rPr>
                <w:sz w:val="24"/>
                <w:szCs w:val="24"/>
              </w:rPr>
            </w:pPr>
          </w:p>
        </w:tc>
        <w:tc>
          <w:tcPr>
            <w:tcW w:w="6523" w:type="dxa"/>
            <w:gridSpan w:val="7"/>
            <w:tcBorders>
              <w:top w:val="nil"/>
              <w:left w:val="nil"/>
              <w:bottom w:val="nil"/>
              <w:right w:val="nil"/>
            </w:tcBorders>
            <w:shd w:val="pct20" w:color="auto" w:fill="auto"/>
          </w:tcPr>
          <w:p w14:paraId="2947FC01" w14:textId="77777777" w:rsidR="00000000" w:rsidRDefault="002B1815">
            <w:pPr>
              <w:adjustRightInd w:val="0"/>
              <w:ind w:right="144"/>
              <w:rPr>
                <w:sz w:val="24"/>
                <w:szCs w:val="24"/>
              </w:rPr>
            </w:pPr>
            <w:r>
              <w:rPr>
                <w:szCs w:val="24"/>
              </w:rPr>
              <w:t>Condition: Required if providing a second telephone number.</w:t>
            </w:r>
          </w:p>
        </w:tc>
      </w:tr>
      <w:tr w:rsidR="00000000" w14:paraId="7CBC50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5F269A"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3C58C4A0" w14:textId="77777777" w:rsidR="00000000" w:rsidRDefault="002B1815">
            <w:pPr>
              <w:adjustRightInd w:val="0"/>
              <w:ind w:right="144"/>
              <w:rPr>
                <w:sz w:val="24"/>
                <w:szCs w:val="24"/>
              </w:rPr>
            </w:pPr>
            <w:r>
              <w:rPr>
                <w:szCs w:val="24"/>
              </w:rPr>
              <w:t>TE</w:t>
            </w:r>
          </w:p>
        </w:tc>
        <w:tc>
          <w:tcPr>
            <w:tcW w:w="144" w:type="dxa"/>
            <w:tcBorders>
              <w:top w:val="nil"/>
              <w:left w:val="nil"/>
              <w:bottom w:val="nil"/>
              <w:right w:val="nil"/>
            </w:tcBorders>
          </w:tcPr>
          <w:p w14:paraId="347C1082" w14:textId="77777777" w:rsidR="00000000" w:rsidRDefault="002B1815">
            <w:pPr>
              <w:adjustRightInd w:val="0"/>
              <w:ind w:right="144"/>
              <w:rPr>
                <w:sz w:val="24"/>
                <w:szCs w:val="24"/>
              </w:rPr>
            </w:pPr>
          </w:p>
        </w:tc>
        <w:tc>
          <w:tcPr>
            <w:tcW w:w="4823" w:type="dxa"/>
            <w:gridSpan w:val="4"/>
            <w:tcBorders>
              <w:top w:val="nil"/>
              <w:left w:val="nil"/>
              <w:bottom w:val="nil"/>
              <w:right w:val="nil"/>
            </w:tcBorders>
          </w:tcPr>
          <w:p w14:paraId="169211A9" w14:textId="77777777" w:rsidR="00000000" w:rsidRDefault="002B1815">
            <w:pPr>
              <w:adjustRightInd w:val="0"/>
              <w:ind w:right="144"/>
              <w:rPr>
                <w:sz w:val="24"/>
                <w:szCs w:val="24"/>
              </w:rPr>
            </w:pPr>
            <w:r>
              <w:rPr>
                <w:szCs w:val="24"/>
              </w:rPr>
              <w:t>Telephone</w:t>
            </w:r>
          </w:p>
        </w:tc>
      </w:tr>
      <w:tr w:rsidR="00000000" w14:paraId="6305B5C3" w14:textId="77777777">
        <w:tblPrEx>
          <w:tblCellMar>
            <w:top w:w="0" w:type="dxa"/>
            <w:left w:w="0" w:type="dxa"/>
            <w:bottom w:w="0" w:type="dxa"/>
            <w:right w:w="0" w:type="dxa"/>
          </w:tblCellMar>
        </w:tblPrEx>
        <w:tc>
          <w:tcPr>
            <w:tcW w:w="1007" w:type="dxa"/>
            <w:tcBorders>
              <w:top w:val="nil"/>
              <w:left w:val="nil"/>
              <w:bottom w:val="nil"/>
              <w:right w:val="nil"/>
            </w:tcBorders>
          </w:tcPr>
          <w:p w14:paraId="5F63128A" w14:textId="77777777" w:rsidR="00000000" w:rsidRDefault="002B1815">
            <w:pPr>
              <w:adjustRightInd w:val="0"/>
              <w:ind w:right="144"/>
              <w:rPr>
                <w:sz w:val="24"/>
                <w:szCs w:val="24"/>
              </w:rPr>
            </w:pPr>
            <w:r>
              <w:rPr>
                <w:b/>
                <w:szCs w:val="24"/>
              </w:rPr>
              <w:t>Dep</w:t>
            </w:r>
          </w:p>
        </w:tc>
        <w:tc>
          <w:tcPr>
            <w:tcW w:w="1080" w:type="dxa"/>
            <w:tcBorders>
              <w:top w:val="nil"/>
              <w:left w:val="nil"/>
              <w:bottom w:val="nil"/>
              <w:right w:val="nil"/>
            </w:tcBorders>
          </w:tcPr>
          <w:p w14:paraId="76CB1890" w14:textId="77777777" w:rsidR="00000000" w:rsidRDefault="002B1815">
            <w:pPr>
              <w:adjustRightInd w:val="0"/>
              <w:ind w:right="144"/>
              <w:jc w:val="center"/>
              <w:rPr>
                <w:sz w:val="24"/>
                <w:szCs w:val="24"/>
              </w:rPr>
            </w:pPr>
            <w:r>
              <w:rPr>
                <w:b/>
                <w:szCs w:val="24"/>
              </w:rPr>
              <w:t>PER06</w:t>
            </w:r>
          </w:p>
        </w:tc>
        <w:tc>
          <w:tcPr>
            <w:tcW w:w="892" w:type="dxa"/>
            <w:tcBorders>
              <w:top w:val="nil"/>
              <w:left w:val="nil"/>
              <w:bottom w:val="nil"/>
              <w:right w:val="nil"/>
            </w:tcBorders>
          </w:tcPr>
          <w:p w14:paraId="687A43BF" w14:textId="77777777" w:rsidR="00000000" w:rsidRDefault="002B1815">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3585E4E8" w14:textId="77777777" w:rsidR="00000000" w:rsidRDefault="002B1815">
            <w:pPr>
              <w:adjustRightInd w:val="0"/>
              <w:ind w:right="144"/>
              <w:rPr>
                <w:sz w:val="24"/>
                <w:szCs w:val="24"/>
              </w:rPr>
            </w:pPr>
            <w:r>
              <w:rPr>
                <w:b/>
                <w:szCs w:val="24"/>
              </w:rPr>
              <w:t>Communication Number</w:t>
            </w:r>
          </w:p>
        </w:tc>
        <w:tc>
          <w:tcPr>
            <w:tcW w:w="432" w:type="dxa"/>
            <w:tcBorders>
              <w:top w:val="nil"/>
              <w:left w:val="nil"/>
              <w:bottom w:val="nil"/>
              <w:right w:val="nil"/>
            </w:tcBorders>
          </w:tcPr>
          <w:p w14:paraId="6CAB6F0C"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07D0063D"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528C14C5" w14:textId="77777777" w:rsidR="00000000" w:rsidRDefault="002B1815">
            <w:pPr>
              <w:adjustRightInd w:val="0"/>
              <w:ind w:right="144"/>
              <w:rPr>
                <w:sz w:val="24"/>
                <w:szCs w:val="24"/>
              </w:rPr>
            </w:pPr>
            <w:r>
              <w:rPr>
                <w:b/>
                <w:szCs w:val="24"/>
              </w:rPr>
              <w:t>AN 1/80</w:t>
            </w:r>
          </w:p>
        </w:tc>
      </w:tr>
      <w:tr w:rsidR="00000000" w14:paraId="63B36E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1ADEC4" w14:textId="77777777" w:rsidR="00000000" w:rsidRDefault="002B1815">
            <w:pPr>
              <w:adjustRightInd w:val="0"/>
              <w:ind w:right="144"/>
              <w:rPr>
                <w:sz w:val="24"/>
                <w:szCs w:val="24"/>
              </w:rPr>
            </w:pPr>
          </w:p>
        </w:tc>
        <w:tc>
          <w:tcPr>
            <w:tcW w:w="6523" w:type="dxa"/>
            <w:gridSpan w:val="7"/>
            <w:tcBorders>
              <w:top w:val="nil"/>
              <w:left w:val="nil"/>
              <w:bottom w:val="nil"/>
              <w:right w:val="nil"/>
            </w:tcBorders>
          </w:tcPr>
          <w:p w14:paraId="3AE0F8BE" w14:textId="77777777" w:rsidR="00000000" w:rsidRDefault="002B1815">
            <w:pPr>
              <w:adjustRightInd w:val="0"/>
              <w:ind w:right="144"/>
              <w:rPr>
                <w:sz w:val="24"/>
                <w:szCs w:val="24"/>
              </w:rPr>
            </w:pPr>
            <w:r>
              <w:rPr>
                <w:szCs w:val="24"/>
              </w:rPr>
              <w:t>C</w:t>
            </w:r>
            <w:r>
              <w:rPr>
                <w:szCs w:val="24"/>
              </w:rPr>
              <w:t>omplete communications number including country or area code when applicable</w:t>
            </w:r>
          </w:p>
        </w:tc>
      </w:tr>
      <w:tr w:rsidR="00000000" w14:paraId="7618B9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A16BBF" w14:textId="77777777" w:rsidR="00000000" w:rsidRDefault="002B1815">
            <w:pPr>
              <w:adjustRightInd w:val="0"/>
              <w:ind w:right="144"/>
              <w:rPr>
                <w:sz w:val="24"/>
                <w:szCs w:val="24"/>
              </w:rPr>
            </w:pPr>
          </w:p>
        </w:tc>
        <w:tc>
          <w:tcPr>
            <w:tcW w:w="6523" w:type="dxa"/>
            <w:gridSpan w:val="7"/>
            <w:tcBorders>
              <w:top w:val="nil"/>
              <w:left w:val="nil"/>
              <w:bottom w:val="nil"/>
              <w:right w:val="nil"/>
            </w:tcBorders>
            <w:shd w:val="pct20" w:color="auto" w:fill="auto"/>
          </w:tcPr>
          <w:p w14:paraId="4CAF7825" w14:textId="77777777" w:rsidR="00000000" w:rsidRDefault="002B1815">
            <w:pPr>
              <w:adjustRightInd w:val="0"/>
              <w:ind w:right="144"/>
              <w:rPr>
                <w:szCs w:val="24"/>
              </w:rPr>
            </w:pPr>
            <w:r>
              <w:rPr>
                <w:szCs w:val="24"/>
              </w:rPr>
              <w:t>Condition: Required if providing a second telephone number.</w:t>
            </w:r>
          </w:p>
          <w:p w14:paraId="02A103BA" w14:textId="77777777" w:rsidR="00000000" w:rsidRDefault="002B1815">
            <w:pPr>
              <w:adjustRightInd w:val="0"/>
              <w:ind w:right="144"/>
              <w:rPr>
                <w:sz w:val="24"/>
                <w:szCs w:val="24"/>
              </w:rPr>
            </w:pPr>
            <w:r>
              <w:rPr>
                <w:szCs w:val="24"/>
              </w:rPr>
              <w:t>Punctuation (dashes, symbols etc.) must be excluded.</w:t>
            </w:r>
          </w:p>
        </w:tc>
      </w:tr>
    </w:tbl>
    <w:p w14:paraId="2D992502" w14:textId="77777777" w:rsidR="00000000" w:rsidRDefault="002B1815">
      <w:pPr>
        <w:tabs>
          <w:tab w:val="right" w:pos="1800"/>
          <w:tab w:val="left" w:pos="2160"/>
        </w:tabs>
        <w:adjustRightInd w:val="0"/>
        <w:ind w:left="2160" w:hanging="2160"/>
        <w:rPr>
          <w:b/>
          <w:szCs w:val="24"/>
        </w:rPr>
      </w:pPr>
      <w:r>
        <w:rPr>
          <w:szCs w:val="24"/>
        </w:rPr>
        <w:br w:type="page"/>
      </w:r>
      <w:bookmarkStart w:id="60" w:name="book8"/>
      <w:bookmarkEnd w:id="60"/>
      <w:r>
        <w:rPr>
          <w:b/>
          <w:szCs w:val="24"/>
        </w:rPr>
        <w:lastRenderedPageBreak/>
        <w:tab/>
        <w:t>Segment:</w:t>
      </w:r>
      <w:r>
        <w:rPr>
          <w:b/>
          <w:szCs w:val="24"/>
        </w:rPr>
        <w:tab/>
      </w:r>
      <w:r>
        <w:rPr>
          <w:b/>
          <w:sz w:val="40"/>
          <w:szCs w:val="24"/>
        </w:rPr>
        <w:t xml:space="preserve">N1 </w:t>
      </w:r>
      <w:r>
        <w:rPr>
          <w:b/>
          <w:szCs w:val="24"/>
        </w:rPr>
        <w:t>Name (Transmission Distribution Service</w:t>
      </w:r>
      <w:r>
        <w:rPr>
          <w:b/>
          <w:szCs w:val="24"/>
        </w:rPr>
        <w:t xml:space="preserve"> Provider)</w:t>
      </w:r>
    </w:p>
    <w:p w14:paraId="672D7672"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5625E082" w14:textId="77777777" w:rsidR="00000000" w:rsidRDefault="002B181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622C70D"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F3AFFCE"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57489FC"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1</w:t>
      </w:r>
    </w:p>
    <w:p w14:paraId="32DE3DAC"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2F0C102"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929352E"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N103 or N104 is present, then the other is required.</w:t>
      </w:r>
    </w:p>
    <w:p w14:paraId="7CE9FC2D"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Semantic Notes:</w:t>
      </w:r>
    </w:p>
    <w:p w14:paraId="377C3BB7"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w:t>
      </w:r>
      <w:r>
        <w:rPr>
          <w:szCs w:val="24"/>
        </w:rPr>
        <w:t>e a key to the table maintained by the transaction processing party.</w:t>
      </w:r>
    </w:p>
    <w:p w14:paraId="340BAE94"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1294415" w14:textId="77777777">
        <w:tblPrEx>
          <w:tblCellMar>
            <w:top w:w="0" w:type="dxa"/>
            <w:left w:w="0" w:type="dxa"/>
            <w:bottom w:w="0" w:type="dxa"/>
            <w:right w:w="0" w:type="dxa"/>
          </w:tblCellMar>
        </w:tblPrEx>
        <w:tc>
          <w:tcPr>
            <w:tcW w:w="1944" w:type="dxa"/>
            <w:tcBorders>
              <w:top w:val="nil"/>
              <w:left w:val="nil"/>
              <w:bottom w:val="nil"/>
              <w:right w:val="nil"/>
            </w:tcBorders>
          </w:tcPr>
          <w:p w14:paraId="3F35281A"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75503A18"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21D1A3F4" w14:textId="77777777" w:rsidR="00000000" w:rsidRDefault="002B1815">
            <w:pPr>
              <w:adjustRightInd w:val="0"/>
              <w:ind w:right="144"/>
              <w:rPr>
                <w:szCs w:val="24"/>
              </w:rPr>
            </w:pPr>
            <w:r>
              <w:rPr>
                <w:szCs w:val="24"/>
              </w:rPr>
              <w:t>Required</w:t>
            </w:r>
          </w:p>
          <w:p w14:paraId="028B9D96" w14:textId="77777777" w:rsidR="00000000" w:rsidRDefault="002B1815">
            <w:pPr>
              <w:adjustRightInd w:val="0"/>
              <w:ind w:right="144"/>
              <w:rPr>
                <w:sz w:val="24"/>
                <w:szCs w:val="24"/>
              </w:rPr>
            </w:pPr>
          </w:p>
        </w:tc>
      </w:tr>
      <w:tr w:rsidR="00000000" w14:paraId="497C2D2D" w14:textId="77777777">
        <w:tblPrEx>
          <w:tblCellMar>
            <w:top w:w="0" w:type="dxa"/>
            <w:left w:w="0" w:type="dxa"/>
            <w:bottom w:w="0" w:type="dxa"/>
            <w:right w:w="0" w:type="dxa"/>
          </w:tblCellMar>
        </w:tblPrEx>
        <w:tc>
          <w:tcPr>
            <w:tcW w:w="1944" w:type="dxa"/>
            <w:tcBorders>
              <w:top w:val="nil"/>
              <w:left w:val="nil"/>
              <w:bottom w:val="nil"/>
              <w:right w:val="nil"/>
            </w:tcBorders>
          </w:tcPr>
          <w:p w14:paraId="6725A322" w14:textId="77777777" w:rsidR="00000000" w:rsidRDefault="002B1815">
            <w:pPr>
              <w:adjustRightInd w:val="0"/>
              <w:ind w:right="144"/>
              <w:rPr>
                <w:sz w:val="24"/>
                <w:szCs w:val="24"/>
              </w:rPr>
            </w:pPr>
          </w:p>
        </w:tc>
        <w:tc>
          <w:tcPr>
            <w:tcW w:w="216" w:type="dxa"/>
            <w:tcBorders>
              <w:top w:val="nil"/>
              <w:left w:val="nil"/>
              <w:bottom w:val="nil"/>
              <w:right w:val="nil"/>
            </w:tcBorders>
          </w:tcPr>
          <w:p w14:paraId="29F04777"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01F25A3B" w14:textId="77777777" w:rsidR="00000000" w:rsidRDefault="002B1815">
            <w:pPr>
              <w:adjustRightInd w:val="0"/>
              <w:ind w:right="144"/>
              <w:rPr>
                <w:sz w:val="24"/>
                <w:szCs w:val="24"/>
              </w:rPr>
            </w:pPr>
            <w:r>
              <w:rPr>
                <w:szCs w:val="24"/>
              </w:rPr>
              <w:t>N1~8S~TDSP NAME~1~007909411~~40</w:t>
            </w:r>
          </w:p>
        </w:tc>
      </w:tr>
    </w:tbl>
    <w:p w14:paraId="3BDDE37A" w14:textId="77777777" w:rsidR="00000000" w:rsidRDefault="002B1815">
      <w:pPr>
        <w:adjustRightInd w:val="0"/>
        <w:rPr>
          <w:szCs w:val="24"/>
        </w:rPr>
      </w:pPr>
    </w:p>
    <w:p w14:paraId="4A6C9EC7" w14:textId="77777777" w:rsidR="00000000" w:rsidRDefault="002B1815">
      <w:pPr>
        <w:adjustRightInd w:val="0"/>
        <w:jc w:val="center"/>
        <w:rPr>
          <w:b/>
          <w:szCs w:val="24"/>
        </w:rPr>
      </w:pPr>
      <w:r>
        <w:rPr>
          <w:b/>
          <w:szCs w:val="24"/>
        </w:rPr>
        <w:t>Data Element Summary</w:t>
      </w:r>
    </w:p>
    <w:p w14:paraId="441421DE"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6418DD"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2398502" w14:textId="77777777">
        <w:tblPrEx>
          <w:tblCellMar>
            <w:top w:w="0" w:type="dxa"/>
            <w:left w:w="0" w:type="dxa"/>
            <w:bottom w:w="0" w:type="dxa"/>
            <w:right w:w="0" w:type="dxa"/>
          </w:tblCellMar>
        </w:tblPrEx>
        <w:tc>
          <w:tcPr>
            <w:tcW w:w="1007" w:type="dxa"/>
            <w:tcBorders>
              <w:top w:val="nil"/>
              <w:left w:val="nil"/>
              <w:bottom w:val="nil"/>
              <w:right w:val="nil"/>
            </w:tcBorders>
          </w:tcPr>
          <w:p w14:paraId="421AC09C"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75BF0D9" w14:textId="77777777" w:rsidR="00000000" w:rsidRDefault="002B1815">
            <w:pPr>
              <w:adjustRightInd w:val="0"/>
              <w:ind w:right="144"/>
              <w:jc w:val="center"/>
              <w:rPr>
                <w:sz w:val="24"/>
                <w:szCs w:val="24"/>
              </w:rPr>
            </w:pPr>
            <w:r>
              <w:rPr>
                <w:b/>
                <w:szCs w:val="24"/>
              </w:rPr>
              <w:t>N101</w:t>
            </w:r>
          </w:p>
        </w:tc>
        <w:tc>
          <w:tcPr>
            <w:tcW w:w="892" w:type="dxa"/>
            <w:tcBorders>
              <w:top w:val="nil"/>
              <w:left w:val="nil"/>
              <w:bottom w:val="nil"/>
              <w:right w:val="nil"/>
            </w:tcBorders>
          </w:tcPr>
          <w:p w14:paraId="3D3375F2" w14:textId="77777777" w:rsidR="00000000" w:rsidRDefault="002B181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A4098D5" w14:textId="77777777" w:rsidR="00000000" w:rsidRDefault="002B1815">
            <w:pPr>
              <w:adjustRightInd w:val="0"/>
              <w:ind w:right="144"/>
              <w:rPr>
                <w:sz w:val="24"/>
                <w:szCs w:val="24"/>
              </w:rPr>
            </w:pPr>
            <w:r>
              <w:rPr>
                <w:b/>
                <w:szCs w:val="24"/>
              </w:rPr>
              <w:t>Entity Identifier Code</w:t>
            </w:r>
          </w:p>
        </w:tc>
        <w:tc>
          <w:tcPr>
            <w:tcW w:w="432" w:type="dxa"/>
            <w:tcBorders>
              <w:top w:val="nil"/>
              <w:left w:val="nil"/>
              <w:bottom w:val="nil"/>
              <w:right w:val="nil"/>
            </w:tcBorders>
          </w:tcPr>
          <w:p w14:paraId="1B340E01"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370A021F"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16003D3A" w14:textId="77777777" w:rsidR="00000000" w:rsidRDefault="002B1815">
            <w:pPr>
              <w:adjustRightInd w:val="0"/>
              <w:ind w:right="144"/>
              <w:rPr>
                <w:sz w:val="24"/>
                <w:szCs w:val="24"/>
              </w:rPr>
            </w:pPr>
            <w:r>
              <w:rPr>
                <w:b/>
                <w:szCs w:val="24"/>
              </w:rPr>
              <w:t>ID 2/3</w:t>
            </w:r>
          </w:p>
        </w:tc>
      </w:tr>
      <w:tr w:rsidR="00000000" w14:paraId="3A4AA8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B05447"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6E9DE442" w14:textId="77777777" w:rsidR="00000000" w:rsidRDefault="002B1815">
            <w:pPr>
              <w:adjustRightInd w:val="0"/>
              <w:ind w:right="144"/>
              <w:rPr>
                <w:sz w:val="24"/>
                <w:szCs w:val="24"/>
              </w:rPr>
            </w:pPr>
            <w:r>
              <w:rPr>
                <w:szCs w:val="24"/>
              </w:rPr>
              <w:t>Code identifying an organizational entity, a physical location, property or an individual</w:t>
            </w:r>
          </w:p>
        </w:tc>
      </w:tr>
      <w:tr w:rsidR="00000000" w14:paraId="613A43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244A14"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43AC405" w14:textId="77777777" w:rsidR="00000000" w:rsidRDefault="002B1815">
            <w:pPr>
              <w:adjustRightInd w:val="0"/>
              <w:ind w:right="144"/>
              <w:rPr>
                <w:sz w:val="24"/>
                <w:szCs w:val="24"/>
              </w:rPr>
            </w:pPr>
            <w:r>
              <w:rPr>
                <w:szCs w:val="24"/>
              </w:rPr>
              <w:t>8S</w:t>
            </w:r>
          </w:p>
        </w:tc>
        <w:tc>
          <w:tcPr>
            <w:tcW w:w="144" w:type="dxa"/>
            <w:tcBorders>
              <w:top w:val="nil"/>
              <w:left w:val="nil"/>
              <w:bottom w:val="nil"/>
              <w:right w:val="nil"/>
            </w:tcBorders>
          </w:tcPr>
          <w:p w14:paraId="6D7EDD17"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36F49D10" w14:textId="77777777" w:rsidR="00000000" w:rsidRDefault="002B1815">
            <w:pPr>
              <w:adjustRightInd w:val="0"/>
              <w:ind w:right="144"/>
              <w:rPr>
                <w:sz w:val="24"/>
                <w:szCs w:val="24"/>
              </w:rPr>
            </w:pPr>
            <w:r>
              <w:rPr>
                <w:szCs w:val="24"/>
              </w:rPr>
              <w:t>Consumer Service Provider (CSP)</w:t>
            </w:r>
          </w:p>
        </w:tc>
      </w:tr>
      <w:tr w:rsidR="00000000" w14:paraId="0D41904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3309A8"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28061ADE" w14:textId="77777777" w:rsidR="00000000" w:rsidRDefault="002B1815">
            <w:pPr>
              <w:adjustRightInd w:val="0"/>
              <w:ind w:right="144"/>
              <w:rPr>
                <w:sz w:val="24"/>
                <w:szCs w:val="24"/>
              </w:rPr>
            </w:pPr>
            <w:r>
              <w:rPr>
                <w:szCs w:val="24"/>
              </w:rPr>
              <w:t>Transmission Distribution Service Provider (TDSP)</w:t>
            </w:r>
          </w:p>
        </w:tc>
      </w:tr>
      <w:tr w:rsidR="00000000" w14:paraId="2B8E69B8" w14:textId="77777777">
        <w:tblPrEx>
          <w:tblCellMar>
            <w:top w:w="0" w:type="dxa"/>
            <w:left w:w="0" w:type="dxa"/>
            <w:bottom w:w="0" w:type="dxa"/>
            <w:right w:w="0" w:type="dxa"/>
          </w:tblCellMar>
        </w:tblPrEx>
        <w:tc>
          <w:tcPr>
            <w:tcW w:w="1007" w:type="dxa"/>
            <w:tcBorders>
              <w:top w:val="nil"/>
              <w:left w:val="nil"/>
              <w:bottom w:val="nil"/>
              <w:right w:val="nil"/>
            </w:tcBorders>
          </w:tcPr>
          <w:p w14:paraId="27483D79"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196B0A59" w14:textId="77777777" w:rsidR="00000000" w:rsidRDefault="002B1815">
            <w:pPr>
              <w:adjustRightInd w:val="0"/>
              <w:ind w:right="144"/>
              <w:jc w:val="center"/>
              <w:rPr>
                <w:sz w:val="24"/>
                <w:szCs w:val="24"/>
              </w:rPr>
            </w:pPr>
            <w:r>
              <w:rPr>
                <w:b/>
                <w:szCs w:val="24"/>
              </w:rPr>
              <w:t>N102</w:t>
            </w:r>
          </w:p>
        </w:tc>
        <w:tc>
          <w:tcPr>
            <w:tcW w:w="892" w:type="dxa"/>
            <w:tcBorders>
              <w:top w:val="nil"/>
              <w:left w:val="nil"/>
              <w:bottom w:val="nil"/>
              <w:right w:val="nil"/>
            </w:tcBorders>
          </w:tcPr>
          <w:p w14:paraId="3A78C56F" w14:textId="77777777" w:rsidR="00000000" w:rsidRDefault="002B181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63B09A4" w14:textId="77777777" w:rsidR="00000000" w:rsidRDefault="002B1815">
            <w:pPr>
              <w:adjustRightInd w:val="0"/>
              <w:ind w:right="144"/>
              <w:rPr>
                <w:sz w:val="24"/>
                <w:szCs w:val="24"/>
              </w:rPr>
            </w:pPr>
            <w:r>
              <w:rPr>
                <w:b/>
                <w:szCs w:val="24"/>
              </w:rPr>
              <w:t>Name</w:t>
            </w:r>
          </w:p>
        </w:tc>
        <w:tc>
          <w:tcPr>
            <w:tcW w:w="432" w:type="dxa"/>
            <w:tcBorders>
              <w:top w:val="nil"/>
              <w:left w:val="nil"/>
              <w:bottom w:val="nil"/>
              <w:right w:val="nil"/>
            </w:tcBorders>
          </w:tcPr>
          <w:p w14:paraId="61EDBC02"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785273FC"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0E3893E5" w14:textId="77777777" w:rsidR="00000000" w:rsidRDefault="002B1815">
            <w:pPr>
              <w:adjustRightInd w:val="0"/>
              <w:ind w:right="144"/>
              <w:rPr>
                <w:sz w:val="24"/>
                <w:szCs w:val="24"/>
              </w:rPr>
            </w:pPr>
            <w:r>
              <w:rPr>
                <w:b/>
                <w:szCs w:val="24"/>
              </w:rPr>
              <w:t>AN 1/60</w:t>
            </w:r>
          </w:p>
        </w:tc>
      </w:tr>
      <w:tr w:rsidR="00000000" w14:paraId="6043C8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7A9429"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269293FB" w14:textId="77777777" w:rsidR="00000000" w:rsidRDefault="002B1815">
            <w:pPr>
              <w:adjustRightInd w:val="0"/>
              <w:ind w:right="144"/>
              <w:rPr>
                <w:sz w:val="24"/>
                <w:szCs w:val="24"/>
              </w:rPr>
            </w:pPr>
            <w:r>
              <w:rPr>
                <w:szCs w:val="24"/>
              </w:rPr>
              <w:t>Free-form name</w:t>
            </w:r>
          </w:p>
        </w:tc>
      </w:tr>
      <w:tr w:rsidR="00000000" w14:paraId="57F1F7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7622B6" w14:textId="77777777" w:rsidR="00000000" w:rsidRDefault="002B1815">
            <w:pPr>
              <w:adjustRightInd w:val="0"/>
              <w:ind w:right="144"/>
              <w:rPr>
                <w:sz w:val="24"/>
                <w:szCs w:val="24"/>
              </w:rPr>
            </w:pPr>
          </w:p>
        </w:tc>
        <w:tc>
          <w:tcPr>
            <w:tcW w:w="6523" w:type="dxa"/>
            <w:gridSpan w:val="8"/>
            <w:tcBorders>
              <w:top w:val="nil"/>
              <w:left w:val="nil"/>
              <w:bottom w:val="nil"/>
              <w:right w:val="nil"/>
            </w:tcBorders>
            <w:shd w:val="pct20" w:color="auto" w:fill="auto"/>
          </w:tcPr>
          <w:p w14:paraId="061E6AC0" w14:textId="77777777" w:rsidR="00000000" w:rsidRDefault="002B1815">
            <w:pPr>
              <w:adjustRightInd w:val="0"/>
              <w:ind w:right="144"/>
              <w:rPr>
                <w:sz w:val="24"/>
                <w:szCs w:val="24"/>
              </w:rPr>
            </w:pPr>
            <w:r>
              <w:rPr>
                <w:szCs w:val="24"/>
              </w:rPr>
              <w:t>TDSP Name</w:t>
            </w:r>
          </w:p>
        </w:tc>
      </w:tr>
      <w:tr w:rsidR="00000000" w14:paraId="5ED13784" w14:textId="77777777">
        <w:tblPrEx>
          <w:tblCellMar>
            <w:top w:w="0" w:type="dxa"/>
            <w:left w:w="0" w:type="dxa"/>
            <w:bottom w:w="0" w:type="dxa"/>
            <w:right w:w="0" w:type="dxa"/>
          </w:tblCellMar>
        </w:tblPrEx>
        <w:tc>
          <w:tcPr>
            <w:tcW w:w="1007" w:type="dxa"/>
            <w:tcBorders>
              <w:top w:val="nil"/>
              <w:left w:val="nil"/>
              <w:bottom w:val="nil"/>
              <w:right w:val="nil"/>
            </w:tcBorders>
          </w:tcPr>
          <w:p w14:paraId="78C1376E"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27786C3A" w14:textId="77777777" w:rsidR="00000000" w:rsidRDefault="002B1815">
            <w:pPr>
              <w:adjustRightInd w:val="0"/>
              <w:ind w:right="144"/>
              <w:jc w:val="center"/>
              <w:rPr>
                <w:sz w:val="24"/>
                <w:szCs w:val="24"/>
              </w:rPr>
            </w:pPr>
            <w:r>
              <w:rPr>
                <w:b/>
                <w:szCs w:val="24"/>
              </w:rPr>
              <w:t>N103</w:t>
            </w:r>
          </w:p>
        </w:tc>
        <w:tc>
          <w:tcPr>
            <w:tcW w:w="892" w:type="dxa"/>
            <w:tcBorders>
              <w:top w:val="nil"/>
              <w:left w:val="nil"/>
              <w:bottom w:val="nil"/>
              <w:right w:val="nil"/>
            </w:tcBorders>
          </w:tcPr>
          <w:p w14:paraId="51DCAAE3" w14:textId="77777777" w:rsidR="00000000" w:rsidRDefault="002B181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9949AB0" w14:textId="77777777" w:rsidR="00000000" w:rsidRDefault="002B181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4FF0BB4"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7770FA50"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443FCE11" w14:textId="77777777" w:rsidR="00000000" w:rsidRDefault="002B1815">
            <w:pPr>
              <w:adjustRightInd w:val="0"/>
              <w:ind w:right="144"/>
              <w:rPr>
                <w:sz w:val="24"/>
                <w:szCs w:val="24"/>
              </w:rPr>
            </w:pPr>
            <w:r>
              <w:rPr>
                <w:b/>
                <w:szCs w:val="24"/>
              </w:rPr>
              <w:t>ID 1/2</w:t>
            </w:r>
          </w:p>
        </w:tc>
      </w:tr>
      <w:tr w:rsidR="00000000" w14:paraId="088FBB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4BBEE3"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43E6CE93" w14:textId="77777777" w:rsidR="00000000" w:rsidRDefault="002B1815">
            <w:pPr>
              <w:adjustRightInd w:val="0"/>
              <w:ind w:right="144"/>
              <w:rPr>
                <w:sz w:val="24"/>
                <w:szCs w:val="24"/>
              </w:rPr>
            </w:pPr>
            <w:r>
              <w:rPr>
                <w:szCs w:val="24"/>
              </w:rPr>
              <w:t>Code designating the system/method of code structure used for Identification Code (67)</w:t>
            </w:r>
          </w:p>
        </w:tc>
      </w:tr>
      <w:tr w:rsidR="00000000" w14:paraId="3DE307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196FD4"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23E3C653" w14:textId="77777777" w:rsidR="00000000" w:rsidRDefault="002B1815">
            <w:pPr>
              <w:adjustRightInd w:val="0"/>
              <w:ind w:right="144"/>
              <w:rPr>
                <w:sz w:val="24"/>
                <w:szCs w:val="24"/>
              </w:rPr>
            </w:pPr>
            <w:r>
              <w:rPr>
                <w:szCs w:val="24"/>
              </w:rPr>
              <w:t>1</w:t>
            </w:r>
          </w:p>
        </w:tc>
        <w:tc>
          <w:tcPr>
            <w:tcW w:w="144" w:type="dxa"/>
            <w:tcBorders>
              <w:top w:val="nil"/>
              <w:left w:val="nil"/>
              <w:bottom w:val="nil"/>
              <w:right w:val="nil"/>
            </w:tcBorders>
          </w:tcPr>
          <w:p w14:paraId="743C1B5E"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40F2CE59" w14:textId="77777777" w:rsidR="00000000" w:rsidRDefault="002B1815">
            <w:pPr>
              <w:adjustRightInd w:val="0"/>
              <w:ind w:right="144"/>
              <w:rPr>
                <w:sz w:val="24"/>
                <w:szCs w:val="24"/>
              </w:rPr>
            </w:pPr>
            <w:r>
              <w:rPr>
                <w:szCs w:val="24"/>
              </w:rPr>
              <w:t>D-U-N-S Number, Dun &amp; Bradstreet</w:t>
            </w:r>
          </w:p>
        </w:tc>
      </w:tr>
      <w:tr w:rsidR="00000000" w14:paraId="23C41E9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93161B"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2AC3D81C" w14:textId="77777777" w:rsidR="00000000" w:rsidRDefault="002B1815">
            <w:pPr>
              <w:adjustRightInd w:val="0"/>
              <w:ind w:right="144"/>
              <w:rPr>
                <w:sz w:val="24"/>
                <w:szCs w:val="24"/>
              </w:rPr>
            </w:pPr>
            <w:r>
              <w:rPr>
                <w:szCs w:val="24"/>
              </w:rPr>
              <w:t>9</w:t>
            </w:r>
          </w:p>
        </w:tc>
        <w:tc>
          <w:tcPr>
            <w:tcW w:w="144" w:type="dxa"/>
            <w:tcBorders>
              <w:top w:val="nil"/>
              <w:left w:val="nil"/>
              <w:bottom w:val="nil"/>
              <w:right w:val="nil"/>
            </w:tcBorders>
          </w:tcPr>
          <w:p w14:paraId="36467CE5"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4932250C" w14:textId="77777777" w:rsidR="00000000" w:rsidRDefault="002B1815">
            <w:pPr>
              <w:adjustRightInd w:val="0"/>
              <w:ind w:right="144"/>
              <w:rPr>
                <w:sz w:val="24"/>
                <w:szCs w:val="24"/>
              </w:rPr>
            </w:pPr>
            <w:r>
              <w:rPr>
                <w:szCs w:val="24"/>
              </w:rPr>
              <w:t>D-U-N-S+4, D-U-N-S Number with Four Character Suffix</w:t>
            </w:r>
          </w:p>
        </w:tc>
      </w:tr>
      <w:tr w:rsidR="00000000" w14:paraId="0998417D" w14:textId="77777777">
        <w:tblPrEx>
          <w:tblCellMar>
            <w:top w:w="0" w:type="dxa"/>
            <w:left w:w="0" w:type="dxa"/>
            <w:bottom w:w="0" w:type="dxa"/>
            <w:right w:w="0" w:type="dxa"/>
          </w:tblCellMar>
        </w:tblPrEx>
        <w:tc>
          <w:tcPr>
            <w:tcW w:w="1007" w:type="dxa"/>
            <w:tcBorders>
              <w:top w:val="nil"/>
              <w:left w:val="nil"/>
              <w:bottom w:val="nil"/>
              <w:right w:val="nil"/>
            </w:tcBorders>
          </w:tcPr>
          <w:p w14:paraId="35D76466"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23335E18" w14:textId="77777777" w:rsidR="00000000" w:rsidRDefault="002B1815">
            <w:pPr>
              <w:adjustRightInd w:val="0"/>
              <w:ind w:right="144"/>
              <w:jc w:val="center"/>
              <w:rPr>
                <w:sz w:val="24"/>
                <w:szCs w:val="24"/>
              </w:rPr>
            </w:pPr>
            <w:r>
              <w:rPr>
                <w:b/>
                <w:szCs w:val="24"/>
              </w:rPr>
              <w:t>N104</w:t>
            </w:r>
          </w:p>
        </w:tc>
        <w:tc>
          <w:tcPr>
            <w:tcW w:w="892" w:type="dxa"/>
            <w:tcBorders>
              <w:top w:val="nil"/>
              <w:left w:val="nil"/>
              <w:bottom w:val="nil"/>
              <w:right w:val="nil"/>
            </w:tcBorders>
          </w:tcPr>
          <w:p w14:paraId="04AD8BAD" w14:textId="77777777" w:rsidR="00000000" w:rsidRDefault="002B181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0D40DDE" w14:textId="77777777" w:rsidR="00000000" w:rsidRDefault="002B1815">
            <w:pPr>
              <w:adjustRightInd w:val="0"/>
              <w:ind w:right="144"/>
              <w:rPr>
                <w:sz w:val="24"/>
                <w:szCs w:val="24"/>
              </w:rPr>
            </w:pPr>
            <w:r>
              <w:rPr>
                <w:b/>
                <w:szCs w:val="24"/>
              </w:rPr>
              <w:t>Identification Code</w:t>
            </w:r>
          </w:p>
        </w:tc>
        <w:tc>
          <w:tcPr>
            <w:tcW w:w="432" w:type="dxa"/>
            <w:tcBorders>
              <w:top w:val="nil"/>
              <w:left w:val="nil"/>
              <w:bottom w:val="nil"/>
              <w:right w:val="nil"/>
            </w:tcBorders>
          </w:tcPr>
          <w:p w14:paraId="3224C2F5"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47580B84"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17BEB0FB" w14:textId="77777777" w:rsidR="00000000" w:rsidRDefault="002B1815">
            <w:pPr>
              <w:adjustRightInd w:val="0"/>
              <w:ind w:right="144"/>
              <w:rPr>
                <w:sz w:val="24"/>
                <w:szCs w:val="24"/>
              </w:rPr>
            </w:pPr>
            <w:r>
              <w:rPr>
                <w:b/>
                <w:szCs w:val="24"/>
              </w:rPr>
              <w:t>AN 2/80</w:t>
            </w:r>
          </w:p>
        </w:tc>
      </w:tr>
      <w:tr w:rsidR="00000000" w14:paraId="543CF92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1503A5"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0E39A35E" w14:textId="77777777" w:rsidR="00000000" w:rsidRDefault="002B1815">
            <w:pPr>
              <w:adjustRightInd w:val="0"/>
              <w:ind w:right="144"/>
              <w:rPr>
                <w:sz w:val="24"/>
                <w:szCs w:val="24"/>
              </w:rPr>
            </w:pPr>
            <w:r>
              <w:rPr>
                <w:szCs w:val="24"/>
              </w:rPr>
              <w:t>Code identifying a party or other code</w:t>
            </w:r>
          </w:p>
        </w:tc>
      </w:tr>
      <w:tr w:rsidR="00000000" w14:paraId="5DEBEA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2E58BB" w14:textId="77777777" w:rsidR="00000000" w:rsidRDefault="002B1815">
            <w:pPr>
              <w:adjustRightInd w:val="0"/>
              <w:ind w:right="144"/>
              <w:rPr>
                <w:sz w:val="24"/>
                <w:szCs w:val="24"/>
              </w:rPr>
            </w:pPr>
          </w:p>
        </w:tc>
        <w:tc>
          <w:tcPr>
            <w:tcW w:w="6523" w:type="dxa"/>
            <w:gridSpan w:val="8"/>
            <w:tcBorders>
              <w:top w:val="nil"/>
              <w:left w:val="nil"/>
              <w:bottom w:val="nil"/>
              <w:right w:val="nil"/>
            </w:tcBorders>
            <w:shd w:val="pct20" w:color="auto" w:fill="auto"/>
          </w:tcPr>
          <w:p w14:paraId="070ECD70" w14:textId="77777777" w:rsidR="00000000" w:rsidRDefault="002B1815">
            <w:pPr>
              <w:adjustRightInd w:val="0"/>
              <w:ind w:right="144"/>
              <w:rPr>
                <w:sz w:val="24"/>
                <w:szCs w:val="24"/>
              </w:rPr>
            </w:pPr>
            <w:r>
              <w:rPr>
                <w:szCs w:val="24"/>
              </w:rPr>
              <w:t>TDSP D-U-N-S Number or D-U-N-S + 4 Number</w:t>
            </w:r>
          </w:p>
        </w:tc>
      </w:tr>
      <w:tr w:rsidR="00000000" w14:paraId="52A4BDFD" w14:textId="77777777">
        <w:tblPrEx>
          <w:tblCellMar>
            <w:top w:w="0" w:type="dxa"/>
            <w:left w:w="0" w:type="dxa"/>
            <w:bottom w:w="0" w:type="dxa"/>
            <w:right w:w="0" w:type="dxa"/>
          </w:tblCellMar>
        </w:tblPrEx>
        <w:tc>
          <w:tcPr>
            <w:tcW w:w="1007" w:type="dxa"/>
            <w:tcBorders>
              <w:top w:val="nil"/>
              <w:left w:val="nil"/>
              <w:bottom w:val="nil"/>
              <w:right w:val="nil"/>
            </w:tcBorders>
          </w:tcPr>
          <w:p w14:paraId="3E8E106C"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6B18E67C" w14:textId="77777777" w:rsidR="00000000" w:rsidRDefault="002B1815">
            <w:pPr>
              <w:adjustRightInd w:val="0"/>
              <w:ind w:right="144"/>
              <w:jc w:val="center"/>
              <w:rPr>
                <w:sz w:val="24"/>
                <w:szCs w:val="24"/>
              </w:rPr>
            </w:pPr>
            <w:r>
              <w:rPr>
                <w:b/>
                <w:szCs w:val="24"/>
              </w:rPr>
              <w:t>N106</w:t>
            </w:r>
          </w:p>
        </w:tc>
        <w:tc>
          <w:tcPr>
            <w:tcW w:w="892" w:type="dxa"/>
            <w:tcBorders>
              <w:top w:val="nil"/>
              <w:left w:val="nil"/>
              <w:bottom w:val="nil"/>
              <w:right w:val="nil"/>
            </w:tcBorders>
          </w:tcPr>
          <w:p w14:paraId="354F086D" w14:textId="77777777" w:rsidR="00000000" w:rsidRDefault="002B181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4030E4C" w14:textId="77777777" w:rsidR="00000000" w:rsidRDefault="002B1815">
            <w:pPr>
              <w:adjustRightInd w:val="0"/>
              <w:ind w:right="144"/>
              <w:rPr>
                <w:sz w:val="24"/>
                <w:szCs w:val="24"/>
              </w:rPr>
            </w:pPr>
            <w:r>
              <w:rPr>
                <w:b/>
                <w:szCs w:val="24"/>
              </w:rPr>
              <w:t>Entity Identifier Code</w:t>
            </w:r>
          </w:p>
        </w:tc>
        <w:tc>
          <w:tcPr>
            <w:tcW w:w="432" w:type="dxa"/>
            <w:tcBorders>
              <w:top w:val="nil"/>
              <w:left w:val="nil"/>
              <w:bottom w:val="nil"/>
              <w:right w:val="nil"/>
            </w:tcBorders>
          </w:tcPr>
          <w:p w14:paraId="74484522" w14:textId="77777777" w:rsidR="00000000" w:rsidRDefault="002B1815">
            <w:pPr>
              <w:adjustRightInd w:val="0"/>
              <w:ind w:right="144"/>
              <w:jc w:val="center"/>
              <w:rPr>
                <w:sz w:val="24"/>
                <w:szCs w:val="24"/>
              </w:rPr>
            </w:pPr>
            <w:r>
              <w:rPr>
                <w:b/>
                <w:szCs w:val="24"/>
              </w:rPr>
              <w:t>O</w:t>
            </w:r>
          </w:p>
        </w:tc>
        <w:tc>
          <w:tcPr>
            <w:tcW w:w="14" w:type="dxa"/>
            <w:tcBorders>
              <w:top w:val="nil"/>
              <w:left w:val="nil"/>
              <w:bottom w:val="nil"/>
              <w:right w:val="nil"/>
            </w:tcBorders>
          </w:tcPr>
          <w:p w14:paraId="13912D27"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437DF820" w14:textId="77777777" w:rsidR="00000000" w:rsidRDefault="002B1815">
            <w:pPr>
              <w:adjustRightInd w:val="0"/>
              <w:ind w:right="144"/>
              <w:rPr>
                <w:sz w:val="24"/>
                <w:szCs w:val="24"/>
              </w:rPr>
            </w:pPr>
            <w:r>
              <w:rPr>
                <w:b/>
                <w:szCs w:val="24"/>
              </w:rPr>
              <w:t>ID 2/3</w:t>
            </w:r>
          </w:p>
        </w:tc>
      </w:tr>
      <w:tr w:rsidR="00000000" w14:paraId="7B9518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196F00"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0BC40F8C" w14:textId="77777777" w:rsidR="00000000" w:rsidRDefault="002B1815">
            <w:pPr>
              <w:adjustRightInd w:val="0"/>
              <w:ind w:right="144"/>
              <w:rPr>
                <w:sz w:val="24"/>
                <w:szCs w:val="24"/>
              </w:rPr>
            </w:pPr>
            <w:r>
              <w:rPr>
                <w:szCs w:val="24"/>
              </w:rPr>
              <w:t>Code identifying an organizational entity, a physical location, property or an individual</w:t>
            </w:r>
          </w:p>
        </w:tc>
      </w:tr>
      <w:tr w:rsidR="00000000" w14:paraId="60043D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D3C16F"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3B094AB" w14:textId="77777777" w:rsidR="00000000" w:rsidRDefault="002B1815">
            <w:pPr>
              <w:adjustRightInd w:val="0"/>
              <w:ind w:right="144"/>
              <w:rPr>
                <w:sz w:val="24"/>
                <w:szCs w:val="24"/>
              </w:rPr>
            </w:pPr>
            <w:r>
              <w:rPr>
                <w:szCs w:val="24"/>
              </w:rPr>
              <w:t>40</w:t>
            </w:r>
          </w:p>
        </w:tc>
        <w:tc>
          <w:tcPr>
            <w:tcW w:w="144" w:type="dxa"/>
            <w:tcBorders>
              <w:top w:val="nil"/>
              <w:left w:val="nil"/>
              <w:bottom w:val="nil"/>
              <w:right w:val="nil"/>
            </w:tcBorders>
          </w:tcPr>
          <w:p w14:paraId="384439B1"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2C65FF6A" w14:textId="77777777" w:rsidR="00000000" w:rsidRDefault="002B1815">
            <w:pPr>
              <w:adjustRightInd w:val="0"/>
              <w:ind w:right="144"/>
              <w:rPr>
                <w:sz w:val="24"/>
                <w:szCs w:val="24"/>
              </w:rPr>
            </w:pPr>
            <w:r>
              <w:rPr>
                <w:szCs w:val="24"/>
              </w:rPr>
              <w:t>Receiver</w:t>
            </w:r>
          </w:p>
        </w:tc>
      </w:tr>
    </w:tbl>
    <w:p w14:paraId="1DAEC5D9" w14:textId="77777777" w:rsidR="00000000" w:rsidRDefault="002B1815">
      <w:pPr>
        <w:tabs>
          <w:tab w:val="right" w:pos="1800"/>
          <w:tab w:val="left" w:pos="2160"/>
        </w:tabs>
        <w:adjustRightInd w:val="0"/>
        <w:ind w:left="2160" w:hanging="2160"/>
        <w:rPr>
          <w:b/>
          <w:szCs w:val="24"/>
        </w:rPr>
      </w:pPr>
      <w:r>
        <w:rPr>
          <w:szCs w:val="24"/>
        </w:rPr>
        <w:br w:type="page"/>
      </w:r>
      <w:bookmarkStart w:id="61" w:name="book9"/>
      <w:bookmarkEnd w:id="61"/>
      <w:r>
        <w:rPr>
          <w:b/>
          <w:szCs w:val="24"/>
        </w:rPr>
        <w:lastRenderedPageBreak/>
        <w:tab/>
        <w:t>Segment:</w:t>
      </w:r>
      <w:r>
        <w:rPr>
          <w:b/>
          <w:szCs w:val="24"/>
        </w:rPr>
        <w:tab/>
      </w:r>
      <w:r>
        <w:rPr>
          <w:b/>
          <w:sz w:val="40"/>
          <w:szCs w:val="24"/>
        </w:rPr>
        <w:t xml:space="preserve">N1 </w:t>
      </w:r>
      <w:r>
        <w:rPr>
          <w:b/>
          <w:szCs w:val="24"/>
        </w:rPr>
        <w:t>Name (Competitive Retailer)</w:t>
      </w:r>
    </w:p>
    <w:p w14:paraId="54E8EA80"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06791415" w14:textId="77777777" w:rsidR="00000000" w:rsidRDefault="002B1815">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E042C76"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12AABF8"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D1421BC"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1</w:t>
      </w:r>
    </w:p>
    <w:p w14:paraId="185EFE91"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0F58CF47"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D149F06"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B2586E9"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Semantic Notes:</w:t>
      </w:r>
    </w:p>
    <w:p w14:paraId="69B5A1C3"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780B9F43"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BCD2814" w14:textId="77777777">
        <w:tblPrEx>
          <w:tblCellMar>
            <w:top w:w="0" w:type="dxa"/>
            <w:left w:w="0" w:type="dxa"/>
            <w:bottom w:w="0" w:type="dxa"/>
            <w:right w:w="0" w:type="dxa"/>
          </w:tblCellMar>
        </w:tblPrEx>
        <w:tc>
          <w:tcPr>
            <w:tcW w:w="1944" w:type="dxa"/>
            <w:tcBorders>
              <w:top w:val="nil"/>
              <w:left w:val="nil"/>
              <w:bottom w:val="nil"/>
              <w:right w:val="nil"/>
            </w:tcBorders>
          </w:tcPr>
          <w:p w14:paraId="70E9BCFB"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5203DBE6"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7917E3FD" w14:textId="77777777" w:rsidR="00000000" w:rsidRDefault="002B1815">
            <w:pPr>
              <w:adjustRightInd w:val="0"/>
              <w:ind w:right="144"/>
              <w:rPr>
                <w:szCs w:val="24"/>
              </w:rPr>
            </w:pPr>
            <w:r>
              <w:rPr>
                <w:szCs w:val="24"/>
              </w:rPr>
              <w:t>Required</w:t>
            </w:r>
          </w:p>
          <w:p w14:paraId="24924E28" w14:textId="77777777" w:rsidR="00000000" w:rsidRDefault="002B1815">
            <w:pPr>
              <w:adjustRightInd w:val="0"/>
              <w:ind w:right="144"/>
              <w:rPr>
                <w:sz w:val="24"/>
                <w:szCs w:val="24"/>
              </w:rPr>
            </w:pPr>
          </w:p>
        </w:tc>
      </w:tr>
      <w:tr w:rsidR="00000000" w14:paraId="1718B843" w14:textId="77777777">
        <w:tblPrEx>
          <w:tblCellMar>
            <w:top w:w="0" w:type="dxa"/>
            <w:left w:w="0" w:type="dxa"/>
            <w:bottom w:w="0" w:type="dxa"/>
            <w:right w:w="0" w:type="dxa"/>
          </w:tblCellMar>
        </w:tblPrEx>
        <w:tc>
          <w:tcPr>
            <w:tcW w:w="1944" w:type="dxa"/>
            <w:tcBorders>
              <w:top w:val="nil"/>
              <w:left w:val="nil"/>
              <w:bottom w:val="nil"/>
              <w:right w:val="nil"/>
            </w:tcBorders>
          </w:tcPr>
          <w:p w14:paraId="28874F0C" w14:textId="77777777" w:rsidR="00000000" w:rsidRDefault="002B1815">
            <w:pPr>
              <w:adjustRightInd w:val="0"/>
              <w:ind w:right="144"/>
              <w:rPr>
                <w:sz w:val="24"/>
                <w:szCs w:val="24"/>
              </w:rPr>
            </w:pPr>
          </w:p>
        </w:tc>
        <w:tc>
          <w:tcPr>
            <w:tcW w:w="216" w:type="dxa"/>
            <w:tcBorders>
              <w:top w:val="nil"/>
              <w:left w:val="nil"/>
              <w:bottom w:val="nil"/>
              <w:right w:val="nil"/>
            </w:tcBorders>
          </w:tcPr>
          <w:p w14:paraId="69F059A5"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44AC0A6C" w14:textId="77777777" w:rsidR="00000000" w:rsidRDefault="002B1815">
            <w:pPr>
              <w:adjustRightInd w:val="0"/>
              <w:ind w:right="144"/>
              <w:rPr>
                <w:sz w:val="24"/>
                <w:szCs w:val="24"/>
              </w:rPr>
            </w:pPr>
            <w:r>
              <w:rPr>
                <w:szCs w:val="24"/>
              </w:rPr>
              <w:t>N1~SJ~CR NAME~9~007909411ESP1~~41</w:t>
            </w:r>
          </w:p>
        </w:tc>
      </w:tr>
    </w:tbl>
    <w:p w14:paraId="2A61B2D1" w14:textId="77777777" w:rsidR="00000000" w:rsidRDefault="002B1815">
      <w:pPr>
        <w:adjustRightInd w:val="0"/>
        <w:rPr>
          <w:szCs w:val="24"/>
        </w:rPr>
      </w:pPr>
    </w:p>
    <w:p w14:paraId="0115B28D" w14:textId="77777777" w:rsidR="00000000" w:rsidRDefault="002B1815">
      <w:pPr>
        <w:adjustRightInd w:val="0"/>
        <w:jc w:val="center"/>
        <w:rPr>
          <w:b/>
          <w:szCs w:val="24"/>
        </w:rPr>
      </w:pPr>
      <w:r>
        <w:rPr>
          <w:b/>
          <w:szCs w:val="24"/>
        </w:rPr>
        <w:t>Data Element Summary</w:t>
      </w:r>
    </w:p>
    <w:p w14:paraId="386F8EA9"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C0AF28"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4F9F493" w14:textId="77777777">
        <w:tblPrEx>
          <w:tblCellMar>
            <w:top w:w="0" w:type="dxa"/>
            <w:left w:w="0" w:type="dxa"/>
            <w:bottom w:w="0" w:type="dxa"/>
            <w:right w:w="0" w:type="dxa"/>
          </w:tblCellMar>
        </w:tblPrEx>
        <w:tc>
          <w:tcPr>
            <w:tcW w:w="1007" w:type="dxa"/>
            <w:tcBorders>
              <w:top w:val="nil"/>
              <w:left w:val="nil"/>
              <w:bottom w:val="nil"/>
              <w:right w:val="nil"/>
            </w:tcBorders>
          </w:tcPr>
          <w:p w14:paraId="3D0C5498"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D161480" w14:textId="77777777" w:rsidR="00000000" w:rsidRDefault="002B1815">
            <w:pPr>
              <w:adjustRightInd w:val="0"/>
              <w:ind w:right="144"/>
              <w:jc w:val="center"/>
              <w:rPr>
                <w:sz w:val="24"/>
                <w:szCs w:val="24"/>
              </w:rPr>
            </w:pPr>
            <w:r>
              <w:rPr>
                <w:b/>
                <w:szCs w:val="24"/>
              </w:rPr>
              <w:t>N101</w:t>
            </w:r>
          </w:p>
        </w:tc>
        <w:tc>
          <w:tcPr>
            <w:tcW w:w="892" w:type="dxa"/>
            <w:tcBorders>
              <w:top w:val="nil"/>
              <w:left w:val="nil"/>
              <w:bottom w:val="nil"/>
              <w:right w:val="nil"/>
            </w:tcBorders>
          </w:tcPr>
          <w:p w14:paraId="731D3EB3" w14:textId="77777777" w:rsidR="00000000" w:rsidRDefault="002B181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3FB4ED1" w14:textId="77777777" w:rsidR="00000000" w:rsidRDefault="002B1815">
            <w:pPr>
              <w:adjustRightInd w:val="0"/>
              <w:ind w:right="144"/>
              <w:rPr>
                <w:sz w:val="24"/>
                <w:szCs w:val="24"/>
              </w:rPr>
            </w:pPr>
            <w:r>
              <w:rPr>
                <w:b/>
                <w:szCs w:val="24"/>
              </w:rPr>
              <w:t>Entity Identifier Code</w:t>
            </w:r>
          </w:p>
        </w:tc>
        <w:tc>
          <w:tcPr>
            <w:tcW w:w="432" w:type="dxa"/>
            <w:tcBorders>
              <w:top w:val="nil"/>
              <w:left w:val="nil"/>
              <w:bottom w:val="nil"/>
              <w:right w:val="nil"/>
            </w:tcBorders>
          </w:tcPr>
          <w:p w14:paraId="1B0B7016"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20D7AC66"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0CFD8592" w14:textId="77777777" w:rsidR="00000000" w:rsidRDefault="002B1815">
            <w:pPr>
              <w:adjustRightInd w:val="0"/>
              <w:ind w:right="144"/>
              <w:rPr>
                <w:sz w:val="24"/>
                <w:szCs w:val="24"/>
              </w:rPr>
            </w:pPr>
            <w:r>
              <w:rPr>
                <w:b/>
                <w:szCs w:val="24"/>
              </w:rPr>
              <w:t>ID 2/3</w:t>
            </w:r>
          </w:p>
        </w:tc>
      </w:tr>
      <w:tr w:rsidR="00000000" w14:paraId="4D17AF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2890A2"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1341599E" w14:textId="77777777" w:rsidR="00000000" w:rsidRDefault="002B1815">
            <w:pPr>
              <w:adjustRightInd w:val="0"/>
              <w:ind w:right="144"/>
              <w:rPr>
                <w:sz w:val="24"/>
                <w:szCs w:val="24"/>
              </w:rPr>
            </w:pPr>
            <w:r>
              <w:rPr>
                <w:szCs w:val="24"/>
              </w:rPr>
              <w:t>Code identifying an organizational entity, a physical location, property or an individual</w:t>
            </w:r>
          </w:p>
        </w:tc>
      </w:tr>
      <w:tr w:rsidR="00000000" w14:paraId="3BC4A9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C04E86"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0C91389C" w14:textId="77777777" w:rsidR="00000000" w:rsidRDefault="002B1815">
            <w:pPr>
              <w:adjustRightInd w:val="0"/>
              <w:ind w:right="144"/>
              <w:rPr>
                <w:sz w:val="24"/>
                <w:szCs w:val="24"/>
              </w:rPr>
            </w:pPr>
            <w:r>
              <w:rPr>
                <w:szCs w:val="24"/>
              </w:rPr>
              <w:t>SJ</w:t>
            </w:r>
          </w:p>
        </w:tc>
        <w:tc>
          <w:tcPr>
            <w:tcW w:w="144" w:type="dxa"/>
            <w:tcBorders>
              <w:top w:val="nil"/>
              <w:left w:val="nil"/>
              <w:bottom w:val="nil"/>
              <w:right w:val="nil"/>
            </w:tcBorders>
          </w:tcPr>
          <w:p w14:paraId="3A35688D"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2DF8C5B0" w14:textId="77777777" w:rsidR="00000000" w:rsidRDefault="002B1815">
            <w:pPr>
              <w:adjustRightInd w:val="0"/>
              <w:ind w:right="144"/>
              <w:rPr>
                <w:sz w:val="24"/>
                <w:szCs w:val="24"/>
              </w:rPr>
            </w:pPr>
            <w:r>
              <w:rPr>
                <w:szCs w:val="24"/>
              </w:rPr>
              <w:t>Service Provider</w:t>
            </w:r>
          </w:p>
        </w:tc>
      </w:tr>
      <w:tr w:rsidR="00000000" w14:paraId="10E470A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2B8FE9D"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0E0C8203" w14:textId="77777777" w:rsidR="00000000" w:rsidRDefault="002B1815">
            <w:pPr>
              <w:adjustRightInd w:val="0"/>
              <w:ind w:right="144"/>
              <w:rPr>
                <w:sz w:val="24"/>
                <w:szCs w:val="24"/>
              </w:rPr>
            </w:pPr>
            <w:r>
              <w:rPr>
                <w:szCs w:val="24"/>
              </w:rPr>
              <w:t>Competitive Retailer (CR)</w:t>
            </w:r>
          </w:p>
        </w:tc>
      </w:tr>
      <w:tr w:rsidR="00000000" w14:paraId="5DAC85BE" w14:textId="77777777">
        <w:tblPrEx>
          <w:tblCellMar>
            <w:top w:w="0" w:type="dxa"/>
            <w:left w:w="0" w:type="dxa"/>
            <w:bottom w:w="0" w:type="dxa"/>
            <w:right w:w="0" w:type="dxa"/>
          </w:tblCellMar>
        </w:tblPrEx>
        <w:tc>
          <w:tcPr>
            <w:tcW w:w="1007" w:type="dxa"/>
            <w:tcBorders>
              <w:top w:val="nil"/>
              <w:left w:val="nil"/>
              <w:bottom w:val="nil"/>
              <w:right w:val="nil"/>
            </w:tcBorders>
          </w:tcPr>
          <w:p w14:paraId="26C3878C"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3633D283" w14:textId="77777777" w:rsidR="00000000" w:rsidRDefault="002B1815">
            <w:pPr>
              <w:adjustRightInd w:val="0"/>
              <w:ind w:right="144"/>
              <w:jc w:val="center"/>
              <w:rPr>
                <w:sz w:val="24"/>
                <w:szCs w:val="24"/>
              </w:rPr>
            </w:pPr>
            <w:r>
              <w:rPr>
                <w:b/>
                <w:szCs w:val="24"/>
              </w:rPr>
              <w:t>N102</w:t>
            </w:r>
          </w:p>
        </w:tc>
        <w:tc>
          <w:tcPr>
            <w:tcW w:w="892" w:type="dxa"/>
            <w:tcBorders>
              <w:top w:val="nil"/>
              <w:left w:val="nil"/>
              <w:bottom w:val="nil"/>
              <w:right w:val="nil"/>
            </w:tcBorders>
          </w:tcPr>
          <w:p w14:paraId="7D1FBE75" w14:textId="77777777" w:rsidR="00000000" w:rsidRDefault="002B1815">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5DA8AA9" w14:textId="77777777" w:rsidR="00000000" w:rsidRDefault="002B1815">
            <w:pPr>
              <w:adjustRightInd w:val="0"/>
              <w:ind w:right="144"/>
              <w:rPr>
                <w:sz w:val="24"/>
                <w:szCs w:val="24"/>
              </w:rPr>
            </w:pPr>
            <w:r>
              <w:rPr>
                <w:b/>
                <w:szCs w:val="24"/>
              </w:rPr>
              <w:t>Name</w:t>
            </w:r>
          </w:p>
        </w:tc>
        <w:tc>
          <w:tcPr>
            <w:tcW w:w="432" w:type="dxa"/>
            <w:tcBorders>
              <w:top w:val="nil"/>
              <w:left w:val="nil"/>
              <w:bottom w:val="nil"/>
              <w:right w:val="nil"/>
            </w:tcBorders>
          </w:tcPr>
          <w:p w14:paraId="6C064E7B"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48FDC3C3"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4A4BEC14" w14:textId="77777777" w:rsidR="00000000" w:rsidRDefault="002B1815">
            <w:pPr>
              <w:adjustRightInd w:val="0"/>
              <w:ind w:right="144"/>
              <w:rPr>
                <w:sz w:val="24"/>
                <w:szCs w:val="24"/>
              </w:rPr>
            </w:pPr>
            <w:r>
              <w:rPr>
                <w:b/>
                <w:szCs w:val="24"/>
              </w:rPr>
              <w:t>AN 1/60</w:t>
            </w:r>
          </w:p>
        </w:tc>
      </w:tr>
      <w:tr w:rsidR="00000000" w14:paraId="042E03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93B8FE"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442CC27D" w14:textId="77777777" w:rsidR="00000000" w:rsidRDefault="002B1815">
            <w:pPr>
              <w:adjustRightInd w:val="0"/>
              <w:ind w:right="144"/>
              <w:rPr>
                <w:sz w:val="24"/>
                <w:szCs w:val="24"/>
              </w:rPr>
            </w:pPr>
            <w:r>
              <w:rPr>
                <w:szCs w:val="24"/>
              </w:rPr>
              <w:t>Free-form name</w:t>
            </w:r>
          </w:p>
        </w:tc>
      </w:tr>
      <w:tr w:rsidR="00000000" w14:paraId="763CA8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4B7018" w14:textId="77777777" w:rsidR="00000000" w:rsidRDefault="002B1815">
            <w:pPr>
              <w:adjustRightInd w:val="0"/>
              <w:ind w:right="144"/>
              <w:rPr>
                <w:sz w:val="24"/>
                <w:szCs w:val="24"/>
              </w:rPr>
            </w:pPr>
          </w:p>
        </w:tc>
        <w:tc>
          <w:tcPr>
            <w:tcW w:w="6523" w:type="dxa"/>
            <w:gridSpan w:val="8"/>
            <w:tcBorders>
              <w:top w:val="nil"/>
              <w:left w:val="nil"/>
              <w:bottom w:val="nil"/>
              <w:right w:val="nil"/>
            </w:tcBorders>
            <w:shd w:val="pct20" w:color="auto" w:fill="auto"/>
          </w:tcPr>
          <w:p w14:paraId="0D183F2F" w14:textId="77777777" w:rsidR="00000000" w:rsidRDefault="002B1815">
            <w:pPr>
              <w:adjustRightInd w:val="0"/>
              <w:ind w:right="144"/>
              <w:rPr>
                <w:sz w:val="24"/>
                <w:szCs w:val="24"/>
              </w:rPr>
            </w:pPr>
            <w:r>
              <w:rPr>
                <w:szCs w:val="24"/>
              </w:rPr>
              <w:t>CR Name</w:t>
            </w:r>
          </w:p>
        </w:tc>
      </w:tr>
      <w:tr w:rsidR="00000000" w14:paraId="50B71ED8" w14:textId="77777777">
        <w:tblPrEx>
          <w:tblCellMar>
            <w:top w:w="0" w:type="dxa"/>
            <w:left w:w="0" w:type="dxa"/>
            <w:bottom w:w="0" w:type="dxa"/>
            <w:right w:w="0" w:type="dxa"/>
          </w:tblCellMar>
        </w:tblPrEx>
        <w:tc>
          <w:tcPr>
            <w:tcW w:w="1007" w:type="dxa"/>
            <w:tcBorders>
              <w:top w:val="nil"/>
              <w:left w:val="nil"/>
              <w:bottom w:val="nil"/>
              <w:right w:val="nil"/>
            </w:tcBorders>
          </w:tcPr>
          <w:p w14:paraId="10112442"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7CA8B7BD" w14:textId="77777777" w:rsidR="00000000" w:rsidRDefault="002B1815">
            <w:pPr>
              <w:adjustRightInd w:val="0"/>
              <w:ind w:right="144"/>
              <w:jc w:val="center"/>
              <w:rPr>
                <w:sz w:val="24"/>
                <w:szCs w:val="24"/>
              </w:rPr>
            </w:pPr>
            <w:r>
              <w:rPr>
                <w:b/>
                <w:szCs w:val="24"/>
              </w:rPr>
              <w:t>N103</w:t>
            </w:r>
          </w:p>
        </w:tc>
        <w:tc>
          <w:tcPr>
            <w:tcW w:w="892" w:type="dxa"/>
            <w:tcBorders>
              <w:top w:val="nil"/>
              <w:left w:val="nil"/>
              <w:bottom w:val="nil"/>
              <w:right w:val="nil"/>
            </w:tcBorders>
          </w:tcPr>
          <w:p w14:paraId="6F9DBD9A" w14:textId="77777777" w:rsidR="00000000" w:rsidRDefault="002B1815">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17FA52C" w14:textId="77777777" w:rsidR="00000000" w:rsidRDefault="002B1815">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8F055EF"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671DA091"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76A5C658" w14:textId="77777777" w:rsidR="00000000" w:rsidRDefault="002B1815">
            <w:pPr>
              <w:adjustRightInd w:val="0"/>
              <w:ind w:right="144"/>
              <w:rPr>
                <w:sz w:val="24"/>
                <w:szCs w:val="24"/>
              </w:rPr>
            </w:pPr>
            <w:r>
              <w:rPr>
                <w:b/>
                <w:szCs w:val="24"/>
              </w:rPr>
              <w:t>ID 1/2</w:t>
            </w:r>
          </w:p>
        </w:tc>
      </w:tr>
      <w:tr w:rsidR="00000000" w14:paraId="054604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272E7F"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262F7270" w14:textId="77777777" w:rsidR="00000000" w:rsidRDefault="002B1815">
            <w:pPr>
              <w:adjustRightInd w:val="0"/>
              <w:ind w:right="144"/>
              <w:rPr>
                <w:sz w:val="24"/>
                <w:szCs w:val="24"/>
              </w:rPr>
            </w:pPr>
            <w:r>
              <w:rPr>
                <w:szCs w:val="24"/>
              </w:rPr>
              <w:t>Code designating the system/method of code structure used for Identification Code (67)</w:t>
            </w:r>
          </w:p>
        </w:tc>
      </w:tr>
      <w:tr w:rsidR="00000000" w14:paraId="5F39F2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1F36F0"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4A8B8DE6" w14:textId="77777777" w:rsidR="00000000" w:rsidRDefault="002B1815">
            <w:pPr>
              <w:adjustRightInd w:val="0"/>
              <w:ind w:right="144"/>
              <w:rPr>
                <w:sz w:val="24"/>
                <w:szCs w:val="24"/>
              </w:rPr>
            </w:pPr>
            <w:r>
              <w:rPr>
                <w:szCs w:val="24"/>
              </w:rPr>
              <w:t>1</w:t>
            </w:r>
          </w:p>
        </w:tc>
        <w:tc>
          <w:tcPr>
            <w:tcW w:w="144" w:type="dxa"/>
            <w:tcBorders>
              <w:top w:val="nil"/>
              <w:left w:val="nil"/>
              <w:bottom w:val="nil"/>
              <w:right w:val="nil"/>
            </w:tcBorders>
          </w:tcPr>
          <w:p w14:paraId="66CF7BEE"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40D24F53" w14:textId="77777777" w:rsidR="00000000" w:rsidRDefault="002B1815">
            <w:pPr>
              <w:adjustRightInd w:val="0"/>
              <w:ind w:right="144"/>
              <w:rPr>
                <w:sz w:val="24"/>
                <w:szCs w:val="24"/>
              </w:rPr>
            </w:pPr>
            <w:r>
              <w:rPr>
                <w:szCs w:val="24"/>
              </w:rPr>
              <w:t>D-U-N-S Number, Dun &amp; Bradstreet</w:t>
            </w:r>
          </w:p>
        </w:tc>
      </w:tr>
      <w:tr w:rsidR="00000000" w14:paraId="1D5A54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106070"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08508FF1" w14:textId="77777777" w:rsidR="00000000" w:rsidRDefault="002B1815">
            <w:pPr>
              <w:adjustRightInd w:val="0"/>
              <w:ind w:right="144"/>
              <w:rPr>
                <w:sz w:val="24"/>
                <w:szCs w:val="24"/>
              </w:rPr>
            </w:pPr>
            <w:r>
              <w:rPr>
                <w:szCs w:val="24"/>
              </w:rPr>
              <w:t>9</w:t>
            </w:r>
          </w:p>
        </w:tc>
        <w:tc>
          <w:tcPr>
            <w:tcW w:w="144" w:type="dxa"/>
            <w:tcBorders>
              <w:top w:val="nil"/>
              <w:left w:val="nil"/>
              <w:bottom w:val="nil"/>
              <w:right w:val="nil"/>
            </w:tcBorders>
          </w:tcPr>
          <w:p w14:paraId="15AECF92"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6E5DBE4C" w14:textId="77777777" w:rsidR="00000000" w:rsidRDefault="002B1815">
            <w:pPr>
              <w:adjustRightInd w:val="0"/>
              <w:ind w:right="144"/>
              <w:rPr>
                <w:sz w:val="24"/>
                <w:szCs w:val="24"/>
              </w:rPr>
            </w:pPr>
            <w:r>
              <w:rPr>
                <w:szCs w:val="24"/>
              </w:rPr>
              <w:t>D-U-N-S+4, D-U-N-S Number with Four Character Suffix</w:t>
            </w:r>
          </w:p>
        </w:tc>
      </w:tr>
      <w:tr w:rsidR="00000000" w14:paraId="6A7F8EA6" w14:textId="77777777">
        <w:tblPrEx>
          <w:tblCellMar>
            <w:top w:w="0" w:type="dxa"/>
            <w:left w:w="0" w:type="dxa"/>
            <w:bottom w:w="0" w:type="dxa"/>
            <w:right w:w="0" w:type="dxa"/>
          </w:tblCellMar>
        </w:tblPrEx>
        <w:tc>
          <w:tcPr>
            <w:tcW w:w="1007" w:type="dxa"/>
            <w:tcBorders>
              <w:top w:val="nil"/>
              <w:left w:val="nil"/>
              <w:bottom w:val="nil"/>
              <w:right w:val="nil"/>
            </w:tcBorders>
          </w:tcPr>
          <w:p w14:paraId="2D69C70A"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4E05981C" w14:textId="77777777" w:rsidR="00000000" w:rsidRDefault="002B1815">
            <w:pPr>
              <w:adjustRightInd w:val="0"/>
              <w:ind w:right="144"/>
              <w:jc w:val="center"/>
              <w:rPr>
                <w:sz w:val="24"/>
                <w:szCs w:val="24"/>
              </w:rPr>
            </w:pPr>
            <w:r>
              <w:rPr>
                <w:b/>
                <w:szCs w:val="24"/>
              </w:rPr>
              <w:t>N104</w:t>
            </w:r>
          </w:p>
        </w:tc>
        <w:tc>
          <w:tcPr>
            <w:tcW w:w="892" w:type="dxa"/>
            <w:tcBorders>
              <w:top w:val="nil"/>
              <w:left w:val="nil"/>
              <w:bottom w:val="nil"/>
              <w:right w:val="nil"/>
            </w:tcBorders>
          </w:tcPr>
          <w:p w14:paraId="47A93CF8" w14:textId="77777777" w:rsidR="00000000" w:rsidRDefault="002B1815">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294C4EB" w14:textId="77777777" w:rsidR="00000000" w:rsidRDefault="002B1815">
            <w:pPr>
              <w:adjustRightInd w:val="0"/>
              <w:ind w:right="144"/>
              <w:rPr>
                <w:sz w:val="24"/>
                <w:szCs w:val="24"/>
              </w:rPr>
            </w:pPr>
            <w:r>
              <w:rPr>
                <w:b/>
                <w:szCs w:val="24"/>
              </w:rPr>
              <w:t>Identification Code</w:t>
            </w:r>
          </w:p>
        </w:tc>
        <w:tc>
          <w:tcPr>
            <w:tcW w:w="432" w:type="dxa"/>
            <w:tcBorders>
              <w:top w:val="nil"/>
              <w:left w:val="nil"/>
              <w:bottom w:val="nil"/>
              <w:right w:val="nil"/>
            </w:tcBorders>
          </w:tcPr>
          <w:p w14:paraId="60534881"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76117499"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16B2F577" w14:textId="77777777" w:rsidR="00000000" w:rsidRDefault="002B1815">
            <w:pPr>
              <w:adjustRightInd w:val="0"/>
              <w:ind w:right="144"/>
              <w:rPr>
                <w:sz w:val="24"/>
                <w:szCs w:val="24"/>
              </w:rPr>
            </w:pPr>
            <w:r>
              <w:rPr>
                <w:b/>
                <w:szCs w:val="24"/>
              </w:rPr>
              <w:t>AN 2/80</w:t>
            </w:r>
          </w:p>
        </w:tc>
      </w:tr>
      <w:tr w:rsidR="00000000" w14:paraId="641C01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906DE4"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51D499C5" w14:textId="77777777" w:rsidR="00000000" w:rsidRDefault="002B1815">
            <w:pPr>
              <w:adjustRightInd w:val="0"/>
              <w:ind w:right="144"/>
              <w:rPr>
                <w:sz w:val="24"/>
                <w:szCs w:val="24"/>
              </w:rPr>
            </w:pPr>
            <w:r>
              <w:rPr>
                <w:szCs w:val="24"/>
              </w:rPr>
              <w:t>Code i</w:t>
            </w:r>
            <w:r>
              <w:rPr>
                <w:szCs w:val="24"/>
              </w:rPr>
              <w:t>dentifying a party or other code</w:t>
            </w:r>
          </w:p>
        </w:tc>
      </w:tr>
      <w:tr w:rsidR="00000000" w14:paraId="348D15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7314D3" w14:textId="77777777" w:rsidR="00000000" w:rsidRDefault="002B1815">
            <w:pPr>
              <w:adjustRightInd w:val="0"/>
              <w:ind w:right="144"/>
              <w:rPr>
                <w:sz w:val="24"/>
                <w:szCs w:val="24"/>
              </w:rPr>
            </w:pPr>
          </w:p>
        </w:tc>
        <w:tc>
          <w:tcPr>
            <w:tcW w:w="6523" w:type="dxa"/>
            <w:gridSpan w:val="8"/>
            <w:tcBorders>
              <w:top w:val="nil"/>
              <w:left w:val="nil"/>
              <w:bottom w:val="nil"/>
              <w:right w:val="nil"/>
            </w:tcBorders>
            <w:shd w:val="pct20" w:color="auto" w:fill="auto"/>
          </w:tcPr>
          <w:p w14:paraId="56F29D65" w14:textId="77777777" w:rsidR="00000000" w:rsidRDefault="002B1815">
            <w:pPr>
              <w:adjustRightInd w:val="0"/>
              <w:ind w:right="144"/>
              <w:rPr>
                <w:sz w:val="24"/>
                <w:szCs w:val="24"/>
              </w:rPr>
            </w:pPr>
            <w:r>
              <w:rPr>
                <w:szCs w:val="24"/>
              </w:rPr>
              <w:t>CR D-U-N-S Number or D-U-N-S + 4 Number</w:t>
            </w:r>
          </w:p>
        </w:tc>
      </w:tr>
      <w:tr w:rsidR="00000000" w14:paraId="2728B4E8" w14:textId="77777777">
        <w:tblPrEx>
          <w:tblCellMar>
            <w:top w:w="0" w:type="dxa"/>
            <w:left w:w="0" w:type="dxa"/>
            <w:bottom w:w="0" w:type="dxa"/>
            <w:right w:w="0" w:type="dxa"/>
          </w:tblCellMar>
        </w:tblPrEx>
        <w:tc>
          <w:tcPr>
            <w:tcW w:w="1007" w:type="dxa"/>
            <w:tcBorders>
              <w:top w:val="nil"/>
              <w:left w:val="nil"/>
              <w:bottom w:val="nil"/>
              <w:right w:val="nil"/>
            </w:tcBorders>
          </w:tcPr>
          <w:p w14:paraId="236FE92E"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175155EA" w14:textId="77777777" w:rsidR="00000000" w:rsidRDefault="002B1815">
            <w:pPr>
              <w:adjustRightInd w:val="0"/>
              <w:ind w:right="144"/>
              <w:jc w:val="center"/>
              <w:rPr>
                <w:sz w:val="24"/>
                <w:szCs w:val="24"/>
              </w:rPr>
            </w:pPr>
            <w:r>
              <w:rPr>
                <w:b/>
                <w:szCs w:val="24"/>
              </w:rPr>
              <w:t>N106</w:t>
            </w:r>
          </w:p>
        </w:tc>
        <w:tc>
          <w:tcPr>
            <w:tcW w:w="892" w:type="dxa"/>
            <w:tcBorders>
              <w:top w:val="nil"/>
              <w:left w:val="nil"/>
              <w:bottom w:val="nil"/>
              <w:right w:val="nil"/>
            </w:tcBorders>
          </w:tcPr>
          <w:p w14:paraId="2659C16F" w14:textId="77777777" w:rsidR="00000000" w:rsidRDefault="002B1815">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C5E877B" w14:textId="77777777" w:rsidR="00000000" w:rsidRDefault="002B1815">
            <w:pPr>
              <w:adjustRightInd w:val="0"/>
              <w:ind w:right="144"/>
              <w:rPr>
                <w:sz w:val="24"/>
                <w:szCs w:val="24"/>
              </w:rPr>
            </w:pPr>
            <w:r>
              <w:rPr>
                <w:b/>
                <w:szCs w:val="24"/>
              </w:rPr>
              <w:t>Entity Identifier Code</w:t>
            </w:r>
          </w:p>
        </w:tc>
        <w:tc>
          <w:tcPr>
            <w:tcW w:w="432" w:type="dxa"/>
            <w:tcBorders>
              <w:top w:val="nil"/>
              <w:left w:val="nil"/>
              <w:bottom w:val="nil"/>
              <w:right w:val="nil"/>
            </w:tcBorders>
          </w:tcPr>
          <w:p w14:paraId="31805074" w14:textId="77777777" w:rsidR="00000000" w:rsidRDefault="002B1815">
            <w:pPr>
              <w:adjustRightInd w:val="0"/>
              <w:ind w:right="144"/>
              <w:jc w:val="center"/>
              <w:rPr>
                <w:sz w:val="24"/>
                <w:szCs w:val="24"/>
              </w:rPr>
            </w:pPr>
            <w:r>
              <w:rPr>
                <w:b/>
                <w:szCs w:val="24"/>
              </w:rPr>
              <w:t>O</w:t>
            </w:r>
          </w:p>
        </w:tc>
        <w:tc>
          <w:tcPr>
            <w:tcW w:w="14" w:type="dxa"/>
            <w:tcBorders>
              <w:top w:val="nil"/>
              <w:left w:val="nil"/>
              <w:bottom w:val="nil"/>
              <w:right w:val="nil"/>
            </w:tcBorders>
          </w:tcPr>
          <w:p w14:paraId="229B32A8"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36F31992" w14:textId="77777777" w:rsidR="00000000" w:rsidRDefault="002B1815">
            <w:pPr>
              <w:adjustRightInd w:val="0"/>
              <w:ind w:right="144"/>
              <w:rPr>
                <w:sz w:val="24"/>
                <w:szCs w:val="24"/>
              </w:rPr>
            </w:pPr>
            <w:r>
              <w:rPr>
                <w:b/>
                <w:szCs w:val="24"/>
              </w:rPr>
              <w:t>ID 2/3</w:t>
            </w:r>
          </w:p>
        </w:tc>
      </w:tr>
      <w:tr w:rsidR="00000000" w14:paraId="3B834A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B0EAF7"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2132F8E6" w14:textId="77777777" w:rsidR="00000000" w:rsidRDefault="002B1815">
            <w:pPr>
              <w:adjustRightInd w:val="0"/>
              <w:ind w:right="144"/>
              <w:rPr>
                <w:sz w:val="24"/>
                <w:szCs w:val="24"/>
              </w:rPr>
            </w:pPr>
            <w:r>
              <w:rPr>
                <w:szCs w:val="24"/>
              </w:rPr>
              <w:t>Code identifying an organizational entity, a physical location, property or an individual</w:t>
            </w:r>
          </w:p>
        </w:tc>
      </w:tr>
      <w:tr w:rsidR="00000000" w14:paraId="3FB131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BAAF8D"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32ED8DFD" w14:textId="77777777" w:rsidR="00000000" w:rsidRDefault="002B1815">
            <w:pPr>
              <w:adjustRightInd w:val="0"/>
              <w:ind w:right="144"/>
              <w:rPr>
                <w:sz w:val="24"/>
                <w:szCs w:val="24"/>
              </w:rPr>
            </w:pPr>
            <w:r>
              <w:rPr>
                <w:szCs w:val="24"/>
              </w:rPr>
              <w:t>41</w:t>
            </w:r>
          </w:p>
        </w:tc>
        <w:tc>
          <w:tcPr>
            <w:tcW w:w="144" w:type="dxa"/>
            <w:tcBorders>
              <w:top w:val="nil"/>
              <w:left w:val="nil"/>
              <w:bottom w:val="nil"/>
              <w:right w:val="nil"/>
            </w:tcBorders>
          </w:tcPr>
          <w:p w14:paraId="5E6CED9D"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13E47D8C" w14:textId="77777777" w:rsidR="00000000" w:rsidRDefault="002B1815">
            <w:pPr>
              <w:adjustRightInd w:val="0"/>
              <w:ind w:right="144"/>
              <w:rPr>
                <w:sz w:val="24"/>
                <w:szCs w:val="24"/>
              </w:rPr>
            </w:pPr>
            <w:r>
              <w:rPr>
                <w:szCs w:val="24"/>
              </w:rPr>
              <w:t>Submitter</w:t>
            </w:r>
          </w:p>
        </w:tc>
      </w:tr>
    </w:tbl>
    <w:p w14:paraId="0BCCE265" w14:textId="77777777" w:rsidR="00000000" w:rsidRDefault="002B1815">
      <w:pPr>
        <w:tabs>
          <w:tab w:val="right" w:pos="1800"/>
          <w:tab w:val="left" w:pos="2160"/>
        </w:tabs>
        <w:adjustRightInd w:val="0"/>
        <w:ind w:left="2160" w:hanging="2160"/>
        <w:rPr>
          <w:b/>
          <w:szCs w:val="24"/>
        </w:rPr>
      </w:pPr>
      <w:r>
        <w:rPr>
          <w:szCs w:val="24"/>
        </w:rPr>
        <w:br w:type="page"/>
      </w:r>
      <w:bookmarkStart w:id="62" w:name="book10"/>
      <w:bookmarkEnd w:id="62"/>
      <w:r>
        <w:rPr>
          <w:b/>
          <w:szCs w:val="24"/>
        </w:rPr>
        <w:lastRenderedPageBreak/>
        <w:tab/>
      </w:r>
      <w:r>
        <w:rPr>
          <w:b/>
          <w:szCs w:val="24"/>
        </w:rPr>
        <w:t>Segment:</w:t>
      </w:r>
      <w:r>
        <w:rPr>
          <w:b/>
          <w:szCs w:val="24"/>
        </w:rPr>
        <w:tab/>
      </w:r>
      <w:r>
        <w:rPr>
          <w:b/>
          <w:sz w:val="40"/>
          <w:szCs w:val="24"/>
        </w:rPr>
        <w:t xml:space="preserve">HL </w:t>
      </w:r>
      <w:r>
        <w:rPr>
          <w:b/>
          <w:szCs w:val="24"/>
        </w:rPr>
        <w:t>Hierarchical Level (Service Order Level Information)</w:t>
      </w:r>
    </w:p>
    <w:p w14:paraId="4E15F6E9"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BAE27A7" w14:textId="77777777" w:rsidR="00000000" w:rsidRDefault="002B1815">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233417CC"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081B6B1"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B4A6604"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1</w:t>
      </w:r>
    </w:p>
    <w:p w14:paraId="60386664"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dependencies among and the content of hierarchically related groups of data segments</w:t>
      </w:r>
    </w:p>
    <w:p w14:paraId="6EBCFA58"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Syntax Notes:</w:t>
      </w:r>
    </w:p>
    <w:p w14:paraId="62DCF103"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Semantic Notes:</w:t>
      </w:r>
    </w:p>
    <w:p w14:paraId="5116E16C"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The HL segment is used to identify levels of detail information using a hierarchical structure, such as relating l</w:t>
      </w:r>
      <w:r>
        <w:rPr>
          <w:szCs w:val="24"/>
        </w:rPr>
        <w:t>ine-item data to shipment data, and packaging data to line-item data.</w:t>
      </w:r>
    </w:p>
    <w:p w14:paraId="75D2C432"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szCs w:val="24"/>
        </w:rPr>
        <w:tab/>
        <w:t>The HL segment defines a top-down/left-right ordered structure.</w:t>
      </w:r>
    </w:p>
    <w:p w14:paraId="31BDBBCF"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HL01 shall contain a unique alphanumeric number for each occurrence of the HL segment in the transaction set. For e</w:t>
      </w:r>
      <w:r>
        <w:rPr>
          <w:szCs w:val="24"/>
        </w:rPr>
        <w:t>xample, HL01 could be used to indicate the number of occurrences of the HL segment, in which case the value of HL01 would be "1" for the initial HL segment and would be incremented by one in each subsequent HL segment within the transaction.</w:t>
      </w:r>
    </w:p>
    <w:p w14:paraId="56DAC199"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HL02 ident</w:t>
      </w:r>
      <w:r>
        <w:rPr>
          <w:szCs w:val="24"/>
        </w:rPr>
        <w:t>ifies the hierarchical ID number of the HL segment to which the current HL segment is subordinate.</w:t>
      </w:r>
    </w:p>
    <w:p w14:paraId="2141FCC6"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 xml:space="preserve">HL03 indicates the context of the series of segments following the current HL segment up to the next occurrence of an HL segment in the transaction. For </w:t>
      </w:r>
      <w:r>
        <w:rPr>
          <w:szCs w:val="24"/>
        </w:rPr>
        <w:t>example, HL03 is used to indicate that subsequent segments in the HL loop form a logical grouping of data referring to shipment, order, or item-level information.</w:t>
      </w:r>
    </w:p>
    <w:p w14:paraId="7B8B0ADF"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HL04 indicates whether or not there are subordinate (or child) HL segments related to the</w:t>
      </w:r>
      <w:r>
        <w:rPr>
          <w:szCs w:val="24"/>
        </w:rPr>
        <w:t xml:space="preserve"> current HL segment.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EE38183" w14:textId="77777777">
        <w:tblPrEx>
          <w:tblCellMar>
            <w:top w:w="0" w:type="dxa"/>
            <w:left w:w="0" w:type="dxa"/>
            <w:bottom w:w="0" w:type="dxa"/>
            <w:right w:w="0" w:type="dxa"/>
          </w:tblCellMar>
        </w:tblPrEx>
        <w:tc>
          <w:tcPr>
            <w:tcW w:w="1944" w:type="dxa"/>
            <w:tcBorders>
              <w:top w:val="nil"/>
              <w:left w:val="nil"/>
              <w:bottom w:val="nil"/>
              <w:right w:val="nil"/>
            </w:tcBorders>
          </w:tcPr>
          <w:p w14:paraId="202D1023"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7BD0E3C1"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17BE698A" w14:textId="77777777" w:rsidR="00000000" w:rsidRDefault="002B1815">
            <w:pPr>
              <w:adjustRightInd w:val="0"/>
              <w:ind w:right="144"/>
              <w:rPr>
                <w:sz w:val="24"/>
                <w:szCs w:val="24"/>
              </w:rPr>
            </w:pPr>
            <w:r>
              <w:rPr>
                <w:szCs w:val="24"/>
              </w:rPr>
              <w:t>HL Parent Loop (Service Order Level Information)</w:t>
            </w:r>
          </w:p>
        </w:tc>
      </w:tr>
      <w:tr w:rsidR="00000000" w14:paraId="46F49E65" w14:textId="77777777">
        <w:tblPrEx>
          <w:tblCellMar>
            <w:top w:w="0" w:type="dxa"/>
            <w:left w:w="0" w:type="dxa"/>
            <w:bottom w:w="0" w:type="dxa"/>
            <w:right w:w="0" w:type="dxa"/>
          </w:tblCellMar>
        </w:tblPrEx>
        <w:tc>
          <w:tcPr>
            <w:tcW w:w="1944" w:type="dxa"/>
            <w:tcBorders>
              <w:top w:val="nil"/>
              <w:left w:val="nil"/>
              <w:bottom w:val="nil"/>
              <w:right w:val="nil"/>
            </w:tcBorders>
          </w:tcPr>
          <w:p w14:paraId="78EC6922" w14:textId="77777777" w:rsidR="00000000" w:rsidRDefault="002B1815">
            <w:pPr>
              <w:adjustRightInd w:val="0"/>
              <w:ind w:right="144"/>
              <w:rPr>
                <w:sz w:val="24"/>
                <w:szCs w:val="24"/>
              </w:rPr>
            </w:pPr>
          </w:p>
        </w:tc>
        <w:tc>
          <w:tcPr>
            <w:tcW w:w="216" w:type="dxa"/>
            <w:tcBorders>
              <w:top w:val="nil"/>
              <w:left w:val="nil"/>
              <w:bottom w:val="nil"/>
              <w:right w:val="nil"/>
            </w:tcBorders>
          </w:tcPr>
          <w:p w14:paraId="208A48F2"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741D2EAC" w14:textId="77777777" w:rsidR="00000000" w:rsidRDefault="002B1815">
            <w:pPr>
              <w:adjustRightInd w:val="0"/>
              <w:ind w:right="144"/>
              <w:rPr>
                <w:szCs w:val="24"/>
              </w:rPr>
            </w:pPr>
            <w:r>
              <w:rPr>
                <w:szCs w:val="24"/>
              </w:rPr>
              <w:t>Required</w:t>
            </w:r>
          </w:p>
          <w:p w14:paraId="1E94769F" w14:textId="77777777" w:rsidR="00000000" w:rsidRDefault="002B1815">
            <w:pPr>
              <w:adjustRightInd w:val="0"/>
              <w:ind w:right="144"/>
              <w:rPr>
                <w:szCs w:val="24"/>
              </w:rPr>
            </w:pPr>
          </w:p>
          <w:p w14:paraId="4097683C" w14:textId="77777777" w:rsidR="00000000" w:rsidRDefault="002B1815">
            <w:pPr>
              <w:adjustRightInd w:val="0"/>
              <w:ind w:right="144"/>
              <w:rPr>
                <w:szCs w:val="24"/>
              </w:rPr>
            </w:pPr>
            <w:r>
              <w:rPr>
                <w:szCs w:val="24"/>
              </w:rPr>
              <w:t>For an ESI ID with multiple meters the CR will g</w:t>
            </w:r>
            <w:r>
              <w:rPr>
                <w:szCs w:val="24"/>
              </w:rPr>
              <w:t>enerate a service order request for each meter affected.  "Multiple meters at an ESI ID require multiple service orders."</w:t>
            </w:r>
          </w:p>
          <w:p w14:paraId="0B86A1AA" w14:textId="77777777" w:rsidR="00000000" w:rsidRDefault="002B1815">
            <w:pPr>
              <w:adjustRightInd w:val="0"/>
              <w:ind w:right="144"/>
              <w:rPr>
                <w:sz w:val="24"/>
                <w:szCs w:val="24"/>
              </w:rPr>
            </w:pPr>
          </w:p>
        </w:tc>
      </w:tr>
      <w:tr w:rsidR="00000000" w14:paraId="6CCC8161" w14:textId="77777777">
        <w:tblPrEx>
          <w:tblCellMar>
            <w:top w:w="0" w:type="dxa"/>
            <w:left w:w="0" w:type="dxa"/>
            <w:bottom w:w="0" w:type="dxa"/>
            <w:right w:w="0" w:type="dxa"/>
          </w:tblCellMar>
        </w:tblPrEx>
        <w:tc>
          <w:tcPr>
            <w:tcW w:w="1944" w:type="dxa"/>
            <w:tcBorders>
              <w:top w:val="nil"/>
              <w:left w:val="nil"/>
              <w:bottom w:val="nil"/>
              <w:right w:val="nil"/>
            </w:tcBorders>
          </w:tcPr>
          <w:p w14:paraId="316D65E7" w14:textId="77777777" w:rsidR="00000000" w:rsidRDefault="002B1815">
            <w:pPr>
              <w:adjustRightInd w:val="0"/>
              <w:ind w:right="144"/>
              <w:rPr>
                <w:sz w:val="24"/>
                <w:szCs w:val="24"/>
              </w:rPr>
            </w:pPr>
          </w:p>
        </w:tc>
        <w:tc>
          <w:tcPr>
            <w:tcW w:w="216" w:type="dxa"/>
            <w:tcBorders>
              <w:top w:val="nil"/>
              <w:left w:val="nil"/>
              <w:bottom w:val="nil"/>
              <w:right w:val="nil"/>
            </w:tcBorders>
          </w:tcPr>
          <w:p w14:paraId="4CEB2742"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744DEEBB" w14:textId="77777777" w:rsidR="00000000" w:rsidRDefault="002B1815">
            <w:pPr>
              <w:adjustRightInd w:val="0"/>
              <w:ind w:right="144"/>
              <w:rPr>
                <w:sz w:val="24"/>
                <w:szCs w:val="24"/>
              </w:rPr>
            </w:pPr>
            <w:r>
              <w:rPr>
                <w:szCs w:val="24"/>
              </w:rPr>
              <w:t>HL~1~~EV~0</w:t>
            </w:r>
          </w:p>
        </w:tc>
      </w:tr>
    </w:tbl>
    <w:p w14:paraId="7C8C5368" w14:textId="77777777" w:rsidR="00000000" w:rsidRDefault="002B1815">
      <w:pPr>
        <w:adjustRightInd w:val="0"/>
        <w:rPr>
          <w:szCs w:val="24"/>
        </w:rPr>
      </w:pPr>
    </w:p>
    <w:p w14:paraId="2E68AFA6" w14:textId="77777777" w:rsidR="00000000" w:rsidRDefault="002B1815">
      <w:pPr>
        <w:adjustRightInd w:val="0"/>
        <w:jc w:val="center"/>
        <w:rPr>
          <w:b/>
          <w:szCs w:val="24"/>
        </w:rPr>
      </w:pPr>
      <w:r>
        <w:rPr>
          <w:b/>
          <w:szCs w:val="24"/>
        </w:rPr>
        <w:t>Data Element Summary</w:t>
      </w:r>
    </w:p>
    <w:p w14:paraId="01273851"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8A83A11"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C2AC336" w14:textId="77777777">
        <w:tblPrEx>
          <w:tblCellMar>
            <w:top w:w="0" w:type="dxa"/>
            <w:left w:w="0" w:type="dxa"/>
            <w:bottom w:w="0" w:type="dxa"/>
            <w:right w:w="0" w:type="dxa"/>
          </w:tblCellMar>
        </w:tblPrEx>
        <w:tc>
          <w:tcPr>
            <w:tcW w:w="1007" w:type="dxa"/>
            <w:tcBorders>
              <w:top w:val="nil"/>
              <w:left w:val="nil"/>
              <w:bottom w:val="nil"/>
              <w:right w:val="nil"/>
            </w:tcBorders>
          </w:tcPr>
          <w:p w14:paraId="48C87252"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CD6986B" w14:textId="77777777" w:rsidR="00000000" w:rsidRDefault="002B1815">
            <w:pPr>
              <w:adjustRightInd w:val="0"/>
              <w:ind w:right="144"/>
              <w:jc w:val="center"/>
              <w:rPr>
                <w:sz w:val="24"/>
                <w:szCs w:val="24"/>
              </w:rPr>
            </w:pPr>
            <w:r>
              <w:rPr>
                <w:b/>
                <w:szCs w:val="24"/>
              </w:rPr>
              <w:t>HL01</w:t>
            </w:r>
          </w:p>
        </w:tc>
        <w:tc>
          <w:tcPr>
            <w:tcW w:w="892" w:type="dxa"/>
            <w:tcBorders>
              <w:top w:val="nil"/>
              <w:left w:val="nil"/>
              <w:bottom w:val="nil"/>
              <w:right w:val="nil"/>
            </w:tcBorders>
          </w:tcPr>
          <w:p w14:paraId="5FA21889" w14:textId="77777777" w:rsidR="00000000" w:rsidRDefault="002B1815">
            <w:pPr>
              <w:adjustRightInd w:val="0"/>
              <w:ind w:right="144"/>
              <w:jc w:val="center"/>
              <w:rPr>
                <w:sz w:val="24"/>
                <w:szCs w:val="24"/>
              </w:rPr>
            </w:pPr>
            <w:r>
              <w:rPr>
                <w:b/>
                <w:szCs w:val="24"/>
              </w:rPr>
              <w:t>628</w:t>
            </w:r>
          </w:p>
        </w:tc>
        <w:tc>
          <w:tcPr>
            <w:tcW w:w="4968" w:type="dxa"/>
            <w:gridSpan w:val="4"/>
            <w:tcBorders>
              <w:top w:val="nil"/>
              <w:left w:val="nil"/>
              <w:bottom w:val="nil"/>
              <w:right w:val="nil"/>
            </w:tcBorders>
          </w:tcPr>
          <w:p w14:paraId="68942D8A" w14:textId="77777777" w:rsidR="00000000" w:rsidRDefault="002B1815">
            <w:pPr>
              <w:adjustRightInd w:val="0"/>
              <w:ind w:right="144"/>
              <w:rPr>
                <w:sz w:val="24"/>
                <w:szCs w:val="24"/>
              </w:rPr>
            </w:pPr>
            <w:r>
              <w:rPr>
                <w:b/>
                <w:szCs w:val="24"/>
              </w:rPr>
              <w:t>Hierarchical ID Number</w:t>
            </w:r>
          </w:p>
        </w:tc>
        <w:tc>
          <w:tcPr>
            <w:tcW w:w="432" w:type="dxa"/>
            <w:tcBorders>
              <w:top w:val="nil"/>
              <w:left w:val="nil"/>
              <w:bottom w:val="nil"/>
              <w:right w:val="nil"/>
            </w:tcBorders>
          </w:tcPr>
          <w:p w14:paraId="17A3E4F2"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0592DB47"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6DF2F195" w14:textId="77777777" w:rsidR="00000000" w:rsidRDefault="002B1815">
            <w:pPr>
              <w:adjustRightInd w:val="0"/>
              <w:ind w:right="144"/>
              <w:rPr>
                <w:sz w:val="24"/>
                <w:szCs w:val="24"/>
              </w:rPr>
            </w:pPr>
            <w:r>
              <w:rPr>
                <w:b/>
                <w:szCs w:val="24"/>
              </w:rPr>
              <w:t>AN 1/12</w:t>
            </w:r>
          </w:p>
        </w:tc>
      </w:tr>
      <w:tr w:rsidR="00000000" w14:paraId="588D82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8FBF9E"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38B6D170" w14:textId="77777777" w:rsidR="00000000" w:rsidRDefault="002B1815">
            <w:pPr>
              <w:adjustRightInd w:val="0"/>
              <w:ind w:right="144"/>
              <w:rPr>
                <w:sz w:val="24"/>
                <w:szCs w:val="24"/>
              </w:rPr>
            </w:pPr>
            <w:r>
              <w:rPr>
                <w:szCs w:val="24"/>
              </w:rPr>
              <w:t>A unique number assigned by the sender to identify a particular data segment in a hierarchical structure</w:t>
            </w:r>
          </w:p>
        </w:tc>
      </w:tr>
      <w:tr w:rsidR="00000000" w14:paraId="12119E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D995F5" w14:textId="77777777" w:rsidR="00000000" w:rsidRDefault="002B1815">
            <w:pPr>
              <w:adjustRightInd w:val="0"/>
              <w:ind w:right="144"/>
              <w:rPr>
                <w:sz w:val="24"/>
                <w:szCs w:val="24"/>
              </w:rPr>
            </w:pPr>
          </w:p>
        </w:tc>
        <w:tc>
          <w:tcPr>
            <w:tcW w:w="6523" w:type="dxa"/>
            <w:gridSpan w:val="8"/>
            <w:tcBorders>
              <w:top w:val="nil"/>
              <w:left w:val="nil"/>
              <w:bottom w:val="nil"/>
              <w:right w:val="nil"/>
            </w:tcBorders>
            <w:shd w:val="pct20" w:color="auto" w:fill="auto"/>
          </w:tcPr>
          <w:p w14:paraId="015AC3AE" w14:textId="77777777" w:rsidR="00000000" w:rsidRDefault="002B1815">
            <w:pPr>
              <w:adjustRightInd w:val="0"/>
              <w:ind w:right="144"/>
              <w:rPr>
                <w:sz w:val="24"/>
                <w:szCs w:val="24"/>
              </w:rPr>
            </w:pPr>
            <w:r>
              <w:rPr>
                <w:szCs w:val="24"/>
              </w:rPr>
              <w:t>This unique number will be used to identify the HL Loop.  One parent loop (Service Order Level Information) per transaction.</w:t>
            </w:r>
          </w:p>
        </w:tc>
      </w:tr>
      <w:tr w:rsidR="00000000" w14:paraId="73CF6D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F51972"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7DDE1093" w14:textId="77777777" w:rsidR="00000000" w:rsidRDefault="002B1815">
            <w:pPr>
              <w:adjustRightInd w:val="0"/>
              <w:ind w:right="144"/>
              <w:rPr>
                <w:sz w:val="24"/>
                <w:szCs w:val="24"/>
              </w:rPr>
            </w:pPr>
            <w:r>
              <w:rPr>
                <w:szCs w:val="24"/>
              </w:rPr>
              <w:t>1</w:t>
            </w:r>
          </w:p>
        </w:tc>
        <w:tc>
          <w:tcPr>
            <w:tcW w:w="144" w:type="dxa"/>
            <w:tcBorders>
              <w:top w:val="nil"/>
              <w:left w:val="nil"/>
              <w:bottom w:val="nil"/>
              <w:right w:val="nil"/>
            </w:tcBorders>
          </w:tcPr>
          <w:p w14:paraId="4B2EDDF9"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60067BFC" w14:textId="77777777" w:rsidR="00000000" w:rsidRDefault="002B1815">
            <w:pPr>
              <w:adjustRightInd w:val="0"/>
              <w:ind w:right="144"/>
              <w:rPr>
                <w:sz w:val="24"/>
                <w:szCs w:val="24"/>
              </w:rPr>
            </w:pPr>
            <w:r>
              <w:rPr>
                <w:szCs w:val="24"/>
              </w:rPr>
              <w:t>Parent HL Loop - Service Order Level Information</w:t>
            </w:r>
          </w:p>
        </w:tc>
      </w:tr>
      <w:tr w:rsidR="00000000" w14:paraId="42172ABC" w14:textId="77777777">
        <w:tblPrEx>
          <w:tblCellMar>
            <w:top w:w="0" w:type="dxa"/>
            <w:left w:w="0" w:type="dxa"/>
            <w:bottom w:w="0" w:type="dxa"/>
            <w:right w:w="0" w:type="dxa"/>
          </w:tblCellMar>
        </w:tblPrEx>
        <w:tc>
          <w:tcPr>
            <w:tcW w:w="1007" w:type="dxa"/>
            <w:tcBorders>
              <w:top w:val="nil"/>
              <w:left w:val="nil"/>
              <w:bottom w:val="nil"/>
              <w:right w:val="nil"/>
            </w:tcBorders>
          </w:tcPr>
          <w:p w14:paraId="77A02ADC"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569933AE" w14:textId="77777777" w:rsidR="00000000" w:rsidRDefault="002B1815">
            <w:pPr>
              <w:adjustRightInd w:val="0"/>
              <w:ind w:right="144"/>
              <w:jc w:val="center"/>
              <w:rPr>
                <w:sz w:val="24"/>
                <w:szCs w:val="24"/>
              </w:rPr>
            </w:pPr>
            <w:r>
              <w:rPr>
                <w:b/>
                <w:szCs w:val="24"/>
              </w:rPr>
              <w:t>HL03</w:t>
            </w:r>
          </w:p>
        </w:tc>
        <w:tc>
          <w:tcPr>
            <w:tcW w:w="892" w:type="dxa"/>
            <w:tcBorders>
              <w:top w:val="nil"/>
              <w:left w:val="nil"/>
              <w:bottom w:val="nil"/>
              <w:right w:val="nil"/>
            </w:tcBorders>
          </w:tcPr>
          <w:p w14:paraId="4E607A7E" w14:textId="77777777" w:rsidR="00000000" w:rsidRDefault="002B1815">
            <w:pPr>
              <w:adjustRightInd w:val="0"/>
              <w:ind w:right="144"/>
              <w:jc w:val="center"/>
              <w:rPr>
                <w:sz w:val="24"/>
                <w:szCs w:val="24"/>
              </w:rPr>
            </w:pPr>
            <w:r>
              <w:rPr>
                <w:b/>
                <w:szCs w:val="24"/>
              </w:rPr>
              <w:t>735</w:t>
            </w:r>
          </w:p>
        </w:tc>
        <w:tc>
          <w:tcPr>
            <w:tcW w:w="4968" w:type="dxa"/>
            <w:gridSpan w:val="4"/>
            <w:tcBorders>
              <w:top w:val="nil"/>
              <w:left w:val="nil"/>
              <w:bottom w:val="nil"/>
              <w:right w:val="nil"/>
            </w:tcBorders>
          </w:tcPr>
          <w:p w14:paraId="66481D45" w14:textId="77777777" w:rsidR="00000000" w:rsidRDefault="002B1815">
            <w:pPr>
              <w:adjustRightInd w:val="0"/>
              <w:ind w:right="144"/>
              <w:rPr>
                <w:sz w:val="24"/>
                <w:szCs w:val="24"/>
              </w:rPr>
            </w:pPr>
            <w:r>
              <w:rPr>
                <w:b/>
                <w:szCs w:val="24"/>
              </w:rPr>
              <w:t>Hierarchical Level Code</w:t>
            </w:r>
          </w:p>
        </w:tc>
        <w:tc>
          <w:tcPr>
            <w:tcW w:w="432" w:type="dxa"/>
            <w:tcBorders>
              <w:top w:val="nil"/>
              <w:left w:val="nil"/>
              <w:bottom w:val="nil"/>
              <w:right w:val="nil"/>
            </w:tcBorders>
          </w:tcPr>
          <w:p w14:paraId="7797D6AD"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1713994B"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65ECA231" w14:textId="77777777" w:rsidR="00000000" w:rsidRDefault="002B1815">
            <w:pPr>
              <w:adjustRightInd w:val="0"/>
              <w:ind w:right="144"/>
              <w:rPr>
                <w:sz w:val="24"/>
                <w:szCs w:val="24"/>
              </w:rPr>
            </w:pPr>
            <w:r>
              <w:rPr>
                <w:b/>
                <w:szCs w:val="24"/>
              </w:rPr>
              <w:t>ID 1/2</w:t>
            </w:r>
          </w:p>
        </w:tc>
      </w:tr>
      <w:tr w:rsidR="00000000" w14:paraId="429A99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CF4E95"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65066D43" w14:textId="77777777" w:rsidR="00000000" w:rsidRDefault="002B1815">
            <w:pPr>
              <w:adjustRightInd w:val="0"/>
              <w:ind w:right="144"/>
              <w:rPr>
                <w:sz w:val="24"/>
                <w:szCs w:val="24"/>
              </w:rPr>
            </w:pPr>
            <w:r>
              <w:rPr>
                <w:szCs w:val="24"/>
              </w:rPr>
              <w:t>Code defining the characteristic of a level in a hierarchical structure</w:t>
            </w:r>
          </w:p>
        </w:tc>
      </w:tr>
      <w:tr w:rsidR="00000000" w14:paraId="56F7FC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10EDB9"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647CA201" w14:textId="77777777" w:rsidR="00000000" w:rsidRDefault="002B1815">
            <w:pPr>
              <w:adjustRightInd w:val="0"/>
              <w:ind w:right="144"/>
              <w:rPr>
                <w:sz w:val="24"/>
                <w:szCs w:val="24"/>
              </w:rPr>
            </w:pPr>
            <w:r>
              <w:rPr>
                <w:szCs w:val="24"/>
              </w:rPr>
              <w:t>EV</w:t>
            </w:r>
          </w:p>
        </w:tc>
        <w:tc>
          <w:tcPr>
            <w:tcW w:w="144" w:type="dxa"/>
            <w:tcBorders>
              <w:top w:val="nil"/>
              <w:left w:val="nil"/>
              <w:bottom w:val="nil"/>
              <w:right w:val="nil"/>
            </w:tcBorders>
          </w:tcPr>
          <w:p w14:paraId="1C5FEB5D"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26D510F3" w14:textId="77777777" w:rsidR="00000000" w:rsidRDefault="002B1815">
            <w:pPr>
              <w:adjustRightInd w:val="0"/>
              <w:ind w:right="144"/>
              <w:rPr>
                <w:sz w:val="24"/>
                <w:szCs w:val="24"/>
              </w:rPr>
            </w:pPr>
            <w:r>
              <w:rPr>
                <w:szCs w:val="24"/>
              </w:rPr>
              <w:t>Event</w:t>
            </w:r>
          </w:p>
        </w:tc>
      </w:tr>
      <w:tr w:rsidR="00000000" w14:paraId="4D2900B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2A4DD0E"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09C106A8" w14:textId="77777777" w:rsidR="00000000" w:rsidRDefault="002B1815">
            <w:pPr>
              <w:adjustRightInd w:val="0"/>
              <w:ind w:right="144"/>
              <w:rPr>
                <w:sz w:val="24"/>
                <w:szCs w:val="24"/>
              </w:rPr>
            </w:pPr>
            <w:r>
              <w:rPr>
                <w:szCs w:val="24"/>
              </w:rPr>
              <w:t>Other type of action or report</w:t>
            </w:r>
          </w:p>
        </w:tc>
      </w:tr>
      <w:tr w:rsidR="00000000" w14:paraId="7BCA0B19" w14:textId="77777777">
        <w:tblPrEx>
          <w:tblCellMar>
            <w:top w:w="0" w:type="dxa"/>
            <w:left w:w="0" w:type="dxa"/>
            <w:bottom w:w="0" w:type="dxa"/>
            <w:right w:w="0" w:type="dxa"/>
          </w:tblCellMar>
        </w:tblPrEx>
        <w:tc>
          <w:tcPr>
            <w:tcW w:w="1007" w:type="dxa"/>
            <w:tcBorders>
              <w:top w:val="nil"/>
              <w:left w:val="nil"/>
              <w:bottom w:val="nil"/>
              <w:right w:val="nil"/>
            </w:tcBorders>
          </w:tcPr>
          <w:p w14:paraId="390D91B0"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589AEB59" w14:textId="77777777" w:rsidR="00000000" w:rsidRDefault="002B1815">
            <w:pPr>
              <w:adjustRightInd w:val="0"/>
              <w:ind w:right="144"/>
              <w:jc w:val="center"/>
              <w:rPr>
                <w:sz w:val="24"/>
                <w:szCs w:val="24"/>
              </w:rPr>
            </w:pPr>
            <w:r>
              <w:rPr>
                <w:b/>
                <w:szCs w:val="24"/>
              </w:rPr>
              <w:t>HL04</w:t>
            </w:r>
          </w:p>
        </w:tc>
        <w:tc>
          <w:tcPr>
            <w:tcW w:w="892" w:type="dxa"/>
            <w:tcBorders>
              <w:top w:val="nil"/>
              <w:left w:val="nil"/>
              <w:bottom w:val="nil"/>
              <w:right w:val="nil"/>
            </w:tcBorders>
          </w:tcPr>
          <w:p w14:paraId="4A438A13" w14:textId="77777777" w:rsidR="00000000" w:rsidRDefault="002B1815">
            <w:pPr>
              <w:adjustRightInd w:val="0"/>
              <w:ind w:right="144"/>
              <w:jc w:val="center"/>
              <w:rPr>
                <w:sz w:val="24"/>
                <w:szCs w:val="24"/>
              </w:rPr>
            </w:pPr>
            <w:r>
              <w:rPr>
                <w:b/>
                <w:szCs w:val="24"/>
              </w:rPr>
              <w:t>736</w:t>
            </w:r>
          </w:p>
        </w:tc>
        <w:tc>
          <w:tcPr>
            <w:tcW w:w="4968" w:type="dxa"/>
            <w:gridSpan w:val="4"/>
            <w:tcBorders>
              <w:top w:val="nil"/>
              <w:left w:val="nil"/>
              <w:bottom w:val="nil"/>
              <w:right w:val="nil"/>
            </w:tcBorders>
          </w:tcPr>
          <w:p w14:paraId="1C14E574" w14:textId="77777777" w:rsidR="00000000" w:rsidRDefault="002B1815">
            <w:pPr>
              <w:adjustRightInd w:val="0"/>
              <w:ind w:right="144"/>
              <w:rPr>
                <w:sz w:val="24"/>
                <w:szCs w:val="24"/>
              </w:rPr>
            </w:pPr>
            <w:r>
              <w:rPr>
                <w:b/>
                <w:szCs w:val="24"/>
              </w:rPr>
              <w:t>Hierarchical Child Code</w:t>
            </w:r>
          </w:p>
        </w:tc>
        <w:tc>
          <w:tcPr>
            <w:tcW w:w="432" w:type="dxa"/>
            <w:tcBorders>
              <w:top w:val="nil"/>
              <w:left w:val="nil"/>
              <w:bottom w:val="nil"/>
              <w:right w:val="nil"/>
            </w:tcBorders>
          </w:tcPr>
          <w:p w14:paraId="68B351DA" w14:textId="77777777" w:rsidR="00000000" w:rsidRDefault="002B1815">
            <w:pPr>
              <w:adjustRightInd w:val="0"/>
              <w:ind w:right="144"/>
              <w:jc w:val="center"/>
              <w:rPr>
                <w:sz w:val="24"/>
                <w:szCs w:val="24"/>
              </w:rPr>
            </w:pPr>
            <w:r>
              <w:rPr>
                <w:b/>
                <w:szCs w:val="24"/>
              </w:rPr>
              <w:t>O</w:t>
            </w:r>
          </w:p>
        </w:tc>
        <w:tc>
          <w:tcPr>
            <w:tcW w:w="14" w:type="dxa"/>
            <w:tcBorders>
              <w:top w:val="nil"/>
              <w:left w:val="nil"/>
              <w:bottom w:val="nil"/>
              <w:right w:val="nil"/>
            </w:tcBorders>
          </w:tcPr>
          <w:p w14:paraId="425819AC"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48DDB087" w14:textId="77777777" w:rsidR="00000000" w:rsidRDefault="002B1815">
            <w:pPr>
              <w:adjustRightInd w:val="0"/>
              <w:ind w:right="144"/>
              <w:rPr>
                <w:sz w:val="24"/>
                <w:szCs w:val="24"/>
              </w:rPr>
            </w:pPr>
            <w:r>
              <w:rPr>
                <w:b/>
                <w:szCs w:val="24"/>
              </w:rPr>
              <w:t>ID 1/1</w:t>
            </w:r>
          </w:p>
        </w:tc>
      </w:tr>
      <w:tr w:rsidR="00000000" w14:paraId="44F6C4B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18B90B"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7C7F9151" w14:textId="77777777" w:rsidR="00000000" w:rsidRDefault="002B1815">
            <w:pPr>
              <w:adjustRightInd w:val="0"/>
              <w:ind w:right="144"/>
              <w:rPr>
                <w:sz w:val="24"/>
                <w:szCs w:val="24"/>
              </w:rPr>
            </w:pPr>
            <w:r>
              <w:rPr>
                <w:szCs w:val="24"/>
              </w:rPr>
              <w:t>Code indicating if there are hierarchical child data segments subordinate to the level being described</w:t>
            </w:r>
          </w:p>
        </w:tc>
      </w:tr>
      <w:tr w:rsidR="00000000" w14:paraId="764A46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E576B9" w14:textId="77777777" w:rsidR="00000000" w:rsidRDefault="002B1815">
            <w:pPr>
              <w:adjustRightInd w:val="0"/>
              <w:ind w:right="144"/>
              <w:rPr>
                <w:sz w:val="24"/>
                <w:szCs w:val="24"/>
              </w:rPr>
            </w:pPr>
          </w:p>
        </w:tc>
        <w:tc>
          <w:tcPr>
            <w:tcW w:w="6523" w:type="dxa"/>
            <w:gridSpan w:val="8"/>
            <w:tcBorders>
              <w:top w:val="nil"/>
              <w:left w:val="nil"/>
              <w:bottom w:val="nil"/>
              <w:right w:val="nil"/>
            </w:tcBorders>
            <w:shd w:val="pct20" w:color="auto" w:fill="auto"/>
          </w:tcPr>
          <w:p w14:paraId="030873AC" w14:textId="77777777" w:rsidR="00000000" w:rsidRDefault="002B1815">
            <w:pPr>
              <w:adjustRightInd w:val="0"/>
              <w:ind w:right="144"/>
              <w:rPr>
                <w:sz w:val="24"/>
                <w:szCs w:val="24"/>
              </w:rPr>
            </w:pPr>
            <w:r>
              <w:rPr>
                <w:szCs w:val="24"/>
              </w:rPr>
              <w:t>Indicates one hierarchical loop will be provided.</w:t>
            </w:r>
          </w:p>
        </w:tc>
      </w:tr>
      <w:tr w:rsidR="00000000" w14:paraId="6A6296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7FA579" w14:textId="77777777" w:rsidR="00000000" w:rsidRDefault="002B1815">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DFBDF03" w14:textId="77777777" w:rsidR="00000000" w:rsidRDefault="002B1815">
            <w:pPr>
              <w:adjustRightInd w:val="0"/>
              <w:ind w:right="144"/>
              <w:rPr>
                <w:sz w:val="24"/>
                <w:szCs w:val="24"/>
              </w:rPr>
            </w:pPr>
            <w:r>
              <w:rPr>
                <w:szCs w:val="24"/>
              </w:rPr>
              <w:t>0</w:t>
            </w:r>
          </w:p>
        </w:tc>
        <w:tc>
          <w:tcPr>
            <w:tcW w:w="144" w:type="dxa"/>
            <w:tcBorders>
              <w:top w:val="nil"/>
              <w:left w:val="nil"/>
              <w:bottom w:val="nil"/>
              <w:right w:val="nil"/>
            </w:tcBorders>
          </w:tcPr>
          <w:p w14:paraId="32A73794"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540BF92A" w14:textId="77777777" w:rsidR="00000000" w:rsidRDefault="002B1815">
            <w:pPr>
              <w:adjustRightInd w:val="0"/>
              <w:ind w:right="144"/>
              <w:rPr>
                <w:sz w:val="24"/>
                <w:szCs w:val="24"/>
              </w:rPr>
            </w:pPr>
            <w:r>
              <w:rPr>
                <w:szCs w:val="24"/>
              </w:rPr>
              <w:t>No Subordinate HL Segment in This Hierarchical Structure.</w:t>
            </w:r>
          </w:p>
        </w:tc>
      </w:tr>
      <w:tr w:rsidR="00000000" w14:paraId="78E4CBB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32BE959"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26A3E715" w14:textId="77777777" w:rsidR="00000000" w:rsidRDefault="002B1815">
            <w:pPr>
              <w:adjustRightInd w:val="0"/>
              <w:ind w:right="144"/>
              <w:rPr>
                <w:sz w:val="24"/>
                <w:szCs w:val="24"/>
              </w:rPr>
            </w:pPr>
            <w:r>
              <w:rPr>
                <w:szCs w:val="24"/>
              </w:rPr>
              <w:t>Service order applies to one meter affected at the ESI ID.</w:t>
            </w:r>
          </w:p>
        </w:tc>
      </w:tr>
    </w:tbl>
    <w:p w14:paraId="7C694449" w14:textId="77777777" w:rsidR="00000000" w:rsidRDefault="002B1815">
      <w:pPr>
        <w:tabs>
          <w:tab w:val="right" w:pos="1800"/>
          <w:tab w:val="left" w:pos="2160"/>
        </w:tabs>
        <w:adjustRightInd w:val="0"/>
        <w:ind w:left="2160" w:hanging="2160"/>
        <w:rPr>
          <w:b/>
          <w:szCs w:val="24"/>
        </w:rPr>
      </w:pPr>
      <w:r>
        <w:rPr>
          <w:szCs w:val="24"/>
        </w:rPr>
        <w:br w:type="page"/>
      </w:r>
      <w:bookmarkStart w:id="63" w:name="book11"/>
      <w:bookmarkEnd w:id="63"/>
      <w:r>
        <w:rPr>
          <w:b/>
          <w:szCs w:val="24"/>
        </w:rPr>
        <w:lastRenderedPageBreak/>
        <w:tab/>
        <w:t>Segment:</w:t>
      </w:r>
      <w:r>
        <w:rPr>
          <w:b/>
          <w:szCs w:val="24"/>
        </w:rPr>
        <w:tab/>
      </w:r>
      <w:r>
        <w:rPr>
          <w:b/>
          <w:sz w:val="40"/>
          <w:szCs w:val="24"/>
        </w:rPr>
        <w:t xml:space="preserve">REF </w:t>
      </w:r>
      <w:r>
        <w:rPr>
          <w:b/>
          <w:szCs w:val="24"/>
        </w:rPr>
        <w:t>Reference Identification (Purpose Code)</w:t>
      </w:r>
    </w:p>
    <w:p w14:paraId="6D6DA5EB"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2831CE3" w14:textId="77777777" w:rsidR="00000000" w:rsidRDefault="002B1815">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AF7F554"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58B4838"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B5E68BB"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&gt;1</w:t>
      </w:r>
    </w:p>
    <w:p w14:paraId="2FE4A65A"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71CE8B0E"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BB9996A"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A3F3EC4"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757B514"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ACA8BDE"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D926388" w14:textId="77777777">
        <w:tblPrEx>
          <w:tblCellMar>
            <w:top w:w="0" w:type="dxa"/>
            <w:left w:w="0" w:type="dxa"/>
            <w:bottom w:w="0" w:type="dxa"/>
            <w:right w:w="0" w:type="dxa"/>
          </w:tblCellMar>
        </w:tblPrEx>
        <w:tc>
          <w:tcPr>
            <w:tcW w:w="1944" w:type="dxa"/>
            <w:tcBorders>
              <w:top w:val="nil"/>
              <w:left w:val="nil"/>
              <w:bottom w:val="nil"/>
              <w:right w:val="nil"/>
            </w:tcBorders>
          </w:tcPr>
          <w:p w14:paraId="7764A80D"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6B8FE3D8"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0A24CFAE" w14:textId="77777777" w:rsidR="00000000" w:rsidRDefault="002B1815">
            <w:pPr>
              <w:adjustRightInd w:val="0"/>
              <w:ind w:right="144"/>
              <w:rPr>
                <w:szCs w:val="24"/>
              </w:rPr>
            </w:pPr>
            <w:r>
              <w:rPr>
                <w:szCs w:val="24"/>
              </w:rPr>
              <w:t>HL Parent Loop (Service Order Level Information)</w:t>
            </w:r>
          </w:p>
          <w:p w14:paraId="41400394" w14:textId="77777777" w:rsidR="00000000" w:rsidRDefault="002B1815">
            <w:pPr>
              <w:adjustRightInd w:val="0"/>
              <w:ind w:right="144"/>
              <w:rPr>
                <w:szCs w:val="24"/>
              </w:rPr>
            </w:pPr>
          </w:p>
          <w:p w14:paraId="4FD6158A" w14:textId="77777777" w:rsidR="00000000" w:rsidRDefault="002B1815">
            <w:pPr>
              <w:adjustRightInd w:val="0"/>
              <w:ind w:right="144"/>
              <w:rPr>
                <w:szCs w:val="24"/>
              </w:rPr>
            </w:pPr>
            <w:r>
              <w:rPr>
                <w:szCs w:val="24"/>
              </w:rPr>
              <w:t>Segment contains all of the service orders that are available to request.</w:t>
            </w:r>
          </w:p>
          <w:p w14:paraId="630521A1" w14:textId="77777777" w:rsidR="00000000" w:rsidRDefault="002B1815">
            <w:pPr>
              <w:adjustRightInd w:val="0"/>
              <w:ind w:right="144"/>
              <w:rPr>
                <w:szCs w:val="24"/>
              </w:rPr>
            </w:pPr>
          </w:p>
          <w:p w14:paraId="56E7F6CD" w14:textId="77777777" w:rsidR="00000000" w:rsidRDefault="002B1815">
            <w:pPr>
              <w:adjustRightInd w:val="0"/>
              <w:ind w:right="144"/>
              <w:rPr>
                <w:szCs w:val="24"/>
              </w:rPr>
            </w:pPr>
            <w:r>
              <w:rPr>
                <w:szCs w:val="24"/>
              </w:rPr>
              <w:t>All service orders must be for known ESI IDs, including service orders for Street Lights and Guard Lights.</w:t>
            </w:r>
          </w:p>
          <w:p w14:paraId="1BF40418" w14:textId="77777777" w:rsidR="00000000" w:rsidRDefault="002B1815">
            <w:pPr>
              <w:adjustRightInd w:val="0"/>
              <w:ind w:right="144"/>
              <w:rPr>
                <w:szCs w:val="24"/>
              </w:rPr>
            </w:pPr>
          </w:p>
          <w:p w14:paraId="7B4DDC97" w14:textId="77777777" w:rsidR="00000000" w:rsidRDefault="002B1815">
            <w:pPr>
              <w:adjustRightInd w:val="0"/>
              <w:ind w:right="144"/>
              <w:rPr>
                <w:szCs w:val="24"/>
              </w:rPr>
            </w:pPr>
            <w:r>
              <w:rPr>
                <w:szCs w:val="24"/>
              </w:rPr>
              <w:t>When requesting action on a specific meter on a multi-metered/un-metered ESI ID you must specify in REF~8X the appropriate purpose for the transacti</w:t>
            </w:r>
            <w:r>
              <w:rPr>
                <w:szCs w:val="24"/>
              </w:rPr>
              <w:t>on and provide specific information in the REF~MG for meter service request or REF~ADE for un-metered service request.</w:t>
            </w:r>
          </w:p>
          <w:p w14:paraId="75147ED2" w14:textId="77777777" w:rsidR="00000000" w:rsidRDefault="002B1815">
            <w:pPr>
              <w:adjustRightInd w:val="0"/>
              <w:ind w:right="144"/>
              <w:rPr>
                <w:szCs w:val="24"/>
              </w:rPr>
            </w:pPr>
          </w:p>
          <w:p w14:paraId="2E5222C5" w14:textId="77777777" w:rsidR="00000000" w:rsidRDefault="002B1815">
            <w:pPr>
              <w:adjustRightInd w:val="0"/>
              <w:ind w:right="144"/>
              <w:rPr>
                <w:szCs w:val="24"/>
              </w:rPr>
            </w:pPr>
            <w:r>
              <w:rPr>
                <w:szCs w:val="24"/>
              </w:rPr>
              <w:t>The following Purpose Codes can only be used when requesting the associated</w:t>
            </w:r>
          </w:p>
          <w:p w14:paraId="200CA960" w14:textId="77777777" w:rsidR="00000000" w:rsidRDefault="002B1815">
            <w:pPr>
              <w:adjustRightInd w:val="0"/>
              <w:ind w:right="144"/>
              <w:rPr>
                <w:szCs w:val="24"/>
              </w:rPr>
            </w:pPr>
            <w:r>
              <w:rPr>
                <w:szCs w:val="24"/>
              </w:rPr>
              <w:t>Transaction Type Code as noted below:</w:t>
            </w:r>
          </w:p>
          <w:p w14:paraId="20CA7822" w14:textId="77777777" w:rsidR="00000000" w:rsidRDefault="002B1815">
            <w:pPr>
              <w:adjustRightInd w:val="0"/>
              <w:ind w:right="144"/>
              <w:rPr>
                <w:szCs w:val="24"/>
              </w:rPr>
            </w:pPr>
          </w:p>
          <w:p w14:paraId="126F62EE" w14:textId="77777777" w:rsidR="00000000" w:rsidRDefault="002B1815">
            <w:pPr>
              <w:adjustRightInd w:val="0"/>
              <w:ind w:right="144"/>
              <w:rPr>
                <w:szCs w:val="24"/>
              </w:rPr>
            </w:pPr>
            <w:r>
              <w:rPr>
                <w:szCs w:val="24"/>
              </w:rPr>
              <w:t>Purpose Codes Beginni</w:t>
            </w:r>
            <w:r>
              <w:rPr>
                <w:szCs w:val="24"/>
              </w:rPr>
              <w:t xml:space="preserve">ng With: </w:t>
            </w:r>
          </w:p>
          <w:p w14:paraId="56330F3D" w14:textId="77777777" w:rsidR="00000000" w:rsidRDefault="002B1815">
            <w:pPr>
              <w:adjustRightInd w:val="0"/>
              <w:ind w:right="144"/>
              <w:rPr>
                <w:szCs w:val="24"/>
              </w:rPr>
            </w:pPr>
            <w:r>
              <w:rPr>
                <w:szCs w:val="24"/>
              </w:rPr>
              <w:t xml:space="preserve">             DC     use only when BGN07 =   72     Disconnect</w:t>
            </w:r>
          </w:p>
          <w:p w14:paraId="7FDC7BA3" w14:textId="77777777" w:rsidR="00000000" w:rsidRDefault="002B1815">
            <w:pPr>
              <w:adjustRightInd w:val="0"/>
              <w:ind w:right="144"/>
              <w:rPr>
                <w:szCs w:val="24"/>
              </w:rPr>
            </w:pPr>
            <w:r>
              <w:rPr>
                <w:szCs w:val="24"/>
              </w:rPr>
              <w:t xml:space="preserve">             FI       use only when BGN07 =   XZ    Facilities Investigation</w:t>
            </w:r>
          </w:p>
          <w:p w14:paraId="48800C4F" w14:textId="77777777" w:rsidR="00000000" w:rsidRDefault="002B1815">
            <w:pPr>
              <w:adjustRightInd w:val="0"/>
              <w:ind w:right="144"/>
              <w:rPr>
                <w:szCs w:val="24"/>
              </w:rPr>
            </w:pPr>
            <w:r>
              <w:rPr>
                <w:szCs w:val="24"/>
              </w:rPr>
              <w:t xml:space="preserve">             GL     use only when BGN07  =  AN    Lighting</w:t>
            </w:r>
          </w:p>
          <w:p w14:paraId="73650258" w14:textId="77777777" w:rsidR="00000000" w:rsidRDefault="002B1815">
            <w:pPr>
              <w:adjustRightInd w:val="0"/>
              <w:ind w:right="144"/>
              <w:rPr>
                <w:szCs w:val="24"/>
              </w:rPr>
            </w:pPr>
            <w:r>
              <w:rPr>
                <w:szCs w:val="24"/>
              </w:rPr>
              <w:t xml:space="preserve">             SL      use only when BGN07  =  AN </w:t>
            </w:r>
            <w:r>
              <w:rPr>
                <w:szCs w:val="24"/>
              </w:rPr>
              <w:t xml:space="preserve">   Lighting</w:t>
            </w:r>
          </w:p>
          <w:p w14:paraId="0517ED66" w14:textId="77777777" w:rsidR="00000000" w:rsidRDefault="002B1815">
            <w:pPr>
              <w:adjustRightInd w:val="0"/>
              <w:ind w:right="144"/>
              <w:rPr>
                <w:szCs w:val="24"/>
              </w:rPr>
            </w:pPr>
            <w:r>
              <w:rPr>
                <w:szCs w:val="24"/>
              </w:rPr>
              <w:t xml:space="preserve">             RC     use only when BGN07  =  79     Reconnect</w:t>
            </w:r>
          </w:p>
          <w:p w14:paraId="01FB0640" w14:textId="77777777" w:rsidR="00000000" w:rsidRDefault="002B1815">
            <w:pPr>
              <w:adjustRightInd w:val="0"/>
              <w:ind w:right="144"/>
              <w:rPr>
                <w:szCs w:val="24"/>
              </w:rPr>
            </w:pPr>
            <w:r>
              <w:rPr>
                <w:szCs w:val="24"/>
              </w:rPr>
              <w:t xml:space="preserve">             ME     use only when BGN07  =  KH    Meter Exchange</w:t>
            </w:r>
          </w:p>
          <w:p w14:paraId="162B6E77" w14:textId="77777777" w:rsidR="00000000" w:rsidRDefault="002B1815">
            <w:pPr>
              <w:adjustRightInd w:val="0"/>
              <w:ind w:right="144"/>
              <w:rPr>
                <w:szCs w:val="24"/>
              </w:rPr>
            </w:pPr>
            <w:r>
              <w:rPr>
                <w:szCs w:val="24"/>
              </w:rPr>
              <w:t xml:space="preserve">             MT    use only when BGN07  =   38     Meter Test</w:t>
            </w:r>
          </w:p>
          <w:p w14:paraId="1B397AF7" w14:textId="77777777" w:rsidR="00000000" w:rsidRDefault="002B1815">
            <w:pPr>
              <w:adjustRightInd w:val="0"/>
              <w:ind w:right="144"/>
              <w:rPr>
                <w:szCs w:val="24"/>
              </w:rPr>
            </w:pPr>
            <w:r>
              <w:rPr>
                <w:szCs w:val="24"/>
              </w:rPr>
              <w:t xml:space="preserve">             MM    use only when BGN07  =  13     Meter </w:t>
            </w:r>
            <w:r>
              <w:rPr>
                <w:szCs w:val="24"/>
              </w:rPr>
              <w:t>Maintenance</w:t>
            </w:r>
          </w:p>
          <w:p w14:paraId="072F14E6" w14:textId="77777777" w:rsidR="00000000" w:rsidRDefault="002B1815">
            <w:pPr>
              <w:adjustRightInd w:val="0"/>
              <w:ind w:right="144"/>
              <w:rPr>
                <w:szCs w:val="24"/>
              </w:rPr>
            </w:pPr>
            <w:r>
              <w:rPr>
                <w:szCs w:val="24"/>
              </w:rPr>
              <w:t xml:space="preserve">             RD     use only when BGN07  =  RD   Read (Out of Cycle)</w:t>
            </w:r>
          </w:p>
          <w:p w14:paraId="344173C0" w14:textId="77777777" w:rsidR="00000000" w:rsidRDefault="002B1815">
            <w:pPr>
              <w:adjustRightInd w:val="0"/>
              <w:ind w:right="144"/>
              <w:rPr>
                <w:szCs w:val="24"/>
              </w:rPr>
            </w:pPr>
            <w:r>
              <w:rPr>
                <w:szCs w:val="24"/>
              </w:rPr>
              <w:t xml:space="preserve">             SH     use only when BGN07  =   SH   Switch Hold Indicator</w:t>
            </w:r>
          </w:p>
          <w:p w14:paraId="4E026F6E" w14:textId="77777777" w:rsidR="00000000" w:rsidRDefault="002B1815">
            <w:pPr>
              <w:adjustRightInd w:val="0"/>
              <w:ind w:right="144"/>
              <w:rPr>
                <w:szCs w:val="24"/>
              </w:rPr>
            </w:pPr>
            <w:r>
              <w:rPr>
                <w:szCs w:val="24"/>
              </w:rPr>
              <w:t xml:space="preserve">             TE      use only when BGN07 =   IN    Technical Environmental</w:t>
            </w:r>
          </w:p>
          <w:p w14:paraId="4E79B144" w14:textId="77777777" w:rsidR="00000000" w:rsidRDefault="002B1815">
            <w:pPr>
              <w:adjustRightInd w:val="0"/>
              <w:ind w:right="144"/>
              <w:rPr>
                <w:sz w:val="24"/>
                <w:szCs w:val="24"/>
              </w:rPr>
            </w:pPr>
          </w:p>
        </w:tc>
      </w:tr>
      <w:tr w:rsidR="00000000" w14:paraId="1184E5B9" w14:textId="77777777">
        <w:tblPrEx>
          <w:tblCellMar>
            <w:top w:w="0" w:type="dxa"/>
            <w:left w:w="0" w:type="dxa"/>
            <w:bottom w:w="0" w:type="dxa"/>
            <w:right w:w="0" w:type="dxa"/>
          </w:tblCellMar>
        </w:tblPrEx>
        <w:tc>
          <w:tcPr>
            <w:tcW w:w="1944" w:type="dxa"/>
            <w:tcBorders>
              <w:top w:val="nil"/>
              <w:left w:val="nil"/>
              <w:bottom w:val="nil"/>
              <w:right w:val="nil"/>
            </w:tcBorders>
          </w:tcPr>
          <w:p w14:paraId="64012C79" w14:textId="77777777" w:rsidR="00000000" w:rsidRDefault="002B1815">
            <w:pPr>
              <w:adjustRightInd w:val="0"/>
              <w:ind w:right="144"/>
              <w:rPr>
                <w:sz w:val="24"/>
                <w:szCs w:val="24"/>
              </w:rPr>
            </w:pPr>
          </w:p>
        </w:tc>
        <w:tc>
          <w:tcPr>
            <w:tcW w:w="216" w:type="dxa"/>
            <w:tcBorders>
              <w:top w:val="nil"/>
              <w:left w:val="nil"/>
              <w:bottom w:val="nil"/>
              <w:right w:val="nil"/>
            </w:tcBorders>
          </w:tcPr>
          <w:p w14:paraId="1C141685"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49B0A9C2" w14:textId="77777777" w:rsidR="00000000" w:rsidRDefault="002B1815">
            <w:pPr>
              <w:adjustRightInd w:val="0"/>
              <w:ind w:right="144"/>
              <w:rPr>
                <w:szCs w:val="24"/>
              </w:rPr>
            </w:pPr>
            <w:r>
              <w:rPr>
                <w:szCs w:val="24"/>
              </w:rPr>
              <w:t xml:space="preserve">Required on all 650_01 Service Request, if  CR does not provide a Purpose Code TDSP will reject the transaction </w:t>
            </w:r>
          </w:p>
          <w:p w14:paraId="196D4F38" w14:textId="77777777" w:rsidR="00000000" w:rsidRDefault="002B1815">
            <w:pPr>
              <w:adjustRightInd w:val="0"/>
              <w:ind w:right="144"/>
              <w:rPr>
                <w:sz w:val="24"/>
                <w:szCs w:val="24"/>
              </w:rPr>
            </w:pPr>
          </w:p>
        </w:tc>
      </w:tr>
      <w:tr w:rsidR="00000000" w14:paraId="1A26679D" w14:textId="77777777">
        <w:tblPrEx>
          <w:tblCellMar>
            <w:top w:w="0" w:type="dxa"/>
            <w:left w:w="0" w:type="dxa"/>
            <w:bottom w:w="0" w:type="dxa"/>
            <w:right w:w="0" w:type="dxa"/>
          </w:tblCellMar>
        </w:tblPrEx>
        <w:tc>
          <w:tcPr>
            <w:tcW w:w="1944" w:type="dxa"/>
            <w:tcBorders>
              <w:top w:val="nil"/>
              <w:left w:val="nil"/>
              <w:bottom w:val="nil"/>
              <w:right w:val="nil"/>
            </w:tcBorders>
          </w:tcPr>
          <w:p w14:paraId="326D9D89" w14:textId="77777777" w:rsidR="00000000" w:rsidRDefault="002B1815">
            <w:pPr>
              <w:adjustRightInd w:val="0"/>
              <w:ind w:right="144"/>
              <w:rPr>
                <w:sz w:val="24"/>
                <w:szCs w:val="24"/>
              </w:rPr>
            </w:pPr>
          </w:p>
        </w:tc>
        <w:tc>
          <w:tcPr>
            <w:tcW w:w="216" w:type="dxa"/>
            <w:tcBorders>
              <w:top w:val="nil"/>
              <w:left w:val="nil"/>
              <w:bottom w:val="nil"/>
              <w:right w:val="nil"/>
            </w:tcBorders>
          </w:tcPr>
          <w:p w14:paraId="32415482"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0F53BA80" w14:textId="77777777" w:rsidR="00000000" w:rsidRDefault="002B1815">
            <w:pPr>
              <w:adjustRightInd w:val="0"/>
              <w:ind w:right="144"/>
              <w:rPr>
                <w:sz w:val="24"/>
                <w:szCs w:val="24"/>
              </w:rPr>
            </w:pPr>
            <w:r>
              <w:rPr>
                <w:szCs w:val="24"/>
              </w:rPr>
              <w:t>REF~8X~DC001</w:t>
            </w:r>
          </w:p>
        </w:tc>
      </w:tr>
    </w:tbl>
    <w:p w14:paraId="4E61C4D5" w14:textId="77777777" w:rsidR="00000000" w:rsidRDefault="002B1815">
      <w:pPr>
        <w:adjustRightInd w:val="0"/>
        <w:rPr>
          <w:szCs w:val="24"/>
        </w:rPr>
      </w:pPr>
    </w:p>
    <w:p w14:paraId="17C8EE35" w14:textId="77777777" w:rsidR="00000000" w:rsidRDefault="002B1815">
      <w:pPr>
        <w:adjustRightInd w:val="0"/>
        <w:jc w:val="center"/>
        <w:rPr>
          <w:b/>
          <w:szCs w:val="24"/>
        </w:rPr>
      </w:pPr>
      <w:r>
        <w:rPr>
          <w:b/>
          <w:szCs w:val="24"/>
        </w:rPr>
        <w:t>Data Element Summary</w:t>
      </w:r>
    </w:p>
    <w:p w14:paraId="12671E08"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F7C3EB"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FD68B57" w14:textId="77777777">
        <w:tblPrEx>
          <w:tblCellMar>
            <w:top w:w="0" w:type="dxa"/>
            <w:left w:w="0" w:type="dxa"/>
            <w:bottom w:w="0" w:type="dxa"/>
            <w:right w:w="0" w:type="dxa"/>
          </w:tblCellMar>
        </w:tblPrEx>
        <w:tc>
          <w:tcPr>
            <w:tcW w:w="1007" w:type="dxa"/>
            <w:tcBorders>
              <w:top w:val="nil"/>
              <w:left w:val="nil"/>
              <w:bottom w:val="nil"/>
              <w:right w:val="nil"/>
            </w:tcBorders>
          </w:tcPr>
          <w:p w14:paraId="7423CBE2"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51A22D" w14:textId="77777777" w:rsidR="00000000" w:rsidRDefault="002B1815">
            <w:pPr>
              <w:adjustRightInd w:val="0"/>
              <w:ind w:right="144"/>
              <w:jc w:val="center"/>
              <w:rPr>
                <w:sz w:val="24"/>
                <w:szCs w:val="24"/>
              </w:rPr>
            </w:pPr>
            <w:r>
              <w:rPr>
                <w:b/>
                <w:szCs w:val="24"/>
              </w:rPr>
              <w:t>REF01</w:t>
            </w:r>
          </w:p>
        </w:tc>
        <w:tc>
          <w:tcPr>
            <w:tcW w:w="892" w:type="dxa"/>
            <w:tcBorders>
              <w:top w:val="nil"/>
              <w:left w:val="nil"/>
              <w:bottom w:val="nil"/>
              <w:right w:val="nil"/>
            </w:tcBorders>
          </w:tcPr>
          <w:p w14:paraId="02C7629B" w14:textId="77777777" w:rsidR="00000000" w:rsidRDefault="002B18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61E8803" w14:textId="77777777" w:rsidR="00000000" w:rsidRDefault="002B18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C549B4E"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64D6E35D"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22DD536F" w14:textId="77777777" w:rsidR="00000000" w:rsidRDefault="002B1815">
            <w:pPr>
              <w:adjustRightInd w:val="0"/>
              <w:ind w:right="144"/>
              <w:rPr>
                <w:sz w:val="24"/>
                <w:szCs w:val="24"/>
              </w:rPr>
            </w:pPr>
            <w:r>
              <w:rPr>
                <w:b/>
                <w:szCs w:val="24"/>
              </w:rPr>
              <w:t>ID 2/3</w:t>
            </w:r>
          </w:p>
        </w:tc>
      </w:tr>
      <w:tr w:rsidR="00000000" w14:paraId="7FA99A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AC3D0F"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5EAF219E" w14:textId="77777777" w:rsidR="00000000" w:rsidRDefault="002B1815">
            <w:pPr>
              <w:adjustRightInd w:val="0"/>
              <w:ind w:right="144"/>
              <w:rPr>
                <w:sz w:val="24"/>
                <w:szCs w:val="24"/>
              </w:rPr>
            </w:pPr>
            <w:r>
              <w:rPr>
                <w:szCs w:val="24"/>
              </w:rPr>
              <w:t>Code qualifying the Reference Identification</w:t>
            </w:r>
          </w:p>
        </w:tc>
      </w:tr>
      <w:tr w:rsidR="00000000" w14:paraId="1D33AE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A9E2A6"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1868BEB8" w14:textId="77777777" w:rsidR="00000000" w:rsidRDefault="002B1815">
            <w:pPr>
              <w:adjustRightInd w:val="0"/>
              <w:ind w:right="144"/>
              <w:rPr>
                <w:sz w:val="24"/>
                <w:szCs w:val="24"/>
              </w:rPr>
            </w:pPr>
            <w:r>
              <w:rPr>
                <w:szCs w:val="24"/>
              </w:rPr>
              <w:t>8X</w:t>
            </w:r>
          </w:p>
        </w:tc>
        <w:tc>
          <w:tcPr>
            <w:tcW w:w="144" w:type="dxa"/>
            <w:tcBorders>
              <w:top w:val="nil"/>
              <w:left w:val="nil"/>
              <w:bottom w:val="nil"/>
              <w:right w:val="nil"/>
            </w:tcBorders>
          </w:tcPr>
          <w:p w14:paraId="0569461B"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32B32232" w14:textId="77777777" w:rsidR="00000000" w:rsidRDefault="002B1815">
            <w:pPr>
              <w:adjustRightInd w:val="0"/>
              <w:ind w:right="144"/>
              <w:rPr>
                <w:sz w:val="24"/>
                <w:szCs w:val="24"/>
              </w:rPr>
            </w:pPr>
            <w:r>
              <w:rPr>
                <w:szCs w:val="24"/>
              </w:rPr>
              <w:t>Transaction Category or Type</w:t>
            </w:r>
          </w:p>
        </w:tc>
      </w:tr>
      <w:tr w:rsidR="00000000" w14:paraId="6C7823A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2B3C85F"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261AC805" w14:textId="77777777" w:rsidR="00000000" w:rsidRDefault="002B1815">
            <w:pPr>
              <w:adjustRightInd w:val="0"/>
              <w:ind w:right="144"/>
              <w:rPr>
                <w:sz w:val="24"/>
                <w:szCs w:val="24"/>
              </w:rPr>
            </w:pPr>
            <w:r>
              <w:rPr>
                <w:szCs w:val="24"/>
              </w:rPr>
              <w:t>Purpose Code</w:t>
            </w:r>
          </w:p>
        </w:tc>
      </w:tr>
      <w:tr w:rsidR="00000000" w14:paraId="2D7C4042" w14:textId="77777777">
        <w:tblPrEx>
          <w:tblCellMar>
            <w:top w:w="0" w:type="dxa"/>
            <w:left w:w="0" w:type="dxa"/>
            <w:bottom w:w="0" w:type="dxa"/>
            <w:right w:w="0" w:type="dxa"/>
          </w:tblCellMar>
        </w:tblPrEx>
        <w:tc>
          <w:tcPr>
            <w:tcW w:w="1007" w:type="dxa"/>
            <w:tcBorders>
              <w:top w:val="nil"/>
              <w:left w:val="nil"/>
              <w:bottom w:val="nil"/>
              <w:right w:val="nil"/>
            </w:tcBorders>
          </w:tcPr>
          <w:p w14:paraId="57FDCF6F"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3F0BADAA" w14:textId="77777777" w:rsidR="00000000" w:rsidRDefault="002B1815">
            <w:pPr>
              <w:adjustRightInd w:val="0"/>
              <w:ind w:right="144"/>
              <w:jc w:val="center"/>
              <w:rPr>
                <w:sz w:val="24"/>
                <w:szCs w:val="24"/>
              </w:rPr>
            </w:pPr>
            <w:r>
              <w:rPr>
                <w:b/>
                <w:szCs w:val="24"/>
              </w:rPr>
              <w:t>REF02</w:t>
            </w:r>
          </w:p>
        </w:tc>
        <w:tc>
          <w:tcPr>
            <w:tcW w:w="892" w:type="dxa"/>
            <w:tcBorders>
              <w:top w:val="nil"/>
              <w:left w:val="nil"/>
              <w:bottom w:val="nil"/>
              <w:right w:val="nil"/>
            </w:tcBorders>
          </w:tcPr>
          <w:p w14:paraId="3E123284" w14:textId="77777777" w:rsidR="00000000" w:rsidRDefault="002B18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B28D109" w14:textId="77777777" w:rsidR="00000000" w:rsidRDefault="002B1815">
            <w:pPr>
              <w:adjustRightInd w:val="0"/>
              <w:ind w:right="144"/>
              <w:rPr>
                <w:sz w:val="24"/>
                <w:szCs w:val="24"/>
              </w:rPr>
            </w:pPr>
            <w:r>
              <w:rPr>
                <w:b/>
                <w:szCs w:val="24"/>
              </w:rPr>
              <w:t>Reference Identification</w:t>
            </w:r>
          </w:p>
        </w:tc>
        <w:tc>
          <w:tcPr>
            <w:tcW w:w="432" w:type="dxa"/>
            <w:tcBorders>
              <w:top w:val="nil"/>
              <w:left w:val="nil"/>
              <w:bottom w:val="nil"/>
              <w:right w:val="nil"/>
            </w:tcBorders>
          </w:tcPr>
          <w:p w14:paraId="47E8335D"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3207629C"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605EBCC2" w14:textId="77777777" w:rsidR="00000000" w:rsidRDefault="002B1815">
            <w:pPr>
              <w:adjustRightInd w:val="0"/>
              <w:ind w:right="144"/>
              <w:rPr>
                <w:sz w:val="24"/>
                <w:szCs w:val="24"/>
              </w:rPr>
            </w:pPr>
            <w:r>
              <w:rPr>
                <w:b/>
                <w:szCs w:val="24"/>
              </w:rPr>
              <w:t>AN 1/30</w:t>
            </w:r>
          </w:p>
        </w:tc>
      </w:tr>
      <w:tr w:rsidR="00000000" w14:paraId="59F5D2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B9FF64"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048769E3" w14:textId="77777777" w:rsidR="00000000" w:rsidRDefault="002B1815">
            <w:pPr>
              <w:adjustRightInd w:val="0"/>
              <w:ind w:right="144"/>
              <w:rPr>
                <w:sz w:val="24"/>
                <w:szCs w:val="24"/>
              </w:rPr>
            </w:pPr>
            <w:r>
              <w:rPr>
                <w:szCs w:val="24"/>
              </w:rPr>
              <w:t>Reference information as defined for a particular Transaction Set or as specified by the Reference Identification Qualifier</w:t>
            </w:r>
          </w:p>
        </w:tc>
      </w:tr>
      <w:tr w:rsidR="00000000" w14:paraId="524EAD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A00CF1"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051D4814" w14:textId="77777777" w:rsidR="00000000" w:rsidRDefault="002B1815">
            <w:pPr>
              <w:adjustRightInd w:val="0"/>
              <w:ind w:right="144"/>
              <w:rPr>
                <w:sz w:val="24"/>
                <w:szCs w:val="24"/>
              </w:rPr>
            </w:pPr>
            <w:r>
              <w:rPr>
                <w:szCs w:val="24"/>
              </w:rPr>
              <w:t>DC001</w:t>
            </w:r>
          </w:p>
        </w:tc>
        <w:tc>
          <w:tcPr>
            <w:tcW w:w="144" w:type="dxa"/>
            <w:tcBorders>
              <w:top w:val="nil"/>
              <w:left w:val="nil"/>
              <w:bottom w:val="nil"/>
              <w:right w:val="nil"/>
            </w:tcBorders>
          </w:tcPr>
          <w:p w14:paraId="4F62E887"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207F64E7" w14:textId="77777777" w:rsidR="00000000" w:rsidRDefault="002B1815">
            <w:pPr>
              <w:adjustRightInd w:val="0"/>
              <w:ind w:right="144"/>
              <w:rPr>
                <w:sz w:val="24"/>
                <w:szCs w:val="24"/>
              </w:rPr>
            </w:pPr>
            <w:r>
              <w:rPr>
                <w:szCs w:val="24"/>
              </w:rPr>
              <w:t>Disconnect for Non-Pay</w:t>
            </w:r>
          </w:p>
        </w:tc>
      </w:tr>
      <w:tr w:rsidR="00000000" w14:paraId="692815B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73969F"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006621B7" w14:textId="77777777" w:rsidR="00000000" w:rsidRDefault="002B1815">
            <w:pPr>
              <w:adjustRightInd w:val="0"/>
              <w:ind w:right="144"/>
              <w:rPr>
                <w:sz w:val="24"/>
                <w:szCs w:val="24"/>
              </w:rPr>
            </w:pPr>
            <w:r>
              <w:rPr>
                <w:szCs w:val="24"/>
              </w:rPr>
              <w:t>When this purpose code is sent, the Segment YNQ Yes/No Disconnect Premium Location is Required to</w:t>
            </w:r>
            <w:r>
              <w:rPr>
                <w:szCs w:val="24"/>
              </w:rPr>
              <w:t xml:space="preserve"> be sent with a Y(Yes)  in the YNQ02</w:t>
            </w:r>
          </w:p>
        </w:tc>
      </w:tr>
      <w:tr w:rsidR="00000000" w14:paraId="1AC57C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D4E139"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1ED1193B" w14:textId="77777777" w:rsidR="00000000" w:rsidRDefault="002B1815">
            <w:pPr>
              <w:adjustRightInd w:val="0"/>
              <w:ind w:right="144"/>
              <w:rPr>
                <w:sz w:val="24"/>
                <w:szCs w:val="24"/>
              </w:rPr>
            </w:pPr>
            <w:r>
              <w:rPr>
                <w:szCs w:val="24"/>
              </w:rPr>
              <w:t>DC002</w:t>
            </w:r>
          </w:p>
        </w:tc>
        <w:tc>
          <w:tcPr>
            <w:tcW w:w="144" w:type="dxa"/>
            <w:tcBorders>
              <w:top w:val="nil"/>
              <w:left w:val="nil"/>
              <w:bottom w:val="nil"/>
              <w:right w:val="nil"/>
            </w:tcBorders>
          </w:tcPr>
          <w:p w14:paraId="56C1B7E3"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60B855EE" w14:textId="77777777" w:rsidR="00000000" w:rsidRDefault="002B1815">
            <w:pPr>
              <w:adjustRightInd w:val="0"/>
              <w:ind w:right="144"/>
              <w:rPr>
                <w:sz w:val="24"/>
                <w:szCs w:val="24"/>
              </w:rPr>
            </w:pPr>
            <w:r>
              <w:rPr>
                <w:szCs w:val="24"/>
              </w:rPr>
              <w:t>Disconnect for Customer Requested Clearance</w:t>
            </w:r>
          </w:p>
        </w:tc>
      </w:tr>
      <w:tr w:rsidR="00000000" w14:paraId="393DBDC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52A40A"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6E6BD0FF" w14:textId="77777777" w:rsidR="00000000" w:rsidRDefault="002B1815">
            <w:pPr>
              <w:adjustRightInd w:val="0"/>
              <w:ind w:right="144"/>
              <w:rPr>
                <w:sz w:val="24"/>
                <w:szCs w:val="24"/>
              </w:rPr>
            </w:pPr>
            <w:r>
              <w:rPr>
                <w:szCs w:val="24"/>
              </w:rPr>
              <w:t>Disconnect for Customer Requested Clearance (DC002) and Reconnect for Customer Requested Clearance (RC002) may be sent to the TDSP at the same time to allow the TDSP to appropriately schedule both Disconnect and Reconnect request.</w:t>
            </w:r>
          </w:p>
        </w:tc>
      </w:tr>
      <w:tr w:rsidR="00000000" w14:paraId="4BA0FD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A62794"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14919A7" w14:textId="77777777" w:rsidR="00000000" w:rsidRDefault="002B1815">
            <w:pPr>
              <w:adjustRightInd w:val="0"/>
              <w:ind w:right="144"/>
              <w:rPr>
                <w:sz w:val="24"/>
                <w:szCs w:val="24"/>
              </w:rPr>
            </w:pPr>
            <w:r>
              <w:rPr>
                <w:szCs w:val="24"/>
              </w:rPr>
              <w:t>DC003</w:t>
            </w:r>
          </w:p>
        </w:tc>
        <w:tc>
          <w:tcPr>
            <w:tcW w:w="144" w:type="dxa"/>
            <w:tcBorders>
              <w:top w:val="nil"/>
              <w:left w:val="nil"/>
              <w:bottom w:val="nil"/>
              <w:right w:val="nil"/>
            </w:tcBorders>
          </w:tcPr>
          <w:p w14:paraId="7C6A010B"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09B6F9FC" w14:textId="77777777" w:rsidR="00000000" w:rsidRDefault="002B1815">
            <w:pPr>
              <w:adjustRightInd w:val="0"/>
              <w:ind w:right="144"/>
              <w:rPr>
                <w:sz w:val="24"/>
                <w:szCs w:val="24"/>
              </w:rPr>
            </w:pPr>
            <w:r>
              <w:rPr>
                <w:szCs w:val="24"/>
              </w:rPr>
              <w:t>Remove One Spec</w:t>
            </w:r>
            <w:r>
              <w:rPr>
                <w:szCs w:val="24"/>
              </w:rPr>
              <w:t>ific Meter on a Multi-Meter Premise/ESI-ID.</w:t>
            </w:r>
          </w:p>
        </w:tc>
      </w:tr>
      <w:tr w:rsidR="00000000" w14:paraId="499FF60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A1AD65D"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729E9AA7" w14:textId="77777777" w:rsidR="00000000" w:rsidRDefault="002B1815">
            <w:pPr>
              <w:adjustRightInd w:val="0"/>
              <w:ind w:right="144"/>
              <w:rPr>
                <w:sz w:val="24"/>
                <w:szCs w:val="24"/>
              </w:rPr>
            </w:pPr>
            <w:r>
              <w:rPr>
                <w:szCs w:val="24"/>
              </w:rPr>
              <w:t>This can only be used to Remove One Specific Meter from a Multi-Meter Premise/ESI-ID.  Not to be used for Non-Multi-Metered Premises/ESI-ID.  This does not close out the Premise/ESI-ID.</w:t>
            </w:r>
          </w:p>
        </w:tc>
      </w:tr>
      <w:tr w:rsidR="00000000" w14:paraId="0F3E08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AE19AD"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6A1BBEFD" w14:textId="77777777" w:rsidR="00000000" w:rsidRDefault="002B1815">
            <w:pPr>
              <w:adjustRightInd w:val="0"/>
              <w:ind w:right="144"/>
              <w:rPr>
                <w:sz w:val="24"/>
                <w:szCs w:val="24"/>
              </w:rPr>
            </w:pPr>
            <w:r>
              <w:rPr>
                <w:szCs w:val="24"/>
              </w:rPr>
              <w:t>DC004</w:t>
            </w:r>
          </w:p>
        </w:tc>
        <w:tc>
          <w:tcPr>
            <w:tcW w:w="144" w:type="dxa"/>
            <w:tcBorders>
              <w:top w:val="nil"/>
              <w:left w:val="nil"/>
              <w:bottom w:val="nil"/>
              <w:right w:val="nil"/>
            </w:tcBorders>
          </w:tcPr>
          <w:p w14:paraId="457AD224"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13DC8DF1" w14:textId="77777777" w:rsidR="00000000" w:rsidRDefault="002B1815">
            <w:pPr>
              <w:adjustRightInd w:val="0"/>
              <w:ind w:right="144"/>
              <w:rPr>
                <w:sz w:val="24"/>
                <w:szCs w:val="24"/>
              </w:rPr>
            </w:pPr>
            <w:r>
              <w:rPr>
                <w:szCs w:val="24"/>
              </w:rPr>
              <w:t>Disconnect Due to Denial of Access to the Meter</w:t>
            </w:r>
          </w:p>
        </w:tc>
      </w:tr>
      <w:tr w:rsidR="00000000" w14:paraId="696F014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9D4430F"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3F1D7DC7" w14:textId="77777777" w:rsidR="00000000" w:rsidRDefault="002B1815">
            <w:pPr>
              <w:adjustRightInd w:val="0"/>
              <w:ind w:right="144"/>
              <w:rPr>
                <w:sz w:val="24"/>
                <w:szCs w:val="24"/>
              </w:rPr>
            </w:pPr>
            <w:r>
              <w:rPr>
                <w:szCs w:val="24"/>
              </w:rPr>
              <w:t>This code authorizes the TDSP to disconnect service at any location accessible to them, which includes premium disconnect location.</w:t>
            </w:r>
          </w:p>
        </w:tc>
      </w:tr>
      <w:tr w:rsidR="00000000" w14:paraId="19F83B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90CD4B"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6820A18B" w14:textId="77777777" w:rsidR="00000000" w:rsidRDefault="002B1815">
            <w:pPr>
              <w:adjustRightInd w:val="0"/>
              <w:ind w:right="144"/>
              <w:rPr>
                <w:sz w:val="24"/>
                <w:szCs w:val="24"/>
              </w:rPr>
            </w:pPr>
            <w:r>
              <w:rPr>
                <w:szCs w:val="24"/>
              </w:rPr>
              <w:t>DC005</w:t>
            </w:r>
          </w:p>
        </w:tc>
        <w:tc>
          <w:tcPr>
            <w:tcW w:w="144" w:type="dxa"/>
            <w:tcBorders>
              <w:top w:val="nil"/>
              <w:left w:val="nil"/>
              <w:bottom w:val="nil"/>
              <w:right w:val="nil"/>
            </w:tcBorders>
          </w:tcPr>
          <w:p w14:paraId="46E22F88"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6E464CAB" w14:textId="77777777" w:rsidR="00000000" w:rsidRDefault="002B1815">
            <w:pPr>
              <w:adjustRightInd w:val="0"/>
              <w:ind w:right="144"/>
              <w:rPr>
                <w:sz w:val="24"/>
                <w:szCs w:val="24"/>
              </w:rPr>
            </w:pPr>
            <w:r>
              <w:rPr>
                <w:szCs w:val="24"/>
              </w:rPr>
              <w:t>Disconnect for Non-Pay for Charges associated to Tampering</w:t>
            </w:r>
          </w:p>
        </w:tc>
      </w:tr>
      <w:tr w:rsidR="00000000" w14:paraId="23AA484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306CFB5"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175B4672" w14:textId="77777777" w:rsidR="00000000" w:rsidRDefault="002B1815">
            <w:pPr>
              <w:adjustRightInd w:val="0"/>
              <w:ind w:right="144"/>
              <w:rPr>
                <w:sz w:val="24"/>
                <w:szCs w:val="24"/>
              </w:rPr>
            </w:pPr>
            <w:r>
              <w:rPr>
                <w:szCs w:val="24"/>
              </w:rPr>
              <w:t>Thi</w:t>
            </w:r>
            <w:r>
              <w:rPr>
                <w:szCs w:val="24"/>
              </w:rPr>
              <w:t>s code authorizes the TDSP to disconnect service at any location accessible to them, which includes premium disconnect location.</w:t>
            </w:r>
          </w:p>
        </w:tc>
      </w:tr>
      <w:tr w:rsidR="00000000" w14:paraId="31E4D8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A37C7F"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8EBF086" w14:textId="77777777" w:rsidR="00000000" w:rsidRDefault="002B1815">
            <w:pPr>
              <w:adjustRightInd w:val="0"/>
              <w:ind w:right="144"/>
              <w:rPr>
                <w:sz w:val="24"/>
                <w:szCs w:val="24"/>
              </w:rPr>
            </w:pPr>
            <w:r>
              <w:rPr>
                <w:szCs w:val="24"/>
              </w:rPr>
              <w:t>FI001</w:t>
            </w:r>
          </w:p>
        </w:tc>
        <w:tc>
          <w:tcPr>
            <w:tcW w:w="144" w:type="dxa"/>
            <w:tcBorders>
              <w:top w:val="nil"/>
              <w:left w:val="nil"/>
              <w:bottom w:val="nil"/>
              <w:right w:val="nil"/>
            </w:tcBorders>
          </w:tcPr>
          <w:p w14:paraId="6E771D18"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6AA40871" w14:textId="77777777" w:rsidR="00000000" w:rsidRDefault="002B1815">
            <w:pPr>
              <w:adjustRightInd w:val="0"/>
              <w:ind w:right="144"/>
              <w:rPr>
                <w:sz w:val="24"/>
                <w:szCs w:val="24"/>
              </w:rPr>
            </w:pPr>
            <w:r>
              <w:rPr>
                <w:szCs w:val="24"/>
              </w:rPr>
              <w:t>Relocation of Service/Facilities</w:t>
            </w:r>
          </w:p>
        </w:tc>
      </w:tr>
      <w:tr w:rsidR="00000000" w14:paraId="43283B1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50A838"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38522A29" w14:textId="77777777" w:rsidR="00000000" w:rsidRDefault="002B1815">
            <w:pPr>
              <w:adjustRightInd w:val="0"/>
              <w:ind w:right="144"/>
              <w:rPr>
                <w:sz w:val="24"/>
                <w:szCs w:val="24"/>
              </w:rPr>
            </w:pPr>
            <w:r>
              <w:rPr>
                <w:szCs w:val="24"/>
              </w:rPr>
              <w:t>Used when Retail Customer is requesting relocation of  Retail Customer and/or TDSP owned equipment for example service pole, drops, metering equipment (meter can, may include breaker box), weatherhead, streetlight/guard light and/or customer owned transfor</w:t>
            </w:r>
            <w:r>
              <w:rPr>
                <w:szCs w:val="24"/>
              </w:rPr>
              <w:t>mer.</w:t>
            </w:r>
          </w:p>
        </w:tc>
      </w:tr>
      <w:tr w:rsidR="00000000" w14:paraId="7B8C0C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70A7AA"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71DD26AE" w14:textId="77777777" w:rsidR="00000000" w:rsidRDefault="002B1815">
            <w:pPr>
              <w:adjustRightInd w:val="0"/>
              <w:ind w:right="144"/>
              <w:rPr>
                <w:sz w:val="24"/>
                <w:szCs w:val="24"/>
              </w:rPr>
            </w:pPr>
            <w:r>
              <w:rPr>
                <w:szCs w:val="24"/>
              </w:rPr>
              <w:t>FI002</w:t>
            </w:r>
          </w:p>
        </w:tc>
        <w:tc>
          <w:tcPr>
            <w:tcW w:w="144" w:type="dxa"/>
            <w:tcBorders>
              <w:top w:val="nil"/>
              <w:left w:val="nil"/>
              <w:bottom w:val="nil"/>
              <w:right w:val="nil"/>
            </w:tcBorders>
          </w:tcPr>
          <w:p w14:paraId="4C21E037"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4AA37353" w14:textId="77777777" w:rsidR="00000000" w:rsidRDefault="002B1815">
            <w:pPr>
              <w:adjustRightInd w:val="0"/>
              <w:ind w:right="144"/>
              <w:rPr>
                <w:sz w:val="24"/>
                <w:szCs w:val="24"/>
              </w:rPr>
            </w:pPr>
            <w:r>
              <w:rPr>
                <w:szCs w:val="24"/>
              </w:rPr>
              <w:t>Customer Requesting Information Only concerning Relocation of Services/Facilities</w:t>
            </w:r>
          </w:p>
        </w:tc>
      </w:tr>
      <w:tr w:rsidR="00000000" w14:paraId="09ADA2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D0D951"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52DD69C" w14:textId="77777777" w:rsidR="00000000" w:rsidRDefault="002B1815">
            <w:pPr>
              <w:adjustRightInd w:val="0"/>
              <w:ind w:right="144"/>
              <w:rPr>
                <w:sz w:val="24"/>
                <w:szCs w:val="24"/>
              </w:rPr>
            </w:pPr>
            <w:r>
              <w:rPr>
                <w:szCs w:val="24"/>
              </w:rPr>
              <w:t>FI003</w:t>
            </w:r>
          </w:p>
        </w:tc>
        <w:tc>
          <w:tcPr>
            <w:tcW w:w="144" w:type="dxa"/>
            <w:tcBorders>
              <w:top w:val="nil"/>
              <w:left w:val="nil"/>
              <w:bottom w:val="nil"/>
              <w:right w:val="nil"/>
            </w:tcBorders>
          </w:tcPr>
          <w:p w14:paraId="5A8F04DF"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3BBAD5EC" w14:textId="77777777" w:rsidR="00000000" w:rsidRDefault="002B1815">
            <w:pPr>
              <w:adjustRightInd w:val="0"/>
              <w:ind w:right="144"/>
              <w:rPr>
                <w:sz w:val="24"/>
                <w:szCs w:val="24"/>
              </w:rPr>
            </w:pPr>
            <w:r>
              <w:rPr>
                <w:szCs w:val="24"/>
              </w:rPr>
              <w:t>Plan Review</w:t>
            </w:r>
          </w:p>
        </w:tc>
      </w:tr>
      <w:tr w:rsidR="00000000" w14:paraId="03F851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471F9D"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7494B687" w14:textId="77777777" w:rsidR="00000000" w:rsidRDefault="002B1815">
            <w:pPr>
              <w:adjustRightInd w:val="0"/>
              <w:ind w:right="144"/>
              <w:rPr>
                <w:sz w:val="24"/>
                <w:szCs w:val="24"/>
              </w:rPr>
            </w:pPr>
            <w:r>
              <w:rPr>
                <w:szCs w:val="24"/>
              </w:rPr>
              <w:t>FI004</w:t>
            </w:r>
          </w:p>
        </w:tc>
        <w:tc>
          <w:tcPr>
            <w:tcW w:w="144" w:type="dxa"/>
            <w:tcBorders>
              <w:top w:val="nil"/>
              <w:left w:val="nil"/>
              <w:bottom w:val="nil"/>
              <w:right w:val="nil"/>
            </w:tcBorders>
          </w:tcPr>
          <w:p w14:paraId="082B59D9"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0222969A" w14:textId="77777777" w:rsidR="00000000" w:rsidRDefault="002B1815">
            <w:pPr>
              <w:adjustRightInd w:val="0"/>
              <w:ind w:right="144"/>
              <w:rPr>
                <w:sz w:val="24"/>
                <w:szCs w:val="24"/>
              </w:rPr>
            </w:pPr>
            <w:r>
              <w:rPr>
                <w:szCs w:val="24"/>
              </w:rPr>
              <w:t>Dead Animal on Facilities</w:t>
            </w:r>
          </w:p>
        </w:tc>
      </w:tr>
      <w:tr w:rsidR="00000000" w14:paraId="6ADB54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551D58"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2453A648" w14:textId="77777777" w:rsidR="00000000" w:rsidRDefault="002B1815">
            <w:pPr>
              <w:adjustRightInd w:val="0"/>
              <w:ind w:right="144"/>
              <w:rPr>
                <w:sz w:val="24"/>
                <w:szCs w:val="24"/>
              </w:rPr>
            </w:pPr>
            <w:r>
              <w:rPr>
                <w:szCs w:val="24"/>
              </w:rPr>
              <w:t>FI005</w:t>
            </w:r>
          </w:p>
        </w:tc>
        <w:tc>
          <w:tcPr>
            <w:tcW w:w="144" w:type="dxa"/>
            <w:tcBorders>
              <w:top w:val="nil"/>
              <w:left w:val="nil"/>
              <w:bottom w:val="nil"/>
              <w:right w:val="nil"/>
            </w:tcBorders>
          </w:tcPr>
          <w:p w14:paraId="381EE33C"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14004ECA" w14:textId="77777777" w:rsidR="00000000" w:rsidRDefault="002B1815">
            <w:pPr>
              <w:adjustRightInd w:val="0"/>
              <w:ind w:right="144"/>
              <w:rPr>
                <w:sz w:val="24"/>
                <w:szCs w:val="24"/>
              </w:rPr>
            </w:pPr>
            <w:r>
              <w:rPr>
                <w:szCs w:val="24"/>
              </w:rPr>
              <w:t>Transformer Open</w:t>
            </w:r>
          </w:p>
        </w:tc>
      </w:tr>
      <w:tr w:rsidR="00000000" w14:paraId="062D40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4A75A2"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728FBD43" w14:textId="77777777" w:rsidR="00000000" w:rsidRDefault="002B1815">
            <w:pPr>
              <w:adjustRightInd w:val="0"/>
              <w:ind w:right="144"/>
              <w:rPr>
                <w:sz w:val="24"/>
                <w:szCs w:val="24"/>
              </w:rPr>
            </w:pPr>
            <w:r>
              <w:rPr>
                <w:szCs w:val="24"/>
              </w:rPr>
              <w:t>FI006</w:t>
            </w:r>
          </w:p>
        </w:tc>
        <w:tc>
          <w:tcPr>
            <w:tcW w:w="144" w:type="dxa"/>
            <w:tcBorders>
              <w:top w:val="nil"/>
              <w:left w:val="nil"/>
              <w:bottom w:val="nil"/>
              <w:right w:val="nil"/>
            </w:tcBorders>
          </w:tcPr>
          <w:p w14:paraId="0F5CA575"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7044458E" w14:textId="77777777" w:rsidR="00000000" w:rsidRDefault="002B1815">
            <w:pPr>
              <w:adjustRightInd w:val="0"/>
              <w:ind w:right="144"/>
              <w:rPr>
                <w:sz w:val="24"/>
                <w:szCs w:val="24"/>
              </w:rPr>
            </w:pPr>
            <w:r>
              <w:rPr>
                <w:szCs w:val="24"/>
              </w:rPr>
              <w:t>Fire Ants in/on TDSP owned equipment</w:t>
            </w:r>
          </w:p>
        </w:tc>
      </w:tr>
      <w:tr w:rsidR="00000000" w14:paraId="29463E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0DD93D"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B53B6C0" w14:textId="77777777" w:rsidR="00000000" w:rsidRDefault="002B1815">
            <w:pPr>
              <w:adjustRightInd w:val="0"/>
              <w:ind w:right="144"/>
              <w:rPr>
                <w:sz w:val="24"/>
                <w:szCs w:val="24"/>
              </w:rPr>
            </w:pPr>
            <w:r>
              <w:rPr>
                <w:szCs w:val="24"/>
              </w:rPr>
              <w:t>FI007</w:t>
            </w:r>
          </w:p>
        </w:tc>
        <w:tc>
          <w:tcPr>
            <w:tcW w:w="144" w:type="dxa"/>
            <w:tcBorders>
              <w:top w:val="nil"/>
              <w:left w:val="nil"/>
              <w:bottom w:val="nil"/>
              <w:right w:val="nil"/>
            </w:tcBorders>
          </w:tcPr>
          <w:p w14:paraId="3596C96E"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74BA4717" w14:textId="77777777" w:rsidR="00000000" w:rsidRDefault="002B1815">
            <w:pPr>
              <w:adjustRightInd w:val="0"/>
              <w:ind w:right="144"/>
              <w:rPr>
                <w:sz w:val="24"/>
                <w:szCs w:val="24"/>
              </w:rPr>
            </w:pPr>
            <w:r>
              <w:rPr>
                <w:szCs w:val="24"/>
              </w:rPr>
              <w:t>Wire</w:t>
            </w:r>
          </w:p>
        </w:tc>
      </w:tr>
      <w:tr w:rsidR="00000000" w14:paraId="189CE5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CB67AA"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4454A426" w14:textId="77777777" w:rsidR="00000000" w:rsidRDefault="002B1815">
            <w:pPr>
              <w:adjustRightInd w:val="0"/>
              <w:ind w:right="144"/>
              <w:rPr>
                <w:sz w:val="24"/>
                <w:szCs w:val="24"/>
              </w:rPr>
            </w:pPr>
            <w:r>
              <w:rPr>
                <w:szCs w:val="24"/>
              </w:rPr>
              <w:t>FI008</w:t>
            </w:r>
          </w:p>
        </w:tc>
        <w:tc>
          <w:tcPr>
            <w:tcW w:w="144" w:type="dxa"/>
            <w:tcBorders>
              <w:top w:val="nil"/>
              <w:left w:val="nil"/>
              <w:bottom w:val="nil"/>
              <w:right w:val="nil"/>
            </w:tcBorders>
          </w:tcPr>
          <w:p w14:paraId="7E2A12E7"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2F24249A" w14:textId="77777777" w:rsidR="00000000" w:rsidRDefault="002B1815">
            <w:pPr>
              <w:adjustRightInd w:val="0"/>
              <w:ind w:right="144"/>
              <w:rPr>
                <w:sz w:val="24"/>
                <w:szCs w:val="24"/>
              </w:rPr>
            </w:pPr>
            <w:r>
              <w:rPr>
                <w:szCs w:val="24"/>
              </w:rPr>
              <w:t>Pole</w:t>
            </w:r>
          </w:p>
        </w:tc>
      </w:tr>
      <w:tr w:rsidR="00000000" w14:paraId="1A3FDC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0A7F5A"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6BC482AC" w14:textId="77777777" w:rsidR="00000000" w:rsidRDefault="002B1815">
            <w:pPr>
              <w:adjustRightInd w:val="0"/>
              <w:ind w:right="144"/>
              <w:rPr>
                <w:sz w:val="24"/>
                <w:szCs w:val="24"/>
              </w:rPr>
            </w:pPr>
            <w:r>
              <w:rPr>
                <w:szCs w:val="24"/>
              </w:rPr>
              <w:t>FI009</w:t>
            </w:r>
          </w:p>
        </w:tc>
        <w:tc>
          <w:tcPr>
            <w:tcW w:w="144" w:type="dxa"/>
            <w:tcBorders>
              <w:top w:val="nil"/>
              <w:left w:val="nil"/>
              <w:bottom w:val="nil"/>
              <w:right w:val="nil"/>
            </w:tcBorders>
          </w:tcPr>
          <w:p w14:paraId="6CD5FEA9"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68979519" w14:textId="77777777" w:rsidR="00000000" w:rsidRDefault="002B1815">
            <w:pPr>
              <w:adjustRightInd w:val="0"/>
              <w:ind w:right="144"/>
              <w:rPr>
                <w:sz w:val="24"/>
                <w:szCs w:val="24"/>
              </w:rPr>
            </w:pPr>
            <w:r>
              <w:rPr>
                <w:szCs w:val="24"/>
              </w:rPr>
              <w:t>Transformer</w:t>
            </w:r>
          </w:p>
        </w:tc>
      </w:tr>
      <w:tr w:rsidR="00000000" w14:paraId="377391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EB2970"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3EA16150" w14:textId="77777777" w:rsidR="00000000" w:rsidRDefault="002B1815">
            <w:pPr>
              <w:adjustRightInd w:val="0"/>
              <w:ind w:right="144"/>
              <w:rPr>
                <w:sz w:val="24"/>
                <w:szCs w:val="24"/>
              </w:rPr>
            </w:pPr>
            <w:r>
              <w:rPr>
                <w:szCs w:val="24"/>
              </w:rPr>
              <w:t>FI010</w:t>
            </w:r>
          </w:p>
        </w:tc>
        <w:tc>
          <w:tcPr>
            <w:tcW w:w="144" w:type="dxa"/>
            <w:tcBorders>
              <w:top w:val="nil"/>
              <w:left w:val="nil"/>
              <w:bottom w:val="nil"/>
              <w:right w:val="nil"/>
            </w:tcBorders>
          </w:tcPr>
          <w:p w14:paraId="501F19AC"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5428ACA1" w14:textId="77777777" w:rsidR="00000000" w:rsidRDefault="002B1815">
            <w:pPr>
              <w:adjustRightInd w:val="0"/>
              <w:ind w:right="144"/>
              <w:rPr>
                <w:sz w:val="24"/>
                <w:szCs w:val="24"/>
              </w:rPr>
            </w:pPr>
            <w:r>
              <w:rPr>
                <w:szCs w:val="24"/>
              </w:rPr>
              <w:t>Crossed Meters</w:t>
            </w:r>
          </w:p>
        </w:tc>
      </w:tr>
      <w:tr w:rsidR="00000000" w14:paraId="09D81B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AE36B9"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217646B4" w14:textId="77777777" w:rsidR="00000000" w:rsidRDefault="002B1815">
            <w:pPr>
              <w:adjustRightInd w:val="0"/>
              <w:ind w:right="144"/>
              <w:rPr>
                <w:sz w:val="24"/>
                <w:szCs w:val="24"/>
              </w:rPr>
            </w:pPr>
            <w:r>
              <w:rPr>
                <w:szCs w:val="24"/>
              </w:rPr>
              <w:t>FI011</w:t>
            </w:r>
          </w:p>
        </w:tc>
        <w:tc>
          <w:tcPr>
            <w:tcW w:w="144" w:type="dxa"/>
            <w:tcBorders>
              <w:top w:val="nil"/>
              <w:left w:val="nil"/>
              <w:bottom w:val="nil"/>
              <w:right w:val="nil"/>
            </w:tcBorders>
          </w:tcPr>
          <w:p w14:paraId="518325A8"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2F4875B3" w14:textId="77777777" w:rsidR="00000000" w:rsidRDefault="002B1815">
            <w:pPr>
              <w:adjustRightInd w:val="0"/>
              <w:ind w:right="144"/>
              <w:rPr>
                <w:sz w:val="24"/>
                <w:szCs w:val="24"/>
              </w:rPr>
            </w:pPr>
            <w:r>
              <w:rPr>
                <w:szCs w:val="24"/>
              </w:rPr>
              <w:t>Possible Meter Damage</w:t>
            </w:r>
          </w:p>
        </w:tc>
      </w:tr>
      <w:tr w:rsidR="00000000" w14:paraId="34CD28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A14F22"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4165B513" w14:textId="77777777" w:rsidR="00000000" w:rsidRDefault="002B1815">
            <w:pPr>
              <w:adjustRightInd w:val="0"/>
              <w:ind w:right="144"/>
              <w:rPr>
                <w:sz w:val="24"/>
                <w:szCs w:val="24"/>
              </w:rPr>
            </w:pPr>
            <w:r>
              <w:rPr>
                <w:szCs w:val="24"/>
              </w:rPr>
              <w:t>FI012</w:t>
            </w:r>
          </w:p>
        </w:tc>
        <w:tc>
          <w:tcPr>
            <w:tcW w:w="144" w:type="dxa"/>
            <w:tcBorders>
              <w:top w:val="nil"/>
              <w:left w:val="nil"/>
              <w:bottom w:val="nil"/>
              <w:right w:val="nil"/>
            </w:tcBorders>
          </w:tcPr>
          <w:p w14:paraId="75E07F0D"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40771E2B" w14:textId="77777777" w:rsidR="00000000" w:rsidRDefault="002B1815">
            <w:pPr>
              <w:adjustRightInd w:val="0"/>
              <w:ind w:right="144"/>
              <w:rPr>
                <w:sz w:val="24"/>
                <w:szCs w:val="24"/>
              </w:rPr>
            </w:pPr>
            <w:r>
              <w:rPr>
                <w:szCs w:val="24"/>
              </w:rPr>
              <w:t>Customer inquiry or installation of some type of  Generation device or equipment at the Premise</w:t>
            </w:r>
          </w:p>
        </w:tc>
      </w:tr>
      <w:tr w:rsidR="00000000" w14:paraId="73E86AF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9C1CCD"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2909B16D" w14:textId="77777777" w:rsidR="00000000" w:rsidRDefault="002B1815">
            <w:pPr>
              <w:adjustRightInd w:val="0"/>
              <w:ind w:right="144"/>
              <w:rPr>
                <w:sz w:val="24"/>
                <w:szCs w:val="24"/>
              </w:rPr>
            </w:pPr>
            <w:r>
              <w:rPr>
                <w:szCs w:val="24"/>
              </w:rPr>
              <w:t>This code is used by the CR to notify the TDSP of    Customer's inquiry or installation of some type of Generation (example: wind, solar, micro-turbines, etc.) at the premise.   CR will provide in the MTX segment any additional information of the type of g</w:t>
            </w:r>
            <w:r>
              <w:rPr>
                <w:szCs w:val="24"/>
              </w:rPr>
              <w:t xml:space="preserve">eneration, Customer and CR contact information (telephone/cell </w:t>
            </w:r>
            <w:r>
              <w:rPr>
                <w:szCs w:val="24"/>
              </w:rPr>
              <w:lastRenderedPageBreak/>
              <w:t>phone numbers, email address, etc.) needed for TDSP to communicate directly with Customer.</w:t>
            </w:r>
          </w:p>
        </w:tc>
      </w:tr>
      <w:tr w:rsidR="00000000" w14:paraId="0952D3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5CE47E" w14:textId="77777777" w:rsidR="00000000" w:rsidRDefault="002B1815">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4B6905D" w14:textId="77777777" w:rsidR="00000000" w:rsidRDefault="002B1815">
            <w:pPr>
              <w:adjustRightInd w:val="0"/>
              <w:ind w:right="144"/>
              <w:rPr>
                <w:sz w:val="24"/>
                <w:szCs w:val="24"/>
              </w:rPr>
            </w:pPr>
            <w:r>
              <w:rPr>
                <w:szCs w:val="24"/>
              </w:rPr>
              <w:t>FI013</w:t>
            </w:r>
          </w:p>
        </w:tc>
        <w:tc>
          <w:tcPr>
            <w:tcW w:w="144" w:type="dxa"/>
            <w:tcBorders>
              <w:top w:val="nil"/>
              <w:left w:val="nil"/>
              <w:bottom w:val="nil"/>
              <w:right w:val="nil"/>
            </w:tcBorders>
          </w:tcPr>
          <w:p w14:paraId="0ACD0A6B"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77155B0C" w14:textId="77777777" w:rsidR="00000000" w:rsidRDefault="002B1815">
            <w:pPr>
              <w:adjustRightInd w:val="0"/>
              <w:ind w:right="144"/>
              <w:rPr>
                <w:sz w:val="24"/>
                <w:szCs w:val="24"/>
              </w:rPr>
            </w:pPr>
            <w:r>
              <w:rPr>
                <w:szCs w:val="24"/>
              </w:rPr>
              <w:t>Electric Vehicle</w:t>
            </w:r>
          </w:p>
        </w:tc>
      </w:tr>
      <w:tr w:rsidR="00000000" w14:paraId="7A43F3E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99022B7"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39909229" w14:textId="77777777" w:rsidR="00000000" w:rsidRDefault="002B1815">
            <w:pPr>
              <w:adjustRightInd w:val="0"/>
              <w:ind w:right="144"/>
              <w:rPr>
                <w:sz w:val="24"/>
                <w:szCs w:val="24"/>
              </w:rPr>
            </w:pPr>
            <w:r>
              <w:rPr>
                <w:szCs w:val="24"/>
              </w:rPr>
              <w:t>Used when Retail Customer and / or Retail Electric Provider is requesting</w:t>
            </w:r>
            <w:r>
              <w:rPr>
                <w:szCs w:val="24"/>
              </w:rPr>
              <w:t xml:space="preserve"> a load analysis of  TDSP owned equipment capacity to serve Electric Vehicle that may be present at the customer's premise.</w:t>
            </w:r>
          </w:p>
        </w:tc>
      </w:tr>
      <w:tr w:rsidR="00000000" w14:paraId="118332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F0C9ED"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7F7F36E0" w14:textId="77777777" w:rsidR="00000000" w:rsidRDefault="002B1815">
            <w:pPr>
              <w:adjustRightInd w:val="0"/>
              <w:ind w:right="144"/>
              <w:rPr>
                <w:sz w:val="24"/>
                <w:szCs w:val="24"/>
              </w:rPr>
            </w:pPr>
            <w:r>
              <w:rPr>
                <w:szCs w:val="24"/>
              </w:rPr>
              <w:t>GL001</w:t>
            </w:r>
          </w:p>
        </w:tc>
        <w:tc>
          <w:tcPr>
            <w:tcW w:w="144" w:type="dxa"/>
            <w:tcBorders>
              <w:top w:val="nil"/>
              <w:left w:val="nil"/>
              <w:bottom w:val="nil"/>
              <w:right w:val="nil"/>
            </w:tcBorders>
          </w:tcPr>
          <w:p w14:paraId="4E692EE7"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343933C1" w14:textId="77777777" w:rsidR="00000000" w:rsidRDefault="002B1815">
            <w:pPr>
              <w:adjustRightInd w:val="0"/>
              <w:ind w:right="144"/>
              <w:rPr>
                <w:sz w:val="24"/>
                <w:szCs w:val="24"/>
              </w:rPr>
            </w:pPr>
            <w:r>
              <w:rPr>
                <w:szCs w:val="24"/>
              </w:rPr>
              <w:t>Guard Light - Lights Out</w:t>
            </w:r>
          </w:p>
        </w:tc>
      </w:tr>
      <w:tr w:rsidR="00000000" w14:paraId="0EDC2C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40CB72"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DC9C09C" w14:textId="77777777" w:rsidR="00000000" w:rsidRDefault="002B1815">
            <w:pPr>
              <w:adjustRightInd w:val="0"/>
              <w:ind w:right="144"/>
              <w:rPr>
                <w:sz w:val="24"/>
                <w:szCs w:val="24"/>
              </w:rPr>
            </w:pPr>
            <w:r>
              <w:rPr>
                <w:szCs w:val="24"/>
              </w:rPr>
              <w:t>GL002</w:t>
            </w:r>
          </w:p>
        </w:tc>
        <w:tc>
          <w:tcPr>
            <w:tcW w:w="144" w:type="dxa"/>
            <w:tcBorders>
              <w:top w:val="nil"/>
              <w:left w:val="nil"/>
              <w:bottom w:val="nil"/>
              <w:right w:val="nil"/>
            </w:tcBorders>
          </w:tcPr>
          <w:p w14:paraId="1FEF059A"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2FB6B21F" w14:textId="77777777" w:rsidR="00000000" w:rsidRDefault="002B1815">
            <w:pPr>
              <w:adjustRightInd w:val="0"/>
              <w:ind w:right="144"/>
              <w:rPr>
                <w:sz w:val="24"/>
                <w:szCs w:val="24"/>
              </w:rPr>
            </w:pPr>
            <w:r>
              <w:rPr>
                <w:szCs w:val="24"/>
              </w:rPr>
              <w:t>Guard Light - Dim Light</w:t>
            </w:r>
          </w:p>
        </w:tc>
      </w:tr>
      <w:tr w:rsidR="00000000" w14:paraId="59691F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A5D62B"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08160B43" w14:textId="77777777" w:rsidR="00000000" w:rsidRDefault="002B1815">
            <w:pPr>
              <w:adjustRightInd w:val="0"/>
              <w:ind w:right="144"/>
              <w:rPr>
                <w:sz w:val="24"/>
                <w:szCs w:val="24"/>
              </w:rPr>
            </w:pPr>
            <w:r>
              <w:rPr>
                <w:szCs w:val="24"/>
              </w:rPr>
              <w:t>GL003</w:t>
            </w:r>
          </w:p>
        </w:tc>
        <w:tc>
          <w:tcPr>
            <w:tcW w:w="144" w:type="dxa"/>
            <w:tcBorders>
              <w:top w:val="nil"/>
              <w:left w:val="nil"/>
              <w:bottom w:val="nil"/>
              <w:right w:val="nil"/>
            </w:tcBorders>
          </w:tcPr>
          <w:p w14:paraId="50BAC26F"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27C205E6" w14:textId="77777777" w:rsidR="00000000" w:rsidRDefault="002B1815">
            <w:pPr>
              <w:adjustRightInd w:val="0"/>
              <w:ind w:right="144"/>
              <w:rPr>
                <w:sz w:val="24"/>
                <w:szCs w:val="24"/>
              </w:rPr>
            </w:pPr>
            <w:r>
              <w:rPr>
                <w:szCs w:val="24"/>
              </w:rPr>
              <w:t>Guard Light - Light Hanging</w:t>
            </w:r>
          </w:p>
        </w:tc>
      </w:tr>
      <w:tr w:rsidR="00000000" w14:paraId="789DD2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F4B2E4"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367FA501" w14:textId="77777777" w:rsidR="00000000" w:rsidRDefault="002B1815">
            <w:pPr>
              <w:adjustRightInd w:val="0"/>
              <w:ind w:right="144"/>
              <w:rPr>
                <w:sz w:val="24"/>
                <w:szCs w:val="24"/>
              </w:rPr>
            </w:pPr>
            <w:r>
              <w:rPr>
                <w:szCs w:val="24"/>
              </w:rPr>
              <w:t>GL004</w:t>
            </w:r>
          </w:p>
        </w:tc>
        <w:tc>
          <w:tcPr>
            <w:tcW w:w="144" w:type="dxa"/>
            <w:tcBorders>
              <w:top w:val="nil"/>
              <w:left w:val="nil"/>
              <w:bottom w:val="nil"/>
              <w:right w:val="nil"/>
            </w:tcBorders>
          </w:tcPr>
          <w:p w14:paraId="59E9D87A"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7B22943D" w14:textId="77777777" w:rsidR="00000000" w:rsidRDefault="002B1815">
            <w:pPr>
              <w:adjustRightInd w:val="0"/>
              <w:ind w:right="144"/>
              <w:rPr>
                <w:sz w:val="24"/>
                <w:szCs w:val="24"/>
              </w:rPr>
            </w:pPr>
            <w:r>
              <w:rPr>
                <w:szCs w:val="24"/>
              </w:rPr>
              <w:t>Guard Light - Pole Leaning</w:t>
            </w:r>
          </w:p>
        </w:tc>
      </w:tr>
      <w:tr w:rsidR="00000000" w14:paraId="214841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AC2EC7"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3D8B6654" w14:textId="77777777" w:rsidR="00000000" w:rsidRDefault="002B1815">
            <w:pPr>
              <w:adjustRightInd w:val="0"/>
              <w:ind w:right="144"/>
              <w:rPr>
                <w:sz w:val="24"/>
                <w:szCs w:val="24"/>
              </w:rPr>
            </w:pPr>
            <w:r>
              <w:rPr>
                <w:szCs w:val="24"/>
              </w:rPr>
              <w:t>GL005</w:t>
            </w:r>
          </w:p>
        </w:tc>
        <w:tc>
          <w:tcPr>
            <w:tcW w:w="144" w:type="dxa"/>
            <w:tcBorders>
              <w:top w:val="nil"/>
              <w:left w:val="nil"/>
              <w:bottom w:val="nil"/>
              <w:right w:val="nil"/>
            </w:tcBorders>
          </w:tcPr>
          <w:p w14:paraId="27E17CC8"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107CDD73" w14:textId="77777777" w:rsidR="00000000" w:rsidRDefault="002B1815">
            <w:pPr>
              <w:adjustRightInd w:val="0"/>
              <w:ind w:right="144"/>
              <w:rPr>
                <w:sz w:val="24"/>
                <w:szCs w:val="24"/>
              </w:rPr>
            </w:pPr>
            <w:r>
              <w:rPr>
                <w:szCs w:val="24"/>
              </w:rPr>
              <w:t>Guard Light - Light On All Day</w:t>
            </w:r>
          </w:p>
        </w:tc>
      </w:tr>
      <w:tr w:rsidR="00000000" w14:paraId="2A31446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0A371E"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EF1693E" w14:textId="77777777" w:rsidR="00000000" w:rsidRDefault="002B1815">
            <w:pPr>
              <w:adjustRightInd w:val="0"/>
              <w:ind w:right="144"/>
              <w:rPr>
                <w:sz w:val="24"/>
                <w:szCs w:val="24"/>
              </w:rPr>
            </w:pPr>
            <w:r>
              <w:rPr>
                <w:szCs w:val="24"/>
              </w:rPr>
              <w:t>GL006</w:t>
            </w:r>
          </w:p>
        </w:tc>
        <w:tc>
          <w:tcPr>
            <w:tcW w:w="144" w:type="dxa"/>
            <w:tcBorders>
              <w:top w:val="nil"/>
              <w:left w:val="nil"/>
              <w:bottom w:val="nil"/>
              <w:right w:val="nil"/>
            </w:tcBorders>
          </w:tcPr>
          <w:p w14:paraId="6E5F465D"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581B4BA1" w14:textId="77777777" w:rsidR="00000000" w:rsidRDefault="002B1815">
            <w:pPr>
              <w:adjustRightInd w:val="0"/>
              <w:ind w:right="144"/>
              <w:rPr>
                <w:sz w:val="24"/>
                <w:szCs w:val="24"/>
              </w:rPr>
            </w:pPr>
            <w:r>
              <w:rPr>
                <w:szCs w:val="24"/>
              </w:rPr>
              <w:t>Guard Light - Light Goes On and Off</w:t>
            </w:r>
          </w:p>
        </w:tc>
      </w:tr>
      <w:tr w:rsidR="00000000" w14:paraId="393E65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1A8A0C"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782ECBA4" w14:textId="77777777" w:rsidR="00000000" w:rsidRDefault="002B1815">
            <w:pPr>
              <w:adjustRightInd w:val="0"/>
              <w:ind w:right="144"/>
              <w:rPr>
                <w:sz w:val="24"/>
                <w:szCs w:val="24"/>
              </w:rPr>
            </w:pPr>
            <w:r>
              <w:rPr>
                <w:szCs w:val="24"/>
              </w:rPr>
              <w:t>GL007</w:t>
            </w:r>
          </w:p>
        </w:tc>
        <w:tc>
          <w:tcPr>
            <w:tcW w:w="144" w:type="dxa"/>
            <w:tcBorders>
              <w:top w:val="nil"/>
              <w:left w:val="nil"/>
              <w:bottom w:val="nil"/>
              <w:right w:val="nil"/>
            </w:tcBorders>
          </w:tcPr>
          <w:p w14:paraId="36475840"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6A116AE3" w14:textId="77777777" w:rsidR="00000000" w:rsidRDefault="002B1815">
            <w:pPr>
              <w:adjustRightInd w:val="0"/>
              <w:ind w:right="144"/>
              <w:rPr>
                <w:sz w:val="24"/>
                <w:szCs w:val="24"/>
              </w:rPr>
            </w:pPr>
            <w:r>
              <w:rPr>
                <w:szCs w:val="24"/>
              </w:rPr>
              <w:t>Guard Light - Install Shield</w:t>
            </w:r>
          </w:p>
        </w:tc>
      </w:tr>
      <w:tr w:rsidR="00000000" w14:paraId="23CDFF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D8F84F"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03BAC5EB" w14:textId="77777777" w:rsidR="00000000" w:rsidRDefault="002B1815">
            <w:pPr>
              <w:adjustRightInd w:val="0"/>
              <w:ind w:right="144"/>
              <w:rPr>
                <w:sz w:val="24"/>
                <w:szCs w:val="24"/>
              </w:rPr>
            </w:pPr>
            <w:r>
              <w:rPr>
                <w:szCs w:val="24"/>
              </w:rPr>
              <w:t>GL008</w:t>
            </w:r>
          </w:p>
        </w:tc>
        <w:tc>
          <w:tcPr>
            <w:tcW w:w="144" w:type="dxa"/>
            <w:tcBorders>
              <w:top w:val="nil"/>
              <w:left w:val="nil"/>
              <w:bottom w:val="nil"/>
              <w:right w:val="nil"/>
            </w:tcBorders>
          </w:tcPr>
          <w:p w14:paraId="2F478C55"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66DF690D" w14:textId="77777777" w:rsidR="00000000" w:rsidRDefault="002B1815">
            <w:pPr>
              <w:adjustRightInd w:val="0"/>
              <w:ind w:right="144"/>
              <w:rPr>
                <w:sz w:val="24"/>
                <w:szCs w:val="24"/>
              </w:rPr>
            </w:pPr>
            <w:r>
              <w:rPr>
                <w:szCs w:val="24"/>
              </w:rPr>
              <w:t>Guard Light - Re-aim</w:t>
            </w:r>
          </w:p>
        </w:tc>
      </w:tr>
      <w:tr w:rsidR="00000000" w14:paraId="7903A8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C41B73"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6E5DCF09" w14:textId="77777777" w:rsidR="00000000" w:rsidRDefault="002B1815">
            <w:pPr>
              <w:adjustRightInd w:val="0"/>
              <w:ind w:right="144"/>
              <w:rPr>
                <w:sz w:val="24"/>
                <w:szCs w:val="24"/>
              </w:rPr>
            </w:pPr>
            <w:r>
              <w:rPr>
                <w:szCs w:val="24"/>
              </w:rPr>
              <w:t>GL009</w:t>
            </w:r>
          </w:p>
        </w:tc>
        <w:tc>
          <w:tcPr>
            <w:tcW w:w="144" w:type="dxa"/>
            <w:tcBorders>
              <w:top w:val="nil"/>
              <w:left w:val="nil"/>
              <w:bottom w:val="nil"/>
              <w:right w:val="nil"/>
            </w:tcBorders>
          </w:tcPr>
          <w:p w14:paraId="1FDC7852"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68009291" w14:textId="77777777" w:rsidR="00000000" w:rsidRDefault="002B1815">
            <w:pPr>
              <w:adjustRightInd w:val="0"/>
              <w:ind w:right="144"/>
              <w:rPr>
                <w:sz w:val="24"/>
                <w:szCs w:val="24"/>
              </w:rPr>
            </w:pPr>
            <w:r>
              <w:rPr>
                <w:szCs w:val="24"/>
              </w:rPr>
              <w:t>Guard Light - Remove a Specific Lamp</w:t>
            </w:r>
          </w:p>
        </w:tc>
      </w:tr>
      <w:tr w:rsidR="00000000" w14:paraId="3DDE26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520F34"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131DFEB5" w14:textId="77777777" w:rsidR="00000000" w:rsidRDefault="002B1815">
            <w:pPr>
              <w:adjustRightInd w:val="0"/>
              <w:ind w:right="144"/>
              <w:rPr>
                <w:sz w:val="24"/>
                <w:szCs w:val="24"/>
              </w:rPr>
            </w:pPr>
            <w:r>
              <w:rPr>
                <w:szCs w:val="24"/>
              </w:rPr>
              <w:t>ME001</w:t>
            </w:r>
          </w:p>
        </w:tc>
        <w:tc>
          <w:tcPr>
            <w:tcW w:w="144" w:type="dxa"/>
            <w:tcBorders>
              <w:top w:val="nil"/>
              <w:left w:val="nil"/>
              <w:bottom w:val="nil"/>
              <w:right w:val="nil"/>
            </w:tcBorders>
          </w:tcPr>
          <w:p w14:paraId="00C11DCE"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0BA11638" w14:textId="77777777" w:rsidR="00000000" w:rsidRDefault="002B1815">
            <w:pPr>
              <w:adjustRightInd w:val="0"/>
              <w:ind w:right="144"/>
              <w:rPr>
                <w:sz w:val="24"/>
                <w:szCs w:val="24"/>
              </w:rPr>
            </w:pPr>
            <w:r>
              <w:rPr>
                <w:szCs w:val="24"/>
              </w:rPr>
              <w:t>Exchange with AMR (Automated Meter Read) Meter</w:t>
            </w:r>
          </w:p>
        </w:tc>
      </w:tr>
      <w:tr w:rsidR="00000000" w14:paraId="2EE3F3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78F9A0"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20D328F" w14:textId="77777777" w:rsidR="00000000" w:rsidRDefault="002B1815">
            <w:pPr>
              <w:adjustRightInd w:val="0"/>
              <w:ind w:right="144"/>
              <w:rPr>
                <w:sz w:val="24"/>
                <w:szCs w:val="24"/>
              </w:rPr>
            </w:pPr>
            <w:r>
              <w:rPr>
                <w:szCs w:val="24"/>
              </w:rPr>
              <w:t>ME002</w:t>
            </w:r>
          </w:p>
        </w:tc>
        <w:tc>
          <w:tcPr>
            <w:tcW w:w="144" w:type="dxa"/>
            <w:tcBorders>
              <w:top w:val="nil"/>
              <w:left w:val="nil"/>
              <w:bottom w:val="nil"/>
              <w:right w:val="nil"/>
            </w:tcBorders>
          </w:tcPr>
          <w:p w14:paraId="5F598412"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082C8481" w14:textId="77777777" w:rsidR="00000000" w:rsidRDefault="002B1815">
            <w:pPr>
              <w:adjustRightInd w:val="0"/>
              <w:ind w:right="144"/>
              <w:rPr>
                <w:sz w:val="24"/>
                <w:szCs w:val="24"/>
              </w:rPr>
            </w:pPr>
            <w:r>
              <w:rPr>
                <w:szCs w:val="24"/>
              </w:rPr>
              <w:t>Exchange with OMR (Off-site Meter Read) Meter</w:t>
            </w:r>
          </w:p>
        </w:tc>
      </w:tr>
      <w:tr w:rsidR="00000000" w14:paraId="7E9B14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0CB604"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4AFC0A5" w14:textId="77777777" w:rsidR="00000000" w:rsidRDefault="002B1815">
            <w:pPr>
              <w:adjustRightInd w:val="0"/>
              <w:ind w:right="144"/>
              <w:rPr>
                <w:sz w:val="24"/>
                <w:szCs w:val="24"/>
              </w:rPr>
            </w:pPr>
            <w:r>
              <w:rPr>
                <w:szCs w:val="24"/>
              </w:rPr>
              <w:t>ME003</w:t>
            </w:r>
          </w:p>
        </w:tc>
        <w:tc>
          <w:tcPr>
            <w:tcW w:w="144" w:type="dxa"/>
            <w:tcBorders>
              <w:top w:val="nil"/>
              <w:left w:val="nil"/>
              <w:bottom w:val="nil"/>
              <w:right w:val="nil"/>
            </w:tcBorders>
          </w:tcPr>
          <w:p w14:paraId="757E6A42"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0DBF4A89" w14:textId="77777777" w:rsidR="00000000" w:rsidRDefault="002B1815">
            <w:pPr>
              <w:adjustRightInd w:val="0"/>
              <w:ind w:right="144"/>
              <w:rPr>
                <w:sz w:val="24"/>
                <w:szCs w:val="24"/>
              </w:rPr>
            </w:pPr>
            <w:r>
              <w:rPr>
                <w:szCs w:val="24"/>
              </w:rPr>
              <w:t>Exchange with IDR</w:t>
            </w:r>
          </w:p>
        </w:tc>
      </w:tr>
      <w:tr w:rsidR="00000000" w14:paraId="72EB8F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64DB14"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1E35639D" w14:textId="77777777" w:rsidR="00000000" w:rsidRDefault="002B1815">
            <w:pPr>
              <w:adjustRightInd w:val="0"/>
              <w:ind w:right="144"/>
              <w:rPr>
                <w:sz w:val="24"/>
                <w:szCs w:val="24"/>
              </w:rPr>
            </w:pPr>
            <w:r>
              <w:rPr>
                <w:szCs w:val="24"/>
              </w:rPr>
              <w:t>ME004</w:t>
            </w:r>
          </w:p>
        </w:tc>
        <w:tc>
          <w:tcPr>
            <w:tcW w:w="144" w:type="dxa"/>
            <w:tcBorders>
              <w:top w:val="nil"/>
              <w:left w:val="nil"/>
              <w:bottom w:val="nil"/>
              <w:right w:val="nil"/>
            </w:tcBorders>
          </w:tcPr>
          <w:p w14:paraId="013B2D3F"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564367A2" w14:textId="77777777" w:rsidR="00000000" w:rsidRDefault="002B1815">
            <w:pPr>
              <w:adjustRightInd w:val="0"/>
              <w:ind w:right="144"/>
              <w:rPr>
                <w:sz w:val="24"/>
                <w:szCs w:val="24"/>
              </w:rPr>
            </w:pPr>
            <w:r>
              <w:rPr>
                <w:szCs w:val="24"/>
              </w:rPr>
              <w:t>Exchange with TOU</w:t>
            </w:r>
          </w:p>
        </w:tc>
      </w:tr>
      <w:tr w:rsidR="00000000" w14:paraId="3435E0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FEBB10"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345B47D4" w14:textId="77777777" w:rsidR="00000000" w:rsidRDefault="002B1815">
            <w:pPr>
              <w:adjustRightInd w:val="0"/>
              <w:ind w:right="144"/>
              <w:rPr>
                <w:sz w:val="24"/>
                <w:szCs w:val="24"/>
              </w:rPr>
            </w:pPr>
            <w:r>
              <w:rPr>
                <w:szCs w:val="24"/>
              </w:rPr>
              <w:t>ME005</w:t>
            </w:r>
          </w:p>
        </w:tc>
        <w:tc>
          <w:tcPr>
            <w:tcW w:w="144" w:type="dxa"/>
            <w:tcBorders>
              <w:top w:val="nil"/>
              <w:left w:val="nil"/>
              <w:bottom w:val="nil"/>
              <w:right w:val="nil"/>
            </w:tcBorders>
          </w:tcPr>
          <w:p w14:paraId="2CDF62E3"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10E17443" w14:textId="77777777" w:rsidR="00000000" w:rsidRDefault="002B1815">
            <w:pPr>
              <w:adjustRightInd w:val="0"/>
              <w:ind w:right="144"/>
              <w:rPr>
                <w:sz w:val="24"/>
                <w:szCs w:val="24"/>
              </w:rPr>
            </w:pPr>
            <w:r>
              <w:rPr>
                <w:szCs w:val="24"/>
              </w:rPr>
              <w:t>Exchange with Demand Meter</w:t>
            </w:r>
          </w:p>
        </w:tc>
      </w:tr>
      <w:tr w:rsidR="00000000" w14:paraId="35BF7F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054206"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6EC29A2C" w14:textId="77777777" w:rsidR="00000000" w:rsidRDefault="002B1815">
            <w:pPr>
              <w:adjustRightInd w:val="0"/>
              <w:ind w:right="144"/>
              <w:rPr>
                <w:sz w:val="24"/>
                <w:szCs w:val="24"/>
              </w:rPr>
            </w:pPr>
            <w:r>
              <w:rPr>
                <w:szCs w:val="24"/>
              </w:rPr>
              <w:t>ME006</w:t>
            </w:r>
          </w:p>
        </w:tc>
        <w:tc>
          <w:tcPr>
            <w:tcW w:w="144" w:type="dxa"/>
            <w:tcBorders>
              <w:top w:val="nil"/>
              <w:left w:val="nil"/>
              <w:bottom w:val="nil"/>
              <w:right w:val="nil"/>
            </w:tcBorders>
          </w:tcPr>
          <w:p w14:paraId="3AA17A74"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5FE38057" w14:textId="77777777" w:rsidR="00000000" w:rsidRDefault="002B1815">
            <w:pPr>
              <w:adjustRightInd w:val="0"/>
              <w:ind w:right="144"/>
              <w:rPr>
                <w:sz w:val="24"/>
                <w:szCs w:val="24"/>
              </w:rPr>
            </w:pPr>
            <w:r>
              <w:rPr>
                <w:szCs w:val="24"/>
              </w:rPr>
              <w:t>Exchange with kVAR Meter</w:t>
            </w:r>
          </w:p>
        </w:tc>
      </w:tr>
      <w:tr w:rsidR="00000000" w14:paraId="3311198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870DDA"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6E2B1499" w14:textId="77777777" w:rsidR="00000000" w:rsidRDefault="002B1815">
            <w:pPr>
              <w:adjustRightInd w:val="0"/>
              <w:ind w:right="144"/>
              <w:rPr>
                <w:sz w:val="24"/>
                <w:szCs w:val="24"/>
              </w:rPr>
            </w:pPr>
            <w:r>
              <w:rPr>
                <w:szCs w:val="24"/>
              </w:rPr>
              <w:t>ME007</w:t>
            </w:r>
          </w:p>
        </w:tc>
        <w:tc>
          <w:tcPr>
            <w:tcW w:w="144" w:type="dxa"/>
            <w:tcBorders>
              <w:top w:val="nil"/>
              <w:left w:val="nil"/>
              <w:bottom w:val="nil"/>
              <w:right w:val="nil"/>
            </w:tcBorders>
          </w:tcPr>
          <w:p w14:paraId="05C21876"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0231297C" w14:textId="77777777" w:rsidR="00000000" w:rsidRDefault="002B1815">
            <w:pPr>
              <w:adjustRightInd w:val="0"/>
              <w:ind w:right="144"/>
              <w:rPr>
                <w:sz w:val="24"/>
                <w:szCs w:val="24"/>
              </w:rPr>
            </w:pPr>
            <w:r>
              <w:rPr>
                <w:szCs w:val="24"/>
              </w:rPr>
              <w:t>Exchange with kWh Meter</w:t>
            </w:r>
          </w:p>
        </w:tc>
      </w:tr>
      <w:tr w:rsidR="00000000" w14:paraId="2AA1E8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0CC1E3"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2E76DF48" w14:textId="77777777" w:rsidR="00000000" w:rsidRDefault="002B1815">
            <w:pPr>
              <w:adjustRightInd w:val="0"/>
              <w:ind w:right="144"/>
              <w:rPr>
                <w:sz w:val="24"/>
                <w:szCs w:val="24"/>
              </w:rPr>
            </w:pPr>
            <w:r>
              <w:rPr>
                <w:szCs w:val="24"/>
              </w:rPr>
              <w:t>ME008</w:t>
            </w:r>
          </w:p>
        </w:tc>
        <w:tc>
          <w:tcPr>
            <w:tcW w:w="144" w:type="dxa"/>
            <w:tcBorders>
              <w:top w:val="nil"/>
              <w:left w:val="nil"/>
              <w:bottom w:val="nil"/>
              <w:right w:val="nil"/>
            </w:tcBorders>
          </w:tcPr>
          <w:p w14:paraId="2160A161"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131BC003" w14:textId="77777777" w:rsidR="00000000" w:rsidRDefault="002B1815">
            <w:pPr>
              <w:adjustRightInd w:val="0"/>
              <w:ind w:right="144"/>
              <w:rPr>
                <w:sz w:val="24"/>
                <w:szCs w:val="24"/>
              </w:rPr>
            </w:pPr>
            <w:r>
              <w:rPr>
                <w:szCs w:val="24"/>
              </w:rPr>
              <w:t>Exchange with Electrical Pulse Metering</w:t>
            </w:r>
          </w:p>
        </w:tc>
      </w:tr>
      <w:tr w:rsidR="00000000" w14:paraId="434EE8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593760"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19AE2536" w14:textId="77777777" w:rsidR="00000000" w:rsidRDefault="002B1815">
            <w:pPr>
              <w:adjustRightInd w:val="0"/>
              <w:ind w:right="144"/>
              <w:rPr>
                <w:sz w:val="24"/>
                <w:szCs w:val="24"/>
              </w:rPr>
            </w:pPr>
            <w:r>
              <w:rPr>
                <w:szCs w:val="24"/>
              </w:rPr>
              <w:t>ME009</w:t>
            </w:r>
          </w:p>
        </w:tc>
        <w:tc>
          <w:tcPr>
            <w:tcW w:w="144" w:type="dxa"/>
            <w:tcBorders>
              <w:top w:val="nil"/>
              <w:left w:val="nil"/>
              <w:bottom w:val="nil"/>
              <w:right w:val="nil"/>
            </w:tcBorders>
          </w:tcPr>
          <w:p w14:paraId="48D63918"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5D593B90" w14:textId="77777777" w:rsidR="00000000" w:rsidRDefault="002B1815">
            <w:pPr>
              <w:adjustRightInd w:val="0"/>
              <w:ind w:right="144"/>
              <w:rPr>
                <w:sz w:val="24"/>
                <w:szCs w:val="24"/>
              </w:rPr>
            </w:pPr>
            <w:r>
              <w:rPr>
                <w:szCs w:val="24"/>
              </w:rPr>
              <w:t>Exchange (like for like)</w:t>
            </w:r>
          </w:p>
        </w:tc>
      </w:tr>
      <w:tr w:rsidR="00000000" w14:paraId="199B7E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2A9FF5"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0F475F89" w14:textId="77777777" w:rsidR="00000000" w:rsidRDefault="002B1815">
            <w:pPr>
              <w:adjustRightInd w:val="0"/>
              <w:ind w:right="144"/>
              <w:rPr>
                <w:sz w:val="24"/>
                <w:szCs w:val="24"/>
              </w:rPr>
            </w:pPr>
            <w:r>
              <w:rPr>
                <w:szCs w:val="24"/>
              </w:rPr>
              <w:t>ME010</w:t>
            </w:r>
          </w:p>
        </w:tc>
        <w:tc>
          <w:tcPr>
            <w:tcW w:w="144" w:type="dxa"/>
            <w:tcBorders>
              <w:top w:val="nil"/>
              <w:left w:val="nil"/>
              <w:bottom w:val="nil"/>
              <w:right w:val="nil"/>
            </w:tcBorders>
          </w:tcPr>
          <w:p w14:paraId="4028C2F7"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76CC6068" w14:textId="77777777" w:rsidR="00000000" w:rsidRDefault="002B1815">
            <w:pPr>
              <w:adjustRightInd w:val="0"/>
              <w:ind w:right="144"/>
              <w:rPr>
                <w:sz w:val="24"/>
                <w:szCs w:val="24"/>
              </w:rPr>
            </w:pPr>
            <w:r>
              <w:rPr>
                <w:szCs w:val="24"/>
              </w:rPr>
              <w:t>Upgrade (Demand Capacity, Scale # of Dials)</w:t>
            </w:r>
          </w:p>
        </w:tc>
      </w:tr>
      <w:tr w:rsidR="00000000" w14:paraId="4DC6D09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D4EE79A"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5717F961" w14:textId="77777777" w:rsidR="00000000" w:rsidRDefault="002B1815">
            <w:pPr>
              <w:adjustRightInd w:val="0"/>
              <w:ind w:right="144"/>
              <w:rPr>
                <w:sz w:val="24"/>
                <w:szCs w:val="24"/>
              </w:rPr>
            </w:pPr>
            <w:r>
              <w:rPr>
                <w:szCs w:val="24"/>
              </w:rPr>
              <w:t>Upgrade is an exchange of a like meter for like meter where there is a need for a chan</w:t>
            </w:r>
            <w:r>
              <w:rPr>
                <w:szCs w:val="24"/>
              </w:rPr>
              <w:t>ge due to increased functionality or customer request.  On upgrades, comments will be used for details.</w:t>
            </w:r>
          </w:p>
        </w:tc>
      </w:tr>
      <w:tr w:rsidR="00000000" w14:paraId="0EC68C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3CD5DE"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3BE59B83" w14:textId="77777777" w:rsidR="00000000" w:rsidRDefault="002B1815">
            <w:pPr>
              <w:adjustRightInd w:val="0"/>
              <w:ind w:right="144"/>
              <w:rPr>
                <w:sz w:val="24"/>
                <w:szCs w:val="24"/>
              </w:rPr>
            </w:pPr>
            <w:r>
              <w:rPr>
                <w:szCs w:val="24"/>
              </w:rPr>
              <w:t>ME011</w:t>
            </w:r>
          </w:p>
        </w:tc>
        <w:tc>
          <w:tcPr>
            <w:tcW w:w="144" w:type="dxa"/>
            <w:tcBorders>
              <w:top w:val="nil"/>
              <w:left w:val="nil"/>
              <w:bottom w:val="nil"/>
              <w:right w:val="nil"/>
            </w:tcBorders>
          </w:tcPr>
          <w:p w14:paraId="728BBFB6"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7646A220" w14:textId="77777777" w:rsidR="00000000" w:rsidRDefault="002B1815">
            <w:pPr>
              <w:adjustRightInd w:val="0"/>
              <w:ind w:right="144"/>
              <w:rPr>
                <w:sz w:val="24"/>
                <w:szCs w:val="24"/>
              </w:rPr>
            </w:pPr>
            <w:r>
              <w:rPr>
                <w:szCs w:val="24"/>
              </w:rPr>
              <w:t>Damaged</w:t>
            </w:r>
          </w:p>
        </w:tc>
      </w:tr>
      <w:tr w:rsidR="00000000" w14:paraId="16A67F7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1A32B2"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7217D07F" w14:textId="77777777" w:rsidR="00000000" w:rsidRDefault="002B1815">
            <w:pPr>
              <w:adjustRightInd w:val="0"/>
              <w:ind w:right="144"/>
              <w:rPr>
                <w:sz w:val="24"/>
                <w:szCs w:val="24"/>
              </w:rPr>
            </w:pPr>
            <w:r>
              <w:rPr>
                <w:szCs w:val="24"/>
              </w:rPr>
              <w:t>A damaged meter purpose code indicates that the customer knows the meter has been damaged.</w:t>
            </w:r>
          </w:p>
        </w:tc>
      </w:tr>
      <w:tr w:rsidR="00000000" w14:paraId="719DD3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74BE4B"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75B4F05A" w14:textId="77777777" w:rsidR="00000000" w:rsidRDefault="002B1815">
            <w:pPr>
              <w:adjustRightInd w:val="0"/>
              <w:ind w:right="144"/>
              <w:rPr>
                <w:sz w:val="24"/>
                <w:szCs w:val="24"/>
              </w:rPr>
            </w:pPr>
            <w:r>
              <w:rPr>
                <w:szCs w:val="24"/>
              </w:rPr>
              <w:t>ME012</w:t>
            </w:r>
          </w:p>
        </w:tc>
        <w:tc>
          <w:tcPr>
            <w:tcW w:w="144" w:type="dxa"/>
            <w:tcBorders>
              <w:top w:val="nil"/>
              <w:left w:val="nil"/>
              <w:bottom w:val="nil"/>
              <w:right w:val="nil"/>
            </w:tcBorders>
          </w:tcPr>
          <w:p w14:paraId="397593DF"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6EB6B07E" w14:textId="77777777" w:rsidR="00000000" w:rsidRDefault="002B1815">
            <w:pPr>
              <w:adjustRightInd w:val="0"/>
              <w:ind w:right="144"/>
              <w:rPr>
                <w:sz w:val="24"/>
                <w:szCs w:val="24"/>
              </w:rPr>
            </w:pPr>
            <w:r>
              <w:rPr>
                <w:szCs w:val="24"/>
              </w:rPr>
              <w:t>Dead Meter</w:t>
            </w:r>
          </w:p>
        </w:tc>
      </w:tr>
      <w:tr w:rsidR="00000000" w14:paraId="39DFCA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D51242"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F2A5381" w14:textId="77777777" w:rsidR="00000000" w:rsidRDefault="002B1815">
            <w:pPr>
              <w:adjustRightInd w:val="0"/>
              <w:ind w:right="144"/>
              <w:rPr>
                <w:sz w:val="24"/>
                <w:szCs w:val="24"/>
              </w:rPr>
            </w:pPr>
            <w:r>
              <w:rPr>
                <w:szCs w:val="24"/>
              </w:rPr>
              <w:t>ME013</w:t>
            </w:r>
          </w:p>
        </w:tc>
        <w:tc>
          <w:tcPr>
            <w:tcW w:w="144" w:type="dxa"/>
            <w:tcBorders>
              <w:top w:val="nil"/>
              <w:left w:val="nil"/>
              <w:bottom w:val="nil"/>
              <w:right w:val="nil"/>
            </w:tcBorders>
          </w:tcPr>
          <w:p w14:paraId="75D25A6B"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21E3C3EB" w14:textId="77777777" w:rsidR="00000000" w:rsidRDefault="002B1815">
            <w:pPr>
              <w:adjustRightInd w:val="0"/>
              <w:ind w:right="144"/>
              <w:rPr>
                <w:sz w:val="24"/>
                <w:szCs w:val="24"/>
              </w:rPr>
            </w:pPr>
            <w:r>
              <w:rPr>
                <w:szCs w:val="24"/>
              </w:rPr>
              <w:t>Optional IDR Removal</w:t>
            </w:r>
          </w:p>
        </w:tc>
      </w:tr>
      <w:tr w:rsidR="00000000" w14:paraId="30D443F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96424C2"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71E31CC9" w14:textId="77777777" w:rsidR="00000000" w:rsidRDefault="002B1815">
            <w:pPr>
              <w:adjustRightInd w:val="0"/>
              <w:ind w:right="144"/>
              <w:rPr>
                <w:sz w:val="24"/>
                <w:szCs w:val="24"/>
              </w:rPr>
            </w:pPr>
            <w:r>
              <w:rPr>
                <w:szCs w:val="24"/>
              </w:rPr>
              <w:t>ESI ID met threshold requirement for Optional IDR Removal</w:t>
            </w:r>
          </w:p>
        </w:tc>
      </w:tr>
      <w:tr w:rsidR="00000000" w14:paraId="3163C9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3FC812"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BEB51F9" w14:textId="77777777" w:rsidR="00000000" w:rsidRDefault="002B1815">
            <w:pPr>
              <w:adjustRightInd w:val="0"/>
              <w:ind w:right="144"/>
              <w:rPr>
                <w:sz w:val="24"/>
                <w:szCs w:val="24"/>
              </w:rPr>
            </w:pPr>
            <w:r>
              <w:rPr>
                <w:szCs w:val="24"/>
              </w:rPr>
              <w:t>ME014</w:t>
            </w:r>
          </w:p>
        </w:tc>
        <w:tc>
          <w:tcPr>
            <w:tcW w:w="144" w:type="dxa"/>
            <w:tcBorders>
              <w:top w:val="nil"/>
              <w:left w:val="nil"/>
              <w:bottom w:val="nil"/>
              <w:right w:val="nil"/>
            </w:tcBorders>
          </w:tcPr>
          <w:p w14:paraId="6DB4ABD3"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4730ACD9" w14:textId="77777777" w:rsidR="00000000" w:rsidRDefault="002B1815">
            <w:pPr>
              <w:adjustRightInd w:val="0"/>
              <w:ind w:right="144"/>
              <w:rPr>
                <w:sz w:val="24"/>
                <w:szCs w:val="24"/>
              </w:rPr>
            </w:pPr>
            <w:r>
              <w:rPr>
                <w:szCs w:val="24"/>
              </w:rPr>
              <w:t>Mandatory IDR Installation</w:t>
            </w:r>
          </w:p>
        </w:tc>
      </w:tr>
      <w:tr w:rsidR="00000000" w14:paraId="2BC372B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C3967A4"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2149EADA" w14:textId="77777777" w:rsidR="00000000" w:rsidRDefault="002B1815">
            <w:pPr>
              <w:adjustRightInd w:val="0"/>
              <w:ind w:right="144"/>
              <w:rPr>
                <w:sz w:val="24"/>
                <w:szCs w:val="24"/>
              </w:rPr>
            </w:pPr>
            <w:r>
              <w:rPr>
                <w:szCs w:val="24"/>
              </w:rPr>
              <w:t>ESI ID met threshold requirement for Mandatory IDR Installation</w:t>
            </w:r>
          </w:p>
        </w:tc>
      </w:tr>
      <w:tr w:rsidR="00000000" w14:paraId="6567C0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1538FE"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3D381F92" w14:textId="77777777" w:rsidR="00000000" w:rsidRDefault="002B1815">
            <w:pPr>
              <w:adjustRightInd w:val="0"/>
              <w:ind w:right="144"/>
              <w:rPr>
                <w:sz w:val="24"/>
                <w:szCs w:val="24"/>
              </w:rPr>
            </w:pPr>
            <w:r>
              <w:rPr>
                <w:szCs w:val="24"/>
              </w:rPr>
              <w:t>MM001</w:t>
            </w:r>
          </w:p>
        </w:tc>
        <w:tc>
          <w:tcPr>
            <w:tcW w:w="144" w:type="dxa"/>
            <w:tcBorders>
              <w:top w:val="nil"/>
              <w:left w:val="nil"/>
              <w:bottom w:val="nil"/>
              <w:right w:val="nil"/>
            </w:tcBorders>
          </w:tcPr>
          <w:p w14:paraId="2D1FFFD4"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3FA62F0C" w14:textId="77777777" w:rsidR="00000000" w:rsidRDefault="002B1815">
            <w:pPr>
              <w:adjustRightInd w:val="0"/>
              <w:ind w:right="144"/>
              <w:rPr>
                <w:sz w:val="24"/>
                <w:szCs w:val="24"/>
              </w:rPr>
            </w:pPr>
            <w:r>
              <w:rPr>
                <w:szCs w:val="24"/>
              </w:rPr>
              <w:t>Install Lock Band</w:t>
            </w:r>
          </w:p>
        </w:tc>
      </w:tr>
      <w:tr w:rsidR="00000000" w14:paraId="05FFFF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581E44"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478DF9FC" w14:textId="77777777" w:rsidR="00000000" w:rsidRDefault="002B1815">
            <w:pPr>
              <w:adjustRightInd w:val="0"/>
              <w:ind w:right="144"/>
              <w:rPr>
                <w:sz w:val="24"/>
                <w:szCs w:val="24"/>
              </w:rPr>
            </w:pPr>
            <w:r>
              <w:rPr>
                <w:szCs w:val="24"/>
              </w:rPr>
              <w:t>MM002</w:t>
            </w:r>
          </w:p>
        </w:tc>
        <w:tc>
          <w:tcPr>
            <w:tcW w:w="144" w:type="dxa"/>
            <w:tcBorders>
              <w:top w:val="nil"/>
              <w:left w:val="nil"/>
              <w:bottom w:val="nil"/>
              <w:right w:val="nil"/>
            </w:tcBorders>
          </w:tcPr>
          <w:p w14:paraId="2CBC05E0"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443A273C" w14:textId="77777777" w:rsidR="00000000" w:rsidRDefault="002B1815">
            <w:pPr>
              <w:adjustRightInd w:val="0"/>
              <w:ind w:right="144"/>
              <w:rPr>
                <w:sz w:val="24"/>
                <w:szCs w:val="24"/>
              </w:rPr>
            </w:pPr>
            <w:r>
              <w:rPr>
                <w:szCs w:val="24"/>
              </w:rPr>
              <w:t>Remove Lock Band</w:t>
            </w:r>
          </w:p>
        </w:tc>
      </w:tr>
      <w:tr w:rsidR="00000000" w14:paraId="24506E5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079DAC"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4438A7E6" w14:textId="77777777" w:rsidR="00000000" w:rsidRDefault="002B1815">
            <w:pPr>
              <w:adjustRightInd w:val="0"/>
              <w:ind w:right="144"/>
              <w:rPr>
                <w:sz w:val="24"/>
                <w:szCs w:val="24"/>
              </w:rPr>
            </w:pPr>
            <w:r>
              <w:rPr>
                <w:szCs w:val="24"/>
              </w:rPr>
              <w:t>MM003</w:t>
            </w:r>
          </w:p>
        </w:tc>
        <w:tc>
          <w:tcPr>
            <w:tcW w:w="144" w:type="dxa"/>
            <w:tcBorders>
              <w:top w:val="nil"/>
              <w:left w:val="nil"/>
              <w:bottom w:val="nil"/>
              <w:right w:val="nil"/>
            </w:tcBorders>
          </w:tcPr>
          <w:p w14:paraId="4C8E0948"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0006EA20" w14:textId="77777777" w:rsidR="00000000" w:rsidRDefault="002B1815">
            <w:pPr>
              <w:adjustRightInd w:val="0"/>
              <w:ind w:right="144"/>
              <w:rPr>
                <w:sz w:val="24"/>
                <w:szCs w:val="24"/>
              </w:rPr>
            </w:pPr>
            <w:r>
              <w:rPr>
                <w:szCs w:val="24"/>
              </w:rPr>
              <w:t>Meter Based Angle Adapter "elbow"</w:t>
            </w:r>
          </w:p>
        </w:tc>
      </w:tr>
      <w:tr w:rsidR="00000000" w14:paraId="18C2405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A6F473"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6BFCC142" w14:textId="77777777" w:rsidR="00000000" w:rsidRDefault="002B1815">
            <w:pPr>
              <w:adjustRightInd w:val="0"/>
              <w:ind w:right="144"/>
              <w:rPr>
                <w:sz w:val="24"/>
                <w:szCs w:val="24"/>
              </w:rPr>
            </w:pPr>
            <w:r>
              <w:rPr>
                <w:szCs w:val="24"/>
              </w:rPr>
              <w:t>MM004</w:t>
            </w:r>
          </w:p>
        </w:tc>
        <w:tc>
          <w:tcPr>
            <w:tcW w:w="144" w:type="dxa"/>
            <w:tcBorders>
              <w:top w:val="nil"/>
              <w:left w:val="nil"/>
              <w:bottom w:val="nil"/>
              <w:right w:val="nil"/>
            </w:tcBorders>
          </w:tcPr>
          <w:p w14:paraId="5A8EE6E1"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373C20C7" w14:textId="77777777" w:rsidR="00000000" w:rsidRDefault="002B1815">
            <w:pPr>
              <w:adjustRightInd w:val="0"/>
              <w:ind w:right="144"/>
              <w:rPr>
                <w:sz w:val="24"/>
                <w:szCs w:val="24"/>
              </w:rPr>
            </w:pPr>
            <w:r>
              <w:rPr>
                <w:szCs w:val="24"/>
              </w:rPr>
              <w:t>Dual Socket Adapter</w:t>
            </w:r>
          </w:p>
        </w:tc>
      </w:tr>
      <w:tr w:rsidR="00000000" w14:paraId="738A60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2C3A53"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0EC67CBD" w14:textId="77777777" w:rsidR="00000000" w:rsidRDefault="002B1815">
            <w:pPr>
              <w:adjustRightInd w:val="0"/>
              <w:ind w:right="144"/>
              <w:rPr>
                <w:sz w:val="24"/>
                <w:szCs w:val="24"/>
              </w:rPr>
            </w:pPr>
            <w:r>
              <w:rPr>
                <w:szCs w:val="24"/>
              </w:rPr>
              <w:t>MM005</w:t>
            </w:r>
          </w:p>
        </w:tc>
        <w:tc>
          <w:tcPr>
            <w:tcW w:w="144" w:type="dxa"/>
            <w:tcBorders>
              <w:top w:val="nil"/>
              <w:left w:val="nil"/>
              <w:bottom w:val="nil"/>
              <w:right w:val="nil"/>
            </w:tcBorders>
          </w:tcPr>
          <w:p w14:paraId="6FAC186D"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38320F86" w14:textId="77777777" w:rsidR="00000000" w:rsidRDefault="002B1815">
            <w:pPr>
              <w:adjustRightInd w:val="0"/>
              <w:ind w:right="144"/>
              <w:rPr>
                <w:sz w:val="24"/>
                <w:szCs w:val="24"/>
              </w:rPr>
            </w:pPr>
            <w:r>
              <w:rPr>
                <w:szCs w:val="24"/>
              </w:rPr>
              <w:t>Verify Meter Data</w:t>
            </w:r>
          </w:p>
        </w:tc>
      </w:tr>
      <w:tr w:rsidR="00000000" w14:paraId="01B05B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9DFF0F"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2E4EB133" w14:textId="77777777" w:rsidR="00000000" w:rsidRDefault="002B1815">
            <w:pPr>
              <w:adjustRightInd w:val="0"/>
              <w:ind w:right="144"/>
              <w:rPr>
                <w:sz w:val="24"/>
                <w:szCs w:val="24"/>
              </w:rPr>
            </w:pPr>
            <w:r>
              <w:rPr>
                <w:szCs w:val="24"/>
              </w:rPr>
              <w:t>MM006</w:t>
            </w:r>
          </w:p>
        </w:tc>
        <w:tc>
          <w:tcPr>
            <w:tcW w:w="144" w:type="dxa"/>
            <w:tcBorders>
              <w:top w:val="nil"/>
              <w:left w:val="nil"/>
              <w:bottom w:val="nil"/>
              <w:right w:val="nil"/>
            </w:tcBorders>
          </w:tcPr>
          <w:p w14:paraId="1BF0C7B3"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7F29CD27" w14:textId="77777777" w:rsidR="00000000" w:rsidRDefault="002B1815">
            <w:pPr>
              <w:adjustRightInd w:val="0"/>
              <w:ind w:right="144"/>
              <w:rPr>
                <w:sz w:val="24"/>
                <w:szCs w:val="24"/>
              </w:rPr>
            </w:pPr>
            <w:r>
              <w:rPr>
                <w:szCs w:val="24"/>
              </w:rPr>
              <w:t>Tampering Suspected</w:t>
            </w:r>
          </w:p>
        </w:tc>
      </w:tr>
      <w:tr w:rsidR="00000000" w14:paraId="10E3C1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A14A80"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77B3EF5C" w14:textId="77777777" w:rsidR="00000000" w:rsidRDefault="002B1815">
            <w:pPr>
              <w:adjustRightInd w:val="0"/>
              <w:ind w:right="144"/>
              <w:rPr>
                <w:sz w:val="24"/>
                <w:szCs w:val="24"/>
              </w:rPr>
            </w:pPr>
            <w:r>
              <w:rPr>
                <w:szCs w:val="24"/>
              </w:rPr>
              <w:t>MM007</w:t>
            </w:r>
          </w:p>
        </w:tc>
        <w:tc>
          <w:tcPr>
            <w:tcW w:w="144" w:type="dxa"/>
            <w:tcBorders>
              <w:top w:val="nil"/>
              <w:left w:val="nil"/>
              <w:bottom w:val="nil"/>
              <w:right w:val="nil"/>
            </w:tcBorders>
          </w:tcPr>
          <w:p w14:paraId="4CF28B9D"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0FE2F528" w14:textId="77777777" w:rsidR="00000000" w:rsidRDefault="002B1815">
            <w:pPr>
              <w:adjustRightInd w:val="0"/>
              <w:ind w:right="144"/>
              <w:rPr>
                <w:sz w:val="24"/>
                <w:szCs w:val="24"/>
              </w:rPr>
            </w:pPr>
            <w:r>
              <w:rPr>
                <w:szCs w:val="24"/>
              </w:rPr>
              <w:t>Investigate or Verify Premise Type</w:t>
            </w:r>
          </w:p>
        </w:tc>
      </w:tr>
      <w:tr w:rsidR="00000000" w14:paraId="694610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7C2CB3"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12CB9490" w14:textId="77777777" w:rsidR="00000000" w:rsidRDefault="002B1815">
            <w:pPr>
              <w:adjustRightInd w:val="0"/>
              <w:ind w:right="144"/>
              <w:rPr>
                <w:sz w:val="24"/>
                <w:szCs w:val="24"/>
              </w:rPr>
            </w:pPr>
            <w:r>
              <w:rPr>
                <w:szCs w:val="24"/>
              </w:rPr>
              <w:t>MT001</w:t>
            </w:r>
          </w:p>
        </w:tc>
        <w:tc>
          <w:tcPr>
            <w:tcW w:w="144" w:type="dxa"/>
            <w:tcBorders>
              <w:top w:val="nil"/>
              <w:left w:val="nil"/>
              <w:bottom w:val="nil"/>
              <w:right w:val="nil"/>
            </w:tcBorders>
          </w:tcPr>
          <w:p w14:paraId="270F215F"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0A7FF0D0" w14:textId="77777777" w:rsidR="00000000" w:rsidRDefault="002B1815">
            <w:pPr>
              <w:adjustRightInd w:val="0"/>
              <w:ind w:right="144"/>
              <w:rPr>
                <w:sz w:val="24"/>
                <w:szCs w:val="24"/>
              </w:rPr>
            </w:pPr>
            <w:r>
              <w:rPr>
                <w:szCs w:val="24"/>
              </w:rPr>
              <w:t>Meter Test</w:t>
            </w:r>
          </w:p>
        </w:tc>
      </w:tr>
      <w:tr w:rsidR="00000000" w14:paraId="637204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0680F1"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48D7EE2" w14:textId="77777777" w:rsidR="00000000" w:rsidRDefault="002B1815">
            <w:pPr>
              <w:adjustRightInd w:val="0"/>
              <w:ind w:right="144"/>
              <w:rPr>
                <w:sz w:val="24"/>
                <w:szCs w:val="24"/>
              </w:rPr>
            </w:pPr>
            <w:r>
              <w:rPr>
                <w:szCs w:val="24"/>
              </w:rPr>
              <w:t>RC001</w:t>
            </w:r>
          </w:p>
        </w:tc>
        <w:tc>
          <w:tcPr>
            <w:tcW w:w="144" w:type="dxa"/>
            <w:tcBorders>
              <w:top w:val="nil"/>
              <w:left w:val="nil"/>
              <w:bottom w:val="nil"/>
              <w:right w:val="nil"/>
            </w:tcBorders>
          </w:tcPr>
          <w:p w14:paraId="53497C11"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45297B75" w14:textId="77777777" w:rsidR="00000000" w:rsidRDefault="002B1815">
            <w:pPr>
              <w:adjustRightInd w:val="0"/>
              <w:ind w:right="144"/>
              <w:rPr>
                <w:sz w:val="24"/>
                <w:szCs w:val="24"/>
              </w:rPr>
            </w:pPr>
            <w:r>
              <w:rPr>
                <w:szCs w:val="24"/>
              </w:rPr>
              <w:t>Reconnect after Disconnect for Non-Pay</w:t>
            </w:r>
          </w:p>
        </w:tc>
      </w:tr>
      <w:tr w:rsidR="00000000" w14:paraId="19CCFE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30243D" w14:textId="77777777" w:rsidR="00000000" w:rsidRDefault="002B1815">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9EB0F3A" w14:textId="77777777" w:rsidR="00000000" w:rsidRDefault="002B1815">
            <w:pPr>
              <w:adjustRightInd w:val="0"/>
              <w:ind w:right="144"/>
              <w:rPr>
                <w:sz w:val="24"/>
                <w:szCs w:val="24"/>
              </w:rPr>
            </w:pPr>
            <w:r>
              <w:rPr>
                <w:szCs w:val="24"/>
              </w:rPr>
              <w:t>RC002</w:t>
            </w:r>
          </w:p>
        </w:tc>
        <w:tc>
          <w:tcPr>
            <w:tcW w:w="144" w:type="dxa"/>
            <w:tcBorders>
              <w:top w:val="nil"/>
              <w:left w:val="nil"/>
              <w:bottom w:val="nil"/>
              <w:right w:val="nil"/>
            </w:tcBorders>
          </w:tcPr>
          <w:p w14:paraId="29B40075"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798260EB" w14:textId="77777777" w:rsidR="00000000" w:rsidRDefault="002B1815">
            <w:pPr>
              <w:adjustRightInd w:val="0"/>
              <w:ind w:right="144"/>
              <w:rPr>
                <w:sz w:val="24"/>
                <w:szCs w:val="24"/>
              </w:rPr>
            </w:pPr>
            <w:r>
              <w:rPr>
                <w:szCs w:val="24"/>
              </w:rPr>
              <w:t>Reconnect for Customer Requested Clearance</w:t>
            </w:r>
          </w:p>
        </w:tc>
      </w:tr>
      <w:tr w:rsidR="00000000" w14:paraId="70AE6E6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83CE01E"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026ED357" w14:textId="77777777" w:rsidR="00000000" w:rsidRDefault="002B1815">
            <w:pPr>
              <w:adjustRightInd w:val="0"/>
              <w:ind w:right="144"/>
              <w:rPr>
                <w:sz w:val="24"/>
                <w:szCs w:val="24"/>
              </w:rPr>
            </w:pPr>
            <w:r>
              <w:rPr>
                <w:szCs w:val="24"/>
              </w:rPr>
              <w:t>Disconnect for Customer Requested Clearance (DC002) and Reconnect for Customer Requested Clearance (RC002) may be sent to the TDSP at the same time to allow the TDSP to appropriately schedule both Disconnect and</w:t>
            </w:r>
            <w:r>
              <w:rPr>
                <w:szCs w:val="24"/>
              </w:rPr>
              <w:t xml:space="preserve"> Reconnect request.</w:t>
            </w:r>
          </w:p>
        </w:tc>
      </w:tr>
      <w:tr w:rsidR="00000000" w14:paraId="08CB01E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CEF974"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1544CE5B" w14:textId="77777777" w:rsidR="00000000" w:rsidRDefault="002B1815">
            <w:pPr>
              <w:adjustRightInd w:val="0"/>
              <w:ind w:right="144"/>
              <w:rPr>
                <w:sz w:val="24"/>
                <w:szCs w:val="24"/>
              </w:rPr>
            </w:pPr>
            <w:r>
              <w:rPr>
                <w:szCs w:val="24"/>
              </w:rPr>
              <w:t>RC003</w:t>
            </w:r>
          </w:p>
        </w:tc>
        <w:tc>
          <w:tcPr>
            <w:tcW w:w="144" w:type="dxa"/>
            <w:tcBorders>
              <w:top w:val="nil"/>
              <w:left w:val="nil"/>
              <w:bottom w:val="nil"/>
              <w:right w:val="nil"/>
            </w:tcBorders>
          </w:tcPr>
          <w:p w14:paraId="0BAD2C3D"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0D86D5F6" w14:textId="77777777" w:rsidR="00000000" w:rsidRDefault="002B1815">
            <w:pPr>
              <w:adjustRightInd w:val="0"/>
              <w:ind w:right="144"/>
              <w:rPr>
                <w:sz w:val="24"/>
                <w:szCs w:val="24"/>
              </w:rPr>
            </w:pPr>
            <w:r>
              <w:rPr>
                <w:szCs w:val="24"/>
              </w:rPr>
              <w:t>Reconnect of Requested Suspension</w:t>
            </w:r>
          </w:p>
        </w:tc>
      </w:tr>
      <w:tr w:rsidR="00000000" w14:paraId="45E7C04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F13E176"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68BD6C11" w14:textId="77777777" w:rsidR="00000000" w:rsidRDefault="002B1815">
            <w:pPr>
              <w:adjustRightInd w:val="0"/>
              <w:ind w:right="144"/>
              <w:rPr>
                <w:sz w:val="24"/>
                <w:szCs w:val="24"/>
              </w:rPr>
            </w:pPr>
            <w:r>
              <w:rPr>
                <w:szCs w:val="24"/>
              </w:rPr>
              <w:t>Used by CR to Reconnect after Disconnect for Non-Pay, Reconnect for Customer Requested Clearance or for a Reconnect after a Disconnect due to Tampering when the CR did not initiate the 650_0</w:t>
            </w:r>
            <w:r>
              <w:rPr>
                <w:szCs w:val="24"/>
              </w:rPr>
              <w:t>1 Disconnect for Non-Payment or Disconnect for Customer Clearance service request</w:t>
            </w:r>
          </w:p>
        </w:tc>
      </w:tr>
      <w:tr w:rsidR="00000000" w14:paraId="13E178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C890E0"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376AD1D8" w14:textId="77777777" w:rsidR="00000000" w:rsidRDefault="002B1815">
            <w:pPr>
              <w:adjustRightInd w:val="0"/>
              <w:ind w:right="144"/>
              <w:rPr>
                <w:sz w:val="24"/>
                <w:szCs w:val="24"/>
              </w:rPr>
            </w:pPr>
            <w:r>
              <w:rPr>
                <w:szCs w:val="24"/>
              </w:rPr>
              <w:t>RC004</w:t>
            </w:r>
          </w:p>
        </w:tc>
        <w:tc>
          <w:tcPr>
            <w:tcW w:w="144" w:type="dxa"/>
            <w:tcBorders>
              <w:top w:val="nil"/>
              <w:left w:val="nil"/>
              <w:bottom w:val="nil"/>
              <w:right w:val="nil"/>
            </w:tcBorders>
          </w:tcPr>
          <w:p w14:paraId="18011799"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7CF31109" w14:textId="77777777" w:rsidR="00000000" w:rsidRDefault="002B1815">
            <w:pPr>
              <w:adjustRightInd w:val="0"/>
              <w:ind w:right="144"/>
              <w:rPr>
                <w:sz w:val="24"/>
                <w:szCs w:val="24"/>
              </w:rPr>
            </w:pPr>
            <w:r>
              <w:rPr>
                <w:szCs w:val="24"/>
              </w:rPr>
              <w:t>Reconnect after Disconnect for Denial of Access</w:t>
            </w:r>
          </w:p>
        </w:tc>
      </w:tr>
      <w:tr w:rsidR="00000000" w14:paraId="73F6830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E85930"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2BB25869" w14:textId="77777777" w:rsidR="00000000" w:rsidRDefault="002B1815">
            <w:pPr>
              <w:adjustRightInd w:val="0"/>
              <w:ind w:right="144"/>
              <w:rPr>
                <w:sz w:val="24"/>
                <w:szCs w:val="24"/>
              </w:rPr>
            </w:pPr>
            <w:r>
              <w:rPr>
                <w:szCs w:val="24"/>
              </w:rPr>
              <w:t>Used by the CR to requ</w:t>
            </w:r>
            <w:r>
              <w:rPr>
                <w:szCs w:val="24"/>
              </w:rPr>
              <w:t>est reconnection after a disconnection for denial of access to the meter.  The CR is required to use the MTX to explain what the customer did to address the access issue.</w:t>
            </w:r>
          </w:p>
        </w:tc>
      </w:tr>
      <w:tr w:rsidR="00000000" w14:paraId="7BD84E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0E2119"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6018AFB2" w14:textId="77777777" w:rsidR="00000000" w:rsidRDefault="002B1815">
            <w:pPr>
              <w:adjustRightInd w:val="0"/>
              <w:ind w:right="144"/>
              <w:rPr>
                <w:sz w:val="24"/>
                <w:szCs w:val="24"/>
              </w:rPr>
            </w:pPr>
            <w:r>
              <w:rPr>
                <w:szCs w:val="24"/>
              </w:rPr>
              <w:t>RC005</w:t>
            </w:r>
          </w:p>
        </w:tc>
        <w:tc>
          <w:tcPr>
            <w:tcW w:w="144" w:type="dxa"/>
            <w:tcBorders>
              <w:top w:val="nil"/>
              <w:left w:val="nil"/>
              <w:bottom w:val="nil"/>
              <w:right w:val="nil"/>
            </w:tcBorders>
          </w:tcPr>
          <w:p w14:paraId="2E1923EB"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1583C990" w14:textId="77777777" w:rsidR="00000000" w:rsidRDefault="002B1815">
            <w:pPr>
              <w:adjustRightInd w:val="0"/>
              <w:ind w:right="144"/>
              <w:rPr>
                <w:sz w:val="24"/>
                <w:szCs w:val="24"/>
              </w:rPr>
            </w:pPr>
            <w:r>
              <w:rPr>
                <w:szCs w:val="24"/>
              </w:rPr>
              <w:t>Reconnect after Tampering Disconnect</w:t>
            </w:r>
          </w:p>
        </w:tc>
      </w:tr>
      <w:tr w:rsidR="00000000" w14:paraId="0F33083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5A0F4E"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7E09F860" w14:textId="77777777" w:rsidR="00000000" w:rsidRDefault="002B1815">
            <w:pPr>
              <w:adjustRightInd w:val="0"/>
              <w:ind w:right="144"/>
              <w:rPr>
                <w:sz w:val="24"/>
                <w:szCs w:val="24"/>
              </w:rPr>
            </w:pPr>
            <w:r>
              <w:rPr>
                <w:szCs w:val="24"/>
              </w:rPr>
              <w:t>RD001</w:t>
            </w:r>
          </w:p>
        </w:tc>
        <w:tc>
          <w:tcPr>
            <w:tcW w:w="144" w:type="dxa"/>
            <w:tcBorders>
              <w:top w:val="nil"/>
              <w:left w:val="nil"/>
              <w:bottom w:val="nil"/>
              <w:right w:val="nil"/>
            </w:tcBorders>
          </w:tcPr>
          <w:p w14:paraId="5F8A814B"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5F8F155A" w14:textId="77777777" w:rsidR="00000000" w:rsidRDefault="002B1815">
            <w:pPr>
              <w:adjustRightInd w:val="0"/>
              <w:ind w:right="144"/>
              <w:rPr>
                <w:sz w:val="24"/>
                <w:szCs w:val="24"/>
              </w:rPr>
            </w:pPr>
            <w:r>
              <w:rPr>
                <w:szCs w:val="24"/>
              </w:rPr>
              <w:t>Special Out of Cycle Read</w:t>
            </w:r>
          </w:p>
        </w:tc>
      </w:tr>
      <w:tr w:rsidR="00000000" w14:paraId="768602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D0179A"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1264A0F" w14:textId="77777777" w:rsidR="00000000" w:rsidRDefault="002B1815">
            <w:pPr>
              <w:adjustRightInd w:val="0"/>
              <w:ind w:right="144"/>
              <w:rPr>
                <w:sz w:val="24"/>
                <w:szCs w:val="24"/>
              </w:rPr>
            </w:pPr>
            <w:r>
              <w:rPr>
                <w:szCs w:val="24"/>
              </w:rPr>
              <w:t>RD002</w:t>
            </w:r>
          </w:p>
        </w:tc>
        <w:tc>
          <w:tcPr>
            <w:tcW w:w="144" w:type="dxa"/>
            <w:tcBorders>
              <w:top w:val="nil"/>
              <w:left w:val="nil"/>
              <w:bottom w:val="nil"/>
              <w:right w:val="nil"/>
            </w:tcBorders>
          </w:tcPr>
          <w:p w14:paraId="44F3F67E"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5E441FD4" w14:textId="77777777" w:rsidR="00000000" w:rsidRDefault="002B1815">
            <w:pPr>
              <w:adjustRightInd w:val="0"/>
              <w:ind w:right="144"/>
              <w:rPr>
                <w:sz w:val="24"/>
                <w:szCs w:val="24"/>
              </w:rPr>
            </w:pPr>
            <w:r>
              <w:rPr>
                <w:szCs w:val="24"/>
              </w:rPr>
              <w:t>Re-Read/Potential Error</w:t>
            </w:r>
          </w:p>
        </w:tc>
      </w:tr>
      <w:tr w:rsidR="00000000" w14:paraId="079A25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2CE712"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6BA9647E" w14:textId="77777777" w:rsidR="00000000" w:rsidRDefault="002B1815">
            <w:pPr>
              <w:adjustRightInd w:val="0"/>
              <w:ind w:right="144"/>
              <w:rPr>
                <w:sz w:val="24"/>
                <w:szCs w:val="24"/>
              </w:rPr>
            </w:pPr>
            <w:r>
              <w:rPr>
                <w:szCs w:val="24"/>
              </w:rPr>
              <w:t>SH001</w:t>
            </w:r>
          </w:p>
        </w:tc>
        <w:tc>
          <w:tcPr>
            <w:tcW w:w="144" w:type="dxa"/>
            <w:tcBorders>
              <w:top w:val="nil"/>
              <w:left w:val="nil"/>
              <w:bottom w:val="nil"/>
              <w:right w:val="nil"/>
            </w:tcBorders>
          </w:tcPr>
          <w:p w14:paraId="5C813680"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6414A8BC" w14:textId="77777777" w:rsidR="00000000" w:rsidRDefault="002B1815">
            <w:pPr>
              <w:adjustRightInd w:val="0"/>
              <w:ind w:right="144"/>
              <w:rPr>
                <w:sz w:val="24"/>
                <w:szCs w:val="24"/>
              </w:rPr>
            </w:pPr>
            <w:r>
              <w:rPr>
                <w:szCs w:val="24"/>
              </w:rPr>
              <w:t>Add Payment Plan Switch Hold Indicator</w:t>
            </w:r>
          </w:p>
        </w:tc>
      </w:tr>
      <w:tr w:rsidR="00000000" w14:paraId="5AC8FB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8F9EAF"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03C779CB" w14:textId="77777777" w:rsidR="00000000" w:rsidRDefault="002B1815">
            <w:pPr>
              <w:adjustRightInd w:val="0"/>
              <w:ind w:right="144"/>
              <w:rPr>
                <w:sz w:val="24"/>
                <w:szCs w:val="24"/>
              </w:rPr>
            </w:pPr>
            <w:r>
              <w:rPr>
                <w:szCs w:val="24"/>
              </w:rPr>
              <w:t>SH002</w:t>
            </w:r>
          </w:p>
        </w:tc>
        <w:tc>
          <w:tcPr>
            <w:tcW w:w="144" w:type="dxa"/>
            <w:tcBorders>
              <w:top w:val="nil"/>
              <w:left w:val="nil"/>
              <w:bottom w:val="nil"/>
              <w:right w:val="nil"/>
            </w:tcBorders>
          </w:tcPr>
          <w:p w14:paraId="16980889"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618C348D" w14:textId="77777777" w:rsidR="00000000" w:rsidRDefault="002B1815">
            <w:pPr>
              <w:adjustRightInd w:val="0"/>
              <w:ind w:right="144"/>
              <w:rPr>
                <w:sz w:val="24"/>
                <w:szCs w:val="24"/>
              </w:rPr>
            </w:pPr>
            <w:r>
              <w:rPr>
                <w:szCs w:val="24"/>
              </w:rPr>
              <w:t>Remove Payment Plan Switch Hold Indicator</w:t>
            </w:r>
          </w:p>
        </w:tc>
      </w:tr>
      <w:tr w:rsidR="00000000" w14:paraId="10E076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6C4914"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343C82AC" w14:textId="77777777" w:rsidR="00000000" w:rsidRDefault="002B1815">
            <w:pPr>
              <w:adjustRightInd w:val="0"/>
              <w:ind w:right="144"/>
              <w:rPr>
                <w:sz w:val="24"/>
                <w:szCs w:val="24"/>
              </w:rPr>
            </w:pPr>
            <w:r>
              <w:rPr>
                <w:szCs w:val="24"/>
              </w:rPr>
              <w:t>SH003</w:t>
            </w:r>
          </w:p>
        </w:tc>
        <w:tc>
          <w:tcPr>
            <w:tcW w:w="144" w:type="dxa"/>
            <w:tcBorders>
              <w:top w:val="nil"/>
              <w:left w:val="nil"/>
              <w:bottom w:val="nil"/>
              <w:right w:val="nil"/>
            </w:tcBorders>
          </w:tcPr>
          <w:p w14:paraId="106DC473"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5E161996" w14:textId="77777777" w:rsidR="00000000" w:rsidRDefault="002B1815">
            <w:pPr>
              <w:adjustRightInd w:val="0"/>
              <w:ind w:right="144"/>
              <w:rPr>
                <w:sz w:val="24"/>
                <w:szCs w:val="24"/>
              </w:rPr>
            </w:pPr>
            <w:r>
              <w:rPr>
                <w:szCs w:val="24"/>
              </w:rPr>
              <w:t>Remove Tampering Switch Hold Indicator</w:t>
            </w:r>
          </w:p>
        </w:tc>
      </w:tr>
      <w:tr w:rsidR="00000000" w14:paraId="6FF175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40DC04"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694549B6" w14:textId="77777777" w:rsidR="00000000" w:rsidRDefault="002B1815">
            <w:pPr>
              <w:adjustRightInd w:val="0"/>
              <w:ind w:right="144"/>
              <w:rPr>
                <w:sz w:val="24"/>
                <w:szCs w:val="24"/>
              </w:rPr>
            </w:pPr>
            <w:r>
              <w:rPr>
                <w:szCs w:val="24"/>
              </w:rPr>
              <w:t>SL001</w:t>
            </w:r>
          </w:p>
        </w:tc>
        <w:tc>
          <w:tcPr>
            <w:tcW w:w="144" w:type="dxa"/>
            <w:tcBorders>
              <w:top w:val="nil"/>
              <w:left w:val="nil"/>
              <w:bottom w:val="nil"/>
              <w:right w:val="nil"/>
            </w:tcBorders>
          </w:tcPr>
          <w:p w14:paraId="2229B72A"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35649D40" w14:textId="77777777" w:rsidR="00000000" w:rsidRDefault="002B1815">
            <w:pPr>
              <w:adjustRightInd w:val="0"/>
              <w:ind w:right="144"/>
              <w:rPr>
                <w:sz w:val="24"/>
                <w:szCs w:val="24"/>
              </w:rPr>
            </w:pPr>
            <w:r>
              <w:rPr>
                <w:szCs w:val="24"/>
              </w:rPr>
              <w:t>Street Light - Lights Out</w:t>
            </w:r>
          </w:p>
        </w:tc>
      </w:tr>
      <w:tr w:rsidR="00000000" w14:paraId="7BEFC5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3BFDA9"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217EFC76" w14:textId="77777777" w:rsidR="00000000" w:rsidRDefault="002B1815">
            <w:pPr>
              <w:adjustRightInd w:val="0"/>
              <w:ind w:right="144"/>
              <w:rPr>
                <w:sz w:val="24"/>
                <w:szCs w:val="24"/>
              </w:rPr>
            </w:pPr>
            <w:r>
              <w:rPr>
                <w:szCs w:val="24"/>
              </w:rPr>
              <w:t>SL002</w:t>
            </w:r>
          </w:p>
        </w:tc>
        <w:tc>
          <w:tcPr>
            <w:tcW w:w="144" w:type="dxa"/>
            <w:tcBorders>
              <w:top w:val="nil"/>
              <w:left w:val="nil"/>
              <w:bottom w:val="nil"/>
              <w:right w:val="nil"/>
            </w:tcBorders>
          </w:tcPr>
          <w:p w14:paraId="1FA7F9F6"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0A2D0399" w14:textId="77777777" w:rsidR="00000000" w:rsidRDefault="002B1815">
            <w:pPr>
              <w:adjustRightInd w:val="0"/>
              <w:ind w:right="144"/>
              <w:rPr>
                <w:sz w:val="24"/>
                <w:szCs w:val="24"/>
              </w:rPr>
            </w:pPr>
            <w:r>
              <w:rPr>
                <w:szCs w:val="24"/>
              </w:rPr>
              <w:t>Street Light - Dim Light</w:t>
            </w:r>
          </w:p>
        </w:tc>
      </w:tr>
      <w:tr w:rsidR="00000000" w14:paraId="7F0DE5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6632C0"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43B5B2D0" w14:textId="77777777" w:rsidR="00000000" w:rsidRDefault="002B1815">
            <w:pPr>
              <w:adjustRightInd w:val="0"/>
              <w:ind w:right="144"/>
              <w:rPr>
                <w:sz w:val="24"/>
                <w:szCs w:val="24"/>
              </w:rPr>
            </w:pPr>
            <w:r>
              <w:rPr>
                <w:szCs w:val="24"/>
              </w:rPr>
              <w:t>SL003</w:t>
            </w:r>
          </w:p>
        </w:tc>
        <w:tc>
          <w:tcPr>
            <w:tcW w:w="144" w:type="dxa"/>
            <w:tcBorders>
              <w:top w:val="nil"/>
              <w:left w:val="nil"/>
              <w:bottom w:val="nil"/>
              <w:right w:val="nil"/>
            </w:tcBorders>
          </w:tcPr>
          <w:p w14:paraId="2C999ED8"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1C6F90AC" w14:textId="77777777" w:rsidR="00000000" w:rsidRDefault="002B1815">
            <w:pPr>
              <w:adjustRightInd w:val="0"/>
              <w:ind w:right="144"/>
              <w:rPr>
                <w:sz w:val="24"/>
                <w:szCs w:val="24"/>
              </w:rPr>
            </w:pPr>
            <w:r>
              <w:rPr>
                <w:szCs w:val="24"/>
              </w:rPr>
              <w:t>Street Light - Light Hanging</w:t>
            </w:r>
          </w:p>
        </w:tc>
      </w:tr>
      <w:tr w:rsidR="00000000" w14:paraId="58F621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39E3CD"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6EE50650" w14:textId="77777777" w:rsidR="00000000" w:rsidRDefault="002B1815">
            <w:pPr>
              <w:adjustRightInd w:val="0"/>
              <w:ind w:right="144"/>
              <w:rPr>
                <w:sz w:val="24"/>
                <w:szCs w:val="24"/>
              </w:rPr>
            </w:pPr>
            <w:r>
              <w:rPr>
                <w:szCs w:val="24"/>
              </w:rPr>
              <w:t>SL004</w:t>
            </w:r>
          </w:p>
        </w:tc>
        <w:tc>
          <w:tcPr>
            <w:tcW w:w="144" w:type="dxa"/>
            <w:tcBorders>
              <w:top w:val="nil"/>
              <w:left w:val="nil"/>
              <w:bottom w:val="nil"/>
              <w:right w:val="nil"/>
            </w:tcBorders>
          </w:tcPr>
          <w:p w14:paraId="633018E8"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47386136" w14:textId="77777777" w:rsidR="00000000" w:rsidRDefault="002B1815">
            <w:pPr>
              <w:adjustRightInd w:val="0"/>
              <w:ind w:right="144"/>
              <w:rPr>
                <w:sz w:val="24"/>
                <w:szCs w:val="24"/>
              </w:rPr>
            </w:pPr>
            <w:r>
              <w:rPr>
                <w:szCs w:val="24"/>
              </w:rPr>
              <w:t>Street Light - Pole Leaning</w:t>
            </w:r>
          </w:p>
        </w:tc>
      </w:tr>
      <w:tr w:rsidR="00000000" w14:paraId="0066B82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7B4607"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153A8038" w14:textId="77777777" w:rsidR="00000000" w:rsidRDefault="002B1815">
            <w:pPr>
              <w:adjustRightInd w:val="0"/>
              <w:ind w:right="144"/>
              <w:rPr>
                <w:sz w:val="24"/>
                <w:szCs w:val="24"/>
              </w:rPr>
            </w:pPr>
            <w:r>
              <w:rPr>
                <w:szCs w:val="24"/>
              </w:rPr>
              <w:t>SL005</w:t>
            </w:r>
          </w:p>
        </w:tc>
        <w:tc>
          <w:tcPr>
            <w:tcW w:w="144" w:type="dxa"/>
            <w:tcBorders>
              <w:top w:val="nil"/>
              <w:left w:val="nil"/>
              <w:bottom w:val="nil"/>
              <w:right w:val="nil"/>
            </w:tcBorders>
          </w:tcPr>
          <w:p w14:paraId="0055999F"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6EF321DB" w14:textId="77777777" w:rsidR="00000000" w:rsidRDefault="002B1815">
            <w:pPr>
              <w:adjustRightInd w:val="0"/>
              <w:ind w:right="144"/>
              <w:rPr>
                <w:sz w:val="24"/>
                <w:szCs w:val="24"/>
              </w:rPr>
            </w:pPr>
            <w:r>
              <w:rPr>
                <w:szCs w:val="24"/>
              </w:rPr>
              <w:t>Street Light - Light On All Day</w:t>
            </w:r>
          </w:p>
        </w:tc>
      </w:tr>
      <w:tr w:rsidR="00000000" w14:paraId="13596F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B2D607"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0AC9B70B" w14:textId="77777777" w:rsidR="00000000" w:rsidRDefault="002B1815">
            <w:pPr>
              <w:adjustRightInd w:val="0"/>
              <w:ind w:right="144"/>
              <w:rPr>
                <w:sz w:val="24"/>
                <w:szCs w:val="24"/>
              </w:rPr>
            </w:pPr>
            <w:r>
              <w:rPr>
                <w:szCs w:val="24"/>
              </w:rPr>
              <w:t>SL006</w:t>
            </w:r>
          </w:p>
        </w:tc>
        <w:tc>
          <w:tcPr>
            <w:tcW w:w="144" w:type="dxa"/>
            <w:tcBorders>
              <w:top w:val="nil"/>
              <w:left w:val="nil"/>
              <w:bottom w:val="nil"/>
              <w:right w:val="nil"/>
            </w:tcBorders>
          </w:tcPr>
          <w:p w14:paraId="777FE374"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0045DDC5" w14:textId="77777777" w:rsidR="00000000" w:rsidRDefault="002B1815">
            <w:pPr>
              <w:adjustRightInd w:val="0"/>
              <w:ind w:right="144"/>
              <w:rPr>
                <w:sz w:val="24"/>
                <w:szCs w:val="24"/>
              </w:rPr>
            </w:pPr>
            <w:r>
              <w:rPr>
                <w:szCs w:val="24"/>
              </w:rPr>
              <w:t>Street Light - Light Goes On and Off</w:t>
            </w:r>
          </w:p>
        </w:tc>
      </w:tr>
      <w:tr w:rsidR="00000000" w14:paraId="60843E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0A5242"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4C02986E" w14:textId="77777777" w:rsidR="00000000" w:rsidRDefault="002B1815">
            <w:pPr>
              <w:adjustRightInd w:val="0"/>
              <w:ind w:right="144"/>
              <w:rPr>
                <w:sz w:val="24"/>
                <w:szCs w:val="24"/>
              </w:rPr>
            </w:pPr>
            <w:r>
              <w:rPr>
                <w:szCs w:val="24"/>
              </w:rPr>
              <w:t>SL007</w:t>
            </w:r>
          </w:p>
        </w:tc>
        <w:tc>
          <w:tcPr>
            <w:tcW w:w="144" w:type="dxa"/>
            <w:tcBorders>
              <w:top w:val="nil"/>
              <w:left w:val="nil"/>
              <w:bottom w:val="nil"/>
              <w:right w:val="nil"/>
            </w:tcBorders>
          </w:tcPr>
          <w:p w14:paraId="1A9E99F1"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51846E31" w14:textId="77777777" w:rsidR="00000000" w:rsidRDefault="002B1815">
            <w:pPr>
              <w:adjustRightInd w:val="0"/>
              <w:ind w:right="144"/>
              <w:rPr>
                <w:sz w:val="24"/>
                <w:szCs w:val="24"/>
              </w:rPr>
            </w:pPr>
            <w:r>
              <w:rPr>
                <w:szCs w:val="24"/>
              </w:rPr>
              <w:t>Street Light - Install Shield</w:t>
            </w:r>
          </w:p>
        </w:tc>
      </w:tr>
      <w:tr w:rsidR="00000000" w14:paraId="321F7FC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4FE974"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30BBD7D7" w14:textId="77777777" w:rsidR="00000000" w:rsidRDefault="002B1815">
            <w:pPr>
              <w:adjustRightInd w:val="0"/>
              <w:ind w:right="144"/>
              <w:rPr>
                <w:sz w:val="24"/>
                <w:szCs w:val="24"/>
              </w:rPr>
            </w:pPr>
            <w:r>
              <w:rPr>
                <w:szCs w:val="24"/>
              </w:rPr>
              <w:t>SL008</w:t>
            </w:r>
          </w:p>
        </w:tc>
        <w:tc>
          <w:tcPr>
            <w:tcW w:w="144" w:type="dxa"/>
            <w:tcBorders>
              <w:top w:val="nil"/>
              <w:left w:val="nil"/>
              <w:bottom w:val="nil"/>
              <w:right w:val="nil"/>
            </w:tcBorders>
          </w:tcPr>
          <w:p w14:paraId="31541EA2"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03280A4B" w14:textId="77777777" w:rsidR="00000000" w:rsidRDefault="002B1815">
            <w:pPr>
              <w:adjustRightInd w:val="0"/>
              <w:ind w:right="144"/>
              <w:rPr>
                <w:sz w:val="24"/>
                <w:szCs w:val="24"/>
              </w:rPr>
            </w:pPr>
            <w:r>
              <w:rPr>
                <w:szCs w:val="24"/>
              </w:rPr>
              <w:t>Street Light - Needs Tag</w:t>
            </w:r>
          </w:p>
        </w:tc>
      </w:tr>
      <w:tr w:rsidR="00000000" w14:paraId="7CCF1F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755599"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1961C5CC" w14:textId="77777777" w:rsidR="00000000" w:rsidRDefault="002B1815">
            <w:pPr>
              <w:adjustRightInd w:val="0"/>
              <w:ind w:right="144"/>
              <w:rPr>
                <w:sz w:val="24"/>
                <w:szCs w:val="24"/>
              </w:rPr>
            </w:pPr>
            <w:r>
              <w:rPr>
                <w:szCs w:val="24"/>
              </w:rPr>
              <w:t>SL009</w:t>
            </w:r>
          </w:p>
        </w:tc>
        <w:tc>
          <w:tcPr>
            <w:tcW w:w="144" w:type="dxa"/>
            <w:tcBorders>
              <w:top w:val="nil"/>
              <w:left w:val="nil"/>
              <w:bottom w:val="nil"/>
              <w:right w:val="nil"/>
            </w:tcBorders>
          </w:tcPr>
          <w:p w14:paraId="56EDD649"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7D428AAE" w14:textId="77777777" w:rsidR="00000000" w:rsidRDefault="002B1815">
            <w:pPr>
              <w:adjustRightInd w:val="0"/>
              <w:ind w:right="144"/>
              <w:rPr>
                <w:sz w:val="24"/>
                <w:szCs w:val="24"/>
              </w:rPr>
            </w:pPr>
            <w:r>
              <w:rPr>
                <w:szCs w:val="24"/>
              </w:rPr>
              <w:t>Street Light - Pole Paint</w:t>
            </w:r>
          </w:p>
        </w:tc>
      </w:tr>
      <w:tr w:rsidR="00000000" w14:paraId="0F5985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E85BCC"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D165BA0" w14:textId="77777777" w:rsidR="00000000" w:rsidRDefault="002B1815">
            <w:pPr>
              <w:adjustRightInd w:val="0"/>
              <w:ind w:right="144"/>
              <w:rPr>
                <w:sz w:val="24"/>
                <w:szCs w:val="24"/>
              </w:rPr>
            </w:pPr>
            <w:r>
              <w:rPr>
                <w:szCs w:val="24"/>
              </w:rPr>
              <w:t>SL010</w:t>
            </w:r>
          </w:p>
        </w:tc>
        <w:tc>
          <w:tcPr>
            <w:tcW w:w="144" w:type="dxa"/>
            <w:tcBorders>
              <w:top w:val="nil"/>
              <w:left w:val="nil"/>
              <w:bottom w:val="nil"/>
              <w:right w:val="nil"/>
            </w:tcBorders>
          </w:tcPr>
          <w:p w14:paraId="3DC60402"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7094965E" w14:textId="77777777" w:rsidR="00000000" w:rsidRDefault="002B1815">
            <w:pPr>
              <w:adjustRightInd w:val="0"/>
              <w:ind w:right="144"/>
              <w:rPr>
                <w:sz w:val="24"/>
                <w:szCs w:val="24"/>
              </w:rPr>
            </w:pPr>
            <w:r>
              <w:rPr>
                <w:szCs w:val="24"/>
              </w:rPr>
              <w:t>Street Light - Remove a Specific Lamp</w:t>
            </w:r>
          </w:p>
        </w:tc>
      </w:tr>
      <w:tr w:rsidR="00000000" w14:paraId="3E856A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66CBFE"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1AACBCD2" w14:textId="77777777" w:rsidR="00000000" w:rsidRDefault="002B1815">
            <w:pPr>
              <w:adjustRightInd w:val="0"/>
              <w:ind w:right="144"/>
              <w:rPr>
                <w:sz w:val="24"/>
                <w:szCs w:val="24"/>
              </w:rPr>
            </w:pPr>
            <w:r>
              <w:rPr>
                <w:szCs w:val="24"/>
              </w:rPr>
              <w:t>TE001</w:t>
            </w:r>
          </w:p>
        </w:tc>
        <w:tc>
          <w:tcPr>
            <w:tcW w:w="144" w:type="dxa"/>
            <w:tcBorders>
              <w:top w:val="nil"/>
              <w:left w:val="nil"/>
              <w:bottom w:val="nil"/>
              <w:right w:val="nil"/>
            </w:tcBorders>
          </w:tcPr>
          <w:p w14:paraId="6FD48D57"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483F46A1" w14:textId="77777777" w:rsidR="00000000" w:rsidRDefault="002B1815">
            <w:pPr>
              <w:adjustRightInd w:val="0"/>
              <w:ind w:right="144"/>
              <w:rPr>
                <w:sz w:val="24"/>
                <w:szCs w:val="24"/>
              </w:rPr>
            </w:pPr>
            <w:r>
              <w:rPr>
                <w:szCs w:val="24"/>
              </w:rPr>
              <w:t>Radio/TV Interference</w:t>
            </w:r>
          </w:p>
        </w:tc>
      </w:tr>
      <w:tr w:rsidR="00000000" w14:paraId="5FC28C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50AC92"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74F90FC3" w14:textId="77777777" w:rsidR="00000000" w:rsidRDefault="002B1815">
            <w:pPr>
              <w:adjustRightInd w:val="0"/>
              <w:ind w:right="144"/>
              <w:rPr>
                <w:sz w:val="24"/>
                <w:szCs w:val="24"/>
              </w:rPr>
            </w:pPr>
            <w:r>
              <w:rPr>
                <w:szCs w:val="24"/>
              </w:rPr>
              <w:t>TE002</w:t>
            </w:r>
          </w:p>
        </w:tc>
        <w:tc>
          <w:tcPr>
            <w:tcW w:w="144" w:type="dxa"/>
            <w:tcBorders>
              <w:top w:val="nil"/>
              <w:left w:val="nil"/>
              <w:bottom w:val="nil"/>
              <w:right w:val="nil"/>
            </w:tcBorders>
          </w:tcPr>
          <w:p w14:paraId="11DEAAEC"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264FD59C" w14:textId="77777777" w:rsidR="00000000" w:rsidRDefault="002B1815">
            <w:pPr>
              <w:adjustRightInd w:val="0"/>
              <w:ind w:right="144"/>
              <w:rPr>
                <w:sz w:val="24"/>
                <w:szCs w:val="24"/>
              </w:rPr>
            </w:pPr>
            <w:r>
              <w:rPr>
                <w:szCs w:val="24"/>
              </w:rPr>
              <w:t>EMF (Electro-Magnetic Field)</w:t>
            </w:r>
          </w:p>
        </w:tc>
      </w:tr>
      <w:tr w:rsidR="00000000" w14:paraId="6AE36D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877CC6"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79CA9224" w14:textId="77777777" w:rsidR="00000000" w:rsidRDefault="002B1815">
            <w:pPr>
              <w:adjustRightInd w:val="0"/>
              <w:ind w:right="144"/>
              <w:rPr>
                <w:sz w:val="24"/>
                <w:szCs w:val="24"/>
              </w:rPr>
            </w:pPr>
            <w:r>
              <w:rPr>
                <w:szCs w:val="24"/>
              </w:rPr>
              <w:t>TE003</w:t>
            </w:r>
          </w:p>
        </w:tc>
        <w:tc>
          <w:tcPr>
            <w:tcW w:w="144" w:type="dxa"/>
            <w:tcBorders>
              <w:top w:val="nil"/>
              <w:left w:val="nil"/>
              <w:bottom w:val="nil"/>
              <w:right w:val="nil"/>
            </w:tcBorders>
          </w:tcPr>
          <w:p w14:paraId="6B556397"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45DA8314" w14:textId="1BC3ACFE" w:rsidR="00000000" w:rsidRDefault="00CE0C0D">
            <w:pPr>
              <w:adjustRightInd w:val="0"/>
              <w:ind w:right="144"/>
              <w:rPr>
                <w:sz w:val="24"/>
                <w:szCs w:val="24"/>
              </w:rPr>
            </w:pPr>
            <w:del w:id="64" w:author="ERCOT" w:date="2020-07-02T12:07:00Z">
              <w:r>
                <w:rPr>
                  <w:szCs w:val="24"/>
                </w:rPr>
                <w:delText>PCB</w:delText>
              </w:r>
            </w:del>
            <w:ins w:id="65" w:author="ERCOT" w:date="2020-07-02T12:07:00Z">
              <w:r w:rsidR="002B1815">
                <w:rPr>
                  <w:szCs w:val="24"/>
                </w:rPr>
                <w:t>Investigate Transformer Leaking</w:t>
              </w:r>
            </w:ins>
          </w:p>
        </w:tc>
      </w:tr>
      <w:tr w:rsidR="00000000" w14:paraId="3DCFC9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E91223"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5699D28" w14:textId="77777777" w:rsidR="00000000" w:rsidRDefault="002B1815">
            <w:pPr>
              <w:adjustRightInd w:val="0"/>
              <w:ind w:right="144"/>
              <w:rPr>
                <w:sz w:val="24"/>
                <w:szCs w:val="24"/>
              </w:rPr>
            </w:pPr>
            <w:r>
              <w:rPr>
                <w:szCs w:val="24"/>
              </w:rPr>
              <w:t>TE004</w:t>
            </w:r>
          </w:p>
        </w:tc>
        <w:tc>
          <w:tcPr>
            <w:tcW w:w="144" w:type="dxa"/>
            <w:tcBorders>
              <w:top w:val="nil"/>
              <w:left w:val="nil"/>
              <w:bottom w:val="nil"/>
              <w:right w:val="nil"/>
            </w:tcBorders>
          </w:tcPr>
          <w:p w14:paraId="4FBEFC92"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6CEC3C3C" w14:textId="77777777" w:rsidR="00000000" w:rsidRDefault="002B1815">
            <w:pPr>
              <w:adjustRightInd w:val="0"/>
              <w:ind w:right="144"/>
              <w:rPr>
                <w:sz w:val="24"/>
                <w:szCs w:val="24"/>
              </w:rPr>
            </w:pPr>
            <w:r>
              <w:rPr>
                <w:szCs w:val="24"/>
              </w:rPr>
              <w:t>Audible Interference</w:t>
            </w:r>
          </w:p>
        </w:tc>
      </w:tr>
      <w:tr w:rsidR="00000000" w14:paraId="21DF2E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7C940F"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3148E934" w14:textId="77777777" w:rsidR="00000000" w:rsidRDefault="002B1815">
            <w:pPr>
              <w:adjustRightInd w:val="0"/>
              <w:ind w:right="144"/>
              <w:rPr>
                <w:sz w:val="24"/>
                <w:szCs w:val="24"/>
              </w:rPr>
            </w:pPr>
            <w:r>
              <w:rPr>
                <w:szCs w:val="24"/>
              </w:rPr>
              <w:t>TE005</w:t>
            </w:r>
          </w:p>
        </w:tc>
        <w:tc>
          <w:tcPr>
            <w:tcW w:w="144" w:type="dxa"/>
            <w:tcBorders>
              <w:top w:val="nil"/>
              <w:left w:val="nil"/>
              <w:bottom w:val="nil"/>
              <w:right w:val="nil"/>
            </w:tcBorders>
          </w:tcPr>
          <w:p w14:paraId="55273CFE"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5D5BB297" w14:textId="77777777" w:rsidR="00000000" w:rsidRDefault="002B1815">
            <w:pPr>
              <w:adjustRightInd w:val="0"/>
              <w:ind w:right="144"/>
              <w:rPr>
                <w:sz w:val="24"/>
                <w:szCs w:val="24"/>
              </w:rPr>
            </w:pPr>
            <w:r>
              <w:rPr>
                <w:szCs w:val="24"/>
              </w:rPr>
              <w:t>Power Quality</w:t>
            </w:r>
          </w:p>
        </w:tc>
      </w:tr>
      <w:tr w:rsidR="00000000" w14:paraId="6E0119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FF81C9"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2A22B8A3" w14:textId="77777777" w:rsidR="00000000" w:rsidRDefault="002B1815">
            <w:pPr>
              <w:adjustRightInd w:val="0"/>
              <w:ind w:right="144"/>
              <w:rPr>
                <w:sz w:val="24"/>
                <w:szCs w:val="24"/>
              </w:rPr>
            </w:pPr>
            <w:r>
              <w:rPr>
                <w:szCs w:val="24"/>
              </w:rPr>
              <w:t>TE006</w:t>
            </w:r>
          </w:p>
        </w:tc>
        <w:tc>
          <w:tcPr>
            <w:tcW w:w="144" w:type="dxa"/>
            <w:tcBorders>
              <w:top w:val="nil"/>
              <w:left w:val="nil"/>
              <w:bottom w:val="nil"/>
              <w:right w:val="nil"/>
            </w:tcBorders>
          </w:tcPr>
          <w:p w14:paraId="11121D09"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7EF0913F" w14:textId="77777777" w:rsidR="00000000" w:rsidRDefault="002B1815">
            <w:pPr>
              <w:adjustRightInd w:val="0"/>
              <w:ind w:right="144"/>
              <w:rPr>
                <w:sz w:val="24"/>
                <w:szCs w:val="24"/>
              </w:rPr>
            </w:pPr>
            <w:r>
              <w:rPr>
                <w:szCs w:val="24"/>
              </w:rPr>
              <w:t>Tree Trimming</w:t>
            </w:r>
          </w:p>
        </w:tc>
      </w:tr>
      <w:tr w:rsidR="00000000" w14:paraId="42E8CD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48518D"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606D53FB" w14:textId="77777777" w:rsidR="00000000" w:rsidRDefault="002B1815">
            <w:pPr>
              <w:adjustRightInd w:val="0"/>
              <w:ind w:right="144"/>
              <w:rPr>
                <w:sz w:val="24"/>
                <w:szCs w:val="24"/>
              </w:rPr>
            </w:pPr>
            <w:r>
              <w:rPr>
                <w:szCs w:val="24"/>
              </w:rPr>
              <w:t>TE007</w:t>
            </w:r>
          </w:p>
        </w:tc>
        <w:tc>
          <w:tcPr>
            <w:tcW w:w="144" w:type="dxa"/>
            <w:tcBorders>
              <w:top w:val="nil"/>
              <w:left w:val="nil"/>
              <w:bottom w:val="nil"/>
              <w:right w:val="nil"/>
            </w:tcBorders>
          </w:tcPr>
          <w:p w14:paraId="5D3BA224"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53C836BD" w14:textId="77777777" w:rsidR="00000000" w:rsidRDefault="002B1815">
            <w:pPr>
              <w:adjustRightInd w:val="0"/>
              <w:ind w:right="144"/>
              <w:rPr>
                <w:sz w:val="24"/>
                <w:szCs w:val="24"/>
              </w:rPr>
            </w:pPr>
            <w:r>
              <w:rPr>
                <w:szCs w:val="24"/>
              </w:rPr>
              <w:t>Right of Way Cut/Brush Clearing</w:t>
            </w:r>
          </w:p>
        </w:tc>
      </w:tr>
      <w:tr w:rsidR="00000000" w14:paraId="5B85D8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233CDE"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7AE300E3" w14:textId="77777777" w:rsidR="00000000" w:rsidRDefault="002B1815">
            <w:pPr>
              <w:adjustRightInd w:val="0"/>
              <w:ind w:right="144"/>
              <w:rPr>
                <w:sz w:val="24"/>
                <w:szCs w:val="24"/>
              </w:rPr>
            </w:pPr>
            <w:r>
              <w:rPr>
                <w:szCs w:val="24"/>
              </w:rPr>
              <w:t>TE008</w:t>
            </w:r>
          </w:p>
        </w:tc>
        <w:tc>
          <w:tcPr>
            <w:tcW w:w="144" w:type="dxa"/>
            <w:tcBorders>
              <w:top w:val="nil"/>
              <w:left w:val="nil"/>
              <w:bottom w:val="nil"/>
              <w:right w:val="nil"/>
            </w:tcBorders>
          </w:tcPr>
          <w:p w14:paraId="71A60890"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09A35F26" w14:textId="77777777" w:rsidR="00000000" w:rsidRDefault="002B1815">
            <w:pPr>
              <w:adjustRightInd w:val="0"/>
              <w:ind w:right="144"/>
              <w:rPr>
                <w:sz w:val="24"/>
                <w:szCs w:val="24"/>
              </w:rPr>
            </w:pPr>
            <w:r>
              <w:rPr>
                <w:szCs w:val="24"/>
              </w:rPr>
              <w:t>Tree Removal or Cut Down Tree(s)</w:t>
            </w:r>
          </w:p>
        </w:tc>
      </w:tr>
      <w:tr w:rsidR="00000000" w14:paraId="232977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CB7F3F"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71DD6495" w14:textId="77777777" w:rsidR="00000000" w:rsidRDefault="002B1815">
            <w:pPr>
              <w:adjustRightInd w:val="0"/>
              <w:ind w:right="144"/>
              <w:rPr>
                <w:sz w:val="24"/>
                <w:szCs w:val="24"/>
              </w:rPr>
            </w:pPr>
            <w:r>
              <w:rPr>
                <w:szCs w:val="24"/>
              </w:rPr>
              <w:t>TE009</w:t>
            </w:r>
          </w:p>
        </w:tc>
        <w:tc>
          <w:tcPr>
            <w:tcW w:w="144" w:type="dxa"/>
            <w:tcBorders>
              <w:top w:val="nil"/>
              <w:left w:val="nil"/>
              <w:bottom w:val="nil"/>
              <w:right w:val="nil"/>
            </w:tcBorders>
          </w:tcPr>
          <w:p w14:paraId="55689A05"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28E98F41" w14:textId="77777777" w:rsidR="00000000" w:rsidRDefault="002B1815">
            <w:pPr>
              <w:adjustRightInd w:val="0"/>
              <w:ind w:right="144"/>
              <w:rPr>
                <w:sz w:val="24"/>
                <w:szCs w:val="24"/>
              </w:rPr>
            </w:pPr>
            <w:r>
              <w:rPr>
                <w:szCs w:val="24"/>
              </w:rPr>
              <w:t>Mow Grass in Easement</w:t>
            </w:r>
          </w:p>
        </w:tc>
      </w:tr>
      <w:tr w:rsidR="00000000" w14:paraId="6E4633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DA1689"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319F3F9E" w14:textId="77777777" w:rsidR="00000000" w:rsidRDefault="002B1815">
            <w:pPr>
              <w:adjustRightInd w:val="0"/>
              <w:ind w:right="144"/>
              <w:rPr>
                <w:sz w:val="24"/>
                <w:szCs w:val="24"/>
              </w:rPr>
            </w:pPr>
            <w:r>
              <w:rPr>
                <w:szCs w:val="24"/>
              </w:rPr>
              <w:t>TE010</w:t>
            </w:r>
          </w:p>
        </w:tc>
        <w:tc>
          <w:tcPr>
            <w:tcW w:w="144" w:type="dxa"/>
            <w:tcBorders>
              <w:top w:val="nil"/>
              <w:left w:val="nil"/>
              <w:bottom w:val="nil"/>
              <w:right w:val="nil"/>
            </w:tcBorders>
          </w:tcPr>
          <w:p w14:paraId="45584C91"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677E2B0B" w14:textId="77777777" w:rsidR="00000000" w:rsidRDefault="002B1815">
            <w:pPr>
              <w:adjustRightInd w:val="0"/>
              <w:ind w:right="144"/>
              <w:rPr>
                <w:sz w:val="24"/>
                <w:szCs w:val="24"/>
              </w:rPr>
            </w:pPr>
            <w:r>
              <w:rPr>
                <w:szCs w:val="24"/>
              </w:rPr>
              <w:t>Property Damaged by Tree Crew</w:t>
            </w:r>
          </w:p>
        </w:tc>
      </w:tr>
      <w:tr w:rsidR="00000000" w14:paraId="1A3A39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21E680"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2D946F61" w14:textId="77777777" w:rsidR="00000000" w:rsidRDefault="002B1815">
            <w:pPr>
              <w:adjustRightInd w:val="0"/>
              <w:ind w:right="144"/>
              <w:rPr>
                <w:sz w:val="24"/>
                <w:szCs w:val="24"/>
              </w:rPr>
            </w:pPr>
            <w:r>
              <w:rPr>
                <w:szCs w:val="24"/>
              </w:rPr>
              <w:t>TE011</w:t>
            </w:r>
          </w:p>
        </w:tc>
        <w:tc>
          <w:tcPr>
            <w:tcW w:w="144" w:type="dxa"/>
            <w:tcBorders>
              <w:top w:val="nil"/>
              <w:left w:val="nil"/>
              <w:bottom w:val="nil"/>
              <w:right w:val="nil"/>
            </w:tcBorders>
          </w:tcPr>
          <w:p w14:paraId="32819C87"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315EBB0A" w14:textId="77777777" w:rsidR="00000000" w:rsidRDefault="002B1815">
            <w:pPr>
              <w:adjustRightInd w:val="0"/>
              <w:ind w:right="144"/>
              <w:rPr>
                <w:sz w:val="24"/>
                <w:szCs w:val="24"/>
              </w:rPr>
            </w:pPr>
            <w:r>
              <w:rPr>
                <w:szCs w:val="24"/>
              </w:rPr>
              <w:t>Customer Complaint concerning Tree Crew work</w:t>
            </w:r>
          </w:p>
        </w:tc>
      </w:tr>
    </w:tbl>
    <w:p w14:paraId="46CA94D9" w14:textId="77777777" w:rsidR="00000000" w:rsidRDefault="002B1815">
      <w:pPr>
        <w:tabs>
          <w:tab w:val="right" w:pos="1800"/>
          <w:tab w:val="left" w:pos="2160"/>
        </w:tabs>
        <w:adjustRightInd w:val="0"/>
        <w:ind w:left="2160" w:hanging="2160"/>
        <w:rPr>
          <w:b/>
          <w:szCs w:val="24"/>
        </w:rPr>
      </w:pPr>
      <w:r>
        <w:rPr>
          <w:szCs w:val="24"/>
        </w:rPr>
        <w:br w:type="page"/>
      </w:r>
      <w:bookmarkStart w:id="66" w:name="book12"/>
      <w:bookmarkEnd w:id="66"/>
      <w:r>
        <w:rPr>
          <w:b/>
          <w:szCs w:val="24"/>
        </w:rPr>
        <w:lastRenderedPageBreak/>
        <w:tab/>
        <w:t>Segment:</w:t>
      </w:r>
      <w:r>
        <w:rPr>
          <w:b/>
          <w:szCs w:val="24"/>
        </w:rPr>
        <w:tab/>
      </w:r>
      <w:r>
        <w:rPr>
          <w:b/>
          <w:sz w:val="40"/>
          <w:szCs w:val="24"/>
        </w:rPr>
        <w:t xml:space="preserve">REF </w:t>
      </w:r>
      <w:r>
        <w:rPr>
          <w:b/>
          <w:szCs w:val="24"/>
        </w:rPr>
        <w:t>Reference Identification (Pole Number)</w:t>
      </w:r>
    </w:p>
    <w:p w14:paraId="64BD2032"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689166D" w14:textId="77777777" w:rsidR="00000000" w:rsidRDefault="002B1815">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42E1B88"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7E2F245"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8750DF1"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&gt;1</w:t>
      </w:r>
    </w:p>
    <w:p w14:paraId="6DA4BE53"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42665F2"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021CF0E"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If either C04003 or </w:t>
      </w:r>
      <w:r>
        <w:rPr>
          <w:szCs w:val="24"/>
        </w:rPr>
        <w:t>C04004 is present, then the other is required.</w:t>
      </w:r>
    </w:p>
    <w:p w14:paraId="1C111345"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61D06F8"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2A14E2F"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E19ECA7" w14:textId="77777777">
        <w:tblPrEx>
          <w:tblCellMar>
            <w:top w:w="0" w:type="dxa"/>
            <w:left w:w="0" w:type="dxa"/>
            <w:bottom w:w="0" w:type="dxa"/>
            <w:right w:w="0" w:type="dxa"/>
          </w:tblCellMar>
        </w:tblPrEx>
        <w:tc>
          <w:tcPr>
            <w:tcW w:w="1944" w:type="dxa"/>
            <w:tcBorders>
              <w:top w:val="nil"/>
              <w:left w:val="nil"/>
              <w:bottom w:val="nil"/>
              <w:right w:val="nil"/>
            </w:tcBorders>
          </w:tcPr>
          <w:p w14:paraId="71411EBD"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6A45254E"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79B509DC" w14:textId="77777777" w:rsidR="00000000" w:rsidRDefault="002B1815">
            <w:pPr>
              <w:adjustRightInd w:val="0"/>
              <w:ind w:right="144"/>
              <w:rPr>
                <w:szCs w:val="24"/>
              </w:rPr>
            </w:pPr>
            <w:r>
              <w:rPr>
                <w:szCs w:val="24"/>
              </w:rPr>
              <w:t>HL Parent Loop (Service Order Level Information)</w:t>
            </w:r>
          </w:p>
          <w:p w14:paraId="314825AC" w14:textId="77777777" w:rsidR="00000000" w:rsidRDefault="002B1815">
            <w:pPr>
              <w:adjustRightInd w:val="0"/>
              <w:ind w:right="144"/>
              <w:rPr>
                <w:szCs w:val="24"/>
              </w:rPr>
            </w:pPr>
          </w:p>
          <w:p w14:paraId="37DA0EED" w14:textId="77777777" w:rsidR="00000000" w:rsidRDefault="002B1815">
            <w:pPr>
              <w:adjustRightInd w:val="0"/>
              <w:ind w:right="144"/>
              <w:rPr>
                <w:szCs w:val="24"/>
              </w:rPr>
            </w:pPr>
            <w:r>
              <w:rPr>
                <w:szCs w:val="24"/>
              </w:rPr>
              <w:t>When requesting action on a specific meter on a multi-metered/un-metered ESI ID you must specify in REF~8X the appropriate purpose for the transaction and provide specific information in the REF~ADE for un-</w:t>
            </w:r>
            <w:r>
              <w:rPr>
                <w:szCs w:val="24"/>
              </w:rPr>
              <w:t>metered service request.</w:t>
            </w:r>
          </w:p>
          <w:p w14:paraId="437B72F6" w14:textId="77777777" w:rsidR="00000000" w:rsidRDefault="002B1815">
            <w:pPr>
              <w:adjustRightInd w:val="0"/>
              <w:ind w:right="144"/>
              <w:rPr>
                <w:szCs w:val="24"/>
              </w:rPr>
            </w:pPr>
          </w:p>
          <w:p w14:paraId="71F6318A" w14:textId="77777777" w:rsidR="00000000" w:rsidRDefault="002B1815">
            <w:pPr>
              <w:adjustRightInd w:val="0"/>
              <w:ind w:right="144"/>
              <w:rPr>
                <w:szCs w:val="24"/>
              </w:rPr>
            </w:pPr>
            <w:r>
              <w:rPr>
                <w:szCs w:val="24"/>
              </w:rPr>
              <w:t>Pole numbers will only contain uppercase letters (A to Z) and digits (0 to 9).  Note that punctuation (spaces, dashes, etc.) must be excluded, and leading and trailing zeros that are part of the meter number must be present.</w:t>
            </w:r>
          </w:p>
          <w:p w14:paraId="0CD763BC" w14:textId="77777777" w:rsidR="00000000" w:rsidRDefault="002B1815">
            <w:pPr>
              <w:adjustRightInd w:val="0"/>
              <w:ind w:right="144"/>
              <w:rPr>
                <w:sz w:val="24"/>
                <w:szCs w:val="24"/>
              </w:rPr>
            </w:pPr>
          </w:p>
        </w:tc>
      </w:tr>
      <w:tr w:rsidR="00000000" w14:paraId="2A3982FE" w14:textId="77777777">
        <w:tblPrEx>
          <w:tblCellMar>
            <w:top w:w="0" w:type="dxa"/>
            <w:left w:w="0" w:type="dxa"/>
            <w:bottom w:w="0" w:type="dxa"/>
            <w:right w:w="0" w:type="dxa"/>
          </w:tblCellMar>
        </w:tblPrEx>
        <w:tc>
          <w:tcPr>
            <w:tcW w:w="1944" w:type="dxa"/>
            <w:tcBorders>
              <w:top w:val="nil"/>
              <w:left w:val="nil"/>
              <w:bottom w:val="nil"/>
              <w:right w:val="nil"/>
            </w:tcBorders>
          </w:tcPr>
          <w:p w14:paraId="039895D8" w14:textId="77777777" w:rsidR="00000000" w:rsidRDefault="002B1815">
            <w:pPr>
              <w:adjustRightInd w:val="0"/>
              <w:ind w:right="144"/>
              <w:rPr>
                <w:sz w:val="24"/>
                <w:szCs w:val="24"/>
              </w:rPr>
            </w:pPr>
          </w:p>
        </w:tc>
        <w:tc>
          <w:tcPr>
            <w:tcW w:w="216" w:type="dxa"/>
            <w:tcBorders>
              <w:top w:val="nil"/>
              <w:left w:val="nil"/>
              <w:bottom w:val="nil"/>
              <w:right w:val="nil"/>
            </w:tcBorders>
          </w:tcPr>
          <w:p w14:paraId="0FB92469"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4CB698AD" w14:textId="77777777" w:rsidR="00000000" w:rsidRDefault="002B1815">
            <w:pPr>
              <w:adjustRightInd w:val="0"/>
              <w:ind w:right="144"/>
              <w:rPr>
                <w:szCs w:val="24"/>
              </w:rPr>
            </w:pPr>
            <w:r>
              <w:rPr>
                <w:szCs w:val="24"/>
              </w:rPr>
              <w:t>R</w:t>
            </w:r>
            <w:r>
              <w:rPr>
                <w:szCs w:val="24"/>
              </w:rPr>
              <w:t xml:space="preserve">equired if available for Street Lights.  This segment may be repeated as many times as necessary to provide all pole numbers.  </w:t>
            </w:r>
          </w:p>
          <w:p w14:paraId="140BF819" w14:textId="77777777" w:rsidR="00000000" w:rsidRDefault="002B1815">
            <w:pPr>
              <w:adjustRightInd w:val="0"/>
              <w:ind w:right="144"/>
              <w:rPr>
                <w:sz w:val="24"/>
                <w:szCs w:val="24"/>
              </w:rPr>
            </w:pPr>
          </w:p>
        </w:tc>
      </w:tr>
      <w:tr w:rsidR="00000000" w14:paraId="23F8FE2D" w14:textId="77777777">
        <w:tblPrEx>
          <w:tblCellMar>
            <w:top w:w="0" w:type="dxa"/>
            <w:left w:w="0" w:type="dxa"/>
            <w:bottom w:w="0" w:type="dxa"/>
            <w:right w:w="0" w:type="dxa"/>
          </w:tblCellMar>
        </w:tblPrEx>
        <w:tc>
          <w:tcPr>
            <w:tcW w:w="1944" w:type="dxa"/>
            <w:tcBorders>
              <w:top w:val="nil"/>
              <w:left w:val="nil"/>
              <w:bottom w:val="nil"/>
              <w:right w:val="nil"/>
            </w:tcBorders>
          </w:tcPr>
          <w:p w14:paraId="7B630EAE" w14:textId="77777777" w:rsidR="00000000" w:rsidRDefault="002B1815">
            <w:pPr>
              <w:adjustRightInd w:val="0"/>
              <w:ind w:right="144"/>
              <w:rPr>
                <w:sz w:val="24"/>
                <w:szCs w:val="24"/>
              </w:rPr>
            </w:pPr>
          </w:p>
        </w:tc>
        <w:tc>
          <w:tcPr>
            <w:tcW w:w="216" w:type="dxa"/>
            <w:tcBorders>
              <w:top w:val="nil"/>
              <w:left w:val="nil"/>
              <w:bottom w:val="nil"/>
              <w:right w:val="nil"/>
            </w:tcBorders>
          </w:tcPr>
          <w:p w14:paraId="22372332"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384E03EA" w14:textId="77777777" w:rsidR="00000000" w:rsidRDefault="002B1815">
            <w:pPr>
              <w:adjustRightInd w:val="0"/>
              <w:ind w:right="144"/>
              <w:rPr>
                <w:sz w:val="24"/>
                <w:szCs w:val="24"/>
              </w:rPr>
            </w:pPr>
            <w:r>
              <w:rPr>
                <w:szCs w:val="24"/>
              </w:rPr>
              <w:t>REF~ADE~1Z295820394820</w:t>
            </w:r>
          </w:p>
        </w:tc>
      </w:tr>
    </w:tbl>
    <w:p w14:paraId="223BD9D8" w14:textId="77777777" w:rsidR="00000000" w:rsidRDefault="002B1815">
      <w:pPr>
        <w:adjustRightInd w:val="0"/>
        <w:rPr>
          <w:szCs w:val="24"/>
        </w:rPr>
      </w:pPr>
    </w:p>
    <w:p w14:paraId="6D20F09C" w14:textId="77777777" w:rsidR="00000000" w:rsidRDefault="002B1815">
      <w:pPr>
        <w:adjustRightInd w:val="0"/>
        <w:jc w:val="center"/>
        <w:rPr>
          <w:b/>
          <w:szCs w:val="24"/>
        </w:rPr>
      </w:pPr>
      <w:r>
        <w:rPr>
          <w:b/>
          <w:szCs w:val="24"/>
        </w:rPr>
        <w:t>Data Element Summary</w:t>
      </w:r>
    </w:p>
    <w:p w14:paraId="23BB72E8"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933E6DA"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2D933C7" w14:textId="77777777">
        <w:tblPrEx>
          <w:tblCellMar>
            <w:top w:w="0" w:type="dxa"/>
            <w:left w:w="0" w:type="dxa"/>
            <w:bottom w:w="0" w:type="dxa"/>
            <w:right w:w="0" w:type="dxa"/>
          </w:tblCellMar>
        </w:tblPrEx>
        <w:tc>
          <w:tcPr>
            <w:tcW w:w="1007" w:type="dxa"/>
            <w:tcBorders>
              <w:top w:val="nil"/>
              <w:left w:val="nil"/>
              <w:bottom w:val="nil"/>
              <w:right w:val="nil"/>
            </w:tcBorders>
          </w:tcPr>
          <w:p w14:paraId="072C185C"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AF28C2" w14:textId="77777777" w:rsidR="00000000" w:rsidRDefault="002B1815">
            <w:pPr>
              <w:adjustRightInd w:val="0"/>
              <w:ind w:right="144"/>
              <w:jc w:val="center"/>
              <w:rPr>
                <w:sz w:val="24"/>
                <w:szCs w:val="24"/>
              </w:rPr>
            </w:pPr>
            <w:r>
              <w:rPr>
                <w:b/>
                <w:szCs w:val="24"/>
              </w:rPr>
              <w:t>REF01</w:t>
            </w:r>
          </w:p>
        </w:tc>
        <w:tc>
          <w:tcPr>
            <w:tcW w:w="892" w:type="dxa"/>
            <w:tcBorders>
              <w:top w:val="nil"/>
              <w:left w:val="nil"/>
              <w:bottom w:val="nil"/>
              <w:right w:val="nil"/>
            </w:tcBorders>
          </w:tcPr>
          <w:p w14:paraId="77BB822D" w14:textId="77777777" w:rsidR="00000000" w:rsidRDefault="002B18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F7DE12B" w14:textId="77777777" w:rsidR="00000000" w:rsidRDefault="002B18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B343352"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2CA19EA4"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4F4FC8DA" w14:textId="77777777" w:rsidR="00000000" w:rsidRDefault="002B1815">
            <w:pPr>
              <w:adjustRightInd w:val="0"/>
              <w:ind w:right="144"/>
              <w:rPr>
                <w:sz w:val="24"/>
                <w:szCs w:val="24"/>
              </w:rPr>
            </w:pPr>
            <w:r>
              <w:rPr>
                <w:b/>
                <w:szCs w:val="24"/>
              </w:rPr>
              <w:t>ID 2/3</w:t>
            </w:r>
          </w:p>
        </w:tc>
      </w:tr>
      <w:tr w:rsidR="00000000" w14:paraId="02D957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A4384E"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3410C81A" w14:textId="77777777" w:rsidR="00000000" w:rsidRDefault="002B1815">
            <w:pPr>
              <w:adjustRightInd w:val="0"/>
              <w:ind w:right="144"/>
              <w:rPr>
                <w:sz w:val="24"/>
                <w:szCs w:val="24"/>
              </w:rPr>
            </w:pPr>
            <w:r>
              <w:rPr>
                <w:szCs w:val="24"/>
              </w:rPr>
              <w:t>Code qualifying the Reference Identification</w:t>
            </w:r>
          </w:p>
        </w:tc>
      </w:tr>
      <w:tr w:rsidR="00000000" w14:paraId="44DA75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EC6941"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168EC7EC" w14:textId="77777777" w:rsidR="00000000" w:rsidRDefault="002B1815">
            <w:pPr>
              <w:adjustRightInd w:val="0"/>
              <w:ind w:right="144"/>
              <w:rPr>
                <w:sz w:val="24"/>
                <w:szCs w:val="24"/>
              </w:rPr>
            </w:pPr>
            <w:r>
              <w:rPr>
                <w:szCs w:val="24"/>
              </w:rPr>
              <w:t>ADE</w:t>
            </w:r>
          </w:p>
        </w:tc>
        <w:tc>
          <w:tcPr>
            <w:tcW w:w="144" w:type="dxa"/>
            <w:tcBorders>
              <w:top w:val="nil"/>
              <w:left w:val="nil"/>
              <w:bottom w:val="nil"/>
              <w:right w:val="nil"/>
            </w:tcBorders>
          </w:tcPr>
          <w:p w14:paraId="7E986306"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371BE985" w14:textId="77777777" w:rsidR="00000000" w:rsidRDefault="002B1815">
            <w:pPr>
              <w:adjustRightInd w:val="0"/>
              <w:ind w:right="144"/>
              <w:rPr>
                <w:sz w:val="24"/>
                <w:szCs w:val="24"/>
              </w:rPr>
            </w:pPr>
            <w:r>
              <w:rPr>
                <w:szCs w:val="24"/>
              </w:rPr>
              <w:t>Associated Property Number</w:t>
            </w:r>
          </w:p>
        </w:tc>
      </w:tr>
      <w:tr w:rsidR="00000000" w14:paraId="167B13B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BD69AFB"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43044941" w14:textId="77777777" w:rsidR="00000000" w:rsidRDefault="002B1815">
            <w:pPr>
              <w:adjustRightInd w:val="0"/>
              <w:ind w:right="144"/>
              <w:rPr>
                <w:sz w:val="24"/>
                <w:szCs w:val="24"/>
              </w:rPr>
            </w:pPr>
            <w:r>
              <w:rPr>
                <w:szCs w:val="24"/>
              </w:rPr>
              <w:t>Pole Number</w:t>
            </w:r>
          </w:p>
        </w:tc>
      </w:tr>
      <w:tr w:rsidR="00000000" w14:paraId="45F95A67" w14:textId="77777777">
        <w:tblPrEx>
          <w:tblCellMar>
            <w:top w:w="0" w:type="dxa"/>
            <w:left w:w="0" w:type="dxa"/>
            <w:bottom w:w="0" w:type="dxa"/>
            <w:right w:w="0" w:type="dxa"/>
          </w:tblCellMar>
        </w:tblPrEx>
        <w:tc>
          <w:tcPr>
            <w:tcW w:w="1007" w:type="dxa"/>
            <w:tcBorders>
              <w:top w:val="nil"/>
              <w:left w:val="nil"/>
              <w:bottom w:val="nil"/>
              <w:right w:val="nil"/>
            </w:tcBorders>
          </w:tcPr>
          <w:p w14:paraId="0AAF0EF2"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78DD22BE" w14:textId="77777777" w:rsidR="00000000" w:rsidRDefault="002B1815">
            <w:pPr>
              <w:adjustRightInd w:val="0"/>
              <w:ind w:right="144"/>
              <w:jc w:val="center"/>
              <w:rPr>
                <w:sz w:val="24"/>
                <w:szCs w:val="24"/>
              </w:rPr>
            </w:pPr>
            <w:r>
              <w:rPr>
                <w:b/>
                <w:szCs w:val="24"/>
              </w:rPr>
              <w:t>REF02</w:t>
            </w:r>
          </w:p>
        </w:tc>
        <w:tc>
          <w:tcPr>
            <w:tcW w:w="892" w:type="dxa"/>
            <w:tcBorders>
              <w:top w:val="nil"/>
              <w:left w:val="nil"/>
              <w:bottom w:val="nil"/>
              <w:right w:val="nil"/>
            </w:tcBorders>
          </w:tcPr>
          <w:p w14:paraId="568AC224" w14:textId="77777777" w:rsidR="00000000" w:rsidRDefault="002B18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446C74E" w14:textId="77777777" w:rsidR="00000000" w:rsidRDefault="002B1815">
            <w:pPr>
              <w:adjustRightInd w:val="0"/>
              <w:ind w:right="144"/>
              <w:rPr>
                <w:sz w:val="24"/>
                <w:szCs w:val="24"/>
              </w:rPr>
            </w:pPr>
            <w:r>
              <w:rPr>
                <w:b/>
                <w:szCs w:val="24"/>
              </w:rPr>
              <w:t>Reference Identification</w:t>
            </w:r>
          </w:p>
        </w:tc>
        <w:tc>
          <w:tcPr>
            <w:tcW w:w="432" w:type="dxa"/>
            <w:tcBorders>
              <w:top w:val="nil"/>
              <w:left w:val="nil"/>
              <w:bottom w:val="nil"/>
              <w:right w:val="nil"/>
            </w:tcBorders>
          </w:tcPr>
          <w:p w14:paraId="4A58C836"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4B05A764"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32F3971F" w14:textId="77777777" w:rsidR="00000000" w:rsidRDefault="002B1815">
            <w:pPr>
              <w:adjustRightInd w:val="0"/>
              <w:ind w:right="144"/>
              <w:rPr>
                <w:sz w:val="24"/>
                <w:szCs w:val="24"/>
              </w:rPr>
            </w:pPr>
            <w:r>
              <w:rPr>
                <w:b/>
                <w:szCs w:val="24"/>
              </w:rPr>
              <w:t>AN 1/30</w:t>
            </w:r>
          </w:p>
        </w:tc>
      </w:tr>
      <w:tr w:rsidR="00000000" w14:paraId="0B0F8E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0DE89A"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52A124DA" w14:textId="77777777" w:rsidR="00000000" w:rsidRDefault="002B1815">
            <w:pPr>
              <w:adjustRightInd w:val="0"/>
              <w:ind w:right="144"/>
              <w:rPr>
                <w:sz w:val="24"/>
                <w:szCs w:val="24"/>
              </w:rPr>
            </w:pPr>
            <w:r>
              <w:rPr>
                <w:szCs w:val="24"/>
              </w:rPr>
              <w:t>Reference information as defined for a particular Transaction Set or as specified by the Reference Identification Qualifier</w:t>
            </w:r>
          </w:p>
        </w:tc>
      </w:tr>
      <w:tr w:rsidR="00000000" w14:paraId="0E36F5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EAB166" w14:textId="77777777" w:rsidR="00000000" w:rsidRDefault="002B1815">
            <w:pPr>
              <w:adjustRightInd w:val="0"/>
              <w:ind w:right="144"/>
              <w:rPr>
                <w:sz w:val="24"/>
                <w:szCs w:val="24"/>
              </w:rPr>
            </w:pPr>
          </w:p>
        </w:tc>
        <w:tc>
          <w:tcPr>
            <w:tcW w:w="6523" w:type="dxa"/>
            <w:gridSpan w:val="8"/>
            <w:tcBorders>
              <w:top w:val="nil"/>
              <w:left w:val="nil"/>
              <w:bottom w:val="nil"/>
              <w:right w:val="nil"/>
            </w:tcBorders>
            <w:shd w:val="pct20" w:color="auto" w:fill="auto"/>
          </w:tcPr>
          <w:p w14:paraId="3CA482B4" w14:textId="77777777" w:rsidR="00000000" w:rsidRDefault="002B1815">
            <w:pPr>
              <w:adjustRightInd w:val="0"/>
              <w:ind w:right="144"/>
              <w:rPr>
                <w:sz w:val="24"/>
                <w:szCs w:val="24"/>
              </w:rPr>
            </w:pPr>
            <w:r>
              <w:rPr>
                <w:szCs w:val="24"/>
              </w:rPr>
              <w:t>Pole Number</w:t>
            </w:r>
          </w:p>
        </w:tc>
      </w:tr>
    </w:tbl>
    <w:p w14:paraId="6D770AF8" w14:textId="77777777" w:rsidR="00000000" w:rsidRDefault="002B1815">
      <w:pPr>
        <w:tabs>
          <w:tab w:val="right" w:pos="1800"/>
          <w:tab w:val="left" w:pos="2160"/>
        </w:tabs>
        <w:adjustRightInd w:val="0"/>
        <w:ind w:left="2160" w:hanging="2160"/>
        <w:rPr>
          <w:b/>
          <w:szCs w:val="24"/>
        </w:rPr>
      </w:pPr>
      <w:r>
        <w:rPr>
          <w:szCs w:val="24"/>
        </w:rPr>
        <w:br w:type="page"/>
      </w:r>
      <w:bookmarkStart w:id="67" w:name="book13"/>
      <w:bookmarkEnd w:id="67"/>
      <w:r>
        <w:rPr>
          <w:b/>
          <w:szCs w:val="24"/>
        </w:rPr>
        <w:lastRenderedPageBreak/>
        <w:tab/>
        <w:t>Segment:</w:t>
      </w:r>
      <w:r>
        <w:rPr>
          <w:b/>
          <w:szCs w:val="24"/>
        </w:rPr>
        <w:tab/>
      </w:r>
      <w:r>
        <w:rPr>
          <w:b/>
          <w:sz w:val="40"/>
          <w:szCs w:val="24"/>
        </w:rPr>
        <w:t xml:space="preserve">REF </w:t>
      </w:r>
      <w:r>
        <w:rPr>
          <w:b/>
          <w:szCs w:val="24"/>
        </w:rPr>
        <w:t>Reference Identification (Meter Number)</w:t>
      </w:r>
    </w:p>
    <w:p w14:paraId="0AECC9C1"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90495C1" w14:textId="77777777" w:rsidR="00000000" w:rsidRDefault="002B1815">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7FF1E021"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r>
      <w:r>
        <w:rPr>
          <w:szCs w:val="24"/>
        </w:rPr>
        <w:t>Detail</w:t>
      </w:r>
    </w:p>
    <w:p w14:paraId="7D305C14"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349627A"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&gt;1</w:t>
      </w:r>
    </w:p>
    <w:p w14:paraId="7153BBDB"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45AC316"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8FAE6A8"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C6F6F54"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w:t>
      </w:r>
      <w:r>
        <w:rPr>
          <w:szCs w:val="24"/>
        </w:rPr>
        <w:t xml:space="preserve"> then the other is required.</w:t>
      </w:r>
    </w:p>
    <w:p w14:paraId="0A0EE17B"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7ECD7D0"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E72E2EB" w14:textId="77777777">
        <w:tblPrEx>
          <w:tblCellMar>
            <w:top w:w="0" w:type="dxa"/>
            <w:left w:w="0" w:type="dxa"/>
            <w:bottom w:w="0" w:type="dxa"/>
            <w:right w:w="0" w:type="dxa"/>
          </w:tblCellMar>
        </w:tblPrEx>
        <w:tc>
          <w:tcPr>
            <w:tcW w:w="1944" w:type="dxa"/>
            <w:tcBorders>
              <w:top w:val="nil"/>
              <w:left w:val="nil"/>
              <w:bottom w:val="nil"/>
              <w:right w:val="nil"/>
            </w:tcBorders>
          </w:tcPr>
          <w:p w14:paraId="5420463D"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75337FC7"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53B9EB87" w14:textId="77777777" w:rsidR="00000000" w:rsidRDefault="002B1815">
            <w:pPr>
              <w:adjustRightInd w:val="0"/>
              <w:ind w:right="144"/>
              <w:rPr>
                <w:szCs w:val="24"/>
              </w:rPr>
            </w:pPr>
            <w:r>
              <w:rPr>
                <w:szCs w:val="24"/>
              </w:rPr>
              <w:t>HL Parent Loop (Service Order Level Information)</w:t>
            </w:r>
          </w:p>
          <w:p w14:paraId="1E8D8C29" w14:textId="77777777" w:rsidR="00000000" w:rsidRDefault="002B1815">
            <w:pPr>
              <w:adjustRightInd w:val="0"/>
              <w:ind w:right="144"/>
              <w:rPr>
                <w:szCs w:val="24"/>
              </w:rPr>
            </w:pPr>
          </w:p>
          <w:p w14:paraId="3746CCDF" w14:textId="77777777" w:rsidR="00000000" w:rsidRDefault="002B1815">
            <w:pPr>
              <w:adjustRightInd w:val="0"/>
              <w:ind w:right="144"/>
              <w:rPr>
                <w:szCs w:val="24"/>
              </w:rPr>
            </w:pPr>
            <w:r>
              <w:rPr>
                <w:szCs w:val="24"/>
              </w:rPr>
              <w:t>When requesting action on a specific meter on a multi-metered/un-metered ESI ID y</w:t>
            </w:r>
            <w:r>
              <w:rPr>
                <w:szCs w:val="24"/>
              </w:rPr>
              <w:t>ou must specify in REF~8X the appropriate purpose for the transaction and provide specific information in the REF~MG for meter service request.</w:t>
            </w:r>
          </w:p>
          <w:p w14:paraId="322E67E5" w14:textId="77777777" w:rsidR="00000000" w:rsidRDefault="002B1815">
            <w:pPr>
              <w:adjustRightInd w:val="0"/>
              <w:ind w:right="144"/>
              <w:rPr>
                <w:szCs w:val="24"/>
              </w:rPr>
            </w:pPr>
          </w:p>
          <w:p w14:paraId="395490B6" w14:textId="77777777" w:rsidR="00000000" w:rsidRDefault="002B1815">
            <w:pPr>
              <w:adjustRightInd w:val="0"/>
              <w:ind w:right="144"/>
              <w:rPr>
                <w:szCs w:val="24"/>
              </w:rPr>
            </w:pPr>
            <w:r>
              <w:rPr>
                <w:szCs w:val="24"/>
              </w:rPr>
              <w:t>Meter numbers will only contain uppercase letters (A to Z) and digits (0 to 9).  Note that punctuation (spaces,</w:t>
            </w:r>
            <w:r>
              <w:rPr>
                <w:szCs w:val="24"/>
              </w:rPr>
              <w:t xml:space="preserve"> dashes, etc.) must be excluded, and leading and trailing zeros that are part of the meter number must be present.</w:t>
            </w:r>
          </w:p>
          <w:p w14:paraId="7C406BC2" w14:textId="77777777" w:rsidR="00000000" w:rsidRDefault="002B1815">
            <w:pPr>
              <w:adjustRightInd w:val="0"/>
              <w:ind w:right="144"/>
              <w:rPr>
                <w:sz w:val="24"/>
                <w:szCs w:val="24"/>
              </w:rPr>
            </w:pPr>
          </w:p>
        </w:tc>
      </w:tr>
      <w:tr w:rsidR="00000000" w14:paraId="17BDCE1B" w14:textId="77777777">
        <w:tblPrEx>
          <w:tblCellMar>
            <w:top w:w="0" w:type="dxa"/>
            <w:left w:w="0" w:type="dxa"/>
            <w:bottom w:w="0" w:type="dxa"/>
            <w:right w:w="0" w:type="dxa"/>
          </w:tblCellMar>
        </w:tblPrEx>
        <w:tc>
          <w:tcPr>
            <w:tcW w:w="1944" w:type="dxa"/>
            <w:tcBorders>
              <w:top w:val="nil"/>
              <w:left w:val="nil"/>
              <w:bottom w:val="nil"/>
              <w:right w:val="nil"/>
            </w:tcBorders>
          </w:tcPr>
          <w:p w14:paraId="28782B83" w14:textId="77777777" w:rsidR="00000000" w:rsidRDefault="002B1815">
            <w:pPr>
              <w:adjustRightInd w:val="0"/>
              <w:ind w:right="144"/>
              <w:rPr>
                <w:sz w:val="24"/>
                <w:szCs w:val="24"/>
              </w:rPr>
            </w:pPr>
          </w:p>
        </w:tc>
        <w:tc>
          <w:tcPr>
            <w:tcW w:w="216" w:type="dxa"/>
            <w:tcBorders>
              <w:top w:val="nil"/>
              <w:left w:val="nil"/>
              <w:bottom w:val="nil"/>
              <w:right w:val="nil"/>
            </w:tcBorders>
          </w:tcPr>
          <w:p w14:paraId="252A07C6"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5878FFD5" w14:textId="77777777" w:rsidR="00000000" w:rsidRDefault="002B1815">
            <w:pPr>
              <w:adjustRightInd w:val="0"/>
              <w:ind w:right="144"/>
              <w:rPr>
                <w:szCs w:val="24"/>
              </w:rPr>
            </w:pPr>
            <w:r>
              <w:rPr>
                <w:szCs w:val="24"/>
              </w:rPr>
              <w:t>Meter Number is required on the following service order types:</w:t>
            </w:r>
          </w:p>
          <w:p w14:paraId="34FB8478" w14:textId="77777777" w:rsidR="00000000" w:rsidRDefault="002B1815">
            <w:pPr>
              <w:adjustRightInd w:val="0"/>
              <w:ind w:right="144"/>
              <w:rPr>
                <w:szCs w:val="24"/>
              </w:rPr>
            </w:pPr>
          </w:p>
          <w:p w14:paraId="3015AD43" w14:textId="77777777" w:rsidR="00000000" w:rsidRDefault="002B1815">
            <w:pPr>
              <w:adjustRightInd w:val="0"/>
              <w:ind w:right="144"/>
              <w:rPr>
                <w:szCs w:val="24"/>
              </w:rPr>
            </w:pPr>
            <w:r>
              <w:rPr>
                <w:szCs w:val="24"/>
              </w:rPr>
              <w:t xml:space="preserve">   Disconnect for Customer Requested Clearance (DC002)</w:t>
            </w:r>
          </w:p>
          <w:p w14:paraId="4AA4A99F" w14:textId="77777777" w:rsidR="00000000" w:rsidRDefault="002B1815">
            <w:pPr>
              <w:adjustRightInd w:val="0"/>
              <w:ind w:right="144"/>
              <w:rPr>
                <w:szCs w:val="24"/>
              </w:rPr>
            </w:pPr>
            <w:r>
              <w:rPr>
                <w:szCs w:val="24"/>
              </w:rPr>
              <w:t xml:space="preserve">   Remove One Specific Meter on a Multi-Meter Premise/ESI-ID (DC003).</w:t>
            </w:r>
          </w:p>
          <w:p w14:paraId="2A0C2123" w14:textId="77777777" w:rsidR="00000000" w:rsidRDefault="002B1815">
            <w:pPr>
              <w:adjustRightInd w:val="0"/>
              <w:ind w:right="144"/>
              <w:rPr>
                <w:szCs w:val="24"/>
              </w:rPr>
            </w:pPr>
            <w:r>
              <w:rPr>
                <w:szCs w:val="24"/>
              </w:rPr>
              <w:t xml:space="preserve">   Meter Exchanges (ME0xx) All</w:t>
            </w:r>
          </w:p>
          <w:p w14:paraId="2E601688" w14:textId="77777777" w:rsidR="00000000" w:rsidRDefault="002B1815">
            <w:pPr>
              <w:adjustRightInd w:val="0"/>
              <w:ind w:right="144"/>
              <w:rPr>
                <w:szCs w:val="24"/>
              </w:rPr>
            </w:pPr>
            <w:r>
              <w:rPr>
                <w:szCs w:val="24"/>
              </w:rPr>
              <w:t xml:space="preserve">   Meter Maintenance (MM0xx) All</w:t>
            </w:r>
          </w:p>
          <w:p w14:paraId="374D1894" w14:textId="77777777" w:rsidR="00000000" w:rsidRDefault="002B1815">
            <w:pPr>
              <w:adjustRightInd w:val="0"/>
              <w:ind w:right="144"/>
              <w:rPr>
                <w:szCs w:val="24"/>
              </w:rPr>
            </w:pPr>
            <w:r>
              <w:rPr>
                <w:szCs w:val="24"/>
              </w:rPr>
              <w:t xml:space="preserve">   Reconnect for Customer Requested Clearance (RC002)</w:t>
            </w:r>
          </w:p>
          <w:p w14:paraId="23B4AFF2" w14:textId="77777777" w:rsidR="00000000" w:rsidRDefault="002B1815">
            <w:pPr>
              <w:adjustRightInd w:val="0"/>
              <w:ind w:right="144"/>
              <w:rPr>
                <w:szCs w:val="24"/>
              </w:rPr>
            </w:pPr>
            <w:r>
              <w:rPr>
                <w:szCs w:val="24"/>
              </w:rPr>
              <w:t xml:space="preserve">   Special Out of Cycle Read (RD001)</w:t>
            </w:r>
          </w:p>
          <w:p w14:paraId="65CEAA02" w14:textId="77777777" w:rsidR="00000000" w:rsidRDefault="002B1815">
            <w:pPr>
              <w:adjustRightInd w:val="0"/>
              <w:ind w:right="144"/>
              <w:rPr>
                <w:szCs w:val="24"/>
              </w:rPr>
            </w:pPr>
            <w:r>
              <w:rPr>
                <w:szCs w:val="24"/>
              </w:rPr>
              <w:t xml:space="preserve">   Re-Read/Potential Error (RD0</w:t>
            </w:r>
            <w:r>
              <w:rPr>
                <w:szCs w:val="24"/>
              </w:rPr>
              <w:t>02)</w:t>
            </w:r>
          </w:p>
          <w:p w14:paraId="445CF96D" w14:textId="77777777" w:rsidR="00000000" w:rsidRDefault="002B1815">
            <w:pPr>
              <w:adjustRightInd w:val="0"/>
              <w:ind w:right="144"/>
              <w:rPr>
                <w:szCs w:val="24"/>
              </w:rPr>
            </w:pPr>
            <w:r>
              <w:rPr>
                <w:szCs w:val="24"/>
              </w:rPr>
              <w:t xml:space="preserve">   Meter Test (MT001)</w:t>
            </w:r>
          </w:p>
          <w:p w14:paraId="3DD99740" w14:textId="77777777" w:rsidR="00000000" w:rsidRDefault="002B1815">
            <w:pPr>
              <w:adjustRightInd w:val="0"/>
              <w:ind w:right="144"/>
              <w:rPr>
                <w:szCs w:val="24"/>
              </w:rPr>
            </w:pPr>
          </w:p>
          <w:p w14:paraId="5F8C451E" w14:textId="77777777" w:rsidR="00000000" w:rsidRDefault="002B1815">
            <w:pPr>
              <w:adjustRightInd w:val="0"/>
              <w:ind w:right="144"/>
              <w:rPr>
                <w:szCs w:val="24"/>
              </w:rPr>
            </w:pPr>
            <w:r>
              <w:rPr>
                <w:szCs w:val="24"/>
              </w:rPr>
              <w:t>Meter Number is Not Used on all other Service Orders.</w:t>
            </w:r>
          </w:p>
          <w:p w14:paraId="23448C0F" w14:textId="77777777" w:rsidR="00000000" w:rsidRDefault="002B1815">
            <w:pPr>
              <w:adjustRightInd w:val="0"/>
              <w:ind w:right="144"/>
              <w:rPr>
                <w:sz w:val="24"/>
                <w:szCs w:val="24"/>
              </w:rPr>
            </w:pPr>
          </w:p>
        </w:tc>
      </w:tr>
      <w:tr w:rsidR="00000000" w14:paraId="23C25821" w14:textId="77777777">
        <w:tblPrEx>
          <w:tblCellMar>
            <w:top w:w="0" w:type="dxa"/>
            <w:left w:w="0" w:type="dxa"/>
            <w:bottom w:w="0" w:type="dxa"/>
            <w:right w:w="0" w:type="dxa"/>
          </w:tblCellMar>
        </w:tblPrEx>
        <w:tc>
          <w:tcPr>
            <w:tcW w:w="1944" w:type="dxa"/>
            <w:tcBorders>
              <w:top w:val="nil"/>
              <w:left w:val="nil"/>
              <w:bottom w:val="nil"/>
              <w:right w:val="nil"/>
            </w:tcBorders>
          </w:tcPr>
          <w:p w14:paraId="67988D31" w14:textId="77777777" w:rsidR="00000000" w:rsidRDefault="002B1815">
            <w:pPr>
              <w:adjustRightInd w:val="0"/>
              <w:ind w:right="144"/>
              <w:rPr>
                <w:sz w:val="24"/>
                <w:szCs w:val="24"/>
              </w:rPr>
            </w:pPr>
          </w:p>
        </w:tc>
        <w:tc>
          <w:tcPr>
            <w:tcW w:w="216" w:type="dxa"/>
            <w:tcBorders>
              <w:top w:val="nil"/>
              <w:left w:val="nil"/>
              <w:bottom w:val="nil"/>
              <w:right w:val="nil"/>
            </w:tcBorders>
          </w:tcPr>
          <w:p w14:paraId="626D7128"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1B9AFC00" w14:textId="77777777" w:rsidR="00000000" w:rsidRDefault="002B1815">
            <w:pPr>
              <w:adjustRightInd w:val="0"/>
              <w:ind w:right="144"/>
              <w:rPr>
                <w:sz w:val="24"/>
                <w:szCs w:val="24"/>
              </w:rPr>
            </w:pPr>
            <w:r>
              <w:rPr>
                <w:szCs w:val="24"/>
              </w:rPr>
              <w:t>REF~MG~394820R</w:t>
            </w:r>
          </w:p>
        </w:tc>
      </w:tr>
    </w:tbl>
    <w:p w14:paraId="71BBB271" w14:textId="77777777" w:rsidR="00000000" w:rsidRDefault="002B1815">
      <w:pPr>
        <w:adjustRightInd w:val="0"/>
        <w:rPr>
          <w:szCs w:val="24"/>
        </w:rPr>
      </w:pPr>
    </w:p>
    <w:p w14:paraId="48B98BB1" w14:textId="77777777" w:rsidR="00000000" w:rsidRDefault="002B1815">
      <w:pPr>
        <w:adjustRightInd w:val="0"/>
        <w:jc w:val="center"/>
        <w:rPr>
          <w:b/>
          <w:szCs w:val="24"/>
        </w:rPr>
      </w:pPr>
      <w:r>
        <w:rPr>
          <w:b/>
          <w:szCs w:val="24"/>
        </w:rPr>
        <w:t>Data Element Summary</w:t>
      </w:r>
    </w:p>
    <w:p w14:paraId="1130DBD9"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A6EBF71"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33D8456" w14:textId="77777777">
        <w:tblPrEx>
          <w:tblCellMar>
            <w:top w:w="0" w:type="dxa"/>
            <w:left w:w="0" w:type="dxa"/>
            <w:bottom w:w="0" w:type="dxa"/>
            <w:right w:w="0" w:type="dxa"/>
          </w:tblCellMar>
        </w:tblPrEx>
        <w:tc>
          <w:tcPr>
            <w:tcW w:w="1007" w:type="dxa"/>
            <w:tcBorders>
              <w:top w:val="nil"/>
              <w:left w:val="nil"/>
              <w:bottom w:val="nil"/>
              <w:right w:val="nil"/>
            </w:tcBorders>
          </w:tcPr>
          <w:p w14:paraId="25B320F4"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403EE61" w14:textId="77777777" w:rsidR="00000000" w:rsidRDefault="002B1815">
            <w:pPr>
              <w:adjustRightInd w:val="0"/>
              <w:ind w:right="144"/>
              <w:jc w:val="center"/>
              <w:rPr>
                <w:sz w:val="24"/>
                <w:szCs w:val="24"/>
              </w:rPr>
            </w:pPr>
            <w:r>
              <w:rPr>
                <w:b/>
                <w:szCs w:val="24"/>
              </w:rPr>
              <w:t>REF01</w:t>
            </w:r>
          </w:p>
        </w:tc>
        <w:tc>
          <w:tcPr>
            <w:tcW w:w="892" w:type="dxa"/>
            <w:tcBorders>
              <w:top w:val="nil"/>
              <w:left w:val="nil"/>
              <w:bottom w:val="nil"/>
              <w:right w:val="nil"/>
            </w:tcBorders>
          </w:tcPr>
          <w:p w14:paraId="05DCF2DB" w14:textId="77777777" w:rsidR="00000000" w:rsidRDefault="002B18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85D7974" w14:textId="77777777" w:rsidR="00000000" w:rsidRDefault="002B18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5090BF8"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471CDEBE"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3999FAF6" w14:textId="77777777" w:rsidR="00000000" w:rsidRDefault="002B1815">
            <w:pPr>
              <w:adjustRightInd w:val="0"/>
              <w:ind w:right="144"/>
              <w:rPr>
                <w:sz w:val="24"/>
                <w:szCs w:val="24"/>
              </w:rPr>
            </w:pPr>
            <w:r>
              <w:rPr>
                <w:b/>
                <w:szCs w:val="24"/>
              </w:rPr>
              <w:t>ID 2/3</w:t>
            </w:r>
          </w:p>
        </w:tc>
      </w:tr>
      <w:tr w:rsidR="00000000" w14:paraId="15E0F4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0AB055" w14:textId="77777777" w:rsidR="00000000" w:rsidRDefault="002B1815">
            <w:pPr>
              <w:adjustRightInd w:val="0"/>
              <w:ind w:right="144"/>
              <w:rPr>
                <w:sz w:val="24"/>
                <w:szCs w:val="24"/>
              </w:rPr>
            </w:pPr>
          </w:p>
        </w:tc>
        <w:tc>
          <w:tcPr>
            <w:tcW w:w="6523" w:type="dxa"/>
            <w:gridSpan w:val="7"/>
            <w:tcBorders>
              <w:top w:val="nil"/>
              <w:left w:val="nil"/>
              <w:bottom w:val="nil"/>
              <w:right w:val="nil"/>
            </w:tcBorders>
          </w:tcPr>
          <w:p w14:paraId="171B8599" w14:textId="77777777" w:rsidR="00000000" w:rsidRDefault="002B1815">
            <w:pPr>
              <w:adjustRightInd w:val="0"/>
              <w:ind w:right="144"/>
              <w:rPr>
                <w:sz w:val="24"/>
                <w:szCs w:val="24"/>
              </w:rPr>
            </w:pPr>
            <w:r>
              <w:rPr>
                <w:szCs w:val="24"/>
              </w:rPr>
              <w:t>Code qualifying the Reference Identification</w:t>
            </w:r>
          </w:p>
        </w:tc>
      </w:tr>
      <w:tr w:rsidR="00000000" w14:paraId="209FD7C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0EF6FB"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4325EA27" w14:textId="77777777" w:rsidR="00000000" w:rsidRDefault="002B1815">
            <w:pPr>
              <w:adjustRightInd w:val="0"/>
              <w:ind w:right="144"/>
              <w:rPr>
                <w:sz w:val="24"/>
                <w:szCs w:val="24"/>
              </w:rPr>
            </w:pPr>
            <w:r>
              <w:rPr>
                <w:szCs w:val="24"/>
              </w:rPr>
              <w:t>MG</w:t>
            </w:r>
          </w:p>
        </w:tc>
        <w:tc>
          <w:tcPr>
            <w:tcW w:w="144" w:type="dxa"/>
            <w:tcBorders>
              <w:top w:val="nil"/>
              <w:left w:val="nil"/>
              <w:bottom w:val="nil"/>
              <w:right w:val="nil"/>
            </w:tcBorders>
          </w:tcPr>
          <w:p w14:paraId="2094B475" w14:textId="77777777" w:rsidR="00000000" w:rsidRDefault="002B1815">
            <w:pPr>
              <w:adjustRightInd w:val="0"/>
              <w:ind w:right="144"/>
              <w:rPr>
                <w:sz w:val="24"/>
                <w:szCs w:val="24"/>
              </w:rPr>
            </w:pPr>
          </w:p>
        </w:tc>
        <w:tc>
          <w:tcPr>
            <w:tcW w:w="4823" w:type="dxa"/>
            <w:gridSpan w:val="4"/>
            <w:tcBorders>
              <w:top w:val="nil"/>
              <w:left w:val="nil"/>
              <w:bottom w:val="nil"/>
              <w:right w:val="nil"/>
            </w:tcBorders>
          </w:tcPr>
          <w:p w14:paraId="03DBC1A0" w14:textId="77777777" w:rsidR="00000000" w:rsidRDefault="002B1815">
            <w:pPr>
              <w:adjustRightInd w:val="0"/>
              <w:ind w:right="144"/>
              <w:rPr>
                <w:sz w:val="24"/>
                <w:szCs w:val="24"/>
              </w:rPr>
            </w:pPr>
            <w:r>
              <w:rPr>
                <w:szCs w:val="24"/>
              </w:rPr>
              <w:t>Meter Number</w:t>
            </w:r>
          </w:p>
        </w:tc>
      </w:tr>
      <w:tr w:rsidR="00000000" w14:paraId="1AE5FB91" w14:textId="77777777">
        <w:tblPrEx>
          <w:tblCellMar>
            <w:top w:w="0" w:type="dxa"/>
            <w:left w:w="0" w:type="dxa"/>
            <w:bottom w:w="0" w:type="dxa"/>
            <w:right w:w="0" w:type="dxa"/>
          </w:tblCellMar>
        </w:tblPrEx>
        <w:tc>
          <w:tcPr>
            <w:tcW w:w="1007" w:type="dxa"/>
            <w:tcBorders>
              <w:top w:val="nil"/>
              <w:left w:val="nil"/>
              <w:bottom w:val="nil"/>
              <w:right w:val="nil"/>
            </w:tcBorders>
          </w:tcPr>
          <w:p w14:paraId="2F2630DB"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672D1E8B" w14:textId="77777777" w:rsidR="00000000" w:rsidRDefault="002B1815">
            <w:pPr>
              <w:adjustRightInd w:val="0"/>
              <w:ind w:right="144"/>
              <w:jc w:val="center"/>
              <w:rPr>
                <w:sz w:val="24"/>
                <w:szCs w:val="24"/>
              </w:rPr>
            </w:pPr>
            <w:r>
              <w:rPr>
                <w:b/>
                <w:szCs w:val="24"/>
              </w:rPr>
              <w:t>REF02</w:t>
            </w:r>
          </w:p>
        </w:tc>
        <w:tc>
          <w:tcPr>
            <w:tcW w:w="892" w:type="dxa"/>
            <w:tcBorders>
              <w:top w:val="nil"/>
              <w:left w:val="nil"/>
              <w:bottom w:val="nil"/>
              <w:right w:val="nil"/>
            </w:tcBorders>
          </w:tcPr>
          <w:p w14:paraId="48F9A44B" w14:textId="77777777" w:rsidR="00000000" w:rsidRDefault="002B18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C20BD5F" w14:textId="77777777" w:rsidR="00000000" w:rsidRDefault="002B1815">
            <w:pPr>
              <w:adjustRightInd w:val="0"/>
              <w:ind w:right="144"/>
              <w:rPr>
                <w:sz w:val="24"/>
                <w:szCs w:val="24"/>
              </w:rPr>
            </w:pPr>
            <w:r>
              <w:rPr>
                <w:b/>
                <w:szCs w:val="24"/>
              </w:rPr>
              <w:t>Reference Identification</w:t>
            </w:r>
          </w:p>
        </w:tc>
        <w:tc>
          <w:tcPr>
            <w:tcW w:w="432" w:type="dxa"/>
            <w:tcBorders>
              <w:top w:val="nil"/>
              <w:left w:val="nil"/>
              <w:bottom w:val="nil"/>
              <w:right w:val="nil"/>
            </w:tcBorders>
          </w:tcPr>
          <w:p w14:paraId="7F0D9D1B"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48510C78"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68583494" w14:textId="77777777" w:rsidR="00000000" w:rsidRDefault="002B1815">
            <w:pPr>
              <w:adjustRightInd w:val="0"/>
              <w:ind w:right="144"/>
              <w:rPr>
                <w:sz w:val="24"/>
                <w:szCs w:val="24"/>
              </w:rPr>
            </w:pPr>
            <w:r>
              <w:rPr>
                <w:b/>
                <w:szCs w:val="24"/>
              </w:rPr>
              <w:t>AN 1/30</w:t>
            </w:r>
          </w:p>
        </w:tc>
      </w:tr>
      <w:tr w:rsidR="00000000" w14:paraId="2FFBA8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F0AF70" w14:textId="77777777" w:rsidR="00000000" w:rsidRDefault="002B1815">
            <w:pPr>
              <w:adjustRightInd w:val="0"/>
              <w:ind w:right="144"/>
              <w:rPr>
                <w:sz w:val="24"/>
                <w:szCs w:val="24"/>
              </w:rPr>
            </w:pPr>
          </w:p>
        </w:tc>
        <w:tc>
          <w:tcPr>
            <w:tcW w:w="6523" w:type="dxa"/>
            <w:gridSpan w:val="7"/>
            <w:tcBorders>
              <w:top w:val="nil"/>
              <w:left w:val="nil"/>
              <w:bottom w:val="nil"/>
              <w:right w:val="nil"/>
            </w:tcBorders>
          </w:tcPr>
          <w:p w14:paraId="43871349" w14:textId="77777777" w:rsidR="00000000" w:rsidRDefault="002B1815">
            <w:pPr>
              <w:adjustRightInd w:val="0"/>
              <w:ind w:right="144"/>
              <w:rPr>
                <w:sz w:val="24"/>
                <w:szCs w:val="24"/>
              </w:rPr>
            </w:pPr>
            <w:r>
              <w:rPr>
                <w:szCs w:val="24"/>
              </w:rPr>
              <w:t>Reference information as defined for a particular Transaction Set or as specified by the Reference Identification Qualifier</w:t>
            </w:r>
          </w:p>
        </w:tc>
      </w:tr>
      <w:tr w:rsidR="00000000" w14:paraId="6F7FDB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8836D6" w14:textId="77777777" w:rsidR="00000000" w:rsidRDefault="002B1815">
            <w:pPr>
              <w:adjustRightInd w:val="0"/>
              <w:ind w:right="144"/>
              <w:rPr>
                <w:sz w:val="24"/>
                <w:szCs w:val="24"/>
              </w:rPr>
            </w:pPr>
          </w:p>
        </w:tc>
        <w:tc>
          <w:tcPr>
            <w:tcW w:w="6523" w:type="dxa"/>
            <w:gridSpan w:val="7"/>
            <w:tcBorders>
              <w:top w:val="nil"/>
              <w:left w:val="nil"/>
              <w:bottom w:val="nil"/>
              <w:right w:val="nil"/>
            </w:tcBorders>
            <w:shd w:val="pct20" w:color="auto" w:fill="auto"/>
          </w:tcPr>
          <w:p w14:paraId="58AC9292" w14:textId="77777777" w:rsidR="00000000" w:rsidRDefault="002B1815">
            <w:pPr>
              <w:adjustRightInd w:val="0"/>
              <w:ind w:right="144"/>
              <w:rPr>
                <w:sz w:val="24"/>
                <w:szCs w:val="24"/>
              </w:rPr>
            </w:pPr>
            <w:r>
              <w:rPr>
                <w:szCs w:val="24"/>
              </w:rPr>
              <w:t>Meter Number</w:t>
            </w:r>
          </w:p>
        </w:tc>
      </w:tr>
    </w:tbl>
    <w:p w14:paraId="170C36BF" w14:textId="77777777" w:rsidR="00000000" w:rsidRDefault="002B1815">
      <w:pPr>
        <w:tabs>
          <w:tab w:val="right" w:pos="1800"/>
          <w:tab w:val="left" w:pos="2160"/>
        </w:tabs>
        <w:adjustRightInd w:val="0"/>
        <w:ind w:left="2160" w:hanging="2160"/>
        <w:rPr>
          <w:b/>
          <w:szCs w:val="24"/>
        </w:rPr>
      </w:pPr>
      <w:r>
        <w:rPr>
          <w:szCs w:val="24"/>
        </w:rPr>
        <w:br w:type="page"/>
      </w:r>
      <w:bookmarkStart w:id="68" w:name="book14"/>
      <w:bookmarkEnd w:id="68"/>
      <w:r>
        <w:rPr>
          <w:b/>
          <w:szCs w:val="24"/>
        </w:rPr>
        <w:lastRenderedPageBreak/>
        <w:tab/>
        <w:t>Segment:</w:t>
      </w:r>
      <w:r>
        <w:rPr>
          <w:b/>
          <w:szCs w:val="24"/>
        </w:rPr>
        <w:tab/>
      </w:r>
      <w:r>
        <w:rPr>
          <w:b/>
          <w:sz w:val="40"/>
          <w:szCs w:val="24"/>
        </w:rPr>
        <w:t xml:space="preserve">REF </w:t>
      </w:r>
      <w:r>
        <w:rPr>
          <w:b/>
          <w:szCs w:val="24"/>
        </w:rPr>
        <w:t>Reference Identification (Priority Code)</w:t>
      </w:r>
    </w:p>
    <w:p w14:paraId="4A9CEBEB"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113687F" w14:textId="77777777" w:rsidR="00000000" w:rsidRDefault="002B1815">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09C869C"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FE4EA88"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C06633C"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&gt;1</w:t>
      </w:r>
    </w:p>
    <w:p w14:paraId="5C19CA24"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46C9CA5"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35C2506A"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A93D09D"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3B71CA3"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72D24798"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6742BA3" w14:textId="77777777">
        <w:tblPrEx>
          <w:tblCellMar>
            <w:top w:w="0" w:type="dxa"/>
            <w:left w:w="0" w:type="dxa"/>
            <w:bottom w:w="0" w:type="dxa"/>
            <w:right w:w="0" w:type="dxa"/>
          </w:tblCellMar>
        </w:tblPrEx>
        <w:tc>
          <w:tcPr>
            <w:tcW w:w="1944" w:type="dxa"/>
            <w:tcBorders>
              <w:top w:val="nil"/>
              <w:left w:val="nil"/>
              <w:bottom w:val="nil"/>
              <w:right w:val="nil"/>
            </w:tcBorders>
          </w:tcPr>
          <w:p w14:paraId="08117CC5"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21EC506F"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01D67504" w14:textId="77777777" w:rsidR="00000000" w:rsidRDefault="002B1815">
            <w:pPr>
              <w:adjustRightInd w:val="0"/>
              <w:ind w:right="144"/>
              <w:rPr>
                <w:szCs w:val="24"/>
              </w:rPr>
            </w:pPr>
            <w:r>
              <w:rPr>
                <w:szCs w:val="24"/>
              </w:rPr>
              <w:t>HL Parent Loop (Service Order Level Information)</w:t>
            </w:r>
          </w:p>
          <w:p w14:paraId="1B53C0E5" w14:textId="77777777" w:rsidR="00000000" w:rsidRDefault="002B1815">
            <w:pPr>
              <w:adjustRightInd w:val="0"/>
              <w:ind w:right="144"/>
              <w:rPr>
                <w:szCs w:val="24"/>
              </w:rPr>
            </w:pPr>
          </w:p>
          <w:p w14:paraId="771BCBA3" w14:textId="77777777" w:rsidR="00000000" w:rsidRDefault="002B1815">
            <w:pPr>
              <w:adjustRightInd w:val="0"/>
              <w:ind w:right="144"/>
              <w:rPr>
                <w:szCs w:val="24"/>
              </w:rPr>
            </w:pPr>
            <w:r>
              <w:rPr>
                <w:szCs w:val="24"/>
              </w:rPr>
              <w:t xml:space="preserve">On their respective websites, each TDSP will provide a table showing the code and meaning of each Priority Code: </w:t>
            </w:r>
          </w:p>
          <w:p w14:paraId="006010C6" w14:textId="77777777" w:rsidR="00000000" w:rsidRDefault="002B1815">
            <w:pPr>
              <w:adjustRightInd w:val="0"/>
              <w:ind w:right="144"/>
              <w:rPr>
                <w:szCs w:val="24"/>
              </w:rPr>
            </w:pPr>
            <w:r>
              <w:rPr>
                <w:szCs w:val="24"/>
              </w:rPr>
              <w:t xml:space="preserve">   TDSP Priority Codes Used (02 - 99)</w:t>
            </w:r>
          </w:p>
          <w:p w14:paraId="0070266B" w14:textId="77777777" w:rsidR="00000000" w:rsidRDefault="002B1815">
            <w:pPr>
              <w:adjustRightInd w:val="0"/>
              <w:ind w:right="144"/>
              <w:rPr>
                <w:szCs w:val="24"/>
              </w:rPr>
            </w:pPr>
            <w:r>
              <w:rPr>
                <w:szCs w:val="24"/>
              </w:rPr>
              <w:t xml:space="preserve">   Priority Code 01 will always be "Standard" for all TDSPs  </w:t>
            </w:r>
          </w:p>
          <w:p w14:paraId="697E89F9" w14:textId="77777777" w:rsidR="00000000" w:rsidRDefault="002B1815">
            <w:pPr>
              <w:adjustRightInd w:val="0"/>
              <w:ind w:right="144"/>
              <w:rPr>
                <w:szCs w:val="24"/>
              </w:rPr>
            </w:pPr>
            <w:r>
              <w:rPr>
                <w:szCs w:val="24"/>
              </w:rPr>
              <w:t xml:space="preserve">   Service Orders to which each Priority Code applies</w:t>
            </w:r>
          </w:p>
          <w:p w14:paraId="367FF906" w14:textId="77777777" w:rsidR="00000000" w:rsidRDefault="002B1815">
            <w:pPr>
              <w:adjustRightInd w:val="0"/>
              <w:ind w:right="144"/>
              <w:rPr>
                <w:szCs w:val="24"/>
              </w:rPr>
            </w:pPr>
            <w:r>
              <w:rPr>
                <w:szCs w:val="24"/>
              </w:rPr>
              <w:t xml:space="preserve">   Timing requirements for Standard and Same-Day and/or Priority service request are identified in the TDSP's Tariff.</w:t>
            </w:r>
          </w:p>
          <w:p w14:paraId="668138FD" w14:textId="77777777" w:rsidR="00000000" w:rsidRDefault="002B1815">
            <w:pPr>
              <w:adjustRightInd w:val="0"/>
              <w:ind w:right="144"/>
              <w:rPr>
                <w:sz w:val="24"/>
                <w:szCs w:val="24"/>
              </w:rPr>
            </w:pPr>
          </w:p>
        </w:tc>
      </w:tr>
      <w:tr w:rsidR="00000000" w14:paraId="2C6A0DEC" w14:textId="77777777">
        <w:tblPrEx>
          <w:tblCellMar>
            <w:top w:w="0" w:type="dxa"/>
            <w:left w:w="0" w:type="dxa"/>
            <w:bottom w:w="0" w:type="dxa"/>
            <w:right w:w="0" w:type="dxa"/>
          </w:tblCellMar>
        </w:tblPrEx>
        <w:tc>
          <w:tcPr>
            <w:tcW w:w="1944" w:type="dxa"/>
            <w:tcBorders>
              <w:top w:val="nil"/>
              <w:left w:val="nil"/>
              <w:bottom w:val="nil"/>
              <w:right w:val="nil"/>
            </w:tcBorders>
          </w:tcPr>
          <w:p w14:paraId="31BACB02" w14:textId="77777777" w:rsidR="00000000" w:rsidRDefault="002B1815">
            <w:pPr>
              <w:adjustRightInd w:val="0"/>
              <w:ind w:right="144"/>
              <w:rPr>
                <w:sz w:val="24"/>
                <w:szCs w:val="24"/>
              </w:rPr>
            </w:pPr>
          </w:p>
        </w:tc>
        <w:tc>
          <w:tcPr>
            <w:tcW w:w="216" w:type="dxa"/>
            <w:tcBorders>
              <w:top w:val="nil"/>
              <w:left w:val="nil"/>
              <w:bottom w:val="nil"/>
              <w:right w:val="nil"/>
            </w:tcBorders>
          </w:tcPr>
          <w:p w14:paraId="660AC771"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46923156" w14:textId="77777777" w:rsidR="00000000" w:rsidRDefault="002B1815">
            <w:pPr>
              <w:adjustRightInd w:val="0"/>
              <w:ind w:right="144"/>
              <w:rPr>
                <w:szCs w:val="24"/>
              </w:rPr>
            </w:pPr>
            <w:r>
              <w:rPr>
                <w:szCs w:val="24"/>
              </w:rPr>
              <w:t>Required</w:t>
            </w:r>
          </w:p>
          <w:p w14:paraId="717B90AC" w14:textId="77777777" w:rsidR="00000000" w:rsidRDefault="002B1815">
            <w:pPr>
              <w:adjustRightInd w:val="0"/>
              <w:ind w:right="144"/>
              <w:rPr>
                <w:sz w:val="24"/>
                <w:szCs w:val="24"/>
              </w:rPr>
            </w:pPr>
          </w:p>
        </w:tc>
      </w:tr>
      <w:tr w:rsidR="00000000" w14:paraId="3F2D966F" w14:textId="77777777">
        <w:tblPrEx>
          <w:tblCellMar>
            <w:top w:w="0" w:type="dxa"/>
            <w:left w:w="0" w:type="dxa"/>
            <w:bottom w:w="0" w:type="dxa"/>
            <w:right w:w="0" w:type="dxa"/>
          </w:tblCellMar>
        </w:tblPrEx>
        <w:tc>
          <w:tcPr>
            <w:tcW w:w="1944" w:type="dxa"/>
            <w:tcBorders>
              <w:top w:val="nil"/>
              <w:left w:val="nil"/>
              <w:bottom w:val="nil"/>
              <w:right w:val="nil"/>
            </w:tcBorders>
          </w:tcPr>
          <w:p w14:paraId="7BA4DEE3" w14:textId="77777777" w:rsidR="00000000" w:rsidRDefault="002B1815">
            <w:pPr>
              <w:adjustRightInd w:val="0"/>
              <w:ind w:right="144"/>
              <w:rPr>
                <w:sz w:val="24"/>
                <w:szCs w:val="24"/>
              </w:rPr>
            </w:pPr>
          </w:p>
        </w:tc>
        <w:tc>
          <w:tcPr>
            <w:tcW w:w="216" w:type="dxa"/>
            <w:tcBorders>
              <w:top w:val="nil"/>
              <w:left w:val="nil"/>
              <w:bottom w:val="nil"/>
              <w:right w:val="nil"/>
            </w:tcBorders>
          </w:tcPr>
          <w:p w14:paraId="7F07A797"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63B5593E" w14:textId="77777777" w:rsidR="00000000" w:rsidRDefault="002B1815">
            <w:pPr>
              <w:adjustRightInd w:val="0"/>
              <w:ind w:right="144"/>
              <w:rPr>
                <w:sz w:val="24"/>
                <w:szCs w:val="24"/>
              </w:rPr>
            </w:pPr>
            <w:r>
              <w:rPr>
                <w:szCs w:val="24"/>
              </w:rPr>
              <w:t>REF~P</w:t>
            </w:r>
            <w:r>
              <w:rPr>
                <w:szCs w:val="24"/>
              </w:rPr>
              <w:t>H~01</w:t>
            </w:r>
          </w:p>
        </w:tc>
      </w:tr>
    </w:tbl>
    <w:p w14:paraId="52F10447" w14:textId="77777777" w:rsidR="00000000" w:rsidRDefault="002B1815">
      <w:pPr>
        <w:adjustRightInd w:val="0"/>
        <w:rPr>
          <w:szCs w:val="24"/>
        </w:rPr>
      </w:pPr>
    </w:p>
    <w:p w14:paraId="033DFD7A" w14:textId="77777777" w:rsidR="00000000" w:rsidRDefault="002B1815">
      <w:pPr>
        <w:adjustRightInd w:val="0"/>
        <w:jc w:val="center"/>
        <w:rPr>
          <w:b/>
          <w:szCs w:val="24"/>
        </w:rPr>
      </w:pPr>
      <w:r>
        <w:rPr>
          <w:b/>
          <w:szCs w:val="24"/>
        </w:rPr>
        <w:t>Data Element Summary</w:t>
      </w:r>
    </w:p>
    <w:p w14:paraId="7C31D116"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E2F39CC"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D99A8E4" w14:textId="77777777">
        <w:tblPrEx>
          <w:tblCellMar>
            <w:top w:w="0" w:type="dxa"/>
            <w:left w:w="0" w:type="dxa"/>
            <w:bottom w:w="0" w:type="dxa"/>
            <w:right w:w="0" w:type="dxa"/>
          </w:tblCellMar>
        </w:tblPrEx>
        <w:tc>
          <w:tcPr>
            <w:tcW w:w="1007" w:type="dxa"/>
            <w:tcBorders>
              <w:top w:val="nil"/>
              <w:left w:val="nil"/>
              <w:bottom w:val="nil"/>
              <w:right w:val="nil"/>
            </w:tcBorders>
          </w:tcPr>
          <w:p w14:paraId="14C91ACF"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216268F" w14:textId="77777777" w:rsidR="00000000" w:rsidRDefault="002B1815">
            <w:pPr>
              <w:adjustRightInd w:val="0"/>
              <w:ind w:right="144"/>
              <w:jc w:val="center"/>
              <w:rPr>
                <w:sz w:val="24"/>
                <w:szCs w:val="24"/>
              </w:rPr>
            </w:pPr>
            <w:r>
              <w:rPr>
                <w:b/>
                <w:szCs w:val="24"/>
              </w:rPr>
              <w:t>REF01</w:t>
            </w:r>
          </w:p>
        </w:tc>
        <w:tc>
          <w:tcPr>
            <w:tcW w:w="892" w:type="dxa"/>
            <w:tcBorders>
              <w:top w:val="nil"/>
              <w:left w:val="nil"/>
              <w:bottom w:val="nil"/>
              <w:right w:val="nil"/>
            </w:tcBorders>
          </w:tcPr>
          <w:p w14:paraId="26D1E7A2" w14:textId="77777777" w:rsidR="00000000" w:rsidRDefault="002B18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DB007B8" w14:textId="77777777" w:rsidR="00000000" w:rsidRDefault="002B18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52514D4"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3A9CF3F0"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32471FBF" w14:textId="77777777" w:rsidR="00000000" w:rsidRDefault="002B1815">
            <w:pPr>
              <w:adjustRightInd w:val="0"/>
              <w:ind w:right="144"/>
              <w:rPr>
                <w:sz w:val="24"/>
                <w:szCs w:val="24"/>
              </w:rPr>
            </w:pPr>
            <w:r>
              <w:rPr>
                <w:b/>
                <w:szCs w:val="24"/>
              </w:rPr>
              <w:t>ID 2/3</w:t>
            </w:r>
          </w:p>
        </w:tc>
      </w:tr>
      <w:tr w:rsidR="00000000" w14:paraId="1E2064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F1301C"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51CF709F" w14:textId="77777777" w:rsidR="00000000" w:rsidRDefault="002B1815">
            <w:pPr>
              <w:adjustRightInd w:val="0"/>
              <w:ind w:right="144"/>
              <w:rPr>
                <w:sz w:val="24"/>
                <w:szCs w:val="24"/>
              </w:rPr>
            </w:pPr>
            <w:r>
              <w:rPr>
                <w:szCs w:val="24"/>
              </w:rPr>
              <w:t>Code qualifying the Reference Identification</w:t>
            </w:r>
          </w:p>
        </w:tc>
      </w:tr>
      <w:tr w:rsidR="00000000" w14:paraId="7B185C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B942D9"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6D4660D6" w14:textId="77777777" w:rsidR="00000000" w:rsidRDefault="002B1815">
            <w:pPr>
              <w:adjustRightInd w:val="0"/>
              <w:ind w:right="144"/>
              <w:rPr>
                <w:sz w:val="24"/>
                <w:szCs w:val="24"/>
              </w:rPr>
            </w:pPr>
            <w:r>
              <w:rPr>
                <w:szCs w:val="24"/>
              </w:rPr>
              <w:t>PH</w:t>
            </w:r>
          </w:p>
        </w:tc>
        <w:tc>
          <w:tcPr>
            <w:tcW w:w="144" w:type="dxa"/>
            <w:tcBorders>
              <w:top w:val="nil"/>
              <w:left w:val="nil"/>
              <w:bottom w:val="nil"/>
              <w:right w:val="nil"/>
            </w:tcBorders>
          </w:tcPr>
          <w:p w14:paraId="3FFDE20F"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09D63E15" w14:textId="77777777" w:rsidR="00000000" w:rsidRDefault="002B1815">
            <w:pPr>
              <w:adjustRightInd w:val="0"/>
              <w:ind w:right="144"/>
              <w:rPr>
                <w:sz w:val="24"/>
                <w:szCs w:val="24"/>
              </w:rPr>
            </w:pPr>
            <w:r>
              <w:rPr>
                <w:szCs w:val="24"/>
              </w:rPr>
              <w:t>Priority Rating</w:t>
            </w:r>
          </w:p>
        </w:tc>
      </w:tr>
      <w:tr w:rsidR="00000000" w14:paraId="0F92F93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0B2043A"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78592951" w14:textId="77777777" w:rsidR="00000000" w:rsidRDefault="002B1815">
            <w:pPr>
              <w:adjustRightInd w:val="0"/>
              <w:ind w:right="144"/>
              <w:rPr>
                <w:sz w:val="24"/>
                <w:szCs w:val="24"/>
              </w:rPr>
            </w:pPr>
            <w:r>
              <w:rPr>
                <w:szCs w:val="24"/>
              </w:rPr>
              <w:t>Priority Code</w:t>
            </w:r>
          </w:p>
        </w:tc>
      </w:tr>
      <w:tr w:rsidR="00000000" w14:paraId="01FFF3D3" w14:textId="77777777">
        <w:tblPrEx>
          <w:tblCellMar>
            <w:top w:w="0" w:type="dxa"/>
            <w:left w:w="0" w:type="dxa"/>
            <w:bottom w:w="0" w:type="dxa"/>
            <w:right w:w="0" w:type="dxa"/>
          </w:tblCellMar>
        </w:tblPrEx>
        <w:tc>
          <w:tcPr>
            <w:tcW w:w="1007" w:type="dxa"/>
            <w:tcBorders>
              <w:top w:val="nil"/>
              <w:left w:val="nil"/>
              <w:bottom w:val="nil"/>
              <w:right w:val="nil"/>
            </w:tcBorders>
          </w:tcPr>
          <w:p w14:paraId="146EB4E1"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761DDAAD" w14:textId="77777777" w:rsidR="00000000" w:rsidRDefault="002B1815">
            <w:pPr>
              <w:adjustRightInd w:val="0"/>
              <w:ind w:right="144"/>
              <w:jc w:val="center"/>
              <w:rPr>
                <w:sz w:val="24"/>
                <w:szCs w:val="24"/>
              </w:rPr>
            </w:pPr>
            <w:r>
              <w:rPr>
                <w:b/>
                <w:szCs w:val="24"/>
              </w:rPr>
              <w:t>REF02</w:t>
            </w:r>
          </w:p>
        </w:tc>
        <w:tc>
          <w:tcPr>
            <w:tcW w:w="892" w:type="dxa"/>
            <w:tcBorders>
              <w:top w:val="nil"/>
              <w:left w:val="nil"/>
              <w:bottom w:val="nil"/>
              <w:right w:val="nil"/>
            </w:tcBorders>
          </w:tcPr>
          <w:p w14:paraId="725B0EDD" w14:textId="77777777" w:rsidR="00000000" w:rsidRDefault="002B18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A562368" w14:textId="77777777" w:rsidR="00000000" w:rsidRDefault="002B1815">
            <w:pPr>
              <w:adjustRightInd w:val="0"/>
              <w:ind w:right="144"/>
              <w:rPr>
                <w:sz w:val="24"/>
                <w:szCs w:val="24"/>
              </w:rPr>
            </w:pPr>
            <w:r>
              <w:rPr>
                <w:b/>
                <w:szCs w:val="24"/>
              </w:rPr>
              <w:t>Reference Identification</w:t>
            </w:r>
          </w:p>
        </w:tc>
        <w:tc>
          <w:tcPr>
            <w:tcW w:w="432" w:type="dxa"/>
            <w:tcBorders>
              <w:top w:val="nil"/>
              <w:left w:val="nil"/>
              <w:bottom w:val="nil"/>
              <w:right w:val="nil"/>
            </w:tcBorders>
          </w:tcPr>
          <w:p w14:paraId="45990EA5"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1BD39CD2"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2033E5B4" w14:textId="77777777" w:rsidR="00000000" w:rsidRDefault="002B1815">
            <w:pPr>
              <w:adjustRightInd w:val="0"/>
              <w:ind w:right="144"/>
              <w:rPr>
                <w:sz w:val="24"/>
                <w:szCs w:val="24"/>
              </w:rPr>
            </w:pPr>
            <w:r>
              <w:rPr>
                <w:b/>
                <w:szCs w:val="24"/>
              </w:rPr>
              <w:t>AN 1/30</w:t>
            </w:r>
          </w:p>
        </w:tc>
      </w:tr>
      <w:tr w:rsidR="00000000" w14:paraId="51D3E3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39996D"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63BFD825" w14:textId="77777777" w:rsidR="00000000" w:rsidRDefault="002B1815">
            <w:pPr>
              <w:adjustRightInd w:val="0"/>
              <w:ind w:right="144"/>
              <w:rPr>
                <w:sz w:val="24"/>
                <w:szCs w:val="24"/>
              </w:rPr>
            </w:pPr>
            <w:r>
              <w:rPr>
                <w:szCs w:val="24"/>
              </w:rPr>
              <w:t>Reference information as defined for a particular Transaction Set or as specified by the Reference Identification Qualifier</w:t>
            </w:r>
          </w:p>
        </w:tc>
      </w:tr>
      <w:tr w:rsidR="00000000" w14:paraId="4C4BDC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C5BA5A"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648AF38C" w14:textId="77777777" w:rsidR="00000000" w:rsidRDefault="002B1815">
            <w:pPr>
              <w:adjustRightInd w:val="0"/>
              <w:ind w:right="144"/>
              <w:rPr>
                <w:sz w:val="24"/>
                <w:szCs w:val="24"/>
              </w:rPr>
            </w:pPr>
            <w:r>
              <w:rPr>
                <w:szCs w:val="24"/>
              </w:rPr>
              <w:t>01</w:t>
            </w:r>
          </w:p>
        </w:tc>
        <w:tc>
          <w:tcPr>
            <w:tcW w:w="144" w:type="dxa"/>
            <w:tcBorders>
              <w:top w:val="nil"/>
              <w:left w:val="nil"/>
              <w:bottom w:val="nil"/>
              <w:right w:val="nil"/>
            </w:tcBorders>
          </w:tcPr>
          <w:p w14:paraId="41AE2E6E"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5238135E" w14:textId="77777777" w:rsidR="00000000" w:rsidRDefault="002B1815">
            <w:pPr>
              <w:adjustRightInd w:val="0"/>
              <w:ind w:right="144"/>
              <w:rPr>
                <w:sz w:val="24"/>
                <w:szCs w:val="24"/>
              </w:rPr>
            </w:pPr>
            <w:r>
              <w:rPr>
                <w:szCs w:val="24"/>
              </w:rPr>
              <w:t>Priority 01 - This must be "standard"</w:t>
            </w:r>
          </w:p>
        </w:tc>
      </w:tr>
      <w:tr w:rsidR="00000000" w14:paraId="49938E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46F0CA"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D904315" w14:textId="77777777" w:rsidR="00000000" w:rsidRDefault="002B1815">
            <w:pPr>
              <w:adjustRightInd w:val="0"/>
              <w:ind w:right="144"/>
              <w:rPr>
                <w:sz w:val="24"/>
                <w:szCs w:val="24"/>
              </w:rPr>
            </w:pPr>
            <w:r>
              <w:rPr>
                <w:szCs w:val="24"/>
              </w:rPr>
              <w:t>02</w:t>
            </w:r>
          </w:p>
        </w:tc>
        <w:tc>
          <w:tcPr>
            <w:tcW w:w="144" w:type="dxa"/>
            <w:tcBorders>
              <w:top w:val="nil"/>
              <w:left w:val="nil"/>
              <w:bottom w:val="nil"/>
              <w:right w:val="nil"/>
            </w:tcBorders>
          </w:tcPr>
          <w:p w14:paraId="026A6455"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4697D357" w14:textId="77777777" w:rsidR="00000000" w:rsidRDefault="002B1815">
            <w:pPr>
              <w:adjustRightInd w:val="0"/>
              <w:ind w:right="144"/>
              <w:rPr>
                <w:sz w:val="24"/>
                <w:szCs w:val="24"/>
              </w:rPr>
            </w:pPr>
            <w:r>
              <w:rPr>
                <w:szCs w:val="24"/>
              </w:rPr>
              <w:t>Priority 02</w:t>
            </w:r>
          </w:p>
        </w:tc>
      </w:tr>
      <w:tr w:rsidR="00000000" w14:paraId="02944A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DCB876"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7A9D4A39" w14:textId="77777777" w:rsidR="00000000" w:rsidRDefault="002B1815">
            <w:pPr>
              <w:adjustRightInd w:val="0"/>
              <w:ind w:right="144"/>
              <w:rPr>
                <w:sz w:val="24"/>
                <w:szCs w:val="24"/>
              </w:rPr>
            </w:pPr>
            <w:r>
              <w:rPr>
                <w:szCs w:val="24"/>
              </w:rPr>
              <w:t>03</w:t>
            </w:r>
          </w:p>
        </w:tc>
        <w:tc>
          <w:tcPr>
            <w:tcW w:w="144" w:type="dxa"/>
            <w:tcBorders>
              <w:top w:val="nil"/>
              <w:left w:val="nil"/>
              <w:bottom w:val="nil"/>
              <w:right w:val="nil"/>
            </w:tcBorders>
          </w:tcPr>
          <w:p w14:paraId="7F357838"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415204F0" w14:textId="77777777" w:rsidR="00000000" w:rsidRDefault="002B1815">
            <w:pPr>
              <w:adjustRightInd w:val="0"/>
              <w:ind w:right="144"/>
              <w:rPr>
                <w:sz w:val="24"/>
                <w:szCs w:val="24"/>
              </w:rPr>
            </w:pPr>
            <w:r>
              <w:rPr>
                <w:szCs w:val="24"/>
              </w:rPr>
              <w:t>Priority 03</w:t>
            </w:r>
          </w:p>
        </w:tc>
      </w:tr>
      <w:tr w:rsidR="00000000" w14:paraId="4EADC2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EC666D"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41220AF0" w14:textId="77777777" w:rsidR="00000000" w:rsidRDefault="002B1815">
            <w:pPr>
              <w:adjustRightInd w:val="0"/>
              <w:ind w:right="144"/>
              <w:rPr>
                <w:sz w:val="24"/>
                <w:szCs w:val="24"/>
              </w:rPr>
            </w:pPr>
            <w:r>
              <w:rPr>
                <w:szCs w:val="24"/>
              </w:rPr>
              <w:t>04</w:t>
            </w:r>
          </w:p>
        </w:tc>
        <w:tc>
          <w:tcPr>
            <w:tcW w:w="144" w:type="dxa"/>
            <w:tcBorders>
              <w:top w:val="nil"/>
              <w:left w:val="nil"/>
              <w:bottom w:val="nil"/>
              <w:right w:val="nil"/>
            </w:tcBorders>
          </w:tcPr>
          <w:p w14:paraId="520A7187"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75B227CC" w14:textId="77777777" w:rsidR="00000000" w:rsidRDefault="002B1815">
            <w:pPr>
              <w:adjustRightInd w:val="0"/>
              <w:ind w:right="144"/>
              <w:rPr>
                <w:sz w:val="24"/>
                <w:szCs w:val="24"/>
              </w:rPr>
            </w:pPr>
            <w:r>
              <w:rPr>
                <w:szCs w:val="24"/>
              </w:rPr>
              <w:t>Priority 04</w:t>
            </w:r>
          </w:p>
        </w:tc>
      </w:tr>
      <w:tr w:rsidR="00000000" w14:paraId="1A321A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0DAEC1"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6F614E7" w14:textId="77777777" w:rsidR="00000000" w:rsidRDefault="002B1815">
            <w:pPr>
              <w:adjustRightInd w:val="0"/>
              <w:ind w:right="144"/>
              <w:rPr>
                <w:sz w:val="24"/>
                <w:szCs w:val="24"/>
              </w:rPr>
            </w:pPr>
            <w:r>
              <w:rPr>
                <w:szCs w:val="24"/>
              </w:rPr>
              <w:t>05</w:t>
            </w:r>
          </w:p>
        </w:tc>
        <w:tc>
          <w:tcPr>
            <w:tcW w:w="144" w:type="dxa"/>
            <w:tcBorders>
              <w:top w:val="nil"/>
              <w:left w:val="nil"/>
              <w:bottom w:val="nil"/>
              <w:right w:val="nil"/>
            </w:tcBorders>
          </w:tcPr>
          <w:p w14:paraId="398CC63F"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689E410A" w14:textId="77777777" w:rsidR="00000000" w:rsidRDefault="002B1815">
            <w:pPr>
              <w:adjustRightInd w:val="0"/>
              <w:ind w:right="144"/>
              <w:rPr>
                <w:sz w:val="24"/>
                <w:szCs w:val="24"/>
              </w:rPr>
            </w:pPr>
            <w:r>
              <w:rPr>
                <w:szCs w:val="24"/>
              </w:rPr>
              <w:t>Priority 05</w:t>
            </w:r>
          </w:p>
        </w:tc>
      </w:tr>
      <w:tr w:rsidR="00000000" w14:paraId="7FFF03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3E52C8"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64FA6DBD" w14:textId="77777777" w:rsidR="00000000" w:rsidRDefault="002B1815">
            <w:pPr>
              <w:adjustRightInd w:val="0"/>
              <w:ind w:right="144"/>
              <w:rPr>
                <w:sz w:val="24"/>
                <w:szCs w:val="24"/>
              </w:rPr>
            </w:pPr>
            <w:r>
              <w:rPr>
                <w:szCs w:val="24"/>
              </w:rPr>
              <w:t>06</w:t>
            </w:r>
          </w:p>
        </w:tc>
        <w:tc>
          <w:tcPr>
            <w:tcW w:w="144" w:type="dxa"/>
            <w:tcBorders>
              <w:top w:val="nil"/>
              <w:left w:val="nil"/>
              <w:bottom w:val="nil"/>
              <w:right w:val="nil"/>
            </w:tcBorders>
          </w:tcPr>
          <w:p w14:paraId="7650D681"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164213D1" w14:textId="77777777" w:rsidR="00000000" w:rsidRDefault="002B1815">
            <w:pPr>
              <w:adjustRightInd w:val="0"/>
              <w:ind w:right="144"/>
              <w:rPr>
                <w:sz w:val="24"/>
                <w:szCs w:val="24"/>
              </w:rPr>
            </w:pPr>
            <w:r>
              <w:rPr>
                <w:szCs w:val="24"/>
              </w:rPr>
              <w:t>Priority 06</w:t>
            </w:r>
          </w:p>
        </w:tc>
      </w:tr>
      <w:tr w:rsidR="00000000" w14:paraId="0118C3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3B14FF"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76A16ED9" w14:textId="77777777" w:rsidR="00000000" w:rsidRDefault="002B1815">
            <w:pPr>
              <w:adjustRightInd w:val="0"/>
              <w:ind w:right="144"/>
              <w:rPr>
                <w:sz w:val="24"/>
                <w:szCs w:val="24"/>
              </w:rPr>
            </w:pPr>
            <w:r>
              <w:rPr>
                <w:szCs w:val="24"/>
              </w:rPr>
              <w:t>07</w:t>
            </w:r>
          </w:p>
        </w:tc>
        <w:tc>
          <w:tcPr>
            <w:tcW w:w="144" w:type="dxa"/>
            <w:tcBorders>
              <w:top w:val="nil"/>
              <w:left w:val="nil"/>
              <w:bottom w:val="nil"/>
              <w:right w:val="nil"/>
            </w:tcBorders>
          </w:tcPr>
          <w:p w14:paraId="2A26708C"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1FB86C20" w14:textId="77777777" w:rsidR="00000000" w:rsidRDefault="002B1815">
            <w:pPr>
              <w:adjustRightInd w:val="0"/>
              <w:ind w:right="144"/>
              <w:rPr>
                <w:sz w:val="24"/>
                <w:szCs w:val="24"/>
              </w:rPr>
            </w:pPr>
            <w:r>
              <w:rPr>
                <w:szCs w:val="24"/>
              </w:rPr>
              <w:t>Priority 07</w:t>
            </w:r>
          </w:p>
        </w:tc>
      </w:tr>
      <w:tr w:rsidR="00000000" w14:paraId="324AB9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023848"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2635E898" w14:textId="77777777" w:rsidR="00000000" w:rsidRDefault="002B1815">
            <w:pPr>
              <w:adjustRightInd w:val="0"/>
              <w:ind w:right="144"/>
              <w:rPr>
                <w:sz w:val="24"/>
                <w:szCs w:val="24"/>
              </w:rPr>
            </w:pPr>
            <w:r>
              <w:rPr>
                <w:szCs w:val="24"/>
              </w:rPr>
              <w:t>08</w:t>
            </w:r>
          </w:p>
        </w:tc>
        <w:tc>
          <w:tcPr>
            <w:tcW w:w="144" w:type="dxa"/>
            <w:tcBorders>
              <w:top w:val="nil"/>
              <w:left w:val="nil"/>
              <w:bottom w:val="nil"/>
              <w:right w:val="nil"/>
            </w:tcBorders>
          </w:tcPr>
          <w:p w14:paraId="7D28C44D"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1FFFC58F" w14:textId="77777777" w:rsidR="00000000" w:rsidRDefault="002B1815">
            <w:pPr>
              <w:adjustRightInd w:val="0"/>
              <w:ind w:right="144"/>
              <w:rPr>
                <w:sz w:val="24"/>
                <w:szCs w:val="24"/>
              </w:rPr>
            </w:pPr>
            <w:r>
              <w:rPr>
                <w:szCs w:val="24"/>
              </w:rPr>
              <w:t>Priority 08</w:t>
            </w:r>
          </w:p>
        </w:tc>
      </w:tr>
      <w:tr w:rsidR="00000000" w14:paraId="2DA7A5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B4455E"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9D62B65" w14:textId="77777777" w:rsidR="00000000" w:rsidRDefault="002B1815">
            <w:pPr>
              <w:adjustRightInd w:val="0"/>
              <w:ind w:right="144"/>
              <w:rPr>
                <w:sz w:val="24"/>
                <w:szCs w:val="24"/>
              </w:rPr>
            </w:pPr>
            <w:r>
              <w:rPr>
                <w:szCs w:val="24"/>
              </w:rPr>
              <w:t>09</w:t>
            </w:r>
          </w:p>
        </w:tc>
        <w:tc>
          <w:tcPr>
            <w:tcW w:w="144" w:type="dxa"/>
            <w:tcBorders>
              <w:top w:val="nil"/>
              <w:left w:val="nil"/>
              <w:bottom w:val="nil"/>
              <w:right w:val="nil"/>
            </w:tcBorders>
          </w:tcPr>
          <w:p w14:paraId="084BB276"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5B0A1A81" w14:textId="77777777" w:rsidR="00000000" w:rsidRDefault="002B1815">
            <w:pPr>
              <w:adjustRightInd w:val="0"/>
              <w:ind w:right="144"/>
              <w:rPr>
                <w:sz w:val="24"/>
                <w:szCs w:val="24"/>
              </w:rPr>
            </w:pPr>
            <w:r>
              <w:rPr>
                <w:szCs w:val="24"/>
              </w:rPr>
              <w:t>Priority 09</w:t>
            </w:r>
          </w:p>
        </w:tc>
      </w:tr>
      <w:tr w:rsidR="00000000" w14:paraId="21DF9A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79634E"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32E36FA5" w14:textId="77777777" w:rsidR="00000000" w:rsidRDefault="002B1815">
            <w:pPr>
              <w:adjustRightInd w:val="0"/>
              <w:ind w:right="144"/>
              <w:rPr>
                <w:sz w:val="24"/>
                <w:szCs w:val="24"/>
              </w:rPr>
            </w:pPr>
            <w:r>
              <w:rPr>
                <w:szCs w:val="24"/>
              </w:rPr>
              <w:t>10</w:t>
            </w:r>
          </w:p>
        </w:tc>
        <w:tc>
          <w:tcPr>
            <w:tcW w:w="144" w:type="dxa"/>
            <w:tcBorders>
              <w:top w:val="nil"/>
              <w:left w:val="nil"/>
              <w:bottom w:val="nil"/>
              <w:right w:val="nil"/>
            </w:tcBorders>
          </w:tcPr>
          <w:p w14:paraId="5A3ECB48"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360967CB" w14:textId="77777777" w:rsidR="00000000" w:rsidRDefault="002B1815">
            <w:pPr>
              <w:adjustRightInd w:val="0"/>
              <w:ind w:right="144"/>
              <w:rPr>
                <w:sz w:val="24"/>
                <w:szCs w:val="24"/>
              </w:rPr>
            </w:pPr>
            <w:r>
              <w:rPr>
                <w:szCs w:val="24"/>
              </w:rPr>
              <w:t>Priority 10</w:t>
            </w:r>
          </w:p>
        </w:tc>
      </w:tr>
      <w:tr w:rsidR="00000000" w14:paraId="7468917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A250318"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18F46F8F" w14:textId="77777777" w:rsidR="00000000" w:rsidRDefault="002B1815">
            <w:pPr>
              <w:adjustRightInd w:val="0"/>
              <w:ind w:right="144"/>
              <w:rPr>
                <w:sz w:val="24"/>
                <w:szCs w:val="24"/>
              </w:rPr>
            </w:pPr>
            <w:r>
              <w:rPr>
                <w:szCs w:val="24"/>
              </w:rPr>
              <w:t>11 - 99          Priority Codes may go as high as 99</w:t>
            </w:r>
          </w:p>
        </w:tc>
      </w:tr>
    </w:tbl>
    <w:p w14:paraId="6AA29917" w14:textId="77777777" w:rsidR="00000000" w:rsidRDefault="002B1815">
      <w:pPr>
        <w:tabs>
          <w:tab w:val="right" w:pos="1800"/>
          <w:tab w:val="left" w:pos="2160"/>
        </w:tabs>
        <w:adjustRightInd w:val="0"/>
        <w:ind w:left="2160" w:hanging="2160"/>
        <w:rPr>
          <w:b/>
          <w:szCs w:val="24"/>
        </w:rPr>
      </w:pPr>
      <w:r>
        <w:rPr>
          <w:szCs w:val="24"/>
        </w:rPr>
        <w:br w:type="page"/>
      </w:r>
      <w:bookmarkStart w:id="69" w:name="book15"/>
      <w:bookmarkEnd w:id="69"/>
      <w:r>
        <w:rPr>
          <w:b/>
          <w:szCs w:val="24"/>
        </w:rPr>
        <w:lastRenderedPageBreak/>
        <w:tab/>
        <w:t>Segment:</w:t>
      </w:r>
      <w:r>
        <w:rPr>
          <w:b/>
          <w:szCs w:val="24"/>
        </w:rPr>
        <w:tab/>
      </w:r>
      <w:r>
        <w:rPr>
          <w:b/>
          <w:sz w:val="40"/>
          <w:szCs w:val="24"/>
        </w:rPr>
        <w:t xml:space="preserve">REF </w:t>
      </w:r>
      <w:r>
        <w:rPr>
          <w:b/>
          <w:szCs w:val="24"/>
        </w:rPr>
        <w:t>Reference Identification (ESI ID)</w:t>
      </w:r>
    </w:p>
    <w:p w14:paraId="7AD7ED2E"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8B2F825" w14:textId="77777777" w:rsidR="00000000" w:rsidRDefault="002B1815">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4E675CA"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84191C2"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681B557"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&gt;1</w:t>
      </w:r>
    </w:p>
    <w:p w14:paraId="291699BB"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3146D94"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1BCAE05"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E6CB4D4"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B622001"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E728AEC"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1694753" w14:textId="77777777">
        <w:tblPrEx>
          <w:tblCellMar>
            <w:top w:w="0" w:type="dxa"/>
            <w:left w:w="0" w:type="dxa"/>
            <w:bottom w:w="0" w:type="dxa"/>
            <w:right w:w="0" w:type="dxa"/>
          </w:tblCellMar>
        </w:tblPrEx>
        <w:tc>
          <w:tcPr>
            <w:tcW w:w="1944" w:type="dxa"/>
            <w:tcBorders>
              <w:top w:val="nil"/>
              <w:left w:val="nil"/>
              <w:bottom w:val="nil"/>
              <w:right w:val="nil"/>
            </w:tcBorders>
          </w:tcPr>
          <w:p w14:paraId="1B48614B"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42C940C1"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3DC60308" w14:textId="77777777" w:rsidR="00000000" w:rsidRDefault="002B1815">
            <w:pPr>
              <w:adjustRightInd w:val="0"/>
              <w:ind w:right="144"/>
              <w:rPr>
                <w:szCs w:val="24"/>
              </w:rPr>
            </w:pPr>
            <w:r>
              <w:rPr>
                <w:szCs w:val="24"/>
              </w:rPr>
              <w:t>HL Parent Loop (Service Order Level Information)</w:t>
            </w:r>
          </w:p>
          <w:p w14:paraId="706F185B" w14:textId="77777777" w:rsidR="00000000" w:rsidRDefault="002B1815">
            <w:pPr>
              <w:adjustRightInd w:val="0"/>
              <w:ind w:right="144"/>
              <w:rPr>
                <w:szCs w:val="24"/>
              </w:rPr>
            </w:pPr>
          </w:p>
          <w:p w14:paraId="71063BB7" w14:textId="77777777" w:rsidR="00000000" w:rsidRDefault="002B1815">
            <w:pPr>
              <w:adjustRightInd w:val="0"/>
              <w:ind w:right="144"/>
              <w:rPr>
                <w:szCs w:val="24"/>
              </w:rPr>
            </w:pPr>
            <w:r>
              <w:rPr>
                <w:szCs w:val="24"/>
              </w:rPr>
              <w:t>Required</w:t>
            </w:r>
          </w:p>
          <w:p w14:paraId="172DC19C" w14:textId="77777777" w:rsidR="00000000" w:rsidRDefault="002B1815">
            <w:pPr>
              <w:adjustRightInd w:val="0"/>
              <w:ind w:right="144"/>
              <w:rPr>
                <w:sz w:val="24"/>
                <w:szCs w:val="24"/>
              </w:rPr>
            </w:pPr>
          </w:p>
        </w:tc>
      </w:tr>
      <w:tr w:rsidR="00000000" w14:paraId="5BB4BDF1" w14:textId="77777777">
        <w:tblPrEx>
          <w:tblCellMar>
            <w:top w:w="0" w:type="dxa"/>
            <w:left w:w="0" w:type="dxa"/>
            <w:bottom w:w="0" w:type="dxa"/>
            <w:right w:w="0" w:type="dxa"/>
          </w:tblCellMar>
        </w:tblPrEx>
        <w:tc>
          <w:tcPr>
            <w:tcW w:w="1944" w:type="dxa"/>
            <w:tcBorders>
              <w:top w:val="nil"/>
              <w:left w:val="nil"/>
              <w:bottom w:val="nil"/>
              <w:right w:val="nil"/>
            </w:tcBorders>
          </w:tcPr>
          <w:p w14:paraId="4EE22A32" w14:textId="77777777" w:rsidR="00000000" w:rsidRDefault="002B1815">
            <w:pPr>
              <w:adjustRightInd w:val="0"/>
              <w:ind w:right="144"/>
              <w:rPr>
                <w:sz w:val="24"/>
                <w:szCs w:val="24"/>
              </w:rPr>
            </w:pPr>
          </w:p>
        </w:tc>
        <w:tc>
          <w:tcPr>
            <w:tcW w:w="216" w:type="dxa"/>
            <w:tcBorders>
              <w:top w:val="nil"/>
              <w:left w:val="nil"/>
              <w:bottom w:val="nil"/>
              <w:right w:val="nil"/>
            </w:tcBorders>
          </w:tcPr>
          <w:p w14:paraId="5579A158"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362F9D5D" w14:textId="77777777" w:rsidR="00000000" w:rsidRDefault="002B1815">
            <w:pPr>
              <w:adjustRightInd w:val="0"/>
              <w:ind w:right="144"/>
              <w:rPr>
                <w:sz w:val="24"/>
                <w:szCs w:val="24"/>
              </w:rPr>
            </w:pPr>
            <w:r>
              <w:rPr>
                <w:szCs w:val="24"/>
              </w:rPr>
              <w:t>REF~Q5~~10111111234567890ABCDEFGHIJKLMNOPQRS</w:t>
            </w:r>
          </w:p>
        </w:tc>
      </w:tr>
    </w:tbl>
    <w:p w14:paraId="3FE7B97E" w14:textId="77777777" w:rsidR="00000000" w:rsidRDefault="002B1815">
      <w:pPr>
        <w:adjustRightInd w:val="0"/>
        <w:rPr>
          <w:szCs w:val="24"/>
        </w:rPr>
      </w:pPr>
    </w:p>
    <w:p w14:paraId="37C3E2AD" w14:textId="77777777" w:rsidR="00000000" w:rsidRDefault="002B1815">
      <w:pPr>
        <w:adjustRightInd w:val="0"/>
        <w:jc w:val="center"/>
        <w:rPr>
          <w:b/>
          <w:szCs w:val="24"/>
        </w:rPr>
      </w:pPr>
      <w:r>
        <w:rPr>
          <w:b/>
          <w:szCs w:val="24"/>
        </w:rPr>
        <w:t>Data Element Summary</w:t>
      </w:r>
    </w:p>
    <w:p w14:paraId="70DBE0C2"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4A717B"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15F0404" w14:textId="77777777">
        <w:tblPrEx>
          <w:tblCellMar>
            <w:top w:w="0" w:type="dxa"/>
            <w:left w:w="0" w:type="dxa"/>
            <w:bottom w:w="0" w:type="dxa"/>
            <w:right w:w="0" w:type="dxa"/>
          </w:tblCellMar>
        </w:tblPrEx>
        <w:tc>
          <w:tcPr>
            <w:tcW w:w="1007" w:type="dxa"/>
            <w:tcBorders>
              <w:top w:val="nil"/>
              <w:left w:val="nil"/>
              <w:bottom w:val="nil"/>
              <w:right w:val="nil"/>
            </w:tcBorders>
          </w:tcPr>
          <w:p w14:paraId="48F05107"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6614F1C" w14:textId="77777777" w:rsidR="00000000" w:rsidRDefault="002B1815">
            <w:pPr>
              <w:adjustRightInd w:val="0"/>
              <w:ind w:right="144"/>
              <w:jc w:val="center"/>
              <w:rPr>
                <w:sz w:val="24"/>
                <w:szCs w:val="24"/>
              </w:rPr>
            </w:pPr>
            <w:r>
              <w:rPr>
                <w:b/>
                <w:szCs w:val="24"/>
              </w:rPr>
              <w:t>REF01</w:t>
            </w:r>
          </w:p>
        </w:tc>
        <w:tc>
          <w:tcPr>
            <w:tcW w:w="892" w:type="dxa"/>
            <w:tcBorders>
              <w:top w:val="nil"/>
              <w:left w:val="nil"/>
              <w:bottom w:val="nil"/>
              <w:right w:val="nil"/>
            </w:tcBorders>
          </w:tcPr>
          <w:p w14:paraId="1E24CFA6" w14:textId="77777777" w:rsidR="00000000" w:rsidRDefault="002B18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53ECB0E" w14:textId="77777777" w:rsidR="00000000" w:rsidRDefault="002B18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50090F5"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11C5DBAD"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6E893910" w14:textId="77777777" w:rsidR="00000000" w:rsidRDefault="002B1815">
            <w:pPr>
              <w:adjustRightInd w:val="0"/>
              <w:ind w:right="144"/>
              <w:rPr>
                <w:sz w:val="24"/>
                <w:szCs w:val="24"/>
              </w:rPr>
            </w:pPr>
            <w:r>
              <w:rPr>
                <w:b/>
                <w:szCs w:val="24"/>
              </w:rPr>
              <w:t>ID 2/3</w:t>
            </w:r>
          </w:p>
        </w:tc>
      </w:tr>
      <w:tr w:rsidR="00000000" w14:paraId="49EBB4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29C1D4"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3DFDBA95" w14:textId="77777777" w:rsidR="00000000" w:rsidRDefault="002B1815">
            <w:pPr>
              <w:adjustRightInd w:val="0"/>
              <w:ind w:right="144"/>
              <w:rPr>
                <w:sz w:val="24"/>
                <w:szCs w:val="24"/>
              </w:rPr>
            </w:pPr>
            <w:r>
              <w:rPr>
                <w:szCs w:val="24"/>
              </w:rPr>
              <w:t>Code qualifying the Reference Identification</w:t>
            </w:r>
          </w:p>
        </w:tc>
      </w:tr>
      <w:tr w:rsidR="00000000" w14:paraId="40E8F7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75B2AE"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2854AB6F" w14:textId="77777777" w:rsidR="00000000" w:rsidRDefault="002B1815">
            <w:pPr>
              <w:adjustRightInd w:val="0"/>
              <w:ind w:right="144"/>
              <w:rPr>
                <w:sz w:val="24"/>
                <w:szCs w:val="24"/>
              </w:rPr>
            </w:pPr>
            <w:r>
              <w:rPr>
                <w:szCs w:val="24"/>
              </w:rPr>
              <w:t>Q5</w:t>
            </w:r>
          </w:p>
        </w:tc>
        <w:tc>
          <w:tcPr>
            <w:tcW w:w="144" w:type="dxa"/>
            <w:tcBorders>
              <w:top w:val="nil"/>
              <w:left w:val="nil"/>
              <w:bottom w:val="nil"/>
              <w:right w:val="nil"/>
            </w:tcBorders>
          </w:tcPr>
          <w:p w14:paraId="53417C4B"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124A2137" w14:textId="77777777" w:rsidR="00000000" w:rsidRDefault="002B1815">
            <w:pPr>
              <w:adjustRightInd w:val="0"/>
              <w:ind w:right="144"/>
              <w:rPr>
                <w:sz w:val="24"/>
                <w:szCs w:val="24"/>
              </w:rPr>
            </w:pPr>
            <w:r>
              <w:rPr>
                <w:szCs w:val="24"/>
              </w:rPr>
              <w:t>Property Control Number</w:t>
            </w:r>
          </w:p>
        </w:tc>
      </w:tr>
      <w:tr w:rsidR="00000000" w14:paraId="3B03C56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47AFFE1"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3DB745F6" w14:textId="77777777" w:rsidR="00000000" w:rsidRDefault="002B1815">
            <w:pPr>
              <w:adjustRightInd w:val="0"/>
              <w:ind w:right="144"/>
              <w:rPr>
                <w:sz w:val="24"/>
                <w:szCs w:val="24"/>
              </w:rPr>
            </w:pPr>
            <w:r>
              <w:rPr>
                <w:szCs w:val="24"/>
              </w:rPr>
              <w:t>Electric Service Identifier (ESI ID)</w:t>
            </w:r>
          </w:p>
        </w:tc>
      </w:tr>
      <w:tr w:rsidR="00000000" w14:paraId="348BC0B3" w14:textId="77777777">
        <w:tblPrEx>
          <w:tblCellMar>
            <w:top w:w="0" w:type="dxa"/>
            <w:left w:w="0" w:type="dxa"/>
            <w:bottom w:w="0" w:type="dxa"/>
            <w:right w:w="0" w:type="dxa"/>
          </w:tblCellMar>
        </w:tblPrEx>
        <w:tc>
          <w:tcPr>
            <w:tcW w:w="1007" w:type="dxa"/>
            <w:tcBorders>
              <w:top w:val="nil"/>
              <w:left w:val="nil"/>
              <w:bottom w:val="nil"/>
              <w:right w:val="nil"/>
            </w:tcBorders>
          </w:tcPr>
          <w:p w14:paraId="1ABA0FB7"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6EF99188" w14:textId="77777777" w:rsidR="00000000" w:rsidRDefault="002B1815">
            <w:pPr>
              <w:adjustRightInd w:val="0"/>
              <w:ind w:right="144"/>
              <w:jc w:val="center"/>
              <w:rPr>
                <w:sz w:val="24"/>
                <w:szCs w:val="24"/>
              </w:rPr>
            </w:pPr>
            <w:r>
              <w:rPr>
                <w:b/>
                <w:szCs w:val="24"/>
              </w:rPr>
              <w:t>REF03</w:t>
            </w:r>
          </w:p>
        </w:tc>
        <w:tc>
          <w:tcPr>
            <w:tcW w:w="892" w:type="dxa"/>
            <w:tcBorders>
              <w:top w:val="nil"/>
              <w:left w:val="nil"/>
              <w:bottom w:val="nil"/>
              <w:right w:val="nil"/>
            </w:tcBorders>
          </w:tcPr>
          <w:p w14:paraId="7750F521" w14:textId="77777777" w:rsidR="00000000" w:rsidRDefault="002B181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7D8F463" w14:textId="77777777" w:rsidR="00000000" w:rsidRDefault="002B1815">
            <w:pPr>
              <w:adjustRightInd w:val="0"/>
              <w:ind w:right="144"/>
              <w:rPr>
                <w:sz w:val="24"/>
                <w:szCs w:val="24"/>
              </w:rPr>
            </w:pPr>
            <w:r>
              <w:rPr>
                <w:b/>
                <w:szCs w:val="24"/>
              </w:rPr>
              <w:t>Description</w:t>
            </w:r>
          </w:p>
        </w:tc>
        <w:tc>
          <w:tcPr>
            <w:tcW w:w="432" w:type="dxa"/>
            <w:tcBorders>
              <w:top w:val="nil"/>
              <w:left w:val="nil"/>
              <w:bottom w:val="nil"/>
              <w:right w:val="nil"/>
            </w:tcBorders>
          </w:tcPr>
          <w:p w14:paraId="59246E7A"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65AF298A"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0BD99091" w14:textId="77777777" w:rsidR="00000000" w:rsidRDefault="002B1815">
            <w:pPr>
              <w:adjustRightInd w:val="0"/>
              <w:ind w:right="144"/>
              <w:rPr>
                <w:sz w:val="24"/>
                <w:szCs w:val="24"/>
              </w:rPr>
            </w:pPr>
            <w:r>
              <w:rPr>
                <w:b/>
                <w:szCs w:val="24"/>
              </w:rPr>
              <w:t>AN 1/80</w:t>
            </w:r>
          </w:p>
        </w:tc>
      </w:tr>
      <w:tr w:rsidR="00000000" w14:paraId="07BE11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6C6B71"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0A62B4C8" w14:textId="77777777" w:rsidR="00000000" w:rsidRDefault="002B1815">
            <w:pPr>
              <w:adjustRightInd w:val="0"/>
              <w:ind w:right="144"/>
              <w:rPr>
                <w:sz w:val="24"/>
                <w:szCs w:val="24"/>
              </w:rPr>
            </w:pPr>
            <w:r>
              <w:rPr>
                <w:szCs w:val="24"/>
              </w:rPr>
              <w:t>A free-form description to clarify the related data elements and their content</w:t>
            </w:r>
          </w:p>
        </w:tc>
      </w:tr>
      <w:tr w:rsidR="00000000" w14:paraId="12491F8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ABB7F5" w14:textId="77777777" w:rsidR="00000000" w:rsidRDefault="002B1815">
            <w:pPr>
              <w:adjustRightInd w:val="0"/>
              <w:ind w:right="144"/>
              <w:rPr>
                <w:sz w:val="24"/>
                <w:szCs w:val="24"/>
              </w:rPr>
            </w:pPr>
          </w:p>
        </w:tc>
        <w:tc>
          <w:tcPr>
            <w:tcW w:w="6523" w:type="dxa"/>
            <w:gridSpan w:val="8"/>
            <w:tcBorders>
              <w:top w:val="nil"/>
              <w:left w:val="nil"/>
              <w:bottom w:val="nil"/>
              <w:right w:val="nil"/>
            </w:tcBorders>
            <w:shd w:val="pct20" w:color="auto" w:fill="auto"/>
          </w:tcPr>
          <w:p w14:paraId="53BCEFD2" w14:textId="77777777" w:rsidR="00000000" w:rsidRDefault="002B1815">
            <w:pPr>
              <w:adjustRightInd w:val="0"/>
              <w:ind w:right="144"/>
              <w:rPr>
                <w:sz w:val="24"/>
                <w:szCs w:val="24"/>
              </w:rPr>
            </w:pPr>
            <w:r>
              <w:rPr>
                <w:szCs w:val="24"/>
              </w:rPr>
              <w:t>ESI ID</w:t>
            </w:r>
          </w:p>
        </w:tc>
      </w:tr>
    </w:tbl>
    <w:p w14:paraId="1A4A9E5D" w14:textId="77777777" w:rsidR="00000000" w:rsidRDefault="002B1815">
      <w:pPr>
        <w:tabs>
          <w:tab w:val="right" w:pos="1800"/>
          <w:tab w:val="left" w:pos="2160"/>
        </w:tabs>
        <w:adjustRightInd w:val="0"/>
        <w:ind w:left="2160" w:hanging="2160"/>
        <w:rPr>
          <w:b/>
          <w:szCs w:val="24"/>
        </w:rPr>
      </w:pPr>
      <w:r>
        <w:rPr>
          <w:szCs w:val="24"/>
        </w:rPr>
        <w:br w:type="page"/>
      </w:r>
      <w:bookmarkStart w:id="70" w:name="book16"/>
      <w:bookmarkEnd w:id="70"/>
      <w:r>
        <w:rPr>
          <w:b/>
          <w:szCs w:val="24"/>
        </w:rPr>
        <w:lastRenderedPageBreak/>
        <w:tab/>
        <w:t>Segment:</w:t>
      </w:r>
      <w:r>
        <w:rPr>
          <w:b/>
          <w:szCs w:val="24"/>
        </w:rPr>
        <w:tab/>
      </w:r>
      <w:r>
        <w:rPr>
          <w:b/>
          <w:sz w:val="40"/>
          <w:szCs w:val="24"/>
        </w:rPr>
        <w:t xml:space="preserve">REF </w:t>
      </w:r>
      <w:r>
        <w:rPr>
          <w:b/>
          <w:szCs w:val="24"/>
        </w:rPr>
        <w:t>Reference Identification (Membership ID)</w:t>
      </w:r>
    </w:p>
    <w:p w14:paraId="3BAA0AFC"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5743E0B" w14:textId="77777777" w:rsidR="00000000" w:rsidRDefault="002B1815">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577CCCF7"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9CFF692"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A332CE2"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&gt;1</w:t>
      </w:r>
    </w:p>
    <w:p w14:paraId="484DBEE1"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9A0A357"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2A72622"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16EC4E9"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w:t>
      </w:r>
      <w:r>
        <w:rPr>
          <w:szCs w:val="24"/>
        </w:rPr>
        <w:t>ither C04005 or C04006 is present, then the other is required.</w:t>
      </w:r>
    </w:p>
    <w:p w14:paraId="41850153"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690AF89"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816E17E" w14:textId="77777777">
        <w:tblPrEx>
          <w:tblCellMar>
            <w:top w:w="0" w:type="dxa"/>
            <w:left w:w="0" w:type="dxa"/>
            <w:bottom w:w="0" w:type="dxa"/>
            <w:right w:w="0" w:type="dxa"/>
          </w:tblCellMar>
        </w:tblPrEx>
        <w:tc>
          <w:tcPr>
            <w:tcW w:w="1944" w:type="dxa"/>
            <w:tcBorders>
              <w:top w:val="nil"/>
              <w:left w:val="nil"/>
              <w:bottom w:val="nil"/>
              <w:right w:val="nil"/>
            </w:tcBorders>
          </w:tcPr>
          <w:p w14:paraId="17AAE134"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118E57D8"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1CCCA5AE" w14:textId="77777777" w:rsidR="00000000" w:rsidRDefault="002B1815">
            <w:pPr>
              <w:adjustRightInd w:val="0"/>
              <w:ind w:right="144"/>
              <w:rPr>
                <w:szCs w:val="24"/>
              </w:rPr>
            </w:pPr>
            <w:r>
              <w:rPr>
                <w:szCs w:val="24"/>
              </w:rPr>
              <w:t>Required in MOU/EC market.  Otherwise, not used.</w:t>
            </w:r>
          </w:p>
          <w:p w14:paraId="71FCBE21" w14:textId="77777777" w:rsidR="00000000" w:rsidRDefault="002B1815">
            <w:pPr>
              <w:adjustRightInd w:val="0"/>
              <w:ind w:right="144"/>
              <w:rPr>
                <w:sz w:val="24"/>
                <w:szCs w:val="24"/>
              </w:rPr>
            </w:pPr>
          </w:p>
        </w:tc>
      </w:tr>
      <w:tr w:rsidR="00000000" w14:paraId="57377CA3" w14:textId="77777777">
        <w:tblPrEx>
          <w:tblCellMar>
            <w:top w:w="0" w:type="dxa"/>
            <w:left w:w="0" w:type="dxa"/>
            <w:bottom w:w="0" w:type="dxa"/>
            <w:right w:w="0" w:type="dxa"/>
          </w:tblCellMar>
        </w:tblPrEx>
        <w:tc>
          <w:tcPr>
            <w:tcW w:w="1944" w:type="dxa"/>
            <w:tcBorders>
              <w:top w:val="nil"/>
              <w:left w:val="nil"/>
              <w:bottom w:val="nil"/>
              <w:right w:val="nil"/>
            </w:tcBorders>
          </w:tcPr>
          <w:p w14:paraId="70D548A8" w14:textId="77777777" w:rsidR="00000000" w:rsidRDefault="002B1815">
            <w:pPr>
              <w:adjustRightInd w:val="0"/>
              <w:ind w:right="144"/>
              <w:rPr>
                <w:sz w:val="24"/>
                <w:szCs w:val="24"/>
              </w:rPr>
            </w:pPr>
          </w:p>
        </w:tc>
        <w:tc>
          <w:tcPr>
            <w:tcW w:w="216" w:type="dxa"/>
            <w:tcBorders>
              <w:top w:val="nil"/>
              <w:left w:val="nil"/>
              <w:bottom w:val="nil"/>
              <w:right w:val="nil"/>
            </w:tcBorders>
          </w:tcPr>
          <w:p w14:paraId="4151437A"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65966F44" w14:textId="77777777" w:rsidR="00000000" w:rsidRDefault="002B1815">
            <w:pPr>
              <w:adjustRightInd w:val="0"/>
              <w:ind w:right="144"/>
              <w:rPr>
                <w:sz w:val="24"/>
                <w:szCs w:val="24"/>
              </w:rPr>
            </w:pPr>
            <w:r>
              <w:rPr>
                <w:szCs w:val="24"/>
              </w:rPr>
              <w:t>REF~1W~~1234567890</w:t>
            </w:r>
          </w:p>
        </w:tc>
      </w:tr>
    </w:tbl>
    <w:p w14:paraId="06B55980" w14:textId="77777777" w:rsidR="00000000" w:rsidRDefault="002B1815">
      <w:pPr>
        <w:adjustRightInd w:val="0"/>
        <w:rPr>
          <w:szCs w:val="24"/>
        </w:rPr>
      </w:pPr>
    </w:p>
    <w:p w14:paraId="763746A2" w14:textId="77777777" w:rsidR="00000000" w:rsidRDefault="002B1815">
      <w:pPr>
        <w:adjustRightInd w:val="0"/>
        <w:jc w:val="center"/>
        <w:rPr>
          <w:b/>
          <w:szCs w:val="24"/>
        </w:rPr>
      </w:pPr>
      <w:r>
        <w:rPr>
          <w:b/>
          <w:szCs w:val="24"/>
        </w:rPr>
        <w:t>Data Element Summary</w:t>
      </w:r>
    </w:p>
    <w:p w14:paraId="419DAB77"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r>
      <w:r>
        <w:rPr>
          <w:b/>
          <w:szCs w:val="24"/>
        </w:rPr>
        <w:t>Ref.</w:t>
      </w:r>
      <w:r>
        <w:rPr>
          <w:b/>
          <w:szCs w:val="24"/>
        </w:rPr>
        <w:tab/>
        <w:t>Data</w:t>
      </w:r>
      <w:r>
        <w:rPr>
          <w:b/>
          <w:szCs w:val="24"/>
        </w:rPr>
        <w:tab/>
      </w:r>
    </w:p>
    <w:p w14:paraId="58C7BC63"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2F2446F" w14:textId="77777777">
        <w:tblPrEx>
          <w:tblCellMar>
            <w:top w:w="0" w:type="dxa"/>
            <w:left w:w="0" w:type="dxa"/>
            <w:bottom w:w="0" w:type="dxa"/>
            <w:right w:w="0" w:type="dxa"/>
          </w:tblCellMar>
        </w:tblPrEx>
        <w:tc>
          <w:tcPr>
            <w:tcW w:w="1007" w:type="dxa"/>
            <w:tcBorders>
              <w:top w:val="nil"/>
              <w:left w:val="nil"/>
              <w:bottom w:val="nil"/>
              <w:right w:val="nil"/>
            </w:tcBorders>
          </w:tcPr>
          <w:p w14:paraId="0192F8BC"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E5D04CF" w14:textId="77777777" w:rsidR="00000000" w:rsidRDefault="002B1815">
            <w:pPr>
              <w:adjustRightInd w:val="0"/>
              <w:ind w:right="144"/>
              <w:jc w:val="center"/>
              <w:rPr>
                <w:sz w:val="24"/>
                <w:szCs w:val="24"/>
              </w:rPr>
            </w:pPr>
            <w:r>
              <w:rPr>
                <w:b/>
                <w:szCs w:val="24"/>
              </w:rPr>
              <w:t>REF01</w:t>
            </w:r>
          </w:p>
        </w:tc>
        <w:tc>
          <w:tcPr>
            <w:tcW w:w="892" w:type="dxa"/>
            <w:tcBorders>
              <w:top w:val="nil"/>
              <w:left w:val="nil"/>
              <w:bottom w:val="nil"/>
              <w:right w:val="nil"/>
            </w:tcBorders>
          </w:tcPr>
          <w:p w14:paraId="518E6219" w14:textId="77777777" w:rsidR="00000000" w:rsidRDefault="002B18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E5649D9" w14:textId="77777777" w:rsidR="00000000" w:rsidRDefault="002B18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F5BF1D5"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755956B6"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7F607841" w14:textId="77777777" w:rsidR="00000000" w:rsidRDefault="002B1815">
            <w:pPr>
              <w:adjustRightInd w:val="0"/>
              <w:ind w:right="144"/>
              <w:rPr>
                <w:sz w:val="24"/>
                <w:szCs w:val="24"/>
              </w:rPr>
            </w:pPr>
            <w:r>
              <w:rPr>
                <w:b/>
                <w:szCs w:val="24"/>
              </w:rPr>
              <w:t>ID 2/3</w:t>
            </w:r>
          </w:p>
        </w:tc>
      </w:tr>
      <w:tr w:rsidR="00000000" w14:paraId="2054EB8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3822AE"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6B972435" w14:textId="77777777" w:rsidR="00000000" w:rsidRDefault="002B1815">
            <w:pPr>
              <w:adjustRightInd w:val="0"/>
              <w:ind w:right="144"/>
              <w:rPr>
                <w:sz w:val="24"/>
                <w:szCs w:val="24"/>
              </w:rPr>
            </w:pPr>
            <w:r>
              <w:rPr>
                <w:szCs w:val="24"/>
              </w:rPr>
              <w:t>Code qualifying the Reference Identification</w:t>
            </w:r>
          </w:p>
        </w:tc>
      </w:tr>
      <w:tr w:rsidR="00000000" w14:paraId="530458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DC97FF"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4DBFF870" w14:textId="77777777" w:rsidR="00000000" w:rsidRDefault="002B1815">
            <w:pPr>
              <w:adjustRightInd w:val="0"/>
              <w:ind w:right="144"/>
              <w:rPr>
                <w:sz w:val="24"/>
                <w:szCs w:val="24"/>
              </w:rPr>
            </w:pPr>
            <w:r>
              <w:rPr>
                <w:szCs w:val="24"/>
              </w:rPr>
              <w:t>1W</w:t>
            </w:r>
          </w:p>
        </w:tc>
        <w:tc>
          <w:tcPr>
            <w:tcW w:w="144" w:type="dxa"/>
            <w:tcBorders>
              <w:top w:val="nil"/>
              <w:left w:val="nil"/>
              <w:bottom w:val="nil"/>
              <w:right w:val="nil"/>
            </w:tcBorders>
          </w:tcPr>
          <w:p w14:paraId="58AAC29E"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29F910C0" w14:textId="77777777" w:rsidR="00000000" w:rsidRDefault="002B1815">
            <w:pPr>
              <w:adjustRightInd w:val="0"/>
              <w:ind w:right="144"/>
              <w:rPr>
                <w:sz w:val="24"/>
                <w:szCs w:val="24"/>
              </w:rPr>
            </w:pPr>
            <w:r>
              <w:rPr>
                <w:szCs w:val="24"/>
              </w:rPr>
              <w:t>Membership Identification Number</w:t>
            </w:r>
          </w:p>
        </w:tc>
      </w:tr>
      <w:tr w:rsidR="00000000" w14:paraId="6E4C01E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8B32E22"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3CFDC3C4" w14:textId="77777777" w:rsidR="00000000" w:rsidRDefault="002B1815">
            <w:pPr>
              <w:adjustRightInd w:val="0"/>
              <w:ind w:right="144"/>
              <w:rPr>
                <w:sz w:val="24"/>
                <w:szCs w:val="24"/>
              </w:rPr>
            </w:pPr>
            <w:r>
              <w:rPr>
                <w:szCs w:val="24"/>
              </w:rPr>
              <w:t>Membership Number or ID</w:t>
            </w:r>
          </w:p>
        </w:tc>
      </w:tr>
      <w:tr w:rsidR="00000000" w14:paraId="29227E9E" w14:textId="77777777">
        <w:tblPrEx>
          <w:tblCellMar>
            <w:top w:w="0" w:type="dxa"/>
            <w:left w:w="0" w:type="dxa"/>
            <w:bottom w:w="0" w:type="dxa"/>
            <w:right w:w="0" w:type="dxa"/>
          </w:tblCellMar>
        </w:tblPrEx>
        <w:tc>
          <w:tcPr>
            <w:tcW w:w="1007" w:type="dxa"/>
            <w:tcBorders>
              <w:top w:val="nil"/>
              <w:left w:val="nil"/>
              <w:bottom w:val="nil"/>
              <w:right w:val="nil"/>
            </w:tcBorders>
          </w:tcPr>
          <w:p w14:paraId="74F1001C"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5C9E1740" w14:textId="77777777" w:rsidR="00000000" w:rsidRDefault="002B1815">
            <w:pPr>
              <w:adjustRightInd w:val="0"/>
              <w:ind w:right="144"/>
              <w:jc w:val="center"/>
              <w:rPr>
                <w:sz w:val="24"/>
                <w:szCs w:val="24"/>
              </w:rPr>
            </w:pPr>
            <w:r>
              <w:rPr>
                <w:b/>
                <w:szCs w:val="24"/>
              </w:rPr>
              <w:t>REF03</w:t>
            </w:r>
          </w:p>
        </w:tc>
        <w:tc>
          <w:tcPr>
            <w:tcW w:w="892" w:type="dxa"/>
            <w:tcBorders>
              <w:top w:val="nil"/>
              <w:left w:val="nil"/>
              <w:bottom w:val="nil"/>
              <w:right w:val="nil"/>
            </w:tcBorders>
          </w:tcPr>
          <w:p w14:paraId="37EECD70" w14:textId="77777777" w:rsidR="00000000" w:rsidRDefault="002B1815">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F4C1DB3" w14:textId="77777777" w:rsidR="00000000" w:rsidRDefault="002B1815">
            <w:pPr>
              <w:adjustRightInd w:val="0"/>
              <w:ind w:right="144"/>
              <w:rPr>
                <w:sz w:val="24"/>
                <w:szCs w:val="24"/>
              </w:rPr>
            </w:pPr>
            <w:r>
              <w:rPr>
                <w:b/>
                <w:szCs w:val="24"/>
              </w:rPr>
              <w:t>Description</w:t>
            </w:r>
          </w:p>
        </w:tc>
        <w:tc>
          <w:tcPr>
            <w:tcW w:w="432" w:type="dxa"/>
            <w:tcBorders>
              <w:top w:val="nil"/>
              <w:left w:val="nil"/>
              <w:bottom w:val="nil"/>
              <w:right w:val="nil"/>
            </w:tcBorders>
          </w:tcPr>
          <w:p w14:paraId="061C37F8"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039BD3B4"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0C15531F" w14:textId="77777777" w:rsidR="00000000" w:rsidRDefault="002B1815">
            <w:pPr>
              <w:adjustRightInd w:val="0"/>
              <w:ind w:right="144"/>
              <w:rPr>
                <w:sz w:val="24"/>
                <w:szCs w:val="24"/>
              </w:rPr>
            </w:pPr>
            <w:r>
              <w:rPr>
                <w:b/>
                <w:szCs w:val="24"/>
              </w:rPr>
              <w:t>AN 1/80</w:t>
            </w:r>
          </w:p>
        </w:tc>
      </w:tr>
      <w:tr w:rsidR="00000000" w14:paraId="0AF3AF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602946"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231C2CE9" w14:textId="77777777" w:rsidR="00000000" w:rsidRDefault="002B1815">
            <w:pPr>
              <w:adjustRightInd w:val="0"/>
              <w:ind w:right="144"/>
              <w:rPr>
                <w:sz w:val="24"/>
                <w:szCs w:val="24"/>
              </w:rPr>
            </w:pPr>
            <w:r>
              <w:rPr>
                <w:szCs w:val="24"/>
              </w:rPr>
              <w:t>A free-form description to clarify the related data elements and their content</w:t>
            </w:r>
          </w:p>
        </w:tc>
      </w:tr>
      <w:tr w:rsidR="00000000" w14:paraId="7AF4CF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970477" w14:textId="77777777" w:rsidR="00000000" w:rsidRDefault="002B1815">
            <w:pPr>
              <w:adjustRightInd w:val="0"/>
              <w:ind w:right="144"/>
              <w:rPr>
                <w:sz w:val="24"/>
                <w:szCs w:val="24"/>
              </w:rPr>
            </w:pPr>
          </w:p>
        </w:tc>
        <w:tc>
          <w:tcPr>
            <w:tcW w:w="6523" w:type="dxa"/>
            <w:gridSpan w:val="8"/>
            <w:tcBorders>
              <w:top w:val="nil"/>
              <w:left w:val="nil"/>
              <w:bottom w:val="nil"/>
              <w:right w:val="nil"/>
            </w:tcBorders>
            <w:shd w:val="pct20" w:color="auto" w:fill="auto"/>
          </w:tcPr>
          <w:p w14:paraId="59931761" w14:textId="3CD05A59" w:rsidR="00000000" w:rsidRDefault="002B1815">
            <w:pPr>
              <w:adjustRightInd w:val="0"/>
              <w:ind w:right="144"/>
              <w:rPr>
                <w:sz w:val="24"/>
                <w:szCs w:val="24"/>
              </w:rPr>
            </w:pPr>
            <w:r>
              <w:rPr>
                <w:szCs w:val="24"/>
              </w:rPr>
              <w:t xml:space="preserve">Membership ID, account number or other value as assigned by the MOU/EC that positively identifies the end-use customer </w:t>
            </w:r>
            <w:r>
              <w:rPr>
                <w:szCs w:val="24"/>
              </w:rPr>
              <w:t xml:space="preserve">to the </w:t>
            </w:r>
            <w:del w:id="71" w:author="ERCOT" w:date="2020-07-02T12:07:00Z">
              <w:r w:rsidR="00CE0C0D">
                <w:rPr>
                  <w:szCs w:val="24"/>
                </w:rPr>
                <w:delText>MCTDSP</w:delText>
              </w:r>
            </w:del>
            <w:ins w:id="72" w:author="ERCOT" w:date="2020-07-02T12:07:00Z">
              <w:r>
                <w:rPr>
                  <w:szCs w:val="24"/>
                </w:rPr>
                <w:t>MOU/EC TDSP</w:t>
              </w:r>
            </w:ins>
            <w:r>
              <w:rPr>
                <w:szCs w:val="24"/>
              </w:rPr>
              <w:t>.  Required if ESI ID is located in MOU/EC service territory.</w:t>
            </w:r>
          </w:p>
        </w:tc>
      </w:tr>
    </w:tbl>
    <w:p w14:paraId="1CC4D911" w14:textId="77777777" w:rsidR="00000000" w:rsidRDefault="002B1815">
      <w:pPr>
        <w:tabs>
          <w:tab w:val="right" w:pos="1800"/>
          <w:tab w:val="left" w:pos="2160"/>
        </w:tabs>
        <w:adjustRightInd w:val="0"/>
        <w:ind w:left="2160" w:hanging="2160"/>
        <w:rPr>
          <w:b/>
          <w:szCs w:val="24"/>
        </w:rPr>
      </w:pPr>
      <w:r>
        <w:rPr>
          <w:szCs w:val="24"/>
        </w:rPr>
        <w:br w:type="page"/>
      </w:r>
      <w:bookmarkStart w:id="73" w:name="book17"/>
      <w:bookmarkEnd w:id="73"/>
      <w:r>
        <w:rPr>
          <w:b/>
          <w:szCs w:val="24"/>
        </w:rPr>
        <w:lastRenderedPageBreak/>
        <w:tab/>
        <w:t>Segment:</w:t>
      </w:r>
      <w:r>
        <w:rPr>
          <w:b/>
          <w:szCs w:val="24"/>
        </w:rPr>
        <w:tab/>
      </w:r>
      <w:r>
        <w:rPr>
          <w:b/>
          <w:sz w:val="40"/>
          <w:szCs w:val="24"/>
        </w:rPr>
        <w:t xml:space="preserve">REF </w:t>
      </w:r>
      <w:r>
        <w:rPr>
          <w:b/>
          <w:szCs w:val="24"/>
        </w:rPr>
        <w:t>Reference Identification (Special Needs Indicator)</w:t>
      </w:r>
    </w:p>
    <w:p w14:paraId="46C81B65"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5CFD0B4" w14:textId="77777777" w:rsidR="00000000" w:rsidRDefault="002B1815">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0864928"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AB14D1D"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EE8133F"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&gt;1</w:t>
      </w:r>
    </w:p>
    <w:p w14:paraId="38373D31"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3A334A75"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CBC332F"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B047342"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4C67502"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C8392E3"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5E30F33" w14:textId="77777777">
        <w:tblPrEx>
          <w:tblCellMar>
            <w:top w:w="0" w:type="dxa"/>
            <w:left w:w="0" w:type="dxa"/>
            <w:bottom w:w="0" w:type="dxa"/>
            <w:right w:w="0" w:type="dxa"/>
          </w:tblCellMar>
        </w:tblPrEx>
        <w:tc>
          <w:tcPr>
            <w:tcW w:w="1944" w:type="dxa"/>
            <w:tcBorders>
              <w:top w:val="nil"/>
              <w:left w:val="nil"/>
              <w:bottom w:val="nil"/>
              <w:right w:val="nil"/>
            </w:tcBorders>
          </w:tcPr>
          <w:p w14:paraId="1EA6DB0B"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022E00E7"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39E55178" w14:textId="77777777" w:rsidR="00000000" w:rsidRDefault="002B1815">
            <w:pPr>
              <w:adjustRightInd w:val="0"/>
              <w:ind w:right="144"/>
              <w:rPr>
                <w:szCs w:val="24"/>
              </w:rPr>
            </w:pPr>
            <w:r>
              <w:rPr>
                <w:szCs w:val="24"/>
              </w:rPr>
              <w:t>HL Parent Loop (Service Order Level Information)</w:t>
            </w:r>
          </w:p>
          <w:p w14:paraId="2D73413D" w14:textId="77777777" w:rsidR="00000000" w:rsidRDefault="002B1815">
            <w:pPr>
              <w:adjustRightInd w:val="0"/>
              <w:ind w:right="144"/>
              <w:rPr>
                <w:szCs w:val="24"/>
              </w:rPr>
            </w:pPr>
          </w:p>
          <w:p w14:paraId="399A8712" w14:textId="77777777" w:rsidR="00000000" w:rsidRDefault="002B1815">
            <w:pPr>
              <w:adjustRightInd w:val="0"/>
              <w:ind w:right="144"/>
              <w:rPr>
                <w:szCs w:val="24"/>
              </w:rPr>
            </w:pPr>
            <w:r>
              <w:rPr>
                <w:szCs w:val="24"/>
              </w:rPr>
              <w:t xml:space="preserve">Required </w:t>
            </w:r>
          </w:p>
          <w:p w14:paraId="783C8312" w14:textId="77777777" w:rsidR="00000000" w:rsidRDefault="002B1815">
            <w:pPr>
              <w:adjustRightInd w:val="0"/>
              <w:ind w:right="144"/>
              <w:rPr>
                <w:szCs w:val="24"/>
              </w:rPr>
            </w:pPr>
          </w:p>
          <w:p w14:paraId="447D38F5" w14:textId="77777777" w:rsidR="00000000" w:rsidRDefault="002B1815">
            <w:pPr>
              <w:adjustRightInd w:val="0"/>
              <w:ind w:right="144"/>
              <w:rPr>
                <w:szCs w:val="24"/>
              </w:rPr>
            </w:pPr>
            <w:r>
              <w:rPr>
                <w:szCs w:val="24"/>
              </w:rPr>
              <w:t>A "Y" in this field means that the customer is either:</w:t>
            </w:r>
          </w:p>
          <w:p w14:paraId="12FEECBE" w14:textId="77777777" w:rsidR="00000000" w:rsidRDefault="002B1815">
            <w:pPr>
              <w:adjustRightInd w:val="0"/>
              <w:ind w:right="144"/>
              <w:rPr>
                <w:szCs w:val="24"/>
              </w:rPr>
            </w:pPr>
          </w:p>
          <w:p w14:paraId="58CCF16A" w14:textId="77777777" w:rsidR="00000000" w:rsidRDefault="002B1815">
            <w:pPr>
              <w:adjustRightInd w:val="0"/>
              <w:ind w:right="144"/>
              <w:rPr>
                <w:szCs w:val="24"/>
              </w:rPr>
            </w:pPr>
            <w:r>
              <w:rPr>
                <w:szCs w:val="24"/>
              </w:rPr>
              <w:t>· A residential customer who qualifies through the Residentia</w:t>
            </w:r>
            <w:r>
              <w:rPr>
                <w:szCs w:val="24"/>
              </w:rPr>
              <w:t>l Critical Care eligibility Determination Form, as issued by the PUCT.</w:t>
            </w:r>
          </w:p>
          <w:p w14:paraId="495658C8" w14:textId="77777777" w:rsidR="00000000" w:rsidRDefault="002B1815">
            <w:pPr>
              <w:adjustRightInd w:val="0"/>
              <w:ind w:right="144"/>
              <w:rPr>
                <w:szCs w:val="24"/>
              </w:rPr>
            </w:pPr>
            <w:r>
              <w:rPr>
                <w:szCs w:val="24"/>
              </w:rPr>
              <w:t>Or</w:t>
            </w:r>
          </w:p>
          <w:p w14:paraId="1098D25E" w14:textId="77777777" w:rsidR="00000000" w:rsidRDefault="002B1815">
            <w:pPr>
              <w:adjustRightInd w:val="0"/>
              <w:ind w:right="144"/>
              <w:rPr>
                <w:szCs w:val="24"/>
              </w:rPr>
            </w:pPr>
            <w:r>
              <w:rPr>
                <w:szCs w:val="24"/>
              </w:rPr>
              <w:t>· A customer for whom electric service is considered crucial for the protection and maintenance of public safety pursuant to Subst. Rules §§25.52 and 25.53.</w:t>
            </w:r>
          </w:p>
          <w:p w14:paraId="51CB0E3B" w14:textId="77777777" w:rsidR="00000000" w:rsidRDefault="002B1815">
            <w:pPr>
              <w:adjustRightInd w:val="0"/>
              <w:ind w:right="144"/>
              <w:rPr>
                <w:szCs w:val="24"/>
              </w:rPr>
            </w:pPr>
            <w:r>
              <w:rPr>
                <w:szCs w:val="24"/>
              </w:rPr>
              <w:t>Or</w:t>
            </w:r>
          </w:p>
          <w:p w14:paraId="75EDBC1B" w14:textId="77777777" w:rsidR="00000000" w:rsidRDefault="002B1815">
            <w:pPr>
              <w:adjustRightInd w:val="0"/>
              <w:ind w:right="144"/>
              <w:rPr>
                <w:szCs w:val="24"/>
              </w:rPr>
            </w:pPr>
            <w:r>
              <w:rPr>
                <w:szCs w:val="24"/>
              </w:rPr>
              <w:t>· An industrial custom</w:t>
            </w:r>
            <w:r>
              <w:rPr>
                <w:szCs w:val="24"/>
              </w:rPr>
              <w:t>er for whom an interruption or suspension of service will create a dangerous or life threatening condition at the customer's premise.</w:t>
            </w:r>
          </w:p>
          <w:p w14:paraId="3C564D5F" w14:textId="77777777" w:rsidR="00000000" w:rsidRDefault="002B1815">
            <w:pPr>
              <w:adjustRightInd w:val="0"/>
              <w:ind w:right="144"/>
              <w:rPr>
                <w:sz w:val="24"/>
                <w:szCs w:val="24"/>
              </w:rPr>
            </w:pPr>
          </w:p>
        </w:tc>
      </w:tr>
      <w:tr w:rsidR="00000000" w14:paraId="14DF7571" w14:textId="77777777">
        <w:tblPrEx>
          <w:tblCellMar>
            <w:top w:w="0" w:type="dxa"/>
            <w:left w:w="0" w:type="dxa"/>
            <w:bottom w:w="0" w:type="dxa"/>
            <w:right w:w="0" w:type="dxa"/>
          </w:tblCellMar>
        </w:tblPrEx>
        <w:tc>
          <w:tcPr>
            <w:tcW w:w="1944" w:type="dxa"/>
            <w:tcBorders>
              <w:top w:val="nil"/>
              <w:left w:val="nil"/>
              <w:bottom w:val="nil"/>
              <w:right w:val="nil"/>
            </w:tcBorders>
          </w:tcPr>
          <w:p w14:paraId="02CB01A1" w14:textId="77777777" w:rsidR="00000000" w:rsidRDefault="002B1815">
            <w:pPr>
              <w:adjustRightInd w:val="0"/>
              <w:ind w:right="144"/>
              <w:rPr>
                <w:sz w:val="24"/>
                <w:szCs w:val="24"/>
              </w:rPr>
            </w:pPr>
          </w:p>
        </w:tc>
        <w:tc>
          <w:tcPr>
            <w:tcW w:w="216" w:type="dxa"/>
            <w:tcBorders>
              <w:top w:val="nil"/>
              <w:left w:val="nil"/>
              <w:bottom w:val="nil"/>
              <w:right w:val="nil"/>
            </w:tcBorders>
          </w:tcPr>
          <w:p w14:paraId="410A38C2"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403037F4" w14:textId="77777777" w:rsidR="00000000" w:rsidRDefault="002B1815">
            <w:pPr>
              <w:adjustRightInd w:val="0"/>
              <w:ind w:right="144"/>
              <w:rPr>
                <w:sz w:val="24"/>
                <w:szCs w:val="24"/>
              </w:rPr>
            </w:pPr>
            <w:r>
              <w:rPr>
                <w:szCs w:val="24"/>
              </w:rPr>
              <w:t>REF~SU~Y</w:t>
            </w:r>
          </w:p>
        </w:tc>
      </w:tr>
    </w:tbl>
    <w:p w14:paraId="5BA935CF" w14:textId="77777777" w:rsidR="00000000" w:rsidRDefault="002B1815">
      <w:pPr>
        <w:adjustRightInd w:val="0"/>
        <w:rPr>
          <w:szCs w:val="24"/>
        </w:rPr>
      </w:pPr>
    </w:p>
    <w:p w14:paraId="0582242A" w14:textId="77777777" w:rsidR="00000000" w:rsidRDefault="002B1815">
      <w:pPr>
        <w:adjustRightInd w:val="0"/>
        <w:jc w:val="center"/>
        <w:rPr>
          <w:b/>
          <w:szCs w:val="24"/>
        </w:rPr>
      </w:pPr>
      <w:r>
        <w:rPr>
          <w:b/>
          <w:szCs w:val="24"/>
        </w:rPr>
        <w:t>Data Element Summary</w:t>
      </w:r>
    </w:p>
    <w:p w14:paraId="6CB20A30"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53DD6B7"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9AA762B" w14:textId="77777777">
        <w:tblPrEx>
          <w:tblCellMar>
            <w:top w:w="0" w:type="dxa"/>
            <w:left w:w="0" w:type="dxa"/>
            <w:bottom w:w="0" w:type="dxa"/>
            <w:right w:w="0" w:type="dxa"/>
          </w:tblCellMar>
        </w:tblPrEx>
        <w:tc>
          <w:tcPr>
            <w:tcW w:w="1007" w:type="dxa"/>
            <w:tcBorders>
              <w:top w:val="nil"/>
              <w:left w:val="nil"/>
              <w:bottom w:val="nil"/>
              <w:right w:val="nil"/>
            </w:tcBorders>
          </w:tcPr>
          <w:p w14:paraId="3062E6F3"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D42C228" w14:textId="77777777" w:rsidR="00000000" w:rsidRDefault="002B1815">
            <w:pPr>
              <w:adjustRightInd w:val="0"/>
              <w:ind w:right="144"/>
              <w:jc w:val="center"/>
              <w:rPr>
                <w:sz w:val="24"/>
                <w:szCs w:val="24"/>
              </w:rPr>
            </w:pPr>
            <w:r>
              <w:rPr>
                <w:b/>
                <w:szCs w:val="24"/>
              </w:rPr>
              <w:t>REF01</w:t>
            </w:r>
          </w:p>
        </w:tc>
        <w:tc>
          <w:tcPr>
            <w:tcW w:w="892" w:type="dxa"/>
            <w:tcBorders>
              <w:top w:val="nil"/>
              <w:left w:val="nil"/>
              <w:bottom w:val="nil"/>
              <w:right w:val="nil"/>
            </w:tcBorders>
          </w:tcPr>
          <w:p w14:paraId="651F561D" w14:textId="77777777" w:rsidR="00000000" w:rsidRDefault="002B18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E3791B7" w14:textId="77777777" w:rsidR="00000000" w:rsidRDefault="002B18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4DE0AFF"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4558B9AB"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77D7B793" w14:textId="77777777" w:rsidR="00000000" w:rsidRDefault="002B1815">
            <w:pPr>
              <w:adjustRightInd w:val="0"/>
              <w:ind w:right="144"/>
              <w:rPr>
                <w:sz w:val="24"/>
                <w:szCs w:val="24"/>
              </w:rPr>
            </w:pPr>
            <w:r>
              <w:rPr>
                <w:b/>
                <w:szCs w:val="24"/>
              </w:rPr>
              <w:t>ID 2/3</w:t>
            </w:r>
          </w:p>
        </w:tc>
      </w:tr>
      <w:tr w:rsidR="00000000" w14:paraId="111648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841B87"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6620BD97" w14:textId="77777777" w:rsidR="00000000" w:rsidRDefault="002B1815">
            <w:pPr>
              <w:adjustRightInd w:val="0"/>
              <w:ind w:right="144"/>
              <w:rPr>
                <w:sz w:val="24"/>
                <w:szCs w:val="24"/>
              </w:rPr>
            </w:pPr>
            <w:r>
              <w:rPr>
                <w:szCs w:val="24"/>
              </w:rPr>
              <w:t>Code qualifying the Reference Identification</w:t>
            </w:r>
          </w:p>
        </w:tc>
      </w:tr>
      <w:tr w:rsidR="00000000" w14:paraId="2C2F5A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F5F531"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CCC2766" w14:textId="77777777" w:rsidR="00000000" w:rsidRDefault="002B1815">
            <w:pPr>
              <w:adjustRightInd w:val="0"/>
              <w:ind w:right="144"/>
              <w:rPr>
                <w:sz w:val="24"/>
                <w:szCs w:val="24"/>
              </w:rPr>
            </w:pPr>
            <w:r>
              <w:rPr>
                <w:szCs w:val="24"/>
              </w:rPr>
              <w:t>SU</w:t>
            </w:r>
          </w:p>
        </w:tc>
        <w:tc>
          <w:tcPr>
            <w:tcW w:w="144" w:type="dxa"/>
            <w:tcBorders>
              <w:top w:val="nil"/>
              <w:left w:val="nil"/>
              <w:bottom w:val="nil"/>
              <w:right w:val="nil"/>
            </w:tcBorders>
          </w:tcPr>
          <w:p w14:paraId="1F1062A7"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52A5580A" w14:textId="77777777" w:rsidR="00000000" w:rsidRDefault="002B1815">
            <w:pPr>
              <w:adjustRightInd w:val="0"/>
              <w:ind w:right="144"/>
              <w:rPr>
                <w:sz w:val="24"/>
                <w:szCs w:val="24"/>
              </w:rPr>
            </w:pPr>
            <w:r>
              <w:rPr>
                <w:szCs w:val="24"/>
              </w:rPr>
              <w:t>Special Processing Code</w:t>
            </w:r>
          </w:p>
        </w:tc>
      </w:tr>
      <w:tr w:rsidR="00000000" w14:paraId="05F4A31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AB713E"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5F2412DD" w14:textId="77777777" w:rsidR="00000000" w:rsidRDefault="002B1815">
            <w:pPr>
              <w:adjustRightInd w:val="0"/>
              <w:ind w:right="144"/>
              <w:rPr>
                <w:sz w:val="24"/>
                <w:szCs w:val="24"/>
              </w:rPr>
            </w:pPr>
            <w:r>
              <w:rPr>
                <w:szCs w:val="24"/>
              </w:rPr>
              <w:t>Special Needs Indicator</w:t>
            </w:r>
          </w:p>
        </w:tc>
      </w:tr>
      <w:tr w:rsidR="00000000" w14:paraId="77697176" w14:textId="77777777">
        <w:tblPrEx>
          <w:tblCellMar>
            <w:top w:w="0" w:type="dxa"/>
            <w:left w:w="0" w:type="dxa"/>
            <w:bottom w:w="0" w:type="dxa"/>
            <w:right w:w="0" w:type="dxa"/>
          </w:tblCellMar>
        </w:tblPrEx>
        <w:tc>
          <w:tcPr>
            <w:tcW w:w="1007" w:type="dxa"/>
            <w:tcBorders>
              <w:top w:val="nil"/>
              <w:left w:val="nil"/>
              <w:bottom w:val="nil"/>
              <w:right w:val="nil"/>
            </w:tcBorders>
          </w:tcPr>
          <w:p w14:paraId="15219E65"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45C657E4" w14:textId="77777777" w:rsidR="00000000" w:rsidRDefault="002B1815">
            <w:pPr>
              <w:adjustRightInd w:val="0"/>
              <w:ind w:right="144"/>
              <w:jc w:val="center"/>
              <w:rPr>
                <w:sz w:val="24"/>
                <w:szCs w:val="24"/>
              </w:rPr>
            </w:pPr>
            <w:r>
              <w:rPr>
                <w:b/>
                <w:szCs w:val="24"/>
              </w:rPr>
              <w:t>REF02</w:t>
            </w:r>
          </w:p>
        </w:tc>
        <w:tc>
          <w:tcPr>
            <w:tcW w:w="892" w:type="dxa"/>
            <w:tcBorders>
              <w:top w:val="nil"/>
              <w:left w:val="nil"/>
              <w:bottom w:val="nil"/>
              <w:right w:val="nil"/>
            </w:tcBorders>
          </w:tcPr>
          <w:p w14:paraId="65269F71" w14:textId="77777777" w:rsidR="00000000" w:rsidRDefault="002B18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5BF952F" w14:textId="77777777" w:rsidR="00000000" w:rsidRDefault="002B1815">
            <w:pPr>
              <w:adjustRightInd w:val="0"/>
              <w:ind w:right="144"/>
              <w:rPr>
                <w:sz w:val="24"/>
                <w:szCs w:val="24"/>
              </w:rPr>
            </w:pPr>
            <w:r>
              <w:rPr>
                <w:b/>
                <w:szCs w:val="24"/>
              </w:rPr>
              <w:t>Reference Identification</w:t>
            </w:r>
          </w:p>
        </w:tc>
        <w:tc>
          <w:tcPr>
            <w:tcW w:w="432" w:type="dxa"/>
            <w:tcBorders>
              <w:top w:val="nil"/>
              <w:left w:val="nil"/>
              <w:bottom w:val="nil"/>
              <w:right w:val="nil"/>
            </w:tcBorders>
          </w:tcPr>
          <w:p w14:paraId="71CAEB76"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10B80156"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7E17F045" w14:textId="77777777" w:rsidR="00000000" w:rsidRDefault="002B1815">
            <w:pPr>
              <w:adjustRightInd w:val="0"/>
              <w:ind w:right="144"/>
              <w:rPr>
                <w:sz w:val="24"/>
                <w:szCs w:val="24"/>
              </w:rPr>
            </w:pPr>
            <w:r>
              <w:rPr>
                <w:b/>
                <w:szCs w:val="24"/>
              </w:rPr>
              <w:t>AN 1/30</w:t>
            </w:r>
          </w:p>
        </w:tc>
      </w:tr>
      <w:tr w:rsidR="00000000" w14:paraId="170D7C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32B960"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6BFE54F0" w14:textId="77777777" w:rsidR="00000000" w:rsidRDefault="002B1815">
            <w:pPr>
              <w:adjustRightInd w:val="0"/>
              <w:ind w:right="144"/>
              <w:rPr>
                <w:sz w:val="24"/>
                <w:szCs w:val="24"/>
              </w:rPr>
            </w:pPr>
            <w:r>
              <w:rPr>
                <w:szCs w:val="24"/>
              </w:rPr>
              <w:t>Reference information as defined for a particular Transaction Set or as specified by the Reference Identification Qualifier</w:t>
            </w:r>
          </w:p>
        </w:tc>
      </w:tr>
      <w:tr w:rsidR="00000000" w14:paraId="26D21A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7A1AB0"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165EDE0E" w14:textId="77777777" w:rsidR="00000000" w:rsidRDefault="002B1815">
            <w:pPr>
              <w:adjustRightInd w:val="0"/>
              <w:ind w:right="144"/>
              <w:rPr>
                <w:sz w:val="24"/>
                <w:szCs w:val="24"/>
              </w:rPr>
            </w:pPr>
            <w:r>
              <w:rPr>
                <w:szCs w:val="24"/>
              </w:rPr>
              <w:t>N</w:t>
            </w:r>
          </w:p>
        </w:tc>
        <w:tc>
          <w:tcPr>
            <w:tcW w:w="144" w:type="dxa"/>
            <w:tcBorders>
              <w:top w:val="nil"/>
              <w:left w:val="nil"/>
              <w:bottom w:val="nil"/>
              <w:right w:val="nil"/>
            </w:tcBorders>
          </w:tcPr>
          <w:p w14:paraId="50798C56"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6209A37F" w14:textId="77777777" w:rsidR="00000000" w:rsidRDefault="002B1815">
            <w:pPr>
              <w:adjustRightInd w:val="0"/>
              <w:ind w:right="144"/>
              <w:rPr>
                <w:sz w:val="24"/>
                <w:szCs w:val="24"/>
              </w:rPr>
            </w:pPr>
            <w:r>
              <w:rPr>
                <w:szCs w:val="24"/>
              </w:rPr>
              <w:t>No</w:t>
            </w:r>
          </w:p>
        </w:tc>
      </w:tr>
      <w:tr w:rsidR="00000000" w14:paraId="4536AC2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48BE2A"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32B42D32" w14:textId="77777777" w:rsidR="00000000" w:rsidRDefault="002B1815">
            <w:pPr>
              <w:adjustRightInd w:val="0"/>
              <w:ind w:right="144"/>
              <w:rPr>
                <w:sz w:val="24"/>
                <w:szCs w:val="24"/>
              </w:rPr>
            </w:pPr>
            <w:r>
              <w:rPr>
                <w:szCs w:val="24"/>
              </w:rPr>
              <w:t>Special Needs Not Required</w:t>
            </w:r>
          </w:p>
        </w:tc>
      </w:tr>
      <w:tr w:rsidR="00000000" w14:paraId="48B192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766D71"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235160C5" w14:textId="77777777" w:rsidR="00000000" w:rsidRDefault="002B1815">
            <w:pPr>
              <w:adjustRightInd w:val="0"/>
              <w:ind w:right="144"/>
              <w:rPr>
                <w:sz w:val="24"/>
                <w:szCs w:val="24"/>
              </w:rPr>
            </w:pPr>
            <w:r>
              <w:rPr>
                <w:szCs w:val="24"/>
              </w:rPr>
              <w:t>Y</w:t>
            </w:r>
          </w:p>
        </w:tc>
        <w:tc>
          <w:tcPr>
            <w:tcW w:w="144" w:type="dxa"/>
            <w:tcBorders>
              <w:top w:val="nil"/>
              <w:left w:val="nil"/>
              <w:bottom w:val="nil"/>
              <w:right w:val="nil"/>
            </w:tcBorders>
          </w:tcPr>
          <w:p w14:paraId="03FA1B72"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2CFB8888" w14:textId="77777777" w:rsidR="00000000" w:rsidRDefault="002B1815">
            <w:pPr>
              <w:adjustRightInd w:val="0"/>
              <w:ind w:right="144"/>
              <w:rPr>
                <w:sz w:val="24"/>
                <w:szCs w:val="24"/>
              </w:rPr>
            </w:pPr>
            <w:r>
              <w:rPr>
                <w:szCs w:val="24"/>
              </w:rPr>
              <w:t>Yes</w:t>
            </w:r>
          </w:p>
        </w:tc>
      </w:tr>
      <w:tr w:rsidR="00000000" w14:paraId="138B953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3B574D"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0291197D" w14:textId="77777777" w:rsidR="00000000" w:rsidRDefault="002B1815">
            <w:pPr>
              <w:adjustRightInd w:val="0"/>
              <w:ind w:right="144"/>
              <w:rPr>
                <w:sz w:val="24"/>
                <w:szCs w:val="24"/>
              </w:rPr>
            </w:pPr>
            <w:r>
              <w:rPr>
                <w:szCs w:val="24"/>
              </w:rPr>
              <w:t>Special Needs Required</w:t>
            </w:r>
          </w:p>
        </w:tc>
      </w:tr>
    </w:tbl>
    <w:p w14:paraId="6CE76F43" w14:textId="77777777" w:rsidR="00000000" w:rsidRDefault="002B1815">
      <w:pPr>
        <w:tabs>
          <w:tab w:val="right" w:pos="1800"/>
          <w:tab w:val="left" w:pos="2160"/>
        </w:tabs>
        <w:adjustRightInd w:val="0"/>
        <w:ind w:left="2160" w:hanging="2160"/>
        <w:rPr>
          <w:b/>
          <w:szCs w:val="24"/>
        </w:rPr>
      </w:pPr>
      <w:r>
        <w:rPr>
          <w:szCs w:val="24"/>
        </w:rPr>
        <w:br w:type="page"/>
      </w:r>
      <w:bookmarkStart w:id="74" w:name="book18"/>
      <w:bookmarkEnd w:id="74"/>
      <w:r>
        <w:rPr>
          <w:b/>
          <w:szCs w:val="24"/>
        </w:rPr>
        <w:lastRenderedPageBreak/>
        <w:tab/>
        <w:t>Segment:</w:t>
      </w:r>
      <w:r>
        <w:rPr>
          <w:b/>
          <w:szCs w:val="24"/>
        </w:rPr>
        <w:tab/>
      </w:r>
      <w:r>
        <w:rPr>
          <w:b/>
          <w:sz w:val="40"/>
          <w:szCs w:val="24"/>
        </w:rPr>
        <w:t xml:space="preserve">REF </w:t>
      </w:r>
      <w:r>
        <w:rPr>
          <w:b/>
          <w:szCs w:val="24"/>
        </w:rPr>
        <w:t>Reference Identification (Reason for Change)</w:t>
      </w:r>
    </w:p>
    <w:p w14:paraId="05A454DB"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C57FE40" w14:textId="77777777" w:rsidR="00000000" w:rsidRDefault="002B1815">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26C18291"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8BAB9AF"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E725393"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&gt;1</w:t>
      </w:r>
    </w:p>
    <w:p w14:paraId="62FD28E9"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5174BD0"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9C423E3"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44A16D38"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FE7C832"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9F8119C"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E195847" w14:textId="77777777">
        <w:tblPrEx>
          <w:tblCellMar>
            <w:top w:w="0" w:type="dxa"/>
            <w:left w:w="0" w:type="dxa"/>
            <w:bottom w:w="0" w:type="dxa"/>
            <w:right w:w="0" w:type="dxa"/>
          </w:tblCellMar>
        </w:tblPrEx>
        <w:tc>
          <w:tcPr>
            <w:tcW w:w="1944" w:type="dxa"/>
            <w:tcBorders>
              <w:top w:val="nil"/>
              <w:left w:val="nil"/>
              <w:bottom w:val="nil"/>
              <w:right w:val="nil"/>
            </w:tcBorders>
          </w:tcPr>
          <w:p w14:paraId="3CC879CB"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71F53EC7"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687656EB" w14:textId="77777777" w:rsidR="00000000" w:rsidRDefault="002B1815">
            <w:pPr>
              <w:adjustRightInd w:val="0"/>
              <w:ind w:right="144"/>
              <w:rPr>
                <w:szCs w:val="24"/>
              </w:rPr>
            </w:pPr>
            <w:r>
              <w:rPr>
                <w:szCs w:val="24"/>
              </w:rPr>
              <w:t>HL Parent Loop (Servic</w:t>
            </w:r>
            <w:r>
              <w:rPr>
                <w:szCs w:val="24"/>
              </w:rPr>
              <w:t>e Order Level Information)</w:t>
            </w:r>
          </w:p>
          <w:p w14:paraId="1EF174AD" w14:textId="77777777" w:rsidR="00000000" w:rsidRDefault="002B1815">
            <w:pPr>
              <w:adjustRightInd w:val="0"/>
              <w:ind w:right="144"/>
              <w:rPr>
                <w:szCs w:val="24"/>
              </w:rPr>
            </w:pPr>
            <w:r>
              <w:rPr>
                <w:szCs w:val="24"/>
              </w:rPr>
              <w:t>Multiple REF~TD are allowed</w:t>
            </w:r>
          </w:p>
          <w:p w14:paraId="3015DBA1" w14:textId="77777777" w:rsidR="00000000" w:rsidRDefault="002B1815">
            <w:pPr>
              <w:adjustRightInd w:val="0"/>
              <w:ind w:right="144"/>
              <w:rPr>
                <w:szCs w:val="24"/>
              </w:rPr>
            </w:pPr>
          </w:p>
          <w:p w14:paraId="51976D9A" w14:textId="77777777" w:rsidR="00000000" w:rsidRDefault="002B1815">
            <w:pPr>
              <w:adjustRightInd w:val="0"/>
              <w:ind w:right="144"/>
              <w:rPr>
                <w:szCs w:val="24"/>
              </w:rPr>
            </w:pPr>
            <w:r>
              <w:rPr>
                <w:szCs w:val="24"/>
              </w:rPr>
              <w:t>The REF~TD segment may repeat as many times as necessary to provide all change reasons. To ensure that the TDSP will execute the change for the requested date the DTM211 is required on all Change (Upd</w:t>
            </w:r>
            <w:r>
              <w:rPr>
                <w:szCs w:val="24"/>
              </w:rPr>
              <w:t>ate) Service Request where BGN08 = "2"</w:t>
            </w:r>
          </w:p>
          <w:p w14:paraId="39549D0A" w14:textId="77777777" w:rsidR="00000000" w:rsidRDefault="002B1815">
            <w:pPr>
              <w:adjustRightInd w:val="0"/>
              <w:ind w:right="144"/>
              <w:rPr>
                <w:sz w:val="24"/>
                <w:szCs w:val="24"/>
              </w:rPr>
            </w:pPr>
          </w:p>
        </w:tc>
      </w:tr>
      <w:tr w:rsidR="00000000" w14:paraId="76B01027" w14:textId="77777777">
        <w:tblPrEx>
          <w:tblCellMar>
            <w:top w:w="0" w:type="dxa"/>
            <w:left w:w="0" w:type="dxa"/>
            <w:bottom w:w="0" w:type="dxa"/>
            <w:right w:w="0" w:type="dxa"/>
          </w:tblCellMar>
        </w:tblPrEx>
        <w:tc>
          <w:tcPr>
            <w:tcW w:w="1944" w:type="dxa"/>
            <w:tcBorders>
              <w:top w:val="nil"/>
              <w:left w:val="nil"/>
              <w:bottom w:val="nil"/>
              <w:right w:val="nil"/>
            </w:tcBorders>
          </w:tcPr>
          <w:p w14:paraId="2D5C9F38" w14:textId="77777777" w:rsidR="00000000" w:rsidRDefault="002B1815">
            <w:pPr>
              <w:adjustRightInd w:val="0"/>
              <w:ind w:right="144"/>
              <w:rPr>
                <w:sz w:val="24"/>
                <w:szCs w:val="24"/>
              </w:rPr>
            </w:pPr>
          </w:p>
        </w:tc>
        <w:tc>
          <w:tcPr>
            <w:tcW w:w="216" w:type="dxa"/>
            <w:tcBorders>
              <w:top w:val="nil"/>
              <w:left w:val="nil"/>
              <w:bottom w:val="nil"/>
              <w:right w:val="nil"/>
            </w:tcBorders>
          </w:tcPr>
          <w:p w14:paraId="5554F1E5"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36D0D421" w14:textId="77777777" w:rsidR="00000000" w:rsidRDefault="002B1815">
            <w:pPr>
              <w:adjustRightInd w:val="0"/>
              <w:ind w:right="144"/>
              <w:rPr>
                <w:szCs w:val="24"/>
              </w:rPr>
            </w:pPr>
            <w:r>
              <w:rPr>
                <w:szCs w:val="24"/>
              </w:rPr>
              <w:t>Required on Change (Update) (BGN08 = "2")</w:t>
            </w:r>
          </w:p>
          <w:p w14:paraId="0466CC16" w14:textId="77777777" w:rsidR="00000000" w:rsidRDefault="002B1815">
            <w:pPr>
              <w:adjustRightInd w:val="0"/>
              <w:ind w:right="144"/>
              <w:rPr>
                <w:sz w:val="24"/>
                <w:szCs w:val="24"/>
              </w:rPr>
            </w:pPr>
          </w:p>
        </w:tc>
      </w:tr>
      <w:tr w:rsidR="00000000" w14:paraId="051C5C6F" w14:textId="77777777">
        <w:tblPrEx>
          <w:tblCellMar>
            <w:top w:w="0" w:type="dxa"/>
            <w:left w:w="0" w:type="dxa"/>
            <w:bottom w:w="0" w:type="dxa"/>
            <w:right w:w="0" w:type="dxa"/>
          </w:tblCellMar>
        </w:tblPrEx>
        <w:tc>
          <w:tcPr>
            <w:tcW w:w="1944" w:type="dxa"/>
            <w:tcBorders>
              <w:top w:val="nil"/>
              <w:left w:val="nil"/>
              <w:bottom w:val="nil"/>
              <w:right w:val="nil"/>
            </w:tcBorders>
          </w:tcPr>
          <w:p w14:paraId="5B688FCB" w14:textId="77777777" w:rsidR="00000000" w:rsidRDefault="002B1815">
            <w:pPr>
              <w:adjustRightInd w:val="0"/>
              <w:ind w:right="144"/>
              <w:rPr>
                <w:sz w:val="24"/>
                <w:szCs w:val="24"/>
              </w:rPr>
            </w:pPr>
          </w:p>
        </w:tc>
        <w:tc>
          <w:tcPr>
            <w:tcW w:w="216" w:type="dxa"/>
            <w:tcBorders>
              <w:top w:val="nil"/>
              <w:left w:val="nil"/>
              <w:bottom w:val="nil"/>
              <w:right w:val="nil"/>
            </w:tcBorders>
          </w:tcPr>
          <w:p w14:paraId="556140AD"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0EFB1633" w14:textId="77777777" w:rsidR="00000000" w:rsidRDefault="002B1815">
            <w:pPr>
              <w:adjustRightInd w:val="0"/>
              <w:ind w:right="144"/>
              <w:rPr>
                <w:szCs w:val="24"/>
              </w:rPr>
            </w:pPr>
            <w:r>
              <w:rPr>
                <w:szCs w:val="24"/>
              </w:rPr>
              <w:t>REF~TD~DTM211</w:t>
            </w:r>
          </w:p>
          <w:p w14:paraId="518F64D7" w14:textId="77777777" w:rsidR="00000000" w:rsidRDefault="002B1815">
            <w:pPr>
              <w:adjustRightInd w:val="0"/>
              <w:ind w:right="144"/>
              <w:rPr>
                <w:sz w:val="24"/>
                <w:szCs w:val="24"/>
              </w:rPr>
            </w:pPr>
            <w:r>
              <w:rPr>
                <w:szCs w:val="24"/>
              </w:rPr>
              <w:t>REF~TD~REFMG</w:t>
            </w:r>
          </w:p>
        </w:tc>
      </w:tr>
    </w:tbl>
    <w:p w14:paraId="2C12B703" w14:textId="77777777" w:rsidR="00000000" w:rsidRDefault="002B1815">
      <w:pPr>
        <w:adjustRightInd w:val="0"/>
        <w:rPr>
          <w:szCs w:val="24"/>
        </w:rPr>
      </w:pPr>
    </w:p>
    <w:p w14:paraId="6503B9C4" w14:textId="77777777" w:rsidR="00000000" w:rsidRDefault="002B1815">
      <w:pPr>
        <w:adjustRightInd w:val="0"/>
        <w:jc w:val="center"/>
        <w:rPr>
          <w:b/>
          <w:szCs w:val="24"/>
        </w:rPr>
      </w:pPr>
      <w:r>
        <w:rPr>
          <w:b/>
          <w:szCs w:val="24"/>
        </w:rPr>
        <w:t>Data Element Summary</w:t>
      </w:r>
    </w:p>
    <w:p w14:paraId="5AFA7F93"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FD0F68"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F02369B" w14:textId="77777777">
        <w:tblPrEx>
          <w:tblCellMar>
            <w:top w:w="0" w:type="dxa"/>
            <w:left w:w="0" w:type="dxa"/>
            <w:bottom w:w="0" w:type="dxa"/>
            <w:right w:w="0" w:type="dxa"/>
          </w:tblCellMar>
        </w:tblPrEx>
        <w:tc>
          <w:tcPr>
            <w:tcW w:w="1007" w:type="dxa"/>
            <w:tcBorders>
              <w:top w:val="nil"/>
              <w:left w:val="nil"/>
              <w:bottom w:val="nil"/>
              <w:right w:val="nil"/>
            </w:tcBorders>
          </w:tcPr>
          <w:p w14:paraId="4544DCED"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DDC4942" w14:textId="77777777" w:rsidR="00000000" w:rsidRDefault="002B1815">
            <w:pPr>
              <w:adjustRightInd w:val="0"/>
              <w:ind w:right="144"/>
              <w:jc w:val="center"/>
              <w:rPr>
                <w:sz w:val="24"/>
                <w:szCs w:val="24"/>
              </w:rPr>
            </w:pPr>
            <w:r>
              <w:rPr>
                <w:b/>
                <w:szCs w:val="24"/>
              </w:rPr>
              <w:t>REF01</w:t>
            </w:r>
          </w:p>
        </w:tc>
        <w:tc>
          <w:tcPr>
            <w:tcW w:w="892" w:type="dxa"/>
            <w:tcBorders>
              <w:top w:val="nil"/>
              <w:left w:val="nil"/>
              <w:bottom w:val="nil"/>
              <w:right w:val="nil"/>
            </w:tcBorders>
          </w:tcPr>
          <w:p w14:paraId="06F36F07" w14:textId="77777777" w:rsidR="00000000" w:rsidRDefault="002B1815">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3F7115F" w14:textId="77777777" w:rsidR="00000000" w:rsidRDefault="002B1815">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8623B55"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6B8B1334"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516C9E50" w14:textId="77777777" w:rsidR="00000000" w:rsidRDefault="002B1815">
            <w:pPr>
              <w:adjustRightInd w:val="0"/>
              <w:ind w:right="144"/>
              <w:rPr>
                <w:sz w:val="24"/>
                <w:szCs w:val="24"/>
              </w:rPr>
            </w:pPr>
            <w:r>
              <w:rPr>
                <w:b/>
                <w:szCs w:val="24"/>
              </w:rPr>
              <w:t>ID 2/3</w:t>
            </w:r>
          </w:p>
        </w:tc>
      </w:tr>
      <w:tr w:rsidR="00000000" w14:paraId="122793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F5C675"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49CB2A6E" w14:textId="77777777" w:rsidR="00000000" w:rsidRDefault="002B1815">
            <w:pPr>
              <w:adjustRightInd w:val="0"/>
              <w:ind w:right="144"/>
              <w:rPr>
                <w:sz w:val="24"/>
                <w:szCs w:val="24"/>
              </w:rPr>
            </w:pPr>
            <w:r>
              <w:rPr>
                <w:szCs w:val="24"/>
              </w:rPr>
              <w:t>Code qualifying the Reference Identification</w:t>
            </w:r>
          </w:p>
        </w:tc>
      </w:tr>
      <w:tr w:rsidR="00000000" w14:paraId="28AC72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424D4C"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719C06B7" w14:textId="77777777" w:rsidR="00000000" w:rsidRDefault="002B1815">
            <w:pPr>
              <w:adjustRightInd w:val="0"/>
              <w:ind w:right="144"/>
              <w:rPr>
                <w:sz w:val="24"/>
                <w:szCs w:val="24"/>
              </w:rPr>
            </w:pPr>
            <w:r>
              <w:rPr>
                <w:szCs w:val="24"/>
              </w:rPr>
              <w:t>TD</w:t>
            </w:r>
          </w:p>
        </w:tc>
        <w:tc>
          <w:tcPr>
            <w:tcW w:w="144" w:type="dxa"/>
            <w:tcBorders>
              <w:top w:val="nil"/>
              <w:left w:val="nil"/>
              <w:bottom w:val="nil"/>
              <w:right w:val="nil"/>
            </w:tcBorders>
          </w:tcPr>
          <w:p w14:paraId="09BA9DD5"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5745B7E3" w14:textId="77777777" w:rsidR="00000000" w:rsidRDefault="002B1815">
            <w:pPr>
              <w:adjustRightInd w:val="0"/>
              <w:ind w:right="144"/>
              <w:rPr>
                <w:sz w:val="24"/>
                <w:szCs w:val="24"/>
              </w:rPr>
            </w:pPr>
            <w:r>
              <w:rPr>
                <w:szCs w:val="24"/>
              </w:rPr>
              <w:t>Reason for Change</w:t>
            </w:r>
          </w:p>
        </w:tc>
      </w:tr>
      <w:tr w:rsidR="00000000" w14:paraId="0EFDC62A" w14:textId="77777777">
        <w:tblPrEx>
          <w:tblCellMar>
            <w:top w:w="0" w:type="dxa"/>
            <w:left w:w="0" w:type="dxa"/>
            <w:bottom w:w="0" w:type="dxa"/>
            <w:right w:w="0" w:type="dxa"/>
          </w:tblCellMar>
        </w:tblPrEx>
        <w:tc>
          <w:tcPr>
            <w:tcW w:w="1007" w:type="dxa"/>
            <w:tcBorders>
              <w:top w:val="nil"/>
              <w:left w:val="nil"/>
              <w:bottom w:val="nil"/>
              <w:right w:val="nil"/>
            </w:tcBorders>
          </w:tcPr>
          <w:p w14:paraId="7AB38B6C"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54F8A645" w14:textId="77777777" w:rsidR="00000000" w:rsidRDefault="002B1815">
            <w:pPr>
              <w:adjustRightInd w:val="0"/>
              <w:ind w:right="144"/>
              <w:jc w:val="center"/>
              <w:rPr>
                <w:sz w:val="24"/>
                <w:szCs w:val="24"/>
              </w:rPr>
            </w:pPr>
            <w:r>
              <w:rPr>
                <w:b/>
                <w:szCs w:val="24"/>
              </w:rPr>
              <w:t>REF02</w:t>
            </w:r>
          </w:p>
        </w:tc>
        <w:tc>
          <w:tcPr>
            <w:tcW w:w="892" w:type="dxa"/>
            <w:tcBorders>
              <w:top w:val="nil"/>
              <w:left w:val="nil"/>
              <w:bottom w:val="nil"/>
              <w:right w:val="nil"/>
            </w:tcBorders>
          </w:tcPr>
          <w:p w14:paraId="620F7E9B" w14:textId="77777777" w:rsidR="00000000" w:rsidRDefault="002B1815">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778DC79" w14:textId="77777777" w:rsidR="00000000" w:rsidRDefault="002B1815">
            <w:pPr>
              <w:adjustRightInd w:val="0"/>
              <w:ind w:right="144"/>
              <w:rPr>
                <w:sz w:val="24"/>
                <w:szCs w:val="24"/>
              </w:rPr>
            </w:pPr>
            <w:r>
              <w:rPr>
                <w:b/>
                <w:szCs w:val="24"/>
              </w:rPr>
              <w:t>Reference Identification</w:t>
            </w:r>
          </w:p>
        </w:tc>
        <w:tc>
          <w:tcPr>
            <w:tcW w:w="432" w:type="dxa"/>
            <w:tcBorders>
              <w:top w:val="nil"/>
              <w:left w:val="nil"/>
              <w:bottom w:val="nil"/>
              <w:right w:val="nil"/>
            </w:tcBorders>
          </w:tcPr>
          <w:p w14:paraId="42AED178"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47A6B552"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6186E4A0" w14:textId="77777777" w:rsidR="00000000" w:rsidRDefault="002B1815">
            <w:pPr>
              <w:adjustRightInd w:val="0"/>
              <w:ind w:right="144"/>
              <w:rPr>
                <w:sz w:val="24"/>
                <w:szCs w:val="24"/>
              </w:rPr>
            </w:pPr>
            <w:r>
              <w:rPr>
                <w:b/>
                <w:szCs w:val="24"/>
              </w:rPr>
              <w:t>AN 1/30</w:t>
            </w:r>
          </w:p>
        </w:tc>
      </w:tr>
      <w:tr w:rsidR="00000000" w14:paraId="0211BD2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A7EC49"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1D207ABF" w14:textId="77777777" w:rsidR="00000000" w:rsidRDefault="002B1815">
            <w:pPr>
              <w:adjustRightInd w:val="0"/>
              <w:ind w:right="144"/>
              <w:rPr>
                <w:sz w:val="24"/>
                <w:szCs w:val="24"/>
              </w:rPr>
            </w:pPr>
            <w:r>
              <w:rPr>
                <w:szCs w:val="24"/>
              </w:rPr>
              <w:t>Reference information as defined for a particular Transaction Set or as specified by the Reference Identification Qualifier</w:t>
            </w:r>
          </w:p>
        </w:tc>
      </w:tr>
      <w:tr w:rsidR="00000000" w14:paraId="47D78B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91DA0D"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F672BF8" w14:textId="77777777" w:rsidR="00000000" w:rsidRDefault="002B1815">
            <w:pPr>
              <w:adjustRightInd w:val="0"/>
              <w:ind w:right="144"/>
              <w:rPr>
                <w:sz w:val="24"/>
                <w:szCs w:val="24"/>
              </w:rPr>
            </w:pPr>
            <w:r>
              <w:rPr>
                <w:szCs w:val="24"/>
              </w:rPr>
              <w:t>DTM211</w:t>
            </w:r>
          </w:p>
        </w:tc>
        <w:tc>
          <w:tcPr>
            <w:tcW w:w="144" w:type="dxa"/>
            <w:tcBorders>
              <w:top w:val="nil"/>
              <w:left w:val="nil"/>
              <w:bottom w:val="nil"/>
              <w:right w:val="nil"/>
            </w:tcBorders>
          </w:tcPr>
          <w:p w14:paraId="140EB49E"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1333DDFA" w14:textId="77777777" w:rsidR="00000000" w:rsidRDefault="002B1815">
            <w:pPr>
              <w:adjustRightInd w:val="0"/>
              <w:ind w:right="144"/>
              <w:rPr>
                <w:sz w:val="24"/>
                <w:szCs w:val="24"/>
              </w:rPr>
            </w:pPr>
            <w:r>
              <w:rPr>
                <w:szCs w:val="24"/>
              </w:rPr>
              <w:t>Change Service Requested Date</w:t>
            </w:r>
          </w:p>
        </w:tc>
      </w:tr>
      <w:tr w:rsidR="00000000" w14:paraId="745EB5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18121F"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3D7C07E7" w14:textId="77777777" w:rsidR="00000000" w:rsidRDefault="002B1815">
            <w:pPr>
              <w:adjustRightInd w:val="0"/>
              <w:ind w:right="144"/>
              <w:rPr>
                <w:sz w:val="24"/>
                <w:szCs w:val="24"/>
              </w:rPr>
            </w:pPr>
            <w:r>
              <w:rPr>
                <w:szCs w:val="24"/>
              </w:rPr>
              <w:t>DTM843</w:t>
            </w:r>
          </w:p>
        </w:tc>
        <w:tc>
          <w:tcPr>
            <w:tcW w:w="144" w:type="dxa"/>
            <w:tcBorders>
              <w:top w:val="nil"/>
              <w:left w:val="nil"/>
              <w:bottom w:val="nil"/>
              <w:right w:val="nil"/>
            </w:tcBorders>
          </w:tcPr>
          <w:p w14:paraId="5A47FE2F"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16EF460A" w14:textId="77777777" w:rsidR="00000000" w:rsidRDefault="002B1815">
            <w:pPr>
              <w:adjustRightInd w:val="0"/>
              <w:ind w:right="144"/>
              <w:rPr>
                <w:sz w:val="24"/>
                <w:szCs w:val="24"/>
              </w:rPr>
            </w:pPr>
            <w:r>
              <w:rPr>
                <w:szCs w:val="24"/>
              </w:rPr>
              <w:t>Change Not Before Date/Time</w:t>
            </w:r>
          </w:p>
        </w:tc>
      </w:tr>
      <w:tr w:rsidR="00000000" w14:paraId="7C88CB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73BD05"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23274BA6" w14:textId="77777777" w:rsidR="00000000" w:rsidRDefault="002B1815">
            <w:pPr>
              <w:adjustRightInd w:val="0"/>
              <w:ind w:right="144"/>
              <w:rPr>
                <w:sz w:val="24"/>
                <w:szCs w:val="24"/>
              </w:rPr>
            </w:pPr>
            <w:r>
              <w:rPr>
                <w:szCs w:val="24"/>
              </w:rPr>
              <w:t>MTXACC</w:t>
            </w:r>
          </w:p>
        </w:tc>
        <w:tc>
          <w:tcPr>
            <w:tcW w:w="144" w:type="dxa"/>
            <w:tcBorders>
              <w:top w:val="nil"/>
              <w:left w:val="nil"/>
              <w:bottom w:val="nil"/>
              <w:right w:val="nil"/>
            </w:tcBorders>
          </w:tcPr>
          <w:p w14:paraId="358DE943"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203A6D88" w14:textId="77777777" w:rsidR="00000000" w:rsidRDefault="002B1815">
            <w:pPr>
              <w:adjustRightInd w:val="0"/>
              <w:ind w:right="144"/>
              <w:rPr>
                <w:sz w:val="24"/>
                <w:szCs w:val="24"/>
              </w:rPr>
            </w:pPr>
            <w:r>
              <w:rPr>
                <w:szCs w:val="24"/>
              </w:rPr>
              <w:t>Change Access Instructions</w:t>
            </w:r>
          </w:p>
        </w:tc>
      </w:tr>
      <w:tr w:rsidR="00000000" w14:paraId="64FCD4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E49657"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2A683EAE" w14:textId="77777777" w:rsidR="00000000" w:rsidRDefault="002B1815">
            <w:pPr>
              <w:adjustRightInd w:val="0"/>
              <w:ind w:right="144"/>
              <w:rPr>
                <w:sz w:val="24"/>
                <w:szCs w:val="24"/>
              </w:rPr>
            </w:pPr>
            <w:r>
              <w:rPr>
                <w:szCs w:val="24"/>
              </w:rPr>
              <w:t>MTXRPT</w:t>
            </w:r>
          </w:p>
        </w:tc>
        <w:tc>
          <w:tcPr>
            <w:tcW w:w="144" w:type="dxa"/>
            <w:tcBorders>
              <w:top w:val="nil"/>
              <w:left w:val="nil"/>
              <w:bottom w:val="nil"/>
              <w:right w:val="nil"/>
            </w:tcBorders>
          </w:tcPr>
          <w:p w14:paraId="7C396017"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40284C1D" w14:textId="77777777" w:rsidR="00000000" w:rsidRDefault="002B1815">
            <w:pPr>
              <w:adjustRightInd w:val="0"/>
              <w:ind w:right="144"/>
              <w:rPr>
                <w:sz w:val="24"/>
                <w:szCs w:val="24"/>
              </w:rPr>
            </w:pPr>
            <w:r>
              <w:rPr>
                <w:szCs w:val="24"/>
              </w:rPr>
              <w:t>Change Report Remarks</w:t>
            </w:r>
          </w:p>
        </w:tc>
      </w:tr>
      <w:tr w:rsidR="00000000" w14:paraId="7A8FFD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7D3F6D"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29F708D9" w14:textId="77777777" w:rsidR="00000000" w:rsidRDefault="002B1815">
            <w:pPr>
              <w:adjustRightInd w:val="0"/>
              <w:ind w:right="144"/>
              <w:rPr>
                <w:sz w:val="24"/>
                <w:szCs w:val="24"/>
              </w:rPr>
            </w:pPr>
            <w:r>
              <w:rPr>
                <w:szCs w:val="24"/>
              </w:rPr>
              <w:t>N18R</w:t>
            </w:r>
          </w:p>
        </w:tc>
        <w:tc>
          <w:tcPr>
            <w:tcW w:w="144" w:type="dxa"/>
            <w:tcBorders>
              <w:top w:val="nil"/>
              <w:left w:val="nil"/>
              <w:bottom w:val="nil"/>
              <w:right w:val="nil"/>
            </w:tcBorders>
          </w:tcPr>
          <w:p w14:paraId="051B34EB"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7FC9C4CE" w14:textId="77777777" w:rsidR="00000000" w:rsidRDefault="002B1815">
            <w:pPr>
              <w:adjustRightInd w:val="0"/>
              <w:ind w:right="144"/>
              <w:rPr>
                <w:sz w:val="24"/>
                <w:szCs w:val="24"/>
              </w:rPr>
            </w:pPr>
            <w:r>
              <w:rPr>
                <w:szCs w:val="24"/>
              </w:rPr>
              <w:t>Change Customer Information</w:t>
            </w:r>
          </w:p>
        </w:tc>
      </w:tr>
      <w:tr w:rsidR="00000000" w14:paraId="4DC1A14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109BCE8"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6DA0D2BD" w14:textId="77777777" w:rsidR="00000000" w:rsidRDefault="002B1815">
            <w:pPr>
              <w:adjustRightInd w:val="0"/>
              <w:ind w:right="144"/>
              <w:rPr>
                <w:sz w:val="24"/>
                <w:szCs w:val="24"/>
              </w:rPr>
            </w:pPr>
            <w:r>
              <w:rPr>
                <w:szCs w:val="24"/>
              </w:rPr>
              <w:t>Includes customer name, customer contact name, and telephone number.</w:t>
            </w:r>
          </w:p>
        </w:tc>
      </w:tr>
      <w:tr w:rsidR="00000000" w14:paraId="705573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553FDE"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197FF307" w14:textId="77777777" w:rsidR="00000000" w:rsidRDefault="002B1815">
            <w:pPr>
              <w:adjustRightInd w:val="0"/>
              <w:ind w:right="144"/>
              <w:rPr>
                <w:sz w:val="24"/>
                <w:szCs w:val="24"/>
              </w:rPr>
            </w:pPr>
            <w:r>
              <w:rPr>
                <w:szCs w:val="24"/>
              </w:rPr>
              <w:t>REFADE</w:t>
            </w:r>
          </w:p>
        </w:tc>
        <w:tc>
          <w:tcPr>
            <w:tcW w:w="144" w:type="dxa"/>
            <w:tcBorders>
              <w:top w:val="nil"/>
              <w:left w:val="nil"/>
              <w:bottom w:val="nil"/>
              <w:right w:val="nil"/>
            </w:tcBorders>
          </w:tcPr>
          <w:p w14:paraId="5C9B230A"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469C2C1F" w14:textId="77777777" w:rsidR="00000000" w:rsidRDefault="002B1815">
            <w:pPr>
              <w:adjustRightInd w:val="0"/>
              <w:ind w:right="144"/>
              <w:rPr>
                <w:sz w:val="24"/>
                <w:szCs w:val="24"/>
              </w:rPr>
            </w:pPr>
            <w:r>
              <w:rPr>
                <w:szCs w:val="24"/>
              </w:rPr>
              <w:t>Change Pole Number</w:t>
            </w:r>
          </w:p>
        </w:tc>
      </w:tr>
      <w:tr w:rsidR="00000000" w14:paraId="48D18D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4C7289"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24D2B0F0" w14:textId="77777777" w:rsidR="00000000" w:rsidRDefault="002B1815">
            <w:pPr>
              <w:adjustRightInd w:val="0"/>
              <w:ind w:right="144"/>
              <w:rPr>
                <w:sz w:val="24"/>
                <w:szCs w:val="24"/>
              </w:rPr>
            </w:pPr>
            <w:r>
              <w:rPr>
                <w:szCs w:val="24"/>
              </w:rPr>
              <w:t>REFMG</w:t>
            </w:r>
          </w:p>
        </w:tc>
        <w:tc>
          <w:tcPr>
            <w:tcW w:w="144" w:type="dxa"/>
            <w:tcBorders>
              <w:top w:val="nil"/>
              <w:left w:val="nil"/>
              <w:bottom w:val="nil"/>
              <w:right w:val="nil"/>
            </w:tcBorders>
          </w:tcPr>
          <w:p w14:paraId="41DA9F62"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7B215547" w14:textId="77777777" w:rsidR="00000000" w:rsidRDefault="002B1815">
            <w:pPr>
              <w:adjustRightInd w:val="0"/>
              <w:ind w:right="144"/>
              <w:rPr>
                <w:sz w:val="24"/>
                <w:szCs w:val="24"/>
              </w:rPr>
            </w:pPr>
            <w:r>
              <w:rPr>
                <w:szCs w:val="24"/>
              </w:rPr>
              <w:t>Change Meter Number</w:t>
            </w:r>
          </w:p>
        </w:tc>
      </w:tr>
      <w:tr w:rsidR="00000000" w14:paraId="3E74E1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2CCDB2"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13DBF9BD" w14:textId="77777777" w:rsidR="00000000" w:rsidRDefault="002B1815">
            <w:pPr>
              <w:adjustRightInd w:val="0"/>
              <w:ind w:right="144"/>
              <w:rPr>
                <w:sz w:val="24"/>
                <w:szCs w:val="24"/>
              </w:rPr>
            </w:pPr>
            <w:r>
              <w:rPr>
                <w:szCs w:val="24"/>
              </w:rPr>
              <w:t>REFPH</w:t>
            </w:r>
          </w:p>
        </w:tc>
        <w:tc>
          <w:tcPr>
            <w:tcW w:w="144" w:type="dxa"/>
            <w:tcBorders>
              <w:top w:val="nil"/>
              <w:left w:val="nil"/>
              <w:bottom w:val="nil"/>
              <w:right w:val="nil"/>
            </w:tcBorders>
          </w:tcPr>
          <w:p w14:paraId="7908737D"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54438C94" w14:textId="77777777" w:rsidR="00000000" w:rsidRDefault="002B1815">
            <w:pPr>
              <w:adjustRightInd w:val="0"/>
              <w:ind w:right="144"/>
              <w:rPr>
                <w:sz w:val="24"/>
                <w:szCs w:val="24"/>
              </w:rPr>
            </w:pPr>
            <w:r>
              <w:rPr>
                <w:szCs w:val="24"/>
              </w:rPr>
              <w:t>Change Priority Code</w:t>
            </w:r>
          </w:p>
        </w:tc>
      </w:tr>
      <w:tr w:rsidR="00000000" w14:paraId="29E32E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FC069B"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73961BA2" w14:textId="77777777" w:rsidR="00000000" w:rsidRDefault="002B1815">
            <w:pPr>
              <w:adjustRightInd w:val="0"/>
              <w:ind w:right="144"/>
              <w:rPr>
                <w:sz w:val="24"/>
                <w:szCs w:val="24"/>
              </w:rPr>
            </w:pPr>
            <w:r>
              <w:rPr>
                <w:szCs w:val="24"/>
              </w:rPr>
              <w:t>YNQCAL</w:t>
            </w:r>
          </w:p>
        </w:tc>
        <w:tc>
          <w:tcPr>
            <w:tcW w:w="144" w:type="dxa"/>
            <w:tcBorders>
              <w:top w:val="nil"/>
              <w:left w:val="nil"/>
              <w:bottom w:val="nil"/>
              <w:right w:val="nil"/>
            </w:tcBorders>
          </w:tcPr>
          <w:p w14:paraId="60AEFFF3"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349DEEE9" w14:textId="77777777" w:rsidR="00000000" w:rsidRDefault="002B1815">
            <w:pPr>
              <w:adjustRightInd w:val="0"/>
              <w:ind w:right="144"/>
              <w:rPr>
                <w:sz w:val="24"/>
                <w:szCs w:val="24"/>
              </w:rPr>
            </w:pPr>
            <w:r>
              <w:rPr>
                <w:szCs w:val="24"/>
              </w:rPr>
              <w:t>Change Call Ahead</w:t>
            </w:r>
          </w:p>
        </w:tc>
      </w:tr>
      <w:tr w:rsidR="00000000" w14:paraId="160DEA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6D2E10"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768CC445" w14:textId="77777777" w:rsidR="00000000" w:rsidRDefault="002B1815">
            <w:pPr>
              <w:adjustRightInd w:val="0"/>
              <w:ind w:right="144"/>
              <w:rPr>
                <w:sz w:val="24"/>
                <w:szCs w:val="24"/>
              </w:rPr>
            </w:pPr>
            <w:r>
              <w:rPr>
                <w:szCs w:val="24"/>
              </w:rPr>
              <w:t>YNQPDL</w:t>
            </w:r>
          </w:p>
        </w:tc>
        <w:tc>
          <w:tcPr>
            <w:tcW w:w="144" w:type="dxa"/>
            <w:tcBorders>
              <w:top w:val="nil"/>
              <w:left w:val="nil"/>
              <w:bottom w:val="nil"/>
              <w:right w:val="nil"/>
            </w:tcBorders>
          </w:tcPr>
          <w:p w14:paraId="11528E92"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27342220" w14:textId="77777777" w:rsidR="00000000" w:rsidRDefault="002B1815">
            <w:pPr>
              <w:adjustRightInd w:val="0"/>
              <w:ind w:right="144"/>
              <w:rPr>
                <w:sz w:val="24"/>
                <w:szCs w:val="24"/>
              </w:rPr>
            </w:pPr>
            <w:r>
              <w:rPr>
                <w:szCs w:val="24"/>
              </w:rPr>
              <w:t>Change Premium Disconnect Location</w:t>
            </w:r>
          </w:p>
        </w:tc>
      </w:tr>
    </w:tbl>
    <w:p w14:paraId="2EDB0EC3" w14:textId="77777777" w:rsidR="00000000" w:rsidRDefault="002B1815">
      <w:pPr>
        <w:tabs>
          <w:tab w:val="right" w:pos="1800"/>
          <w:tab w:val="left" w:pos="2160"/>
        </w:tabs>
        <w:adjustRightInd w:val="0"/>
        <w:ind w:left="2160" w:hanging="2160"/>
        <w:rPr>
          <w:b/>
          <w:szCs w:val="24"/>
        </w:rPr>
      </w:pPr>
      <w:r>
        <w:rPr>
          <w:szCs w:val="24"/>
        </w:rPr>
        <w:br w:type="page"/>
      </w:r>
      <w:bookmarkStart w:id="75" w:name="book19"/>
      <w:bookmarkEnd w:id="75"/>
      <w:r>
        <w:rPr>
          <w:b/>
          <w:szCs w:val="24"/>
        </w:rPr>
        <w:lastRenderedPageBreak/>
        <w:tab/>
        <w:t>Segment:</w:t>
      </w:r>
      <w:r>
        <w:rPr>
          <w:b/>
          <w:szCs w:val="24"/>
        </w:rPr>
        <w:tab/>
      </w:r>
      <w:r>
        <w:rPr>
          <w:b/>
          <w:sz w:val="40"/>
          <w:szCs w:val="24"/>
        </w:rPr>
        <w:t xml:space="preserve">DTM </w:t>
      </w:r>
      <w:r>
        <w:rPr>
          <w:b/>
          <w:szCs w:val="24"/>
        </w:rPr>
        <w:t>Date/Time Reference (Service Requested Date)</w:t>
      </w:r>
    </w:p>
    <w:p w14:paraId="24D21978"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2B27E723" w14:textId="77777777" w:rsidR="00000000" w:rsidRDefault="002B1815">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4DAFBB0"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FF65DD6"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7ABED9"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&gt;1</w:t>
      </w:r>
    </w:p>
    <w:p w14:paraId="34F85816"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365801E2"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94D1649"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D5CF0E5"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DTM05 or DTM06 is present, then the other is required.</w:t>
      </w:r>
    </w:p>
    <w:p w14:paraId="01925D22"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Semantic Notes:</w:t>
      </w:r>
    </w:p>
    <w:p w14:paraId="670B8FF4"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8CF4E99" w14:textId="77777777">
        <w:tblPrEx>
          <w:tblCellMar>
            <w:top w:w="0" w:type="dxa"/>
            <w:left w:w="0" w:type="dxa"/>
            <w:bottom w:w="0" w:type="dxa"/>
            <w:right w:w="0" w:type="dxa"/>
          </w:tblCellMar>
        </w:tblPrEx>
        <w:tc>
          <w:tcPr>
            <w:tcW w:w="1944" w:type="dxa"/>
            <w:tcBorders>
              <w:top w:val="nil"/>
              <w:left w:val="nil"/>
              <w:bottom w:val="nil"/>
              <w:right w:val="nil"/>
            </w:tcBorders>
          </w:tcPr>
          <w:p w14:paraId="419E8318"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791813E5"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2BC032C7" w14:textId="77777777" w:rsidR="00000000" w:rsidRDefault="002B1815">
            <w:pPr>
              <w:adjustRightInd w:val="0"/>
              <w:ind w:right="144"/>
              <w:rPr>
                <w:szCs w:val="24"/>
              </w:rPr>
            </w:pPr>
            <w:r>
              <w:rPr>
                <w:szCs w:val="24"/>
              </w:rPr>
              <w:t>HL Parent Loop (Service Order Level Information)</w:t>
            </w:r>
          </w:p>
          <w:p w14:paraId="0768B611" w14:textId="77777777" w:rsidR="00000000" w:rsidRDefault="002B1815">
            <w:pPr>
              <w:adjustRightInd w:val="0"/>
              <w:ind w:right="144"/>
              <w:rPr>
                <w:szCs w:val="24"/>
              </w:rPr>
            </w:pPr>
          </w:p>
          <w:p w14:paraId="571D5F60" w14:textId="77777777" w:rsidR="00000000" w:rsidRDefault="002B1815">
            <w:pPr>
              <w:adjustRightInd w:val="0"/>
              <w:ind w:right="144"/>
              <w:rPr>
                <w:szCs w:val="24"/>
              </w:rPr>
            </w:pPr>
            <w:r>
              <w:rPr>
                <w:szCs w:val="24"/>
              </w:rPr>
              <w:t>If the date requested is within the standard time frame (Priority Code 01), the TDSP will work on that da</w:t>
            </w:r>
            <w:r>
              <w:rPr>
                <w:szCs w:val="24"/>
              </w:rPr>
              <w:t>te if possible.  If the TDSP cannot accomplish the task on that date, they will complete it within the standard time window for the service being requested as specified by the Tariff.</w:t>
            </w:r>
          </w:p>
          <w:p w14:paraId="1CE0BE5E" w14:textId="77777777" w:rsidR="00000000" w:rsidRDefault="002B1815">
            <w:pPr>
              <w:adjustRightInd w:val="0"/>
              <w:ind w:right="144"/>
              <w:rPr>
                <w:szCs w:val="24"/>
              </w:rPr>
            </w:pPr>
          </w:p>
          <w:p w14:paraId="74F3E37A" w14:textId="77777777" w:rsidR="00000000" w:rsidRDefault="002B1815">
            <w:pPr>
              <w:adjustRightInd w:val="0"/>
              <w:ind w:right="144"/>
              <w:rPr>
                <w:szCs w:val="24"/>
              </w:rPr>
            </w:pPr>
            <w:r>
              <w:rPr>
                <w:szCs w:val="24"/>
              </w:rPr>
              <w:t xml:space="preserve">For customer requested clearance, the date requested by the CR must be </w:t>
            </w:r>
            <w:r>
              <w:rPr>
                <w:szCs w:val="24"/>
              </w:rPr>
              <w:t>adhered to by the TDSP if it is within the time specified by the tariff.</w:t>
            </w:r>
          </w:p>
          <w:p w14:paraId="4B6ABC86" w14:textId="77777777" w:rsidR="00000000" w:rsidRDefault="002B1815">
            <w:pPr>
              <w:adjustRightInd w:val="0"/>
              <w:ind w:right="144"/>
              <w:rPr>
                <w:sz w:val="24"/>
                <w:szCs w:val="24"/>
              </w:rPr>
            </w:pPr>
          </w:p>
        </w:tc>
      </w:tr>
      <w:tr w:rsidR="00000000" w14:paraId="2B3C4F2D" w14:textId="77777777">
        <w:tblPrEx>
          <w:tblCellMar>
            <w:top w:w="0" w:type="dxa"/>
            <w:left w:w="0" w:type="dxa"/>
            <w:bottom w:w="0" w:type="dxa"/>
            <w:right w:w="0" w:type="dxa"/>
          </w:tblCellMar>
        </w:tblPrEx>
        <w:tc>
          <w:tcPr>
            <w:tcW w:w="1944" w:type="dxa"/>
            <w:tcBorders>
              <w:top w:val="nil"/>
              <w:left w:val="nil"/>
              <w:bottom w:val="nil"/>
              <w:right w:val="nil"/>
            </w:tcBorders>
          </w:tcPr>
          <w:p w14:paraId="24072F55" w14:textId="77777777" w:rsidR="00000000" w:rsidRDefault="002B1815">
            <w:pPr>
              <w:adjustRightInd w:val="0"/>
              <w:ind w:right="144"/>
              <w:rPr>
                <w:sz w:val="24"/>
                <w:szCs w:val="24"/>
              </w:rPr>
            </w:pPr>
          </w:p>
        </w:tc>
        <w:tc>
          <w:tcPr>
            <w:tcW w:w="216" w:type="dxa"/>
            <w:tcBorders>
              <w:top w:val="nil"/>
              <w:left w:val="nil"/>
              <w:bottom w:val="nil"/>
              <w:right w:val="nil"/>
            </w:tcBorders>
          </w:tcPr>
          <w:p w14:paraId="42AF8AFF"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63743E8A" w14:textId="77777777" w:rsidR="00000000" w:rsidRDefault="002B1815">
            <w:pPr>
              <w:adjustRightInd w:val="0"/>
              <w:ind w:right="144"/>
              <w:rPr>
                <w:szCs w:val="24"/>
              </w:rPr>
            </w:pPr>
            <w:r>
              <w:rPr>
                <w:szCs w:val="24"/>
              </w:rPr>
              <w:t>Required when Priority Code (REF~PH) is other than '01' Standard</w:t>
            </w:r>
          </w:p>
          <w:p w14:paraId="7D900F2B" w14:textId="77777777" w:rsidR="00000000" w:rsidRDefault="002B1815">
            <w:pPr>
              <w:adjustRightInd w:val="0"/>
              <w:ind w:right="144"/>
              <w:rPr>
                <w:szCs w:val="24"/>
              </w:rPr>
            </w:pPr>
            <w:r>
              <w:rPr>
                <w:szCs w:val="24"/>
              </w:rPr>
              <w:t>Required on all Change (Update) when BGN08 = '2'</w:t>
            </w:r>
          </w:p>
          <w:p w14:paraId="1AA2D910" w14:textId="77777777" w:rsidR="00000000" w:rsidRDefault="002B1815">
            <w:pPr>
              <w:adjustRightInd w:val="0"/>
              <w:ind w:right="144"/>
              <w:rPr>
                <w:szCs w:val="24"/>
              </w:rPr>
            </w:pPr>
            <w:r>
              <w:rPr>
                <w:szCs w:val="24"/>
              </w:rPr>
              <w:t>Not Used when BGN08 = C (Cancel)</w:t>
            </w:r>
          </w:p>
          <w:p w14:paraId="746DF8C6" w14:textId="77777777" w:rsidR="00000000" w:rsidRDefault="002B1815">
            <w:pPr>
              <w:adjustRightInd w:val="0"/>
              <w:ind w:right="144"/>
              <w:rPr>
                <w:szCs w:val="24"/>
              </w:rPr>
            </w:pPr>
          </w:p>
          <w:p w14:paraId="39EDCC73" w14:textId="77777777" w:rsidR="00000000" w:rsidRDefault="002B1815">
            <w:pPr>
              <w:adjustRightInd w:val="0"/>
              <w:ind w:right="144"/>
              <w:rPr>
                <w:szCs w:val="24"/>
              </w:rPr>
            </w:pPr>
            <w:r>
              <w:rPr>
                <w:szCs w:val="24"/>
              </w:rPr>
              <w:t>Date cannot be greater than 90 days in the future from current date.  If date is greater than 90 days from the current date the TDSP may reject service request.</w:t>
            </w:r>
          </w:p>
          <w:p w14:paraId="72C92FD1" w14:textId="77777777" w:rsidR="00000000" w:rsidRDefault="002B1815">
            <w:pPr>
              <w:adjustRightInd w:val="0"/>
              <w:ind w:right="144"/>
              <w:rPr>
                <w:sz w:val="24"/>
                <w:szCs w:val="24"/>
              </w:rPr>
            </w:pPr>
          </w:p>
        </w:tc>
      </w:tr>
      <w:tr w:rsidR="00000000" w14:paraId="767546ED" w14:textId="77777777">
        <w:tblPrEx>
          <w:tblCellMar>
            <w:top w:w="0" w:type="dxa"/>
            <w:left w:w="0" w:type="dxa"/>
            <w:bottom w:w="0" w:type="dxa"/>
            <w:right w:w="0" w:type="dxa"/>
          </w:tblCellMar>
        </w:tblPrEx>
        <w:tc>
          <w:tcPr>
            <w:tcW w:w="1944" w:type="dxa"/>
            <w:tcBorders>
              <w:top w:val="nil"/>
              <w:left w:val="nil"/>
              <w:bottom w:val="nil"/>
              <w:right w:val="nil"/>
            </w:tcBorders>
          </w:tcPr>
          <w:p w14:paraId="43B63AB4" w14:textId="77777777" w:rsidR="00000000" w:rsidRDefault="002B1815">
            <w:pPr>
              <w:adjustRightInd w:val="0"/>
              <w:ind w:right="144"/>
              <w:rPr>
                <w:sz w:val="24"/>
                <w:szCs w:val="24"/>
              </w:rPr>
            </w:pPr>
          </w:p>
        </w:tc>
        <w:tc>
          <w:tcPr>
            <w:tcW w:w="216" w:type="dxa"/>
            <w:tcBorders>
              <w:top w:val="nil"/>
              <w:left w:val="nil"/>
              <w:bottom w:val="nil"/>
              <w:right w:val="nil"/>
            </w:tcBorders>
          </w:tcPr>
          <w:p w14:paraId="40F6DE90"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59C5059D" w14:textId="77777777" w:rsidR="00000000" w:rsidRDefault="002B1815">
            <w:pPr>
              <w:adjustRightInd w:val="0"/>
              <w:ind w:right="144"/>
              <w:rPr>
                <w:sz w:val="24"/>
                <w:szCs w:val="24"/>
              </w:rPr>
            </w:pPr>
            <w:r>
              <w:rPr>
                <w:szCs w:val="24"/>
              </w:rPr>
              <w:t>DTM~211~20010601</w:t>
            </w:r>
          </w:p>
        </w:tc>
      </w:tr>
    </w:tbl>
    <w:p w14:paraId="0C2EEBB6" w14:textId="77777777" w:rsidR="00000000" w:rsidRDefault="002B1815">
      <w:pPr>
        <w:adjustRightInd w:val="0"/>
        <w:rPr>
          <w:szCs w:val="24"/>
        </w:rPr>
      </w:pPr>
    </w:p>
    <w:p w14:paraId="7F155119" w14:textId="77777777" w:rsidR="00000000" w:rsidRDefault="002B1815">
      <w:pPr>
        <w:adjustRightInd w:val="0"/>
        <w:jc w:val="center"/>
        <w:rPr>
          <w:b/>
          <w:szCs w:val="24"/>
        </w:rPr>
      </w:pPr>
      <w:r>
        <w:rPr>
          <w:b/>
          <w:szCs w:val="24"/>
        </w:rPr>
        <w:t>Data Element Summary</w:t>
      </w:r>
    </w:p>
    <w:p w14:paraId="6FD51DD2"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DE5F74D"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2D779D16" w14:textId="77777777">
        <w:tblPrEx>
          <w:tblCellMar>
            <w:top w:w="0" w:type="dxa"/>
            <w:left w:w="0" w:type="dxa"/>
            <w:bottom w:w="0" w:type="dxa"/>
            <w:right w:w="0" w:type="dxa"/>
          </w:tblCellMar>
        </w:tblPrEx>
        <w:tc>
          <w:tcPr>
            <w:tcW w:w="1007" w:type="dxa"/>
            <w:tcBorders>
              <w:top w:val="nil"/>
              <w:left w:val="nil"/>
              <w:bottom w:val="nil"/>
              <w:right w:val="nil"/>
            </w:tcBorders>
          </w:tcPr>
          <w:p w14:paraId="5A4D221B"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225D8B" w14:textId="77777777" w:rsidR="00000000" w:rsidRDefault="002B1815">
            <w:pPr>
              <w:adjustRightInd w:val="0"/>
              <w:ind w:right="144"/>
              <w:jc w:val="center"/>
              <w:rPr>
                <w:sz w:val="24"/>
                <w:szCs w:val="24"/>
              </w:rPr>
            </w:pPr>
            <w:r>
              <w:rPr>
                <w:b/>
                <w:szCs w:val="24"/>
              </w:rPr>
              <w:t>DTM01</w:t>
            </w:r>
          </w:p>
        </w:tc>
        <w:tc>
          <w:tcPr>
            <w:tcW w:w="892" w:type="dxa"/>
            <w:tcBorders>
              <w:top w:val="nil"/>
              <w:left w:val="nil"/>
              <w:bottom w:val="nil"/>
              <w:right w:val="nil"/>
            </w:tcBorders>
          </w:tcPr>
          <w:p w14:paraId="2D6B8161" w14:textId="77777777" w:rsidR="00000000" w:rsidRDefault="002B1815">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04F1E96" w14:textId="77777777" w:rsidR="00000000" w:rsidRDefault="002B1815">
            <w:pPr>
              <w:adjustRightInd w:val="0"/>
              <w:ind w:right="144"/>
              <w:rPr>
                <w:sz w:val="24"/>
                <w:szCs w:val="24"/>
              </w:rPr>
            </w:pPr>
            <w:r>
              <w:rPr>
                <w:b/>
                <w:szCs w:val="24"/>
              </w:rPr>
              <w:t>Date/Time Qualifier</w:t>
            </w:r>
          </w:p>
        </w:tc>
        <w:tc>
          <w:tcPr>
            <w:tcW w:w="432" w:type="dxa"/>
            <w:tcBorders>
              <w:top w:val="nil"/>
              <w:left w:val="nil"/>
              <w:bottom w:val="nil"/>
              <w:right w:val="nil"/>
            </w:tcBorders>
          </w:tcPr>
          <w:p w14:paraId="46552ABF"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4C55BB73"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1005115C" w14:textId="77777777" w:rsidR="00000000" w:rsidRDefault="002B1815">
            <w:pPr>
              <w:adjustRightInd w:val="0"/>
              <w:ind w:right="144"/>
              <w:rPr>
                <w:sz w:val="24"/>
                <w:szCs w:val="24"/>
              </w:rPr>
            </w:pPr>
            <w:r>
              <w:rPr>
                <w:b/>
                <w:szCs w:val="24"/>
              </w:rPr>
              <w:t>ID 3/3</w:t>
            </w:r>
          </w:p>
        </w:tc>
      </w:tr>
      <w:tr w:rsidR="00000000" w14:paraId="52D7AA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D22457" w14:textId="77777777" w:rsidR="00000000" w:rsidRDefault="002B1815">
            <w:pPr>
              <w:adjustRightInd w:val="0"/>
              <w:ind w:right="144"/>
              <w:rPr>
                <w:sz w:val="24"/>
                <w:szCs w:val="24"/>
              </w:rPr>
            </w:pPr>
          </w:p>
        </w:tc>
        <w:tc>
          <w:tcPr>
            <w:tcW w:w="6523" w:type="dxa"/>
            <w:gridSpan w:val="7"/>
            <w:tcBorders>
              <w:top w:val="nil"/>
              <w:left w:val="nil"/>
              <w:bottom w:val="nil"/>
              <w:right w:val="nil"/>
            </w:tcBorders>
          </w:tcPr>
          <w:p w14:paraId="78C90527" w14:textId="77777777" w:rsidR="00000000" w:rsidRDefault="002B1815">
            <w:pPr>
              <w:adjustRightInd w:val="0"/>
              <w:ind w:right="144"/>
              <w:rPr>
                <w:sz w:val="24"/>
                <w:szCs w:val="24"/>
              </w:rPr>
            </w:pPr>
            <w:r>
              <w:rPr>
                <w:szCs w:val="24"/>
              </w:rPr>
              <w:t>Code specifying type of date or time, or both date and time</w:t>
            </w:r>
          </w:p>
        </w:tc>
      </w:tr>
      <w:tr w:rsidR="00000000" w14:paraId="293006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B1B173"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9F155CD" w14:textId="77777777" w:rsidR="00000000" w:rsidRDefault="002B1815">
            <w:pPr>
              <w:adjustRightInd w:val="0"/>
              <w:ind w:right="144"/>
              <w:rPr>
                <w:sz w:val="24"/>
                <w:szCs w:val="24"/>
              </w:rPr>
            </w:pPr>
            <w:r>
              <w:rPr>
                <w:szCs w:val="24"/>
              </w:rPr>
              <w:t>211</w:t>
            </w:r>
          </w:p>
        </w:tc>
        <w:tc>
          <w:tcPr>
            <w:tcW w:w="144" w:type="dxa"/>
            <w:tcBorders>
              <w:top w:val="nil"/>
              <w:left w:val="nil"/>
              <w:bottom w:val="nil"/>
              <w:right w:val="nil"/>
            </w:tcBorders>
          </w:tcPr>
          <w:p w14:paraId="1A758F30" w14:textId="77777777" w:rsidR="00000000" w:rsidRDefault="002B1815">
            <w:pPr>
              <w:adjustRightInd w:val="0"/>
              <w:ind w:right="144"/>
              <w:rPr>
                <w:sz w:val="24"/>
                <w:szCs w:val="24"/>
              </w:rPr>
            </w:pPr>
          </w:p>
        </w:tc>
        <w:tc>
          <w:tcPr>
            <w:tcW w:w="4823" w:type="dxa"/>
            <w:gridSpan w:val="4"/>
            <w:tcBorders>
              <w:top w:val="nil"/>
              <w:left w:val="nil"/>
              <w:bottom w:val="nil"/>
              <w:right w:val="nil"/>
            </w:tcBorders>
          </w:tcPr>
          <w:p w14:paraId="2B02E5A0" w14:textId="77777777" w:rsidR="00000000" w:rsidRDefault="002B1815">
            <w:pPr>
              <w:adjustRightInd w:val="0"/>
              <w:ind w:right="144"/>
              <w:rPr>
                <w:sz w:val="24"/>
                <w:szCs w:val="24"/>
              </w:rPr>
            </w:pPr>
            <w:r>
              <w:rPr>
                <w:szCs w:val="24"/>
              </w:rPr>
              <w:t>Service Requested</w:t>
            </w:r>
          </w:p>
        </w:tc>
      </w:tr>
      <w:tr w:rsidR="00000000" w14:paraId="0FD2D95F" w14:textId="77777777">
        <w:tblPrEx>
          <w:tblCellMar>
            <w:top w:w="0" w:type="dxa"/>
            <w:left w:w="0" w:type="dxa"/>
            <w:bottom w:w="0" w:type="dxa"/>
            <w:right w:w="0" w:type="dxa"/>
          </w:tblCellMar>
        </w:tblPrEx>
        <w:tc>
          <w:tcPr>
            <w:tcW w:w="1007" w:type="dxa"/>
            <w:tcBorders>
              <w:top w:val="nil"/>
              <w:left w:val="nil"/>
              <w:bottom w:val="nil"/>
              <w:right w:val="nil"/>
            </w:tcBorders>
          </w:tcPr>
          <w:p w14:paraId="32638798"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2F559847" w14:textId="77777777" w:rsidR="00000000" w:rsidRDefault="002B1815">
            <w:pPr>
              <w:adjustRightInd w:val="0"/>
              <w:ind w:right="144"/>
              <w:jc w:val="center"/>
              <w:rPr>
                <w:sz w:val="24"/>
                <w:szCs w:val="24"/>
              </w:rPr>
            </w:pPr>
            <w:r>
              <w:rPr>
                <w:b/>
                <w:szCs w:val="24"/>
              </w:rPr>
              <w:t>DTM02</w:t>
            </w:r>
          </w:p>
        </w:tc>
        <w:tc>
          <w:tcPr>
            <w:tcW w:w="892" w:type="dxa"/>
            <w:tcBorders>
              <w:top w:val="nil"/>
              <w:left w:val="nil"/>
              <w:bottom w:val="nil"/>
              <w:right w:val="nil"/>
            </w:tcBorders>
          </w:tcPr>
          <w:p w14:paraId="01BFAF44" w14:textId="77777777" w:rsidR="00000000" w:rsidRDefault="002B181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1B38484" w14:textId="77777777" w:rsidR="00000000" w:rsidRDefault="002B1815">
            <w:pPr>
              <w:adjustRightInd w:val="0"/>
              <w:ind w:right="144"/>
              <w:rPr>
                <w:sz w:val="24"/>
                <w:szCs w:val="24"/>
              </w:rPr>
            </w:pPr>
            <w:r>
              <w:rPr>
                <w:b/>
                <w:szCs w:val="24"/>
              </w:rPr>
              <w:t>Date</w:t>
            </w:r>
          </w:p>
        </w:tc>
        <w:tc>
          <w:tcPr>
            <w:tcW w:w="432" w:type="dxa"/>
            <w:tcBorders>
              <w:top w:val="nil"/>
              <w:left w:val="nil"/>
              <w:bottom w:val="nil"/>
              <w:right w:val="nil"/>
            </w:tcBorders>
          </w:tcPr>
          <w:p w14:paraId="4EEF9A5D"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5901CD88"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3536BBE4" w14:textId="77777777" w:rsidR="00000000" w:rsidRDefault="002B1815">
            <w:pPr>
              <w:adjustRightInd w:val="0"/>
              <w:ind w:right="144"/>
              <w:rPr>
                <w:sz w:val="24"/>
                <w:szCs w:val="24"/>
              </w:rPr>
            </w:pPr>
            <w:r>
              <w:rPr>
                <w:b/>
                <w:szCs w:val="24"/>
              </w:rPr>
              <w:t>DT 8/8</w:t>
            </w:r>
          </w:p>
        </w:tc>
      </w:tr>
      <w:tr w:rsidR="00000000" w14:paraId="47F89E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E9C630" w14:textId="77777777" w:rsidR="00000000" w:rsidRDefault="002B1815">
            <w:pPr>
              <w:adjustRightInd w:val="0"/>
              <w:ind w:right="144"/>
              <w:rPr>
                <w:sz w:val="24"/>
                <w:szCs w:val="24"/>
              </w:rPr>
            </w:pPr>
          </w:p>
        </w:tc>
        <w:tc>
          <w:tcPr>
            <w:tcW w:w="6523" w:type="dxa"/>
            <w:gridSpan w:val="7"/>
            <w:tcBorders>
              <w:top w:val="nil"/>
              <w:left w:val="nil"/>
              <w:bottom w:val="nil"/>
              <w:right w:val="nil"/>
            </w:tcBorders>
          </w:tcPr>
          <w:p w14:paraId="7164ED83" w14:textId="77777777" w:rsidR="00000000" w:rsidRDefault="002B1815">
            <w:pPr>
              <w:adjustRightInd w:val="0"/>
              <w:ind w:right="144"/>
              <w:rPr>
                <w:sz w:val="24"/>
                <w:szCs w:val="24"/>
              </w:rPr>
            </w:pPr>
            <w:r>
              <w:rPr>
                <w:szCs w:val="24"/>
              </w:rPr>
              <w:t>Date expressed as CCYYMMDD</w:t>
            </w:r>
          </w:p>
        </w:tc>
      </w:tr>
      <w:tr w:rsidR="00000000" w14:paraId="2611B7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EFBFDD" w14:textId="77777777" w:rsidR="00000000" w:rsidRDefault="002B1815">
            <w:pPr>
              <w:adjustRightInd w:val="0"/>
              <w:ind w:right="144"/>
              <w:rPr>
                <w:sz w:val="24"/>
                <w:szCs w:val="24"/>
              </w:rPr>
            </w:pPr>
          </w:p>
        </w:tc>
        <w:tc>
          <w:tcPr>
            <w:tcW w:w="6523" w:type="dxa"/>
            <w:gridSpan w:val="7"/>
            <w:tcBorders>
              <w:top w:val="nil"/>
              <w:left w:val="nil"/>
              <w:bottom w:val="nil"/>
              <w:right w:val="nil"/>
            </w:tcBorders>
            <w:shd w:val="pct20" w:color="auto" w:fill="auto"/>
          </w:tcPr>
          <w:p w14:paraId="33A04206" w14:textId="77777777" w:rsidR="00000000" w:rsidRDefault="002B1815">
            <w:pPr>
              <w:adjustRightInd w:val="0"/>
              <w:ind w:right="144"/>
              <w:rPr>
                <w:sz w:val="24"/>
                <w:szCs w:val="24"/>
              </w:rPr>
            </w:pPr>
            <w:r>
              <w:rPr>
                <w:szCs w:val="24"/>
              </w:rPr>
              <w:t>Date cannot be greater than 90 days in the future from current date</w:t>
            </w:r>
          </w:p>
        </w:tc>
      </w:tr>
    </w:tbl>
    <w:p w14:paraId="10BE27A1" w14:textId="77777777" w:rsidR="00000000" w:rsidRDefault="002B1815">
      <w:pPr>
        <w:tabs>
          <w:tab w:val="right" w:pos="1800"/>
          <w:tab w:val="left" w:pos="2160"/>
        </w:tabs>
        <w:adjustRightInd w:val="0"/>
        <w:ind w:left="2160" w:hanging="2160"/>
        <w:rPr>
          <w:b/>
          <w:szCs w:val="24"/>
        </w:rPr>
      </w:pPr>
      <w:r>
        <w:rPr>
          <w:szCs w:val="24"/>
        </w:rPr>
        <w:br w:type="page"/>
      </w:r>
      <w:bookmarkStart w:id="76" w:name="book20"/>
      <w:bookmarkEnd w:id="76"/>
      <w:r>
        <w:rPr>
          <w:b/>
          <w:szCs w:val="24"/>
        </w:rPr>
        <w:lastRenderedPageBreak/>
        <w:tab/>
        <w:t>Segment:</w:t>
      </w:r>
      <w:r>
        <w:rPr>
          <w:b/>
          <w:szCs w:val="24"/>
        </w:rPr>
        <w:tab/>
      </w:r>
      <w:r>
        <w:rPr>
          <w:b/>
          <w:sz w:val="40"/>
          <w:szCs w:val="24"/>
        </w:rPr>
        <w:t xml:space="preserve">DTM </w:t>
      </w:r>
      <w:r>
        <w:rPr>
          <w:b/>
          <w:szCs w:val="24"/>
        </w:rPr>
        <w:t>Date/Time Reference (Not Before Date/Time)</w:t>
      </w:r>
    </w:p>
    <w:p w14:paraId="6A030F4C"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126EBF36" w14:textId="77777777" w:rsidR="00000000" w:rsidRDefault="002B1815">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DAA43F9"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7FE7AA1"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8B33DCB"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&gt;1</w:t>
      </w:r>
    </w:p>
    <w:p w14:paraId="5F565D46"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pertinent dates and times</w:t>
      </w:r>
    </w:p>
    <w:p w14:paraId="0F45400B"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EB691E7"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D0835B0"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F009AFE"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Semantic Notes:</w:t>
      </w:r>
    </w:p>
    <w:p w14:paraId="0546FE6F"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F4D4DB9" w14:textId="77777777">
        <w:tblPrEx>
          <w:tblCellMar>
            <w:top w:w="0" w:type="dxa"/>
            <w:left w:w="0" w:type="dxa"/>
            <w:bottom w:w="0" w:type="dxa"/>
            <w:right w:w="0" w:type="dxa"/>
          </w:tblCellMar>
        </w:tblPrEx>
        <w:tc>
          <w:tcPr>
            <w:tcW w:w="1944" w:type="dxa"/>
            <w:tcBorders>
              <w:top w:val="nil"/>
              <w:left w:val="nil"/>
              <w:bottom w:val="nil"/>
              <w:right w:val="nil"/>
            </w:tcBorders>
          </w:tcPr>
          <w:p w14:paraId="0F9B9B0E"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5F981A70"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693B16EC" w14:textId="77777777" w:rsidR="00000000" w:rsidRDefault="002B1815">
            <w:pPr>
              <w:adjustRightInd w:val="0"/>
              <w:ind w:right="144"/>
              <w:rPr>
                <w:szCs w:val="24"/>
              </w:rPr>
            </w:pPr>
            <w:r>
              <w:rPr>
                <w:szCs w:val="24"/>
              </w:rPr>
              <w:t>HL Parent Loop (Service Order Level Information)</w:t>
            </w:r>
          </w:p>
          <w:p w14:paraId="1AEB4C94" w14:textId="77777777" w:rsidR="00000000" w:rsidRDefault="002B1815">
            <w:pPr>
              <w:adjustRightInd w:val="0"/>
              <w:ind w:right="144"/>
              <w:rPr>
                <w:szCs w:val="24"/>
              </w:rPr>
            </w:pPr>
          </w:p>
          <w:p w14:paraId="4FE5925F" w14:textId="77777777" w:rsidR="00000000" w:rsidRDefault="002B1815">
            <w:pPr>
              <w:adjustRightInd w:val="0"/>
              <w:ind w:right="144"/>
              <w:rPr>
                <w:szCs w:val="24"/>
              </w:rPr>
            </w:pPr>
            <w:r>
              <w:rPr>
                <w:szCs w:val="24"/>
              </w:rPr>
              <w:t>This segment is used to indicate that action should not be performed before the date and time provided.  Date cannot be greater than 90 days in the future from current date.  If date is greater than 90 da</w:t>
            </w:r>
            <w:r>
              <w:rPr>
                <w:szCs w:val="24"/>
              </w:rPr>
              <w:t>ys from the current date the TDSP may reject service request.</w:t>
            </w:r>
          </w:p>
          <w:p w14:paraId="352D20BA" w14:textId="77777777" w:rsidR="00000000" w:rsidRDefault="002B1815">
            <w:pPr>
              <w:adjustRightInd w:val="0"/>
              <w:ind w:right="144"/>
              <w:rPr>
                <w:sz w:val="24"/>
                <w:szCs w:val="24"/>
              </w:rPr>
            </w:pPr>
          </w:p>
        </w:tc>
      </w:tr>
      <w:tr w:rsidR="00000000" w14:paraId="353A4BAF" w14:textId="77777777">
        <w:tblPrEx>
          <w:tblCellMar>
            <w:top w:w="0" w:type="dxa"/>
            <w:left w:w="0" w:type="dxa"/>
            <w:bottom w:w="0" w:type="dxa"/>
            <w:right w:w="0" w:type="dxa"/>
          </w:tblCellMar>
        </w:tblPrEx>
        <w:tc>
          <w:tcPr>
            <w:tcW w:w="1944" w:type="dxa"/>
            <w:tcBorders>
              <w:top w:val="nil"/>
              <w:left w:val="nil"/>
              <w:bottom w:val="nil"/>
              <w:right w:val="nil"/>
            </w:tcBorders>
          </w:tcPr>
          <w:p w14:paraId="73AB76FD" w14:textId="77777777" w:rsidR="00000000" w:rsidRDefault="002B1815">
            <w:pPr>
              <w:adjustRightInd w:val="0"/>
              <w:ind w:right="144"/>
              <w:rPr>
                <w:sz w:val="24"/>
                <w:szCs w:val="24"/>
              </w:rPr>
            </w:pPr>
          </w:p>
        </w:tc>
        <w:tc>
          <w:tcPr>
            <w:tcW w:w="216" w:type="dxa"/>
            <w:tcBorders>
              <w:top w:val="nil"/>
              <w:left w:val="nil"/>
              <w:bottom w:val="nil"/>
              <w:right w:val="nil"/>
            </w:tcBorders>
          </w:tcPr>
          <w:p w14:paraId="1400BE60"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7B942317" w14:textId="77777777" w:rsidR="00000000" w:rsidRDefault="002B1815">
            <w:pPr>
              <w:adjustRightInd w:val="0"/>
              <w:ind w:right="144"/>
              <w:rPr>
                <w:szCs w:val="24"/>
              </w:rPr>
            </w:pPr>
            <w:r>
              <w:rPr>
                <w:szCs w:val="24"/>
              </w:rPr>
              <w:t>Disconnect for Clearance: Required if applicable</w:t>
            </w:r>
          </w:p>
          <w:p w14:paraId="7D132EB9" w14:textId="77777777" w:rsidR="00000000" w:rsidRDefault="002B1815">
            <w:pPr>
              <w:adjustRightInd w:val="0"/>
              <w:ind w:right="144"/>
              <w:rPr>
                <w:szCs w:val="24"/>
              </w:rPr>
            </w:pPr>
            <w:r>
              <w:rPr>
                <w:szCs w:val="24"/>
              </w:rPr>
              <w:t>All others: Not Used</w:t>
            </w:r>
          </w:p>
          <w:p w14:paraId="63F47BB2" w14:textId="77777777" w:rsidR="00000000" w:rsidRDefault="002B1815">
            <w:pPr>
              <w:adjustRightInd w:val="0"/>
              <w:ind w:right="144"/>
              <w:rPr>
                <w:sz w:val="24"/>
                <w:szCs w:val="24"/>
              </w:rPr>
            </w:pPr>
          </w:p>
        </w:tc>
      </w:tr>
      <w:tr w:rsidR="00000000" w14:paraId="387595BD" w14:textId="77777777">
        <w:tblPrEx>
          <w:tblCellMar>
            <w:top w:w="0" w:type="dxa"/>
            <w:left w:w="0" w:type="dxa"/>
            <w:bottom w:w="0" w:type="dxa"/>
            <w:right w:w="0" w:type="dxa"/>
          </w:tblCellMar>
        </w:tblPrEx>
        <w:tc>
          <w:tcPr>
            <w:tcW w:w="1944" w:type="dxa"/>
            <w:tcBorders>
              <w:top w:val="nil"/>
              <w:left w:val="nil"/>
              <w:bottom w:val="nil"/>
              <w:right w:val="nil"/>
            </w:tcBorders>
          </w:tcPr>
          <w:p w14:paraId="18764142" w14:textId="77777777" w:rsidR="00000000" w:rsidRDefault="002B1815">
            <w:pPr>
              <w:adjustRightInd w:val="0"/>
              <w:ind w:right="144"/>
              <w:rPr>
                <w:sz w:val="24"/>
                <w:szCs w:val="24"/>
              </w:rPr>
            </w:pPr>
          </w:p>
        </w:tc>
        <w:tc>
          <w:tcPr>
            <w:tcW w:w="216" w:type="dxa"/>
            <w:tcBorders>
              <w:top w:val="nil"/>
              <w:left w:val="nil"/>
              <w:bottom w:val="nil"/>
              <w:right w:val="nil"/>
            </w:tcBorders>
          </w:tcPr>
          <w:p w14:paraId="0BB23BCC"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4FACCB23" w14:textId="77777777" w:rsidR="00000000" w:rsidRDefault="002B1815">
            <w:pPr>
              <w:adjustRightInd w:val="0"/>
              <w:ind w:right="144"/>
              <w:rPr>
                <w:szCs w:val="24"/>
              </w:rPr>
            </w:pPr>
            <w:r>
              <w:rPr>
                <w:szCs w:val="24"/>
              </w:rPr>
              <w:t>DTM~843~20010602</w:t>
            </w:r>
          </w:p>
          <w:p w14:paraId="32F9E93D" w14:textId="77777777" w:rsidR="00000000" w:rsidRDefault="002B1815">
            <w:pPr>
              <w:adjustRightInd w:val="0"/>
              <w:ind w:right="144"/>
              <w:rPr>
                <w:sz w:val="24"/>
                <w:szCs w:val="24"/>
              </w:rPr>
            </w:pPr>
            <w:r>
              <w:rPr>
                <w:szCs w:val="24"/>
              </w:rPr>
              <w:t>DTM~843~20010602~0800</w:t>
            </w:r>
          </w:p>
        </w:tc>
      </w:tr>
    </w:tbl>
    <w:p w14:paraId="11FE3F91" w14:textId="77777777" w:rsidR="00000000" w:rsidRDefault="002B1815">
      <w:pPr>
        <w:adjustRightInd w:val="0"/>
        <w:rPr>
          <w:szCs w:val="24"/>
        </w:rPr>
      </w:pPr>
    </w:p>
    <w:p w14:paraId="61D9513A" w14:textId="77777777" w:rsidR="00000000" w:rsidRDefault="002B1815">
      <w:pPr>
        <w:adjustRightInd w:val="0"/>
        <w:jc w:val="center"/>
        <w:rPr>
          <w:b/>
          <w:szCs w:val="24"/>
        </w:rPr>
      </w:pPr>
      <w:r>
        <w:rPr>
          <w:b/>
          <w:szCs w:val="24"/>
        </w:rPr>
        <w:t>Data Element Summary</w:t>
      </w:r>
    </w:p>
    <w:p w14:paraId="690DF6B5"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BE7962"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E28F1D6" w14:textId="77777777">
        <w:tblPrEx>
          <w:tblCellMar>
            <w:top w:w="0" w:type="dxa"/>
            <w:left w:w="0" w:type="dxa"/>
            <w:bottom w:w="0" w:type="dxa"/>
            <w:right w:w="0" w:type="dxa"/>
          </w:tblCellMar>
        </w:tblPrEx>
        <w:tc>
          <w:tcPr>
            <w:tcW w:w="1007" w:type="dxa"/>
            <w:tcBorders>
              <w:top w:val="nil"/>
              <w:left w:val="nil"/>
              <w:bottom w:val="nil"/>
              <w:right w:val="nil"/>
            </w:tcBorders>
          </w:tcPr>
          <w:p w14:paraId="41439991"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96717E8" w14:textId="77777777" w:rsidR="00000000" w:rsidRDefault="002B1815">
            <w:pPr>
              <w:adjustRightInd w:val="0"/>
              <w:ind w:right="144"/>
              <w:jc w:val="center"/>
              <w:rPr>
                <w:sz w:val="24"/>
                <w:szCs w:val="24"/>
              </w:rPr>
            </w:pPr>
            <w:r>
              <w:rPr>
                <w:b/>
                <w:szCs w:val="24"/>
              </w:rPr>
              <w:t>DTM01</w:t>
            </w:r>
          </w:p>
        </w:tc>
        <w:tc>
          <w:tcPr>
            <w:tcW w:w="892" w:type="dxa"/>
            <w:tcBorders>
              <w:top w:val="nil"/>
              <w:left w:val="nil"/>
              <w:bottom w:val="nil"/>
              <w:right w:val="nil"/>
            </w:tcBorders>
          </w:tcPr>
          <w:p w14:paraId="630CFD04" w14:textId="77777777" w:rsidR="00000000" w:rsidRDefault="002B1815">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4536536" w14:textId="77777777" w:rsidR="00000000" w:rsidRDefault="002B1815">
            <w:pPr>
              <w:adjustRightInd w:val="0"/>
              <w:ind w:right="144"/>
              <w:rPr>
                <w:sz w:val="24"/>
                <w:szCs w:val="24"/>
              </w:rPr>
            </w:pPr>
            <w:r>
              <w:rPr>
                <w:b/>
                <w:szCs w:val="24"/>
              </w:rPr>
              <w:t>Date/Time Qualifier</w:t>
            </w:r>
          </w:p>
        </w:tc>
        <w:tc>
          <w:tcPr>
            <w:tcW w:w="432" w:type="dxa"/>
            <w:tcBorders>
              <w:top w:val="nil"/>
              <w:left w:val="nil"/>
              <w:bottom w:val="nil"/>
              <w:right w:val="nil"/>
            </w:tcBorders>
          </w:tcPr>
          <w:p w14:paraId="0E5E8B88"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5C1B9BC0"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2A32E932" w14:textId="77777777" w:rsidR="00000000" w:rsidRDefault="002B1815">
            <w:pPr>
              <w:adjustRightInd w:val="0"/>
              <w:ind w:right="144"/>
              <w:rPr>
                <w:sz w:val="24"/>
                <w:szCs w:val="24"/>
              </w:rPr>
            </w:pPr>
            <w:r>
              <w:rPr>
                <w:b/>
                <w:szCs w:val="24"/>
              </w:rPr>
              <w:t>ID 3/3</w:t>
            </w:r>
          </w:p>
        </w:tc>
      </w:tr>
      <w:tr w:rsidR="00000000" w14:paraId="7B0E26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D2944F" w14:textId="77777777" w:rsidR="00000000" w:rsidRDefault="002B1815">
            <w:pPr>
              <w:adjustRightInd w:val="0"/>
              <w:ind w:right="144"/>
              <w:rPr>
                <w:sz w:val="24"/>
                <w:szCs w:val="24"/>
              </w:rPr>
            </w:pPr>
          </w:p>
        </w:tc>
        <w:tc>
          <w:tcPr>
            <w:tcW w:w="6523" w:type="dxa"/>
            <w:gridSpan w:val="7"/>
            <w:tcBorders>
              <w:top w:val="nil"/>
              <w:left w:val="nil"/>
              <w:bottom w:val="nil"/>
              <w:right w:val="nil"/>
            </w:tcBorders>
          </w:tcPr>
          <w:p w14:paraId="40904E07" w14:textId="77777777" w:rsidR="00000000" w:rsidRDefault="002B1815">
            <w:pPr>
              <w:adjustRightInd w:val="0"/>
              <w:ind w:right="144"/>
              <w:rPr>
                <w:sz w:val="24"/>
                <w:szCs w:val="24"/>
              </w:rPr>
            </w:pPr>
            <w:r>
              <w:rPr>
                <w:szCs w:val="24"/>
              </w:rPr>
              <w:t>Code specifying type of date or time, or both date and time</w:t>
            </w:r>
          </w:p>
        </w:tc>
      </w:tr>
      <w:tr w:rsidR="00000000" w14:paraId="3FF30A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DF536C"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A904A26" w14:textId="77777777" w:rsidR="00000000" w:rsidRDefault="002B1815">
            <w:pPr>
              <w:adjustRightInd w:val="0"/>
              <w:ind w:right="144"/>
              <w:rPr>
                <w:sz w:val="24"/>
                <w:szCs w:val="24"/>
              </w:rPr>
            </w:pPr>
            <w:r>
              <w:rPr>
                <w:szCs w:val="24"/>
              </w:rPr>
              <w:t>843</w:t>
            </w:r>
          </w:p>
        </w:tc>
        <w:tc>
          <w:tcPr>
            <w:tcW w:w="144" w:type="dxa"/>
            <w:tcBorders>
              <w:top w:val="nil"/>
              <w:left w:val="nil"/>
              <w:bottom w:val="nil"/>
              <w:right w:val="nil"/>
            </w:tcBorders>
          </w:tcPr>
          <w:p w14:paraId="6C796D91" w14:textId="77777777" w:rsidR="00000000" w:rsidRDefault="002B1815">
            <w:pPr>
              <w:adjustRightInd w:val="0"/>
              <w:ind w:right="144"/>
              <w:rPr>
                <w:sz w:val="24"/>
                <w:szCs w:val="24"/>
              </w:rPr>
            </w:pPr>
          </w:p>
        </w:tc>
        <w:tc>
          <w:tcPr>
            <w:tcW w:w="4823" w:type="dxa"/>
            <w:gridSpan w:val="4"/>
            <w:tcBorders>
              <w:top w:val="nil"/>
              <w:left w:val="nil"/>
              <w:bottom w:val="nil"/>
              <w:right w:val="nil"/>
            </w:tcBorders>
          </w:tcPr>
          <w:p w14:paraId="096D44BF" w14:textId="77777777" w:rsidR="00000000" w:rsidRDefault="002B1815">
            <w:pPr>
              <w:adjustRightInd w:val="0"/>
              <w:ind w:right="144"/>
              <w:rPr>
                <w:sz w:val="24"/>
                <w:szCs w:val="24"/>
              </w:rPr>
            </w:pPr>
            <w:r>
              <w:rPr>
                <w:szCs w:val="24"/>
              </w:rPr>
              <w:t>Not Before</w:t>
            </w:r>
          </w:p>
        </w:tc>
      </w:tr>
      <w:tr w:rsidR="00000000" w14:paraId="0577D1C6" w14:textId="77777777">
        <w:tblPrEx>
          <w:tblCellMar>
            <w:top w:w="0" w:type="dxa"/>
            <w:left w:w="0" w:type="dxa"/>
            <w:bottom w:w="0" w:type="dxa"/>
            <w:right w:w="0" w:type="dxa"/>
          </w:tblCellMar>
        </w:tblPrEx>
        <w:tc>
          <w:tcPr>
            <w:tcW w:w="1007" w:type="dxa"/>
            <w:tcBorders>
              <w:top w:val="nil"/>
              <w:left w:val="nil"/>
              <w:bottom w:val="nil"/>
              <w:right w:val="nil"/>
            </w:tcBorders>
          </w:tcPr>
          <w:p w14:paraId="69EAD77D"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7159C7ED" w14:textId="77777777" w:rsidR="00000000" w:rsidRDefault="002B1815">
            <w:pPr>
              <w:adjustRightInd w:val="0"/>
              <w:ind w:right="144"/>
              <w:jc w:val="center"/>
              <w:rPr>
                <w:sz w:val="24"/>
                <w:szCs w:val="24"/>
              </w:rPr>
            </w:pPr>
            <w:r>
              <w:rPr>
                <w:b/>
                <w:szCs w:val="24"/>
              </w:rPr>
              <w:t>DTM02</w:t>
            </w:r>
          </w:p>
        </w:tc>
        <w:tc>
          <w:tcPr>
            <w:tcW w:w="892" w:type="dxa"/>
            <w:tcBorders>
              <w:top w:val="nil"/>
              <w:left w:val="nil"/>
              <w:bottom w:val="nil"/>
              <w:right w:val="nil"/>
            </w:tcBorders>
          </w:tcPr>
          <w:p w14:paraId="1C57B00F" w14:textId="77777777" w:rsidR="00000000" w:rsidRDefault="002B1815">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B09E4B9" w14:textId="77777777" w:rsidR="00000000" w:rsidRDefault="002B1815">
            <w:pPr>
              <w:adjustRightInd w:val="0"/>
              <w:ind w:right="144"/>
              <w:rPr>
                <w:sz w:val="24"/>
                <w:szCs w:val="24"/>
              </w:rPr>
            </w:pPr>
            <w:r>
              <w:rPr>
                <w:b/>
                <w:szCs w:val="24"/>
              </w:rPr>
              <w:t>Date</w:t>
            </w:r>
          </w:p>
        </w:tc>
        <w:tc>
          <w:tcPr>
            <w:tcW w:w="432" w:type="dxa"/>
            <w:tcBorders>
              <w:top w:val="nil"/>
              <w:left w:val="nil"/>
              <w:bottom w:val="nil"/>
              <w:right w:val="nil"/>
            </w:tcBorders>
          </w:tcPr>
          <w:p w14:paraId="75986CAA"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738D9F7B"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1B2C16EA" w14:textId="77777777" w:rsidR="00000000" w:rsidRDefault="002B1815">
            <w:pPr>
              <w:adjustRightInd w:val="0"/>
              <w:ind w:right="144"/>
              <w:rPr>
                <w:sz w:val="24"/>
                <w:szCs w:val="24"/>
              </w:rPr>
            </w:pPr>
            <w:r>
              <w:rPr>
                <w:b/>
                <w:szCs w:val="24"/>
              </w:rPr>
              <w:t>DT 8/8</w:t>
            </w:r>
          </w:p>
        </w:tc>
      </w:tr>
      <w:tr w:rsidR="00000000" w14:paraId="3E78D1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B74656" w14:textId="77777777" w:rsidR="00000000" w:rsidRDefault="002B1815">
            <w:pPr>
              <w:adjustRightInd w:val="0"/>
              <w:ind w:right="144"/>
              <w:rPr>
                <w:sz w:val="24"/>
                <w:szCs w:val="24"/>
              </w:rPr>
            </w:pPr>
          </w:p>
        </w:tc>
        <w:tc>
          <w:tcPr>
            <w:tcW w:w="6523" w:type="dxa"/>
            <w:gridSpan w:val="7"/>
            <w:tcBorders>
              <w:top w:val="nil"/>
              <w:left w:val="nil"/>
              <w:bottom w:val="nil"/>
              <w:right w:val="nil"/>
            </w:tcBorders>
          </w:tcPr>
          <w:p w14:paraId="72122DED" w14:textId="77777777" w:rsidR="00000000" w:rsidRDefault="002B1815">
            <w:pPr>
              <w:adjustRightInd w:val="0"/>
              <w:ind w:right="144"/>
              <w:rPr>
                <w:sz w:val="24"/>
                <w:szCs w:val="24"/>
              </w:rPr>
            </w:pPr>
            <w:r>
              <w:rPr>
                <w:szCs w:val="24"/>
              </w:rPr>
              <w:t>Date expressed as CCYYMMDD</w:t>
            </w:r>
          </w:p>
        </w:tc>
      </w:tr>
      <w:tr w:rsidR="00000000" w14:paraId="717EE5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059935" w14:textId="77777777" w:rsidR="00000000" w:rsidRDefault="002B1815">
            <w:pPr>
              <w:adjustRightInd w:val="0"/>
              <w:ind w:right="144"/>
              <w:rPr>
                <w:sz w:val="24"/>
                <w:szCs w:val="24"/>
              </w:rPr>
            </w:pPr>
          </w:p>
        </w:tc>
        <w:tc>
          <w:tcPr>
            <w:tcW w:w="6523" w:type="dxa"/>
            <w:gridSpan w:val="7"/>
            <w:tcBorders>
              <w:top w:val="nil"/>
              <w:left w:val="nil"/>
              <w:bottom w:val="nil"/>
              <w:right w:val="nil"/>
            </w:tcBorders>
            <w:shd w:val="pct20" w:color="auto" w:fill="auto"/>
          </w:tcPr>
          <w:p w14:paraId="3DD362B7" w14:textId="77777777" w:rsidR="00000000" w:rsidRDefault="002B1815">
            <w:pPr>
              <w:adjustRightInd w:val="0"/>
              <w:ind w:right="144"/>
              <w:rPr>
                <w:sz w:val="24"/>
                <w:szCs w:val="24"/>
              </w:rPr>
            </w:pPr>
            <w:r>
              <w:rPr>
                <w:szCs w:val="24"/>
              </w:rPr>
              <w:t>Date cannot be greater than 90 days in the future from current date</w:t>
            </w:r>
          </w:p>
        </w:tc>
      </w:tr>
      <w:tr w:rsidR="00000000" w14:paraId="5EB923C5" w14:textId="77777777">
        <w:tblPrEx>
          <w:tblCellMar>
            <w:top w:w="0" w:type="dxa"/>
            <w:left w:w="0" w:type="dxa"/>
            <w:bottom w:w="0" w:type="dxa"/>
            <w:right w:w="0" w:type="dxa"/>
          </w:tblCellMar>
        </w:tblPrEx>
        <w:tc>
          <w:tcPr>
            <w:tcW w:w="1007" w:type="dxa"/>
            <w:tcBorders>
              <w:top w:val="nil"/>
              <w:left w:val="nil"/>
              <w:bottom w:val="nil"/>
              <w:right w:val="nil"/>
            </w:tcBorders>
          </w:tcPr>
          <w:p w14:paraId="2C4531E4" w14:textId="77777777" w:rsidR="00000000" w:rsidRDefault="002B1815">
            <w:pPr>
              <w:adjustRightInd w:val="0"/>
              <w:ind w:right="144"/>
              <w:rPr>
                <w:sz w:val="24"/>
                <w:szCs w:val="24"/>
              </w:rPr>
            </w:pPr>
            <w:r>
              <w:rPr>
                <w:b/>
                <w:szCs w:val="24"/>
              </w:rPr>
              <w:t>Dep</w:t>
            </w:r>
          </w:p>
        </w:tc>
        <w:tc>
          <w:tcPr>
            <w:tcW w:w="1080" w:type="dxa"/>
            <w:tcBorders>
              <w:top w:val="nil"/>
              <w:left w:val="nil"/>
              <w:bottom w:val="nil"/>
              <w:right w:val="nil"/>
            </w:tcBorders>
          </w:tcPr>
          <w:p w14:paraId="7597D32A" w14:textId="77777777" w:rsidR="00000000" w:rsidRDefault="002B1815">
            <w:pPr>
              <w:adjustRightInd w:val="0"/>
              <w:ind w:right="144"/>
              <w:jc w:val="center"/>
              <w:rPr>
                <w:sz w:val="24"/>
                <w:szCs w:val="24"/>
              </w:rPr>
            </w:pPr>
            <w:r>
              <w:rPr>
                <w:b/>
                <w:szCs w:val="24"/>
              </w:rPr>
              <w:t>DTM03</w:t>
            </w:r>
          </w:p>
        </w:tc>
        <w:tc>
          <w:tcPr>
            <w:tcW w:w="892" w:type="dxa"/>
            <w:tcBorders>
              <w:top w:val="nil"/>
              <w:left w:val="nil"/>
              <w:bottom w:val="nil"/>
              <w:right w:val="nil"/>
            </w:tcBorders>
          </w:tcPr>
          <w:p w14:paraId="5C8CDC34" w14:textId="77777777" w:rsidR="00000000" w:rsidRDefault="002B1815">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22E8B11A" w14:textId="77777777" w:rsidR="00000000" w:rsidRDefault="002B1815">
            <w:pPr>
              <w:adjustRightInd w:val="0"/>
              <w:ind w:right="144"/>
              <w:rPr>
                <w:sz w:val="24"/>
                <w:szCs w:val="24"/>
              </w:rPr>
            </w:pPr>
            <w:r>
              <w:rPr>
                <w:b/>
                <w:szCs w:val="24"/>
              </w:rPr>
              <w:t>Time</w:t>
            </w:r>
          </w:p>
        </w:tc>
        <w:tc>
          <w:tcPr>
            <w:tcW w:w="432" w:type="dxa"/>
            <w:tcBorders>
              <w:top w:val="nil"/>
              <w:left w:val="nil"/>
              <w:bottom w:val="nil"/>
              <w:right w:val="nil"/>
            </w:tcBorders>
          </w:tcPr>
          <w:p w14:paraId="53DEEFBC"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2A9FEF77"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54B27ED9" w14:textId="77777777" w:rsidR="00000000" w:rsidRDefault="002B1815">
            <w:pPr>
              <w:adjustRightInd w:val="0"/>
              <w:ind w:right="144"/>
              <w:rPr>
                <w:sz w:val="24"/>
                <w:szCs w:val="24"/>
              </w:rPr>
            </w:pPr>
            <w:r>
              <w:rPr>
                <w:b/>
                <w:szCs w:val="24"/>
              </w:rPr>
              <w:t>TM 4/8</w:t>
            </w:r>
          </w:p>
        </w:tc>
      </w:tr>
      <w:tr w:rsidR="00000000" w14:paraId="76A190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9E2DB4" w14:textId="77777777" w:rsidR="00000000" w:rsidRDefault="002B1815">
            <w:pPr>
              <w:adjustRightInd w:val="0"/>
              <w:ind w:right="144"/>
              <w:rPr>
                <w:sz w:val="24"/>
                <w:szCs w:val="24"/>
              </w:rPr>
            </w:pPr>
          </w:p>
        </w:tc>
        <w:tc>
          <w:tcPr>
            <w:tcW w:w="6523" w:type="dxa"/>
            <w:gridSpan w:val="7"/>
            <w:tcBorders>
              <w:top w:val="nil"/>
              <w:left w:val="nil"/>
              <w:bottom w:val="nil"/>
              <w:right w:val="nil"/>
            </w:tcBorders>
          </w:tcPr>
          <w:p w14:paraId="724C5D3B" w14:textId="77777777" w:rsidR="00000000" w:rsidRDefault="002B1815">
            <w:pPr>
              <w:adjustRightInd w:val="0"/>
              <w:ind w:right="144"/>
              <w:rPr>
                <w:sz w:val="24"/>
                <w:szCs w:val="24"/>
              </w:rPr>
            </w:pPr>
            <w:r>
              <w:rPr>
                <w:szCs w:val="24"/>
              </w:rPr>
              <w:t>Time expressed in 24-hour clock tim</w:t>
            </w:r>
            <w:r>
              <w:rPr>
                <w:szCs w:val="24"/>
              </w:rPr>
              <w:t>e as follows: HHMM, or HHMMSS, or HHMMSSD, or HHMMSSDD, where H = hours (00-23), M = minutes (00-59), S = integer seconds (00-59) and DD = decimal seconds; decimal seconds are expressed as follows: D = tenths (0-9) and DD = hundredths (00-99)</w:t>
            </w:r>
          </w:p>
        </w:tc>
      </w:tr>
      <w:tr w:rsidR="00000000" w14:paraId="793099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353AA4" w14:textId="77777777" w:rsidR="00000000" w:rsidRDefault="002B1815">
            <w:pPr>
              <w:adjustRightInd w:val="0"/>
              <w:ind w:right="144"/>
              <w:rPr>
                <w:sz w:val="24"/>
                <w:szCs w:val="24"/>
              </w:rPr>
            </w:pPr>
          </w:p>
        </w:tc>
        <w:tc>
          <w:tcPr>
            <w:tcW w:w="6523" w:type="dxa"/>
            <w:gridSpan w:val="7"/>
            <w:tcBorders>
              <w:top w:val="nil"/>
              <w:left w:val="nil"/>
              <w:bottom w:val="nil"/>
              <w:right w:val="nil"/>
            </w:tcBorders>
            <w:shd w:val="pct20" w:color="auto" w:fill="auto"/>
          </w:tcPr>
          <w:p w14:paraId="28175F33" w14:textId="77777777" w:rsidR="00000000" w:rsidRDefault="002B1815">
            <w:pPr>
              <w:adjustRightInd w:val="0"/>
              <w:ind w:right="144"/>
              <w:rPr>
                <w:szCs w:val="24"/>
              </w:rPr>
            </w:pPr>
            <w:r>
              <w:rPr>
                <w:szCs w:val="24"/>
              </w:rPr>
              <w:t>Used when r</w:t>
            </w:r>
            <w:r>
              <w:rPr>
                <w:szCs w:val="24"/>
              </w:rPr>
              <w:t>equesting service to be performed at a specific time.</w:t>
            </w:r>
          </w:p>
          <w:p w14:paraId="23ABF528" w14:textId="77777777" w:rsidR="00000000" w:rsidRDefault="002B1815">
            <w:pPr>
              <w:adjustRightInd w:val="0"/>
              <w:ind w:right="144"/>
              <w:rPr>
                <w:szCs w:val="24"/>
              </w:rPr>
            </w:pPr>
          </w:p>
          <w:p w14:paraId="16E8B9E7" w14:textId="77777777" w:rsidR="00000000" w:rsidRDefault="002B1815">
            <w:pPr>
              <w:adjustRightInd w:val="0"/>
              <w:ind w:right="144"/>
              <w:rPr>
                <w:sz w:val="24"/>
                <w:szCs w:val="24"/>
              </w:rPr>
            </w:pPr>
            <w:r>
              <w:rPr>
                <w:szCs w:val="24"/>
              </w:rPr>
              <w:t xml:space="preserve">HHMM, where H = Hours (00 to 23) and M = Minutes (00 to 59) in Central Prevailing Time (CT).  For this transaction, since X12 does not allow 2400 for time, 2359 will be used to indicate midnight.  For </w:t>
            </w:r>
            <w:r>
              <w:rPr>
                <w:szCs w:val="24"/>
              </w:rPr>
              <w:t>example, midnight between October 15th and October 16th will be reflected as 2359 of October 15th.</w:t>
            </w:r>
          </w:p>
        </w:tc>
      </w:tr>
    </w:tbl>
    <w:p w14:paraId="587DA162" w14:textId="77777777" w:rsidR="00000000" w:rsidRDefault="002B1815">
      <w:pPr>
        <w:tabs>
          <w:tab w:val="right" w:pos="1800"/>
          <w:tab w:val="left" w:pos="2160"/>
        </w:tabs>
        <w:adjustRightInd w:val="0"/>
        <w:ind w:left="2160" w:hanging="2160"/>
        <w:rPr>
          <w:b/>
          <w:szCs w:val="24"/>
        </w:rPr>
      </w:pPr>
      <w:r>
        <w:rPr>
          <w:szCs w:val="24"/>
        </w:rPr>
        <w:br w:type="page"/>
      </w:r>
      <w:bookmarkStart w:id="77" w:name="book21"/>
      <w:bookmarkEnd w:id="77"/>
      <w:r>
        <w:rPr>
          <w:b/>
          <w:szCs w:val="24"/>
        </w:rPr>
        <w:lastRenderedPageBreak/>
        <w:tab/>
        <w:t>Segment:</w:t>
      </w:r>
      <w:r>
        <w:rPr>
          <w:b/>
          <w:szCs w:val="24"/>
        </w:rPr>
        <w:tab/>
      </w:r>
      <w:r>
        <w:rPr>
          <w:b/>
          <w:sz w:val="40"/>
          <w:szCs w:val="24"/>
        </w:rPr>
        <w:t xml:space="preserve">YNQ </w:t>
      </w:r>
      <w:r>
        <w:rPr>
          <w:b/>
          <w:szCs w:val="24"/>
        </w:rPr>
        <w:t>Yes/No Question (Call Ahead)</w:t>
      </w:r>
    </w:p>
    <w:p w14:paraId="66A51D5E"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67648726" w14:textId="77777777" w:rsidR="00000000" w:rsidRDefault="002B1815">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6A19B24"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0C981DA"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D8776DD"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&gt;1</w:t>
      </w:r>
    </w:p>
    <w:p w14:paraId="30E7E0FD"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t>T</w:t>
      </w:r>
      <w:r>
        <w:rPr>
          <w:szCs w:val="24"/>
        </w:rPr>
        <w:t>o identify and answer yes and no questions, including the date, time, and comments further qualifying the condition</w:t>
      </w:r>
    </w:p>
    <w:p w14:paraId="4AAF288B"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3CB34625"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4496D7A0"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YNQ09 is present, then YNQ08 is required.</w:t>
      </w:r>
    </w:p>
    <w:p w14:paraId="69DAFB53"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10E89611"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w:t>
      </w:r>
      <w:r>
        <w:rPr>
          <w:szCs w:val="24"/>
        </w:rPr>
        <w:t>ion when codified questions are not available.</w:t>
      </w:r>
    </w:p>
    <w:p w14:paraId="45D1C7C4"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DF6F6B7" w14:textId="77777777">
        <w:tblPrEx>
          <w:tblCellMar>
            <w:top w:w="0" w:type="dxa"/>
            <w:left w:w="0" w:type="dxa"/>
            <w:bottom w:w="0" w:type="dxa"/>
            <w:right w:w="0" w:type="dxa"/>
          </w:tblCellMar>
        </w:tblPrEx>
        <w:tc>
          <w:tcPr>
            <w:tcW w:w="1944" w:type="dxa"/>
            <w:tcBorders>
              <w:top w:val="nil"/>
              <w:left w:val="nil"/>
              <w:bottom w:val="nil"/>
              <w:right w:val="nil"/>
            </w:tcBorders>
          </w:tcPr>
          <w:p w14:paraId="1BE98FE2"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6A41973B"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7153B33C" w14:textId="77777777" w:rsidR="00000000" w:rsidRDefault="002B1815">
            <w:pPr>
              <w:adjustRightInd w:val="0"/>
              <w:ind w:right="144"/>
              <w:rPr>
                <w:szCs w:val="24"/>
              </w:rPr>
            </w:pPr>
            <w:r>
              <w:rPr>
                <w:szCs w:val="24"/>
              </w:rPr>
              <w:t>HL Parent Loop (Service Order Level Information)</w:t>
            </w:r>
          </w:p>
          <w:p w14:paraId="330FE7DA" w14:textId="77777777" w:rsidR="00000000" w:rsidRDefault="002B1815">
            <w:pPr>
              <w:adjustRightInd w:val="0"/>
              <w:ind w:right="144"/>
              <w:rPr>
                <w:szCs w:val="24"/>
              </w:rPr>
            </w:pPr>
          </w:p>
          <w:p w14:paraId="043E7522" w14:textId="77777777" w:rsidR="00000000" w:rsidRDefault="002B1815">
            <w:pPr>
              <w:adjustRightInd w:val="0"/>
              <w:ind w:right="144"/>
              <w:rPr>
                <w:szCs w:val="24"/>
              </w:rPr>
            </w:pPr>
            <w:r>
              <w:rPr>
                <w:szCs w:val="24"/>
              </w:rPr>
              <w:t>If YNQ02 Customer Call ahead = "Y" and the Purpose code in the REF-8X is equal to one of the codes listed below:</w:t>
            </w:r>
          </w:p>
          <w:p w14:paraId="6B205225" w14:textId="77777777" w:rsidR="00000000" w:rsidRDefault="002B1815">
            <w:pPr>
              <w:adjustRightInd w:val="0"/>
              <w:ind w:right="144"/>
              <w:rPr>
                <w:szCs w:val="24"/>
              </w:rPr>
            </w:pPr>
          </w:p>
          <w:p w14:paraId="51FC4981" w14:textId="77777777" w:rsidR="00000000" w:rsidRDefault="002B1815">
            <w:pPr>
              <w:adjustRightInd w:val="0"/>
              <w:ind w:right="144"/>
              <w:rPr>
                <w:szCs w:val="24"/>
              </w:rPr>
            </w:pPr>
            <w:r>
              <w:rPr>
                <w:szCs w:val="24"/>
              </w:rPr>
              <w:t>DC002 - Disconnect for Cus</w:t>
            </w:r>
            <w:r>
              <w:rPr>
                <w:szCs w:val="24"/>
              </w:rPr>
              <w:t xml:space="preserve">tomer Requested Clearance </w:t>
            </w:r>
          </w:p>
          <w:p w14:paraId="569CC1A3" w14:textId="77777777" w:rsidR="00000000" w:rsidRDefault="002B1815">
            <w:pPr>
              <w:adjustRightInd w:val="0"/>
              <w:ind w:right="144"/>
              <w:rPr>
                <w:szCs w:val="24"/>
              </w:rPr>
            </w:pPr>
            <w:r>
              <w:rPr>
                <w:szCs w:val="24"/>
              </w:rPr>
              <w:t>DC003 - Remove One Specific Meter on a Multi-Meter Premise/ESI ID</w:t>
            </w:r>
          </w:p>
          <w:p w14:paraId="56BD7A02" w14:textId="77777777" w:rsidR="00000000" w:rsidRDefault="002B1815">
            <w:pPr>
              <w:adjustRightInd w:val="0"/>
              <w:ind w:right="144"/>
              <w:rPr>
                <w:szCs w:val="24"/>
              </w:rPr>
            </w:pPr>
            <w:r>
              <w:rPr>
                <w:szCs w:val="24"/>
              </w:rPr>
              <w:t xml:space="preserve">FI001 - Relocation of Service/Facilities  </w:t>
            </w:r>
          </w:p>
          <w:p w14:paraId="3DFE78DE" w14:textId="77777777" w:rsidR="00000000" w:rsidRDefault="002B1815">
            <w:pPr>
              <w:adjustRightInd w:val="0"/>
              <w:ind w:right="144"/>
              <w:rPr>
                <w:szCs w:val="24"/>
              </w:rPr>
            </w:pPr>
            <w:r>
              <w:rPr>
                <w:szCs w:val="24"/>
              </w:rPr>
              <w:t xml:space="preserve">FI002 - Customer Request Information Only on Relocation of Services/Facilities </w:t>
            </w:r>
          </w:p>
          <w:p w14:paraId="666FA3D4" w14:textId="77777777" w:rsidR="00000000" w:rsidRDefault="002B1815">
            <w:pPr>
              <w:adjustRightInd w:val="0"/>
              <w:ind w:right="144"/>
              <w:rPr>
                <w:szCs w:val="24"/>
              </w:rPr>
            </w:pPr>
            <w:r>
              <w:rPr>
                <w:szCs w:val="24"/>
              </w:rPr>
              <w:t>ME001 - Exchange with AMR (Automated Meter Read) Meter</w:t>
            </w:r>
          </w:p>
          <w:p w14:paraId="63ECEB48" w14:textId="77777777" w:rsidR="00000000" w:rsidRDefault="002B1815">
            <w:pPr>
              <w:adjustRightInd w:val="0"/>
              <w:ind w:right="144"/>
              <w:rPr>
                <w:szCs w:val="24"/>
              </w:rPr>
            </w:pPr>
            <w:r>
              <w:rPr>
                <w:szCs w:val="24"/>
              </w:rPr>
              <w:t xml:space="preserve">ME002 - Exchange with OMR (Off-site Meter Read) Meter </w:t>
            </w:r>
          </w:p>
          <w:p w14:paraId="130B1F3F" w14:textId="77777777" w:rsidR="00000000" w:rsidRDefault="002B1815">
            <w:pPr>
              <w:adjustRightInd w:val="0"/>
              <w:ind w:right="144"/>
              <w:rPr>
                <w:szCs w:val="24"/>
              </w:rPr>
            </w:pPr>
            <w:r>
              <w:rPr>
                <w:szCs w:val="24"/>
              </w:rPr>
              <w:t>ME003 - Exchange with IDR</w:t>
            </w:r>
          </w:p>
          <w:p w14:paraId="2CBA718E" w14:textId="77777777" w:rsidR="00000000" w:rsidRDefault="002B1815">
            <w:pPr>
              <w:adjustRightInd w:val="0"/>
              <w:ind w:right="144"/>
              <w:rPr>
                <w:szCs w:val="24"/>
              </w:rPr>
            </w:pPr>
            <w:r>
              <w:rPr>
                <w:szCs w:val="24"/>
              </w:rPr>
              <w:t>ME004 - Exchange with TOU</w:t>
            </w:r>
          </w:p>
          <w:p w14:paraId="07A31ADF" w14:textId="77777777" w:rsidR="00000000" w:rsidRDefault="002B1815">
            <w:pPr>
              <w:adjustRightInd w:val="0"/>
              <w:ind w:right="144"/>
              <w:rPr>
                <w:szCs w:val="24"/>
              </w:rPr>
            </w:pPr>
            <w:r>
              <w:rPr>
                <w:szCs w:val="24"/>
              </w:rPr>
              <w:t xml:space="preserve">ME005 - Exchange with Demand Meter </w:t>
            </w:r>
          </w:p>
          <w:p w14:paraId="174A9F07" w14:textId="77777777" w:rsidR="00000000" w:rsidRDefault="002B1815">
            <w:pPr>
              <w:adjustRightInd w:val="0"/>
              <w:ind w:right="144"/>
              <w:rPr>
                <w:szCs w:val="24"/>
              </w:rPr>
            </w:pPr>
            <w:r>
              <w:rPr>
                <w:szCs w:val="24"/>
              </w:rPr>
              <w:t xml:space="preserve">ME006 - Exchange with kVAR Meter </w:t>
            </w:r>
          </w:p>
          <w:p w14:paraId="24C383FF" w14:textId="77777777" w:rsidR="00000000" w:rsidRDefault="002B1815">
            <w:pPr>
              <w:adjustRightInd w:val="0"/>
              <w:ind w:right="144"/>
              <w:rPr>
                <w:szCs w:val="24"/>
              </w:rPr>
            </w:pPr>
            <w:r>
              <w:rPr>
                <w:szCs w:val="24"/>
              </w:rPr>
              <w:t>ME007 - Exchange with kW</w:t>
            </w:r>
            <w:r>
              <w:rPr>
                <w:szCs w:val="24"/>
              </w:rPr>
              <w:t xml:space="preserve">h Meter </w:t>
            </w:r>
          </w:p>
          <w:p w14:paraId="7BAB86CE" w14:textId="77777777" w:rsidR="00000000" w:rsidRDefault="002B1815">
            <w:pPr>
              <w:adjustRightInd w:val="0"/>
              <w:ind w:right="144"/>
              <w:rPr>
                <w:szCs w:val="24"/>
              </w:rPr>
            </w:pPr>
            <w:r>
              <w:rPr>
                <w:szCs w:val="24"/>
              </w:rPr>
              <w:t xml:space="preserve">ME008 - Exchange with Electrical Pulse Metering </w:t>
            </w:r>
          </w:p>
          <w:p w14:paraId="7E5F7D60" w14:textId="77777777" w:rsidR="00000000" w:rsidRDefault="002B1815">
            <w:pPr>
              <w:adjustRightInd w:val="0"/>
              <w:ind w:right="144"/>
              <w:rPr>
                <w:szCs w:val="24"/>
              </w:rPr>
            </w:pPr>
            <w:r>
              <w:rPr>
                <w:szCs w:val="24"/>
              </w:rPr>
              <w:t xml:space="preserve">ME009 - Exchange (like for like) </w:t>
            </w:r>
          </w:p>
          <w:p w14:paraId="3059C57C" w14:textId="77777777" w:rsidR="00000000" w:rsidRDefault="002B1815">
            <w:pPr>
              <w:adjustRightInd w:val="0"/>
              <w:ind w:right="144"/>
              <w:rPr>
                <w:szCs w:val="24"/>
              </w:rPr>
            </w:pPr>
            <w:r>
              <w:rPr>
                <w:szCs w:val="24"/>
              </w:rPr>
              <w:t xml:space="preserve">ME010 - Upgrade (Demand Capacity, Scale # of Dials) </w:t>
            </w:r>
          </w:p>
          <w:p w14:paraId="7EF9F864" w14:textId="77777777" w:rsidR="00000000" w:rsidRDefault="002B1815">
            <w:pPr>
              <w:adjustRightInd w:val="0"/>
              <w:ind w:right="144"/>
              <w:rPr>
                <w:szCs w:val="24"/>
              </w:rPr>
            </w:pPr>
            <w:r>
              <w:rPr>
                <w:szCs w:val="24"/>
              </w:rPr>
              <w:t xml:space="preserve">ME011 - Damaged </w:t>
            </w:r>
          </w:p>
          <w:p w14:paraId="56BB0611" w14:textId="77777777" w:rsidR="00000000" w:rsidRDefault="002B1815">
            <w:pPr>
              <w:adjustRightInd w:val="0"/>
              <w:ind w:right="144"/>
              <w:rPr>
                <w:szCs w:val="24"/>
              </w:rPr>
            </w:pPr>
            <w:r>
              <w:rPr>
                <w:szCs w:val="24"/>
              </w:rPr>
              <w:t xml:space="preserve">ME013 - Optional IDR Removal </w:t>
            </w:r>
          </w:p>
          <w:p w14:paraId="5FE4B030" w14:textId="77777777" w:rsidR="00000000" w:rsidRDefault="002B1815">
            <w:pPr>
              <w:adjustRightInd w:val="0"/>
              <w:ind w:right="144"/>
              <w:rPr>
                <w:szCs w:val="24"/>
              </w:rPr>
            </w:pPr>
            <w:r>
              <w:rPr>
                <w:szCs w:val="24"/>
              </w:rPr>
              <w:t>ME014 - Mandatory IDR Installation</w:t>
            </w:r>
          </w:p>
          <w:p w14:paraId="6347FE7F" w14:textId="77777777" w:rsidR="00000000" w:rsidRDefault="002B1815">
            <w:pPr>
              <w:adjustRightInd w:val="0"/>
              <w:ind w:right="144"/>
              <w:rPr>
                <w:szCs w:val="24"/>
              </w:rPr>
            </w:pPr>
            <w:r>
              <w:rPr>
                <w:szCs w:val="24"/>
              </w:rPr>
              <w:t xml:space="preserve">MT001 - Meter Test </w:t>
            </w:r>
          </w:p>
          <w:p w14:paraId="5BFB3EE7" w14:textId="77777777" w:rsidR="00000000" w:rsidRDefault="002B1815">
            <w:pPr>
              <w:adjustRightInd w:val="0"/>
              <w:ind w:right="144"/>
              <w:rPr>
                <w:szCs w:val="24"/>
              </w:rPr>
            </w:pPr>
            <w:r>
              <w:rPr>
                <w:szCs w:val="24"/>
              </w:rPr>
              <w:t>RC002 - R</w:t>
            </w:r>
            <w:r>
              <w:rPr>
                <w:szCs w:val="24"/>
              </w:rPr>
              <w:t xml:space="preserve">econnect for Customer Requested Clearance </w:t>
            </w:r>
          </w:p>
          <w:p w14:paraId="50A90BEB" w14:textId="77777777" w:rsidR="00000000" w:rsidRDefault="002B1815">
            <w:pPr>
              <w:adjustRightInd w:val="0"/>
              <w:ind w:right="144"/>
              <w:rPr>
                <w:szCs w:val="24"/>
              </w:rPr>
            </w:pPr>
          </w:p>
          <w:p w14:paraId="003B14B6" w14:textId="77777777" w:rsidR="00000000" w:rsidRDefault="002B1815">
            <w:pPr>
              <w:adjustRightInd w:val="0"/>
              <w:ind w:right="144"/>
              <w:rPr>
                <w:szCs w:val="24"/>
              </w:rPr>
            </w:pPr>
            <w:r>
              <w:rPr>
                <w:szCs w:val="24"/>
              </w:rPr>
              <w:t>Customer Contact Name and Phone Number is required in the PER required when YNQ (Call Ahead) =Y</w:t>
            </w:r>
          </w:p>
          <w:p w14:paraId="75963187" w14:textId="77777777" w:rsidR="00000000" w:rsidRDefault="002B1815">
            <w:pPr>
              <w:adjustRightInd w:val="0"/>
              <w:ind w:right="144"/>
              <w:rPr>
                <w:sz w:val="24"/>
                <w:szCs w:val="24"/>
              </w:rPr>
            </w:pPr>
          </w:p>
        </w:tc>
      </w:tr>
      <w:tr w:rsidR="00000000" w14:paraId="7836FDEB" w14:textId="77777777">
        <w:tblPrEx>
          <w:tblCellMar>
            <w:top w:w="0" w:type="dxa"/>
            <w:left w:w="0" w:type="dxa"/>
            <w:bottom w:w="0" w:type="dxa"/>
            <w:right w:w="0" w:type="dxa"/>
          </w:tblCellMar>
        </w:tblPrEx>
        <w:tc>
          <w:tcPr>
            <w:tcW w:w="1944" w:type="dxa"/>
            <w:tcBorders>
              <w:top w:val="nil"/>
              <w:left w:val="nil"/>
              <w:bottom w:val="nil"/>
              <w:right w:val="nil"/>
            </w:tcBorders>
          </w:tcPr>
          <w:p w14:paraId="26639749" w14:textId="77777777" w:rsidR="00000000" w:rsidRDefault="002B1815">
            <w:pPr>
              <w:adjustRightInd w:val="0"/>
              <w:ind w:right="144"/>
              <w:rPr>
                <w:sz w:val="24"/>
                <w:szCs w:val="24"/>
              </w:rPr>
            </w:pPr>
          </w:p>
        </w:tc>
        <w:tc>
          <w:tcPr>
            <w:tcW w:w="216" w:type="dxa"/>
            <w:tcBorders>
              <w:top w:val="nil"/>
              <w:left w:val="nil"/>
              <w:bottom w:val="nil"/>
              <w:right w:val="nil"/>
            </w:tcBorders>
          </w:tcPr>
          <w:p w14:paraId="55AF85F6"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49B32248" w14:textId="77777777" w:rsidR="00000000" w:rsidRDefault="002B1815">
            <w:pPr>
              <w:adjustRightInd w:val="0"/>
              <w:ind w:right="144"/>
              <w:rPr>
                <w:sz w:val="24"/>
                <w:szCs w:val="24"/>
              </w:rPr>
            </w:pPr>
            <w:r>
              <w:rPr>
                <w:szCs w:val="24"/>
              </w:rPr>
              <w:t>YNQ~~Y~~~~~~9~CAL</w:t>
            </w:r>
          </w:p>
        </w:tc>
      </w:tr>
    </w:tbl>
    <w:p w14:paraId="70B8116F" w14:textId="77777777" w:rsidR="00000000" w:rsidRDefault="002B1815">
      <w:pPr>
        <w:adjustRightInd w:val="0"/>
        <w:rPr>
          <w:szCs w:val="24"/>
        </w:rPr>
      </w:pPr>
    </w:p>
    <w:p w14:paraId="6081D345" w14:textId="77777777" w:rsidR="00000000" w:rsidRDefault="002B1815">
      <w:pPr>
        <w:adjustRightInd w:val="0"/>
        <w:jc w:val="center"/>
        <w:rPr>
          <w:b/>
          <w:szCs w:val="24"/>
        </w:rPr>
      </w:pPr>
      <w:r>
        <w:rPr>
          <w:b/>
          <w:szCs w:val="24"/>
        </w:rPr>
        <w:t>Data Element Summary</w:t>
      </w:r>
    </w:p>
    <w:p w14:paraId="6F92F952"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73B745"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9FE7D25" w14:textId="77777777">
        <w:tblPrEx>
          <w:tblCellMar>
            <w:top w:w="0" w:type="dxa"/>
            <w:left w:w="0" w:type="dxa"/>
            <w:bottom w:w="0" w:type="dxa"/>
            <w:right w:w="0" w:type="dxa"/>
          </w:tblCellMar>
        </w:tblPrEx>
        <w:tc>
          <w:tcPr>
            <w:tcW w:w="1007" w:type="dxa"/>
            <w:tcBorders>
              <w:top w:val="nil"/>
              <w:left w:val="nil"/>
              <w:bottom w:val="nil"/>
              <w:right w:val="nil"/>
            </w:tcBorders>
          </w:tcPr>
          <w:p w14:paraId="164AD545"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E46DA4" w14:textId="77777777" w:rsidR="00000000" w:rsidRDefault="002B1815">
            <w:pPr>
              <w:adjustRightInd w:val="0"/>
              <w:ind w:right="144"/>
              <w:jc w:val="center"/>
              <w:rPr>
                <w:sz w:val="24"/>
                <w:szCs w:val="24"/>
              </w:rPr>
            </w:pPr>
            <w:r>
              <w:rPr>
                <w:b/>
                <w:szCs w:val="24"/>
              </w:rPr>
              <w:t>YNQ02</w:t>
            </w:r>
          </w:p>
        </w:tc>
        <w:tc>
          <w:tcPr>
            <w:tcW w:w="892" w:type="dxa"/>
            <w:tcBorders>
              <w:top w:val="nil"/>
              <w:left w:val="nil"/>
              <w:bottom w:val="nil"/>
              <w:right w:val="nil"/>
            </w:tcBorders>
          </w:tcPr>
          <w:p w14:paraId="094F018D" w14:textId="77777777" w:rsidR="00000000" w:rsidRDefault="002B1815">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36FB30F3" w14:textId="77777777" w:rsidR="00000000" w:rsidRDefault="002B1815">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5D91B2FE"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398C9683"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6176EA11" w14:textId="77777777" w:rsidR="00000000" w:rsidRDefault="002B1815">
            <w:pPr>
              <w:adjustRightInd w:val="0"/>
              <w:ind w:right="144"/>
              <w:rPr>
                <w:sz w:val="24"/>
                <w:szCs w:val="24"/>
              </w:rPr>
            </w:pPr>
            <w:r>
              <w:rPr>
                <w:b/>
                <w:szCs w:val="24"/>
              </w:rPr>
              <w:t>ID 1/1</w:t>
            </w:r>
          </w:p>
        </w:tc>
      </w:tr>
      <w:tr w:rsidR="00000000" w14:paraId="76C4BC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13CEA8"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49EBD12E" w14:textId="77777777" w:rsidR="00000000" w:rsidRDefault="002B1815">
            <w:pPr>
              <w:adjustRightInd w:val="0"/>
              <w:ind w:right="144"/>
              <w:rPr>
                <w:sz w:val="24"/>
                <w:szCs w:val="24"/>
              </w:rPr>
            </w:pPr>
            <w:r>
              <w:rPr>
                <w:szCs w:val="24"/>
              </w:rPr>
              <w:t>Code indicating a Yes or No condition or response</w:t>
            </w:r>
          </w:p>
        </w:tc>
      </w:tr>
      <w:tr w:rsidR="00000000" w14:paraId="6C196C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8E1404"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09A2E467" w14:textId="77777777" w:rsidR="00000000" w:rsidRDefault="002B1815">
            <w:pPr>
              <w:adjustRightInd w:val="0"/>
              <w:ind w:right="144"/>
              <w:rPr>
                <w:sz w:val="24"/>
                <w:szCs w:val="24"/>
              </w:rPr>
            </w:pPr>
            <w:r>
              <w:rPr>
                <w:szCs w:val="24"/>
              </w:rPr>
              <w:t>Y</w:t>
            </w:r>
          </w:p>
        </w:tc>
        <w:tc>
          <w:tcPr>
            <w:tcW w:w="144" w:type="dxa"/>
            <w:tcBorders>
              <w:top w:val="nil"/>
              <w:left w:val="nil"/>
              <w:bottom w:val="nil"/>
              <w:right w:val="nil"/>
            </w:tcBorders>
          </w:tcPr>
          <w:p w14:paraId="4920FC23"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1175B7D0" w14:textId="77777777" w:rsidR="00000000" w:rsidRDefault="002B1815">
            <w:pPr>
              <w:adjustRightInd w:val="0"/>
              <w:ind w:right="144"/>
              <w:rPr>
                <w:sz w:val="24"/>
                <w:szCs w:val="24"/>
              </w:rPr>
            </w:pPr>
            <w:r>
              <w:rPr>
                <w:szCs w:val="24"/>
              </w:rPr>
              <w:t>Yes</w:t>
            </w:r>
          </w:p>
        </w:tc>
      </w:tr>
      <w:tr w:rsidR="00000000" w14:paraId="06D2BE3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651E445"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2EAEE6A3" w14:textId="77777777" w:rsidR="00000000" w:rsidRDefault="002B1815">
            <w:pPr>
              <w:adjustRightInd w:val="0"/>
              <w:ind w:right="144"/>
              <w:rPr>
                <w:sz w:val="24"/>
                <w:szCs w:val="24"/>
              </w:rPr>
            </w:pPr>
            <w:r>
              <w:rPr>
                <w:szCs w:val="24"/>
              </w:rPr>
              <w:t>Call the customer before performing the work</w:t>
            </w:r>
          </w:p>
        </w:tc>
      </w:tr>
      <w:tr w:rsidR="00000000" w14:paraId="5996C9E4" w14:textId="77777777">
        <w:tblPrEx>
          <w:tblCellMar>
            <w:top w:w="0" w:type="dxa"/>
            <w:left w:w="0" w:type="dxa"/>
            <w:bottom w:w="0" w:type="dxa"/>
            <w:right w:w="0" w:type="dxa"/>
          </w:tblCellMar>
        </w:tblPrEx>
        <w:tc>
          <w:tcPr>
            <w:tcW w:w="1007" w:type="dxa"/>
            <w:tcBorders>
              <w:top w:val="nil"/>
              <w:left w:val="nil"/>
              <w:bottom w:val="nil"/>
              <w:right w:val="nil"/>
            </w:tcBorders>
          </w:tcPr>
          <w:p w14:paraId="5DD79333"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32370237" w14:textId="77777777" w:rsidR="00000000" w:rsidRDefault="002B1815">
            <w:pPr>
              <w:adjustRightInd w:val="0"/>
              <w:ind w:right="144"/>
              <w:jc w:val="center"/>
              <w:rPr>
                <w:sz w:val="24"/>
                <w:szCs w:val="24"/>
              </w:rPr>
            </w:pPr>
            <w:r>
              <w:rPr>
                <w:b/>
                <w:szCs w:val="24"/>
              </w:rPr>
              <w:t>YNQ08</w:t>
            </w:r>
          </w:p>
        </w:tc>
        <w:tc>
          <w:tcPr>
            <w:tcW w:w="892" w:type="dxa"/>
            <w:tcBorders>
              <w:top w:val="nil"/>
              <w:left w:val="nil"/>
              <w:bottom w:val="nil"/>
              <w:right w:val="nil"/>
            </w:tcBorders>
          </w:tcPr>
          <w:p w14:paraId="035CC709" w14:textId="77777777" w:rsidR="00000000" w:rsidRDefault="002B1815">
            <w:pPr>
              <w:adjustRightInd w:val="0"/>
              <w:ind w:right="144"/>
              <w:jc w:val="center"/>
              <w:rPr>
                <w:sz w:val="24"/>
                <w:szCs w:val="24"/>
              </w:rPr>
            </w:pPr>
            <w:r>
              <w:rPr>
                <w:b/>
                <w:szCs w:val="24"/>
              </w:rPr>
              <w:t>1270</w:t>
            </w:r>
          </w:p>
        </w:tc>
        <w:tc>
          <w:tcPr>
            <w:tcW w:w="4968" w:type="dxa"/>
            <w:gridSpan w:val="4"/>
            <w:tcBorders>
              <w:top w:val="nil"/>
              <w:left w:val="nil"/>
              <w:bottom w:val="nil"/>
              <w:right w:val="nil"/>
            </w:tcBorders>
          </w:tcPr>
          <w:p w14:paraId="194C4996" w14:textId="77777777" w:rsidR="00000000" w:rsidRDefault="002B1815">
            <w:pPr>
              <w:adjustRightInd w:val="0"/>
              <w:ind w:right="144"/>
              <w:rPr>
                <w:sz w:val="24"/>
                <w:szCs w:val="24"/>
              </w:rPr>
            </w:pPr>
            <w:r>
              <w:rPr>
                <w:b/>
                <w:szCs w:val="24"/>
              </w:rPr>
              <w:t>Code List Qualifier Code</w:t>
            </w:r>
          </w:p>
        </w:tc>
        <w:tc>
          <w:tcPr>
            <w:tcW w:w="432" w:type="dxa"/>
            <w:tcBorders>
              <w:top w:val="nil"/>
              <w:left w:val="nil"/>
              <w:bottom w:val="nil"/>
              <w:right w:val="nil"/>
            </w:tcBorders>
          </w:tcPr>
          <w:p w14:paraId="1EAFC481"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58124781"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504DF402" w14:textId="77777777" w:rsidR="00000000" w:rsidRDefault="002B1815">
            <w:pPr>
              <w:adjustRightInd w:val="0"/>
              <w:ind w:right="144"/>
              <w:rPr>
                <w:sz w:val="24"/>
                <w:szCs w:val="24"/>
              </w:rPr>
            </w:pPr>
            <w:r>
              <w:rPr>
                <w:b/>
                <w:szCs w:val="24"/>
              </w:rPr>
              <w:t>ID 1/3</w:t>
            </w:r>
          </w:p>
        </w:tc>
      </w:tr>
      <w:tr w:rsidR="00000000" w14:paraId="0834A6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CC0F84"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177BECB5" w14:textId="77777777" w:rsidR="00000000" w:rsidRDefault="002B1815">
            <w:pPr>
              <w:adjustRightInd w:val="0"/>
              <w:ind w:right="144"/>
              <w:rPr>
                <w:sz w:val="24"/>
                <w:szCs w:val="24"/>
              </w:rPr>
            </w:pPr>
            <w:r>
              <w:rPr>
                <w:szCs w:val="24"/>
              </w:rPr>
              <w:t>Code identifying a specific industry code list</w:t>
            </w:r>
          </w:p>
        </w:tc>
      </w:tr>
      <w:tr w:rsidR="00000000" w14:paraId="20EF6D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E873C1"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7EAD9F15" w14:textId="77777777" w:rsidR="00000000" w:rsidRDefault="002B1815">
            <w:pPr>
              <w:adjustRightInd w:val="0"/>
              <w:ind w:right="144"/>
              <w:rPr>
                <w:sz w:val="24"/>
                <w:szCs w:val="24"/>
              </w:rPr>
            </w:pPr>
            <w:r>
              <w:rPr>
                <w:szCs w:val="24"/>
              </w:rPr>
              <w:t>9</w:t>
            </w:r>
          </w:p>
        </w:tc>
        <w:tc>
          <w:tcPr>
            <w:tcW w:w="144" w:type="dxa"/>
            <w:tcBorders>
              <w:top w:val="nil"/>
              <w:left w:val="nil"/>
              <w:bottom w:val="nil"/>
              <w:right w:val="nil"/>
            </w:tcBorders>
          </w:tcPr>
          <w:p w14:paraId="65BCDF03"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19C475FF" w14:textId="77777777" w:rsidR="00000000" w:rsidRDefault="002B1815">
            <w:pPr>
              <w:adjustRightInd w:val="0"/>
              <w:ind w:right="144"/>
              <w:rPr>
                <w:sz w:val="24"/>
                <w:szCs w:val="24"/>
              </w:rPr>
            </w:pPr>
            <w:r>
              <w:rPr>
                <w:szCs w:val="24"/>
              </w:rPr>
              <w:t>Indicator Code</w:t>
            </w:r>
          </w:p>
        </w:tc>
      </w:tr>
      <w:tr w:rsidR="00000000" w14:paraId="5A526D65" w14:textId="77777777">
        <w:tblPrEx>
          <w:tblCellMar>
            <w:top w:w="0" w:type="dxa"/>
            <w:left w:w="0" w:type="dxa"/>
            <w:bottom w:w="0" w:type="dxa"/>
            <w:right w:w="0" w:type="dxa"/>
          </w:tblCellMar>
        </w:tblPrEx>
        <w:tc>
          <w:tcPr>
            <w:tcW w:w="1007" w:type="dxa"/>
            <w:tcBorders>
              <w:top w:val="nil"/>
              <w:left w:val="nil"/>
              <w:bottom w:val="nil"/>
              <w:right w:val="nil"/>
            </w:tcBorders>
          </w:tcPr>
          <w:p w14:paraId="1C462533"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4A0DE241" w14:textId="77777777" w:rsidR="00000000" w:rsidRDefault="002B1815">
            <w:pPr>
              <w:adjustRightInd w:val="0"/>
              <w:ind w:right="144"/>
              <w:jc w:val="center"/>
              <w:rPr>
                <w:sz w:val="24"/>
                <w:szCs w:val="24"/>
              </w:rPr>
            </w:pPr>
            <w:r>
              <w:rPr>
                <w:b/>
                <w:szCs w:val="24"/>
              </w:rPr>
              <w:t>YNQ09</w:t>
            </w:r>
          </w:p>
        </w:tc>
        <w:tc>
          <w:tcPr>
            <w:tcW w:w="892" w:type="dxa"/>
            <w:tcBorders>
              <w:top w:val="nil"/>
              <w:left w:val="nil"/>
              <w:bottom w:val="nil"/>
              <w:right w:val="nil"/>
            </w:tcBorders>
          </w:tcPr>
          <w:p w14:paraId="11ADB175" w14:textId="77777777" w:rsidR="00000000" w:rsidRDefault="002B1815">
            <w:pPr>
              <w:adjustRightInd w:val="0"/>
              <w:ind w:right="144"/>
              <w:jc w:val="center"/>
              <w:rPr>
                <w:sz w:val="24"/>
                <w:szCs w:val="24"/>
              </w:rPr>
            </w:pPr>
            <w:r>
              <w:rPr>
                <w:b/>
                <w:szCs w:val="24"/>
              </w:rPr>
              <w:t>1271</w:t>
            </w:r>
          </w:p>
        </w:tc>
        <w:tc>
          <w:tcPr>
            <w:tcW w:w="4968" w:type="dxa"/>
            <w:gridSpan w:val="4"/>
            <w:tcBorders>
              <w:top w:val="nil"/>
              <w:left w:val="nil"/>
              <w:bottom w:val="nil"/>
              <w:right w:val="nil"/>
            </w:tcBorders>
          </w:tcPr>
          <w:p w14:paraId="4F7D80D0" w14:textId="77777777" w:rsidR="00000000" w:rsidRDefault="002B1815">
            <w:pPr>
              <w:adjustRightInd w:val="0"/>
              <w:ind w:right="144"/>
              <w:rPr>
                <w:sz w:val="24"/>
                <w:szCs w:val="24"/>
              </w:rPr>
            </w:pPr>
            <w:r>
              <w:rPr>
                <w:b/>
                <w:szCs w:val="24"/>
              </w:rPr>
              <w:t>Industry Code</w:t>
            </w:r>
          </w:p>
        </w:tc>
        <w:tc>
          <w:tcPr>
            <w:tcW w:w="432" w:type="dxa"/>
            <w:tcBorders>
              <w:top w:val="nil"/>
              <w:left w:val="nil"/>
              <w:bottom w:val="nil"/>
              <w:right w:val="nil"/>
            </w:tcBorders>
          </w:tcPr>
          <w:p w14:paraId="1CC384F4"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13D052DE"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3A07DA67" w14:textId="77777777" w:rsidR="00000000" w:rsidRDefault="002B1815">
            <w:pPr>
              <w:adjustRightInd w:val="0"/>
              <w:ind w:right="144"/>
              <w:rPr>
                <w:sz w:val="24"/>
                <w:szCs w:val="24"/>
              </w:rPr>
            </w:pPr>
            <w:r>
              <w:rPr>
                <w:b/>
                <w:szCs w:val="24"/>
              </w:rPr>
              <w:t>AN 1/30</w:t>
            </w:r>
          </w:p>
        </w:tc>
      </w:tr>
      <w:tr w:rsidR="00000000" w14:paraId="57553E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3B9C93"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34F287EC" w14:textId="77777777" w:rsidR="00000000" w:rsidRDefault="002B1815">
            <w:pPr>
              <w:adjustRightInd w:val="0"/>
              <w:ind w:right="144"/>
              <w:rPr>
                <w:sz w:val="24"/>
                <w:szCs w:val="24"/>
              </w:rPr>
            </w:pPr>
            <w:r>
              <w:rPr>
                <w:szCs w:val="24"/>
              </w:rPr>
              <w:t>Code indicating a code from a specific industry code list</w:t>
            </w:r>
          </w:p>
        </w:tc>
      </w:tr>
      <w:tr w:rsidR="00000000" w14:paraId="7F0052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46DA50"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45322F6A" w14:textId="77777777" w:rsidR="00000000" w:rsidRDefault="002B1815">
            <w:pPr>
              <w:adjustRightInd w:val="0"/>
              <w:ind w:right="144"/>
              <w:rPr>
                <w:sz w:val="24"/>
                <w:szCs w:val="24"/>
              </w:rPr>
            </w:pPr>
            <w:r>
              <w:rPr>
                <w:szCs w:val="24"/>
              </w:rPr>
              <w:t>CAL</w:t>
            </w:r>
          </w:p>
        </w:tc>
        <w:tc>
          <w:tcPr>
            <w:tcW w:w="144" w:type="dxa"/>
            <w:tcBorders>
              <w:top w:val="nil"/>
              <w:left w:val="nil"/>
              <w:bottom w:val="nil"/>
              <w:right w:val="nil"/>
            </w:tcBorders>
          </w:tcPr>
          <w:p w14:paraId="3151D531"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2B6C90EB" w14:textId="77777777" w:rsidR="00000000" w:rsidRDefault="002B1815">
            <w:pPr>
              <w:adjustRightInd w:val="0"/>
              <w:ind w:right="144"/>
              <w:rPr>
                <w:sz w:val="24"/>
                <w:szCs w:val="24"/>
              </w:rPr>
            </w:pPr>
            <w:r>
              <w:rPr>
                <w:szCs w:val="24"/>
              </w:rPr>
              <w:t>Call Ahead</w:t>
            </w:r>
          </w:p>
        </w:tc>
      </w:tr>
      <w:tr w:rsidR="00000000" w14:paraId="310A68D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5F4027"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432D044A" w14:textId="77777777" w:rsidR="00000000" w:rsidRDefault="002B1815">
            <w:pPr>
              <w:adjustRightInd w:val="0"/>
              <w:ind w:right="144"/>
              <w:rPr>
                <w:sz w:val="24"/>
                <w:szCs w:val="24"/>
              </w:rPr>
            </w:pPr>
            <w:r>
              <w:rPr>
                <w:szCs w:val="24"/>
              </w:rPr>
              <w:t>Does this customer require a call before the work is to be performed?</w:t>
            </w:r>
          </w:p>
        </w:tc>
      </w:tr>
    </w:tbl>
    <w:p w14:paraId="7764F7C3" w14:textId="77777777" w:rsidR="00000000" w:rsidRDefault="002B1815">
      <w:pPr>
        <w:tabs>
          <w:tab w:val="right" w:pos="1800"/>
          <w:tab w:val="left" w:pos="2160"/>
        </w:tabs>
        <w:adjustRightInd w:val="0"/>
        <w:ind w:left="2160" w:hanging="2160"/>
        <w:rPr>
          <w:b/>
          <w:szCs w:val="24"/>
        </w:rPr>
      </w:pPr>
      <w:r>
        <w:rPr>
          <w:szCs w:val="24"/>
        </w:rPr>
        <w:br w:type="page"/>
      </w:r>
      <w:bookmarkStart w:id="78" w:name="book22"/>
      <w:bookmarkEnd w:id="78"/>
      <w:r>
        <w:rPr>
          <w:b/>
          <w:szCs w:val="24"/>
        </w:rPr>
        <w:lastRenderedPageBreak/>
        <w:tab/>
        <w:t>Segment:</w:t>
      </w:r>
      <w:r>
        <w:rPr>
          <w:b/>
          <w:szCs w:val="24"/>
        </w:rPr>
        <w:tab/>
      </w:r>
      <w:r>
        <w:rPr>
          <w:b/>
          <w:sz w:val="40"/>
          <w:szCs w:val="24"/>
        </w:rPr>
        <w:t xml:space="preserve">YNQ </w:t>
      </w:r>
      <w:r>
        <w:rPr>
          <w:b/>
          <w:szCs w:val="24"/>
        </w:rPr>
        <w:t>Yes/No Question (Friday Authorization for Overdue Disconnect for Non-Payment)</w:t>
      </w:r>
    </w:p>
    <w:p w14:paraId="7781F71C"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4FF1F65D" w14:textId="77777777" w:rsidR="00000000" w:rsidRDefault="002B1815">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0853E1B"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2AC4FFF"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785E0B4"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&gt;1</w:t>
      </w:r>
    </w:p>
    <w:p w14:paraId="3609FE8E"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38776B06"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58518C10"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w:t>
      </w:r>
      <w:r>
        <w:rPr>
          <w:szCs w:val="24"/>
        </w:rPr>
        <w:t>ther is required.</w:t>
      </w:r>
    </w:p>
    <w:p w14:paraId="4B771535"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32757277"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5EB4FB65"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YNQ10 contains a free-form question when codified questions are not available.</w:t>
      </w:r>
    </w:p>
    <w:p w14:paraId="601D4C6C"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8F8FACA" w14:textId="77777777">
        <w:tblPrEx>
          <w:tblCellMar>
            <w:top w:w="0" w:type="dxa"/>
            <w:left w:w="0" w:type="dxa"/>
            <w:bottom w:w="0" w:type="dxa"/>
            <w:right w:w="0" w:type="dxa"/>
          </w:tblCellMar>
        </w:tblPrEx>
        <w:tc>
          <w:tcPr>
            <w:tcW w:w="1944" w:type="dxa"/>
            <w:tcBorders>
              <w:top w:val="nil"/>
              <w:left w:val="nil"/>
              <w:bottom w:val="nil"/>
              <w:right w:val="nil"/>
            </w:tcBorders>
          </w:tcPr>
          <w:p w14:paraId="5F09B94D"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1316B8A9"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69B6DE45" w14:textId="77777777" w:rsidR="00000000" w:rsidRDefault="002B1815">
            <w:pPr>
              <w:adjustRightInd w:val="0"/>
              <w:ind w:right="144"/>
              <w:rPr>
                <w:szCs w:val="24"/>
              </w:rPr>
            </w:pPr>
            <w:r>
              <w:rPr>
                <w:szCs w:val="24"/>
              </w:rPr>
              <w:t>HL Parent Loop (Service Order Level Information)</w:t>
            </w:r>
          </w:p>
          <w:p w14:paraId="2779E3B8" w14:textId="77777777" w:rsidR="00000000" w:rsidRDefault="002B1815">
            <w:pPr>
              <w:adjustRightInd w:val="0"/>
              <w:ind w:right="144"/>
              <w:rPr>
                <w:szCs w:val="24"/>
              </w:rPr>
            </w:pPr>
          </w:p>
          <w:p w14:paraId="0A21DDD8" w14:textId="77777777" w:rsidR="00000000" w:rsidRDefault="002B1815">
            <w:pPr>
              <w:adjustRightInd w:val="0"/>
              <w:ind w:right="144"/>
              <w:rPr>
                <w:szCs w:val="24"/>
              </w:rPr>
            </w:pPr>
            <w:r>
              <w:rPr>
                <w:szCs w:val="24"/>
              </w:rPr>
              <w:t>Required when REF~8X (Purpose Code) = DC001 Disconnect for Non-Payment or DC005 Disconnect for Non-Pay for C</w:t>
            </w:r>
            <w:r>
              <w:rPr>
                <w:szCs w:val="24"/>
              </w:rPr>
              <w:t>harges associated to Tampering.</w:t>
            </w:r>
          </w:p>
          <w:p w14:paraId="50484C55" w14:textId="77777777" w:rsidR="00000000" w:rsidRDefault="002B1815">
            <w:pPr>
              <w:adjustRightInd w:val="0"/>
              <w:ind w:right="144"/>
              <w:rPr>
                <w:szCs w:val="24"/>
              </w:rPr>
            </w:pPr>
            <w:r>
              <w:rPr>
                <w:szCs w:val="24"/>
              </w:rPr>
              <w:t xml:space="preserve">CR shall provide Yes (Y) or No (N) indicator to authorize the TDSP to Disconnect the premise for Non-Payment on a Friday when the disconnect was not executed within Tariff timelines (OVERDUE REQUEST ONLY).   </w:t>
            </w:r>
          </w:p>
          <w:p w14:paraId="00A540CF" w14:textId="77777777" w:rsidR="00000000" w:rsidRDefault="002B1815">
            <w:pPr>
              <w:adjustRightInd w:val="0"/>
              <w:ind w:right="144"/>
              <w:rPr>
                <w:szCs w:val="24"/>
              </w:rPr>
            </w:pPr>
            <w:r>
              <w:rPr>
                <w:szCs w:val="24"/>
              </w:rPr>
              <w:t>All 'NO' for Fr</w:t>
            </w:r>
            <w:r>
              <w:rPr>
                <w:szCs w:val="24"/>
              </w:rPr>
              <w:t>iday Overdue Requests will be scheduled for the next business day by the TDSP.</w:t>
            </w:r>
          </w:p>
          <w:p w14:paraId="5EB3F633" w14:textId="77777777" w:rsidR="00000000" w:rsidRDefault="002B1815">
            <w:pPr>
              <w:adjustRightInd w:val="0"/>
              <w:ind w:right="144"/>
              <w:rPr>
                <w:sz w:val="24"/>
                <w:szCs w:val="24"/>
              </w:rPr>
            </w:pPr>
          </w:p>
        </w:tc>
      </w:tr>
      <w:tr w:rsidR="00000000" w14:paraId="4A9B885A" w14:textId="77777777">
        <w:tblPrEx>
          <w:tblCellMar>
            <w:top w:w="0" w:type="dxa"/>
            <w:left w:w="0" w:type="dxa"/>
            <w:bottom w:w="0" w:type="dxa"/>
            <w:right w:w="0" w:type="dxa"/>
          </w:tblCellMar>
        </w:tblPrEx>
        <w:tc>
          <w:tcPr>
            <w:tcW w:w="1944" w:type="dxa"/>
            <w:tcBorders>
              <w:top w:val="nil"/>
              <w:left w:val="nil"/>
              <w:bottom w:val="nil"/>
              <w:right w:val="nil"/>
            </w:tcBorders>
          </w:tcPr>
          <w:p w14:paraId="42B9EAC7" w14:textId="77777777" w:rsidR="00000000" w:rsidRDefault="002B1815">
            <w:pPr>
              <w:adjustRightInd w:val="0"/>
              <w:ind w:right="144"/>
              <w:rPr>
                <w:sz w:val="24"/>
                <w:szCs w:val="24"/>
              </w:rPr>
            </w:pPr>
          </w:p>
        </w:tc>
        <w:tc>
          <w:tcPr>
            <w:tcW w:w="216" w:type="dxa"/>
            <w:tcBorders>
              <w:top w:val="nil"/>
              <w:left w:val="nil"/>
              <w:bottom w:val="nil"/>
              <w:right w:val="nil"/>
            </w:tcBorders>
          </w:tcPr>
          <w:p w14:paraId="7170B480"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0BC97509" w14:textId="77777777" w:rsidR="00000000" w:rsidRDefault="002B1815">
            <w:pPr>
              <w:adjustRightInd w:val="0"/>
              <w:ind w:right="144"/>
              <w:rPr>
                <w:sz w:val="24"/>
                <w:szCs w:val="24"/>
              </w:rPr>
            </w:pPr>
            <w:r>
              <w:rPr>
                <w:szCs w:val="24"/>
              </w:rPr>
              <w:t>YNQ~~Y~~~~~~9~DCF</w:t>
            </w:r>
          </w:p>
        </w:tc>
      </w:tr>
    </w:tbl>
    <w:p w14:paraId="4BCAB35F" w14:textId="77777777" w:rsidR="00000000" w:rsidRDefault="002B1815">
      <w:pPr>
        <w:adjustRightInd w:val="0"/>
        <w:rPr>
          <w:szCs w:val="24"/>
        </w:rPr>
      </w:pPr>
    </w:p>
    <w:p w14:paraId="3A5012B6" w14:textId="77777777" w:rsidR="00000000" w:rsidRDefault="002B1815">
      <w:pPr>
        <w:adjustRightInd w:val="0"/>
        <w:jc w:val="center"/>
        <w:rPr>
          <w:b/>
          <w:szCs w:val="24"/>
        </w:rPr>
      </w:pPr>
      <w:r>
        <w:rPr>
          <w:b/>
          <w:szCs w:val="24"/>
        </w:rPr>
        <w:t>Data Element Summary</w:t>
      </w:r>
    </w:p>
    <w:p w14:paraId="2CEAA9BC"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17E4E10"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85063E1" w14:textId="77777777">
        <w:tblPrEx>
          <w:tblCellMar>
            <w:top w:w="0" w:type="dxa"/>
            <w:left w:w="0" w:type="dxa"/>
            <w:bottom w:w="0" w:type="dxa"/>
            <w:right w:w="0" w:type="dxa"/>
          </w:tblCellMar>
        </w:tblPrEx>
        <w:tc>
          <w:tcPr>
            <w:tcW w:w="1007" w:type="dxa"/>
            <w:tcBorders>
              <w:top w:val="nil"/>
              <w:left w:val="nil"/>
              <w:bottom w:val="nil"/>
              <w:right w:val="nil"/>
            </w:tcBorders>
          </w:tcPr>
          <w:p w14:paraId="2585A191"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9404C8" w14:textId="77777777" w:rsidR="00000000" w:rsidRDefault="002B1815">
            <w:pPr>
              <w:adjustRightInd w:val="0"/>
              <w:ind w:right="144"/>
              <w:jc w:val="center"/>
              <w:rPr>
                <w:sz w:val="24"/>
                <w:szCs w:val="24"/>
              </w:rPr>
            </w:pPr>
            <w:r>
              <w:rPr>
                <w:b/>
                <w:szCs w:val="24"/>
              </w:rPr>
              <w:t>YNQ02</w:t>
            </w:r>
          </w:p>
        </w:tc>
        <w:tc>
          <w:tcPr>
            <w:tcW w:w="892" w:type="dxa"/>
            <w:tcBorders>
              <w:top w:val="nil"/>
              <w:left w:val="nil"/>
              <w:bottom w:val="nil"/>
              <w:right w:val="nil"/>
            </w:tcBorders>
          </w:tcPr>
          <w:p w14:paraId="53881C9C" w14:textId="77777777" w:rsidR="00000000" w:rsidRDefault="002B1815">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27BE701B" w14:textId="77777777" w:rsidR="00000000" w:rsidRDefault="002B1815">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4FDF70B5"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49F3B2BC"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251CAE1D" w14:textId="77777777" w:rsidR="00000000" w:rsidRDefault="002B1815">
            <w:pPr>
              <w:adjustRightInd w:val="0"/>
              <w:ind w:right="144"/>
              <w:rPr>
                <w:sz w:val="24"/>
                <w:szCs w:val="24"/>
              </w:rPr>
            </w:pPr>
            <w:r>
              <w:rPr>
                <w:b/>
                <w:szCs w:val="24"/>
              </w:rPr>
              <w:t>ID 1/1</w:t>
            </w:r>
          </w:p>
        </w:tc>
      </w:tr>
      <w:tr w:rsidR="00000000" w14:paraId="228779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14844F"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71248ECE" w14:textId="77777777" w:rsidR="00000000" w:rsidRDefault="002B1815">
            <w:pPr>
              <w:adjustRightInd w:val="0"/>
              <w:ind w:right="144"/>
              <w:rPr>
                <w:sz w:val="24"/>
                <w:szCs w:val="24"/>
              </w:rPr>
            </w:pPr>
            <w:r>
              <w:rPr>
                <w:szCs w:val="24"/>
              </w:rPr>
              <w:t>Code indicating a Yes or No condition or response</w:t>
            </w:r>
          </w:p>
        </w:tc>
      </w:tr>
      <w:tr w:rsidR="00000000" w14:paraId="04478C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45AAEF"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05BB677F" w14:textId="77777777" w:rsidR="00000000" w:rsidRDefault="002B1815">
            <w:pPr>
              <w:adjustRightInd w:val="0"/>
              <w:ind w:right="144"/>
              <w:rPr>
                <w:sz w:val="24"/>
                <w:szCs w:val="24"/>
              </w:rPr>
            </w:pPr>
            <w:r>
              <w:rPr>
                <w:szCs w:val="24"/>
              </w:rPr>
              <w:t>N</w:t>
            </w:r>
          </w:p>
        </w:tc>
        <w:tc>
          <w:tcPr>
            <w:tcW w:w="144" w:type="dxa"/>
            <w:tcBorders>
              <w:top w:val="nil"/>
              <w:left w:val="nil"/>
              <w:bottom w:val="nil"/>
              <w:right w:val="nil"/>
            </w:tcBorders>
          </w:tcPr>
          <w:p w14:paraId="017E305B"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6111D5E5" w14:textId="77777777" w:rsidR="00000000" w:rsidRDefault="002B1815">
            <w:pPr>
              <w:adjustRightInd w:val="0"/>
              <w:ind w:right="144"/>
              <w:rPr>
                <w:sz w:val="24"/>
                <w:szCs w:val="24"/>
              </w:rPr>
            </w:pPr>
            <w:r>
              <w:rPr>
                <w:szCs w:val="24"/>
              </w:rPr>
              <w:t>No</w:t>
            </w:r>
          </w:p>
        </w:tc>
      </w:tr>
      <w:tr w:rsidR="00000000" w14:paraId="2B3A437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7F66A7D"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53602A0E" w14:textId="77777777" w:rsidR="00000000" w:rsidRDefault="002B1815">
            <w:pPr>
              <w:adjustRightInd w:val="0"/>
              <w:ind w:right="144"/>
              <w:rPr>
                <w:sz w:val="24"/>
                <w:szCs w:val="24"/>
              </w:rPr>
            </w:pPr>
            <w:r>
              <w:rPr>
                <w:szCs w:val="24"/>
              </w:rPr>
              <w:t>NO - CR Does Not Authorize Friday Disconnects for Non-Payment.  Applies ONLY to Disconnect for Non-Payment (REF~8X = DC001 or DC005) requests that were not executed by the TDSP within Tariff timelines (OVERDUE REQUEST ONLY).</w:t>
            </w:r>
          </w:p>
        </w:tc>
      </w:tr>
      <w:tr w:rsidR="00000000" w14:paraId="12FAFE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3AE0AD"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6ECA52BE" w14:textId="77777777" w:rsidR="00000000" w:rsidRDefault="002B1815">
            <w:pPr>
              <w:adjustRightInd w:val="0"/>
              <w:ind w:right="144"/>
              <w:rPr>
                <w:sz w:val="24"/>
                <w:szCs w:val="24"/>
              </w:rPr>
            </w:pPr>
            <w:r>
              <w:rPr>
                <w:szCs w:val="24"/>
              </w:rPr>
              <w:t>Y</w:t>
            </w:r>
          </w:p>
        </w:tc>
        <w:tc>
          <w:tcPr>
            <w:tcW w:w="144" w:type="dxa"/>
            <w:tcBorders>
              <w:top w:val="nil"/>
              <w:left w:val="nil"/>
              <w:bottom w:val="nil"/>
              <w:right w:val="nil"/>
            </w:tcBorders>
          </w:tcPr>
          <w:p w14:paraId="62D533A4"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282AF4B8" w14:textId="77777777" w:rsidR="00000000" w:rsidRDefault="002B1815">
            <w:pPr>
              <w:adjustRightInd w:val="0"/>
              <w:ind w:right="144"/>
              <w:rPr>
                <w:sz w:val="24"/>
                <w:szCs w:val="24"/>
              </w:rPr>
            </w:pPr>
            <w:r>
              <w:rPr>
                <w:szCs w:val="24"/>
              </w:rPr>
              <w:t>Yes</w:t>
            </w:r>
          </w:p>
        </w:tc>
      </w:tr>
      <w:tr w:rsidR="00000000" w14:paraId="1920448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1F01B73"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3359DA81" w14:textId="77777777" w:rsidR="00000000" w:rsidRDefault="002B1815">
            <w:pPr>
              <w:adjustRightInd w:val="0"/>
              <w:ind w:right="144"/>
              <w:rPr>
                <w:sz w:val="24"/>
                <w:szCs w:val="24"/>
              </w:rPr>
            </w:pPr>
            <w:r>
              <w:rPr>
                <w:szCs w:val="24"/>
              </w:rPr>
              <w:t xml:space="preserve">YES- CR Authorizes </w:t>
            </w:r>
            <w:r>
              <w:rPr>
                <w:szCs w:val="24"/>
              </w:rPr>
              <w:t>Friday Disconnects for Non-Payment. Applies ONLY to Disconnect for Non-Payment (REF~8X = DC001 or DC005)  requests that were not executed by the TDSP within Tariff timelines (OVERDUE REQUEST ONLY)</w:t>
            </w:r>
          </w:p>
        </w:tc>
      </w:tr>
      <w:tr w:rsidR="00000000" w14:paraId="32740197" w14:textId="77777777">
        <w:tblPrEx>
          <w:tblCellMar>
            <w:top w:w="0" w:type="dxa"/>
            <w:left w:w="0" w:type="dxa"/>
            <w:bottom w:w="0" w:type="dxa"/>
            <w:right w:w="0" w:type="dxa"/>
          </w:tblCellMar>
        </w:tblPrEx>
        <w:tc>
          <w:tcPr>
            <w:tcW w:w="1007" w:type="dxa"/>
            <w:tcBorders>
              <w:top w:val="nil"/>
              <w:left w:val="nil"/>
              <w:bottom w:val="nil"/>
              <w:right w:val="nil"/>
            </w:tcBorders>
          </w:tcPr>
          <w:p w14:paraId="05F1DBB1"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2A85D750" w14:textId="77777777" w:rsidR="00000000" w:rsidRDefault="002B1815">
            <w:pPr>
              <w:adjustRightInd w:val="0"/>
              <w:ind w:right="144"/>
              <w:jc w:val="center"/>
              <w:rPr>
                <w:sz w:val="24"/>
                <w:szCs w:val="24"/>
              </w:rPr>
            </w:pPr>
            <w:r>
              <w:rPr>
                <w:b/>
                <w:szCs w:val="24"/>
              </w:rPr>
              <w:t>YNQ08</w:t>
            </w:r>
          </w:p>
        </w:tc>
        <w:tc>
          <w:tcPr>
            <w:tcW w:w="892" w:type="dxa"/>
            <w:tcBorders>
              <w:top w:val="nil"/>
              <w:left w:val="nil"/>
              <w:bottom w:val="nil"/>
              <w:right w:val="nil"/>
            </w:tcBorders>
          </w:tcPr>
          <w:p w14:paraId="6BA1F2E0" w14:textId="77777777" w:rsidR="00000000" w:rsidRDefault="002B1815">
            <w:pPr>
              <w:adjustRightInd w:val="0"/>
              <w:ind w:right="144"/>
              <w:jc w:val="center"/>
              <w:rPr>
                <w:sz w:val="24"/>
                <w:szCs w:val="24"/>
              </w:rPr>
            </w:pPr>
            <w:r>
              <w:rPr>
                <w:b/>
                <w:szCs w:val="24"/>
              </w:rPr>
              <w:t>1270</w:t>
            </w:r>
          </w:p>
        </w:tc>
        <w:tc>
          <w:tcPr>
            <w:tcW w:w="4968" w:type="dxa"/>
            <w:gridSpan w:val="4"/>
            <w:tcBorders>
              <w:top w:val="nil"/>
              <w:left w:val="nil"/>
              <w:bottom w:val="nil"/>
              <w:right w:val="nil"/>
            </w:tcBorders>
          </w:tcPr>
          <w:p w14:paraId="3EEF5AE9" w14:textId="77777777" w:rsidR="00000000" w:rsidRDefault="002B1815">
            <w:pPr>
              <w:adjustRightInd w:val="0"/>
              <w:ind w:right="144"/>
              <w:rPr>
                <w:sz w:val="24"/>
                <w:szCs w:val="24"/>
              </w:rPr>
            </w:pPr>
            <w:r>
              <w:rPr>
                <w:b/>
                <w:szCs w:val="24"/>
              </w:rPr>
              <w:t>Code List Qualifier Code</w:t>
            </w:r>
          </w:p>
        </w:tc>
        <w:tc>
          <w:tcPr>
            <w:tcW w:w="432" w:type="dxa"/>
            <w:tcBorders>
              <w:top w:val="nil"/>
              <w:left w:val="nil"/>
              <w:bottom w:val="nil"/>
              <w:right w:val="nil"/>
            </w:tcBorders>
          </w:tcPr>
          <w:p w14:paraId="7F7F66E5"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559B5F9E"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44B01720" w14:textId="77777777" w:rsidR="00000000" w:rsidRDefault="002B1815">
            <w:pPr>
              <w:adjustRightInd w:val="0"/>
              <w:ind w:right="144"/>
              <w:rPr>
                <w:sz w:val="24"/>
                <w:szCs w:val="24"/>
              </w:rPr>
            </w:pPr>
            <w:r>
              <w:rPr>
                <w:b/>
                <w:szCs w:val="24"/>
              </w:rPr>
              <w:t>ID 1/3</w:t>
            </w:r>
          </w:p>
        </w:tc>
      </w:tr>
      <w:tr w:rsidR="00000000" w14:paraId="1A5BE8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6DC4F7"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3929F9AB" w14:textId="77777777" w:rsidR="00000000" w:rsidRDefault="002B1815">
            <w:pPr>
              <w:adjustRightInd w:val="0"/>
              <w:ind w:right="144"/>
              <w:rPr>
                <w:sz w:val="24"/>
                <w:szCs w:val="24"/>
              </w:rPr>
            </w:pPr>
            <w:r>
              <w:rPr>
                <w:szCs w:val="24"/>
              </w:rPr>
              <w:t>Code identifying a specific industry code list</w:t>
            </w:r>
          </w:p>
        </w:tc>
      </w:tr>
      <w:tr w:rsidR="00000000" w14:paraId="0933EE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052F62"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08F7B2C6" w14:textId="77777777" w:rsidR="00000000" w:rsidRDefault="002B1815">
            <w:pPr>
              <w:adjustRightInd w:val="0"/>
              <w:ind w:right="144"/>
              <w:rPr>
                <w:sz w:val="24"/>
                <w:szCs w:val="24"/>
              </w:rPr>
            </w:pPr>
            <w:r>
              <w:rPr>
                <w:szCs w:val="24"/>
              </w:rPr>
              <w:t>9</w:t>
            </w:r>
          </w:p>
        </w:tc>
        <w:tc>
          <w:tcPr>
            <w:tcW w:w="144" w:type="dxa"/>
            <w:tcBorders>
              <w:top w:val="nil"/>
              <w:left w:val="nil"/>
              <w:bottom w:val="nil"/>
              <w:right w:val="nil"/>
            </w:tcBorders>
          </w:tcPr>
          <w:p w14:paraId="21920630"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7A041203" w14:textId="77777777" w:rsidR="00000000" w:rsidRDefault="002B1815">
            <w:pPr>
              <w:adjustRightInd w:val="0"/>
              <w:ind w:right="144"/>
              <w:rPr>
                <w:sz w:val="24"/>
                <w:szCs w:val="24"/>
              </w:rPr>
            </w:pPr>
            <w:r>
              <w:rPr>
                <w:szCs w:val="24"/>
              </w:rPr>
              <w:t>Indicator Code</w:t>
            </w:r>
          </w:p>
        </w:tc>
      </w:tr>
      <w:tr w:rsidR="00000000" w14:paraId="2EBC04D1" w14:textId="77777777">
        <w:tblPrEx>
          <w:tblCellMar>
            <w:top w:w="0" w:type="dxa"/>
            <w:left w:w="0" w:type="dxa"/>
            <w:bottom w:w="0" w:type="dxa"/>
            <w:right w:w="0" w:type="dxa"/>
          </w:tblCellMar>
        </w:tblPrEx>
        <w:tc>
          <w:tcPr>
            <w:tcW w:w="1007" w:type="dxa"/>
            <w:tcBorders>
              <w:top w:val="nil"/>
              <w:left w:val="nil"/>
              <w:bottom w:val="nil"/>
              <w:right w:val="nil"/>
            </w:tcBorders>
          </w:tcPr>
          <w:p w14:paraId="28473210"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4E58677A" w14:textId="77777777" w:rsidR="00000000" w:rsidRDefault="002B1815">
            <w:pPr>
              <w:adjustRightInd w:val="0"/>
              <w:ind w:right="144"/>
              <w:jc w:val="center"/>
              <w:rPr>
                <w:sz w:val="24"/>
                <w:szCs w:val="24"/>
              </w:rPr>
            </w:pPr>
            <w:r>
              <w:rPr>
                <w:b/>
                <w:szCs w:val="24"/>
              </w:rPr>
              <w:t>YNQ09</w:t>
            </w:r>
          </w:p>
        </w:tc>
        <w:tc>
          <w:tcPr>
            <w:tcW w:w="892" w:type="dxa"/>
            <w:tcBorders>
              <w:top w:val="nil"/>
              <w:left w:val="nil"/>
              <w:bottom w:val="nil"/>
              <w:right w:val="nil"/>
            </w:tcBorders>
          </w:tcPr>
          <w:p w14:paraId="3086A117" w14:textId="77777777" w:rsidR="00000000" w:rsidRDefault="002B1815">
            <w:pPr>
              <w:adjustRightInd w:val="0"/>
              <w:ind w:right="144"/>
              <w:jc w:val="center"/>
              <w:rPr>
                <w:sz w:val="24"/>
                <w:szCs w:val="24"/>
              </w:rPr>
            </w:pPr>
            <w:r>
              <w:rPr>
                <w:b/>
                <w:szCs w:val="24"/>
              </w:rPr>
              <w:t>1271</w:t>
            </w:r>
          </w:p>
        </w:tc>
        <w:tc>
          <w:tcPr>
            <w:tcW w:w="4968" w:type="dxa"/>
            <w:gridSpan w:val="4"/>
            <w:tcBorders>
              <w:top w:val="nil"/>
              <w:left w:val="nil"/>
              <w:bottom w:val="nil"/>
              <w:right w:val="nil"/>
            </w:tcBorders>
          </w:tcPr>
          <w:p w14:paraId="37DECD2B" w14:textId="77777777" w:rsidR="00000000" w:rsidRDefault="002B1815">
            <w:pPr>
              <w:adjustRightInd w:val="0"/>
              <w:ind w:right="144"/>
              <w:rPr>
                <w:sz w:val="24"/>
                <w:szCs w:val="24"/>
              </w:rPr>
            </w:pPr>
            <w:r>
              <w:rPr>
                <w:b/>
                <w:szCs w:val="24"/>
              </w:rPr>
              <w:t>Industry Code</w:t>
            </w:r>
          </w:p>
        </w:tc>
        <w:tc>
          <w:tcPr>
            <w:tcW w:w="432" w:type="dxa"/>
            <w:tcBorders>
              <w:top w:val="nil"/>
              <w:left w:val="nil"/>
              <w:bottom w:val="nil"/>
              <w:right w:val="nil"/>
            </w:tcBorders>
          </w:tcPr>
          <w:p w14:paraId="7971ADFA"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192C5B57"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55B8D479" w14:textId="77777777" w:rsidR="00000000" w:rsidRDefault="002B1815">
            <w:pPr>
              <w:adjustRightInd w:val="0"/>
              <w:ind w:right="144"/>
              <w:rPr>
                <w:sz w:val="24"/>
                <w:szCs w:val="24"/>
              </w:rPr>
            </w:pPr>
            <w:r>
              <w:rPr>
                <w:b/>
                <w:szCs w:val="24"/>
              </w:rPr>
              <w:t>AN 1/30</w:t>
            </w:r>
          </w:p>
        </w:tc>
      </w:tr>
      <w:tr w:rsidR="00000000" w14:paraId="61CD98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119E1D"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04EBB6B9" w14:textId="77777777" w:rsidR="00000000" w:rsidRDefault="002B1815">
            <w:pPr>
              <w:adjustRightInd w:val="0"/>
              <w:ind w:right="144"/>
              <w:rPr>
                <w:sz w:val="24"/>
                <w:szCs w:val="24"/>
              </w:rPr>
            </w:pPr>
            <w:r>
              <w:rPr>
                <w:szCs w:val="24"/>
              </w:rPr>
              <w:t>Code indicating a code from a specific industry code list</w:t>
            </w:r>
          </w:p>
        </w:tc>
      </w:tr>
      <w:tr w:rsidR="00000000" w14:paraId="7456E8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5395F8"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4CAD1798" w14:textId="77777777" w:rsidR="00000000" w:rsidRDefault="002B1815">
            <w:pPr>
              <w:adjustRightInd w:val="0"/>
              <w:ind w:right="144"/>
              <w:rPr>
                <w:sz w:val="24"/>
                <w:szCs w:val="24"/>
              </w:rPr>
            </w:pPr>
            <w:r>
              <w:rPr>
                <w:szCs w:val="24"/>
              </w:rPr>
              <w:t>DCF</w:t>
            </w:r>
          </w:p>
        </w:tc>
        <w:tc>
          <w:tcPr>
            <w:tcW w:w="144" w:type="dxa"/>
            <w:tcBorders>
              <w:top w:val="nil"/>
              <w:left w:val="nil"/>
              <w:bottom w:val="nil"/>
              <w:right w:val="nil"/>
            </w:tcBorders>
          </w:tcPr>
          <w:p w14:paraId="276F0D85"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6A665EFC" w14:textId="77777777" w:rsidR="00000000" w:rsidRDefault="002B1815">
            <w:pPr>
              <w:adjustRightInd w:val="0"/>
              <w:ind w:right="144"/>
              <w:rPr>
                <w:sz w:val="24"/>
                <w:szCs w:val="24"/>
              </w:rPr>
            </w:pPr>
            <w:r>
              <w:rPr>
                <w:szCs w:val="24"/>
              </w:rPr>
              <w:t>Disconnect Non-Payment on Friday</w:t>
            </w:r>
          </w:p>
        </w:tc>
      </w:tr>
      <w:tr w:rsidR="00000000" w14:paraId="667E17F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15DF23"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731E24FE" w14:textId="77777777" w:rsidR="00000000" w:rsidRDefault="002B1815">
            <w:pPr>
              <w:adjustRightInd w:val="0"/>
              <w:ind w:right="144"/>
              <w:rPr>
                <w:sz w:val="24"/>
                <w:szCs w:val="24"/>
              </w:rPr>
            </w:pPr>
            <w:r>
              <w:rPr>
                <w:szCs w:val="24"/>
              </w:rPr>
              <w:t xml:space="preserve">Friday Disconnect for Non-Payment Authorization </w:t>
            </w:r>
            <w:r>
              <w:rPr>
                <w:szCs w:val="24"/>
              </w:rPr>
              <w:lastRenderedPageBreak/>
              <w:t>when the disconnect was not executed within Tariff timelines (OVERDUE REQUEST ONLY)</w:t>
            </w:r>
          </w:p>
        </w:tc>
      </w:tr>
    </w:tbl>
    <w:p w14:paraId="0E6A2398" w14:textId="77777777" w:rsidR="00000000" w:rsidRDefault="002B1815">
      <w:pPr>
        <w:tabs>
          <w:tab w:val="right" w:pos="1800"/>
          <w:tab w:val="left" w:pos="2160"/>
        </w:tabs>
        <w:adjustRightInd w:val="0"/>
        <w:ind w:left="2160" w:hanging="2160"/>
        <w:rPr>
          <w:b/>
          <w:szCs w:val="24"/>
        </w:rPr>
      </w:pPr>
      <w:r>
        <w:rPr>
          <w:szCs w:val="24"/>
        </w:rPr>
        <w:lastRenderedPageBreak/>
        <w:br w:type="page"/>
      </w:r>
      <w:bookmarkStart w:id="79" w:name="book23"/>
      <w:bookmarkEnd w:id="79"/>
      <w:r>
        <w:rPr>
          <w:b/>
          <w:szCs w:val="24"/>
        </w:rPr>
        <w:lastRenderedPageBreak/>
        <w:tab/>
        <w:t>Segment:</w:t>
      </w:r>
      <w:r>
        <w:rPr>
          <w:b/>
          <w:szCs w:val="24"/>
        </w:rPr>
        <w:tab/>
      </w:r>
      <w:r>
        <w:rPr>
          <w:b/>
          <w:sz w:val="40"/>
          <w:szCs w:val="24"/>
        </w:rPr>
        <w:t xml:space="preserve">YNQ </w:t>
      </w:r>
      <w:r>
        <w:rPr>
          <w:b/>
          <w:szCs w:val="24"/>
        </w:rPr>
        <w:t>Yes/No Question (Premium Disconnect Location)</w:t>
      </w:r>
    </w:p>
    <w:p w14:paraId="18E42EED"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04E8F020" w14:textId="77777777" w:rsidR="00000000" w:rsidRDefault="002B1815">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7750ADAD"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r>
      <w:r>
        <w:rPr>
          <w:szCs w:val="24"/>
        </w:rPr>
        <w:t>Detail</w:t>
      </w:r>
    </w:p>
    <w:p w14:paraId="6D23AC92"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CA05E72"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&gt;1</w:t>
      </w:r>
    </w:p>
    <w:p w14:paraId="7F53E333"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504006AD"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434CEB19"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w:t>
      </w:r>
      <w:r>
        <w:rPr>
          <w:szCs w:val="24"/>
        </w:rPr>
        <w:t>04 is present, then the other is required.</w:t>
      </w:r>
    </w:p>
    <w:p w14:paraId="78E3E629"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5A01A90E"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YNQ02 confirms or denies the statement made in YNQ01, YNQ09 or YNQ10. A "Y" indicates the statement is confirmed; an "N" indicates the statement </w:t>
      </w:r>
      <w:r>
        <w:rPr>
          <w:szCs w:val="24"/>
        </w:rPr>
        <w:t>is denied.</w:t>
      </w:r>
    </w:p>
    <w:p w14:paraId="0CBF6929"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26321307"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0B8D1EB" w14:textId="77777777">
        <w:tblPrEx>
          <w:tblCellMar>
            <w:top w:w="0" w:type="dxa"/>
            <w:left w:w="0" w:type="dxa"/>
            <w:bottom w:w="0" w:type="dxa"/>
            <w:right w:w="0" w:type="dxa"/>
          </w:tblCellMar>
        </w:tblPrEx>
        <w:tc>
          <w:tcPr>
            <w:tcW w:w="1944" w:type="dxa"/>
            <w:tcBorders>
              <w:top w:val="nil"/>
              <w:left w:val="nil"/>
              <w:bottom w:val="nil"/>
              <w:right w:val="nil"/>
            </w:tcBorders>
          </w:tcPr>
          <w:p w14:paraId="6A10B1CE"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1D8229DE"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258CF10F" w14:textId="77777777" w:rsidR="00000000" w:rsidRDefault="002B1815">
            <w:pPr>
              <w:adjustRightInd w:val="0"/>
              <w:ind w:right="144"/>
              <w:rPr>
                <w:szCs w:val="24"/>
              </w:rPr>
            </w:pPr>
            <w:r>
              <w:rPr>
                <w:szCs w:val="24"/>
              </w:rPr>
              <w:t>HL Parent Loop (Service Order Level Information)</w:t>
            </w:r>
          </w:p>
          <w:p w14:paraId="2B0883E6" w14:textId="77777777" w:rsidR="00000000" w:rsidRDefault="002B1815">
            <w:pPr>
              <w:adjustRightInd w:val="0"/>
              <w:ind w:right="144"/>
              <w:rPr>
                <w:sz w:val="24"/>
                <w:szCs w:val="24"/>
              </w:rPr>
            </w:pPr>
          </w:p>
        </w:tc>
      </w:tr>
      <w:tr w:rsidR="00000000" w14:paraId="58147B5D" w14:textId="77777777">
        <w:tblPrEx>
          <w:tblCellMar>
            <w:top w:w="0" w:type="dxa"/>
            <w:left w:w="0" w:type="dxa"/>
            <w:bottom w:w="0" w:type="dxa"/>
            <w:right w:w="0" w:type="dxa"/>
          </w:tblCellMar>
        </w:tblPrEx>
        <w:tc>
          <w:tcPr>
            <w:tcW w:w="1944" w:type="dxa"/>
            <w:tcBorders>
              <w:top w:val="nil"/>
              <w:left w:val="nil"/>
              <w:bottom w:val="nil"/>
              <w:right w:val="nil"/>
            </w:tcBorders>
          </w:tcPr>
          <w:p w14:paraId="4D59E329" w14:textId="77777777" w:rsidR="00000000" w:rsidRDefault="002B1815">
            <w:pPr>
              <w:adjustRightInd w:val="0"/>
              <w:ind w:right="144"/>
              <w:rPr>
                <w:sz w:val="24"/>
                <w:szCs w:val="24"/>
              </w:rPr>
            </w:pPr>
          </w:p>
        </w:tc>
        <w:tc>
          <w:tcPr>
            <w:tcW w:w="216" w:type="dxa"/>
            <w:tcBorders>
              <w:top w:val="nil"/>
              <w:left w:val="nil"/>
              <w:bottom w:val="nil"/>
              <w:right w:val="nil"/>
            </w:tcBorders>
          </w:tcPr>
          <w:p w14:paraId="0C6C7DFB"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3929BC35" w14:textId="77777777" w:rsidR="00000000" w:rsidRDefault="002B1815">
            <w:pPr>
              <w:adjustRightInd w:val="0"/>
              <w:ind w:right="144"/>
              <w:rPr>
                <w:szCs w:val="24"/>
              </w:rPr>
            </w:pPr>
            <w:r>
              <w:rPr>
                <w:szCs w:val="24"/>
              </w:rPr>
              <w:t>Required only when the Segment REF Purpose Code REF02 equals DC001 (Disconnect Non-Pay.)</w:t>
            </w:r>
          </w:p>
          <w:p w14:paraId="112615AC" w14:textId="77777777" w:rsidR="00000000" w:rsidRDefault="002B1815">
            <w:pPr>
              <w:adjustRightInd w:val="0"/>
              <w:ind w:right="144"/>
              <w:rPr>
                <w:szCs w:val="24"/>
              </w:rPr>
            </w:pPr>
          </w:p>
          <w:p w14:paraId="7D1A27D8" w14:textId="77777777" w:rsidR="00000000" w:rsidRDefault="002B1815">
            <w:pPr>
              <w:adjustRightInd w:val="0"/>
              <w:ind w:right="144"/>
              <w:rPr>
                <w:szCs w:val="24"/>
              </w:rPr>
            </w:pPr>
            <w:r>
              <w:rPr>
                <w:szCs w:val="24"/>
              </w:rPr>
              <w:t>Not used with any other Segment REF Purpose Codes.</w:t>
            </w:r>
          </w:p>
          <w:p w14:paraId="6F778ACB" w14:textId="77777777" w:rsidR="00000000" w:rsidRDefault="002B1815">
            <w:pPr>
              <w:adjustRightInd w:val="0"/>
              <w:ind w:right="144"/>
              <w:rPr>
                <w:sz w:val="24"/>
                <w:szCs w:val="24"/>
              </w:rPr>
            </w:pPr>
          </w:p>
        </w:tc>
      </w:tr>
      <w:tr w:rsidR="00000000" w14:paraId="6594A3D9" w14:textId="77777777">
        <w:tblPrEx>
          <w:tblCellMar>
            <w:top w:w="0" w:type="dxa"/>
            <w:left w:w="0" w:type="dxa"/>
            <w:bottom w:w="0" w:type="dxa"/>
            <w:right w:w="0" w:type="dxa"/>
          </w:tblCellMar>
        </w:tblPrEx>
        <w:tc>
          <w:tcPr>
            <w:tcW w:w="1944" w:type="dxa"/>
            <w:tcBorders>
              <w:top w:val="nil"/>
              <w:left w:val="nil"/>
              <w:bottom w:val="nil"/>
              <w:right w:val="nil"/>
            </w:tcBorders>
          </w:tcPr>
          <w:p w14:paraId="24CD9519" w14:textId="77777777" w:rsidR="00000000" w:rsidRDefault="002B1815">
            <w:pPr>
              <w:adjustRightInd w:val="0"/>
              <w:ind w:right="144"/>
              <w:rPr>
                <w:sz w:val="24"/>
                <w:szCs w:val="24"/>
              </w:rPr>
            </w:pPr>
          </w:p>
        </w:tc>
        <w:tc>
          <w:tcPr>
            <w:tcW w:w="216" w:type="dxa"/>
            <w:tcBorders>
              <w:top w:val="nil"/>
              <w:left w:val="nil"/>
              <w:bottom w:val="nil"/>
              <w:right w:val="nil"/>
            </w:tcBorders>
          </w:tcPr>
          <w:p w14:paraId="7DDDB2A6"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3D1B90F4" w14:textId="77777777" w:rsidR="00000000" w:rsidRDefault="002B1815">
            <w:pPr>
              <w:adjustRightInd w:val="0"/>
              <w:ind w:right="144"/>
              <w:rPr>
                <w:sz w:val="24"/>
                <w:szCs w:val="24"/>
              </w:rPr>
            </w:pPr>
            <w:r>
              <w:rPr>
                <w:szCs w:val="24"/>
              </w:rPr>
              <w:t>YNQ~~Y~~~~~~9~PDL</w:t>
            </w:r>
          </w:p>
        </w:tc>
      </w:tr>
    </w:tbl>
    <w:p w14:paraId="125EB96A" w14:textId="77777777" w:rsidR="00000000" w:rsidRDefault="002B1815">
      <w:pPr>
        <w:adjustRightInd w:val="0"/>
        <w:rPr>
          <w:szCs w:val="24"/>
        </w:rPr>
      </w:pPr>
    </w:p>
    <w:p w14:paraId="56FBDB77" w14:textId="77777777" w:rsidR="00000000" w:rsidRDefault="002B1815">
      <w:pPr>
        <w:adjustRightInd w:val="0"/>
        <w:jc w:val="center"/>
        <w:rPr>
          <w:b/>
          <w:szCs w:val="24"/>
        </w:rPr>
      </w:pPr>
      <w:r>
        <w:rPr>
          <w:b/>
          <w:szCs w:val="24"/>
        </w:rPr>
        <w:t>Data Element Summary</w:t>
      </w:r>
    </w:p>
    <w:p w14:paraId="171F5AC5"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8E9F8AE"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8A38DBF" w14:textId="77777777">
        <w:tblPrEx>
          <w:tblCellMar>
            <w:top w:w="0" w:type="dxa"/>
            <w:left w:w="0" w:type="dxa"/>
            <w:bottom w:w="0" w:type="dxa"/>
            <w:right w:w="0" w:type="dxa"/>
          </w:tblCellMar>
        </w:tblPrEx>
        <w:tc>
          <w:tcPr>
            <w:tcW w:w="1007" w:type="dxa"/>
            <w:tcBorders>
              <w:top w:val="nil"/>
              <w:left w:val="nil"/>
              <w:bottom w:val="nil"/>
              <w:right w:val="nil"/>
            </w:tcBorders>
          </w:tcPr>
          <w:p w14:paraId="32F5FF22"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497F9D" w14:textId="77777777" w:rsidR="00000000" w:rsidRDefault="002B1815">
            <w:pPr>
              <w:adjustRightInd w:val="0"/>
              <w:ind w:right="144"/>
              <w:jc w:val="center"/>
              <w:rPr>
                <w:sz w:val="24"/>
                <w:szCs w:val="24"/>
              </w:rPr>
            </w:pPr>
            <w:r>
              <w:rPr>
                <w:b/>
                <w:szCs w:val="24"/>
              </w:rPr>
              <w:t>YNQ02</w:t>
            </w:r>
          </w:p>
        </w:tc>
        <w:tc>
          <w:tcPr>
            <w:tcW w:w="892" w:type="dxa"/>
            <w:tcBorders>
              <w:top w:val="nil"/>
              <w:left w:val="nil"/>
              <w:bottom w:val="nil"/>
              <w:right w:val="nil"/>
            </w:tcBorders>
          </w:tcPr>
          <w:p w14:paraId="78B16FB7" w14:textId="77777777" w:rsidR="00000000" w:rsidRDefault="002B1815">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4A17BCD6" w14:textId="77777777" w:rsidR="00000000" w:rsidRDefault="002B1815">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0BB4333D"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1B1E684E"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78943433" w14:textId="77777777" w:rsidR="00000000" w:rsidRDefault="002B1815">
            <w:pPr>
              <w:adjustRightInd w:val="0"/>
              <w:ind w:right="144"/>
              <w:rPr>
                <w:sz w:val="24"/>
                <w:szCs w:val="24"/>
              </w:rPr>
            </w:pPr>
            <w:r>
              <w:rPr>
                <w:b/>
                <w:szCs w:val="24"/>
              </w:rPr>
              <w:t>ID 1/1</w:t>
            </w:r>
          </w:p>
        </w:tc>
      </w:tr>
      <w:tr w:rsidR="00000000" w14:paraId="53D7D0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81D717"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41256D1D" w14:textId="77777777" w:rsidR="00000000" w:rsidRDefault="002B1815">
            <w:pPr>
              <w:adjustRightInd w:val="0"/>
              <w:ind w:right="144"/>
              <w:rPr>
                <w:sz w:val="24"/>
                <w:szCs w:val="24"/>
              </w:rPr>
            </w:pPr>
            <w:r>
              <w:rPr>
                <w:szCs w:val="24"/>
              </w:rPr>
              <w:t>Code indicating a Yes or No condition or response</w:t>
            </w:r>
          </w:p>
        </w:tc>
      </w:tr>
      <w:tr w:rsidR="00000000" w14:paraId="5CB4085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6B2A7F"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3F4A0F98" w14:textId="77777777" w:rsidR="00000000" w:rsidRDefault="002B1815">
            <w:pPr>
              <w:adjustRightInd w:val="0"/>
              <w:ind w:right="144"/>
              <w:rPr>
                <w:sz w:val="24"/>
                <w:szCs w:val="24"/>
              </w:rPr>
            </w:pPr>
            <w:r>
              <w:rPr>
                <w:szCs w:val="24"/>
              </w:rPr>
              <w:t>Y</w:t>
            </w:r>
          </w:p>
        </w:tc>
        <w:tc>
          <w:tcPr>
            <w:tcW w:w="144" w:type="dxa"/>
            <w:tcBorders>
              <w:top w:val="nil"/>
              <w:left w:val="nil"/>
              <w:bottom w:val="nil"/>
              <w:right w:val="nil"/>
            </w:tcBorders>
          </w:tcPr>
          <w:p w14:paraId="174522AC"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524FDBE7" w14:textId="77777777" w:rsidR="00000000" w:rsidRDefault="002B1815">
            <w:pPr>
              <w:adjustRightInd w:val="0"/>
              <w:ind w:right="144"/>
              <w:rPr>
                <w:sz w:val="24"/>
                <w:szCs w:val="24"/>
              </w:rPr>
            </w:pPr>
            <w:r>
              <w:rPr>
                <w:szCs w:val="24"/>
              </w:rPr>
              <w:t>Yes</w:t>
            </w:r>
          </w:p>
        </w:tc>
      </w:tr>
      <w:tr w:rsidR="00000000" w14:paraId="6AE9D477" w14:textId="77777777">
        <w:tblPrEx>
          <w:tblCellMar>
            <w:top w:w="0" w:type="dxa"/>
            <w:left w:w="0" w:type="dxa"/>
            <w:bottom w:w="0" w:type="dxa"/>
            <w:right w:w="0" w:type="dxa"/>
          </w:tblCellMar>
        </w:tblPrEx>
        <w:tc>
          <w:tcPr>
            <w:tcW w:w="1007" w:type="dxa"/>
            <w:tcBorders>
              <w:top w:val="nil"/>
              <w:left w:val="nil"/>
              <w:bottom w:val="nil"/>
              <w:right w:val="nil"/>
            </w:tcBorders>
          </w:tcPr>
          <w:p w14:paraId="01B06F70"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68AFC4E5" w14:textId="77777777" w:rsidR="00000000" w:rsidRDefault="002B1815">
            <w:pPr>
              <w:adjustRightInd w:val="0"/>
              <w:ind w:right="144"/>
              <w:jc w:val="center"/>
              <w:rPr>
                <w:sz w:val="24"/>
                <w:szCs w:val="24"/>
              </w:rPr>
            </w:pPr>
            <w:r>
              <w:rPr>
                <w:b/>
                <w:szCs w:val="24"/>
              </w:rPr>
              <w:t>YNQ08</w:t>
            </w:r>
          </w:p>
        </w:tc>
        <w:tc>
          <w:tcPr>
            <w:tcW w:w="892" w:type="dxa"/>
            <w:tcBorders>
              <w:top w:val="nil"/>
              <w:left w:val="nil"/>
              <w:bottom w:val="nil"/>
              <w:right w:val="nil"/>
            </w:tcBorders>
          </w:tcPr>
          <w:p w14:paraId="3A2181A6" w14:textId="77777777" w:rsidR="00000000" w:rsidRDefault="002B1815">
            <w:pPr>
              <w:adjustRightInd w:val="0"/>
              <w:ind w:right="144"/>
              <w:jc w:val="center"/>
              <w:rPr>
                <w:sz w:val="24"/>
                <w:szCs w:val="24"/>
              </w:rPr>
            </w:pPr>
            <w:r>
              <w:rPr>
                <w:b/>
                <w:szCs w:val="24"/>
              </w:rPr>
              <w:t>1270</w:t>
            </w:r>
          </w:p>
        </w:tc>
        <w:tc>
          <w:tcPr>
            <w:tcW w:w="4968" w:type="dxa"/>
            <w:gridSpan w:val="4"/>
            <w:tcBorders>
              <w:top w:val="nil"/>
              <w:left w:val="nil"/>
              <w:bottom w:val="nil"/>
              <w:right w:val="nil"/>
            </w:tcBorders>
          </w:tcPr>
          <w:p w14:paraId="3277A2D5" w14:textId="77777777" w:rsidR="00000000" w:rsidRDefault="002B1815">
            <w:pPr>
              <w:adjustRightInd w:val="0"/>
              <w:ind w:right="144"/>
              <w:rPr>
                <w:sz w:val="24"/>
                <w:szCs w:val="24"/>
              </w:rPr>
            </w:pPr>
            <w:r>
              <w:rPr>
                <w:b/>
                <w:szCs w:val="24"/>
              </w:rPr>
              <w:t>Code List Qualifier Code</w:t>
            </w:r>
          </w:p>
        </w:tc>
        <w:tc>
          <w:tcPr>
            <w:tcW w:w="432" w:type="dxa"/>
            <w:tcBorders>
              <w:top w:val="nil"/>
              <w:left w:val="nil"/>
              <w:bottom w:val="nil"/>
              <w:right w:val="nil"/>
            </w:tcBorders>
          </w:tcPr>
          <w:p w14:paraId="32AEA3F1"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70D410DE"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1297F6F5" w14:textId="77777777" w:rsidR="00000000" w:rsidRDefault="002B1815">
            <w:pPr>
              <w:adjustRightInd w:val="0"/>
              <w:ind w:right="144"/>
              <w:rPr>
                <w:sz w:val="24"/>
                <w:szCs w:val="24"/>
              </w:rPr>
            </w:pPr>
            <w:r>
              <w:rPr>
                <w:b/>
                <w:szCs w:val="24"/>
              </w:rPr>
              <w:t>ID 1/3</w:t>
            </w:r>
          </w:p>
        </w:tc>
      </w:tr>
      <w:tr w:rsidR="00000000" w14:paraId="22771E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88D3AA"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472CF31B" w14:textId="77777777" w:rsidR="00000000" w:rsidRDefault="002B1815">
            <w:pPr>
              <w:adjustRightInd w:val="0"/>
              <w:ind w:right="144"/>
              <w:rPr>
                <w:sz w:val="24"/>
                <w:szCs w:val="24"/>
              </w:rPr>
            </w:pPr>
            <w:r>
              <w:rPr>
                <w:szCs w:val="24"/>
              </w:rPr>
              <w:t>Code identifying a specific industry code list</w:t>
            </w:r>
          </w:p>
        </w:tc>
      </w:tr>
      <w:tr w:rsidR="00000000" w14:paraId="3435C1B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CDE6F0"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4C215450" w14:textId="77777777" w:rsidR="00000000" w:rsidRDefault="002B1815">
            <w:pPr>
              <w:adjustRightInd w:val="0"/>
              <w:ind w:right="144"/>
              <w:rPr>
                <w:sz w:val="24"/>
                <w:szCs w:val="24"/>
              </w:rPr>
            </w:pPr>
            <w:r>
              <w:rPr>
                <w:szCs w:val="24"/>
              </w:rPr>
              <w:t>9</w:t>
            </w:r>
          </w:p>
        </w:tc>
        <w:tc>
          <w:tcPr>
            <w:tcW w:w="144" w:type="dxa"/>
            <w:tcBorders>
              <w:top w:val="nil"/>
              <w:left w:val="nil"/>
              <w:bottom w:val="nil"/>
              <w:right w:val="nil"/>
            </w:tcBorders>
          </w:tcPr>
          <w:p w14:paraId="35AC53B6"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2F142E02" w14:textId="77777777" w:rsidR="00000000" w:rsidRDefault="002B1815">
            <w:pPr>
              <w:adjustRightInd w:val="0"/>
              <w:ind w:right="144"/>
              <w:rPr>
                <w:sz w:val="24"/>
                <w:szCs w:val="24"/>
              </w:rPr>
            </w:pPr>
            <w:r>
              <w:rPr>
                <w:szCs w:val="24"/>
              </w:rPr>
              <w:t>Indicator Code</w:t>
            </w:r>
          </w:p>
        </w:tc>
      </w:tr>
      <w:tr w:rsidR="00000000" w14:paraId="618477FE" w14:textId="77777777">
        <w:tblPrEx>
          <w:tblCellMar>
            <w:top w:w="0" w:type="dxa"/>
            <w:left w:w="0" w:type="dxa"/>
            <w:bottom w:w="0" w:type="dxa"/>
            <w:right w:w="0" w:type="dxa"/>
          </w:tblCellMar>
        </w:tblPrEx>
        <w:tc>
          <w:tcPr>
            <w:tcW w:w="1007" w:type="dxa"/>
            <w:tcBorders>
              <w:top w:val="nil"/>
              <w:left w:val="nil"/>
              <w:bottom w:val="nil"/>
              <w:right w:val="nil"/>
            </w:tcBorders>
          </w:tcPr>
          <w:p w14:paraId="0D5666A6"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46ACB2DD" w14:textId="77777777" w:rsidR="00000000" w:rsidRDefault="002B1815">
            <w:pPr>
              <w:adjustRightInd w:val="0"/>
              <w:ind w:right="144"/>
              <w:jc w:val="center"/>
              <w:rPr>
                <w:sz w:val="24"/>
                <w:szCs w:val="24"/>
              </w:rPr>
            </w:pPr>
            <w:r>
              <w:rPr>
                <w:b/>
                <w:szCs w:val="24"/>
              </w:rPr>
              <w:t>YNQ09</w:t>
            </w:r>
          </w:p>
        </w:tc>
        <w:tc>
          <w:tcPr>
            <w:tcW w:w="892" w:type="dxa"/>
            <w:tcBorders>
              <w:top w:val="nil"/>
              <w:left w:val="nil"/>
              <w:bottom w:val="nil"/>
              <w:right w:val="nil"/>
            </w:tcBorders>
          </w:tcPr>
          <w:p w14:paraId="6A56A9D7" w14:textId="77777777" w:rsidR="00000000" w:rsidRDefault="002B1815">
            <w:pPr>
              <w:adjustRightInd w:val="0"/>
              <w:ind w:right="144"/>
              <w:jc w:val="center"/>
              <w:rPr>
                <w:sz w:val="24"/>
                <w:szCs w:val="24"/>
              </w:rPr>
            </w:pPr>
            <w:r>
              <w:rPr>
                <w:b/>
                <w:szCs w:val="24"/>
              </w:rPr>
              <w:t>1271</w:t>
            </w:r>
          </w:p>
        </w:tc>
        <w:tc>
          <w:tcPr>
            <w:tcW w:w="4968" w:type="dxa"/>
            <w:gridSpan w:val="4"/>
            <w:tcBorders>
              <w:top w:val="nil"/>
              <w:left w:val="nil"/>
              <w:bottom w:val="nil"/>
              <w:right w:val="nil"/>
            </w:tcBorders>
          </w:tcPr>
          <w:p w14:paraId="19BE89FB" w14:textId="77777777" w:rsidR="00000000" w:rsidRDefault="002B1815">
            <w:pPr>
              <w:adjustRightInd w:val="0"/>
              <w:ind w:right="144"/>
              <w:rPr>
                <w:sz w:val="24"/>
                <w:szCs w:val="24"/>
              </w:rPr>
            </w:pPr>
            <w:r>
              <w:rPr>
                <w:b/>
                <w:szCs w:val="24"/>
              </w:rPr>
              <w:t>Industry Code</w:t>
            </w:r>
          </w:p>
        </w:tc>
        <w:tc>
          <w:tcPr>
            <w:tcW w:w="432" w:type="dxa"/>
            <w:tcBorders>
              <w:top w:val="nil"/>
              <w:left w:val="nil"/>
              <w:bottom w:val="nil"/>
              <w:right w:val="nil"/>
            </w:tcBorders>
          </w:tcPr>
          <w:p w14:paraId="3DC012BD"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0C9BAB1D"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4B0031D4" w14:textId="77777777" w:rsidR="00000000" w:rsidRDefault="002B1815">
            <w:pPr>
              <w:adjustRightInd w:val="0"/>
              <w:ind w:right="144"/>
              <w:rPr>
                <w:sz w:val="24"/>
                <w:szCs w:val="24"/>
              </w:rPr>
            </w:pPr>
            <w:r>
              <w:rPr>
                <w:b/>
                <w:szCs w:val="24"/>
              </w:rPr>
              <w:t>AN 1/30</w:t>
            </w:r>
          </w:p>
        </w:tc>
      </w:tr>
      <w:tr w:rsidR="00000000" w14:paraId="71D22F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FC2D48"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3261ED1D" w14:textId="77777777" w:rsidR="00000000" w:rsidRDefault="002B1815">
            <w:pPr>
              <w:adjustRightInd w:val="0"/>
              <w:ind w:right="144"/>
              <w:rPr>
                <w:sz w:val="24"/>
                <w:szCs w:val="24"/>
              </w:rPr>
            </w:pPr>
            <w:r>
              <w:rPr>
                <w:szCs w:val="24"/>
              </w:rPr>
              <w:t>Code indicating a code from a specific industry code list</w:t>
            </w:r>
          </w:p>
        </w:tc>
      </w:tr>
      <w:tr w:rsidR="00000000" w14:paraId="6F8C1C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7DC345"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1EB8F9AC" w14:textId="77777777" w:rsidR="00000000" w:rsidRDefault="002B1815">
            <w:pPr>
              <w:adjustRightInd w:val="0"/>
              <w:ind w:right="144"/>
              <w:rPr>
                <w:sz w:val="24"/>
                <w:szCs w:val="24"/>
              </w:rPr>
            </w:pPr>
            <w:r>
              <w:rPr>
                <w:szCs w:val="24"/>
              </w:rPr>
              <w:t>MTR</w:t>
            </w:r>
          </w:p>
        </w:tc>
        <w:tc>
          <w:tcPr>
            <w:tcW w:w="144" w:type="dxa"/>
            <w:tcBorders>
              <w:top w:val="nil"/>
              <w:left w:val="nil"/>
              <w:bottom w:val="nil"/>
              <w:right w:val="nil"/>
            </w:tcBorders>
          </w:tcPr>
          <w:p w14:paraId="394EF987"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25C772CE" w14:textId="77777777" w:rsidR="00000000" w:rsidRDefault="002B1815">
            <w:pPr>
              <w:adjustRightInd w:val="0"/>
              <w:ind w:right="144"/>
              <w:rPr>
                <w:sz w:val="24"/>
                <w:szCs w:val="24"/>
              </w:rPr>
            </w:pPr>
            <w:r>
              <w:rPr>
                <w:szCs w:val="24"/>
              </w:rPr>
              <w:t>Meter Disconnect Only</w:t>
            </w:r>
          </w:p>
        </w:tc>
      </w:tr>
      <w:tr w:rsidR="00000000" w14:paraId="2475908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D3242FE"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3C40FEA3" w14:textId="77777777" w:rsidR="00000000" w:rsidRDefault="002B1815">
            <w:pPr>
              <w:adjustRightInd w:val="0"/>
              <w:ind w:right="144"/>
              <w:rPr>
                <w:sz w:val="24"/>
                <w:szCs w:val="24"/>
              </w:rPr>
            </w:pPr>
            <w:r>
              <w:rPr>
                <w:szCs w:val="24"/>
              </w:rPr>
              <w:t>Indicates that the CR will not pay for a premium disconnect location charge if service cannot be terminated at the meter.</w:t>
            </w:r>
          </w:p>
        </w:tc>
      </w:tr>
      <w:tr w:rsidR="00000000" w14:paraId="61A9D8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355DCF"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135CA9D7" w14:textId="77777777" w:rsidR="00000000" w:rsidRDefault="002B1815">
            <w:pPr>
              <w:adjustRightInd w:val="0"/>
              <w:ind w:right="144"/>
              <w:rPr>
                <w:sz w:val="24"/>
                <w:szCs w:val="24"/>
              </w:rPr>
            </w:pPr>
            <w:r>
              <w:rPr>
                <w:szCs w:val="24"/>
              </w:rPr>
              <w:t>PDL</w:t>
            </w:r>
          </w:p>
        </w:tc>
        <w:tc>
          <w:tcPr>
            <w:tcW w:w="144" w:type="dxa"/>
            <w:tcBorders>
              <w:top w:val="nil"/>
              <w:left w:val="nil"/>
              <w:bottom w:val="nil"/>
              <w:right w:val="nil"/>
            </w:tcBorders>
          </w:tcPr>
          <w:p w14:paraId="64EC5633"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59B3CC1A" w14:textId="77777777" w:rsidR="00000000" w:rsidRDefault="002B1815">
            <w:pPr>
              <w:adjustRightInd w:val="0"/>
              <w:ind w:right="144"/>
              <w:rPr>
                <w:sz w:val="24"/>
                <w:szCs w:val="24"/>
              </w:rPr>
            </w:pPr>
            <w:r>
              <w:rPr>
                <w:szCs w:val="24"/>
              </w:rPr>
              <w:t>Premium Disconnect Location</w:t>
            </w:r>
          </w:p>
        </w:tc>
      </w:tr>
      <w:tr w:rsidR="00000000" w14:paraId="278B94E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E9B5B8"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5FED2404" w14:textId="77777777" w:rsidR="00000000" w:rsidRDefault="002B1815">
            <w:pPr>
              <w:adjustRightInd w:val="0"/>
              <w:ind w:right="144"/>
              <w:rPr>
                <w:sz w:val="24"/>
                <w:szCs w:val="24"/>
              </w:rPr>
            </w:pPr>
            <w:r>
              <w:rPr>
                <w:szCs w:val="24"/>
              </w:rPr>
              <w:t>Indicates that the CR will only pay for a premium disconnect location charge.</w:t>
            </w:r>
          </w:p>
        </w:tc>
      </w:tr>
      <w:tr w:rsidR="00000000" w14:paraId="6990DA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DD4262"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33486DDD" w14:textId="77777777" w:rsidR="00000000" w:rsidRDefault="002B1815">
            <w:pPr>
              <w:adjustRightInd w:val="0"/>
              <w:ind w:right="144"/>
              <w:rPr>
                <w:sz w:val="24"/>
                <w:szCs w:val="24"/>
              </w:rPr>
            </w:pPr>
            <w:r>
              <w:rPr>
                <w:szCs w:val="24"/>
              </w:rPr>
              <w:t>ROL</w:t>
            </w:r>
          </w:p>
        </w:tc>
        <w:tc>
          <w:tcPr>
            <w:tcW w:w="144" w:type="dxa"/>
            <w:tcBorders>
              <w:top w:val="nil"/>
              <w:left w:val="nil"/>
              <w:bottom w:val="nil"/>
              <w:right w:val="nil"/>
            </w:tcBorders>
          </w:tcPr>
          <w:p w14:paraId="7CAB7CF7"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59E60D16" w14:textId="77777777" w:rsidR="00000000" w:rsidRDefault="002B1815">
            <w:pPr>
              <w:adjustRightInd w:val="0"/>
              <w:ind w:right="144"/>
              <w:rPr>
                <w:sz w:val="24"/>
                <w:szCs w:val="24"/>
              </w:rPr>
            </w:pPr>
            <w:r>
              <w:rPr>
                <w:szCs w:val="24"/>
              </w:rPr>
              <w:t>Roll to Other Location</w:t>
            </w:r>
          </w:p>
        </w:tc>
      </w:tr>
      <w:tr w:rsidR="00000000" w14:paraId="7A5CD21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51AAA8C"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1B0DC575" w14:textId="77777777" w:rsidR="00000000" w:rsidRDefault="002B1815">
            <w:pPr>
              <w:adjustRightInd w:val="0"/>
              <w:ind w:right="144"/>
              <w:rPr>
                <w:sz w:val="24"/>
                <w:szCs w:val="24"/>
              </w:rPr>
            </w:pPr>
            <w:r>
              <w:rPr>
                <w:szCs w:val="24"/>
              </w:rPr>
              <w:t>Indicates that the CR will pay for a premium disconnect location charge if service cannot be terminated at the meter.</w:t>
            </w:r>
          </w:p>
        </w:tc>
      </w:tr>
    </w:tbl>
    <w:p w14:paraId="55F4020F" w14:textId="77777777" w:rsidR="00000000" w:rsidRDefault="002B1815">
      <w:pPr>
        <w:tabs>
          <w:tab w:val="right" w:pos="1800"/>
          <w:tab w:val="left" w:pos="2160"/>
        </w:tabs>
        <w:adjustRightInd w:val="0"/>
        <w:ind w:left="2160" w:hanging="2160"/>
        <w:rPr>
          <w:b/>
          <w:szCs w:val="24"/>
        </w:rPr>
      </w:pPr>
      <w:r>
        <w:rPr>
          <w:szCs w:val="24"/>
        </w:rPr>
        <w:br w:type="page"/>
      </w:r>
      <w:bookmarkStart w:id="80" w:name="book24"/>
      <w:bookmarkEnd w:id="80"/>
      <w:r>
        <w:rPr>
          <w:b/>
          <w:szCs w:val="24"/>
        </w:rPr>
        <w:lastRenderedPageBreak/>
        <w:tab/>
        <w:t>Segment:</w:t>
      </w:r>
      <w:r>
        <w:rPr>
          <w:b/>
          <w:szCs w:val="24"/>
        </w:rPr>
        <w:tab/>
      </w:r>
      <w:r>
        <w:rPr>
          <w:b/>
          <w:sz w:val="40"/>
          <w:szCs w:val="24"/>
        </w:rPr>
        <w:t>MTX</w:t>
      </w:r>
      <w:r>
        <w:rPr>
          <w:b/>
          <w:sz w:val="40"/>
          <w:szCs w:val="24"/>
        </w:rPr>
        <w:t xml:space="preserve"> </w:t>
      </w:r>
      <w:r>
        <w:rPr>
          <w:b/>
          <w:szCs w:val="24"/>
        </w:rPr>
        <w:t>Text (Directions)</w:t>
      </w:r>
    </w:p>
    <w:p w14:paraId="0CFFEDAB"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250</w:t>
      </w:r>
    </w:p>
    <w:p w14:paraId="514D6208" w14:textId="77777777" w:rsidR="00000000" w:rsidRDefault="002B1815">
      <w:pPr>
        <w:tabs>
          <w:tab w:val="right" w:pos="1800"/>
          <w:tab w:val="left" w:pos="2160"/>
        </w:tabs>
        <w:adjustRightInd w:val="0"/>
        <w:ind w:left="2160" w:hanging="2160"/>
        <w:rPr>
          <w:szCs w:val="24"/>
        </w:rPr>
      </w:pPr>
      <w:r>
        <w:rPr>
          <w:szCs w:val="24"/>
        </w:rPr>
        <w:tab/>
      </w:r>
      <w:r>
        <w:rPr>
          <w:b/>
          <w:szCs w:val="24"/>
        </w:rPr>
        <w:t>Loop:</w:t>
      </w:r>
      <w:r>
        <w:rPr>
          <w:szCs w:val="24"/>
        </w:rPr>
        <w:tab/>
        <w:t>MTX        Optional</w:t>
      </w:r>
    </w:p>
    <w:p w14:paraId="20B6AD7E"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B2A736C"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69AB600"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1</w:t>
      </w:r>
    </w:p>
    <w:p w14:paraId="3844E795"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t>To specify textual data</w:t>
      </w:r>
    </w:p>
    <w:p w14:paraId="467500D7"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MTX01 is present, then MTX02 is required.</w:t>
      </w:r>
    </w:p>
    <w:p w14:paraId="11AE1D69"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MTX03 is present, then MTX02 is required.</w:t>
      </w:r>
    </w:p>
    <w:p w14:paraId="5FAB0ECC"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Seman</w:t>
      </w:r>
      <w:r>
        <w:rPr>
          <w:b/>
          <w:szCs w:val="24"/>
        </w:rPr>
        <w:t>tic Notes:</w:t>
      </w:r>
    </w:p>
    <w:p w14:paraId="40639727"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79AB6AC" w14:textId="77777777">
        <w:tblPrEx>
          <w:tblCellMar>
            <w:top w:w="0" w:type="dxa"/>
            <w:left w:w="0" w:type="dxa"/>
            <w:bottom w:w="0" w:type="dxa"/>
            <w:right w:w="0" w:type="dxa"/>
          </w:tblCellMar>
        </w:tblPrEx>
        <w:tc>
          <w:tcPr>
            <w:tcW w:w="1944" w:type="dxa"/>
            <w:tcBorders>
              <w:top w:val="nil"/>
              <w:left w:val="nil"/>
              <w:bottom w:val="nil"/>
              <w:right w:val="nil"/>
            </w:tcBorders>
          </w:tcPr>
          <w:p w14:paraId="47AA945A"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760A0AB9"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7A4A46BA" w14:textId="77777777" w:rsidR="00000000" w:rsidRDefault="002B1815">
            <w:pPr>
              <w:adjustRightInd w:val="0"/>
              <w:ind w:right="144"/>
              <w:rPr>
                <w:szCs w:val="24"/>
              </w:rPr>
            </w:pPr>
            <w:r>
              <w:rPr>
                <w:szCs w:val="24"/>
              </w:rPr>
              <w:t>HL Parent Loop (Service Order Level Information)</w:t>
            </w:r>
          </w:p>
          <w:p w14:paraId="0E884097" w14:textId="77777777" w:rsidR="00000000" w:rsidRDefault="002B1815">
            <w:pPr>
              <w:adjustRightInd w:val="0"/>
              <w:ind w:right="144"/>
              <w:rPr>
                <w:szCs w:val="24"/>
              </w:rPr>
            </w:pPr>
          </w:p>
          <w:p w14:paraId="1C228D71" w14:textId="77777777" w:rsidR="00000000" w:rsidRDefault="002B1815">
            <w:pPr>
              <w:adjustRightInd w:val="0"/>
              <w:ind w:right="144"/>
              <w:rPr>
                <w:szCs w:val="24"/>
              </w:rPr>
            </w:pPr>
            <w:r>
              <w:rPr>
                <w:szCs w:val="24"/>
              </w:rPr>
              <w:t xml:space="preserve">Required if directions add value to the Service Order. </w:t>
            </w:r>
          </w:p>
          <w:p w14:paraId="7498DE72" w14:textId="77777777" w:rsidR="00000000" w:rsidRDefault="002B1815">
            <w:pPr>
              <w:adjustRightInd w:val="0"/>
              <w:ind w:right="144"/>
              <w:rPr>
                <w:sz w:val="24"/>
                <w:szCs w:val="24"/>
              </w:rPr>
            </w:pPr>
          </w:p>
        </w:tc>
      </w:tr>
      <w:tr w:rsidR="00000000" w14:paraId="17B8D68B" w14:textId="77777777">
        <w:tblPrEx>
          <w:tblCellMar>
            <w:top w:w="0" w:type="dxa"/>
            <w:left w:w="0" w:type="dxa"/>
            <w:bottom w:w="0" w:type="dxa"/>
            <w:right w:w="0" w:type="dxa"/>
          </w:tblCellMar>
        </w:tblPrEx>
        <w:tc>
          <w:tcPr>
            <w:tcW w:w="1944" w:type="dxa"/>
            <w:tcBorders>
              <w:top w:val="nil"/>
              <w:left w:val="nil"/>
              <w:bottom w:val="nil"/>
              <w:right w:val="nil"/>
            </w:tcBorders>
          </w:tcPr>
          <w:p w14:paraId="755EB6AE" w14:textId="77777777" w:rsidR="00000000" w:rsidRDefault="002B1815">
            <w:pPr>
              <w:adjustRightInd w:val="0"/>
              <w:ind w:right="144"/>
              <w:rPr>
                <w:sz w:val="24"/>
                <w:szCs w:val="24"/>
              </w:rPr>
            </w:pPr>
          </w:p>
        </w:tc>
        <w:tc>
          <w:tcPr>
            <w:tcW w:w="216" w:type="dxa"/>
            <w:tcBorders>
              <w:top w:val="nil"/>
              <w:left w:val="nil"/>
              <w:bottom w:val="nil"/>
              <w:right w:val="nil"/>
            </w:tcBorders>
          </w:tcPr>
          <w:p w14:paraId="4D931504"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1E9A1232" w14:textId="77777777" w:rsidR="00000000" w:rsidRDefault="002B1815">
            <w:pPr>
              <w:adjustRightInd w:val="0"/>
              <w:ind w:right="144"/>
              <w:rPr>
                <w:sz w:val="24"/>
                <w:szCs w:val="24"/>
              </w:rPr>
            </w:pPr>
            <w:r>
              <w:rPr>
                <w:szCs w:val="24"/>
              </w:rPr>
              <w:t>MTX~ACC~9 MILES FROM SQUARE ON HWY 243 ON RIGHT</w:t>
            </w:r>
          </w:p>
        </w:tc>
      </w:tr>
    </w:tbl>
    <w:p w14:paraId="290B45D3" w14:textId="77777777" w:rsidR="00000000" w:rsidRDefault="002B1815">
      <w:pPr>
        <w:adjustRightInd w:val="0"/>
        <w:rPr>
          <w:szCs w:val="24"/>
        </w:rPr>
      </w:pPr>
    </w:p>
    <w:p w14:paraId="30827364" w14:textId="77777777" w:rsidR="00000000" w:rsidRDefault="002B1815">
      <w:pPr>
        <w:adjustRightInd w:val="0"/>
        <w:jc w:val="center"/>
        <w:rPr>
          <w:b/>
          <w:szCs w:val="24"/>
        </w:rPr>
      </w:pPr>
      <w:r>
        <w:rPr>
          <w:b/>
          <w:szCs w:val="24"/>
        </w:rPr>
        <w:t>Data Element Summary</w:t>
      </w:r>
    </w:p>
    <w:p w14:paraId="17917E99"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3B2810F"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19B2299" w14:textId="77777777">
        <w:tblPrEx>
          <w:tblCellMar>
            <w:top w:w="0" w:type="dxa"/>
            <w:left w:w="0" w:type="dxa"/>
            <w:bottom w:w="0" w:type="dxa"/>
            <w:right w:w="0" w:type="dxa"/>
          </w:tblCellMar>
        </w:tblPrEx>
        <w:tc>
          <w:tcPr>
            <w:tcW w:w="1007" w:type="dxa"/>
            <w:tcBorders>
              <w:top w:val="nil"/>
              <w:left w:val="nil"/>
              <w:bottom w:val="nil"/>
              <w:right w:val="nil"/>
            </w:tcBorders>
          </w:tcPr>
          <w:p w14:paraId="320DEF3F"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BA012B6" w14:textId="77777777" w:rsidR="00000000" w:rsidRDefault="002B1815">
            <w:pPr>
              <w:adjustRightInd w:val="0"/>
              <w:ind w:right="144"/>
              <w:jc w:val="center"/>
              <w:rPr>
                <w:sz w:val="24"/>
                <w:szCs w:val="24"/>
              </w:rPr>
            </w:pPr>
            <w:r>
              <w:rPr>
                <w:b/>
                <w:szCs w:val="24"/>
              </w:rPr>
              <w:t>MTX01</w:t>
            </w:r>
          </w:p>
        </w:tc>
        <w:tc>
          <w:tcPr>
            <w:tcW w:w="892" w:type="dxa"/>
            <w:tcBorders>
              <w:top w:val="nil"/>
              <w:left w:val="nil"/>
              <w:bottom w:val="nil"/>
              <w:right w:val="nil"/>
            </w:tcBorders>
          </w:tcPr>
          <w:p w14:paraId="26FAAD41" w14:textId="77777777" w:rsidR="00000000" w:rsidRDefault="002B1815">
            <w:pPr>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79D567FB" w14:textId="77777777" w:rsidR="00000000" w:rsidRDefault="002B1815">
            <w:pPr>
              <w:adjustRightInd w:val="0"/>
              <w:ind w:right="144"/>
              <w:rPr>
                <w:sz w:val="24"/>
                <w:szCs w:val="24"/>
              </w:rPr>
            </w:pPr>
            <w:r>
              <w:rPr>
                <w:b/>
                <w:szCs w:val="24"/>
              </w:rPr>
              <w:t>Note Reference Code</w:t>
            </w:r>
          </w:p>
        </w:tc>
        <w:tc>
          <w:tcPr>
            <w:tcW w:w="432" w:type="dxa"/>
            <w:tcBorders>
              <w:top w:val="nil"/>
              <w:left w:val="nil"/>
              <w:bottom w:val="nil"/>
              <w:right w:val="nil"/>
            </w:tcBorders>
          </w:tcPr>
          <w:p w14:paraId="0B03126E" w14:textId="77777777" w:rsidR="00000000" w:rsidRDefault="002B1815">
            <w:pPr>
              <w:adjustRightInd w:val="0"/>
              <w:ind w:right="144"/>
              <w:jc w:val="center"/>
              <w:rPr>
                <w:sz w:val="24"/>
                <w:szCs w:val="24"/>
              </w:rPr>
            </w:pPr>
            <w:r>
              <w:rPr>
                <w:b/>
                <w:szCs w:val="24"/>
              </w:rPr>
              <w:t>O</w:t>
            </w:r>
          </w:p>
        </w:tc>
        <w:tc>
          <w:tcPr>
            <w:tcW w:w="14" w:type="dxa"/>
            <w:tcBorders>
              <w:top w:val="nil"/>
              <w:left w:val="nil"/>
              <w:bottom w:val="nil"/>
              <w:right w:val="nil"/>
            </w:tcBorders>
          </w:tcPr>
          <w:p w14:paraId="0FE6BE63"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222286D3" w14:textId="77777777" w:rsidR="00000000" w:rsidRDefault="002B1815">
            <w:pPr>
              <w:adjustRightInd w:val="0"/>
              <w:ind w:right="144"/>
              <w:rPr>
                <w:sz w:val="24"/>
                <w:szCs w:val="24"/>
              </w:rPr>
            </w:pPr>
            <w:r>
              <w:rPr>
                <w:b/>
                <w:szCs w:val="24"/>
              </w:rPr>
              <w:t>ID 3/3</w:t>
            </w:r>
          </w:p>
        </w:tc>
      </w:tr>
      <w:tr w:rsidR="00000000" w14:paraId="2AA121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8B082B"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0BC5497E" w14:textId="77777777" w:rsidR="00000000" w:rsidRDefault="002B1815">
            <w:pPr>
              <w:adjustRightInd w:val="0"/>
              <w:ind w:right="144"/>
              <w:rPr>
                <w:sz w:val="24"/>
                <w:szCs w:val="24"/>
              </w:rPr>
            </w:pPr>
            <w:r>
              <w:rPr>
                <w:szCs w:val="24"/>
              </w:rPr>
              <w:t>Code identifying the functional area or purpose for which the note applies</w:t>
            </w:r>
          </w:p>
        </w:tc>
      </w:tr>
      <w:tr w:rsidR="00000000" w14:paraId="2D7A14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8FAE62"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5D218884" w14:textId="77777777" w:rsidR="00000000" w:rsidRDefault="002B1815">
            <w:pPr>
              <w:adjustRightInd w:val="0"/>
              <w:ind w:right="144"/>
              <w:rPr>
                <w:sz w:val="24"/>
                <w:szCs w:val="24"/>
              </w:rPr>
            </w:pPr>
            <w:r>
              <w:rPr>
                <w:szCs w:val="24"/>
              </w:rPr>
              <w:t>ACC</w:t>
            </w:r>
          </w:p>
        </w:tc>
        <w:tc>
          <w:tcPr>
            <w:tcW w:w="144" w:type="dxa"/>
            <w:tcBorders>
              <w:top w:val="nil"/>
              <w:left w:val="nil"/>
              <w:bottom w:val="nil"/>
              <w:right w:val="nil"/>
            </w:tcBorders>
          </w:tcPr>
          <w:p w14:paraId="6A7F2285" w14:textId="77777777" w:rsidR="00000000" w:rsidRDefault="002B1815">
            <w:pPr>
              <w:adjustRightInd w:val="0"/>
              <w:ind w:right="144"/>
              <w:rPr>
                <w:sz w:val="24"/>
                <w:szCs w:val="24"/>
              </w:rPr>
            </w:pPr>
          </w:p>
        </w:tc>
        <w:tc>
          <w:tcPr>
            <w:tcW w:w="4823" w:type="dxa"/>
            <w:gridSpan w:val="5"/>
            <w:tcBorders>
              <w:top w:val="nil"/>
              <w:left w:val="nil"/>
              <w:bottom w:val="nil"/>
              <w:right w:val="nil"/>
            </w:tcBorders>
          </w:tcPr>
          <w:p w14:paraId="2A5C2EBF" w14:textId="77777777" w:rsidR="00000000" w:rsidRDefault="002B1815">
            <w:pPr>
              <w:adjustRightInd w:val="0"/>
              <w:ind w:right="144"/>
              <w:rPr>
                <w:sz w:val="24"/>
                <w:szCs w:val="24"/>
              </w:rPr>
            </w:pPr>
            <w:r>
              <w:rPr>
                <w:szCs w:val="24"/>
              </w:rPr>
              <w:t>Access Instructions</w:t>
            </w:r>
          </w:p>
        </w:tc>
      </w:tr>
      <w:tr w:rsidR="00000000" w14:paraId="39D79F5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7063E9" w14:textId="77777777" w:rsidR="00000000" w:rsidRDefault="002B1815">
            <w:pPr>
              <w:adjustRightInd w:val="0"/>
              <w:ind w:right="144"/>
              <w:rPr>
                <w:sz w:val="24"/>
                <w:szCs w:val="24"/>
              </w:rPr>
            </w:pPr>
          </w:p>
        </w:tc>
        <w:tc>
          <w:tcPr>
            <w:tcW w:w="4680" w:type="dxa"/>
            <w:gridSpan w:val="4"/>
            <w:tcBorders>
              <w:top w:val="nil"/>
              <w:left w:val="nil"/>
              <w:bottom w:val="nil"/>
              <w:right w:val="nil"/>
            </w:tcBorders>
            <w:shd w:val="pct20" w:color="auto" w:fill="auto"/>
          </w:tcPr>
          <w:p w14:paraId="55B5C872" w14:textId="77777777" w:rsidR="00000000" w:rsidRDefault="002B1815">
            <w:pPr>
              <w:adjustRightInd w:val="0"/>
              <w:ind w:right="144"/>
              <w:rPr>
                <w:sz w:val="24"/>
                <w:szCs w:val="24"/>
              </w:rPr>
            </w:pPr>
            <w:r>
              <w:rPr>
                <w:szCs w:val="24"/>
              </w:rPr>
              <w:t>Directions</w:t>
            </w:r>
          </w:p>
        </w:tc>
      </w:tr>
      <w:tr w:rsidR="00000000" w14:paraId="122BB7AC" w14:textId="77777777">
        <w:tblPrEx>
          <w:tblCellMar>
            <w:top w:w="0" w:type="dxa"/>
            <w:left w:w="0" w:type="dxa"/>
            <w:bottom w:w="0" w:type="dxa"/>
            <w:right w:w="0" w:type="dxa"/>
          </w:tblCellMar>
        </w:tblPrEx>
        <w:tc>
          <w:tcPr>
            <w:tcW w:w="1007" w:type="dxa"/>
            <w:tcBorders>
              <w:top w:val="nil"/>
              <w:left w:val="nil"/>
              <w:bottom w:val="nil"/>
              <w:right w:val="nil"/>
            </w:tcBorders>
          </w:tcPr>
          <w:p w14:paraId="2008DC52"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0EF8F81B" w14:textId="77777777" w:rsidR="00000000" w:rsidRDefault="002B1815">
            <w:pPr>
              <w:adjustRightInd w:val="0"/>
              <w:ind w:right="144"/>
              <w:jc w:val="center"/>
              <w:rPr>
                <w:sz w:val="24"/>
                <w:szCs w:val="24"/>
              </w:rPr>
            </w:pPr>
            <w:r>
              <w:rPr>
                <w:b/>
                <w:szCs w:val="24"/>
              </w:rPr>
              <w:t>MTX02</w:t>
            </w:r>
          </w:p>
        </w:tc>
        <w:tc>
          <w:tcPr>
            <w:tcW w:w="892" w:type="dxa"/>
            <w:tcBorders>
              <w:top w:val="nil"/>
              <w:left w:val="nil"/>
              <w:bottom w:val="nil"/>
              <w:right w:val="nil"/>
            </w:tcBorders>
          </w:tcPr>
          <w:p w14:paraId="0052CDC6" w14:textId="77777777" w:rsidR="00000000" w:rsidRDefault="002B1815">
            <w:pPr>
              <w:adjustRightInd w:val="0"/>
              <w:ind w:right="144"/>
              <w:jc w:val="center"/>
              <w:rPr>
                <w:sz w:val="24"/>
                <w:szCs w:val="24"/>
              </w:rPr>
            </w:pPr>
            <w:r>
              <w:rPr>
                <w:b/>
                <w:szCs w:val="24"/>
              </w:rPr>
              <w:t>1551</w:t>
            </w:r>
          </w:p>
        </w:tc>
        <w:tc>
          <w:tcPr>
            <w:tcW w:w="4968" w:type="dxa"/>
            <w:gridSpan w:val="4"/>
            <w:tcBorders>
              <w:top w:val="nil"/>
              <w:left w:val="nil"/>
              <w:bottom w:val="nil"/>
              <w:right w:val="nil"/>
            </w:tcBorders>
          </w:tcPr>
          <w:p w14:paraId="03ACCD9F" w14:textId="77777777" w:rsidR="00000000" w:rsidRDefault="002B1815">
            <w:pPr>
              <w:adjustRightInd w:val="0"/>
              <w:ind w:right="144"/>
              <w:rPr>
                <w:sz w:val="24"/>
                <w:szCs w:val="24"/>
              </w:rPr>
            </w:pPr>
            <w:r>
              <w:rPr>
                <w:b/>
                <w:szCs w:val="24"/>
              </w:rPr>
              <w:t>Message Text</w:t>
            </w:r>
          </w:p>
        </w:tc>
        <w:tc>
          <w:tcPr>
            <w:tcW w:w="432" w:type="dxa"/>
            <w:tcBorders>
              <w:top w:val="nil"/>
              <w:left w:val="nil"/>
              <w:bottom w:val="nil"/>
              <w:right w:val="nil"/>
            </w:tcBorders>
          </w:tcPr>
          <w:p w14:paraId="1758F215"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4A4BBCA5" w14:textId="77777777" w:rsidR="00000000" w:rsidRDefault="002B1815">
            <w:pPr>
              <w:adjustRightInd w:val="0"/>
              <w:ind w:right="144"/>
              <w:jc w:val="center"/>
              <w:rPr>
                <w:sz w:val="24"/>
                <w:szCs w:val="24"/>
              </w:rPr>
            </w:pPr>
          </w:p>
        </w:tc>
        <w:tc>
          <w:tcPr>
            <w:tcW w:w="1440" w:type="dxa"/>
            <w:gridSpan w:val="3"/>
            <w:tcBorders>
              <w:top w:val="nil"/>
              <w:left w:val="nil"/>
              <w:bottom w:val="nil"/>
              <w:right w:val="nil"/>
            </w:tcBorders>
          </w:tcPr>
          <w:p w14:paraId="5690F59F" w14:textId="77777777" w:rsidR="00000000" w:rsidRDefault="002B1815">
            <w:pPr>
              <w:adjustRightInd w:val="0"/>
              <w:ind w:right="144"/>
              <w:rPr>
                <w:sz w:val="24"/>
                <w:szCs w:val="24"/>
              </w:rPr>
            </w:pPr>
            <w:r>
              <w:rPr>
                <w:b/>
                <w:szCs w:val="24"/>
              </w:rPr>
              <w:t>AN 1/4096</w:t>
            </w:r>
          </w:p>
        </w:tc>
      </w:tr>
      <w:tr w:rsidR="00000000" w14:paraId="016FDD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31EBF8" w14:textId="77777777" w:rsidR="00000000" w:rsidRDefault="002B1815">
            <w:pPr>
              <w:adjustRightInd w:val="0"/>
              <w:ind w:right="144"/>
              <w:rPr>
                <w:sz w:val="24"/>
                <w:szCs w:val="24"/>
              </w:rPr>
            </w:pPr>
          </w:p>
        </w:tc>
        <w:tc>
          <w:tcPr>
            <w:tcW w:w="6523" w:type="dxa"/>
            <w:gridSpan w:val="8"/>
            <w:tcBorders>
              <w:top w:val="nil"/>
              <w:left w:val="nil"/>
              <w:bottom w:val="nil"/>
              <w:right w:val="nil"/>
            </w:tcBorders>
          </w:tcPr>
          <w:p w14:paraId="4036628F" w14:textId="77777777" w:rsidR="00000000" w:rsidRDefault="002B1815">
            <w:pPr>
              <w:adjustRightInd w:val="0"/>
              <w:ind w:right="144"/>
              <w:rPr>
                <w:sz w:val="24"/>
                <w:szCs w:val="24"/>
              </w:rPr>
            </w:pPr>
            <w:r>
              <w:rPr>
                <w:szCs w:val="24"/>
              </w:rPr>
              <w:t>To transmit large volumes of message text</w:t>
            </w:r>
          </w:p>
        </w:tc>
      </w:tr>
      <w:tr w:rsidR="00000000" w14:paraId="0AC513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839C13" w14:textId="77777777" w:rsidR="00000000" w:rsidRDefault="002B1815">
            <w:pPr>
              <w:adjustRightInd w:val="0"/>
              <w:ind w:right="144"/>
              <w:rPr>
                <w:sz w:val="24"/>
                <w:szCs w:val="24"/>
              </w:rPr>
            </w:pPr>
          </w:p>
        </w:tc>
        <w:tc>
          <w:tcPr>
            <w:tcW w:w="6523" w:type="dxa"/>
            <w:gridSpan w:val="8"/>
            <w:tcBorders>
              <w:top w:val="nil"/>
              <w:left w:val="nil"/>
              <w:bottom w:val="nil"/>
              <w:right w:val="nil"/>
            </w:tcBorders>
            <w:shd w:val="pct20" w:color="auto" w:fill="auto"/>
          </w:tcPr>
          <w:p w14:paraId="43075141" w14:textId="77777777" w:rsidR="00000000" w:rsidRDefault="002B1815">
            <w:pPr>
              <w:adjustRightInd w:val="0"/>
              <w:ind w:right="144"/>
              <w:rPr>
                <w:sz w:val="24"/>
                <w:szCs w:val="24"/>
              </w:rPr>
            </w:pPr>
            <w:r>
              <w:rPr>
                <w:szCs w:val="24"/>
              </w:rPr>
              <w:t>Message Text not to exceed 80 characters total.</w:t>
            </w:r>
          </w:p>
        </w:tc>
      </w:tr>
    </w:tbl>
    <w:p w14:paraId="45878DF3" w14:textId="77777777" w:rsidR="00000000" w:rsidRPr="002B1815" w:rsidRDefault="002B1815">
      <w:pPr>
        <w:tabs>
          <w:tab w:val="right" w:pos="1800"/>
          <w:tab w:val="left" w:pos="2160"/>
        </w:tabs>
        <w:adjustRightInd w:val="0"/>
        <w:ind w:left="2160" w:hanging="2160"/>
        <w:rPr>
          <w:b/>
        </w:rPr>
      </w:pPr>
      <w:r w:rsidRPr="002B1815">
        <w:br w:type="page"/>
      </w:r>
      <w:bookmarkStart w:id="81" w:name="book25"/>
      <w:bookmarkEnd w:id="81"/>
      <w:r w:rsidRPr="002B1815">
        <w:rPr>
          <w:b/>
        </w:rPr>
        <w:lastRenderedPageBreak/>
        <w:tab/>
        <w:t>Segment:</w:t>
      </w:r>
      <w:r w:rsidRPr="002B1815">
        <w:rPr>
          <w:b/>
        </w:rPr>
        <w:tab/>
      </w:r>
      <w:r w:rsidRPr="002B1815">
        <w:rPr>
          <w:b/>
          <w:sz w:val="40"/>
        </w:rPr>
        <w:t xml:space="preserve">MTX </w:t>
      </w:r>
      <w:r w:rsidRPr="002B1815">
        <w:rPr>
          <w:b/>
        </w:rPr>
        <w:t>Text (Comments)</w:t>
      </w:r>
    </w:p>
    <w:p w14:paraId="7C5D6A15" w14:textId="77777777" w:rsidR="00000000" w:rsidRPr="002B1815" w:rsidRDefault="002B1815">
      <w:pPr>
        <w:tabs>
          <w:tab w:val="right" w:pos="1800"/>
          <w:tab w:val="left" w:pos="2160"/>
        </w:tabs>
        <w:adjustRightInd w:val="0"/>
        <w:ind w:left="2160" w:hanging="2160"/>
      </w:pPr>
      <w:r w:rsidRPr="002B1815">
        <w:rPr>
          <w:b/>
        </w:rPr>
        <w:tab/>
        <w:t>Position:</w:t>
      </w:r>
      <w:r w:rsidRPr="002B1815">
        <w:rPr>
          <w:b/>
        </w:rPr>
        <w:tab/>
      </w:r>
      <w:r w:rsidRPr="002B1815">
        <w:t>250</w:t>
      </w:r>
    </w:p>
    <w:p w14:paraId="26BB9A6C" w14:textId="77777777" w:rsidR="00000000" w:rsidRDefault="002B1815">
      <w:pPr>
        <w:tabs>
          <w:tab w:val="right" w:pos="1800"/>
          <w:tab w:val="left" w:pos="2160"/>
        </w:tabs>
        <w:adjustRightInd w:val="0"/>
        <w:ind w:left="2160" w:hanging="2160"/>
        <w:rPr>
          <w:szCs w:val="24"/>
        </w:rPr>
      </w:pPr>
      <w:r w:rsidRPr="002B1815">
        <w:tab/>
      </w:r>
      <w:r>
        <w:rPr>
          <w:b/>
          <w:szCs w:val="24"/>
        </w:rPr>
        <w:t>Loop:</w:t>
      </w:r>
      <w:r>
        <w:rPr>
          <w:szCs w:val="24"/>
        </w:rPr>
        <w:tab/>
        <w:t>MTX        Optional</w:t>
      </w:r>
    </w:p>
    <w:p w14:paraId="061FDF34"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FC289B0"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28D677"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1</w:t>
      </w:r>
    </w:p>
    <w:p w14:paraId="7AB86F8A"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t>To specify textual data</w:t>
      </w:r>
    </w:p>
    <w:p w14:paraId="109BF8F2"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MTX01 is present, then MTX02 is required.</w:t>
      </w:r>
    </w:p>
    <w:p w14:paraId="4AAA2079" w14:textId="77777777" w:rsidR="00000000" w:rsidRDefault="002B1815">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MTX03 is present, then MTX02 is required.</w:t>
      </w:r>
    </w:p>
    <w:p w14:paraId="7BACA383"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Semantic Notes:</w:t>
      </w:r>
    </w:p>
    <w:p w14:paraId="2909C576"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B70E311" w14:textId="77777777">
        <w:tblPrEx>
          <w:tblCellMar>
            <w:top w:w="0" w:type="dxa"/>
            <w:left w:w="0" w:type="dxa"/>
            <w:bottom w:w="0" w:type="dxa"/>
            <w:right w:w="0" w:type="dxa"/>
          </w:tblCellMar>
        </w:tblPrEx>
        <w:tc>
          <w:tcPr>
            <w:tcW w:w="1944" w:type="dxa"/>
            <w:tcBorders>
              <w:top w:val="nil"/>
              <w:left w:val="nil"/>
              <w:bottom w:val="nil"/>
              <w:right w:val="nil"/>
            </w:tcBorders>
          </w:tcPr>
          <w:p w14:paraId="76E916DB"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671ECB57"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236BA525" w14:textId="77777777" w:rsidR="00000000" w:rsidRDefault="002B1815">
            <w:pPr>
              <w:adjustRightInd w:val="0"/>
              <w:ind w:right="144"/>
              <w:rPr>
                <w:szCs w:val="24"/>
              </w:rPr>
            </w:pPr>
            <w:r>
              <w:rPr>
                <w:szCs w:val="24"/>
              </w:rPr>
              <w:t>HL Parent Loop (Service Order Level Information)</w:t>
            </w:r>
          </w:p>
          <w:p w14:paraId="73AB3C6D" w14:textId="77777777" w:rsidR="00000000" w:rsidRDefault="002B1815">
            <w:pPr>
              <w:adjustRightInd w:val="0"/>
              <w:ind w:right="144"/>
              <w:rPr>
                <w:szCs w:val="24"/>
              </w:rPr>
            </w:pPr>
          </w:p>
          <w:p w14:paraId="0B3A2673" w14:textId="77777777" w:rsidR="00000000" w:rsidRDefault="002B1815">
            <w:pPr>
              <w:adjustRightInd w:val="0"/>
              <w:ind w:right="144"/>
              <w:rPr>
                <w:szCs w:val="24"/>
              </w:rPr>
            </w:pPr>
            <w:r>
              <w:rPr>
                <w:szCs w:val="24"/>
              </w:rPr>
              <w:t>Required if comments add value to the Service Order.</w:t>
            </w:r>
          </w:p>
          <w:p w14:paraId="50E1BF33" w14:textId="77777777" w:rsidR="00000000" w:rsidRDefault="002B1815">
            <w:pPr>
              <w:adjustRightInd w:val="0"/>
              <w:ind w:right="144"/>
              <w:rPr>
                <w:szCs w:val="24"/>
              </w:rPr>
            </w:pPr>
            <w:r>
              <w:rPr>
                <w:szCs w:val="24"/>
              </w:rPr>
              <w:t>Requir</w:t>
            </w:r>
            <w:r>
              <w:rPr>
                <w:szCs w:val="24"/>
              </w:rPr>
              <w:t>ed when REF~8X = RC004 (Reconnect after Disconnect for Denial of Access) to provide TDSP with Customer's permanent resolution for denial of access.</w:t>
            </w:r>
          </w:p>
          <w:p w14:paraId="7F70F4EB" w14:textId="77777777" w:rsidR="00000000" w:rsidRDefault="002B1815">
            <w:pPr>
              <w:adjustRightInd w:val="0"/>
              <w:ind w:right="144"/>
              <w:rPr>
                <w:sz w:val="24"/>
                <w:szCs w:val="24"/>
              </w:rPr>
            </w:pPr>
            <w:r>
              <w:rPr>
                <w:szCs w:val="24"/>
              </w:rPr>
              <w:t xml:space="preserve">   </w:t>
            </w:r>
          </w:p>
        </w:tc>
      </w:tr>
      <w:tr w:rsidR="00000000" w14:paraId="1DD027D0" w14:textId="77777777">
        <w:tblPrEx>
          <w:tblCellMar>
            <w:top w:w="0" w:type="dxa"/>
            <w:left w:w="0" w:type="dxa"/>
            <w:bottom w:w="0" w:type="dxa"/>
            <w:right w:w="0" w:type="dxa"/>
          </w:tblCellMar>
        </w:tblPrEx>
        <w:tc>
          <w:tcPr>
            <w:tcW w:w="1944" w:type="dxa"/>
            <w:tcBorders>
              <w:top w:val="nil"/>
              <w:left w:val="nil"/>
              <w:bottom w:val="nil"/>
              <w:right w:val="nil"/>
            </w:tcBorders>
          </w:tcPr>
          <w:p w14:paraId="24C3DB38" w14:textId="77777777" w:rsidR="00000000" w:rsidRDefault="002B1815">
            <w:pPr>
              <w:adjustRightInd w:val="0"/>
              <w:ind w:right="144"/>
              <w:rPr>
                <w:sz w:val="24"/>
                <w:szCs w:val="24"/>
              </w:rPr>
            </w:pPr>
          </w:p>
        </w:tc>
        <w:tc>
          <w:tcPr>
            <w:tcW w:w="216" w:type="dxa"/>
            <w:tcBorders>
              <w:top w:val="nil"/>
              <w:left w:val="nil"/>
              <w:bottom w:val="nil"/>
              <w:right w:val="nil"/>
            </w:tcBorders>
          </w:tcPr>
          <w:p w14:paraId="08BDB73C"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712B1BA3" w14:textId="77777777" w:rsidR="00000000" w:rsidRDefault="002B1815">
            <w:pPr>
              <w:adjustRightInd w:val="0"/>
              <w:ind w:right="144"/>
              <w:rPr>
                <w:sz w:val="24"/>
                <w:szCs w:val="24"/>
              </w:rPr>
            </w:pPr>
            <w:r>
              <w:rPr>
                <w:szCs w:val="24"/>
              </w:rPr>
              <w:t>MTX~RPT~PLS WORK NO SOONER THAN AUG 10 AND NO LATER THAN AUG 15.  WARNING - IRATE CUST.</w:t>
            </w:r>
          </w:p>
        </w:tc>
      </w:tr>
    </w:tbl>
    <w:p w14:paraId="55942A1B" w14:textId="77777777" w:rsidR="00000000" w:rsidRDefault="002B1815">
      <w:pPr>
        <w:adjustRightInd w:val="0"/>
        <w:rPr>
          <w:szCs w:val="24"/>
        </w:rPr>
      </w:pPr>
    </w:p>
    <w:p w14:paraId="30203BF4" w14:textId="77777777" w:rsidR="00000000" w:rsidRDefault="002B1815">
      <w:pPr>
        <w:adjustRightInd w:val="0"/>
        <w:jc w:val="center"/>
        <w:rPr>
          <w:b/>
          <w:szCs w:val="24"/>
        </w:rPr>
      </w:pPr>
      <w:r>
        <w:rPr>
          <w:b/>
          <w:szCs w:val="24"/>
        </w:rPr>
        <w:t>Data Element Summary</w:t>
      </w:r>
    </w:p>
    <w:p w14:paraId="5FA8D9ED"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BD5494"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E7618BE" w14:textId="77777777">
        <w:tblPrEx>
          <w:tblCellMar>
            <w:top w:w="0" w:type="dxa"/>
            <w:left w:w="0" w:type="dxa"/>
            <w:bottom w:w="0" w:type="dxa"/>
            <w:right w:w="0" w:type="dxa"/>
          </w:tblCellMar>
        </w:tblPrEx>
        <w:tc>
          <w:tcPr>
            <w:tcW w:w="1007" w:type="dxa"/>
            <w:tcBorders>
              <w:top w:val="nil"/>
              <w:left w:val="nil"/>
              <w:bottom w:val="nil"/>
              <w:right w:val="nil"/>
            </w:tcBorders>
          </w:tcPr>
          <w:p w14:paraId="596298CA"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68C744B" w14:textId="77777777" w:rsidR="00000000" w:rsidRDefault="002B1815">
            <w:pPr>
              <w:adjustRightInd w:val="0"/>
              <w:ind w:right="144"/>
              <w:jc w:val="center"/>
              <w:rPr>
                <w:sz w:val="24"/>
                <w:szCs w:val="24"/>
              </w:rPr>
            </w:pPr>
            <w:r>
              <w:rPr>
                <w:b/>
                <w:szCs w:val="24"/>
              </w:rPr>
              <w:t>MTX01</w:t>
            </w:r>
          </w:p>
        </w:tc>
        <w:tc>
          <w:tcPr>
            <w:tcW w:w="892" w:type="dxa"/>
            <w:tcBorders>
              <w:top w:val="nil"/>
              <w:left w:val="nil"/>
              <w:bottom w:val="nil"/>
              <w:right w:val="nil"/>
            </w:tcBorders>
          </w:tcPr>
          <w:p w14:paraId="45564533" w14:textId="77777777" w:rsidR="00000000" w:rsidRDefault="002B1815">
            <w:pPr>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19A99B35" w14:textId="77777777" w:rsidR="00000000" w:rsidRDefault="002B1815">
            <w:pPr>
              <w:adjustRightInd w:val="0"/>
              <w:ind w:right="144"/>
              <w:rPr>
                <w:sz w:val="24"/>
                <w:szCs w:val="24"/>
              </w:rPr>
            </w:pPr>
            <w:r>
              <w:rPr>
                <w:b/>
                <w:szCs w:val="24"/>
              </w:rPr>
              <w:t>Note Reference Code</w:t>
            </w:r>
          </w:p>
        </w:tc>
        <w:tc>
          <w:tcPr>
            <w:tcW w:w="432" w:type="dxa"/>
            <w:tcBorders>
              <w:top w:val="nil"/>
              <w:left w:val="nil"/>
              <w:bottom w:val="nil"/>
              <w:right w:val="nil"/>
            </w:tcBorders>
          </w:tcPr>
          <w:p w14:paraId="1AB40664" w14:textId="77777777" w:rsidR="00000000" w:rsidRDefault="002B1815">
            <w:pPr>
              <w:adjustRightInd w:val="0"/>
              <w:ind w:right="144"/>
              <w:jc w:val="center"/>
              <w:rPr>
                <w:sz w:val="24"/>
                <w:szCs w:val="24"/>
              </w:rPr>
            </w:pPr>
            <w:r>
              <w:rPr>
                <w:b/>
                <w:szCs w:val="24"/>
              </w:rPr>
              <w:t>O</w:t>
            </w:r>
          </w:p>
        </w:tc>
        <w:tc>
          <w:tcPr>
            <w:tcW w:w="14" w:type="dxa"/>
            <w:tcBorders>
              <w:top w:val="nil"/>
              <w:left w:val="nil"/>
              <w:bottom w:val="nil"/>
              <w:right w:val="nil"/>
            </w:tcBorders>
          </w:tcPr>
          <w:p w14:paraId="0765DE68"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6A11F879" w14:textId="77777777" w:rsidR="00000000" w:rsidRDefault="002B1815">
            <w:pPr>
              <w:adjustRightInd w:val="0"/>
              <w:ind w:right="144"/>
              <w:rPr>
                <w:sz w:val="24"/>
                <w:szCs w:val="24"/>
              </w:rPr>
            </w:pPr>
            <w:r>
              <w:rPr>
                <w:b/>
                <w:szCs w:val="24"/>
              </w:rPr>
              <w:t>ID 3/3</w:t>
            </w:r>
          </w:p>
        </w:tc>
      </w:tr>
      <w:tr w:rsidR="00000000" w14:paraId="58C3AB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A0023F" w14:textId="77777777" w:rsidR="00000000" w:rsidRDefault="002B1815">
            <w:pPr>
              <w:adjustRightInd w:val="0"/>
              <w:ind w:right="144"/>
              <w:rPr>
                <w:sz w:val="24"/>
                <w:szCs w:val="24"/>
              </w:rPr>
            </w:pPr>
          </w:p>
        </w:tc>
        <w:tc>
          <w:tcPr>
            <w:tcW w:w="6523" w:type="dxa"/>
            <w:gridSpan w:val="7"/>
            <w:tcBorders>
              <w:top w:val="nil"/>
              <w:left w:val="nil"/>
              <w:bottom w:val="nil"/>
              <w:right w:val="nil"/>
            </w:tcBorders>
          </w:tcPr>
          <w:p w14:paraId="4C8300D4" w14:textId="77777777" w:rsidR="00000000" w:rsidRDefault="002B1815">
            <w:pPr>
              <w:adjustRightInd w:val="0"/>
              <w:ind w:right="144"/>
              <w:rPr>
                <w:sz w:val="24"/>
                <w:szCs w:val="24"/>
              </w:rPr>
            </w:pPr>
            <w:r>
              <w:rPr>
                <w:szCs w:val="24"/>
              </w:rPr>
              <w:t>Code identifying the functional area or purpose for which the note applies</w:t>
            </w:r>
          </w:p>
        </w:tc>
      </w:tr>
      <w:tr w:rsidR="00000000" w14:paraId="44E096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5A91299" w14:textId="77777777" w:rsidR="00000000" w:rsidRDefault="002B1815">
            <w:pPr>
              <w:adjustRightInd w:val="0"/>
              <w:ind w:right="144"/>
              <w:rPr>
                <w:sz w:val="24"/>
                <w:szCs w:val="24"/>
              </w:rPr>
            </w:pPr>
            <w:r>
              <w:rPr>
                <w:szCs w:val="24"/>
              </w:rPr>
              <w:t xml:space="preserve"> </w:t>
            </w:r>
          </w:p>
        </w:tc>
        <w:tc>
          <w:tcPr>
            <w:tcW w:w="1367" w:type="dxa"/>
            <w:tcBorders>
              <w:top w:val="nil"/>
              <w:left w:val="nil"/>
              <w:bottom w:val="nil"/>
              <w:right w:val="nil"/>
            </w:tcBorders>
          </w:tcPr>
          <w:p w14:paraId="223B58B1" w14:textId="77777777" w:rsidR="00000000" w:rsidRDefault="002B1815">
            <w:pPr>
              <w:adjustRightInd w:val="0"/>
              <w:ind w:right="144"/>
              <w:rPr>
                <w:sz w:val="24"/>
                <w:szCs w:val="24"/>
              </w:rPr>
            </w:pPr>
            <w:r>
              <w:rPr>
                <w:szCs w:val="24"/>
              </w:rPr>
              <w:t>RPT</w:t>
            </w:r>
          </w:p>
        </w:tc>
        <w:tc>
          <w:tcPr>
            <w:tcW w:w="144" w:type="dxa"/>
            <w:tcBorders>
              <w:top w:val="nil"/>
              <w:left w:val="nil"/>
              <w:bottom w:val="nil"/>
              <w:right w:val="nil"/>
            </w:tcBorders>
          </w:tcPr>
          <w:p w14:paraId="59C6415C" w14:textId="77777777" w:rsidR="00000000" w:rsidRDefault="002B1815">
            <w:pPr>
              <w:adjustRightInd w:val="0"/>
              <w:ind w:right="144"/>
              <w:rPr>
                <w:sz w:val="24"/>
                <w:szCs w:val="24"/>
              </w:rPr>
            </w:pPr>
          </w:p>
        </w:tc>
        <w:tc>
          <w:tcPr>
            <w:tcW w:w="4823" w:type="dxa"/>
            <w:gridSpan w:val="4"/>
            <w:tcBorders>
              <w:top w:val="nil"/>
              <w:left w:val="nil"/>
              <w:bottom w:val="nil"/>
              <w:right w:val="nil"/>
            </w:tcBorders>
          </w:tcPr>
          <w:p w14:paraId="25C65611" w14:textId="77777777" w:rsidR="00000000" w:rsidRDefault="002B1815">
            <w:pPr>
              <w:adjustRightInd w:val="0"/>
              <w:ind w:right="144"/>
              <w:rPr>
                <w:sz w:val="24"/>
                <w:szCs w:val="24"/>
              </w:rPr>
            </w:pPr>
            <w:r>
              <w:rPr>
                <w:szCs w:val="24"/>
              </w:rPr>
              <w:t>Report Remarks</w:t>
            </w:r>
          </w:p>
        </w:tc>
      </w:tr>
      <w:tr w:rsidR="00000000" w14:paraId="41742EA4" w14:textId="77777777">
        <w:tblPrEx>
          <w:tblCellMar>
            <w:top w:w="0" w:type="dxa"/>
            <w:left w:w="0" w:type="dxa"/>
            <w:bottom w:w="0" w:type="dxa"/>
            <w:right w:w="0" w:type="dxa"/>
          </w:tblCellMar>
        </w:tblPrEx>
        <w:tc>
          <w:tcPr>
            <w:tcW w:w="1007" w:type="dxa"/>
            <w:tcBorders>
              <w:top w:val="nil"/>
              <w:left w:val="nil"/>
              <w:bottom w:val="nil"/>
              <w:right w:val="nil"/>
            </w:tcBorders>
          </w:tcPr>
          <w:p w14:paraId="76F5D6A9"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5038FFEA" w14:textId="77777777" w:rsidR="00000000" w:rsidRDefault="002B1815">
            <w:pPr>
              <w:adjustRightInd w:val="0"/>
              <w:ind w:right="144"/>
              <w:jc w:val="center"/>
              <w:rPr>
                <w:sz w:val="24"/>
                <w:szCs w:val="24"/>
              </w:rPr>
            </w:pPr>
            <w:r>
              <w:rPr>
                <w:b/>
                <w:szCs w:val="24"/>
              </w:rPr>
              <w:t>MTX02</w:t>
            </w:r>
          </w:p>
        </w:tc>
        <w:tc>
          <w:tcPr>
            <w:tcW w:w="892" w:type="dxa"/>
            <w:tcBorders>
              <w:top w:val="nil"/>
              <w:left w:val="nil"/>
              <w:bottom w:val="nil"/>
              <w:right w:val="nil"/>
            </w:tcBorders>
          </w:tcPr>
          <w:p w14:paraId="35BE8ADA" w14:textId="77777777" w:rsidR="00000000" w:rsidRDefault="002B1815">
            <w:pPr>
              <w:adjustRightInd w:val="0"/>
              <w:ind w:right="144"/>
              <w:jc w:val="center"/>
              <w:rPr>
                <w:sz w:val="24"/>
                <w:szCs w:val="24"/>
              </w:rPr>
            </w:pPr>
            <w:r>
              <w:rPr>
                <w:b/>
                <w:szCs w:val="24"/>
              </w:rPr>
              <w:t>1551</w:t>
            </w:r>
          </w:p>
        </w:tc>
        <w:tc>
          <w:tcPr>
            <w:tcW w:w="4968" w:type="dxa"/>
            <w:gridSpan w:val="4"/>
            <w:tcBorders>
              <w:top w:val="nil"/>
              <w:left w:val="nil"/>
              <w:bottom w:val="nil"/>
              <w:right w:val="nil"/>
            </w:tcBorders>
          </w:tcPr>
          <w:p w14:paraId="69E194AD" w14:textId="77777777" w:rsidR="00000000" w:rsidRDefault="002B1815">
            <w:pPr>
              <w:adjustRightInd w:val="0"/>
              <w:ind w:right="144"/>
              <w:rPr>
                <w:sz w:val="24"/>
                <w:szCs w:val="24"/>
              </w:rPr>
            </w:pPr>
            <w:r>
              <w:rPr>
                <w:b/>
                <w:szCs w:val="24"/>
              </w:rPr>
              <w:t>Message Text</w:t>
            </w:r>
          </w:p>
        </w:tc>
        <w:tc>
          <w:tcPr>
            <w:tcW w:w="432" w:type="dxa"/>
            <w:tcBorders>
              <w:top w:val="nil"/>
              <w:left w:val="nil"/>
              <w:bottom w:val="nil"/>
              <w:right w:val="nil"/>
            </w:tcBorders>
          </w:tcPr>
          <w:p w14:paraId="0E1195A1" w14:textId="77777777" w:rsidR="00000000" w:rsidRDefault="002B1815">
            <w:pPr>
              <w:adjustRightInd w:val="0"/>
              <w:ind w:right="144"/>
              <w:jc w:val="center"/>
              <w:rPr>
                <w:sz w:val="24"/>
                <w:szCs w:val="24"/>
              </w:rPr>
            </w:pPr>
            <w:r>
              <w:rPr>
                <w:b/>
                <w:szCs w:val="24"/>
              </w:rPr>
              <w:t>X</w:t>
            </w:r>
          </w:p>
        </w:tc>
        <w:tc>
          <w:tcPr>
            <w:tcW w:w="14" w:type="dxa"/>
            <w:tcBorders>
              <w:top w:val="nil"/>
              <w:left w:val="nil"/>
              <w:bottom w:val="nil"/>
              <w:right w:val="nil"/>
            </w:tcBorders>
          </w:tcPr>
          <w:p w14:paraId="53A600BA"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2276C51A" w14:textId="77777777" w:rsidR="00000000" w:rsidRDefault="002B1815">
            <w:pPr>
              <w:adjustRightInd w:val="0"/>
              <w:ind w:right="144"/>
              <w:rPr>
                <w:sz w:val="24"/>
                <w:szCs w:val="24"/>
              </w:rPr>
            </w:pPr>
            <w:r>
              <w:rPr>
                <w:b/>
                <w:szCs w:val="24"/>
              </w:rPr>
              <w:t>AN 1/4096</w:t>
            </w:r>
          </w:p>
        </w:tc>
      </w:tr>
      <w:tr w:rsidR="00000000" w14:paraId="4B7E29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2E2C43" w14:textId="77777777" w:rsidR="00000000" w:rsidRDefault="002B1815">
            <w:pPr>
              <w:adjustRightInd w:val="0"/>
              <w:ind w:right="144"/>
              <w:rPr>
                <w:sz w:val="24"/>
                <w:szCs w:val="24"/>
              </w:rPr>
            </w:pPr>
          </w:p>
        </w:tc>
        <w:tc>
          <w:tcPr>
            <w:tcW w:w="6523" w:type="dxa"/>
            <w:gridSpan w:val="7"/>
            <w:tcBorders>
              <w:top w:val="nil"/>
              <w:left w:val="nil"/>
              <w:bottom w:val="nil"/>
              <w:right w:val="nil"/>
            </w:tcBorders>
          </w:tcPr>
          <w:p w14:paraId="0364C249" w14:textId="77777777" w:rsidR="00000000" w:rsidRDefault="002B1815">
            <w:pPr>
              <w:adjustRightInd w:val="0"/>
              <w:ind w:right="144"/>
              <w:rPr>
                <w:sz w:val="24"/>
                <w:szCs w:val="24"/>
              </w:rPr>
            </w:pPr>
            <w:r>
              <w:rPr>
                <w:szCs w:val="24"/>
              </w:rPr>
              <w:t>To transmit large volumes of message text</w:t>
            </w:r>
          </w:p>
        </w:tc>
      </w:tr>
      <w:tr w:rsidR="00000000" w14:paraId="13F22A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1D7C9E" w14:textId="77777777" w:rsidR="00000000" w:rsidRDefault="002B1815">
            <w:pPr>
              <w:adjustRightInd w:val="0"/>
              <w:ind w:right="144"/>
              <w:rPr>
                <w:sz w:val="24"/>
                <w:szCs w:val="24"/>
              </w:rPr>
            </w:pPr>
          </w:p>
        </w:tc>
        <w:tc>
          <w:tcPr>
            <w:tcW w:w="6523" w:type="dxa"/>
            <w:gridSpan w:val="7"/>
            <w:tcBorders>
              <w:top w:val="nil"/>
              <w:left w:val="nil"/>
              <w:bottom w:val="nil"/>
              <w:right w:val="nil"/>
            </w:tcBorders>
            <w:shd w:val="pct20" w:color="auto" w:fill="auto"/>
          </w:tcPr>
          <w:p w14:paraId="00428B99" w14:textId="77777777" w:rsidR="00000000" w:rsidRDefault="002B1815">
            <w:pPr>
              <w:adjustRightInd w:val="0"/>
              <w:ind w:right="144"/>
              <w:rPr>
                <w:sz w:val="24"/>
                <w:szCs w:val="24"/>
              </w:rPr>
            </w:pPr>
            <w:r>
              <w:rPr>
                <w:szCs w:val="24"/>
              </w:rPr>
              <w:t>Message Text not to exceed 80 characters total.</w:t>
            </w:r>
          </w:p>
        </w:tc>
      </w:tr>
    </w:tbl>
    <w:p w14:paraId="4C42FFEC" w14:textId="77777777" w:rsidR="00000000" w:rsidRDefault="002B1815">
      <w:pPr>
        <w:tabs>
          <w:tab w:val="right" w:pos="1800"/>
          <w:tab w:val="left" w:pos="2160"/>
        </w:tabs>
        <w:adjustRightInd w:val="0"/>
        <w:ind w:left="2160" w:hanging="2160"/>
        <w:rPr>
          <w:b/>
          <w:szCs w:val="24"/>
        </w:rPr>
      </w:pPr>
      <w:r>
        <w:rPr>
          <w:szCs w:val="24"/>
        </w:rPr>
        <w:br w:type="page"/>
      </w:r>
      <w:bookmarkStart w:id="82" w:name="book26"/>
      <w:bookmarkEnd w:id="82"/>
      <w:r>
        <w:rPr>
          <w:b/>
          <w:szCs w:val="24"/>
        </w:rPr>
        <w:lastRenderedPageBreak/>
        <w:tab/>
        <w:t>Segment:</w:t>
      </w:r>
      <w:r>
        <w:rPr>
          <w:b/>
          <w:szCs w:val="24"/>
        </w:rPr>
        <w:tab/>
      </w:r>
      <w:r>
        <w:rPr>
          <w:b/>
          <w:sz w:val="40"/>
          <w:szCs w:val="24"/>
        </w:rPr>
        <w:t xml:space="preserve">SE </w:t>
      </w:r>
      <w:r>
        <w:rPr>
          <w:b/>
          <w:szCs w:val="24"/>
        </w:rPr>
        <w:t>Transaction Set Trailer</w:t>
      </w:r>
    </w:p>
    <w:p w14:paraId="4160DD7A" w14:textId="77777777" w:rsidR="00000000" w:rsidRDefault="002B1815">
      <w:pPr>
        <w:tabs>
          <w:tab w:val="right" w:pos="1800"/>
          <w:tab w:val="left" w:pos="2160"/>
        </w:tabs>
        <w:adjustRightInd w:val="0"/>
        <w:ind w:left="2160" w:hanging="2160"/>
        <w:rPr>
          <w:szCs w:val="24"/>
        </w:rPr>
      </w:pPr>
      <w:r>
        <w:rPr>
          <w:b/>
          <w:szCs w:val="24"/>
        </w:rPr>
        <w:tab/>
        <w:t>Position:</w:t>
      </w:r>
      <w:r>
        <w:rPr>
          <w:b/>
          <w:szCs w:val="24"/>
        </w:rPr>
        <w:tab/>
      </w:r>
      <w:r>
        <w:rPr>
          <w:szCs w:val="24"/>
        </w:rPr>
        <w:t>290</w:t>
      </w:r>
    </w:p>
    <w:p w14:paraId="3C1D6E15" w14:textId="77777777" w:rsidR="00000000" w:rsidRDefault="002B1815">
      <w:pPr>
        <w:tabs>
          <w:tab w:val="right" w:pos="1800"/>
          <w:tab w:val="left" w:pos="2160"/>
        </w:tabs>
        <w:adjustRightInd w:val="0"/>
        <w:ind w:left="2160" w:hanging="2160"/>
        <w:rPr>
          <w:szCs w:val="24"/>
        </w:rPr>
      </w:pPr>
      <w:r>
        <w:rPr>
          <w:szCs w:val="24"/>
        </w:rPr>
        <w:tab/>
      </w:r>
      <w:r>
        <w:rPr>
          <w:b/>
          <w:szCs w:val="24"/>
        </w:rPr>
        <w:t>Loop:</w:t>
      </w:r>
    </w:p>
    <w:p w14:paraId="5014F086" w14:textId="77777777" w:rsidR="00000000" w:rsidRDefault="002B1815">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E5C16CD" w14:textId="77777777" w:rsidR="00000000" w:rsidRDefault="002B1815">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DE3934F" w14:textId="77777777" w:rsidR="00000000" w:rsidRDefault="002B1815">
      <w:pPr>
        <w:tabs>
          <w:tab w:val="right" w:pos="1800"/>
          <w:tab w:val="left" w:pos="2160"/>
        </w:tabs>
        <w:adjustRightInd w:val="0"/>
        <w:ind w:left="2160" w:hanging="2160"/>
        <w:rPr>
          <w:szCs w:val="24"/>
        </w:rPr>
      </w:pPr>
      <w:r>
        <w:rPr>
          <w:szCs w:val="24"/>
        </w:rPr>
        <w:tab/>
      </w:r>
      <w:r>
        <w:rPr>
          <w:b/>
          <w:szCs w:val="24"/>
        </w:rPr>
        <w:t>Max Use:</w:t>
      </w:r>
      <w:r>
        <w:rPr>
          <w:szCs w:val="24"/>
        </w:rPr>
        <w:tab/>
        <w:t>1</w:t>
      </w:r>
    </w:p>
    <w:p w14:paraId="5E97198F" w14:textId="77777777" w:rsidR="00000000" w:rsidRDefault="002B1815">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65BC7750"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Syntax Notes:</w:t>
      </w:r>
    </w:p>
    <w:p w14:paraId="0A3A1547"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Semantic Notes:</w:t>
      </w:r>
    </w:p>
    <w:p w14:paraId="714EF6C4" w14:textId="77777777" w:rsidR="00000000" w:rsidRDefault="002B1815">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2CFA24D" w14:textId="77777777">
        <w:tblPrEx>
          <w:tblCellMar>
            <w:top w:w="0" w:type="dxa"/>
            <w:left w:w="0" w:type="dxa"/>
            <w:bottom w:w="0" w:type="dxa"/>
            <w:right w:w="0" w:type="dxa"/>
          </w:tblCellMar>
        </w:tblPrEx>
        <w:tc>
          <w:tcPr>
            <w:tcW w:w="1944" w:type="dxa"/>
            <w:tcBorders>
              <w:top w:val="nil"/>
              <w:left w:val="nil"/>
              <w:bottom w:val="nil"/>
              <w:right w:val="nil"/>
            </w:tcBorders>
          </w:tcPr>
          <w:p w14:paraId="7D5DC352" w14:textId="77777777" w:rsidR="00000000" w:rsidRDefault="002B1815">
            <w:pPr>
              <w:adjustRightInd w:val="0"/>
              <w:ind w:right="144"/>
              <w:jc w:val="right"/>
              <w:rPr>
                <w:sz w:val="24"/>
                <w:szCs w:val="24"/>
              </w:rPr>
            </w:pPr>
            <w:r>
              <w:rPr>
                <w:b/>
                <w:szCs w:val="24"/>
              </w:rPr>
              <w:t>Notes:</w:t>
            </w:r>
          </w:p>
        </w:tc>
        <w:tc>
          <w:tcPr>
            <w:tcW w:w="216" w:type="dxa"/>
            <w:tcBorders>
              <w:top w:val="nil"/>
              <w:left w:val="nil"/>
              <w:bottom w:val="nil"/>
              <w:right w:val="nil"/>
            </w:tcBorders>
          </w:tcPr>
          <w:p w14:paraId="111B2664" w14:textId="77777777" w:rsidR="00000000" w:rsidRDefault="002B1815">
            <w:pPr>
              <w:adjustRightInd w:val="0"/>
              <w:ind w:right="144"/>
              <w:jc w:val="right"/>
              <w:rPr>
                <w:sz w:val="24"/>
                <w:szCs w:val="24"/>
              </w:rPr>
            </w:pPr>
          </w:p>
        </w:tc>
        <w:tc>
          <w:tcPr>
            <w:tcW w:w="7343" w:type="dxa"/>
            <w:tcBorders>
              <w:top w:val="nil"/>
              <w:left w:val="nil"/>
              <w:bottom w:val="nil"/>
              <w:right w:val="nil"/>
            </w:tcBorders>
            <w:shd w:val="pct20" w:color="auto" w:fill="auto"/>
          </w:tcPr>
          <w:p w14:paraId="599C78B5" w14:textId="77777777" w:rsidR="00000000" w:rsidRDefault="002B1815">
            <w:pPr>
              <w:adjustRightInd w:val="0"/>
              <w:ind w:right="144"/>
              <w:rPr>
                <w:sz w:val="24"/>
                <w:szCs w:val="24"/>
              </w:rPr>
            </w:pPr>
            <w:r>
              <w:rPr>
                <w:szCs w:val="24"/>
              </w:rPr>
              <w:t>Required</w:t>
            </w:r>
          </w:p>
        </w:tc>
      </w:tr>
      <w:tr w:rsidR="00000000" w14:paraId="5479EF14" w14:textId="77777777">
        <w:tblPrEx>
          <w:tblCellMar>
            <w:top w:w="0" w:type="dxa"/>
            <w:left w:w="0" w:type="dxa"/>
            <w:bottom w:w="0" w:type="dxa"/>
            <w:right w:w="0" w:type="dxa"/>
          </w:tblCellMar>
        </w:tblPrEx>
        <w:tc>
          <w:tcPr>
            <w:tcW w:w="1944" w:type="dxa"/>
            <w:tcBorders>
              <w:top w:val="nil"/>
              <w:left w:val="nil"/>
              <w:bottom w:val="nil"/>
              <w:right w:val="nil"/>
            </w:tcBorders>
          </w:tcPr>
          <w:p w14:paraId="5292490D" w14:textId="77777777" w:rsidR="00000000" w:rsidRDefault="002B1815">
            <w:pPr>
              <w:adjustRightInd w:val="0"/>
              <w:ind w:right="144"/>
              <w:rPr>
                <w:sz w:val="24"/>
                <w:szCs w:val="24"/>
              </w:rPr>
            </w:pPr>
          </w:p>
        </w:tc>
        <w:tc>
          <w:tcPr>
            <w:tcW w:w="216" w:type="dxa"/>
            <w:tcBorders>
              <w:top w:val="nil"/>
              <w:left w:val="nil"/>
              <w:bottom w:val="nil"/>
              <w:right w:val="nil"/>
            </w:tcBorders>
          </w:tcPr>
          <w:p w14:paraId="510952D6" w14:textId="77777777" w:rsidR="00000000" w:rsidRDefault="002B1815">
            <w:pPr>
              <w:adjustRightInd w:val="0"/>
              <w:ind w:right="144"/>
              <w:rPr>
                <w:sz w:val="24"/>
                <w:szCs w:val="24"/>
              </w:rPr>
            </w:pPr>
          </w:p>
        </w:tc>
        <w:tc>
          <w:tcPr>
            <w:tcW w:w="7343" w:type="dxa"/>
            <w:tcBorders>
              <w:top w:val="nil"/>
              <w:left w:val="nil"/>
              <w:bottom w:val="nil"/>
              <w:right w:val="nil"/>
            </w:tcBorders>
            <w:shd w:val="pct20" w:color="auto" w:fill="auto"/>
          </w:tcPr>
          <w:p w14:paraId="6DBBB0C9" w14:textId="77777777" w:rsidR="00000000" w:rsidRDefault="002B1815">
            <w:pPr>
              <w:adjustRightInd w:val="0"/>
              <w:ind w:right="144"/>
              <w:rPr>
                <w:sz w:val="24"/>
                <w:szCs w:val="24"/>
              </w:rPr>
            </w:pPr>
            <w:r>
              <w:rPr>
                <w:szCs w:val="24"/>
              </w:rPr>
              <w:t>SE~13~000000001</w:t>
            </w:r>
          </w:p>
        </w:tc>
      </w:tr>
    </w:tbl>
    <w:p w14:paraId="64D5A702" w14:textId="77777777" w:rsidR="00000000" w:rsidRDefault="002B1815">
      <w:pPr>
        <w:adjustRightInd w:val="0"/>
        <w:rPr>
          <w:szCs w:val="24"/>
        </w:rPr>
      </w:pPr>
    </w:p>
    <w:p w14:paraId="7374E246" w14:textId="77777777" w:rsidR="00000000" w:rsidRDefault="002B1815">
      <w:pPr>
        <w:adjustRightInd w:val="0"/>
        <w:jc w:val="center"/>
        <w:rPr>
          <w:b/>
          <w:szCs w:val="24"/>
        </w:rPr>
      </w:pPr>
      <w:r>
        <w:rPr>
          <w:b/>
          <w:szCs w:val="24"/>
        </w:rPr>
        <w:t>Data Element Summary</w:t>
      </w:r>
    </w:p>
    <w:p w14:paraId="66197C82" w14:textId="77777777" w:rsidR="00000000" w:rsidRDefault="002B1815" w:rsidP="002B1815">
      <w:pPr>
        <w:tabs>
          <w:tab w:val="center" w:pos="1440"/>
          <w:tab w:val="center" w:pos="2448"/>
          <w:tab w:val="left" w:pos="2988"/>
          <w:tab w:val="left" w:pos="7776"/>
          <w:tab w:val="left" w:pos="9432"/>
          <w:tab w:val="left" w:pos="10080"/>
        </w:tabs>
        <w:adjustRightInd w:val="0"/>
        <w:rPr>
          <w:b/>
          <w:szCs w:val="24"/>
        </w:rPr>
      </w:pPr>
      <w:bookmarkStart w:id="83" w:name="_GoBack"/>
      <w:r>
        <w:rPr>
          <w:b/>
          <w:szCs w:val="24"/>
        </w:rPr>
        <w:tab/>
        <w:t>Ref.</w:t>
      </w:r>
      <w:r>
        <w:rPr>
          <w:b/>
          <w:szCs w:val="24"/>
        </w:rPr>
        <w:tab/>
        <w:t>Data</w:t>
      </w:r>
      <w:r>
        <w:rPr>
          <w:b/>
          <w:szCs w:val="24"/>
        </w:rPr>
        <w:tab/>
      </w:r>
    </w:p>
    <w:p w14:paraId="7ACA6269" w14:textId="77777777" w:rsidR="00000000" w:rsidRDefault="002B1815" w:rsidP="002B1815">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DA95079" w14:textId="77777777">
        <w:tblPrEx>
          <w:tblCellMar>
            <w:top w:w="0" w:type="dxa"/>
            <w:left w:w="0" w:type="dxa"/>
            <w:bottom w:w="0" w:type="dxa"/>
            <w:right w:w="0" w:type="dxa"/>
          </w:tblCellMar>
        </w:tblPrEx>
        <w:tc>
          <w:tcPr>
            <w:tcW w:w="1007" w:type="dxa"/>
            <w:tcBorders>
              <w:top w:val="nil"/>
              <w:left w:val="nil"/>
              <w:bottom w:val="nil"/>
              <w:right w:val="nil"/>
            </w:tcBorders>
          </w:tcPr>
          <w:p w14:paraId="412E5885" w14:textId="77777777" w:rsidR="00000000" w:rsidRDefault="002B1815" w:rsidP="002B1815">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A06C241" w14:textId="77777777" w:rsidR="00000000" w:rsidRDefault="002B1815">
            <w:pPr>
              <w:adjustRightInd w:val="0"/>
              <w:ind w:right="144"/>
              <w:jc w:val="center"/>
              <w:rPr>
                <w:sz w:val="24"/>
                <w:szCs w:val="24"/>
              </w:rPr>
            </w:pPr>
            <w:r>
              <w:rPr>
                <w:b/>
                <w:szCs w:val="24"/>
              </w:rPr>
              <w:t>SE01</w:t>
            </w:r>
          </w:p>
        </w:tc>
        <w:tc>
          <w:tcPr>
            <w:tcW w:w="892" w:type="dxa"/>
            <w:tcBorders>
              <w:top w:val="nil"/>
              <w:left w:val="nil"/>
              <w:bottom w:val="nil"/>
              <w:right w:val="nil"/>
            </w:tcBorders>
          </w:tcPr>
          <w:p w14:paraId="60570C95" w14:textId="77777777" w:rsidR="00000000" w:rsidRDefault="002B1815">
            <w:pPr>
              <w:adjustRightInd w:val="0"/>
              <w:ind w:right="144"/>
              <w:jc w:val="center"/>
              <w:rPr>
                <w:sz w:val="24"/>
                <w:szCs w:val="24"/>
              </w:rPr>
            </w:pPr>
            <w:r>
              <w:rPr>
                <w:b/>
                <w:szCs w:val="24"/>
              </w:rPr>
              <w:t>96</w:t>
            </w:r>
          </w:p>
        </w:tc>
        <w:tc>
          <w:tcPr>
            <w:tcW w:w="4968" w:type="dxa"/>
            <w:tcBorders>
              <w:top w:val="nil"/>
              <w:left w:val="nil"/>
              <w:bottom w:val="nil"/>
              <w:right w:val="nil"/>
            </w:tcBorders>
          </w:tcPr>
          <w:p w14:paraId="068A8939" w14:textId="77777777" w:rsidR="00000000" w:rsidRDefault="002B1815">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0BBF0210"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39BED5B0"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69188B6A" w14:textId="77777777" w:rsidR="00000000" w:rsidRDefault="002B1815">
            <w:pPr>
              <w:adjustRightInd w:val="0"/>
              <w:ind w:right="144"/>
              <w:rPr>
                <w:sz w:val="24"/>
                <w:szCs w:val="24"/>
              </w:rPr>
            </w:pPr>
            <w:r>
              <w:rPr>
                <w:b/>
                <w:szCs w:val="24"/>
              </w:rPr>
              <w:t>N0 1/10</w:t>
            </w:r>
          </w:p>
        </w:tc>
      </w:tr>
      <w:bookmarkEnd w:id="83"/>
      <w:tr w:rsidR="00000000" w14:paraId="694445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813289" w14:textId="77777777" w:rsidR="00000000" w:rsidRDefault="002B1815">
            <w:pPr>
              <w:adjustRightInd w:val="0"/>
              <w:ind w:right="144"/>
              <w:rPr>
                <w:sz w:val="24"/>
                <w:szCs w:val="24"/>
              </w:rPr>
            </w:pPr>
          </w:p>
        </w:tc>
        <w:tc>
          <w:tcPr>
            <w:tcW w:w="6523" w:type="dxa"/>
            <w:gridSpan w:val="4"/>
            <w:tcBorders>
              <w:top w:val="nil"/>
              <w:left w:val="nil"/>
              <w:bottom w:val="nil"/>
              <w:right w:val="nil"/>
            </w:tcBorders>
          </w:tcPr>
          <w:p w14:paraId="5E7C7FEB" w14:textId="77777777" w:rsidR="00000000" w:rsidRDefault="002B1815">
            <w:pPr>
              <w:adjustRightInd w:val="0"/>
              <w:ind w:right="144"/>
              <w:rPr>
                <w:sz w:val="24"/>
                <w:szCs w:val="24"/>
              </w:rPr>
            </w:pPr>
            <w:r>
              <w:rPr>
                <w:szCs w:val="24"/>
              </w:rPr>
              <w:t>Total number of segments included in a transaction set including ST and SE segments</w:t>
            </w:r>
          </w:p>
        </w:tc>
      </w:tr>
      <w:tr w:rsidR="00000000" w14:paraId="5A9685AF" w14:textId="77777777">
        <w:tblPrEx>
          <w:tblCellMar>
            <w:top w:w="0" w:type="dxa"/>
            <w:left w:w="0" w:type="dxa"/>
            <w:bottom w:w="0" w:type="dxa"/>
            <w:right w:w="0" w:type="dxa"/>
          </w:tblCellMar>
        </w:tblPrEx>
        <w:tc>
          <w:tcPr>
            <w:tcW w:w="1007" w:type="dxa"/>
            <w:tcBorders>
              <w:top w:val="nil"/>
              <w:left w:val="nil"/>
              <w:bottom w:val="nil"/>
              <w:right w:val="nil"/>
            </w:tcBorders>
          </w:tcPr>
          <w:p w14:paraId="7B2BCF69" w14:textId="77777777" w:rsidR="00000000" w:rsidRDefault="002B1815">
            <w:pPr>
              <w:adjustRightInd w:val="0"/>
              <w:ind w:right="144"/>
              <w:rPr>
                <w:sz w:val="24"/>
                <w:szCs w:val="24"/>
              </w:rPr>
            </w:pPr>
            <w:r>
              <w:rPr>
                <w:b/>
                <w:szCs w:val="24"/>
              </w:rPr>
              <w:t>Must Use</w:t>
            </w:r>
          </w:p>
        </w:tc>
        <w:tc>
          <w:tcPr>
            <w:tcW w:w="1080" w:type="dxa"/>
            <w:tcBorders>
              <w:top w:val="nil"/>
              <w:left w:val="nil"/>
              <w:bottom w:val="nil"/>
              <w:right w:val="nil"/>
            </w:tcBorders>
          </w:tcPr>
          <w:p w14:paraId="5AC0F604" w14:textId="77777777" w:rsidR="00000000" w:rsidRDefault="002B1815">
            <w:pPr>
              <w:adjustRightInd w:val="0"/>
              <w:ind w:right="144"/>
              <w:jc w:val="center"/>
              <w:rPr>
                <w:sz w:val="24"/>
                <w:szCs w:val="24"/>
              </w:rPr>
            </w:pPr>
            <w:r>
              <w:rPr>
                <w:b/>
                <w:szCs w:val="24"/>
              </w:rPr>
              <w:t>SE02</w:t>
            </w:r>
          </w:p>
        </w:tc>
        <w:tc>
          <w:tcPr>
            <w:tcW w:w="892" w:type="dxa"/>
            <w:tcBorders>
              <w:top w:val="nil"/>
              <w:left w:val="nil"/>
              <w:bottom w:val="nil"/>
              <w:right w:val="nil"/>
            </w:tcBorders>
          </w:tcPr>
          <w:p w14:paraId="37AACF7F" w14:textId="77777777" w:rsidR="00000000" w:rsidRDefault="002B1815">
            <w:pPr>
              <w:adjustRightInd w:val="0"/>
              <w:ind w:right="144"/>
              <w:jc w:val="center"/>
              <w:rPr>
                <w:sz w:val="24"/>
                <w:szCs w:val="24"/>
              </w:rPr>
            </w:pPr>
            <w:r>
              <w:rPr>
                <w:b/>
                <w:szCs w:val="24"/>
              </w:rPr>
              <w:t>329</w:t>
            </w:r>
          </w:p>
        </w:tc>
        <w:tc>
          <w:tcPr>
            <w:tcW w:w="4968" w:type="dxa"/>
            <w:tcBorders>
              <w:top w:val="nil"/>
              <w:left w:val="nil"/>
              <w:bottom w:val="nil"/>
              <w:right w:val="nil"/>
            </w:tcBorders>
          </w:tcPr>
          <w:p w14:paraId="2EE6FF06" w14:textId="77777777" w:rsidR="00000000" w:rsidRDefault="002B1815">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ED25262" w14:textId="77777777" w:rsidR="00000000" w:rsidRDefault="002B1815">
            <w:pPr>
              <w:adjustRightInd w:val="0"/>
              <w:ind w:right="144"/>
              <w:jc w:val="center"/>
              <w:rPr>
                <w:sz w:val="24"/>
                <w:szCs w:val="24"/>
              </w:rPr>
            </w:pPr>
            <w:r>
              <w:rPr>
                <w:b/>
                <w:szCs w:val="24"/>
              </w:rPr>
              <w:t>M</w:t>
            </w:r>
          </w:p>
        </w:tc>
        <w:tc>
          <w:tcPr>
            <w:tcW w:w="14" w:type="dxa"/>
            <w:tcBorders>
              <w:top w:val="nil"/>
              <w:left w:val="nil"/>
              <w:bottom w:val="nil"/>
              <w:right w:val="nil"/>
            </w:tcBorders>
          </w:tcPr>
          <w:p w14:paraId="15AF6534" w14:textId="77777777" w:rsidR="00000000" w:rsidRDefault="002B1815">
            <w:pPr>
              <w:adjustRightInd w:val="0"/>
              <w:ind w:right="144"/>
              <w:jc w:val="center"/>
              <w:rPr>
                <w:sz w:val="24"/>
                <w:szCs w:val="24"/>
              </w:rPr>
            </w:pPr>
          </w:p>
        </w:tc>
        <w:tc>
          <w:tcPr>
            <w:tcW w:w="1440" w:type="dxa"/>
            <w:gridSpan w:val="2"/>
            <w:tcBorders>
              <w:top w:val="nil"/>
              <w:left w:val="nil"/>
              <w:bottom w:val="nil"/>
              <w:right w:val="nil"/>
            </w:tcBorders>
          </w:tcPr>
          <w:p w14:paraId="04CA2914" w14:textId="77777777" w:rsidR="00000000" w:rsidRDefault="002B1815">
            <w:pPr>
              <w:adjustRightInd w:val="0"/>
              <w:ind w:right="144"/>
              <w:rPr>
                <w:sz w:val="24"/>
                <w:szCs w:val="24"/>
              </w:rPr>
            </w:pPr>
            <w:r>
              <w:rPr>
                <w:b/>
                <w:szCs w:val="24"/>
              </w:rPr>
              <w:t>AN 4/9</w:t>
            </w:r>
          </w:p>
        </w:tc>
      </w:tr>
      <w:tr w:rsidR="00000000" w14:paraId="206D21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9364DD" w14:textId="77777777" w:rsidR="00000000" w:rsidRDefault="002B1815">
            <w:pPr>
              <w:adjustRightInd w:val="0"/>
              <w:ind w:right="144"/>
              <w:rPr>
                <w:sz w:val="24"/>
                <w:szCs w:val="24"/>
              </w:rPr>
            </w:pPr>
          </w:p>
        </w:tc>
        <w:tc>
          <w:tcPr>
            <w:tcW w:w="6523" w:type="dxa"/>
            <w:gridSpan w:val="4"/>
            <w:tcBorders>
              <w:top w:val="nil"/>
              <w:left w:val="nil"/>
              <w:bottom w:val="nil"/>
              <w:right w:val="nil"/>
            </w:tcBorders>
          </w:tcPr>
          <w:p w14:paraId="40914767" w14:textId="77777777" w:rsidR="00000000" w:rsidRDefault="002B1815">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5A8E2E4" w14:textId="77777777" w:rsidR="002B1815" w:rsidRDefault="002B1815">
      <w:pPr>
        <w:pStyle w:val="Heading7"/>
      </w:pPr>
    </w:p>
    <w:sectPr w:rsidR="002B1815">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30F9C" w14:textId="77777777" w:rsidR="002B1815" w:rsidRDefault="002B1815">
      <w:r>
        <w:separator/>
      </w:r>
    </w:p>
  </w:endnote>
  <w:endnote w:type="continuationSeparator" w:id="0">
    <w:p w14:paraId="1B81BA3C" w14:textId="77777777" w:rsidR="002B1815" w:rsidRDefault="002B1815">
      <w:r>
        <w:continuationSeparator/>
      </w:r>
    </w:p>
  </w:endnote>
  <w:endnote w:type="continuationNotice" w:id="1">
    <w:p w14:paraId="1C7BB8D5" w14:textId="77777777" w:rsidR="002B1815" w:rsidRDefault="002B18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DBDE0" w14:textId="5513CDBB" w:rsidR="00000000" w:rsidRDefault="00CE0C0D">
    <w:pPr>
      <w:tabs>
        <w:tab w:val="center" w:pos="4680"/>
        <w:tab w:val="right" w:pos="9360"/>
      </w:tabs>
      <w:adjustRightInd w:val="0"/>
      <w:rPr>
        <w:noProof/>
        <w:sz w:val="24"/>
        <w:szCs w:val="24"/>
      </w:rPr>
    </w:pPr>
    <w:del w:id="90" w:author="ERCOT" w:date="2020-07-02T12:07:00Z">
      <w:r>
        <w:rPr>
          <w:noProof/>
          <w:sz w:val="18"/>
          <w:szCs w:val="24"/>
        </w:rPr>
        <w:delText>650_0140 (004010)</w:delText>
      </w:r>
      <w:r>
        <w:rPr>
          <w:noProof/>
          <w:sz w:val="18"/>
          <w:szCs w:val="24"/>
        </w:rPr>
        <w:tab/>
      </w:r>
      <w:r>
        <w:rPr>
          <w:noProof/>
          <w:sz w:val="18"/>
          <w:szCs w:val="24"/>
        </w:rPr>
        <w:pgNum/>
      </w:r>
      <w:r>
        <w:rPr>
          <w:noProof/>
          <w:sz w:val="18"/>
          <w:szCs w:val="24"/>
        </w:rPr>
        <w:tab/>
        <w:delText>October 25, 2011</w:delText>
      </w:r>
    </w:del>
    <w:ins w:id="91" w:author="ERCOT" w:date="2020-07-02T12:07:00Z">
      <w:r w:rsidR="002B1815">
        <w:rPr>
          <w:noProof/>
          <w:sz w:val="18"/>
          <w:szCs w:val="24"/>
        </w:rPr>
        <w:tab/>
        <w:t xml:space="preserve">Page </w:t>
      </w:r>
      <w:r w:rsidR="002B1815">
        <w:rPr>
          <w:noProof/>
          <w:sz w:val="18"/>
          <w:szCs w:val="24"/>
        </w:rPr>
        <w:pgNum/>
      </w:r>
      <w:r w:rsidR="002B1815">
        <w:rPr>
          <w:noProof/>
          <w:sz w:val="18"/>
          <w:szCs w:val="24"/>
        </w:rPr>
        <w:t xml:space="preserve"> of </w:t>
      </w:r>
      <w:r w:rsidR="002B1815">
        <w:rPr>
          <w:noProof/>
          <w:sz w:val="18"/>
          <w:szCs w:val="24"/>
        </w:rPr>
        <w:fldChar w:fldCharType="begin"/>
      </w:r>
      <w:r w:rsidR="002B1815">
        <w:rPr>
          <w:noProof/>
          <w:sz w:val="18"/>
          <w:szCs w:val="24"/>
        </w:rPr>
        <w:instrText xml:space="preserve"> NUMPAGES </w:instrText>
      </w:r>
      <w:r w:rsidR="002B1815">
        <w:rPr>
          <w:noProof/>
          <w:sz w:val="18"/>
          <w:szCs w:val="24"/>
        </w:rPr>
        <w:fldChar w:fldCharType="separate"/>
      </w:r>
      <w:r w:rsidR="002B1815">
        <w:rPr>
          <w:noProof/>
          <w:sz w:val="18"/>
          <w:szCs w:val="24"/>
        </w:rPr>
        <w:t>0</w:t>
      </w:r>
      <w:r w:rsidR="002B1815">
        <w:rPr>
          <w:noProof/>
          <w:sz w:val="18"/>
          <w:szCs w:val="24"/>
        </w:rPr>
        <w:fldChar w:fldCharType="end"/>
      </w:r>
      <w:r w:rsidR="002B1815">
        <w:rPr>
          <w:noProof/>
          <w:sz w:val="18"/>
          <w:szCs w:val="24"/>
        </w:rPr>
        <w:tab/>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A6D53" w14:textId="0ACE3C19" w:rsidR="00452710" w:rsidRDefault="002B1815" w:rsidP="005B11C7">
    <w:pPr>
      <w:pStyle w:val="Footer"/>
      <w:jc w:val="center"/>
      <w:rPr>
        <w:del w:id="92" w:author="ERCOT" w:date="2020-07-02T12:07:00Z"/>
        <w:noProof/>
      </w:rPr>
    </w:pPr>
    <w:r w:rsidRPr="002B1815">
      <w:rPr>
        <w:sz w:val="18"/>
      </w:rPr>
      <w:t xml:space="preserve">Page </w:t>
    </w:r>
    <w:del w:id="93" w:author="ERCOT" w:date="2020-07-02T12:07:00Z">
      <w:r w:rsidR="00452710">
        <w:rPr>
          <w:rFonts w:ascii="Times New Roman" w:hAnsi="Times New Roman"/>
          <w:noProof/>
          <w:snapToGrid w:val="0"/>
        </w:rPr>
        <w:fldChar w:fldCharType="begin"/>
      </w:r>
      <w:r w:rsidR="00452710">
        <w:rPr>
          <w:rFonts w:ascii="Times New Roman" w:hAnsi="Times New Roman"/>
          <w:noProof/>
          <w:snapToGrid w:val="0"/>
        </w:rPr>
        <w:delInstrText xml:space="preserve"> PAGE </w:delInstrText>
      </w:r>
      <w:r w:rsidR="00452710">
        <w:rPr>
          <w:rFonts w:ascii="Times New Roman" w:hAnsi="Times New Roman"/>
          <w:noProof/>
          <w:snapToGrid w:val="0"/>
        </w:rPr>
        <w:fldChar w:fldCharType="separate"/>
      </w:r>
      <w:r w:rsidR="00A26278">
        <w:rPr>
          <w:rFonts w:ascii="Times New Roman" w:hAnsi="Times New Roman"/>
          <w:noProof/>
          <w:snapToGrid w:val="0"/>
        </w:rPr>
        <w:delText>5</w:delText>
      </w:r>
      <w:r w:rsidR="00452710">
        <w:rPr>
          <w:rFonts w:ascii="Times New Roman" w:hAnsi="Times New Roman"/>
          <w:noProof/>
          <w:snapToGrid w:val="0"/>
        </w:rPr>
        <w:fldChar w:fldCharType="end"/>
      </w:r>
    </w:del>
    <w:ins w:id="94" w:author="ERCOT" w:date="2020-07-02T12:07:00Z">
      <w:r>
        <w:rPr>
          <w:noProof/>
          <w:sz w:val="18"/>
          <w:szCs w:val="24"/>
        </w:rPr>
        <w:pgNum/>
      </w:r>
    </w:ins>
    <w:r w:rsidRPr="002B1815">
      <w:rPr>
        <w:sz w:val="18"/>
      </w:rPr>
      <w:t xml:space="preserve"> of </w:t>
    </w:r>
    <w:r w:rsidRPr="002B1815">
      <w:rPr>
        <w:sz w:val="18"/>
      </w:rPr>
      <w:fldChar w:fldCharType="begin"/>
    </w:r>
    <w:r w:rsidRPr="002B1815">
      <w:rPr>
        <w:sz w:val="18"/>
      </w:rPr>
      <w:instrText xml:space="preserve"> NUMPAGES </w:instrText>
    </w:r>
    <w:r w:rsidRPr="002B1815">
      <w:rPr>
        <w:sz w:val="18"/>
      </w:rPr>
      <w:fldChar w:fldCharType="separate"/>
    </w:r>
    <w:r>
      <w:rPr>
        <w:noProof/>
        <w:sz w:val="18"/>
      </w:rPr>
      <w:t>44</w:t>
    </w:r>
    <w:r w:rsidRPr="002B1815">
      <w:rPr>
        <w:sz w:val="18"/>
      </w:rPr>
      <w:fldChar w:fldCharType="end"/>
    </w:r>
  </w:p>
  <w:p w14:paraId="248C2E5A" w14:textId="24E43292" w:rsidR="00000000" w:rsidRPr="002B1815" w:rsidRDefault="002B1815" w:rsidP="002B1815">
    <w:pPr>
      <w:tabs>
        <w:tab w:val="center" w:pos="4680"/>
        <w:tab w:val="right" w:pos="9360"/>
      </w:tabs>
      <w:adjustRightInd w:val="0"/>
      <w:rPr>
        <w:sz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B50DB" w14:textId="5300E77C" w:rsidR="00000000" w:rsidRDefault="00CE0C0D">
    <w:pPr>
      <w:tabs>
        <w:tab w:val="center" w:pos="4680"/>
        <w:tab w:val="right" w:pos="9360"/>
      </w:tabs>
      <w:adjustRightInd w:val="0"/>
      <w:rPr>
        <w:noProof/>
        <w:sz w:val="24"/>
        <w:szCs w:val="24"/>
      </w:rPr>
    </w:pPr>
    <w:del w:id="95" w:author="ERCOT" w:date="2020-07-02T12:07:00Z">
      <w:r>
        <w:rPr>
          <w:noProof/>
          <w:sz w:val="18"/>
          <w:szCs w:val="24"/>
        </w:rPr>
        <w:delText>650_0140 (004010)</w:delText>
      </w:r>
      <w:r>
        <w:rPr>
          <w:noProof/>
          <w:sz w:val="18"/>
          <w:szCs w:val="24"/>
        </w:rPr>
        <w:tab/>
      </w:r>
      <w:r>
        <w:rPr>
          <w:noProof/>
          <w:sz w:val="18"/>
          <w:szCs w:val="24"/>
        </w:rPr>
        <w:pgNum/>
      </w:r>
      <w:r>
        <w:rPr>
          <w:noProof/>
          <w:sz w:val="18"/>
          <w:szCs w:val="24"/>
        </w:rPr>
        <w:tab/>
        <w:delText>October 25, 2011</w:delText>
      </w:r>
    </w:del>
    <w:ins w:id="96" w:author="ERCOT" w:date="2020-07-02T12:07:00Z">
      <w:r w:rsidR="002B1815">
        <w:rPr>
          <w:noProof/>
          <w:sz w:val="18"/>
          <w:szCs w:val="24"/>
        </w:rPr>
        <w:tab/>
        <w:t xml:space="preserve">Page </w:t>
      </w:r>
      <w:r w:rsidR="002B1815">
        <w:rPr>
          <w:noProof/>
          <w:sz w:val="18"/>
          <w:szCs w:val="24"/>
        </w:rPr>
        <w:pgNum/>
      </w:r>
      <w:r w:rsidR="002B1815">
        <w:rPr>
          <w:noProof/>
          <w:sz w:val="18"/>
          <w:szCs w:val="24"/>
        </w:rPr>
        <w:t xml:space="preserve"> of </w:t>
      </w:r>
      <w:r w:rsidR="002B1815">
        <w:rPr>
          <w:noProof/>
          <w:sz w:val="18"/>
          <w:szCs w:val="24"/>
        </w:rPr>
        <w:fldChar w:fldCharType="begin"/>
      </w:r>
      <w:r w:rsidR="002B1815">
        <w:rPr>
          <w:noProof/>
          <w:sz w:val="18"/>
          <w:szCs w:val="24"/>
        </w:rPr>
        <w:instrText xml:space="preserve"> NUMPAGES </w:instrText>
      </w:r>
      <w:r w:rsidR="002B1815">
        <w:rPr>
          <w:noProof/>
          <w:sz w:val="18"/>
          <w:szCs w:val="24"/>
        </w:rPr>
        <w:fldChar w:fldCharType="separate"/>
      </w:r>
      <w:r w:rsidR="002B1815">
        <w:rPr>
          <w:noProof/>
          <w:sz w:val="18"/>
          <w:szCs w:val="24"/>
        </w:rPr>
        <w:t>0</w:t>
      </w:r>
      <w:r w:rsidR="002B1815">
        <w:rPr>
          <w:noProof/>
          <w:sz w:val="18"/>
          <w:szCs w:val="24"/>
        </w:rPr>
        <w:fldChar w:fldCharType="end"/>
      </w:r>
      <w:r w:rsidR="002B1815">
        <w:rPr>
          <w:noProof/>
          <w:sz w:val="18"/>
          <w:szCs w:val="24"/>
        </w:rPr>
        <w:tab/>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6C40A3" w14:textId="77777777" w:rsidR="002B1815" w:rsidRDefault="002B1815">
      <w:r>
        <w:separator/>
      </w:r>
    </w:p>
  </w:footnote>
  <w:footnote w:type="continuationSeparator" w:id="0">
    <w:p w14:paraId="0DE11E1C" w14:textId="77777777" w:rsidR="002B1815" w:rsidRDefault="002B1815">
      <w:r>
        <w:continuationSeparator/>
      </w:r>
    </w:p>
  </w:footnote>
  <w:footnote w:type="continuationNotice" w:id="1">
    <w:p w14:paraId="104C31D0" w14:textId="77777777" w:rsidR="002B1815" w:rsidRDefault="002B181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40233" w14:textId="77777777" w:rsidR="00167937" w:rsidRDefault="00A26278">
    <w:pPr>
      <w:pStyle w:val="Header"/>
      <w:widowControl/>
      <w:jc w:val="right"/>
      <w:rPr>
        <w:del w:id="84" w:author="ERCOT" w:date="2020-07-02T12:07:00Z"/>
        <w:rFonts w:ascii="Times New Roman" w:hAnsi="Times New Roman"/>
        <w:b/>
        <w:sz w:val="24"/>
      </w:rPr>
    </w:pPr>
    <w:del w:id="85" w:author="ERCOT" w:date="2020-07-02T12:07:00Z">
      <w:r>
        <w:rPr>
          <w:rFonts w:ascii="Times New Roman" w:hAnsi="Times New Roman"/>
          <w:b/>
          <w:sz w:val="24"/>
        </w:rPr>
        <w:delText>June 11</w:delText>
      </w:r>
      <w:r w:rsidR="00167937">
        <w:rPr>
          <w:rFonts w:ascii="Times New Roman" w:hAnsi="Times New Roman"/>
          <w:b/>
          <w:sz w:val="24"/>
        </w:rPr>
        <w:delText>, 2012</w:delText>
      </w:r>
    </w:del>
  </w:p>
  <w:p w14:paraId="0B14FB74" w14:textId="77777777" w:rsidR="00167937" w:rsidRDefault="00005C8F">
    <w:pPr>
      <w:pStyle w:val="Header"/>
      <w:widowControl/>
      <w:jc w:val="right"/>
      <w:rPr>
        <w:ins w:id="86" w:author="ERCOT" w:date="2020-07-02T12:07:00Z"/>
        <w:rFonts w:ascii="Times New Roman" w:hAnsi="Times New Roman"/>
        <w:b/>
        <w:sz w:val="24"/>
      </w:rPr>
    </w:pPr>
    <w:ins w:id="87" w:author="ERCOT" w:date="2020-07-02T12:07:00Z">
      <w:r>
        <w:rPr>
          <w:rFonts w:ascii="Times New Roman" w:hAnsi="Times New Roman"/>
          <w:b/>
          <w:sz w:val="24"/>
        </w:rPr>
        <w:t>TBD, 2020</w:t>
      </w:r>
    </w:ins>
  </w:p>
  <w:p w14:paraId="3EFF5494" w14:textId="77777777" w:rsidR="00167937" w:rsidRDefault="00167937" w:rsidP="00AA144C">
    <w:pPr>
      <w:pStyle w:val="Header"/>
      <w:widowControl/>
      <w:jc w:val="right"/>
      <w:rPr>
        <w:rFonts w:ascii="Times New Roman" w:hAnsi="Times New Roman"/>
      </w:rPr>
    </w:pPr>
    <w:r>
      <w:rPr>
        <w:rFonts w:ascii="Times New Roman" w:hAnsi="Times New Roman"/>
      </w:rPr>
      <w:t>T650_01: Service Order Request</w:t>
    </w:r>
  </w:p>
  <w:p w14:paraId="645C7786" w14:textId="70C51DC4" w:rsidR="00167937" w:rsidRDefault="00167937" w:rsidP="00AA144C">
    <w:pPr>
      <w:pStyle w:val="Header"/>
      <w:jc w:val="right"/>
    </w:pPr>
    <w:r>
      <w:rPr>
        <w:rFonts w:ascii="Times New Roman" w:hAnsi="Times New Roman"/>
      </w:rPr>
      <w:t xml:space="preserve">                                                                                                                                                                 Version 4.</w:t>
    </w:r>
    <w:del w:id="88" w:author="ERCOT" w:date="2020-07-02T12:07:00Z">
      <w:r>
        <w:rPr>
          <w:rFonts w:ascii="Times New Roman" w:hAnsi="Times New Roman"/>
        </w:rPr>
        <w:delText>0</w:delText>
      </w:r>
    </w:del>
    <w:ins w:id="89" w:author="ERCOT" w:date="2020-07-02T12:07:00Z">
      <w:r>
        <w:rPr>
          <w:rFonts w:ascii="Times New Roman" w:hAnsi="Times New Roman"/>
        </w:rPr>
        <w:t>0</w:t>
      </w:r>
      <w:r w:rsidR="00005C8F">
        <w:rPr>
          <w:rFonts w:ascii="Times New Roman" w:hAnsi="Times New Roman"/>
        </w:rPr>
        <w:t>A</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4743F"/>
    <w:multiLevelType w:val="singleLevel"/>
    <w:tmpl w:val="6E123668"/>
    <w:lvl w:ilvl="0">
      <w:start w:val="1"/>
      <w:numFmt w:val="bullet"/>
      <w:lvlText w:val=""/>
      <w:lvlJc w:val="left"/>
      <w:pPr>
        <w:tabs>
          <w:tab w:val="num" w:pos="360"/>
        </w:tabs>
        <w:ind w:left="360" w:hanging="360"/>
      </w:pPr>
      <w:rPr>
        <w:rFonts w:ascii="Symbol" w:hAnsi="Symbol" w:hint="default"/>
        <w:color w:val="000000"/>
      </w:rPr>
    </w:lvl>
  </w:abstractNum>
  <w:abstractNum w:abstractNumId="1" w15:restartNumberingAfterBreak="0">
    <w:nsid w:val="0F846688"/>
    <w:multiLevelType w:val="hybridMultilevel"/>
    <w:tmpl w:val="276E2328"/>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118B47FF"/>
    <w:multiLevelType w:val="singleLevel"/>
    <w:tmpl w:val="4BC2D6F6"/>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16CA7562"/>
    <w:multiLevelType w:val="hybridMultilevel"/>
    <w:tmpl w:val="9D205E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C70247D"/>
    <w:multiLevelType w:val="multilevel"/>
    <w:tmpl w:val="13260528"/>
    <w:lvl w:ilvl="0">
      <w:start w:val="1"/>
      <w:numFmt w:val="bullet"/>
      <w:lvlText w:val="-"/>
      <w:lvlJc w:val="left"/>
      <w:pPr>
        <w:tabs>
          <w:tab w:val="num" w:pos="360"/>
        </w:tabs>
        <w:ind w:left="360" w:hanging="360"/>
      </w:pPr>
      <w:rPr>
        <w:rFonts w:hint="default"/>
        <w:color w:val="auto"/>
      </w:rPr>
    </w:lvl>
    <w:lvl w:ilvl="1" w:tentative="1">
      <w:start w:val="1"/>
      <w:numFmt w:val="lowerLetter"/>
      <w:lvlText w:val="%2."/>
      <w:lvlJc w:val="left"/>
      <w:pPr>
        <w:tabs>
          <w:tab w:val="num" w:pos="1080"/>
        </w:tabs>
        <w:ind w:left="1080" w:hanging="360"/>
      </w:pPr>
      <w:rPr>
        <w:rFonts w:cs="Times New Roman"/>
      </w:rPr>
    </w:lvl>
    <w:lvl w:ilvl="2" w:tentative="1">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6" w15:restartNumberingAfterBreak="0">
    <w:nsid w:val="28A91CE0"/>
    <w:multiLevelType w:val="hybridMultilevel"/>
    <w:tmpl w:val="01A8F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3C5BB3"/>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8" w15:restartNumberingAfterBreak="0">
    <w:nsid w:val="2EBE72A0"/>
    <w:multiLevelType w:val="singleLevel"/>
    <w:tmpl w:val="4BC2D6F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3127595F"/>
    <w:multiLevelType w:val="hybridMultilevel"/>
    <w:tmpl w:val="15A4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F76128"/>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1" w15:restartNumberingAfterBreak="0">
    <w:nsid w:val="3A4240EF"/>
    <w:multiLevelType w:val="hybridMultilevel"/>
    <w:tmpl w:val="B2F619DE"/>
    <w:lvl w:ilvl="0" w:tplc="FFFFFFFF">
      <w:start w:val="1"/>
      <w:numFmt w:val="bullet"/>
      <w:lvlText w:val="-"/>
      <w:lvlJc w:val="left"/>
      <w:pPr>
        <w:tabs>
          <w:tab w:val="num" w:pos="360"/>
        </w:tabs>
        <w:ind w:left="360"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E7C383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1794706"/>
    <w:multiLevelType w:val="multilevel"/>
    <w:tmpl w:val="13260528"/>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15:restartNumberingAfterBreak="0">
    <w:nsid w:val="51E636FA"/>
    <w:multiLevelType w:val="hybridMultilevel"/>
    <w:tmpl w:val="A8C2A5DC"/>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16"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80745CD"/>
    <w:multiLevelType w:val="singleLevel"/>
    <w:tmpl w:val="4BC2D6F6"/>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5A843BC7"/>
    <w:multiLevelType w:val="singleLevel"/>
    <w:tmpl w:val="04090001"/>
    <w:lvl w:ilvl="0">
      <w:start w:val="1"/>
      <w:numFmt w:val="bullet"/>
      <w:lvlText w:val=""/>
      <w:lvlJc w:val="left"/>
      <w:pPr>
        <w:ind w:left="720" w:hanging="360"/>
      </w:pPr>
      <w:rPr>
        <w:rFonts w:ascii="Symbol" w:hAnsi="Symbol" w:hint="default"/>
      </w:rPr>
    </w:lvl>
  </w:abstractNum>
  <w:abstractNum w:abstractNumId="19" w15:restartNumberingAfterBreak="0">
    <w:nsid w:val="5B0A5749"/>
    <w:multiLevelType w:val="singleLevel"/>
    <w:tmpl w:val="4BC2D6F6"/>
    <w:lvl w:ilvl="0">
      <w:start w:val="1"/>
      <w:numFmt w:val="bullet"/>
      <w:lvlText w:val=""/>
      <w:lvlJc w:val="left"/>
      <w:pPr>
        <w:tabs>
          <w:tab w:val="num" w:pos="720"/>
        </w:tabs>
        <w:ind w:left="720" w:hanging="360"/>
      </w:pPr>
      <w:rPr>
        <w:rFonts w:ascii="Symbol" w:hAnsi="Symbol" w:hint="default"/>
      </w:rPr>
    </w:lvl>
  </w:abstractNum>
  <w:abstractNum w:abstractNumId="20" w15:restartNumberingAfterBreak="0">
    <w:nsid w:val="62BE4C42"/>
    <w:multiLevelType w:val="hybridMultilevel"/>
    <w:tmpl w:val="AF3E600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648167BA"/>
    <w:multiLevelType w:val="singleLevel"/>
    <w:tmpl w:val="6E123668"/>
    <w:lvl w:ilvl="0">
      <w:start w:val="1"/>
      <w:numFmt w:val="bullet"/>
      <w:lvlText w:val=""/>
      <w:lvlJc w:val="left"/>
      <w:pPr>
        <w:tabs>
          <w:tab w:val="num" w:pos="360"/>
        </w:tabs>
        <w:ind w:left="360" w:hanging="360"/>
      </w:pPr>
      <w:rPr>
        <w:rFonts w:ascii="Symbol" w:hAnsi="Symbol" w:hint="default"/>
        <w:color w:val="000000"/>
      </w:rPr>
    </w:lvl>
  </w:abstractNum>
  <w:abstractNum w:abstractNumId="22" w15:restartNumberingAfterBreak="0">
    <w:nsid w:val="6F7C43EA"/>
    <w:multiLevelType w:val="hybridMultilevel"/>
    <w:tmpl w:val="68A857B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14441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7F837C3"/>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25" w15:restartNumberingAfterBreak="0">
    <w:nsid w:val="7C3B4544"/>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6" w15:restartNumberingAfterBreak="0">
    <w:nsid w:val="7EF55F2A"/>
    <w:multiLevelType w:val="hybridMultilevel"/>
    <w:tmpl w:val="38F45538"/>
    <w:lvl w:ilvl="0" w:tplc="B2DC50FE">
      <w:start w:val="1"/>
      <w:numFmt w:val="bullet"/>
      <w:lvlText w:val=""/>
      <w:lvlJc w:val="left"/>
      <w:pPr>
        <w:tabs>
          <w:tab w:val="num" w:pos="360"/>
        </w:tabs>
        <w:ind w:left="360" w:hanging="360"/>
      </w:pPr>
      <w:rPr>
        <w:rFonts w:ascii="Symbol" w:hAnsi="Symbol" w:hint="default"/>
        <w:color w:val="auto"/>
      </w:rPr>
    </w:lvl>
    <w:lvl w:ilvl="1" w:tplc="04090001">
      <w:start w:val="1"/>
      <w:numFmt w:val="bullet"/>
      <w:lvlText w:val=""/>
      <w:lvlJc w:val="left"/>
      <w:pPr>
        <w:tabs>
          <w:tab w:val="num" w:pos="720"/>
        </w:tabs>
        <w:ind w:left="720" w:hanging="360"/>
      </w:pPr>
      <w:rPr>
        <w:rFonts w:ascii="Symbol" w:hAnsi="Symbol" w:hint="default"/>
        <w:color w:val="auto"/>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abstractNumId w:val="4"/>
  </w:num>
  <w:num w:numId="2">
    <w:abstractNumId w:val="18"/>
  </w:num>
  <w:num w:numId="3">
    <w:abstractNumId w:val="12"/>
  </w:num>
  <w:num w:numId="4">
    <w:abstractNumId w:val="16"/>
  </w:num>
  <w:num w:numId="5">
    <w:abstractNumId w:val="13"/>
  </w:num>
  <w:num w:numId="6">
    <w:abstractNumId w:val="8"/>
  </w:num>
  <w:num w:numId="7">
    <w:abstractNumId w:val="19"/>
  </w:num>
  <w:num w:numId="8">
    <w:abstractNumId w:val="2"/>
  </w:num>
  <w:num w:numId="9">
    <w:abstractNumId w:val="17"/>
  </w:num>
  <w:num w:numId="10">
    <w:abstractNumId w:val="21"/>
  </w:num>
  <w:num w:numId="11">
    <w:abstractNumId w:val="0"/>
  </w:num>
  <w:num w:numId="12">
    <w:abstractNumId w:val="7"/>
  </w:num>
  <w:num w:numId="13">
    <w:abstractNumId w:val="10"/>
  </w:num>
  <w:num w:numId="14">
    <w:abstractNumId w:val="24"/>
  </w:num>
  <w:num w:numId="15">
    <w:abstractNumId w:val="15"/>
  </w:num>
  <w:num w:numId="16">
    <w:abstractNumId w:val="25"/>
  </w:num>
  <w:num w:numId="17">
    <w:abstractNumId w:val="14"/>
  </w:num>
  <w:num w:numId="18">
    <w:abstractNumId w:val="5"/>
  </w:num>
  <w:num w:numId="19">
    <w:abstractNumId w:val="11"/>
  </w:num>
  <w:num w:numId="20">
    <w:abstractNumId w:val="23"/>
  </w:num>
  <w:num w:numId="21">
    <w:abstractNumId w:val="26"/>
  </w:num>
  <w:num w:numId="22">
    <w:abstractNumId w:val="1"/>
  </w:num>
  <w:num w:numId="23">
    <w:abstractNumId w:val="22"/>
  </w:num>
  <w:num w:numId="24">
    <w:abstractNumId w:val="3"/>
  </w:num>
  <w:num w:numId="25">
    <w:abstractNumId w:val="20"/>
  </w:num>
  <w:num w:numId="26">
    <w:abstractNumId w:val="9"/>
  </w:num>
  <w:num w:numId="2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489"/>
    <w:rsid w:val="00005C8F"/>
    <w:rsid w:val="00014B61"/>
    <w:rsid w:val="00065E24"/>
    <w:rsid w:val="00071CB5"/>
    <w:rsid w:val="000A73FD"/>
    <w:rsid w:val="000B1B88"/>
    <w:rsid w:val="000C5DF4"/>
    <w:rsid w:val="000C60E3"/>
    <w:rsid w:val="000D253B"/>
    <w:rsid w:val="001141AD"/>
    <w:rsid w:val="00154B0A"/>
    <w:rsid w:val="001676B2"/>
    <w:rsid w:val="00167937"/>
    <w:rsid w:val="00172AFC"/>
    <w:rsid w:val="001C70BF"/>
    <w:rsid w:val="00212238"/>
    <w:rsid w:val="002274AB"/>
    <w:rsid w:val="00256678"/>
    <w:rsid w:val="002A1E0E"/>
    <w:rsid w:val="002B1815"/>
    <w:rsid w:val="002D732F"/>
    <w:rsid w:val="002F04F9"/>
    <w:rsid w:val="002F36FD"/>
    <w:rsid w:val="003057C7"/>
    <w:rsid w:val="00310C76"/>
    <w:rsid w:val="00323C7B"/>
    <w:rsid w:val="00365D33"/>
    <w:rsid w:val="00366489"/>
    <w:rsid w:val="00386EA4"/>
    <w:rsid w:val="00390E0F"/>
    <w:rsid w:val="00397EFD"/>
    <w:rsid w:val="003C69E5"/>
    <w:rsid w:val="003D2395"/>
    <w:rsid w:val="003D7125"/>
    <w:rsid w:val="003E165E"/>
    <w:rsid w:val="003E3F68"/>
    <w:rsid w:val="00433220"/>
    <w:rsid w:val="00443002"/>
    <w:rsid w:val="00452710"/>
    <w:rsid w:val="00465F0A"/>
    <w:rsid w:val="004671CA"/>
    <w:rsid w:val="0049018D"/>
    <w:rsid w:val="004937DF"/>
    <w:rsid w:val="004966D9"/>
    <w:rsid w:val="004F2A2D"/>
    <w:rsid w:val="004F59E8"/>
    <w:rsid w:val="004F6179"/>
    <w:rsid w:val="00515056"/>
    <w:rsid w:val="005372A4"/>
    <w:rsid w:val="0054053F"/>
    <w:rsid w:val="00564423"/>
    <w:rsid w:val="005660C2"/>
    <w:rsid w:val="005757F8"/>
    <w:rsid w:val="00586B46"/>
    <w:rsid w:val="005962EC"/>
    <w:rsid w:val="005A3F0E"/>
    <w:rsid w:val="005B019A"/>
    <w:rsid w:val="005B11C7"/>
    <w:rsid w:val="005C22EE"/>
    <w:rsid w:val="005C5027"/>
    <w:rsid w:val="005D0AF6"/>
    <w:rsid w:val="005D5E8E"/>
    <w:rsid w:val="006215DC"/>
    <w:rsid w:val="0067280D"/>
    <w:rsid w:val="00675295"/>
    <w:rsid w:val="006E70AF"/>
    <w:rsid w:val="006F77A6"/>
    <w:rsid w:val="00710739"/>
    <w:rsid w:val="007109FF"/>
    <w:rsid w:val="00716377"/>
    <w:rsid w:val="007305C6"/>
    <w:rsid w:val="00740F01"/>
    <w:rsid w:val="007641C3"/>
    <w:rsid w:val="0076572C"/>
    <w:rsid w:val="00776720"/>
    <w:rsid w:val="0079182E"/>
    <w:rsid w:val="007A2CF9"/>
    <w:rsid w:val="007B598F"/>
    <w:rsid w:val="007F65A1"/>
    <w:rsid w:val="00806488"/>
    <w:rsid w:val="008075C0"/>
    <w:rsid w:val="00813847"/>
    <w:rsid w:val="0083772C"/>
    <w:rsid w:val="00844AE9"/>
    <w:rsid w:val="008F2445"/>
    <w:rsid w:val="00900838"/>
    <w:rsid w:val="0090435F"/>
    <w:rsid w:val="00911671"/>
    <w:rsid w:val="00930DB3"/>
    <w:rsid w:val="00932099"/>
    <w:rsid w:val="00952677"/>
    <w:rsid w:val="009A04E2"/>
    <w:rsid w:val="009B6193"/>
    <w:rsid w:val="009C261D"/>
    <w:rsid w:val="009C64FD"/>
    <w:rsid w:val="009C6BF9"/>
    <w:rsid w:val="009C7D18"/>
    <w:rsid w:val="009D5E5D"/>
    <w:rsid w:val="009E2DCB"/>
    <w:rsid w:val="00A26278"/>
    <w:rsid w:val="00A365EF"/>
    <w:rsid w:val="00A40C83"/>
    <w:rsid w:val="00A45580"/>
    <w:rsid w:val="00A830F1"/>
    <w:rsid w:val="00AA144C"/>
    <w:rsid w:val="00AC4442"/>
    <w:rsid w:val="00AC5991"/>
    <w:rsid w:val="00B0175D"/>
    <w:rsid w:val="00B179F3"/>
    <w:rsid w:val="00B224AB"/>
    <w:rsid w:val="00B2381E"/>
    <w:rsid w:val="00B260C3"/>
    <w:rsid w:val="00B34B29"/>
    <w:rsid w:val="00B36ADD"/>
    <w:rsid w:val="00B67CCF"/>
    <w:rsid w:val="00B8598D"/>
    <w:rsid w:val="00C02F6F"/>
    <w:rsid w:val="00C06D96"/>
    <w:rsid w:val="00C30022"/>
    <w:rsid w:val="00C35EC7"/>
    <w:rsid w:val="00C6376B"/>
    <w:rsid w:val="00C76D6A"/>
    <w:rsid w:val="00C9629A"/>
    <w:rsid w:val="00CB1010"/>
    <w:rsid w:val="00CE0C0D"/>
    <w:rsid w:val="00CE633B"/>
    <w:rsid w:val="00CE70DE"/>
    <w:rsid w:val="00D137AB"/>
    <w:rsid w:val="00D22147"/>
    <w:rsid w:val="00D331CB"/>
    <w:rsid w:val="00D35723"/>
    <w:rsid w:val="00D44A15"/>
    <w:rsid w:val="00D823A2"/>
    <w:rsid w:val="00E035A6"/>
    <w:rsid w:val="00E13DCC"/>
    <w:rsid w:val="00E223B0"/>
    <w:rsid w:val="00E33D10"/>
    <w:rsid w:val="00E463BC"/>
    <w:rsid w:val="00E75460"/>
    <w:rsid w:val="00E905C0"/>
    <w:rsid w:val="00EB643B"/>
    <w:rsid w:val="00EC4935"/>
    <w:rsid w:val="00F020EC"/>
    <w:rsid w:val="00F3766E"/>
    <w:rsid w:val="00F537FE"/>
    <w:rsid w:val="00F6028A"/>
    <w:rsid w:val="00F71DC8"/>
    <w:rsid w:val="00F7721D"/>
    <w:rsid w:val="00FD1A48"/>
    <w:rsid w:val="00FD7A31"/>
    <w:rsid w:val="00FE5C37"/>
    <w:rsid w:val="00FF1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1035"/>
    <o:shapelayout v:ext="edit">
      <o:idmap v:ext="edit" data="1"/>
    </o:shapelayout>
  </w:shapeDefaults>
  <w:decimalSymbol w:val="."/>
  <w:listSeparator w:val=","/>
  <w14:defaultImageDpi w14:val="0"/>
  <w15:docId w15:val="{558FBACF-C37C-4EA0-858A-EAB78BFC1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qFormat="1"/>
    <w:lsdException w:name="List Number" w:semiHidden="1" w:unhideWhenUsed="1"/>
    <w:lsdException w:name="List 4" w:semiHidden="1" w:unhideWhenUsed="1"/>
    <w:lsdException w:name="List 5" w:semiHidden="1" w:unhideWhenUsed="1"/>
    <w:lsdException w:name="Title" w:qFormat="1"/>
    <w:lsdException w:name="Default Paragraph Fo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1815"/>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ind w:right="144"/>
      <w:jc w:val="center"/>
      <w:outlineLvl w:val="8"/>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pPr>
      <w:widowControl w:val="0"/>
      <w:tabs>
        <w:tab w:val="center" w:pos="4320"/>
        <w:tab w:val="right" w:pos="8640"/>
      </w:tabs>
    </w:pPr>
    <w:rPr>
      <w:rFonts w:ascii="Arial" w:hAnsi="Arial" w:cs="Arial"/>
    </w:rPr>
  </w:style>
  <w:style w:type="character" w:customStyle="1" w:styleId="FooterChar">
    <w:name w:val="Footer Char"/>
    <w:basedOn w:val="DefaultParagraphFont"/>
    <w:link w:val="Footer"/>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uiPriority w:val="99"/>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Title">
    <w:name w:val="Title"/>
    <w:basedOn w:val="Normal"/>
    <w:link w:val="TitleChar"/>
    <w:uiPriority w:val="99"/>
    <w:qFormat/>
    <w:pPr>
      <w:ind w:left="-1170"/>
      <w:jc w:val="center"/>
    </w:pPr>
    <w:rPr>
      <w:b/>
      <w:bCs/>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customStyle="1" w:styleId="H1">
    <w:name w:val="H1"/>
    <w:basedOn w:val="Normal"/>
    <w:next w:val="Normal"/>
    <w:uiPriority w:val="99"/>
    <w:pPr>
      <w:keepNext/>
      <w:spacing w:before="100" w:after="100"/>
      <w:outlineLvl w:val="1"/>
    </w:pPr>
    <w:rPr>
      <w:b/>
      <w:bCs/>
      <w:kern w:val="36"/>
      <w:sz w:val="48"/>
      <w:szCs w:val="48"/>
    </w:rPr>
  </w:style>
  <w:style w:type="paragraph" w:customStyle="1" w:styleId="Element">
    <w:name w:val="Element"/>
    <w:basedOn w:val="Normal"/>
    <w:uiPriority w:val="99"/>
    <w:pPr>
      <w:autoSpaceDE/>
      <w:autoSpaceDN/>
      <w:spacing w:before="60"/>
      <w:ind w:right="144"/>
    </w:pPr>
    <w:rPr>
      <w:rFonts w:ascii="Arial" w:hAnsi="Arial"/>
    </w:rPr>
  </w:style>
  <w:style w:type="paragraph" w:styleId="BodyText2">
    <w:name w:val="Body Text 2"/>
    <w:basedOn w:val="Normal"/>
    <w:link w:val="BodyText2Char"/>
    <w:uiPriority w:val="99"/>
    <w:pPr>
      <w:ind w:right="144"/>
    </w:pPr>
    <w:rPr>
      <w:color w:val="000000"/>
    </w:rPr>
  </w:style>
  <w:style w:type="character" w:customStyle="1" w:styleId="BodyText2Char">
    <w:name w:val="Body Text 2 Char"/>
    <w:basedOn w:val="DefaultParagraphFont"/>
    <w:link w:val="BodyText2"/>
    <w:uiPriority w:val="99"/>
    <w:locked/>
    <w:rPr>
      <w:rFonts w:cs="Times New Roman"/>
      <w:sz w:val="20"/>
      <w:szCs w:val="20"/>
    </w:rPr>
  </w:style>
  <w:style w:type="paragraph" w:styleId="BalloonText">
    <w:name w:val="Balloon Text"/>
    <w:basedOn w:val="Normal"/>
    <w:link w:val="BalloonTextChar"/>
    <w:uiPriority w:val="99"/>
    <w:semiHidden/>
    <w:rsid w:val="00E463BC"/>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styleId="Strong">
    <w:name w:val="Strong"/>
    <w:basedOn w:val="DefaultParagraphFont"/>
    <w:uiPriority w:val="22"/>
    <w:qFormat/>
    <w:rsid w:val="0076572C"/>
    <w:rPr>
      <w:rFonts w:cs="Times New Roman"/>
      <w:b/>
      <w:bCs/>
    </w:rPr>
  </w:style>
  <w:style w:type="paragraph" w:styleId="Revision">
    <w:name w:val="Revision"/>
    <w:hidden/>
    <w:uiPriority w:val="99"/>
    <w:semiHidden/>
    <w:rsid w:val="002B1815"/>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379808">
      <w:marLeft w:val="0"/>
      <w:marRight w:val="0"/>
      <w:marTop w:val="0"/>
      <w:marBottom w:val="0"/>
      <w:divBdr>
        <w:top w:val="none" w:sz="0" w:space="0" w:color="auto"/>
        <w:left w:val="none" w:sz="0" w:space="0" w:color="auto"/>
        <w:bottom w:val="none" w:sz="0" w:space="0" w:color="auto"/>
        <w:right w:val="none" w:sz="0" w:space="0" w:color="auto"/>
      </w:divBdr>
    </w:div>
    <w:div w:id="99379809">
      <w:marLeft w:val="0"/>
      <w:marRight w:val="0"/>
      <w:marTop w:val="0"/>
      <w:marBottom w:val="0"/>
      <w:divBdr>
        <w:top w:val="none" w:sz="0" w:space="0" w:color="auto"/>
        <w:left w:val="none" w:sz="0" w:space="0" w:color="auto"/>
        <w:bottom w:val="none" w:sz="0" w:space="0" w:color="auto"/>
        <w:right w:val="none" w:sz="0" w:space="0" w:color="auto"/>
      </w:divBdr>
    </w:div>
    <w:div w:id="1592395241">
      <w:marLeft w:val="0"/>
      <w:marRight w:val="0"/>
      <w:marTop w:val="0"/>
      <w:marBottom w:val="0"/>
      <w:divBdr>
        <w:top w:val="none" w:sz="0" w:space="0" w:color="auto"/>
        <w:left w:val="none" w:sz="0" w:space="0" w:color="auto"/>
        <w:bottom w:val="none" w:sz="0" w:space="0" w:color="auto"/>
        <w:right w:val="none" w:sz="0" w:space="0" w:color="auto"/>
      </w:divBdr>
    </w:div>
    <w:div w:id="1592395242">
      <w:marLeft w:val="0"/>
      <w:marRight w:val="0"/>
      <w:marTop w:val="0"/>
      <w:marBottom w:val="0"/>
      <w:divBdr>
        <w:top w:val="none" w:sz="0" w:space="0" w:color="auto"/>
        <w:left w:val="none" w:sz="0" w:space="0" w:color="auto"/>
        <w:bottom w:val="none" w:sz="0" w:space="0" w:color="auto"/>
        <w:right w:val="none" w:sz="0" w:space="0" w:color="auto"/>
      </w:divBdr>
    </w:div>
    <w:div w:id="18257823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44</Pages>
  <Words>9473</Words>
  <Characters>53998</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Texas</vt:lpstr>
    </vt:vector>
  </TitlesOfParts>
  <Company>TTG</Company>
  <LinksUpToDate>false</LinksUpToDate>
  <CharactersWithSpaces>63345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2001-07-27T23:06:00Z</cp:lastPrinted>
  <dcterms:created xsi:type="dcterms:W3CDTF">2020-07-02T21:58:00Z</dcterms:created>
  <dcterms:modified xsi:type="dcterms:W3CDTF">2020-07-02T17:14:00Z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250729577</vt:i4>
  </property>
  <property fmtid="{D5CDD505-2E9C-101B-9397-08002B2CF9AE}" pid="3" name="_EmailSubject">
    <vt:lpwstr>Version 2.1 Redlines for Review</vt:lpwstr>
  </property>
  <property fmtid="{D5CDD505-2E9C-101B-9397-08002B2CF9AE}" pid="4" name="_AuthorEmail">
    <vt:lpwstr>Rob.Bevill@GreenMountain.com</vt:lpwstr>
  </property>
  <property fmtid="{D5CDD505-2E9C-101B-9397-08002B2CF9AE}" pid="5" name="_AuthorEmailDisplayName">
    <vt:lpwstr>Bevill, Rob</vt:lpwstr>
  </property>
  <property fmtid="{D5CDD505-2E9C-101B-9397-08002B2CF9AE}" pid="6" name="_PreviousAdHocReviewCycleID">
    <vt:i4>1121326402</vt:i4>
  </property>
  <property fmtid="{D5CDD505-2E9C-101B-9397-08002B2CF9AE}" pid="7" name="_ReviewingToolsShownOnce">
    <vt:lpwstr/>
  </property>
</Properties>
</file>