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D76A0A" w:rsidTr="001F5D05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Header"/>
              <w:rPr>
                <w:rFonts w:ascii="Verdana" w:hAnsi="Verdana"/>
                <w:sz w:val="22"/>
              </w:rPr>
            </w:pPr>
            <w:r>
              <w:t>RRGRRR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76A0A" w:rsidRDefault="00F417D7" w:rsidP="001F5D05">
            <w:pPr>
              <w:pStyle w:val="Header"/>
            </w:pPr>
            <w:hyperlink r:id="rId7" w:history="1">
              <w:r w:rsidR="00D76A0A" w:rsidRPr="00321CBB">
                <w:rPr>
                  <w:rStyle w:val="Hyperlink"/>
                </w:rPr>
                <w:t>023</w:t>
              </w:r>
            </w:hyperlink>
            <w:bookmarkStart w:id="0" w:name="_GoBack"/>
            <w:bookmarkEnd w:id="0"/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Header"/>
            </w:pPr>
            <w:r>
              <w:t>RRGRR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D76A0A" w:rsidRPr="007100BA" w:rsidRDefault="00D76A0A" w:rsidP="001F5D05">
            <w:pPr>
              <w:rPr>
                <w:rFonts w:ascii="Arial" w:hAnsi="Arial" w:cs="Arial"/>
                <w:color w:val="000000"/>
              </w:rPr>
            </w:pPr>
            <w:r w:rsidRPr="007100BA">
              <w:rPr>
                <w:rStyle w:val="Strong"/>
                <w:rFonts w:ascii="Arial" w:hAnsi="Arial" w:cs="Arial"/>
                <w:color w:val="000000"/>
              </w:rPr>
              <w:t>Related to NPRR1002, BESTF-5 Energy Storage Resource Single Model Registration and Charging Restrictions in Emergency Conditions</w:t>
            </w:r>
          </w:p>
        </w:tc>
      </w:tr>
      <w:tr w:rsidR="00D76A0A" w:rsidTr="001F5D05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6A0A" w:rsidRDefault="00D76A0A" w:rsidP="001F5D05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6A0A" w:rsidRDefault="00D76A0A" w:rsidP="001F5D05">
            <w:pPr>
              <w:pStyle w:val="NormalArial"/>
            </w:pPr>
          </w:p>
        </w:tc>
      </w:tr>
      <w:tr w:rsidR="00D76A0A" w:rsidTr="001F5D05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0A" w:rsidRDefault="00D76A0A" w:rsidP="001F5D05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A0A" w:rsidRDefault="00F417D7" w:rsidP="001F5D05">
            <w:pPr>
              <w:pStyle w:val="NormalArial"/>
            </w:pPr>
            <w:r>
              <w:t>August 3</w:t>
            </w:r>
            <w:r w:rsidR="00D76A0A">
              <w:t>, 2020</w:t>
            </w:r>
          </w:p>
        </w:tc>
      </w:tr>
      <w:tr w:rsidR="00D76A0A" w:rsidTr="001F5D05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A0A" w:rsidRDefault="00D76A0A" w:rsidP="001F5D05">
            <w:pPr>
              <w:pStyle w:val="NormalArial"/>
            </w:pPr>
          </w:p>
        </w:tc>
      </w:tr>
      <w:tr w:rsidR="00D76A0A" w:rsidTr="001F5D05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76A0A" w:rsidRPr="00EC55B3" w:rsidRDefault="00D76A0A" w:rsidP="001F5D05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D76A0A" w:rsidRDefault="00D76A0A" w:rsidP="001F5D05">
            <w:pPr>
              <w:pStyle w:val="NormalArial"/>
            </w:pPr>
            <w:r>
              <w:t>Sandip Sharma</w:t>
            </w:r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76A0A" w:rsidRPr="00EC55B3" w:rsidRDefault="00D76A0A" w:rsidP="001F5D0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D76A0A" w:rsidRDefault="00F417D7" w:rsidP="001F5D05">
            <w:pPr>
              <w:pStyle w:val="NormalArial"/>
            </w:pPr>
            <w:hyperlink r:id="rId8" w:history="1">
              <w:r w:rsidR="00D76A0A" w:rsidRPr="00D0758D">
                <w:rPr>
                  <w:rStyle w:val="Hyperlink"/>
                </w:rPr>
                <w:t>Sandip.sharma@ercot.com</w:t>
              </w:r>
            </w:hyperlink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76A0A" w:rsidRPr="00EC55B3" w:rsidRDefault="00D76A0A" w:rsidP="001F5D0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D76A0A" w:rsidRDefault="00D76A0A" w:rsidP="001F5D05">
            <w:pPr>
              <w:pStyle w:val="NormalArial"/>
            </w:pPr>
            <w:r>
              <w:t>ERCOT</w:t>
            </w:r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Pr="00EC55B3" w:rsidRDefault="00D76A0A" w:rsidP="001F5D0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D76A0A" w:rsidRDefault="00D76A0A" w:rsidP="001F5D05">
            <w:pPr>
              <w:pStyle w:val="NormalArial"/>
            </w:pPr>
            <w:r>
              <w:t>512-248-4298</w:t>
            </w:r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D76A0A" w:rsidRPr="00EC55B3" w:rsidRDefault="00D76A0A" w:rsidP="001F5D05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D76A0A" w:rsidRDefault="00D76A0A" w:rsidP="001F5D05">
            <w:pPr>
              <w:pStyle w:val="NormalArial"/>
            </w:pPr>
          </w:p>
        </w:tc>
      </w:tr>
      <w:tr w:rsidR="00D76A0A" w:rsidTr="001F5D05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Pr="00EC55B3" w:rsidDel="00075A94" w:rsidRDefault="00D76A0A" w:rsidP="001F5D05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D76A0A" w:rsidRDefault="00D76A0A" w:rsidP="001F5D05">
            <w:pPr>
              <w:pStyle w:val="NormalArial"/>
            </w:pPr>
            <w:r>
              <w:t>Not applicable</w:t>
            </w:r>
          </w:p>
        </w:tc>
      </w:tr>
    </w:tbl>
    <w:p w:rsidR="00D76A0A" w:rsidRDefault="00D76A0A" w:rsidP="00D76A0A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76A0A" w:rsidTr="001F5D0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Header"/>
              <w:jc w:val="center"/>
            </w:pPr>
            <w:r>
              <w:t>Comments</w:t>
            </w:r>
          </w:p>
        </w:tc>
      </w:tr>
    </w:tbl>
    <w:p w:rsidR="00D76A0A" w:rsidRDefault="00083CCA" w:rsidP="00D76A0A">
      <w:pPr>
        <w:pStyle w:val="NormalArial"/>
        <w:spacing w:before="120" w:after="120"/>
      </w:pPr>
      <w:r>
        <w:t>ERCOT submits these comments to Resource Registration Glossary R</w:t>
      </w:r>
      <w:r w:rsidR="00E06FB2">
        <w:t xml:space="preserve">evision Request (RRGRR) 023 to request RRGRR023 be remanded to the Technical Advisory Committee (TAC) for consideration alongside the related Nodal Protocol Revision Requests (NPRRs) 1026, </w:t>
      </w:r>
      <w:r w:rsidR="00661685" w:rsidRPr="00661685">
        <w:t>BESTF-7 Self-Limiting Facilities and Self-Limiting Resources</w:t>
      </w:r>
      <w:r w:rsidR="00E06FB2">
        <w:t xml:space="preserve">, and 1029, </w:t>
      </w:r>
      <w:r w:rsidR="00661685" w:rsidRPr="00661685">
        <w:t>BESTF-6 DC-Coupled Resources</w:t>
      </w:r>
      <w:r w:rsidR="00E06FB2">
        <w:t>, prior to consideration by the ERCOT Board.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76A0A" w:rsidTr="001F5D0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76A0A" w:rsidRDefault="00D76A0A" w:rsidP="001F5D05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152993" w:rsidRDefault="00D76A0A" w:rsidP="00E06FB2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None</w:t>
      </w:r>
      <w:r w:rsidR="00836EEC">
        <w:rPr>
          <w:rFonts w:ascii="Arial" w:hAnsi="Arial" w:cs="Arial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06FB2" w:rsidTr="00A9519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06FB2" w:rsidRDefault="00E06FB2" w:rsidP="00A95197">
            <w:pPr>
              <w:pStyle w:val="Header"/>
              <w:jc w:val="center"/>
            </w:pPr>
            <w:r>
              <w:t>Revised Proposed Resource Registration Guide Language</w:t>
            </w:r>
          </w:p>
        </w:tc>
      </w:tr>
    </w:tbl>
    <w:p w:rsidR="00E06FB2" w:rsidRDefault="00E06FB2" w:rsidP="00E06FB2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E06FB2" w:rsidSect="00E06FB2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65" w:rsidRDefault="006D2E65">
      <w:r>
        <w:separator/>
      </w:r>
    </w:p>
  </w:endnote>
  <w:endnote w:type="continuationSeparator" w:id="0">
    <w:p w:rsidR="006D2E65" w:rsidRDefault="006D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05" w:rsidRDefault="001F5D0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023</w:t>
    </w:r>
    <w:r w:rsidRPr="006F7B15">
      <w:rPr>
        <w:rFonts w:ascii="Arial" w:hAnsi="Arial"/>
        <w:sz w:val="18"/>
      </w:rPr>
      <w:t>RRGRR</w:t>
    </w:r>
    <w:r w:rsidR="00F417D7">
      <w:rPr>
        <w:rFonts w:ascii="Arial" w:hAnsi="Arial"/>
        <w:sz w:val="18"/>
      </w:rPr>
      <w:t>-13 ERCOT Comments 0803</w:t>
    </w:r>
    <w:r>
      <w:rPr>
        <w:rFonts w:ascii="Arial" w:hAnsi="Arial"/>
        <w:sz w:val="18"/>
      </w:rPr>
      <w:t>20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F417D7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F417D7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:rsidR="001F5D05" w:rsidRDefault="001F5D0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65" w:rsidRDefault="006D2E65">
      <w:r>
        <w:separator/>
      </w:r>
    </w:p>
  </w:footnote>
  <w:footnote w:type="continuationSeparator" w:id="0">
    <w:p w:rsidR="006D2E65" w:rsidRDefault="006D2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05" w:rsidRPr="00321CBB" w:rsidRDefault="001F5D05" w:rsidP="00321CBB">
    <w:pPr>
      <w:pStyle w:val="Header"/>
      <w:jc w:val="center"/>
      <w:rPr>
        <w:sz w:val="32"/>
      </w:rPr>
    </w:pPr>
    <w:r>
      <w:rPr>
        <w:sz w:val="32"/>
      </w:rPr>
      <w:t>RRGRR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A71C7D"/>
    <w:multiLevelType w:val="hybridMultilevel"/>
    <w:tmpl w:val="4F0297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472FF"/>
    <w:multiLevelType w:val="hybridMultilevel"/>
    <w:tmpl w:val="D6CA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33EA1"/>
    <w:multiLevelType w:val="hybridMultilevel"/>
    <w:tmpl w:val="C05C1C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F4B536E"/>
    <w:multiLevelType w:val="hybridMultilevel"/>
    <w:tmpl w:val="BEFEC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D307B"/>
    <w:multiLevelType w:val="hybridMultilevel"/>
    <w:tmpl w:val="2F728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5130"/>
    <w:multiLevelType w:val="hybridMultilevel"/>
    <w:tmpl w:val="7002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8241C"/>
    <w:multiLevelType w:val="hybridMultilevel"/>
    <w:tmpl w:val="FD0C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5"/>
  </w:num>
  <w:num w:numId="9">
    <w:abstractNumId w:val="16"/>
  </w:num>
  <w:num w:numId="10">
    <w:abstractNumId w:val="6"/>
  </w:num>
  <w:num w:numId="11">
    <w:abstractNumId w:val="14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7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01EC4"/>
    <w:rsid w:val="000279AA"/>
    <w:rsid w:val="00037668"/>
    <w:rsid w:val="00066924"/>
    <w:rsid w:val="00075A94"/>
    <w:rsid w:val="00083CCA"/>
    <w:rsid w:val="000B14B5"/>
    <w:rsid w:val="000C6998"/>
    <w:rsid w:val="000D00C6"/>
    <w:rsid w:val="00132855"/>
    <w:rsid w:val="00152993"/>
    <w:rsid w:val="00170297"/>
    <w:rsid w:val="00182B1B"/>
    <w:rsid w:val="001A227D"/>
    <w:rsid w:val="001C2275"/>
    <w:rsid w:val="001C4CF8"/>
    <w:rsid w:val="001E2032"/>
    <w:rsid w:val="001F5D05"/>
    <w:rsid w:val="00207238"/>
    <w:rsid w:val="00220D1A"/>
    <w:rsid w:val="0028252A"/>
    <w:rsid w:val="0029503F"/>
    <w:rsid w:val="002A1504"/>
    <w:rsid w:val="003010C0"/>
    <w:rsid w:val="00321CBB"/>
    <w:rsid w:val="00332A97"/>
    <w:rsid w:val="00350C00"/>
    <w:rsid w:val="00366113"/>
    <w:rsid w:val="003B0E70"/>
    <w:rsid w:val="003C270C"/>
    <w:rsid w:val="003D0994"/>
    <w:rsid w:val="00416696"/>
    <w:rsid w:val="004228F4"/>
    <w:rsid w:val="00423824"/>
    <w:rsid w:val="00433C41"/>
    <w:rsid w:val="0043567D"/>
    <w:rsid w:val="00453267"/>
    <w:rsid w:val="004B7B90"/>
    <w:rsid w:val="004C4FA6"/>
    <w:rsid w:val="004E2C19"/>
    <w:rsid w:val="00501B56"/>
    <w:rsid w:val="00504336"/>
    <w:rsid w:val="00517C48"/>
    <w:rsid w:val="00522A26"/>
    <w:rsid w:val="00560B9B"/>
    <w:rsid w:val="005778B0"/>
    <w:rsid w:val="00597068"/>
    <w:rsid w:val="005D1619"/>
    <w:rsid w:val="005D284C"/>
    <w:rsid w:val="0061164F"/>
    <w:rsid w:val="006116F8"/>
    <w:rsid w:val="00613E97"/>
    <w:rsid w:val="00633E23"/>
    <w:rsid w:val="00651344"/>
    <w:rsid w:val="00654323"/>
    <w:rsid w:val="00661685"/>
    <w:rsid w:val="00673B94"/>
    <w:rsid w:val="006754B2"/>
    <w:rsid w:val="00680AC6"/>
    <w:rsid w:val="006835D8"/>
    <w:rsid w:val="006A2DE5"/>
    <w:rsid w:val="006B71AF"/>
    <w:rsid w:val="006C0894"/>
    <w:rsid w:val="006C16C5"/>
    <w:rsid w:val="006C316E"/>
    <w:rsid w:val="006C56DB"/>
    <w:rsid w:val="006D0F7C"/>
    <w:rsid w:val="006D2E65"/>
    <w:rsid w:val="006F7B15"/>
    <w:rsid w:val="007100BA"/>
    <w:rsid w:val="00713EBB"/>
    <w:rsid w:val="00715D38"/>
    <w:rsid w:val="00717913"/>
    <w:rsid w:val="007269C4"/>
    <w:rsid w:val="00736C33"/>
    <w:rsid w:val="0074209E"/>
    <w:rsid w:val="00761C88"/>
    <w:rsid w:val="007B6A8B"/>
    <w:rsid w:val="007D1785"/>
    <w:rsid w:val="007F2CA8"/>
    <w:rsid w:val="007F7161"/>
    <w:rsid w:val="00836EEC"/>
    <w:rsid w:val="00840E2C"/>
    <w:rsid w:val="00847619"/>
    <w:rsid w:val="0085559E"/>
    <w:rsid w:val="00882492"/>
    <w:rsid w:val="00896B1B"/>
    <w:rsid w:val="008C01F5"/>
    <w:rsid w:val="008E4E5B"/>
    <w:rsid w:val="008E559E"/>
    <w:rsid w:val="008E7FCE"/>
    <w:rsid w:val="00916080"/>
    <w:rsid w:val="00921A68"/>
    <w:rsid w:val="009727DC"/>
    <w:rsid w:val="00973E15"/>
    <w:rsid w:val="009B208A"/>
    <w:rsid w:val="00A015C4"/>
    <w:rsid w:val="00A07BD7"/>
    <w:rsid w:val="00A15172"/>
    <w:rsid w:val="00A44EE5"/>
    <w:rsid w:val="00A75C30"/>
    <w:rsid w:val="00AA79BA"/>
    <w:rsid w:val="00AB2C04"/>
    <w:rsid w:val="00AB4D34"/>
    <w:rsid w:val="00B226ED"/>
    <w:rsid w:val="00B331B5"/>
    <w:rsid w:val="00B718DB"/>
    <w:rsid w:val="00B83FDE"/>
    <w:rsid w:val="00B943AE"/>
    <w:rsid w:val="00BB033C"/>
    <w:rsid w:val="00BB06E5"/>
    <w:rsid w:val="00BC0FEE"/>
    <w:rsid w:val="00BE54AE"/>
    <w:rsid w:val="00BF49CF"/>
    <w:rsid w:val="00C0598D"/>
    <w:rsid w:val="00C11956"/>
    <w:rsid w:val="00C5552E"/>
    <w:rsid w:val="00C602E5"/>
    <w:rsid w:val="00C748FD"/>
    <w:rsid w:val="00C80048"/>
    <w:rsid w:val="00C9221A"/>
    <w:rsid w:val="00CA3F03"/>
    <w:rsid w:val="00D04A1E"/>
    <w:rsid w:val="00D16AB7"/>
    <w:rsid w:val="00D312D5"/>
    <w:rsid w:val="00D4046E"/>
    <w:rsid w:val="00D4362F"/>
    <w:rsid w:val="00D470E2"/>
    <w:rsid w:val="00D63F03"/>
    <w:rsid w:val="00D76A0A"/>
    <w:rsid w:val="00DD4739"/>
    <w:rsid w:val="00DE0EDF"/>
    <w:rsid w:val="00DE5F33"/>
    <w:rsid w:val="00E03628"/>
    <w:rsid w:val="00E06FB2"/>
    <w:rsid w:val="00E07B54"/>
    <w:rsid w:val="00E11F78"/>
    <w:rsid w:val="00E17A62"/>
    <w:rsid w:val="00E621E1"/>
    <w:rsid w:val="00EC3E68"/>
    <w:rsid w:val="00EC55B3"/>
    <w:rsid w:val="00ED2DAA"/>
    <w:rsid w:val="00EE6681"/>
    <w:rsid w:val="00F1247C"/>
    <w:rsid w:val="00F417D7"/>
    <w:rsid w:val="00F53944"/>
    <w:rsid w:val="00F96FB2"/>
    <w:rsid w:val="00FB51D8"/>
    <w:rsid w:val="00FD08E8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ACE0C21F-A489-4F09-A3F6-15D096F8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B331B5"/>
    <w:rPr>
      <w:b/>
      <w:bCs/>
    </w:rPr>
  </w:style>
  <w:style w:type="character" w:customStyle="1" w:styleId="NormalArialChar">
    <w:name w:val="Normal+Arial Char"/>
    <w:link w:val="NormalArial"/>
    <w:rsid w:val="006C56DB"/>
    <w:rPr>
      <w:rFonts w:ascii="Arial" w:hAnsi="Arial"/>
      <w:sz w:val="24"/>
      <w:szCs w:val="24"/>
    </w:rPr>
  </w:style>
  <w:style w:type="table" w:customStyle="1" w:styleId="BoxedLanguage">
    <w:name w:val="Boxed Language"/>
    <w:basedOn w:val="TableNormal"/>
    <w:rsid w:val="006C5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6C56DB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rsid w:val="006C56DB"/>
    <w:rPr>
      <w:sz w:val="18"/>
      <w:szCs w:val="20"/>
    </w:rPr>
  </w:style>
  <w:style w:type="character" w:customStyle="1" w:styleId="FootnoteTextChar">
    <w:name w:val="Footnote Text Char"/>
    <w:link w:val="FootnoteText"/>
    <w:rsid w:val="006C56DB"/>
    <w:rPr>
      <w:sz w:val="18"/>
    </w:rPr>
  </w:style>
  <w:style w:type="paragraph" w:customStyle="1" w:styleId="Formula">
    <w:name w:val="Formula"/>
    <w:basedOn w:val="Normal"/>
    <w:autoRedefine/>
    <w:rsid w:val="006C56DB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6C56DB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6C56DB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6C56DB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6C56DB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rsid w:val="006C56DB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rsid w:val="006C56DB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H6">
    <w:name w:val="H6"/>
    <w:basedOn w:val="Heading6"/>
    <w:next w:val="BodyText"/>
    <w:rsid w:val="006C56DB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rsid w:val="006C56DB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rsid w:val="006C56DB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rsid w:val="006C56DB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paragraph" w:customStyle="1" w:styleId="HeadSub">
    <w:name w:val="Head Sub"/>
    <w:basedOn w:val="BodyText"/>
    <w:next w:val="BodyText"/>
    <w:rsid w:val="006C56DB"/>
    <w:pPr>
      <w:keepNext/>
      <w:spacing w:before="240" w:after="240"/>
    </w:pPr>
    <w:rPr>
      <w:b/>
      <w:iCs/>
      <w:szCs w:val="20"/>
    </w:rPr>
  </w:style>
  <w:style w:type="paragraph" w:customStyle="1" w:styleId="Instructions">
    <w:name w:val="Instructions"/>
    <w:basedOn w:val="BodyText"/>
    <w:rsid w:val="006C56DB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6C56DB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6C56DB"/>
    <w:rPr>
      <w:sz w:val="24"/>
    </w:rPr>
  </w:style>
  <w:style w:type="paragraph" w:styleId="List2">
    <w:name w:val="List 2"/>
    <w:basedOn w:val="Normal"/>
    <w:rsid w:val="006C56DB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6C56DB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6C56DB"/>
    <w:pPr>
      <w:keepNext/>
      <w:spacing w:before="0" w:after="240"/>
    </w:pPr>
    <w:rPr>
      <w:iCs/>
      <w:szCs w:val="20"/>
    </w:rPr>
  </w:style>
  <w:style w:type="paragraph" w:customStyle="1" w:styleId="ListSub">
    <w:name w:val="List Sub"/>
    <w:basedOn w:val="List"/>
    <w:rsid w:val="006C56DB"/>
    <w:pPr>
      <w:ind w:firstLine="0"/>
    </w:pPr>
  </w:style>
  <w:style w:type="character" w:styleId="PageNumber">
    <w:name w:val="page number"/>
    <w:rsid w:val="006C56DB"/>
  </w:style>
  <w:style w:type="paragraph" w:customStyle="1" w:styleId="Spaceafterbox">
    <w:name w:val="Space after box"/>
    <w:basedOn w:val="Normal"/>
    <w:rsid w:val="006C56DB"/>
    <w:rPr>
      <w:szCs w:val="20"/>
    </w:rPr>
  </w:style>
  <w:style w:type="paragraph" w:customStyle="1" w:styleId="TableBody">
    <w:name w:val="Table Body"/>
    <w:basedOn w:val="BodyText"/>
    <w:rsid w:val="006C56DB"/>
    <w:pPr>
      <w:spacing w:before="0"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6C56DB"/>
    <w:pPr>
      <w:numPr>
        <w:numId w:val="6"/>
      </w:numPr>
      <w:ind w:left="0" w:firstLine="0"/>
    </w:pPr>
  </w:style>
  <w:style w:type="paragraph" w:customStyle="1" w:styleId="TableHead">
    <w:name w:val="Table Head"/>
    <w:basedOn w:val="BodyText"/>
    <w:rsid w:val="006C56DB"/>
    <w:pPr>
      <w:spacing w:before="0" w:after="240"/>
    </w:pPr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6C56DB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6C56DB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6C56DB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6C56DB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6C56DB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6C56DB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6C56DB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6C56DB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6C56DB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6C56DB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table" w:customStyle="1" w:styleId="VariableTable">
    <w:name w:val="Variable Table"/>
    <w:basedOn w:val="TableNormal"/>
    <w:rsid w:val="006C56DB"/>
    <w:tblPr/>
  </w:style>
  <w:style w:type="character" w:styleId="FollowedHyperlink">
    <w:name w:val="FollowedHyperlink"/>
    <w:uiPriority w:val="99"/>
    <w:rsid w:val="006C56DB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6C56DB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6C56DB"/>
    <w:rPr>
      <w:sz w:val="24"/>
      <w:szCs w:val="24"/>
    </w:rPr>
  </w:style>
  <w:style w:type="character" w:customStyle="1" w:styleId="HeaderChar">
    <w:name w:val="Header Char"/>
    <w:link w:val="Header"/>
    <w:rsid w:val="006C56DB"/>
    <w:rPr>
      <w:rFonts w:ascii="Arial" w:hAnsi="Arial"/>
      <w:b/>
      <w:bCs/>
      <w:sz w:val="24"/>
      <w:szCs w:val="24"/>
    </w:rPr>
  </w:style>
  <w:style w:type="paragraph" w:customStyle="1" w:styleId="font5">
    <w:name w:val="font5"/>
    <w:basedOn w:val="Normal"/>
    <w:rsid w:val="006C56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6C56D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6C56D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9">
    <w:name w:val="font9"/>
    <w:basedOn w:val="Normal"/>
    <w:rsid w:val="006C56D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282">
    <w:name w:val="xl28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3">
    <w:name w:val="xl28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4">
    <w:name w:val="xl28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5">
    <w:name w:val="xl28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6">
    <w:name w:val="xl28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7">
    <w:name w:val="xl28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8">
    <w:name w:val="xl28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9">
    <w:name w:val="xl28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0">
    <w:name w:val="xl29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1">
    <w:name w:val="xl29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2">
    <w:name w:val="xl29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3">
    <w:name w:val="xl293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4">
    <w:name w:val="xl294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5">
    <w:name w:val="xl295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6">
    <w:name w:val="xl296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7">
    <w:name w:val="xl297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8">
    <w:name w:val="xl298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B050"/>
    </w:rPr>
  </w:style>
  <w:style w:type="paragraph" w:customStyle="1" w:styleId="xl299">
    <w:name w:val="xl29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0">
    <w:name w:val="xl30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1">
    <w:name w:val="xl30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2">
    <w:name w:val="xl30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3">
    <w:name w:val="xl30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4">
    <w:name w:val="xl304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5">
    <w:name w:val="xl305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6">
    <w:name w:val="xl30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7">
    <w:name w:val="xl30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8">
    <w:name w:val="xl30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09">
    <w:name w:val="xl30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10">
    <w:name w:val="xl31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11">
    <w:name w:val="xl31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2">
    <w:name w:val="xl31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13">
    <w:name w:val="xl313"/>
    <w:basedOn w:val="Normal"/>
    <w:rsid w:val="006C56DB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314">
    <w:name w:val="xl31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15">
    <w:name w:val="xl315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16">
    <w:name w:val="xl31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17">
    <w:name w:val="xl317"/>
    <w:basedOn w:val="Normal"/>
    <w:rsid w:val="006C56DB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18">
    <w:name w:val="xl318"/>
    <w:basedOn w:val="Normal"/>
    <w:rsid w:val="006C56D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19">
    <w:name w:val="xl319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0">
    <w:name w:val="xl320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8"/>
      <w:szCs w:val="28"/>
    </w:rPr>
  </w:style>
  <w:style w:type="paragraph" w:customStyle="1" w:styleId="xl321">
    <w:name w:val="xl321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color w:val="F2F2F2"/>
      <w:sz w:val="28"/>
      <w:szCs w:val="28"/>
    </w:rPr>
  </w:style>
  <w:style w:type="paragraph" w:customStyle="1" w:styleId="xl322">
    <w:name w:val="xl32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3">
    <w:name w:val="xl323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4">
    <w:name w:val="xl324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5">
    <w:name w:val="xl32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6">
    <w:name w:val="xl32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7">
    <w:name w:val="xl327"/>
    <w:basedOn w:val="Normal"/>
    <w:rsid w:val="006C56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28">
    <w:name w:val="xl32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29">
    <w:name w:val="xl329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30">
    <w:name w:val="xl330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31">
    <w:name w:val="xl33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character" w:customStyle="1" w:styleId="FooterChar">
    <w:name w:val="Footer Char"/>
    <w:link w:val="Footer"/>
    <w:rsid w:val="006C56DB"/>
    <w:rPr>
      <w:sz w:val="24"/>
      <w:szCs w:val="24"/>
    </w:rPr>
  </w:style>
  <w:style w:type="paragraph" w:customStyle="1" w:styleId="font10">
    <w:name w:val="font10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11">
    <w:name w:val="font11"/>
    <w:basedOn w:val="Normal"/>
    <w:rsid w:val="006C56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2">
    <w:name w:val="font12"/>
    <w:basedOn w:val="Normal"/>
    <w:rsid w:val="006C56D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3">
    <w:name w:val="font13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4">
    <w:name w:val="font14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CCFF"/>
      <w:sz w:val="20"/>
      <w:szCs w:val="20"/>
    </w:rPr>
  </w:style>
  <w:style w:type="paragraph" w:customStyle="1" w:styleId="font15">
    <w:name w:val="font15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font16">
    <w:name w:val="font16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font17">
    <w:name w:val="font17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18">
    <w:name w:val="font18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19">
    <w:name w:val="font19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20">
    <w:name w:val="font20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332">
    <w:name w:val="xl332"/>
    <w:basedOn w:val="Normal"/>
    <w:rsid w:val="006C5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3">
    <w:name w:val="xl333"/>
    <w:basedOn w:val="Normal"/>
    <w:rsid w:val="006C5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4">
    <w:name w:val="xl33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5">
    <w:name w:val="xl33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6">
    <w:name w:val="xl33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7">
    <w:name w:val="xl33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8">
    <w:name w:val="xl33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9">
    <w:name w:val="xl33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0">
    <w:name w:val="xl34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1">
    <w:name w:val="xl34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42">
    <w:name w:val="xl34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43">
    <w:name w:val="xl34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44">
    <w:name w:val="xl34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5">
    <w:name w:val="xl34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6">
    <w:name w:val="xl34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47">
    <w:name w:val="xl34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48">
    <w:name w:val="xl34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49">
    <w:name w:val="xl34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50">
    <w:name w:val="xl35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1">
    <w:name w:val="xl351"/>
    <w:basedOn w:val="Normal"/>
    <w:rsid w:val="006C56DB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352">
    <w:name w:val="xl35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53">
    <w:name w:val="xl353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4">
    <w:name w:val="xl354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55">
    <w:name w:val="xl355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6">
    <w:name w:val="xl35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7">
    <w:name w:val="xl35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58">
    <w:name w:val="xl358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359">
    <w:name w:val="xl359"/>
    <w:basedOn w:val="Normal"/>
    <w:rsid w:val="006C56DB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360">
    <w:name w:val="xl360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61">
    <w:name w:val="xl36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62">
    <w:name w:val="xl362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63">
    <w:name w:val="xl36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64">
    <w:name w:val="xl36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65">
    <w:name w:val="xl36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66">
    <w:name w:val="xl366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7">
    <w:name w:val="xl367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68">
    <w:name w:val="xl36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69">
    <w:name w:val="xl369"/>
    <w:basedOn w:val="Normal"/>
    <w:rsid w:val="006C56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70">
    <w:name w:val="xl370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71">
    <w:name w:val="xl371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72">
    <w:name w:val="xl372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73">
    <w:name w:val="xl37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374">
    <w:name w:val="xl37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375">
    <w:name w:val="xl37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76">
    <w:name w:val="xl37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77">
    <w:name w:val="xl377"/>
    <w:basedOn w:val="Normal"/>
    <w:rsid w:val="006C56DB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78">
    <w:name w:val="xl378"/>
    <w:basedOn w:val="Normal"/>
    <w:rsid w:val="006C56D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79">
    <w:name w:val="xl379"/>
    <w:basedOn w:val="Normal"/>
    <w:rsid w:val="006C56DB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80">
    <w:name w:val="xl380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FF0000"/>
      <w:sz w:val="28"/>
      <w:szCs w:val="28"/>
    </w:rPr>
  </w:style>
  <w:style w:type="paragraph" w:customStyle="1" w:styleId="xl381">
    <w:name w:val="xl381"/>
    <w:basedOn w:val="Normal"/>
    <w:rsid w:val="006C56DB"/>
    <w:pPr>
      <w:spacing w:before="100" w:beforeAutospacing="1" w:after="100" w:afterAutospacing="1"/>
    </w:pPr>
    <w:rPr>
      <w:rFonts w:ascii="Arial" w:hAnsi="Arial" w:cs="Arial"/>
      <w:color w:val="000000"/>
      <w:sz w:val="28"/>
      <w:szCs w:val="28"/>
    </w:rPr>
  </w:style>
  <w:style w:type="paragraph" w:customStyle="1" w:styleId="xl382">
    <w:name w:val="xl38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83">
    <w:name w:val="xl38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84">
    <w:name w:val="xl38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85">
    <w:name w:val="xl38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86">
    <w:name w:val="xl386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87">
    <w:name w:val="xl387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88">
    <w:name w:val="xl38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89">
    <w:name w:val="xl38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90">
    <w:name w:val="xl390"/>
    <w:basedOn w:val="Normal"/>
    <w:rsid w:val="006C56DB"/>
    <w:pPr>
      <w:spacing w:before="100" w:beforeAutospacing="1" w:after="100" w:afterAutospacing="1"/>
      <w:textAlignment w:val="top"/>
    </w:pPr>
    <w:rPr>
      <w:rFonts w:ascii="Arial" w:hAnsi="Arial" w:cs="Arial"/>
      <w:sz w:val="28"/>
      <w:szCs w:val="28"/>
    </w:rPr>
  </w:style>
  <w:style w:type="paragraph" w:customStyle="1" w:styleId="xl391">
    <w:name w:val="xl39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392">
    <w:name w:val="xl39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93">
    <w:name w:val="xl393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94">
    <w:name w:val="xl39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95">
    <w:name w:val="xl39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96">
    <w:name w:val="xl396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97">
    <w:name w:val="xl39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98">
    <w:name w:val="xl398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399">
    <w:name w:val="xl39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00">
    <w:name w:val="xl40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01">
    <w:name w:val="xl401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2">
    <w:name w:val="xl40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03">
    <w:name w:val="xl40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04">
    <w:name w:val="xl404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5">
    <w:name w:val="xl405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06">
    <w:name w:val="xl40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07">
    <w:name w:val="xl40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08">
    <w:name w:val="xl408"/>
    <w:basedOn w:val="Normal"/>
    <w:rsid w:val="006C56DB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9">
    <w:name w:val="xl409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0">
    <w:name w:val="xl410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11">
    <w:name w:val="xl411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12">
    <w:name w:val="xl412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13">
    <w:name w:val="xl41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414">
    <w:name w:val="xl414"/>
    <w:basedOn w:val="Normal"/>
    <w:rsid w:val="006C56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415">
    <w:name w:val="xl41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16">
    <w:name w:val="xl41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17">
    <w:name w:val="xl41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18">
    <w:name w:val="xl418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19">
    <w:name w:val="xl41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420">
    <w:name w:val="xl42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21">
    <w:name w:val="xl42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</w:rPr>
  </w:style>
  <w:style w:type="paragraph" w:customStyle="1" w:styleId="xl422">
    <w:name w:val="xl42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423">
    <w:name w:val="xl42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424">
    <w:name w:val="xl42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</w:rPr>
  </w:style>
  <w:style w:type="paragraph" w:customStyle="1" w:styleId="xl425">
    <w:name w:val="xl42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</w:rPr>
  </w:style>
  <w:style w:type="paragraph" w:customStyle="1" w:styleId="xl426">
    <w:name w:val="xl42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27">
    <w:name w:val="xl42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8">
    <w:name w:val="xl428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29">
    <w:name w:val="xl429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0">
    <w:name w:val="xl43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1">
    <w:name w:val="xl43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B050"/>
    </w:rPr>
  </w:style>
  <w:style w:type="paragraph" w:customStyle="1" w:styleId="xl432">
    <w:name w:val="xl432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3">
    <w:name w:val="xl433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34">
    <w:name w:val="xl434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35">
    <w:name w:val="xl435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36">
    <w:name w:val="xl43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37">
    <w:name w:val="xl43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38">
    <w:name w:val="xl43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39">
    <w:name w:val="xl43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0">
    <w:name w:val="xl440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1">
    <w:name w:val="xl441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2">
    <w:name w:val="xl442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3">
    <w:name w:val="xl443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4">
    <w:name w:val="xl444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5">
    <w:name w:val="xl445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6">
    <w:name w:val="xl446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47">
    <w:name w:val="xl447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448">
    <w:name w:val="xl448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49">
    <w:name w:val="xl44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50">
    <w:name w:val="xl45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51">
    <w:name w:val="xl451"/>
    <w:basedOn w:val="Normal"/>
    <w:rsid w:val="006C56DB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452">
    <w:name w:val="xl45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53">
    <w:name w:val="xl45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54">
    <w:name w:val="xl45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455">
    <w:name w:val="xl455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56">
    <w:name w:val="xl45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457">
    <w:name w:val="xl45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58">
    <w:name w:val="xl45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59">
    <w:name w:val="xl459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60">
    <w:name w:val="xl46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61">
    <w:name w:val="xl461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62">
    <w:name w:val="xl462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463">
    <w:name w:val="xl46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464">
    <w:name w:val="xl464"/>
    <w:basedOn w:val="Normal"/>
    <w:rsid w:val="006C56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</w:rPr>
  </w:style>
  <w:style w:type="paragraph" w:customStyle="1" w:styleId="xl465">
    <w:name w:val="xl465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66">
    <w:name w:val="xl46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67">
    <w:name w:val="xl467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68">
    <w:name w:val="xl468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69">
    <w:name w:val="xl469"/>
    <w:basedOn w:val="Normal"/>
    <w:rsid w:val="006C56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70">
    <w:name w:val="xl47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71">
    <w:name w:val="xl471"/>
    <w:basedOn w:val="Normal"/>
    <w:rsid w:val="006C56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</w:rPr>
  </w:style>
  <w:style w:type="paragraph" w:customStyle="1" w:styleId="xl472">
    <w:name w:val="xl472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473">
    <w:name w:val="xl473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74">
    <w:name w:val="xl474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75">
    <w:name w:val="xl475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76">
    <w:name w:val="xl476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477">
    <w:name w:val="xl477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478">
    <w:name w:val="xl478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479">
    <w:name w:val="xl479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80">
    <w:name w:val="xl480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81">
    <w:name w:val="xl481"/>
    <w:basedOn w:val="Normal"/>
    <w:rsid w:val="006C56D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82">
    <w:name w:val="xl482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483">
    <w:name w:val="xl483"/>
    <w:basedOn w:val="Normal"/>
    <w:rsid w:val="006C56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484">
    <w:name w:val="xl484"/>
    <w:basedOn w:val="Normal"/>
    <w:rsid w:val="006C56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6C56DB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ip.sharma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RRGRR0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971</CharactersWithSpaces>
  <SharedDoc>false</SharedDoc>
  <HLinks>
    <vt:vector size="6" baseType="variant">
      <vt:variant>
        <vt:i4>4128860</vt:i4>
      </vt:variant>
      <vt:variant>
        <vt:i4>0</vt:i4>
      </vt:variant>
      <vt:variant>
        <vt:i4>0</vt:i4>
      </vt:variant>
      <vt:variant>
        <vt:i4>5</vt:i4>
      </vt:variant>
      <vt:variant>
        <vt:lpwstr>mailto:Sandip.sharma@ercot.com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5</cp:revision>
  <cp:lastPrinted>2001-06-20T16:28:00Z</cp:lastPrinted>
  <dcterms:created xsi:type="dcterms:W3CDTF">2020-07-31T21:39:00Z</dcterms:created>
  <dcterms:modified xsi:type="dcterms:W3CDTF">2020-08-03T14:52:00Z</dcterms:modified>
</cp:coreProperties>
</file>