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4580A" w:rsidP="003071D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3071DD">
                <w:rPr>
                  <w:rStyle w:val="Hyperlink"/>
                </w:rPr>
                <w:t>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071D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071DD">
              <w:t>RTC - NP 8: Performance Monitoring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71DD">
      <w:rPr>
        <w:rFonts w:ascii="Arial" w:hAnsi="Arial"/>
        <w:noProof/>
        <w:sz w:val="18"/>
      </w:rPr>
      <w:t>1011NPRR-02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071D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071D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48E104-1DB3-41DF-BAA5-31678FA8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3</cp:revision>
  <cp:lastPrinted>2007-01-12T13:31:00Z</cp:lastPrinted>
  <dcterms:created xsi:type="dcterms:W3CDTF">2020-03-25T20:08:00Z</dcterms:created>
  <dcterms:modified xsi:type="dcterms:W3CDTF">2020-03-25T20:09:00Z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